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2CD" w:rsidRPr="00A15249" w:rsidRDefault="009422CD" w:rsidP="009422CD">
      <w:pPr>
        <w:widowControl w:val="0"/>
        <w:spacing w:after="160" w:line="360" w:lineRule="auto"/>
        <w:ind w:firstLine="567"/>
        <w:contextualSpacing/>
        <w:jc w:val="right"/>
        <w:rPr>
          <w:rFonts w:ascii="GHEA Grapalat" w:hAnsi="GHEA Grapalat" w:cs="Sylfaen"/>
          <w:i/>
        </w:rPr>
      </w:pPr>
      <w:r w:rsidRPr="00A15249">
        <w:rPr>
          <w:rFonts w:ascii="GHEA Grapalat" w:hAnsi="GHEA Grapalat"/>
          <w:i/>
        </w:rPr>
        <w:t xml:space="preserve">Приложение №8 </w:t>
      </w:r>
    </w:p>
    <w:p w:rsidR="009422CD" w:rsidRPr="00A15249" w:rsidRDefault="009422CD" w:rsidP="009422CD">
      <w:pPr>
        <w:widowControl w:val="0"/>
        <w:spacing w:after="160" w:line="360" w:lineRule="auto"/>
        <w:ind w:firstLine="567"/>
        <w:contextualSpacing/>
        <w:jc w:val="right"/>
        <w:rPr>
          <w:rFonts w:ascii="GHEA Grapalat" w:hAnsi="GHEA Grapalat" w:cs="Sylfaen"/>
          <w:i/>
        </w:rPr>
      </w:pPr>
      <w:r w:rsidRPr="00A15249">
        <w:rPr>
          <w:rFonts w:ascii="GHEA Grapalat" w:hAnsi="GHEA Grapalat"/>
          <w:i/>
        </w:rPr>
        <w:t xml:space="preserve">к приказу Министра финансов РА </w:t>
      </w:r>
      <w:r w:rsidRPr="00A15249">
        <w:rPr>
          <w:rFonts w:ascii="GHEA Grapalat" w:hAnsi="GHEA Grapalat" w:cs="Sylfaen"/>
          <w:i/>
        </w:rPr>
        <w:br/>
      </w:r>
      <w:r w:rsidRPr="00A15249">
        <w:rPr>
          <w:rFonts w:ascii="GHEA Grapalat" w:hAnsi="GHEA Grapalat"/>
          <w:i/>
        </w:rPr>
        <w:t>от 2 –ого  ноября 2022 года №451- А</w:t>
      </w:r>
    </w:p>
    <w:p w:rsidR="009422CD" w:rsidRPr="00A15249" w:rsidRDefault="009422CD" w:rsidP="009422CD">
      <w:pPr>
        <w:widowControl w:val="0"/>
        <w:spacing w:after="160" w:line="360" w:lineRule="auto"/>
        <w:ind w:firstLine="567"/>
        <w:jc w:val="right"/>
        <w:rPr>
          <w:rFonts w:ascii="GHEA Grapalat" w:hAnsi="GHEA Grapalat" w:cs="Sylfaen"/>
          <w:i/>
        </w:rPr>
      </w:pPr>
    </w:p>
    <w:p w:rsidR="009422CD" w:rsidRPr="00A15249" w:rsidRDefault="009422CD" w:rsidP="009422CD">
      <w:pPr>
        <w:pStyle w:val="BodyTextIndent"/>
        <w:widowControl w:val="0"/>
        <w:spacing w:after="160" w:line="240" w:lineRule="auto"/>
        <w:ind w:firstLine="0"/>
        <w:jc w:val="center"/>
        <w:rPr>
          <w:rFonts w:ascii="GHEA Grapalat" w:hAnsi="GHEA Grapalat"/>
          <w:i w:val="0"/>
          <w:sz w:val="24"/>
          <w:szCs w:val="24"/>
        </w:rPr>
      </w:pPr>
      <w:r w:rsidRPr="00A15249">
        <w:rPr>
          <w:rFonts w:ascii="GHEA Grapalat" w:hAnsi="GHEA Grapalat"/>
          <w:i w:val="0"/>
          <w:sz w:val="24"/>
          <w:szCs w:val="24"/>
        </w:rPr>
        <w:t>ОБЪЯВЛЕНИЕ</w:t>
      </w:r>
    </w:p>
    <w:p w:rsidR="009422CD" w:rsidRPr="00A15249" w:rsidRDefault="009422CD" w:rsidP="009422CD">
      <w:pPr>
        <w:pStyle w:val="BodyTextIndent"/>
        <w:widowControl w:val="0"/>
        <w:spacing w:after="160" w:line="240" w:lineRule="auto"/>
        <w:ind w:firstLine="0"/>
        <w:jc w:val="center"/>
        <w:rPr>
          <w:rFonts w:ascii="GHEA Grapalat" w:hAnsi="GHEA Grapalat"/>
          <w:i w:val="0"/>
          <w:sz w:val="24"/>
          <w:szCs w:val="24"/>
        </w:rPr>
      </w:pPr>
      <w:r w:rsidRPr="00A15249">
        <w:rPr>
          <w:rFonts w:ascii="GHEA Grapalat" w:hAnsi="GHEA Grapalat"/>
          <w:i w:val="0"/>
          <w:sz w:val="24"/>
          <w:szCs w:val="24"/>
        </w:rPr>
        <w:t>ОБ ОТКРЫТОМ КОНКУРСЕ</w:t>
      </w:r>
      <w:r w:rsidRPr="00A15249">
        <w:rPr>
          <w:rStyle w:val="FootnoteReference"/>
          <w:rFonts w:ascii="GHEA Grapalat" w:hAnsi="GHEA Grapalat"/>
          <w:i w:val="0"/>
          <w:sz w:val="24"/>
          <w:szCs w:val="24"/>
        </w:rPr>
        <w:footnoteReference w:customMarkFollows="1" w:id="1"/>
        <w:t>*</w:t>
      </w:r>
    </w:p>
    <w:p w:rsidR="009422CD" w:rsidRPr="00A15249" w:rsidRDefault="009422CD" w:rsidP="009422CD">
      <w:pPr>
        <w:pStyle w:val="BodyTextIndent"/>
        <w:widowControl w:val="0"/>
        <w:spacing w:after="160" w:line="240" w:lineRule="auto"/>
        <w:ind w:firstLine="0"/>
        <w:jc w:val="center"/>
        <w:rPr>
          <w:rFonts w:ascii="GHEA Grapalat" w:hAnsi="GHEA Grapalat"/>
          <w:i w:val="0"/>
          <w:sz w:val="24"/>
          <w:szCs w:val="24"/>
        </w:rPr>
      </w:pPr>
    </w:p>
    <w:p w:rsidR="00C2156E" w:rsidRPr="00A15249" w:rsidRDefault="009422CD" w:rsidP="00C2156E">
      <w:pPr>
        <w:pStyle w:val="HTMLPreformatted"/>
        <w:shd w:val="clear" w:color="auto" w:fill="F8F9FA"/>
        <w:spacing w:line="540" w:lineRule="atLeast"/>
        <w:rPr>
          <w:rFonts w:ascii="GHEA Grapalat" w:hAnsi="GHEA Grapalat" w:cs="Courier New"/>
          <w:color w:val="202124"/>
          <w:sz w:val="24"/>
          <w:szCs w:val="24"/>
          <w:lang w:bidi="ar-SA"/>
        </w:rPr>
      </w:pPr>
      <w:r w:rsidRPr="00A15249">
        <w:rPr>
          <w:rFonts w:ascii="GHEA Grapalat" w:hAnsi="GHEA Grapalat"/>
          <w:i/>
          <w:sz w:val="24"/>
          <w:szCs w:val="24"/>
        </w:rPr>
        <w:t>Настоящий текст объявления утвержден Решением Оценочной Комиссии от "</w:t>
      </w:r>
      <w:r w:rsidR="004D0A55" w:rsidRPr="00A15249">
        <w:rPr>
          <w:rFonts w:ascii="GHEA Grapalat" w:hAnsi="GHEA Grapalat"/>
          <w:i/>
          <w:sz w:val="24"/>
          <w:szCs w:val="24"/>
        </w:rPr>
        <w:t>03</w:t>
      </w:r>
      <w:r w:rsidRPr="00A15249">
        <w:rPr>
          <w:rFonts w:ascii="GHEA Grapalat" w:hAnsi="GHEA Grapalat"/>
          <w:i/>
          <w:sz w:val="24"/>
          <w:szCs w:val="24"/>
        </w:rPr>
        <w:t>" "</w:t>
      </w:r>
      <w:r w:rsidR="00C2156E" w:rsidRPr="00A15249">
        <w:rPr>
          <w:rFonts w:ascii="GHEA Grapalat" w:hAnsi="GHEA Grapalat" w:cs="Courier New"/>
          <w:color w:val="202124"/>
          <w:sz w:val="24"/>
          <w:szCs w:val="24"/>
          <w:lang w:bidi="ar-SA"/>
        </w:rPr>
        <w:t xml:space="preserve"> </w:t>
      </w:r>
      <w:r w:rsidR="004D0A55" w:rsidRPr="00A15249">
        <w:rPr>
          <w:rFonts w:ascii="GHEA Grapalat" w:hAnsi="GHEA Grapalat" w:cs="Courier New"/>
          <w:color w:val="202124"/>
          <w:sz w:val="24"/>
          <w:szCs w:val="24"/>
          <w:lang w:bidi="ar-SA"/>
        </w:rPr>
        <w:t>март</w:t>
      </w:r>
    </w:p>
    <w:p w:rsidR="009422CD" w:rsidRPr="00A15249" w:rsidRDefault="00B952C9" w:rsidP="00B952C9">
      <w:pPr>
        <w:pStyle w:val="BodyTextIndent"/>
        <w:widowControl w:val="0"/>
        <w:spacing w:after="160" w:line="240" w:lineRule="auto"/>
        <w:ind w:firstLine="0"/>
        <w:rPr>
          <w:rFonts w:ascii="GHEA Grapalat" w:hAnsi="GHEA Grapalat"/>
          <w:i w:val="0"/>
          <w:sz w:val="24"/>
          <w:szCs w:val="24"/>
        </w:rPr>
      </w:pPr>
      <w:r w:rsidRPr="00A15249">
        <w:rPr>
          <w:rFonts w:ascii="GHEA Grapalat" w:hAnsi="GHEA Grapalat"/>
          <w:i w:val="0"/>
          <w:sz w:val="24"/>
          <w:szCs w:val="24"/>
        </w:rPr>
        <w:t xml:space="preserve"> 20</w:t>
      </w:r>
      <w:r w:rsidR="00C2156E" w:rsidRPr="00A15249">
        <w:rPr>
          <w:rFonts w:ascii="GHEA Grapalat" w:hAnsi="GHEA Grapalat"/>
          <w:i w:val="0"/>
          <w:sz w:val="24"/>
          <w:szCs w:val="24"/>
        </w:rPr>
        <w:t>23</w:t>
      </w:r>
      <w:r w:rsidR="009422CD" w:rsidRPr="00A15249">
        <w:rPr>
          <w:rFonts w:ascii="GHEA Grapalat" w:hAnsi="GHEA Grapalat"/>
          <w:i w:val="0"/>
          <w:sz w:val="24"/>
          <w:szCs w:val="24"/>
        </w:rPr>
        <w:t>года "номер</w:t>
      </w:r>
      <w:r w:rsidR="00C2156E" w:rsidRPr="00A15249">
        <w:rPr>
          <w:rFonts w:ascii="GHEA Grapalat" w:hAnsi="GHEA Grapalat"/>
          <w:i w:val="0"/>
          <w:sz w:val="24"/>
          <w:szCs w:val="24"/>
        </w:rPr>
        <w:t xml:space="preserve">  2</w:t>
      </w:r>
      <w:r w:rsidR="009422CD" w:rsidRPr="00A15249">
        <w:rPr>
          <w:rFonts w:ascii="GHEA Grapalat" w:hAnsi="GHEA Grapalat"/>
          <w:i w:val="0"/>
          <w:sz w:val="24"/>
          <w:szCs w:val="24"/>
        </w:rPr>
        <w:t xml:space="preserve"> решения" </w:t>
      </w:r>
    </w:p>
    <w:p w:rsidR="009422CD" w:rsidRPr="00A15249" w:rsidRDefault="009422CD" w:rsidP="00A15249">
      <w:pPr>
        <w:pStyle w:val="BodyTextIndent"/>
        <w:widowControl w:val="0"/>
        <w:spacing w:after="160" w:line="240" w:lineRule="auto"/>
        <w:ind w:firstLine="0"/>
        <w:rPr>
          <w:rFonts w:ascii="GHEA Grapalat" w:hAnsi="GHEA Grapalat"/>
          <w:i w:val="0"/>
          <w:sz w:val="24"/>
          <w:szCs w:val="24"/>
        </w:rPr>
      </w:pPr>
      <w:r w:rsidRPr="00A15249">
        <w:rPr>
          <w:rFonts w:ascii="GHEA Grapalat" w:hAnsi="GHEA Grapalat"/>
          <w:i w:val="0"/>
          <w:sz w:val="24"/>
          <w:szCs w:val="24"/>
        </w:rPr>
        <w:t xml:space="preserve">Код процедуры </w:t>
      </w:r>
      <w:r w:rsidR="00C2156E" w:rsidRPr="00A15249">
        <w:rPr>
          <w:rFonts w:ascii="GHEA Grapalat" w:hAnsi="GHEA Grapalat"/>
          <w:i w:val="0"/>
          <w:sz w:val="24"/>
          <w:szCs w:val="24"/>
        </w:rPr>
        <w:t xml:space="preserve"> </w:t>
      </w:r>
      <w:r w:rsidRPr="00A15249">
        <w:rPr>
          <w:rFonts w:ascii="GHEA Grapalat" w:hAnsi="GHEA Grapalat"/>
          <w:i w:val="0"/>
          <w:sz w:val="24"/>
          <w:szCs w:val="24"/>
          <w:lang w:val="en-US"/>
        </w:rPr>
        <w:t>SHAH</w:t>
      </w:r>
      <w:r w:rsidR="00C2156E" w:rsidRPr="00A15249">
        <w:rPr>
          <w:rFonts w:ascii="GHEA Grapalat" w:hAnsi="GHEA Grapalat"/>
          <w:i w:val="0"/>
          <w:sz w:val="24"/>
          <w:szCs w:val="24"/>
        </w:rPr>
        <w:t>-</w:t>
      </w:r>
      <w:r w:rsidRPr="00A15249">
        <w:rPr>
          <w:rFonts w:ascii="GHEA Grapalat" w:hAnsi="GHEA Grapalat"/>
          <w:i w:val="0"/>
          <w:sz w:val="24"/>
          <w:szCs w:val="24"/>
        </w:rPr>
        <w:t xml:space="preserve"> BMAShDzB -23</w:t>
      </w:r>
      <w:r w:rsidR="00C2156E" w:rsidRPr="00A15249">
        <w:rPr>
          <w:rFonts w:ascii="GHEA Grapalat" w:hAnsi="GHEA Grapalat"/>
          <w:i w:val="0"/>
          <w:sz w:val="24"/>
          <w:szCs w:val="24"/>
        </w:rPr>
        <w:t>/</w:t>
      </w:r>
      <w:r w:rsidRPr="00A15249">
        <w:rPr>
          <w:rFonts w:ascii="GHEA Grapalat" w:hAnsi="GHEA Grapalat"/>
          <w:i w:val="0"/>
          <w:sz w:val="24"/>
          <w:szCs w:val="24"/>
        </w:rPr>
        <w:t>04</w:t>
      </w:r>
    </w:p>
    <w:p w:rsidR="009422CD" w:rsidRPr="00A15249" w:rsidRDefault="009422CD" w:rsidP="009422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Courier New"/>
          <w:color w:val="202124"/>
          <w:lang w:bidi="ar-SA"/>
        </w:rPr>
      </w:pPr>
      <w:r w:rsidRPr="00A15249">
        <w:rPr>
          <w:rFonts w:ascii="GHEA Grapalat" w:hAnsi="GHEA Grapalat" w:cs="Courier New"/>
          <w:color w:val="202124"/>
          <w:lang w:bidi="ar-SA"/>
        </w:rPr>
        <w:t xml:space="preserve">Заказчик, муниципалитет Амасии, расположенный по адресу РА, Ширакская область, город Амасия, дом 19, улица 26, объявляет открытый тендер, который проводится в один </w:t>
      </w:r>
    </w:p>
    <w:p w:rsidR="009422CD" w:rsidRPr="00A15249" w:rsidRDefault="009422CD" w:rsidP="009422CD">
      <w:pPr>
        <w:pStyle w:val="BodyTextIndent"/>
        <w:widowControl w:val="0"/>
        <w:spacing w:after="160" w:line="240" w:lineRule="auto"/>
        <w:ind w:firstLine="0"/>
        <w:rPr>
          <w:rFonts w:ascii="GHEA Grapalat" w:hAnsi="GHEA Grapalat"/>
          <w:i w:val="0"/>
          <w:sz w:val="24"/>
          <w:szCs w:val="24"/>
          <w:lang w:val="hy-AM"/>
        </w:rPr>
      </w:pPr>
      <w:r w:rsidRPr="00A15249">
        <w:rPr>
          <w:rFonts w:ascii="GHEA Grapalat" w:hAnsi="GHEA Grapalat"/>
          <w:i w:val="0"/>
          <w:sz w:val="24"/>
          <w:szCs w:val="24"/>
        </w:rPr>
        <w:t>этапом</w:t>
      </w:r>
      <w:r w:rsidRPr="00A15249">
        <w:rPr>
          <w:rFonts w:ascii="GHEA Grapalat" w:hAnsi="GHEA Grapalat"/>
          <w:i w:val="0"/>
          <w:sz w:val="24"/>
          <w:szCs w:val="24"/>
          <w:lang w:val="hy-AM"/>
        </w:rPr>
        <w:t>.</w:t>
      </w:r>
    </w:p>
    <w:p w:rsidR="009422CD" w:rsidRPr="00A15249" w:rsidRDefault="009422CD" w:rsidP="009422CD">
      <w:pPr>
        <w:pStyle w:val="BodyTextIndent"/>
        <w:widowControl w:val="0"/>
        <w:spacing w:after="160" w:line="240" w:lineRule="auto"/>
        <w:ind w:firstLine="567"/>
        <w:rPr>
          <w:rFonts w:ascii="GHEA Grapalat" w:hAnsi="GHEA Grapalat"/>
          <w:i w:val="0"/>
          <w:spacing w:val="6"/>
          <w:sz w:val="24"/>
          <w:szCs w:val="24"/>
        </w:rPr>
      </w:pPr>
      <w:r w:rsidRPr="00A15249">
        <w:rPr>
          <w:rFonts w:ascii="GHEA Grapalat" w:hAnsi="GHEA Grapalat"/>
          <w:i w:val="0"/>
          <w:sz w:val="24"/>
          <w:szCs w:val="24"/>
        </w:rPr>
        <w:t>Участнику, отобранному по итогам настоящей процедуры, в</w:t>
      </w:r>
      <w:r w:rsidRPr="00A15249">
        <w:rPr>
          <w:rFonts w:ascii="Calibri" w:hAnsi="Calibri" w:cs="Calibri"/>
          <w:i w:val="0"/>
          <w:sz w:val="24"/>
          <w:szCs w:val="24"/>
          <w:lang w:val="en-US"/>
        </w:rPr>
        <w:t> </w:t>
      </w:r>
      <w:r w:rsidRPr="00A15249">
        <w:rPr>
          <w:rFonts w:ascii="GHEA Grapalat" w:hAnsi="GHEA Grapalat"/>
          <w:i w:val="0"/>
          <w:spacing w:val="6"/>
          <w:sz w:val="24"/>
          <w:szCs w:val="24"/>
        </w:rPr>
        <w:t>установленном</w:t>
      </w:r>
      <w:r w:rsidRPr="00A15249">
        <w:rPr>
          <w:rFonts w:ascii="Calibri" w:hAnsi="Calibri" w:cs="Calibri"/>
          <w:i w:val="0"/>
          <w:spacing w:val="6"/>
          <w:sz w:val="24"/>
          <w:szCs w:val="24"/>
          <w:lang w:val="en-US"/>
        </w:rPr>
        <w:t> </w:t>
      </w:r>
      <w:r w:rsidRPr="00A15249">
        <w:rPr>
          <w:rFonts w:ascii="GHEA Grapalat" w:hAnsi="GHEA Grapalat"/>
          <w:i w:val="0"/>
          <w:spacing w:val="6"/>
          <w:sz w:val="24"/>
          <w:szCs w:val="24"/>
        </w:rPr>
        <w:t xml:space="preserve">порядке будет предложено заключить договор на поставку </w:t>
      </w:r>
    </w:p>
    <w:p w:rsidR="009422CD" w:rsidRPr="006B0D63" w:rsidRDefault="009422CD" w:rsidP="006B0D63">
      <w:pPr>
        <w:pStyle w:val="HTMLPreformatted"/>
        <w:shd w:val="clear" w:color="auto" w:fill="F8F9FA"/>
        <w:spacing w:line="540" w:lineRule="atLeast"/>
        <w:rPr>
          <w:rFonts w:ascii="GHEA Grapalat" w:hAnsi="GHEA Grapalat" w:cs="Courier New"/>
          <w:color w:val="202124"/>
          <w:sz w:val="24"/>
          <w:szCs w:val="24"/>
          <w:lang w:bidi="ar-SA"/>
        </w:rPr>
      </w:pPr>
      <w:r w:rsidRPr="00A15249">
        <w:rPr>
          <w:rFonts w:ascii="GHEA Grapalat" w:hAnsi="GHEA Grapalat"/>
          <w:sz w:val="24"/>
          <w:szCs w:val="24"/>
        </w:rPr>
        <w:t xml:space="preserve"> </w:t>
      </w:r>
      <w:r w:rsidRPr="00A15249">
        <w:rPr>
          <w:rFonts w:ascii="GHEA Grapalat" w:hAnsi="GHEA Grapalat" w:cs="Courier New"/>
          <w:color w:val="202124"/>
          <w:sz w:val="24"/>
          <w:szCs w:val="24"/>
          <w:lang w:bidi="ar-SA"/>
        </w:rPr>
        <w:t>Для нужд Амасийского муниципалитета Ширакского марза РА для 2-го этапа асфальтирования участка от 2-й улицы до 24-й ул</w:t>
      </w:r>
      <w:r w:rsidR="006B0D63">
        <w:rPr>
          <w:rFonts w:ascii="GHEA Grapalat" w:hAnsi="GHEA Grapalat" w:cs="Courier New"/>
          <w:color w:val="202124"/>
          <w:sz w:val="24"/>
          <w:szCs w:val="24"/>
          <w:lang w:bidi="ar-SA"/>
        </w:rPr>
        <w:t>ицы поселка Амасия общины Амаси</w:t>
      </w:r>
      <w:r w:rsidR="006B0D63">
        <w:rPr>
          <w:rFonts w:ascii="GHEA Grapalat" w:hAnsi="GHEA Grapalat" w:cs="Courier New"/>
          <w:color w:val="202124"/>
          <w:sz w:val="24"/>
          <w:szCs w:val="24"/>
          <w:lang w:val="hy-AM" w:bidi="ar-SA"/>
        </w:rPr>
        <w:t>я</w:t>
      </w:r>
      <w:r w:rsidRPr="00A15249">
        <w:rPr>
          <w:rFonts w:ascii="GHEA Grapalat" w:hAnsi="GHEA Grapalat"/>
          <w:sz w:val="24"/>
          <w:szCs w:val="24"/>
        </w:rPr>
        <w:t>.</w:t>
      </w:r>
    </w:p>
    <w:p w:rsidR="009422CD" w:rsidRPr="00A15249" w:rsidRDefault="009422CD" w:rsidP="009422CD">
      <w:pPr>
        <w:pStyle w:val="BodyTextIndent"/>
        <w:widowControl w:val="0"/>
        <w:spacing w:after="160" w:line="240" w:lineRule="auto"/>
        <w:ind w:firstLine="567"/>
        <w:rPr>
          <w:rFonts w:ascii="GHEA Grapalat" w:hAnsi="GHEA Grapalat"/>
          <w:i w:val="0"/>
          <w:sz w:val="24"/>
          <w:szCs w:val="24"/>
        </w:rPr>
      </w:pPr>
      <w:r w:rsidRPr="00A152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15249">
        <w:rPr>
          <w:rFonts w:ascii="Calibri" w:hAnsi="Calibri" w:cs="Calibri"/>
          <w:i w:val="0"/>
          <w:sz w:val="24"/>
          <w:szCs w:val="24"/>
          <w:lang w:val="en-US"/>
        </w:rPr>
        <w:t> </w:t>
      </w:r>
      <w:r w:rsidRPr="00A15249">
        <w:rPr>
          <w:rFonts w:ascii="GHEA Grapalat" w:hAnsi="GHEA Grapalat"/>
          <w:i w:val="0"/>
          <w:sz w:val="24"/>
          <w:szCs w:val="24"/>
        </w:rPr>
        <w:t>настоящей процедуре.</w:t>
      </w:r>
    </w:p>
    <w:p w:rsidR="009422CD" w:rsidRPr="00A15249" w:rsidRDefault="009422CD" w:rsidP="009422CD">
      <w:pPr>
        <w:pStyle w:val="BodyTextIndent"/>
        <w:widowControl w:val="0"/>
        <w:spacing w:after="160" w:line="240" w:lineRule="auto"/>
        <w:ind w:firstLine="567"/>
        <w:rPr>
          <w:rFonts w:ascii="GHEA Grapalat" w:hAnsi="GHEA Grapalat"/>
          <w:i w:val="0"/>
          <w:sz w:val="24"/>
          <w:szCs w:val="24"/>
        </w:rPr>
      </w:pPr>
      <w:r w:rsidRPr="00A15249">
        <w:rPr>
          <w:rFonts w:ascii="GHEA Grapalat" w:hAnsi="GHEA Grapalat"/>
          <w:i w:val="0"/>
          <w:sz w:val="24"/>
          <w:szCs w:val="24"/>
        </w:rPr>
        <w:lastRenderedPageBreak/>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A15249" w:rsidDel="00052084">
        <w:rPr>
          <w:rFonts w:ascii="GHEA Grapalat" w:hAnsi="GHEA Grapalat"/>
          <w:i w:val="0"/>
          <w:sz w:val="24"/>
          <w:szCs w:val="24"/>
        </w:rPr>
        <w:t xml:space="preserve"> </w:t>
      </w:r>
      <w:r w:rsidRPr="00A15249">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A15249">
        <w:rPr>
          <w:rFonts w:ascii="GHEA Grapalat" w:hAnsi="GHEA Grapalat"/>
          <w:i w:val="0"/>
          <w:sz w:val="24"/>
          <w:szCs w:val="24"/>
          <w:lang w:val="hy-AM"/>
        </w:rPr>
        <w:t xml:space="preserve"> </w:t>
      </w:r>
      <w:r w:rsidRPr="00A15249">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9422CD" w:rsidRPr="00A15249" w:rsidRDefault="009422CD" w:rsidP="009422CD">
      <w:pPr>
        <w:pStyle w:val="BodyTextIndent"/>
        <w:widowControl w:val="0"/>
        <w:spacing w:after="160" w:line="240" w:lineRule="auto"/>
        <w:ind w:firstLine="567"/>
        <w:rPr>
          <w:rFonts w:ascii="GHEA Grapalat" w:hAnsi="GHEA Grapalat"/>
          <w:i w:val="0"/>
          <w:sz w:val="24"/>
          <w:szCs w:val="24"/>
        </w:rPr>
      </w:pPr>
      <w:r w:rsidRPr="00A15249">
        <w:rPr>
          <w:rFonts w:ascii="GHEA Grapalat" w:hAnsi="GHEA Grapalat"/>
          <w:i w:val="0"/>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sidRPr="00A15249">
        <w:rPr>
          <w:rStyle w:val="FootnoteReference"/>
          <w:rFonts w:ascii="GHEA Grapalat" w:hAnsi="GHEA Grapalat"/>
          <w:i w:val="0"/>
          <w:sz w:val="24"/>
          <w:szCs w:val="24"/>
        </w:rPr>
        <w:footnoteReference w:id="2"/>
      </w:r>
    </w:p>
    <w:p w:rsidR="009422CD" w:rsidRPr="00A15249" w:rsidRDefault="009422CD" w:rsidP="009422CD">
      <w:pPr>
        <w:pStyle w:val="BodyTextIndent"/>
        <w:widowControl w:val="0"/>
        <w:spacing w:after="160" w:line="240" w:lineRule="auto"/>
        <w:ind w:firstLine="567"/>
        <w:rPr>
          <w:rFonts w:ascii="GHEA Grapalat" w:hAnsi="GHEA Grapalat"/>
          <w:i w:val="0"/>
          <w:spacing w:val="-6"/>
          <w:sz w:val="24"/>
          <w:szCs w:val="24"/>
        </w:rPr>
      </w:pPr>
      <w:r w:rsidRPr="00A152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15249">
        <w:rPr>
          <w:rFonts w:ascii="Calibri" w:hAnsi="Calibri" w:cs="Calibri"/>
          <w:i w:val="0"/>
          <w:spacing w:val="-6"/>
          <w:sz w:val="24"/>
          <w:szCs w:val="24"/>
          <w:lang w:val="en-US"/>
        </w:rPr>
        <w:t> </w:t>
      </w:r>
      <w:r w:rsidRPr="00A152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422CD" w:rsidRPr="00A15249" w:rsidRDefault="009422CD" w:rsidP="009422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Courier New"/>
          <w:color w:val="202124"/>
          <w:lang w:bidi="ar-SA"/>
        </w:rPr>
      </w:pPr>
      <w:r w:rsidRPr="00A15249">
        <w:rPr>
          <w:rFonts w:ascii="GHEA Grapalat" w:hAnsi="GHEA Grapalat" w:cs="Courier New"/>
          <w:color w:val="202124"/>
          <w:lang w:bidi="ar-SA"/>
        </w:rPr>
        <w:t>Заявки на участие в данной процедуре необходимо подать по адресу РА, Ширакская область, город Амасия, ул. 26, дом 19, до 11:00 часов 40-го дня со дня публикации настоящего объявления. Помимо армянского, заявки также можно подавать на английском или русском языках.</w:t>
      </w:r>
    </w:p>
    <w:p w:rsidR="009422CD" w:rsidRPr="00A15249" w:rsidRDefault="009422CD" w:rsidP="009422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Courier New"/>
          <w:color w:val="202124"/>
          <w:lang w:bidi="ar-SA"/>
        </w:rPr>
      </w:pPr>
      <w:r w:rsidRPr="00A15249">
        <w:rPr>
          <w:rFonts w:ascii="GHEA Grapalat" w:hAnsi="GHEA Grapalat" w:cs="Courier New"/>
          <w:color w:val="202124"/>
          <w:lang w:bidi="ar-SA"/>
        </w:rPr>
        <w:t>В</w:t>
      </w:r>
      <w:r w:rsidR="006B0D63">
        <w:rPr>
          <w:rFonts w:ascii="GHEA Grapalat" w:hAnsi="GHEA Grapalat" w:cs="Courier New"/>
          <w:color w:val="202124"/>
          <w:lang w:bidi="ar-SA"/>
        </w:rPr>
        <w:t>скрытие предложений состоится 14 апреля 2023 года в 11-</w:t>
      </w:r>
      <w:r w:rsidRPr="00A15249">
        <w:rPr>
          <w:rFonts w:ascii="GHEA Grapalat" w:hAnsi="GHEA Grapalat" w:cs="Courier New"/>
          <w:color w:val="202124"/>
          <w:lang w:bidi="ar-SA"/>
        </w:rPr>
        <w:t>00.</w:t>
      </w:r>
    </w:p>
    <w:p w:rsidR="00A15249" w:rsidRPr="00A15249" w:rsidRDefault="009422CD" w:rsidP="00A15249">
      <w:pPr>
        <w:pStyle w:val="BodyTextIndent"/>
        <w:widowControl w:val="0"/>
        <w:spacing w:after="160" w:line="240" w:lineRule="auto"/>
        <w:ind w:firstLine="567"/>
        <w:rPr>
          <w:rFonts w:ascii="GHEA Grapalat" w:hAnsi="GHEA Grapalat"/>
          <w:i w:val="0"/>
          <w:sz w:val="24"/>
          <w:szCs w:val="24"/>
        </w:rPr>
      </w:pPr>
      <w:r w:rsidRPr="00A152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w:t>
      </w:r>
      <w:r w:rsidR="00A15249">
        <w:rPr>
          <w:rFonts w:ascii="GHEA Grapalat" w:hAnsi="GHEA Grapalat"/>
          <w:i w:val="0"/>
          <w:sz w:val="24"/>
          <w:szCs w:val="24"/>
        </w:rPr>
        <w:t>ским процессуальным кодексом РА</w:t>
      </w:r>
    </w:p>
    <w:p w:rsidR="009422CD" w:rsidRPr="00A15249" w:rsidRDefault="009422CD" w:rsidP="009422CD">
      <w:pPr>
        <w:pStyle w:val="BodyTextIndent"/>
        <w:widowControl w:val="0"/>
        <w:spacing w:after="160" w:line="240" w:lineRule="auto"/>
        <w:ind w:firstLine="567"/>
        <w:rPr>
          <w:rFonts w:ascii="GHEA Grapalat" w:hAnsi="GHEA Grapalat"/>
          <w:i w:val="0"/>
          <w:sz w:val="24"/>
          <w:szCs w:val="24"/>
        </w:rPr>
      </w:pPr>
      <w:r w:rsidRPr="00A15249">
        <w:rPr>
          <w:rFonts w:ascii="GHEA Grapalat" w:hAnsi="GHEA Grapalat"/>
          <w:i w:val="0"/>
          <w:sz w:val="24"/>
          <w:szCs w:val="24"/>
        </w:rPr>
        <w:t>Для получения дополнительной информации, связанной с настоящим</w:t>
      </w:r>
      <w:r w:rsidRPr="00A15249">
        <w:rPr>
          <w:rFonts w:ascii="Calibri" w:hAnsi="Calibri" w:cs="Calibri"/>
          <w:i w:val="0"/>
          <w:sz w:val="24"/>
          <w:szCs w:val="24"/>
          <w:lang w:val="en-US"/>
        </w:rPr>
        <w:t> </w:t>
      </w:r>
      <w:r w:rsidRPr="00A15249">
        <w:rPr>
          <w:rFonts w:ascii="GHEA Grapalat" w:hAnsi="GHEA Grapalat"/>
          <w:i w:val="0"/>
          <w:sz w:val="24"/>
          <w:szCs w:val="24"/>
        </w:rPr>
        <w:t>объявлением, можете обратиться</w:t>
      </w:r>
      <w:r w:rsidR="006B0D63">
        <w:rPr>
          <w:rFonts w:ascii="GHEA Grapalat" w:hAnsi="GHEA Grapalat"/>
          <w:i w:val="0"/>
          <w:sz w:val="24"/>
          <w:szCs w:val="24"/>
        </w:rPr>
        <w:t xml:space="preserve"> к секретарю Оценочной комиссии.</w:t>
      </w:r>
    </w:p>
    <w:p w:rsidR="00C2156E" w:rsidRPr="00A15249" w:rsidRDefault="00B952C9" w:rsidP="00C2156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Courier New"/>
          <w:color w:val="202124"/>
          <w:lang w:bidi="ar-SA"/>
        </w:rPr>
      </w:pPr>
      <w:r w:rsidRPr="00A15249">
        <w:rPr>
          <w:rFonts w:ascii="GHEA Grapalat" w:hAnsi="GHEA Grapalat" w:cs="Courier New"/>
          <w:color w:val="202124"/>
          <w:lang w:bidi="ar-SA"/>
        </w:rPr>
        <w:t xml:space="preserve">Карине </w:t>
      </w:r>
      <w:r w:rsidRPr="00A15249">
        <w:rPr>
          <w:rFonts w:ascii="GHEA Grapalat" w:hAnsi="GHEA Grapalat" w:cs="Courier New"/>
          <w:color w:val="202124"/>
          <w:lang w:val="hy-AM" w:bidi="ar-SA"/>
        </w:rPr>
        <w:t>А</w:t>
      </w:r>
      <w:r w:rsidR="00C2156E" w:rsidRPr="00A15249">
        <w:rPr>
          <w:rFonts w:ascii="GHEA Grapalat" w:hAnsi="GHEA Grapalat" w:cs="Courier New"/>
          <w:color w:val="202124"/>
          <w:lang w:bidi="ar-SA"/>
        </w:rPr>
        <w:t>ртенян</w:t>
      </w:r>
    </w:p>
    <w:p w:rsidR="00C2156E" w:rsidRPr="00A15249" w:rsidRDefault="009422CD" w:rsidP="00C2156E">
      <w:pPr>
        <w:pStyle w:val="BodyTextIndent"/>
        <w:spacing w:line="240" w:lineRule="auto"/>
        <w:ind w:firstLine="0"/>
        <w:rPr>
          <w:rFonts w:ascii="GHEA Grapalat" w:hAnsi="GHEA Grapalat"/>
          <w:sz w:val="24"/>
          <w:szCs w:val="24"/>
          <w:u w:val="single"/>
          <w:lang w:val="af-ZA" w:eastAsia="en-US" w:bidi="ar-SA"/>
        </w:rPr>
      </w:pPr>
      <w:r w:rsidRPr="00A15249">
        <w:rPr>
          <w:rFonts w:ascii="GHEA Grapalat" w:hAnsi="GHEA Grapalat"/>
          <w:i w:val="0"/>
          <w:sz w:val="24"/>
          <w:szCs w:val="24"/>
        </w:rPr>
        <w:t>Телефон</w:t>
      </w:r>
      <w:r w:rsidR="00C2156E" w:rsidRPr="00A15249">
        <w:rPr>
          <w:rFonts w:ascii="GHEA Grapalat" w:hAnsi="GHEA Grapalat"/>
          <w:i w:val="0"/>
          <w:sz w:val="24"/>
          <w:szCs w:val="24"/>
        </w:rPr>
        <w:t xml:space="preserve">   </w:t>
      </w:r>
      <w:r w:rsidR="00C2156E" w:rsidRPr="00A15249">
        <w:rPr>
          <w:rFonts w:ascii="GHEA Grapalat" w:hAnsi="GHEA Grapalat"/>
          <w:sz w:val="24"/>
          <w:szCs w:val="24"/>
          <w:lang w:val="hy-AM" w:eastAsia="en-US" w:bidi="ar-SA"/>
        </w:rPr>
        <w:t>094-08-69-69</w:t>
      </w:r>
      <w:r w:rsidR="00C2156E" w:rsidRPr="00A15249">
        <w:rPr>
          <w:rFonts w:ascii="GHEA Grapalat" w:hAnsi="GHEA Grapalat"/>
          <w:sz w:val="24"/>
          <w:szCs w:val="24"/>
          <w:u w:val="single"/>
          <w:lang w:val="af-ZA" w:eastAsia="en-US" w:bidi="ar-SA"/>
        </w:rPr>
        <w:t>:</w:t>
      </w:r>
    </w:p>
    <w:p w:rsidR="009422CD" w:rsidRPr="006B0D63" w:rsidRDefault="009422CD" w:rsidP="006B0D63">
      <w:pPr>
        <w:jc w:val="both"/>
        <w:rPr>
          <w:rFonts w:ascii="GHEA Grapalat" w:hAnsi="GHEA Grapalat"/>
          <w:u w:val="single"/>
          <w:lang w:val="af-ZA" w:eastAsia="en-US" w:bidi="ar-SA"/>
        </w:rPr>
      </w:pPr>
      <w:r w:rsidRPr="00A15249">
        <w:rPr>
          <w:rFonts w:ascii="GHEA Grapalat" w:hAnsi="GHEA Grapalat"/>
          <w:i/>
        </w:rPr>
        <w:t xml:space="preserve">Электронная почта </w:t>
      </w:r>
      <w:r w:rsidR="00C2156E" w:rsidRPr="00A15249">
        <w:rPr>
          <w:rFonts w:ascii="GHEA Grapalat" w:hAnsi="GHEA Grapalat"/>
          <w:u w:val="single"/>
          <w:lang w:val="af-ZA" w:eastAsia="en-US" w:bidi="ar-SA"/>
        </w:rPr>
        <w:t>amasiamunicipality@gmail.com</w:t>
      </w:r>
    </w:p>
    <w:p w:rsidR="00C2156E" w:rsidRPr="00A15249" w:rsidRDefault="009422CD" w:rsidP="006B0D63">
      <w:pPr>
        <w:pStyle w:val="BodyTextIndent"/>
        <w:widowControl w:val="0"/>
        <w:spacing w:line="240" w:lineRule="auto"/>
        <w:ind w:firstLine="0"/>
        <w:jc w:val="left"/>
        <w:rPr>
          <w:rFonts w:ascii="GHEA Grapalat" w:hAnsi="GHEA Grapalat" w:cs="Sylfaen"/>
          <w:b/>
          <w:sz w:val="24"/>
          <w:szCs w:val="24"/>
        </w:rPr>
      </w:pPr>
      <w:bookmarkStart w:id="0" w:name="_GoBack"/>
      <w:bookmarkEnd w:id="0"/>
      <w:r w:rsidRPr="00A15249">
        <w:rPr>
          <w:rFonts w:ascii="GHEA Grapalat" w:hAnsi="GHEA Grapalat"/>
          <w:i w:val="0"/>
          <w:sz w:val="24"/>
          <w:szCs w:val="24"/>
        </w:rPr>
        <w:t>Заказчик _</w:t>
      </w:r>
      <w:r w:rsidR="00C2156E" w:rsidRPr="00A15249">
        <w:rPr>
          <w:rFonts w:ascii="GHEA Grapalat" w:hAnsi="GHEA Grapalat" w:cs="Courier New"/>
          <w:color w:val="202124"/>
          <w:sz w:val="24"/>
          <w:szCs w:val="24"/>
          <w:lang w:bidi="ar-SA"/>
        </w:rPr>
        <w:t xml:space="preserve"> муниципалитет Амасии</w:t>
      </w:r>
      <w:r w:rsidR="00C2156E" w:rsidRPr="00A15249">
        <w:rPr>
          <w:rFonts w:ascii="GHEA Grapalat" w:hAnsi="GHEA Grapalat"/>
          <w:i w:val="0"/>
          <w:sz w:val="24"/>
          <w:szCs w:val="24"/>
        </w:rPr>
        <w:t xml:space="preserve"> </w:t>
      </w:r>
    </w:p>
    <w:p w:rsidR="009422CD" w:rsidRPr="00A15249" w:rsidRDefault="009422CD" w:rsidP="009422CD">
      <w:pPr>
        <w:pStyle w:val="BodyTextIndent"/>
        <w:widowControl w:val="0"/>
        <w:spacing w:after="160" w:line="240" w:lineRule="auto"/>
        <w:ind w:left="3969" w:firstLine="0"/>
        <w:rPr>
          <w:rFonts w:ascii="GHEA Grapalat" w:hAnsi="GHEA Grapalat"/>
          <w:i w:val="0"/>
          <w:sz w:val="24"/>
          <w:szCs w:val="24"/>
        </w:rPr>
      </w:pPr>
      <w:r w:rsidRPr="00A15249">
        <w:rPr>
          <w:rFonts w:ascii="GHEA Grapalat" w:hAnsi="GHEA Grapalat" w:cs="Sylfaen"/>
          <w:b/>
          <w:sz w:val="24"/>
          <w:szCs w:val="24"/>
        </w:rPr>
        <w:br w:type="page"/>
      </w:r>
    </w:p>
    <w:p w:rsidR="009422CD" w:rsidRPr="00A15249" w:rsidRDefault="009422CD" w:rsidP="009422CD">
      <w:pPr>
        <w:pStyle w:val="BodyText"/>
        <w:widowControl w:val="0"/>
        <w:spacing w:after="160"/>
        <w:ind w:firstLine="567"/>
        <w:jc w:val="right"/>
        <w:rPr>
          <w:rFonts w:ascii="GHEA Grapalat" w:hAnsi="GHEA Grapalat" w:cs="Sylfaen"/>
          <w:i/>
        </w:rPr>
      </w:pPr>
      <w:r w:rsidRPr="00A15249">
        <w:rPr>
          <w:rFonts w:ascii="GHEA Grapalat" w:hAnsi="GHEA Grapalat"/>
          <w:i/>
        </w:rPr>
        <w:lastRenderedPageBreak/>
        <w:t>Утверждено</w:t>
      </w:r>
    </w:p>
    <w:p w:rsidR="009422CD" w:rsidRPr="00A15249" w:rsidRDefault="009422CD" w:rsidP="009422CD">
      <w:pPr>
        <w:pStyle w:val="BodyText"/>
        <w:widowControl w:val="0"/>
        <w:spacing w:after="160"/>
        <w:ind w:firstLine="567"/>
        <w:jc w:val="right"/>
        <w:rPr>
          <w:rFonts w:ascii="GHEA Grapalat" w:hAnsi="GHEA Grapalat"/>
          <w:i/>
        </w:rPr>
      </w:pPr>
      <w:r w:rsidRPr="00A15249">
        <w:rPr>
          <w:rFonts w:ascii="GHEA Grapalat" w:hAnsi="GHEA Grapalat"/>
        </w:rPr>
        <w:t>Решением Оценочной комиссии открытого конкурса</w:t>
      </w:r>
      <w:r w:rsidRPr="00A15249">
        <w:rPr>
          <w:rFonts w:ascii="GHEA Grapalat" w:hAnsi="GHEA Grapalat" w:cs="Sylfaen"/>
          <w:i/>
        </w:rPr>
        <w:br/>
      </w:r>
      <w:r w:rsidRPr="00A15249">
        <w:rPr>
          <w:rFonts w:ascii="GHEA Grapalat" w:hAnsi="GHEA Grapalat"/>
          <w:i/>
        </w:rPr>
        <w:t xml:space="preserve">под кодом </w:t>
      </w:r>
      <w:r w:rsidR="00C2156E" w:rsidRPr="00A15249">
        <w:rPr>
          <w:rFonts w:ascii="GHEA Grapalat" w:hAnsi="GHEA Grapalat"/>
          <w:i/>
          <w:lang w:val="en-US"/>
        </w:rPr>
        <w:t>SHAH</w:t>
      </w:r>
      <w:r w:rsidR="00C2156E" w:rsidRPr="00A15249">
        <w:rPr>
          <w:rFonts w:ascii="GHEA Grapalat" w:hAnsi="GHEA Grapalat"/>
          <w:i/>
        </w:rPr>
        <w:t>- BMAShDzB -23/04</w:t>
      </w:r>
      <w:r w:rsidRPr="00A15249">
        <w:rPr>
          <w:rFonts w:ascii="GHEA Grapalat" w:hAnsi="GHEA Grapalat" w:cs="Times Armenian"/>
          <w:i/>
        </w:rPr>
        <w:br/>
      </w:r>
      <w:r w:rsidRPr="00A15249">
        <w:rPr>
          <w:rFonts w:ascii="GHEA Grapalat" w:hAnsi="GHEA Grapalat"/>
          <w:i/>
        </w:rPr>
        <w:t xml:space="preserve">№ </w:t>
      </w:r>
      <w:r w:rsidR="00C2156E" w:rsidRPr="00A15249">
        <w:rPr>
          <w:rFonts w:ascii="GHEA Grapalat" w:hAnsi="GHEA Grapalat"/>
          <w:i/>
        </w:rPr>
        <w:t>2</w:t>
      </w:r>
      <w:r w:rsidRPr="00A15249">
        <w:rPr>
          <w:rFonts w:ascii="GHEA Grapalat" w:hAnsi="GHEA Grapalat"/>
          <w:i/>
        </w:rPr>
        <w:t xml:space="preserve"> от</w:t>
      </w:r>
      <w:r w:rsidR="004D0A55" w:rsidRPr="00A15249">
        <w:rPr>
          <w:rFonts w:ascii="GHEA Grapalat" w:hAnsi="GHEA Grapalat"/>
          <w:i/>
        </w:rPr>
        <w:t xml:space="preserve"> 03</w:t>
      </w:r>
      <w:r w:rsidR="00C2156E" w:rsidRPr="00A15249">
        <w:rPr>
          <w:rFonts w:ascii="GHEA Grapalat" w:hAnsi="GHEA Grapalat"/>
          <w:i/>
        </w:rPr>
        <w:t>.0</w:t>
      </w:r>
      <w:r w:rsidR="004D0A55" w:rsidRPr="00A15249">
        <w:rPr>
          <w:rFonts w:ascii="GHEA Grapalat" w:hAnsi="GHEA Grapalat"/>
          <w:i/>
        </w:rPr>
        <w:t>3</w:t>
      </w:r>
      <w:r w:rsidR="00C2156E" w:rsidRPr="00A15249">
        <w:rPr>
          <w:rFonts w:ascii="GHEA Grapalat" w:hAnsi="GHEA Grapalat"/>
          <w:i/>
        </w:rPr>
        <w:t>.</w:t>
      </w:r>
      <w:r w:rsidRPr="00A15249">
        <w:rPr>
          <w:rFonts w:ascii="GHEA Grapalat" w:hAnsi="GHEA Grapalat"/>
          <w:i/>
        </w:rPr>
        <w:t>20</w:t>
      </w:r>
      <w:r w:rsidR="00C2156E" w:rsidRPr="00A15249">
        <w:rPr>
          <w:rFonts w:ascii="GHEA Grapalat" w:hAnsi="GHEA Grapalat"/>
          <w:i/>
        </w:rPr>
        <w:t>23</w:t>
      </w:r>
      <w:r w:rsidRPr="00A15249">
        <w:rPr>
          <w:rFonts w:ascii="GHEA Grapalat" w:hAnsi="GHEA Grapalat"/>
          <w:i/>
        </w:rPr>
        <w:t xml:space="preserve"> г.</w:t>
      </w:r>
    </w:p>
    <w:p w:rsidR="009422CD" w:rsidRPr="00A15249" w:rsidRDefault="009422CD" w:rsidP="009422CD">
      <w:pPr>
        <w:pStyle w:val="BodyText"/>
        <w:widowControl w:val="0"/>
        <w:spacing w:after="160"/>
        <w:ind w:right="-7" w:firstLine="567"/>
        <w:jc w:val="center"/>
        <w:rPr>
          <w:rFonts w:ascii="GHEA Grapalat" w:hAnsi="GHEA Grapalat"/>
        </w:rPr>
      </w:pPr>
    </w:p>
    <w:p w:rsidR="009422CD" w:rsidRPr="00A15249" w:rsidRDefault="009422CD" w:rsidP="009422CD">
      <w:pPr>
        <w:pStyle w:val="BodyText"/>
        <w:widowControl w:val="0"/>
        <w:spacing w:after="160"/>
        <w:ind w:right="-7" w:firstLine="567"/>
        <w:jc w:val="center"/>
        <w:rPr>
          <w:rFonts w:ascii="GHEA Grapalat" w:hAnsi="GHEA Grapalat"/>
        </w:rPr>
      </w:pPr>
    </w:p>
    <w:p w:rsidR="009422CD" w:rsidRPr="00A15249" w:rsidRDefault="009422CD" w:rsidP="009422CD">
      <w:pPr>
        <w:pStyle w:val="BodyText"/>
        <w:widowControl w:val="0"/>
        <w:spacing w:after="160"/>
        <w:ind w:right="-7" w:firstLine="567"/>
        <w:jc w:val="center"/>
        <w:rPr>
          <w:rFonts w:ascii="GHEA Grapalat" w:hAnsi="GHEA Grapalat"/>
        </w:rPr>
      </w:pPr>
    </w:p>
    <w:p w:rsidR="009422CD" w:rsidRPr="00A15249" w:rsidRDefault="009422CD" w:rsidP="009422CD">
      <w:pPr>
        <w:pStyle w:val="BodyText"/>
        <w:widowControl w:val="0"/>
        <w:spacing w:after="160"/>
        <w:ind w:right="-7" w:firstLine="567"/>
        <w:jc w:val="center"/>
        <w:rPr>
          <w:rFonts w:ascii="GHEA Grapalat" w:hAnsi="GHEA Grapalat"/>
        </w:rPr>
      </w:pPr>
      <w:r w:rsidRPr="00A15249">
        <w:rPr>
          <w:rFonts w:ascii="GHEA Grapalat" w:hAnsi="GHEA Grapalat"/>
          <w:i/>
        </w:rPr>
        <w:t>"</w:t>
      </w:r>
      <w:r w:rsidR="00C2156E" w:rsidRPr="00A15249">
        <w:rPr>
          <w:rFonts w:ascii="GHEA Grapalat" w:hAnsi="GHEA Grapalat" w:cs="Courier New"/>
          <w:color w:val="202124"/>
          <w:lang w:bidi="ar-SA"/>
        </w:rPr>
        <w:t xml:space="preserve"> МУНИЦИПАЛИТЕТ АМАСИИ</w:t>
      </w:r>
      <w:r w:rsidR="00C2156E" w:rsidRPr="00A15249">
        <w:rPr>
          <w:rFonts w:ascii="GHEA Grapalat" w:hAnsi="GHEA Grapalat"/>
          <w:i/>
        </w:rPr>
        <w:t xml:space="preserve"> </w:t>
      </w:r>
      <w:r w:rsidRPr="00A15249">
        <w:rPr>
          <w:rFonts w:ascii="GHEA Grapalat" w:hAnsi="GHEA Grapalat"/>
          <w:i/>
        </w:rPr>
        <w:t>"</w:t>
      </w:r>
    </w:p>
    <w:p w:rsidR="009422CD" w:rsidRPr="00A15249" w:rsidRDefault="009422CD" w:rsidP="009422CD">
      <w:pPr>
        <w:pStyle w:val="BodyText"/>
        <w:widowControl w:val="0"/>
        <w:spacing w:after="160"/>
        <w:ind w:right="-7" w:firstLine="567"/>
        <w:jc w:val="center"/>
        <w:rPr>
          <w:rFonts w:ascii="GHEA Grapalat" w:hAnsi="GHEA Grapalat"/>
        </w:rPr>
      </w:pPr>
    </w:p>
    <w:p w:rsidR="009422CD" w:rsidRPr="00A15249" w:rsidRDefault="009422CD" w:rsidP="009422CD">
      <w:pPr>
        <w:pStyle w:val="BodyText"/>
        <w:widowControl w:val="0"/>
        <w:spacing w:after="160"/>
        <w:ind w:right="-7" w:firstLine="567"/>
        <w:jc w:val="center"/>
        <w:rPr>
          <w:rFonts w:ascii="GHEA Grapalat" w:hAnsi="GHEA Grapalat"/>
        </w:rPr>
      </w:pPr>
    </w:p>
    <w:p w:rsidR="009422CD" w:rsidRPr="00A15249" w:rsidRDefault="009422CD" w:rsidP="009422CD">
      <w:pPr>
        <w:pStyle w:val="BodyText"/>
        <w:widowControl w:val="0"/>
        <w:spacing w:after="160"/>
        <w:ind w:right="-7" w:firstLine="567"/>
        <w:jc w:val="center"/>
        <w:rPr>
          <w:rFonts w:ascii="GHEA Grapalat" w:hAnsi="GHEA Grapalat"/>
        </w:rPr>
      </w:pPr>
    </w:p>
    <w:p w:rsidR="009422CD" w:rsidRPr="00A15249" w:rsidRDefault="009422CD" w:rsidP="009422CD">
      <w:pPr>
        <w:pStyle w:val="BodyText"/>
        <w:widowControl w:val="0"/>
        <w:spacing w:after="160"/>
        <w:ind w:right="-7" w:firstLine="567"/>
        <w:jc w:val="center"/>
        <w:rPr>
          <w:rFonts w:ascii="GHEA Grapalat" w:hAnsi="GHEA Grapalat" w:cs="Sylfaen"/>
        </w:rPr>
      </w:pPr>
      <w:r w:rsidRPr="00A15249">
        <w:rPr>
          <w:rFonts w:ascii="GHEA Grapalat" w:hAnsi="GHEA Grapalat"/>
        </w:rPr>
        <w:t>ПРИГЛАШЕНИЕ</w:t>
      </w:r>
    </w:p>
    <w:p w:rsidR="009422CD" w:rsidRPr="00A15249" w:rsidRDefault="009422CD" w:rsidP="009422CD">
      <w:pPr>
        <w:pStyle w:val="BodyText"/>
        <w:widowControl w:val="0"/>
        <w:spacing w:after="160"/>
        <w:ind w:right="-7" w:firstLine="567"/>
        <w:jc w:val="center"/>
        <w:rPr>
          <w:rFonts w:ascii="GHEA Grapalat" w:hAnsi="GHEA Grapalat" w:cs="Sylfaen"/>
        </w:rPr>
      </w:pPr>
    </w:p>
    <w:p w:rsidR="009422CD" w:rsidRPr="00A15249" w:rsidRDefault="009422CD" w:rsidP="009422CD">
      <w:pPr>
        <w:pStyle w:val="BodyText"/>
        <w:widowControl w:val="0"/>
        <w:spacing w:after="160"/>
        <w:ind w:right="-7" w:firstLine="567"/>
        <w:jc w:val="center"/>
        <w:rPr>
          <w:rFonts w:ascii="GHEA Grapalat" w:hAnsi="GHEA Grapalat" w:cs="Sylfaen"/>
        </w:rPr>
      </w:pPr>
    </w:p>
    <w:p w:rsidR="003D65CC" w:rsidRPr="00A15249" w:rsidRDefault="009422CD" w:rsidP="003D65CC">
      <w:pPr>
        <w:pStyle w:val="HTMLPreformatted"/>
        <w:shd w:val="clear" w:color="auto" w:fill="F8F9FA"/>
        <w:spacing w:line="540" w:lineRule="atLeast"/>
        <w:rPr>
          <w:rFonts w:ascii="GHEA Grapalat" w:hAnsi="GHEA Grapalat" w:cs="Courier New"/>
          <w:color w:val="202124"/>
          <w:sz w:val="24"/>
          <w:szCs w:val="24"/>
          <w:lang w:bidi="ar-SA"/>
        </w:rPr>
      </w:pPr>
      <w:r w:rsidRPr="00A15249">
        <w:rPr>
          <w:rFonts w:ascii="GHEA Grapalat" w:hAnsi="GHEA Grapalat"/>
          <w:sz w:val="24"/>
          <w:szCs w:val="24"/>
        </w:rPr>
        <w:t xml:space="preserve">НА ОТКРЫТЫЙ КОНКУРС, ОБЪЯВЛЕННЫЙ С ЦЕЛЬЮ ПРИОБРЕТЕНИЯ </w:t>
      </w:r>
      <w:r w:rsidR="003D65CC" w:rsidRPr="00A15249">
        <w:rPr>
          <w:rFonts w:ascii="GHEA Grapalat" w:hAnsi="GHEA Grapalat" w:cs="Courier New"/>
          <w:color w:val="202124"/>
          <w:sz w:val="24"/>
          <w:szCs w:val="24"/>
          <w:lang w:bidi="ar-SA"/>
        </w:rPr>
        <w:t xml:space="preserve">НА ЗАКУПКУ АСФАЛЬТИЧЕСКИХ РАБОТ 2-ГО ЭТАПА УЧАСТКА ОТ 2-Й ДО 24-Й УЛИЦЫ АМАСИИ РЕЗИДЕНЦИЯ ОБЩИНЫ АМАСИЯ ДЛЯ НУЖД ОБЩИНЫ АМАСИЯ </w:t>
      </w:r>
    </w:p>
    <w:p w:rsidR="009422CD" w:rsidRPr="00A15249" w:rsidRDefault="009422CD" w:rsidP="009422CD">
      <w:pPr>
        <w:pStyle w:val="BodyText"/>
        <w:widowControl w:val="0"/>
        <w:spacing w:after="160"/>
        <w:ind w:right="-7"/>
        <w:jc w:val="center"/>
        <w:rPr>
          <w:rFonts w:ascii="GHEA Grapalat" w:hAnsi="GHEA Grapalat"/>
        </w:rPr>
      </w:pPr>
      <w:r w:rsidRPr="00A15249">
        <w:rPr>
          <w:rFonts w:ascii="GHEA Grapalat" w:hAnsi="GHEA Grapalat"/>
        </w:rPr>
        <w:t>"</w:t>
      </w:r>
    </w:p>
    <w:p w:rsidR="009422CD" w:rsidRPr="00A15249" w:rsidRDefault="009422CD" w:rsidP="009422CD">
      <w:pPr>
        <w:pStyle w:val="BodyText"/>
        <w:widowControl w:val="0"/>
        <w:spacing w:after="160"/>
        <w:ind w:right="-7" w:firstLine="567"/>
        <w:jc w:val="center"/>
        <w:rPr>
          <w:rFonts w:ascii="GHEA Grapalat" w:hAnsi="GHEA Grapalat"/>
        </w:rPr>
      </w:pPr>
    </w:p>
    <w:p w:rsidR="009422CD" w:rsidRPr="00A15249" w:rsidRDefault="009422CD" w:rsidP="009422CD">
      <w:pPr>
        <w:pStyle w:val="BodyText"/>
        <w:widowControl w:val="0"/>
        <w:spacing w:after="160"/>
        <w:ind w:right="-7" w:firstLine="567"/>
        <w:jc w:val="center"/>
        <w:rPr>
          <w:rFonts w:ascii="GHEA Grapalat" w:hAnsi="GHEA Grapalat"/>
        </w:rPr>
      </w:pPr>
    </w:p>
    <w:p w:rsidR="009422CD" w:rsidRPr="00A15249" w:rsidRDefault="009422CD" w:rsidP="009422CD">
      <w:pPr>
        <w:rPr>
          <w:rFonts w:ascii="GHEA Grapalat" w:hAnsi="GHEA Grapalat"/>
        </w:rPr>
      </w:pPr>
      <w:r w:rsidRPr="00A15249">
        <w:rPr>
          <w:rFonts w:ascii="GHEA Grapalat" w:hAnsi="GHEA Grapalat"/>
        </w:rPr>
        <w:br w:type="page"/>
      </w:r>
    </w:p>
    <w:p w:rsidR="009422CD" w:rsidRPr="00A15249" w:rsidRDefault="009422CD" w:rsidP="009422CD">
      <w:pPr>
        <w:widowControl w:val="0"/>
        <w:spacing w:after="160"/>
        <w:ind w:firstLine="567"/>
        <w:jc w:val="both"/>
        <w:rPr>
          <w:rFonts w:ascii="GHEA Grapalat" w:hAnsi="GHEA Grapalat" w:cs="Sylfaen"/>
          <w:i/>
        </w:rPr>
      </w:pPr>
      <w:r w:rsidRPr="00A15249">
        <w:rPr>
          <w:rFonts w:ascii="GHEA Grapalat" w:hAnsi="GHEA Grapalat"/>
          <w:i/>
        </w:rPr>
        <w:lastRenderedPageBreak/>
        <w:t>Уважаемый участник, прежде чем составить и подать заявку просим Вас</w:t>
      </w:r>
      <w:r w:rsidRPr="00A15249">
        <w:rPr>
          <w:rFonts w:ascii="Calibri" w:hAnsi="Calibri" w:cs="Calibri"/>
          <w:i/>
          <w:lang w:val="en-US"/>
        </w:rPr>
        <w:t> </w:t>
      </w:r>
      <w:r w:rsidRPr="00A1524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422CD" w:rsidRPr="00A15249" w:rsidRDefault="009422CD" w:rsidP="009422CD">
      <w:pPr>
        <w:rPr>
          <w:rFonts w:ascii="GHEA Grapalat" w:hAnsi="GHEA Grapalat"/>
          <w:b/>
        </w:rPr>
      </w:pPr>
      <w:r w:rsidRPr="00A15249">
        <w:rPr>
          <w:rFonts w:ascii="GHEA Grapalat" w:hAnsi="GHEA Grapalat"/>
          <w:b/>
        </w:rPr>
        <w:br w:type="page"/>
      </w:r>
    </w:p>
    <w:p w:rsidR="009422CD" w:rsidRPr="00A15249" w:rsidRDefault="009422CD" w:rsidP="009422CD">
      <w:pPr>
        <w:widowControl w:val="0"/>
        <w:spacing w:after="160"/>
        <w:jc w:val="center"/>
        <w:rPr>
          <w:rFonts w:ascii="GHEA Grapalat" w:hAnsi="GHEA Grapalat"/>
          <w:b/>
        </w:rPr>
      </w:pPr>
      <w:r w:rsidRPr="00A15249">
        <w:rPr>
          <w:rFonts w:ascii="GHEA Grapalat" w:hAnsi="GHEA Grapalat"/>
          <w:b/>
        </w:rPr>
        <w:lastRenderedPageBreak/>
        <w:t>СОДЕРЖАНИЕ</w:t>
      </w:r>
    </w:p>
    <w:p w:rsidR="009422CD" w:rsidRPr="00A15249" w:rsidRDefault="009422CD" w:rsidP="009422CD">
      <w:pPr>
        <w:widowControl w:val="0"/>
        <w:spacing w:after="160"/>
        <w:ind w:firstLine="567"/>
        <w:jc w:val="center"/>
        <w:rPr>
          <w:rFonts w:ascii="GHEA Grapalat" w:hAnsi="GHEA Grapalat"/>
          <w:i/>
        </w:rPr>
      </w:pPr>
    </w:p>
    <w:p w:rsidR="003D65CC" w:rsidRPr="00A15249" w:rsidRDefault="003D65CC" w:rsidP="003D65CC">
      <w:pPr>
        <w:pStyle w:val="HTMLPreformatted"/>
        <w:shd w:val="clear" w:color="auto" w:fill="F8F9FA"/>
        <w:spacing w:line="540" w:lineRule="atLeast"/>
        <w:rPr>
          <w:rFonts w:ascii="GHEA Grapalat" w:hAnsi="GHEA Grapalat" w:cs="Courier New"/>
          <w:color w:val="202124"/>
          <w:sz w:val="24"/>
          <w:szCs w:val="24"/>
          <w:lang w:bidi="ar-SA"/>
        </w:rPr>
      </w:pPr>
      <w:r w:rsidRPr="00A15249">
        <w:rPr>
          <w:rFonts w:ascii="GHEA Grapalat" w:hAnsi="GHEA Grapalat" w:cs="Courier New"/>
          <w:color w:val="202124"/>
          <w:sz w:val="24"/>
          <w:szCs w:val="24"/>
          <w:lang w:bidi="ar-SA"/>
        </w:rPr>
        <w:t xml:space="preserve">АСФАЛЬТИЧЕСКИХ РАБОТ 2-ГО ЭТАПА УЧАСТКА ОТ 2-Й ДО 24-Й УЛИЦЫ АМАСИИ РЕЗИДЕНЦИЯ ОБЩИНЫ АМАСИЯ ДЛЯ НУЖД ОБЩИНЫ АМАСИЯ </w:t>
      </w:r>
    </w:p>
    <w:p w:rsidR="009422CD" w:rsidRPr="00A15249" w:rsidRDefault="009422CD" w:rsidP="009422CD">
      <w:pPr>
        <w:widowControl w:val="0"/>
        <w:spacing w:after="160"/>
        <w:ind w:firstLine="567"/>
        <w:jc w:val="center"/>
        <w:rPr>
          <w:rFonts w:ascii="GHEA Grapalat" w:hAnsi="GHEA Grapalat"/>
        </w:rPr>
      </w:pPr>
    </w:p>
    <w:p w:rsidR="009422CD" w:rsidRPr="00A15249" w:rsidRDefault="009422CD" w:rsidP="009422CD">
      <w:pPr>
        <w:widowControl w:val="0"/>
        <w:spacing w:after="160"/>
        <w:jc w:val="center"/>
        <w:rPr>
          <w:rFonts w:ascii="GHEA Grapalat" w:hAnsi="GHEA Grapalat"/>
          <w:i/>
        </w:rPr>
      </w:pPr>
      <w:r w:rsidRPr="00A15249">
        <w:rPr>
          <w:rFonts w:ascii="GHEA Grapalat" w:hAnsi="GHEA Grapalat"/>
          <w:b/>
        </w:rPr>
        <w:t xml:space="preserve">ПРИГЛАШЕНИЯ НА ОТКРЫТЫЙ КОНКУРС, </w:t>
      </w:r>
      <w:r w:rsidRPr="00A15249">
        <w:rPr>
          <w:rFonts w:ascii="GHEA Grapalat" w:hAnsi="GHEA Grapalat"/>
          <w:b/>
        </w:rPr>
        <w:br/>
        <w:t>ОБЪЯВЛЕННЫЙ С ЦЕЛЬЮ ПРИОБРЕТЕНИЯ</w:t>
      </w:r>
    </w:p>
    <w:p w:rsidR="009422CD" w:rsidRPr="00A15249" w:rsidRDefault="009422CD" w:rsidP="009422CD">
      <w:pPr>
        <w:widowControl w:val="0"/>
        <w:spacing w:after="160"/>
        <w:jc w:val="center"/>
        <w:rPr>
          <w:rFonts w:ascii="GHEA Grapalat" w:hAnsi="GHEA Grapalat" w:cs="Sylfaen"/>
          <w:b/>
        </w:rPr>
      </w:pPr>
    </w:p>
    <w:p w:rsidR="009422CD" w:rsidRPr="00A15249" w:rsidRDefault="009422CD" w:rsidP="009422CD">
      <w:pPr>
        <w:widowControl w:val="0"/>
        <w:spacing w:after="160"/>
        <w:jc w:val="center"/>
        <w:rPr>
          <w:rFonts w:ascii="GHEA Grapalat" w:hAnsi="GHEA Grapalat"/>
          <w:b/>
        </w:rPr>
      </w:pPr>
      <w:r w:rsidRPr="00A15249">
        <w:rPr>
          <w:rFonts w:ascii="GHEA Grapalat" w:hAnsi="GHEA Grapalat"/>
          <w:b/>
        </w:rPr>
        <w:t>ЧАСТЬ I.</w:t>
      </w:r>
    </w:p>
    <w:p w:rsidR="009422CD" w:rsidRPr="00A15249" w:rsidRDefault="009422CD" w:rsidP="009422CD">
      <w:pPr>
        <w:widowControl w:val="0"/>
        <w:spacing w:after="160"/>
        <w:jc w:val="center"/>
        <w:rPr>
          <w:rFonts w:ascii="GHEA Grapalat" w:hAnsi="GHEA Grapalat"/>
        </w:rPr>
      </w:pPr>
    </w:p>
    <w:p w:rsidR="009422CD" w:rsidRPr="00A15249" w:rsidRDefault="009422CD" w:rsidP="009422CD">
      <w:pPr>
        <w:widowControl w:val="0"/>
        <w:tabs>
          <w:tab w:val="left" w:pos="1134"/>
        </w:tabs>
        <w:spacing w:after="160"/>
        <w:ind w:left="1134" w:hanging="567"/>
        <w:jc w:val="both"/>
        <w:rPr>
          <w:rFonts w:ascii="GHEA Grapalat" w:hAnsi="GHEA Grapalat"/>
        </w:rPr>
      </w:pPr>
      <w:r w:rsidRPr="00A15249">
        <w:rPr>
          <w:rFonts w:ascii="GHEA Grapalat" w:hAnsi="GHEA Grapalat"/>
        </w:rPr>
        <w:t>1.</w:t>
      </w:r>
      <w:r w:rsidRPr="00A15249">
        <w:rPr>
          <w:rFonts w:ascii="GHEA Grapalat" w:hAnsi="GHEA Grapalat"/>
        </w:rPr>
        <w:tab/>
        <w:t xml:space="preserve">Характеристика предмета закупки </w:t>
      </w:r>
    </w:p>
    <w:p w:rsidR="009422CD" w:rsidRPr="00A15249" w:rsidRDefault="009422CD" w:rsidP="009422CD">
      <w:pPr>
        <w:widowControl w:val="0"/>
        <w:tabs>
          <w:tab w:val="left" w:pos="1134"/>
        </w:tabs>
        <w:spacing w:after="160"/>
        <w:ind w:left="1134" w:hanging="567"/>
        <w:jc w:val="both"/>
        <w:rPr>
          <w:rFonts w:ascii="GHEA Grapalat" w:hAnsi="GHEA Grapalat"/>
        </w:rPr>
      </w:pPr>
      <w:r w:rsidRPr="00A15249">
        <w:rPr>
          <w:rFonts w:ascii="GHEA Grapalat" w:hAnsi="GHEA Grapalat"/>
        </w:rPr>
        <w:t>2.</w:t>
      </w:r>
      <w:r w:rsidRPr="00A1524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9422CD" w:rsidRPr="00A15249" w:rsidRDefault="009422CD" w:rsidP="009422CD">
      <w:pPr>
        <w:widowControl w:val="0"/>
        <w:tabs>
          <w:tab w:val="left" w:pos="1134"/>
        </w:tabs>
        <w:spacing w:after="160"/>
        <w:ind w:left="1134" w:hanging="567"/>
        <w:jc w:val="both"/>
        <w:rPr>
          <w:rFonts w:ascii="GHEA Grapalat" w:hAnsi="GHEA Grapalat"/>
        </w:rPr>
      </w:pPr>
      <w:r w:rsidRPr="00A15249">
        <w:rPr>
          <w:rFonts w:ascii="GHEA Grapalat" w:hAnsi="GHEA Grapalat"/>
        </w:rPr>
        <w:t>3.</w:t>
      </w:r>
      <w:r w:rsidRPr="00A15249">
        <w:rPr>
          <w:rFonts w:ascii="GHEA Grapalat" w:hAnsi="GHEA Grapalat"/>
        </w:rPr>
        <w:tab/>
        <w:t>Разъяснение приглашения и порядок внесения изменения в приглашение</w:t>
      </w:r>
    </w:p>
    <w:p w:rsidR="009422CD" w:rsidRPr="00A15249" w:rsidRDefault="009422CD" w:rsidP="009422CD">
      <w:pPr>
        <w:widowControl w:val="0"/>
        <w:tabs>
          <w:tab w:val="left" w:pos="1134"/>
        </w:tabs>
        <w:spacing w:after="160"/>
        <w:ind w:left="1134" w:hanging="567"/>
        <w:jc w:val="both"/>
        <w:rPr>
          <w:rFonts w:ascii="GHEA Grapalat" w:hAnsi="GHEA Grapalat" w:cs="Sylfaen"/>
        </w:rPr>
      </w:pPr>
      <w:r w:rsidRPr="00A15249">
        <w:rPr>
          <w:rFonts w:ascii="GHEA Grapalat" w:hAnsi="GHEA Grapalat"/>
        </w:rPr>
        <w:t>4.</w:t>
      </w:r>
      <w:r w:rsidRPr="00A15249">
        <w:rPr>
          <w:rFonts w:ascii="GHEA Grapalat" w:hAnsi="GHEA Grapalat"/>
        </w:rPr>
        <w:tab/>
        <w:t>Порядок подачи заявки</w:t>
      </w:r>
    </w:p>
    <w:p w:rsidR="009422CD" w:rsidRPr="00A15249" w:rsidRDefault="009422CD" w:rsidP="009422CD">
      <w:pPr>
        <w:widowControl w:val="0"/>
        <w:tabs>
          <w:tab w:val="left" w:pos="1134"/>
        </w:tabs>
        <w:spacing w:after="160"/>
        <w:ind w:left="1134" w:hanging="567"/>
        <w:jc w:val="both"/>
        <w:rPr>
          <w:rFonts w:ascii="GHEA Grapalat" w:hAnsi="GHEA Grapalat"/>
        </w:rPr>
      </w:pPr>
      <w:r w:rsidRPr="00A15249">
        <w:rPr>
          <w:rFonts w:ascii="GHEA Grapalat" w:hAnsi="GHEA Grapalat"/>
        </w:rPr>
        <w:t>5.</w:t>
      </w:r>
      <w:r w:rsidRPr="00A15249">
        <w:rPr>
          <w:rFonts w:ascii="GHEA Grapalat" w:hAnsi="GHEA Grapalat"/>
        </w:rPr>
        <w:tab/>
        <w:t xml:space="preserve">Ценовое предложение заявки </w:t>
      </w:r>
    </w:p>
    <w:p w:rsidR="009422CD" w:rsidRPr="00A15249" w:rsidRDefault="009422CD" w:rsidP="009422CD">
      <w:pPr>
        <w:widowControl w:val="0"/>
        <w:tabs>
          <w:tab w:val="left" w:pos="1134"/>
        </w:tabs>
        <w:spacing w:after="160"/>
        <w:ind w:left="1134" w:hanging="567"/>
        <w:jc w:val="both"/>
        <w:rPr>
          <w:rFonts w:ascii="GHEA Grapalat" w:hAnsi="GHEA Grapalat"/>
        </w:rPr>
      </w:pPr>
      <w:r w:rsidRPr="00A15249">
        <w:rPr>
          <w:rFonts w:ascii="GHEA Grapalat" w:hAnsi="GHEA Grapalat"/>
        </w:rPr>
        <w:t>6.</w:t>
      </w:r>
      <w:r w:rsidRPr="00A15249">
        <w:rPr>
          <w:rFonts w:ascii="GHEA Grapalat" w:hAnsi="GHEA Grapalat"/>
        </w:rPr>
        <w:tab/>
        <w:t xml:space="preserve">Срок действия заявки, порядок внесения изменений в заявки и их отзыва </w:t>
      </w:r>
    </w:p>
    <w:p w:rsidR="009422CD" w:rsidRPr="00A15249" w:rsidRDefault="009422CD" w:rsidP="009422CD">
      <w:pPr>
        <w:widowControl w:val="0"/>
        <w:tabs>
          <w:tab w:val="left" w:pos="1134"/>
        </w:tabs>
        <w:spacing w:after="160"/>
        <w:ind w:left="1134" w:hanging="567"/>
        <w:jc w:val="both"/>
        <w:rPr>
          <w:rFonts w:ascii="GHEA Grapalat" w:hAnsi="GHEA Grapalat"/>
        </w:rPr>
      </w:pPr>
      <w:r w:rsidRPr="00A15249">
        <w:rPr>
          <w:rFonts w:ascii="GHEA Grapalat" w:hAnsi="GHEA Grapalat"/>
        </w:rPr>
        <w:t>7.</w:t>
      </w:r>
      <w:r w:rsidRPr="00A15249">
        <w:rPr>
          <w:rFonts w:ascii="GHEA Grapalat" w:hAnsi="GHEA Grapalat"/>
        </w:rPr>
        <w:tab/>
        <w:t>Обеспечение заявки</w:t>
      </w:r>
      <w:r w:rsidRPr="00A15249">
        <w:rPr>
          <w:rStyle w:val="FootnoteReference"/>
          <w:rFonts w:ascii="GHEA Grapalat" w:hAnsi="GHEA Grapalat"/>
        </w:rPr>
        <w:footnoteReference w:id="3"/>
      </w:r>
      <w:r w:rsidRPr="00A15249">
        <w:rPr>
          <w:rFonts w:ascii="GHEA Grapalat" w:hAnsi="GHEA Grapalat"/>
        </w:rPr>
        <w:t xml:space="preserve"> </w:t>
      </w:r>
    </w:p>
    <w:p w:rsidR="009422CD" w:rsidRPr="00A15249" w:rsidRDefault="009422CD" w:rsidP="009422CD">
      <w:pPr>
        <w:widowControl w:val="0"/>
        <w:tabs>
          <w:tab w:val="left" w:pos="1134"/>
        </w:tabs>
        <w:spacing w:after="160"/>
        <w:ind w:left="1134" w:hanging="567"/>
        <w:jc w:val="both"/>
        <w:rPr>
          <w:rFonts w:ascii="GHEA Grapalat" w:hAnsi="GHEA Grapalat" w:cs="Sylfaen"/>
        </w:rPr>
      </w:pPr>
      <w:r w:rsidRPr="00A15249">
        <w:rPr>
          <w:rFonts w:ascii="GHEA Grapalat" w:hAnsi="GHEA Grapalat"/>
        </w:rPr>
        <w:t>8.</w:t>
      </w:r>
      <w:r w:rsidRPr="00A15249">
        <w:rPr>
          <w:rFonts w:ascii="GHEA Grapalat" w:hAnsi="GHEA Grapalat"/>
        </w:rPr>
        <w:tab/>
        <w:t>Вскрытие, оценка заявок и подведение итогов</w:t>
      </w:r>
    </w:p>
    <w:p w:rsidR="009422CD" w:rsidRPr="00A15249" w:rsidRDefault="009422CD" w:rsidP="009422CD">
      <w:pPr>
        <w:widowControl w:val="0"/>
        <w:tabs>
          <w:tab w:val="left" w:pos="1134"/>
        </w:tabs>
        <w:spacing w:after="160"/>
        <w:ind w:left="1134" w:hanging="567"/>
        <w:jc w:val="both"/>
        <w:rPr>
          <w:rFonts w:ascii="GHEA Grapalat" w:hAnsi="GHEA Grapalat"/>
        </w:rPr>
      </w:pPr>
      <w:r w:rsidRPr="00A15249">
        <w:rPr>
          <w:rFonts w:ascii="GHEA Grapalat" w:hAnsi="GHEA Grapalat"/>
        </w:rPr>
        <w:t>9.</w:t>
      </w:r>
      <w:r w:rsidRPr="00A15249">
        <w:rPr>
          <w:rFonts w:ascii="GHEA Grapalat" w:hAnsi="GHEA Grapalat"/>
        </w:rPr>
        <w:tab/>
        <w:t>Заключение договора</w:t>
      </w:r>
    </w:p>
    <w:p w:rsidR="009422CD" w:rsidRPr="00A15249" w:rsidRDefault="009422CD" w:rsidP="009422CD">
      <w:pPr>
        <w:widowControl w:val="0"/>
        <w:tabs>
          <w:tab w:val="left" w:pos="1134"/>
        </w:tabs>
        <w:spacing w:after="160"/>
        <w:ind w:left="1134" w:hanging="567"/>
        <w:jc w:val="both"/>
        <w:rPr>
          <w:rFonts w:ascii="GHEA Grapalat" w:hAnsi="GHEA Grapalat"/>
        </w:rPr>
      </w:pPr>
      <w:r w:rsidRPr="00A15249">
        <w:rPr>
          <w:rFonts w:ascii="GHEA Grapalat" w:hAnsi="GHEA Grapalat"/>
        </w:rPr>
        <w:t>10.</w:t>
      </w:r>
      <w:r w:rsidRPr="00A15249">
        <w:rPr>
          <w:rFonts w:ascii="GHEA Grapalat" w:hAnsi="GHEA Grapalat"/>
        </w:rPr>
        <w:tab/>
        <w:t xml:space="preserve">Обеспечения квалификации  и договора </w:t>
      </w:r>
    </w:p>
    <w:p w:rsidR="009422CD" w:rsidRPr="00A15249" w:rsidRDefault="009422CD" w:rsidP="009422CD">
      <w:pPr>
        <w:widowControl w:val="0"/>
        <w:tabs>
          <w:tab w:val="left" w:pos="1134"/>
        </w:tabs>
        <w:spacing w:after="160"/>
        <w:ind w:left="1134" w:hanging="567"/>
        <w:jc w:val="both"/>
        <w:rPr>
          <w:rFonts w:ascii="GHEA Grapalat" w:hAnsi="GHEA Grapalat"/>
        </w:rPr>
      </w:pPr>
      <w:r w:rsidRPr="00A15249">
        <w:rPr>
          <w:rFonts w:ascii="GHEA Grapalat" w:hAnsi="GHEA Grapalat"/>
        </w:rPr>
        <w:t>11.</w:t>
      </w:r>
      <w:r w:rsidRPr="00A15249">
        <w:rPr>
          <w:rFonts w:ascii="GHEA Grapalat" w:hAnsi="GHEA Grapalat"/>
        </w:rPr>
        <w:tab/>
        <w:t xml:space="preserve">Объявление процедуры несостоявшейся </w:t>
      </w:r>
    </w:p>
    <w:p w:rsidR="009422CD" w:rsidRPr="00A15249" w:rsidRDefault="009422CD" w:rsidP="009422CD">
      <w:pPr>
        <w:widowControl w:val="0"/>
        <w:tabs>
          <w:tab w:val="left" w:pos="1134"/>
        </w:tabs>
        <w:spacing w:after="160"/>
        <w:ind w:left="1134" w:hanging="567"/>
        <w:jc w:val="both"/>
        <w:rPr>
          <w:rFonts w:ascii="GHEA Grapalat" w:hAnsi="GHEA Grapalat"/>
        </w:rPr>
      </w:pPr>
      <w:r w:rsidRPr="00A15249">
        <w:rPr>
          <w:rFonts w:ascii="GHEA Grapalat" w:hAnsi="GHEA Grapalat"/>
        </w:rPr>
        <w:lastRenderedPageBreak/>
        <w:t>12.</w:t>
      </w:r>
      <w:r w:rsidRPr="00A15249">
        <w:rPr>
          <w:rFonts w:ascii="GHEA Grapalat" w:hAnsi="GHEA Grapalat"/>
        </w:rPr>
        <w:tab/>
        <w:t>Право участника и порядок обжалования им действий и (или) принятых решений, связанных с процессом закупки</w:t>
      </w:r>
    </w:p>
    <w:p w:rsidR="009422CD" w:rsidRPr="00A15249" w:rsidRDefault="009422CD" w:rsidP="009422CD">
      <w:pPr>
        <w:widowControl w:val="0"/>
        <w:spacing w:after="160"/>
        <w:jc w:val="center"/>
        <w:rPr>
          <w:rFonts w:ascii="GHEA Grapalat" w:hAnsi="GHEA Grapalat"/>
          <w:b/>
        </w:rPr>
      </w:pPr>
    </w:p>
    <w:p w:rsidR="009422CD" w:rsidRPr="00A15249" w:rsidRDefault="009422CD" w:rsidP="009422CD">
      <w:pPr>
        <w:widowControl w:val="0"/>
        <w:spacing w:after="160"/>
        <w:jc w:val="center"/>
        <w:rPr>
          <w:rFonts w:ascii="GHEA Grapalat" w:hAnsi="GHEA Grapalat"/>
          <w:b/>
        </w:rPr>
      </w:pPr>
    </w:p>
    <w:p w:rsidR="009422CD" w:rsidRPr="00A15249" w:rsidRDefault="009422CD" w:rsidP="009422CD">
      <w:pPr>
        <w:widowControl w:val="0"/>
        <w:spacing w:after="160"/>
        <w:jc w:val="center"/>
        <w:rPr>
          <w:rFonts w:ascii="GHEA Grapalat" w:hAnsi="GHEA Grapalat"/>
          <w:b/>
        </w:rPr>
      </w:pPr>
      <w:r w:rsidRPr="00A15249">
        <w:rPr>
          <w:rFonts w:ascii="GHEA Grapalat" w:hAnsi="GHEA Grapalat"/>
          <w:b/>
        </w:rPr>
        <w:t xml:space="preserve">ЧАСТЬ II. </w:t>
      </w:r>
    </w:p>
    <w:p w:rsidR="009422CD" w:rsidRPr="00A15249" w:rsidRDefault="009422CD" w:rsidP="009422CD">
      <w:pPr>
        <w:widowControl w:val="0"/>
        <w:spacing w:after="160"/>
        <w:jc w:val="center"/>
        <w:rPr>
          <w:rFonts w:ascii="GHEA Grapalat" w:hAnsi="GHEA Grapalat"/>
          <w:b/>
        </w:rPr>
      </w:pPr>
    </w:p>
    <w:p w:rsidR="009422CD" w:rsidRPr="00A15249" w:rsidRDefault="009422CD" w:rsidP="009422CD">
      <w:pPr>
        <w:widowControl w:val="0"/>
        <w:spacing w:after="160"/>
        <w:jc w:val="center"/>
        <w:rPr>
          <w:rFonts w:ascii="GHEA Grapalat" w:hAnsi="GHEA Grapalat"/>
          <w:b/>
        </w:rPr>
      </w:pPr>
      <w:r w:rsidRPr="00A15249">
        <w:rPr>
          <w:rFonts w:ascii="GHEA Grapalat" w:hAnsi="GHEA Grapalat"/>
          <w:b/>
        </w:rPr>
        <w:t xml:space="preserve">ИНСТРУКЦИЯ ПО ПОДГОТОВКЕ ЗАЯВКИ </w:t>
      </w:r>
      <w:r w:rsidRPr="00A15249">
        <w:rPr>
          <w:rFonts w:ascii="GHEA Grapalat" w:hAnsi="GHEA Grapalat"/>
          <w:b/>
        </w:rPr>
        <w:br/>
        <w:t>НА ОТКРЫТЫЙ КОНКУРС</w:t>
      </w:r>
    </w:p>
    <w:p w:rsidR="009422CD" w:rsidRPr="00A15249" w:rsidRDefault="009422CD" w:rsidP="009422CD">
      <w:pPr>
        <w:widowControl w:val="0"/>
        <w:spacing w:after="160"/>
        <w:jc w:val="center"/>
        <w:rPr>
          <w:rFonts w:ascii="GHEA Grapalat" w:hAnsi="GHEA Grapalat"/>
          <w:b/>
        </w:rPr>
      </w:pPr>
    </w:p>
    <w:p w:rsidR="009422CD" w:rsidRPr="00A15249" w:rsidRDefault="009422CD" w:rsidP="009422CD">
      <w:pPr>
        <w:widowControl w:val="0"/>
        <w:tabs>
          <w:tab w:val="left" w:pos="1134"/>
        </w:tabs>
        <w:spacing w:after="160"/>
        <w:ind w:left="1134" w:hanging="567"/>
        <w:jc w:val="both"/>
        <w:rPr>
          <w:rFonts w:ascii="GHEA Grapalat" w:hAnsi="GHEA Grapalat"/>
        </w:rPr>
      </w:pPr>
      <w:r w:rsidRPr="00A15249">
        <w:rPr>
          <w:rFonts w:ascii="GHEA Grapalat" w:hAnsi="GHEA Grapalat"/>
        </w:rPr>
        <w:t>1.</w:t>
      </w:r>
      <w:r w:rsidRPr="00A15249">
        <w:rPr>
          <w:rFonts w:ascii="GHEA Grapalat" w:hAnsi="GHEA Grapalat"/>
        </w:rPr>
        <w:tab/>
        <w:t>Общие положения</w:t>
      </w:r>
    </w:p>
    <w:p w:rsidR="009422CD" w:rsidRPr="00A15249" w:rsidRDefault="009422CD" w:rsidP="009422CD">
      <w:pPr>
        <w:widowControl w:val="0"/>
        <w:tabs>
          <w:tab w:val="left" w:pos="1134"/>
        </w:tabs>
        <w:spacing w:after="160"/>
        <w:ind w:left="1134" w:hanging="567"/>
        <w:jc w:val="both"/>
        <w:rPr>
          <w:rFonts w:ascii="GHEA Grapalat" w:hAnsi="GHEA Grapalat"/>
        </w:rPr>
      </w:pPr>
      <w:r w:rsidRPr="00A15249">
        <w:rPr>
          <w:rFonts w:ascii="GHEA Grapalat" w:hAnsi="GHEA Grapalat"/>
        </w:rPr>
        <w:t>2.</w:t>
      </w:r>
      <w:r w:rsidRPr="00A15249">
        <w:rPr>
          <w:rFonts w:ascii="GHEA Grapalat" w:hAnsi="GHEA Grapalat"/>
        </w:rPr>
        <w:tab/>
        <w:t>Заявка на процедуру</w:t>
      </w:r>
    </w:p>
    <w:p w:rsidR="009422CD" w:rsidRPr="00A15249" w:rsidRDefault="009422CD" w:rsidP="009422CD">
      <w:pPr>
        <w:widowControl w:val="0"/>
        <w:tabs>
          <w:tab w:val="left" w:pos="1134"/>
        </w:tabs>
        <w:spacing w:after="160"/>
        <w:ind w:left="1134" w:hanging="567"/>
        <w:jc w:val="both"/>
        <w:rPr>
          <w:rFonts w:ascii="GHEA Grapalat" w:hAnsi="GHEA Grapalat"/>
        </w:rPr>
      </w:pPr>
      <w:r w:rsidRPr="00A15249">
        <w:rPr>
          <w:rFonts w:ascii="GHEA Grapalat" w:hAnsi="GHEA Grapalat"/>
        </w:rPr>
        <w:t>3.</w:t>
      </w:r>
      <w:r w:rsidRPr="00A15249">
        <w:rPr>
          <w:rFonts w:ascii="GHEA Grapalat" w:hAnsi="GHEA Grapalat"/>
        </w:rPr>
        <w:tab/>
        <w:t>Приложения № 1-7</w:t>
      </w:r>
    </w:p>
    <w:p w:rsidR="009422CD" w:rsidRPr="00A15249" w:rsidRDefault="009422CD" w:rsidP="009422CD">
      <w:pPr>
        <w:rPr>
          <w:rFonts w:ascii="GHEA Grapalat" w:hAnsi="GHEA Grapalat"/>
          <w:spacing w:val="-6"/>
        </w:rPr>
      </w:pPr>
      <w:r w:rsidRPr="00A15249">
        <w:rPr>
          <w:rFonts w:ascii="GHEA Grapalat" w:hAnsi="GHEA Grapalat"/>
          <w:spacing w:val="-6"/>
        </w:rPr>
        <w:br w:type="page"/>
      </w:r>
    </w:p>
    <w:p w:rsidR="009422CD" w:rsidRPr="00A15249" w:rsidRDefault="009422CD" w:rsidP="009422CD">
      <w:pPr>
        <w:widowControl w:val="0"/>
        <w:spacing w:after="160"/>
        <w:ind w:hanging="567"/>
        <w:jc w:val="both"/>
        <w:rPr>
          <w:rFonts w:ascii="GHEA Grapalat" w:hAnsi="GHEA Grapalat"/>
          <w:spacing w:val="-6"/>
        </w:rPr>
      </w:pPr>
      <w:r w:rsidRPr="00A15249">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003D65CC" w:rsidRPr="00A15249">
        <w:rPr>
          <w:rFonts w:ascii="GHEA Grapalat" w:hAnsi="GHEA Grapalat"/>
          <w:i/>
          <w:lang w:val="en-US"/>
        </w:rPr>
        <w:t>SHAH</w:t>
      </w:r>
      <w:r w:rsidR="003D65CC" w:rsidRPr="00A15249">
        <w:rPr>
          <w:rFonts w:ascii="GHEA Grapalat" w:hAnsi="GHEA Grapalat"/>
          <w:i/>
        </w:rPr>
        <w:t>- BMAShDzB -23/04</w:t>
      </w:r>
      <w:r w:rsidR="003D65CC" w:rsidRPr="00A15249">
        <w:rPr>
          <w:rFonts w:ascii="GHEA Grapalat" w:hAnsi="GHEA Grapalat"/>
          <w:spacing w:val="-6"/>
        </w:rPr>
        <w:t xml:space="preserve"> </w:t>
      </w:r>
      <w:r w:rsidRPr="00A15249">
        <w:rPr>
          <w:rFonts w:ascii="GHEA Grapalat" w:hAnsi="GHEA Grapalat"/>
          <w:spacing w:val="-6"/>
        </w:rPr>
        <w:t>(далее — процедура).</w:t>
      </w:r>
    </w:p>
    <w:p w:rsidR="009422CD" w:rsidRPr="00A15249" w:rsidRDefault="009422CD" w:rsidP="009422CD">
      <w:pPr>
        <w:widowControl w:val="0"/>
        <w:spacing w:after="160"/>
        <w:ind w:firstLine="567"/>
        <w:jc w:val="both"/>
        <w:rPr>
          <w:rFonts w:ascii="GHEA Grapalat" w:hAnsi="GHEA Grapalat"/>
        </w:rPr>
      </w:pPr>
      <w:r w:rsidRPr="00A152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15249">
        <w:rPr>
          <w:rFonts w:ascii="Calibri" w:hAnsi="Calibri" w:cs="Calibri"/>
          <w:lang w:val="en-US"/>
        </w:rPr>
        <w:t> </w:t>
      </w:r>
      <w:r w:rsidRPr="00A15249">
        <w:rPr>
          <w:rFonts w:ascii="GHEA Grapalat" w:hAnsi="GHEA Grapalat"/>
        </w:rPr>
        <w:t>4</w:t>
      </w:r>
      <w:r w:rsidRPr="00A15249">
        <w:rPr>
          <w:rFonts w:ascii="Calibri" w:hAnsi="Calibri" w:cs="Calibri"/>
          <w:lang w:val="en-US"/>
        </w:rPr>
        <w:t> </w:t>
      </w:r>
      <w:r w:rsidRPr="00A15249">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9422CD" w:rsidRPr="00A15249" w:rsidRDefault="009422CD" w:rsidP="009422CD">
      <w:pPr>
        <w:widowControl w:val="0"/>
        <w:spacing w:after="160"/>
        <w:ind w:firstLine="567"/>
        <w:jc w:val="both"/>
        <w:rPr>
          <w:rFonts w:ascii="GHEA Grapalat" w:hAnsi="GHEA Grapalat"/>
        </w:rPr>
      </w:pPr>
      <w:r w:rsidRPr="00A152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9422CD" w:rsidRPr="00A15249" w:rsidRDefault="009422CD" w:rsidP="009422CD">
      <w:pPr>
        <w:widowControl w:val="0"/>
        <w:spacing w:after="160"/>
        <w:ind w:firstLine="567"/>
        <w:jc w:val="both"/>
        <w:rPr>
          <w:rFonts w:ascii="GHEA Grapalat" w:hAnsi="GHEA Grapalat" w:cs="Times Armenian"/>
        </w:rPr>
      </w:pPr>
      <w:r w:rsidRPr="00A152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9422CD" w:rsidRPr="00A15249" w:rsidRDefault="009422CD" w:rsidP="009422CD">
      <w:pPr>
        <w:pStyle w:val="BodyTextIndent2"/>
        <w:widowControl w:val="0"/>
        <w:spacing w:after="160" w:line="240" w:lineRule="auto"/>
        <w:ind w:firstLine="567"/>
        <w:rPr>
          <w:rFonts w:ascii="GHEA Grapalat" w:hAnsi="GHEA Grapalat"/>
          <w:sz w:val="24"/>
          <w:szCs w:val="24"/>
        </w:rPr>
      </w:pPr>
      <w:r w:rsidRPr="00A15249">
        <w:rPr>
          <w:rFonts w:ascii="GHEA Grapalat" w:hAnsi="GHEA Grapalat"/>
          <w:sz w:val="24"/>
          <w:szCs w:val="24"/>
        </w:rPr>
        <w:t>Адрес электронной почты секретаря оценочной комиссии "адрес</w:t>
      </w:r>
      <w:r w:rsidRPr="00A15249">
        <w:rPr>
          <w:rFonts w:ascii="Calibri" w:hAnsi="Calibri" w:cs="Calibri"/>
          <w:sz w:val="24"/>
          <w:szCs w:val="24"/>
          <w:lang w:val="en-US"/>
        </w:rPr>
        <w:t> </w:t>
      </w:r>
      <w:r w:rsidRPr="00A15249">
        <w:rPr>
          <w:rFonts w:ascii="GHEA Grapalat" w:hAnsi="GHEA Grapalat"/>
          <w:sz w:val="24"/>
          <w:szCs w:val="24"/>
        </w:rPr>
        <w:t>электронной почты".</w:t>
      </w:r>
    </w:p>
    <w:p w:rsidR="009422CD" w:rsidRPr="00A15249" w:rsidRDefault="009422CD" w:rsidP="009422CD">
      <w:pPr>
        <w:widowControl w:val="0"/>
        <w:spacing w:after="160"/>
        <w:jc w:val="center"/>
        <w:rPr>
          <w:rFonts w:ascii="GHEA Grapalat" w:hAnsi="GHEA Grapalat"/>
        </w:rPr>
      </w:pPr>
      <w:r w:rsidRPr="00A15249">
        <w:rPr>
          <w:rFonts w:ascii="GHEA Grapalat" w:hAnsi="GHEA Grapalat"/>
        </w:rPr>
        <w:br w:type="page"/>
      </w:r>
      <w:r w:rsidRPr="00A15249">
        <w:rPr>
          <w:rFonts w:ascii="GHEA Grapalat" w:hAnsi="GHEA Grapalat"/>
        </w:rPr>
        <w:lastRenderedPageBreak/>
        <w:t>ЧАСТЬ I</w:t>
      </w:r>
    </w:p>
    <w:p w:rsidR="009422CD" w:rsidRPr="00A15249" w:rsidRDefault="009422CD" w:rsidP="009422CD">
      <w:pPr>
        <w:widowControl w:val="0"/>
        <w:spacing w:after="160"/>
        <w:jc w:val="center"/>
        <w:rPr>
          <w:rFonts w:ascii="GHEA Grapalat" w:hAnsi="GHEA Grapalat" w:cs="Sylfaen"/>
          <w:b/>
        </w:rPr>
      </w:pPr>
      <w:r w:rsidRPr="00A15249">
        <w:rPr>
          <w:rFonts w:ascii="GHEA Grapalat" w:hAnsi="GHEA Grapalat"/>
          <w:b/>
        </w:rPr>
        <w:t>1. ХАРАКТЕРИСТИКА ПРЕДМЕТА ЗАКУПКИ</w:t>
      </w:r>
    </w:p>
    <w:p w:rsidR="009422CD" w:rsidRPr="00A15249" w:rsidRDefault="009422CD" w:rsidP="009422CD">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A15249">
        <w:rPr>
          <w:rFonts w:ascii="GHEA Grapalat" w:hAnsi="GHEA Grapalat"/>
          <w:i w:val="0"/>
          <w:sz w:val="24"/>
          <w:szCs w:val="24"/>
        </w:rPr>
        <w:t>1.1.</w:t>
      </w:r>
      <w:r w:rsidRPr="00A15249">
        <w:rPr>
          <w:rFonts w:ascii="GHEA Grapalat" w:hAnsi="GHEA Grapalat"/>
          <w:i w:val="0"/>
          <w:sz w:val="24"/>
          <w:szCs w:val="24"/>
        </w:rPr>
        <w:tab/>
        <w:t xml:space="preserve">Предметом закупки является приобретение </w:t>
      </w:r>
      <w:r w:rsidR="00B952C9" w:rsidRPr="00A15249">
        <w:rPr>
          <w:rFonts w:ascii="GHEA Grapalat" w:hAnsi="GHEA Grapalat"/>
          <w:sz w:val="24"/>
          <w:szCs w:val="24"/>
          <w:u w:val="single"/>
        </w:rPr>
        <w:t>по асфальтированию 2-й очереди участка от 2-й улицы до 24- й улицы поселка Амасия й улицы поселка Амасия</w:t>
      </w:r>
      <w:r w:rsidRPr="00A15249">
        <w:rPr>
          <w:rFonts w:ascii="GHEA Grapalat" w:hAnsi="GHEA Grapalat"/>
          <w:i w:val="0"/>
          <w:sz w:val="24"/>
          <w:szCs w:val="24"/>
        </w:rPr>
        <w:t xml:space="preserve"> для</w:t>
      </w:r>
      <w:r w:rsidR="00B952C9" w:rsidRPr="00A15249">
        <w:rPr>
          <w:rFonts w:ascii="GHEA Grapalat" w:hAnsi="GHEA Grapalat"/>
          <w:i w:val="0"/>
          <w:sz w:val="24"/>
          <w:szCs w:val="24"/>
        </w:rPr>
        <w:t xml:space="preserve"> нужд </w:t>
      </w:r>
      <w:r w:rsidR="00B952C9" w:rsidRPr="00A15249">
        <w:rPr>
          <w:rFonts w:ascii="GHEA Grapalat" w:hAnsi="GHEA Grapalat"/>
          <w:sz w:val="24"/>
          <w:szCs w:val="24"/>
          <w:u w:val="single"/>
        </w:rPr>
        <w:t xml:space="preserve">муниципалитета Амасии </w:t>
      </w:r>
      <w:r w:rsidRPr="00A15249">
        <w:rPr>
          <w:rFonts w:ascii="GHEA Grapalat" w:hAnsi="GHEA Grapalat"/>
          <w:i w:val="0"/>
          <w:sz w:val="24"/>
          <w:szCs w:val="24"/>
        </w:rPr>
        <w:t xml:space="preserve">, которые сгруппированы в </w:t>
      </w:r>
      <w:r w:rsidR="00B952C9" w:rsidRPr="00A15249">
        <w:rPr>
          <w:rFonts w:ascii="GHEA Grapalat" w:hAnsi="GHEA Grapalat"/>
          <w:i w:val="0"/>
          <w:sz w:val="24"/>
          <w:szCs w:val="24"/>
          <w:lang w:val="hy-AM"/>
        </w:rPr>
        <w:t xml:space="preserve">1 </w:t>
      </w:r>
      <w:r w:rsidR="00B952C9" w:rsidRPr="00A15249">
        <w:rPr>
          <w:rFonts w:ascii="GHEA Grapalat" w:hAnsi="GHEA Grapalat"/>
          <w:i w:val="0"/>
          <w:sz w:val="24"/>
          <w:szCs w:val="24"/>
        </w:rPr>
        <w:t>лоты  (</w:t>
      </w:r>
      <w:r w:rsidR="00B952C9" w:rsidRPr="00A15249">
        <w:rPr>
          <w:rFonts w:ascii="GHEA Grapalat" w:hAnsi="GHEA Grapalat"/>
          <w:i w:val="0"/>
          <w:sz w:val="24"/>
          <w:szCs w:val="24"/>
          <w:lang w:val="hy-AM"/>
        </w:rPr>
        <w:t>Один</w:t>
      </w:r>
      <w:r w:rsidR="00B952C9" w:rsidRPr="00A15249">
        <w:rPr>
          <w:rFonts w:ascii="GHEA Grapalat" w:hAnsi="GHEA Grapalat"/>
          <w:i w:val="0"/>
          <w:sz w:val="24"/>
          <w:szCs w:val="24"/>
        </w:rPr>
        <w:t>)</w:t>
      </w:r>
      <w:r w:rsidRPr="00A15249">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645"/>
        <w:gridCol w:w="6601"/>
      </w:tblGrid>
      <w:tr w:rsidR="009422CD" w:rsidRPr="00A15249" w:rsidTr="009422CD">
        <w:trPr>
          <w:jc w:val="center"/>
        </w:trPr>
        <w:tc>
          <w:tcPr>
            <w:tcW w:w="2633" w:type="dxa"/>
            <w:gridSpan w:val="2"/>
            <w:vAlign w:val="center"/>
          </w:tcPr>
          <w:p w:rsidR="009422CD" w:rsidRPr="00A15249" w:rsidRDefault="009422CD" w:rsidP="009422CD">
            <w:pPr>
              <w:pStyle w:val="BodyTextIndent2"/>
              <w:widowControl w:val="0"/>
              <w:spacing w:after="120" w:line="240" w:lineRule="auto"/>
              <w:ind w:firstLine="0"/>
              <w:jc w:val="center"/>
              <w:rPr>
                <w:rFonts w:ascii="GHEA Grapalat" w:hAnsi="GHEA Grapalat"/>
                <w:b/>
                <w:bCs/>
                <w:i/>
                <w:iCs/>
                <w:sz w:val="24"/>
                <w:szCs w:val="24"/>
              </w:rPr>
            </w:pPr>
            <w:r w:rsidRPr="00A15249">
              <w:rPr>
                <w:rFonts w:ascii="GHEA Grapalat" w:hAnsi="GHEA Grapalat"/>
                <w:b/>
                <w:i/>
                <w:sz w:val="24"/>
                <w:szCs w:val="24"/>
              </w:rPr>
              <w:t>Лотов</w:t>
            </w:r>
          </w:p>
        </w:tc>
        <w:tc>
          <w:tcPr>
            <w:tcW w:w="6601" w:type="dxa"/>
            <w:vMerge w:val="restart"/>
            <w:vAlign w:val="center"/>
          </w:tcPr>
          <w:p w:rsidR="009422CD" w:rsidRPr="00A15249" w:rsidRDefault="009422CD" w:rsidP="009422CD">
            <w:pPr>
              <w:pStyle w:val="BodyTextIndent2"/>
              <w:widowControl w:val="0"/>
              <w:spacing w:after="120" w:line="240" w:lineRule="auto"/>
              <w:ind w:firstLine="0"/>
              <w:jc w:val="center"/>
              <w:rPr>
                <w:rFonts w:ascii="GHEA Grapalat" w:hAnsi="GHEA Grapalat"/>
                <w:b/>
                <w:bCs/>
                <w:i/>
                <w:iCs/>
                <w:sz w:val="24"/>
                <w:szCs w:val="24"/>
              </w:rPr>
            </w:pPr>
            <w:r w:rsidRPr="00A15249">
              <w:rPr>
                <w:rFonts w:ascii="GHEA Grapalat" w:hAnsi="GHEA Grapalat"/>
                <w:b/>
                <w:i/>
                <w:sz w:val="24"/>
                <w:szCs w:val="24"/>
              </w:rPr>
              <w:t>Наименование лота</w:t>
            </w:r>
          </w:p>
        </w:tc>
      </w:tr>
      <w:tr w:rsidR="009422CD" w:rsidRPr="00A15249" w:rsidTr="008B23A4">
        <w:trPr>
          <w:jc w:val="center"/>
        </w:trPr>
        <w:tc>
          <w:tcPr>
            <w:tcW w:w="988" w:type="dxa"/>
            <w:vAlign w:val="center"/>
          </w:tcPr>
          <w:p w:rsidR="009422CD" w:rsidRPr="00A15249" w:rsidRDefault="009422CD" w:rsidP="009422CD">
            <w:pPr>
              <w:pStyle w:val="BodyTextIndent2"/>
              <w:widowControl w:val="0"/>
              <w:spacing w:after="120" w:line="240" w:lineRule="auto"/>
              <w:ind w:firstLine="0"/>
              <w:jc w:val="center"/>
              <w:rPr>
                <w:rFonts w:ascii="GHEA Grapalat" w:hAnsi="GHEA Grapalat"/>
                <w:sz w:val="24"/>
                <w:szCs w:val="24"/>
              </w:rPr>
            </w:pPr>
            <w:r w:rsidRPr="00A15249">
              <w:rPr>
                <w:rFonts w:ascii="GHEA Grapalat" w:hAnsi="GHEA Grapalat"/>
                <w:b/>
                <w:i/>
                <w:sz w:val="24"/>
                <w:szCs w:val="24"/>
              </w:rPr>
              <w:t>Номера</w:t>
            </w:r>
          </w:p>
        </w:tc>
        <w:tc>
          <w:tcPr>
            <w:tcW w:w="1645" w:type="dxa"/>
            <w:vAlign w:val="center"/>
          </w:tcPr>
          <w:p w:rsidR="009422CD" w:rsidRPr="00A15249" w:rsidRDefault="009422CD" w:rsidP="009422CD">
            <w:pPr>
              <w:pStyle w:val="BodyTextIndent2"/>
              <w:widowControl w:val="0"/>
              <w:spacing w:after="120" w:line="240" w:lineRule="auto"/>
              <w:ind w:firstLine="0"/>
              <w:jc w:val="center"/>
              <w:rPr>
                <w:rFonts w:ascii="GHEA Grapalat" w:hAnsi="GHEA Grapalat"/>
                <w:b/>
                <w:sz w:val="24"/>
                <w:szCs w:val="24"/>
              </w:rPr>
            </w:pPr>
            <w:r w:rsidRPr="00A15249">
              <w:rPr>
                <w:rFonts w:ascii="GHEA Grapalat" w:hAnsi="GHEA Grapalat"/>
                <w:b/>
                <w:sz w:val="24"/>
                <w:szCs w:val="24"/>
              </w:rPr>
              <w:t>Цена закупки</w:t>
            </w:r>
          </w:p>
        </w:tc>
        <w:tc>
          <w:tcPr>
            <w:tcW w:w="6601" w:type="dxa"/>
            <w:vMerge/>
            <w:vAlign w:val="center"/>
          </w:tcPr>
          <w:p w:rsidR="009422CD" w:rsidRPr="00A15249" w:rsidRDefault="009422CD" w:rsidP="009422CD">
            <w:pPr>
              <w:pStyle w:val="BodyTextIndent2"/>
              <w:widowControl w:val="0"/>
              <w:spacing w:after="120" w:line="240" w:lineRule="auto"/>
              <w:ind w:firstLine="0"/>
              <w:rPr>
                <w:rFonts w:ascii="GHEA Grapalat" w:hAnsi="GHEA Grapalat"/>
                <w:sz w:val="24"/>
                <w:szCs w:val="24"/>
                <w:u w:val="single"/>
              </w:rPr>
            </w:pPr>
          </w:p>
        </w:tc>
      </w:tr>
      <w:tr w:rsidR="009422CD" w:rsidRPr="00A15249" w:rsidTr="008B23A4">
        <w:trPr>
          <w:jc w:val="center"/>
        </w:trPr>
        <w:tc>
          <w:tcPr>
            <w:tcW w:w="988" w:type="dxa"/>
            <w:vAlign w:val="center"/>
          </w:tcPr>
          <w:p w:rsidR="009422CD" w:rsidRPr="00A15249" w:rsidRDefault="009422CD" w:rsidP="009422CD">
            <w:pPr>
              <w:pStyle w:val="BodyTextIndent2"/>
              <w:widowControl w:val="0"/>
              <w:spacing w:after="120" w:line="240" w:lineRule="auto"/>
              <w:ind w:firstLine="0"/>
              <w:jc w:val="center"/>
              <w:rPr>
                <w:rFonts w:ascii="GHEA Grapalat" w:hAnsi="GHEA Grapalat"/>
                <w:sz w:val="24"/>
                <w:szCs w:val="24"/>
              </w:rPr>
            </w:pPr>
            <w:r w:rsidRPr="00A15249">
              <w:rPr>
                <w:rFonts w:ascii="GHEA Grapalat" w:hAnsi="GHEA Grapalat"/>
                <w:sz w:val="24"/>
                <w:szCs w:val="24"/>
              </w:rPr>
              <w:t>1</w:t>
            </w:r>
          </w:p>
        </w:tc>
        <w:tc>
          <w:tcPr>
            <w:tcW w:w="1645" w:type="dxa"/>
            <w:vAlign w:val="center"/>
          </w:tcPr>
          <w:p w:rsidR="009422CD" w:rsidRPr="00A15249" w:rsidRDefault="008B23A4" w:rsidP="009422CD">
            <w:pPr>
              <w:pStyle w:val="BodyTextIndent2"/>
              <w:widowControl w:val="0"/>
              <w:spacing w:after="120" w:line="240" w:lineRule="auto"/>
              <w:ind w:firstLine="0"/>
              <w:jc w:val="center"/>
              <w:rPr>
                <w:rFonts w:ascii="GHEA Grapalat" w:hAnsi="GHEA Grapalat"/>
                <w:sz w:val="24"/>
                <w:szCs w:val="24"/>
              </w:rPr>
            </w:pPr>
            <w:r w:rsidRPr="00A15249">
              <w:rPr>
                <w:rFonts w:ascii="GHEA Grapalat" w:hAnsi="GHEA Grapalat"/>
                <w:sz w:val="24"/>
                <w:szCs w:val="24"/>
                <w:lang w:val="en-US" w:eastAsia="en-US" w:bidi="ar-SA"/>
              </w:rPr>
              <w:t>83</w:t>
            </w:r>
            <w:r w:rsidRPr="00A15249">
              <w:rPr>
                <w:rFonts w:ascii="Calibri" w:hAnsi="Calibri" w:cs="Calibri"/>
                <w:sz w:val="24"/>
                <w:szCs w:val="24"/>
                <w:lang w:val="en-US" w:eastAsia="en-US" w:bidi="ar-SA"/>
              </w:rPr>
              <w:t> </w:t>
            </w:r>
            <w:r w:rsidRPr="00A15249">
              <w:rPr>
                <w:rFonts w:ascii="GHEA Grapalat" w:hAnsi="GHEA Grapalat"/>
                <w:sz w:val="24"/>
                <w:szCs w:val="24"/>
                <w:lang w:val="en-US" w:eastAsia="en-US" w:bidi="ar-SA"/>
              </w:rPr>
              <w:t>182 744</w:t>
            </w:r>
          </w:p>
        </w:tc>
        <w:tc>
          <w:tcPr>
            <w:tcW w:w="6601" w:type="dxa"/>
            <w:vAlign w:val="center"/>
          </w:tcPr>
          <w:p w:rsidR="009422CD" w:rsidRPr="00A15249" w:rsidRDefault="009422CD" w:rsidP="009422CD">
            <w:pPr>
              <w:pStyle w:val="BodyTextIndent2"/>
              <w:widowControl w:val="0"/>
              <w:spacing w:after="120" w:line="240" w:lineRule="auto"/>
              <w:ind w:firstLine="0"/>
              <w:rPr>
                <w:rFonts w:ascii="GHEA Grapalat" w:hAnsi="GHEA Grapalat"/>
                <w:sz w:val="24"/>
                <w:szCs w:val="24"/>
                <w:u w:val="single"/>
                <w:vertAlign w:val="subscript"/>
              </w:rPr>
            </w:pPr>
            <w:r w:rsidRPr="00A15249">
              <w:rPr>
                <w:rFonts w:ascii="GHEA Grapalat" w:hAnsi="GHEA Grapalat"/>
                <w:sz w:val="24"/>
                <w:szCs w:val="24"/>
                <w:u w:val="single"/>
              </w:rPr>
              <w:t xml:space="preserve">"Наименование </w:t>
            </w:r>
            <w:r w:rsidR="00B952C9" w:rsidRPr="00A15249">
              <w:rPr>
                <w:rFonts w:ascii="GHEA Grapalat" w:hAnsi="GHEA Grapalat"/>
                <w:sz w:val="24"/>
                <w:szCs w:val="24"/>
                <w:u w:val="single"/>
              </w:rPr>
              <w:t xml:space="preserve">лота предмета закупки </w:t>
            </w:r>
            <w:r w:rsidR="008B20E1" w:rsidRPr="00A15249">
              <w:rPr>
                <w:rFonts w:ascii="GHEA Grapalat" w:hAnsi="GHEA Grapalat"/>
                <w:sz w:val="24"/>
                <w:szCs w:val="24"/>
                <w:u w:val="single"/>
              </w:rPr>
              <w:t>Работы по асфальтированию 2-й очереди участка от 2-й улицы до 24-й улицы поселка Амаси</w:t>
            </w:r>
            <w:r w:rsidR="00B952C9" w:rsidRPr="00A15249">
              <w:rPr>
                <w:rFonts w:ascii="GHEA Grapalat" w:hAnsi="GHEA Grapalat"/>
                <w:sz w:val="24"/>
                <w:szCs w:val="24"/>
                <w:u w:val="single"/>
              </w:rPr>
              <w:t>я муниципалитета Амасии</w:t>
            </w:r>
            <w:r w:rsidR="008B20E1" w:rsidRPr="00A15249">
              <w:rPr>
                <w:rFonts w:ascii="GHEA Grapalat" w:hAnsi="GHEA Grapalat"/>
                <w:sz w:val="24"/>
                <w:szCs w:val="24"/>
                <w:u w:val="single"/>
              </w:rPr>
              <w:t xml:space="preserve"> Общественн</w:t>
            </w:r>
            <w:r w:rsidR="00B952C9" w:rsidRPr="00A15249">
              <w:rPr>
                <w:rFonts w:ascii="GHEA Grapalat" w:hAnsi="GHEA Grapalat"/>
                <w:sz w:val="24"/>
                <w:szCs w:val="24"/>
                <w:u w:val="single"/>
              </w:rPr>
              <w:t>ого Амасия Ширакского облсть</w:t>
            </w:r>
            <w:r w:rsidR="008B20E1" w:rsidRPr="00A15249">
              <w:rPr>
                <w:rFonts w:ascii="GHEA Grapalat" w:hAnsi="GHEA Grapalat"/>
                <w:sz w:val="24"/>
                <w:szCs w:val="24"/>
                <w:u w:val="single"/>
              </w:rPr>
              <w:t xml:space="preserve"> РА</w:t>
            </w:r>
          </w:p>
        </w:tc>
      </w:tr>
    </w:tbl>
    <w:p w:rsidR="009422CD" w:rsidRPr="00A15249" w:rsidRDefault="009422CD" w:rsidP="009422CD">
      <w:pPr>
        <w:pStyle w:val="BodyTextIndent2"/>
        <w:widowControl w:val="0"/>
        <w:spacing w:after="160" w:line="240" w:lineRule="auto"/>
        <w:ind w:firstLine="567"/>
        <w:rPr>
          <w:rFonts w:ascii="GHEA Grapalat" w:hAnsi="GHEA Grapalat"/>
          <w:sz w:val="24"/>
          <w:szCs w:val="24"/>
        </w:rPr>
      </w:pPr>
      <w:r w:rsidRPr="00A15249">
        <w:rPr>
          <w:rFonts w:ascii="GHEA Grapalat" w:hAnsi="GHEA Grapalat"/>
          <w:sz w:val="24"/>
          <w:szCs w:val="24"/>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9422CD" w:rsidRPr="00A15249" w:rsidRDefault="009422CD" w:rsidP="009422CD">
      <w:pPr>
        <w:pStyle w:val="BodyTextIndent2"/>
        <w:widowControl w:val="0"/>
        <w:spacing w:after="160" w:line="240" w:lineRule="auto"/>
        <w:ind w:firstLine="567"/>
        <w:rPr>
          <w:rFonts w:ascii="GHEA Grapalat" w:hAnsi="GHEA Grapalat"/>
          <w:sz w:val="24"/>
          <w:szCs w:val="24"/>
        </w:rPr>
      </w:pPr>
      <w:r w:rsidRPr="00A15249">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9422CD" w:rsidRPr="00A15249" w:rsidTr="009422CD">
        <w:trPr>
          <w:jc w:val="center"/>
        </w:trPr>
        <w:tc>
          <w:tcPr>
            <w:tcW w:w="6356" w:type="dxa"/>
            <w:gridSpan w:val="2"/>
          </w:tcPr>
          <w:p w:rsidR="009422CD" w:rsidRPr="00A15249" w:rsidRDefault="009422CD" w:rsidP="009422CD">
            <w:pPr>
              <w:pStyle w:val="BodyTextIndent2"/>
              <w:widowControl w:val="0"/>
              <w:spacing w:after="120" w:line="240" w:lineRule="auto"/>
              <w:ind w:firstLine="0"/>
              <w:jc w:val="center"/>
              <w:rPr>
                <w:rFonts w:ascii="GHEA Grapalat" w:hAnsi="GHEA Grapalat" w:cs="Sylfaen"/>
                <w:b/>
                <w:i/>
                <w:sz w:val="24"/>
                <w:szCs w:val="24"/>
              </w:rPr>
            </w:pPr>
            <w:r w:rsidRPr="00A15249">
              <w:rPr>
                <w:rFonts w:ascii="GHEA Grapalat" w:hAnsi="GHEA Grapalat"/>
                <w:b/>
                <w:i/>
                <w:sz w:val="24"/>
                <w:szCs w:val="24"/>
              </w:rPr>
              <w:t>Предоставление предоплаты</w:t>
            </w:r>
          </w:p>
        </w:tc>
      </w:tr>
      <w:tr w:rsidR="009422CD" w:rsidRPr="00A15249" w:rsidTr="009422CD">
        <w:trPr>
          <w:jc w:val="center"/>
        </w:trPr>
        <w:tc>
          <w:tcPr>
            <w:tcW w:w="2580" w:type="dxa"/>
            <w:vAlign w:val="center"/>
          </w:tcPr>
          <w:p w:rsidR="009422CD" w:rsidRPr="00A15249" w:rsidRDefault="009422CD" w:rsidP="009422CD">
            <w:pPr>
              <w:pStyle w:val="BodyTextIndent2"/>
              <w:widowControl w:val="0"/>
              <w:spacing w:after="120" w:line="240" w:lineRule="auto"/>
              <w:ind w:firstLine="0"/>
              <w:jc w:val="center"/>
              <w:rPr>
                <w:rFonts w:ascii="GHEA Grapalat" w:hAnsi="GHEA Grapalat" w:cs="Sylfaen"/>
                <w:b/>
                <w:i/>
                <w:sz w:val="24"/>
                <w:szCs w:val="24"/>
              </w:rPr>
            </w:pPr>
            <w:r w:rsidRPr="00A15249">
              <w:rPr>
                <w:rFonts w:ascii="GHEA Grapalat" w:hAnsi="GHEA Grapalat"/>
                <w:b/>
                <w:i/>
                <w:sz w:val="24"/>
                <w:szCs w:val="24"/>
              </w:rPr>
              <w:t>максимальный размер (драмы РА)</w:t>
            </w:r>
          </w:p>
        </w:tc>
        <w:tc>
          <w:tcPr>
            <w:tcW w:w="3776" w:type="dxa"/>
            <w:vAlign w:val="center"/>
          </w:tcPr>
          <w:p w:rsidR="009422CD" w:rsidRPr="00A15249" w:rsidRDefault="009422CD" w:rsidP="009422CD">
            <w:pPr>
              <w:pStyle w:val="BodyTextIndent2"/>
              <w:widowControl w:val="0"/>
              <w:spacing w:after="120" w:line="240" w:lineRule="auto"/>
              <w:ind w:firstLine="0"/>
              <w:jc w:val="center"/>
              <w:rPr>
                <w:rFonts w:ascii="GHEA Grapalat" w:hAnsi="GHEA Grapalat" w:cs="Sylfaen"/>
                <w:b/>
                <w:i/>
                <w:sz w:val="24"/>
                <w:szCs w:val="24"/>
              </w:rPr>
            </w:pPr>
            <w:r w:rsidRPr="00A15249">
              <w:rPr>
                <w:rFonts w:ascii="GHEA Grapalat" w:hAnsi="GHEA Grapalat"/>
                <w:b/>
                <w:i/>
                <w:sz w:val="24"/>
                <w:szCs w:val="24"/>
              </w:rPr>
              <w:t>срок (месяц, год)</w:t>
            </w:r>
          </w:p>
        </w:tc>
      </w:tr>
      <w:tr w:rsidR="009422CD" w:rsidRPr="00A15249" w:rsidTr="009422CD">
        <w:trPr>
          <w:jc w:val="center"/>
        </w:trPr>
        <w:tc>
          <w:tcPr>
            <w:tcW w:w="2580" w:type="dxa"/>
          </w:tcPr>
          <w:p w:rsidR="009422CD" w:rsidRPr="00A15249" w:rsidRDefault="009422CD" w:rsidP="009422CD">
            <w:pPr>
              <w:widowControl w:val="0"/>
              <w:spacing w:after="120"/>
              <w:jc w:val="center"/>
              <w:rPr>
                <w:rFonts w:ascii="GHEA Grapalat" w:hAnsi="GHEA Grapalat"/>
              </w:rPr>
            </w:pPr>
          </w:p>
        </w:tc>
        <w:tc>
          <w:tcPr>
            <w:tcW w:w="3776" w:type="dxa"/>
          </w:tcPr>
          <w:p w:rsidR="009422CD" w:rsidRPr="00A15249" w:rsidRDefault="009422CD" w:rsidP="009422CD">
            <w:pPr>
              <w:widowControl w:val="0"/>
              <w:spacing w:after="120"/>
              <w:jc w:val="center"/>
              <w:rPr>
                <w:rFonts w:ascii="GHEA Grapalat" w:hAnsi="GHEA Grapalat"/>
              </w:rPr>
            </w:pPr>
          </w:p>
        </w:tc>
      </w:tr>
      <w:tr w:rsidR="009422CD" w:rsidRPr="00A15249" w:rsidTr="009422CD">
        <w:trPr>
          <w:jc w:val="center"/>
        </w:trPr>
        <w:tc>
          <w:tcPr>
            <w:tcW w:w="2580" w:type="dxa"/>
          </w:tcPr>
          <w:p w:rsidR="009422CD" w:rsidRPr="00A15249" w:rsidRDefault="009422CD" w:rsidP="009422CD">
            <w:pPr>
              <w:widowControl w:val="0"/>
              <w:spacing w:after="120"/>
              <w:jc w:val="center"/>
              <w:rPr>
                <w:rFonts w:ascii="GHEA Grapalat" w:hAnsi="GHEA Grapalat"/>
              </w:rPr>
            </w:pPr>
          </w:p>
        </w:tc>
        <w:tc>
          <w:tcPr>
            <w:tcW w:w="3776" w:type="dxa"/>
          </w:tcPr>
          <w:p w:rsidR="009422CD" w:rsidRPr="00A15249" w:rsidRDefault="009422CD" w:rsidP="009422CD">
            <w:pPr>
              <w:widowControl w:val="0"/>
              <w:spacing w:after="120"/>
              <w:jc w:val="center"/>
              <w:rPr>
                <w:rFonts w:ascii="GHEA Grapalat" w:hAnsi="GHEA Grapalat"/>
              </w:rPr>
            </w:pPr>
          </w:p>
        </w:tc>
      </w:tr>
    </w:tbl>
    <w:p w:rsidR="009422CD" w:rsidRPr="00A15249" w:rsidRDefault="009422CD" w:rsidP="009422CD">
      <w:pPr>
        <w:pStyle w:val="BodyTextIndent2"/>
        <w:widowControl w:val="0"/>
        <w:spacing w:after="160" w:line="240" w:lineRule="auto"/>
        <w:ind w:firstLine="567"/>
        <w:rPr>
          <w:rFonts w:ascii="GHEA Grapalat" w:hAnsi="GHEA Grapalat"/>
          <w:sz w:val="24"/>
          <w:szCs w:val="24"/>
        </w:rPr>
      </w:pPr>
      <w:r w:rsidRPr="00A15249">
        <w:rPr>
          <w:rFonts w:ascii="GHEA Grapalat" w:hAnsi="GHEA Grapalat"/>
          <w:sz w:val="24"/>
          <w:szCs w:val="24"/>
        </w:rPr>
        <w:t>При этом предоплата будет предоставлена отобранному участнику на условиях, установленных пунктом 10.5 части 1 настоящего Приглашения, а</w:t>
      </w:r>
      <w:r w:rsidRPr="00A15249">
        <w:rPr>
          <w:rFonts w:ascii="Calibri" w:hAnsi="Calibri" w:cs="Calibri"/>
          <w:sz w:val="24"/>
          <w:szCs w:val="24"/>
          <w:lang w:val="en-US"/>
        </w:rPr>
        <w:t> </w:t>
      </w:r>
      <w:r w:rsidRPr="00A15249">
        <w:rPr>
          <w:rFonts w:ascii="GHEA Grapalat" w:hAnsi="GHEA Grapalat"/>
          <w:sz w:val="24"/>
          <w:szCs w:val="24"/>
        </w:rPr>
        <w:t xml:space="preserve">погашение предоплаты будет осуществлено в порядке, установленном заключаемым договором. </w:t>
      </w:r>
    </w:p>
    <w:p w:rsidR="009422CD" w:rsidRPr="00A15249" w:rsidRDefault="009422CD" w:rsidP="009422CD">
      <w:pPr>
        <w:widowControl w:val="0"/>
        <w:spacing w:after="160"/>
        <w:ind w:firstLine="567"/>
        <w:jc w:val="center"/>
        <w:rPr>
          <w:rFonts w:ascii="GHEA Grapalat" w:hAnsi="GHEA Grapalat" w:cs="Sylfaen"/>
          <w:i/>
        </w:rPr>
      </w:pPr>
    </w:p>
    <w:p w:rsidR="009422CD" w:rsidRPr="00A15249" w:rsidRDefault="009422CD" w:rsidP="009422CD">
      <w:pPr>
        <w:widowControl w:val="0"/>
        <w:spacing w:after="160"/>
        <w:jc w:val="center"/>
        <w:rPr>
          <w:rFonts w:ascii="GHEA Grapalat" w:hAnsi="GHEA Grapalat"/>
          <w:b/>
        </w:rPr>
      </w:pPr>
      <w:r w:rsidRPr="00A15249">
        <w:rPr>
          <w:rFonts w:ascii="GHEA Grapalat" w:hAnsi="GHEA Grapalat"/>
          <w:b/>
        </w:rPr>
        <w:t xml:space="preserve">2. ТРЕБОВАНИЯ К ПРАВУ УЧАСТНИКА НА УЧАСТИЕ, </w:t>
      </w:r>
      <w:r w:rsidRPr="00A15249">
        <w:rPr>
          <w:rFonts w:ascii="GHEA Grapalat" w:hAnsi="GHEA Grapalat"/>
          <w:b/>
        </w:rPr>
        <w:br/>
        <w:t xml:space="preserve">КВАЛИФИКАЦИОННЫЕ КРИТЕРИИ И ПОРЯДОК ИХ ОЦЕНКИ </w:t>
      </w:r>
    </w:p>
    <w:p w:rsidR="009422CD" w:rsidRPr="00A15249" w:rsidRDefault="009422CD" w:rsidP="009422CD">
      <w:pPr>
        <w:widowControl w:val="0"/>
        <w:tabs>
          <w:tab w:val="left" w:pos="1134"/>
        </w:tabs>
        <w:spacing w:after="160"/>
        <w:ind w:firstLine="567"/>
        <w:jc w:val="both"/>
        <w:rPr>
          <w:rFonts w:ascii="GHEA Grapalat" w:hAnsi="GHEA Grapalat" w:cs="Arial Armenian"/>
        </w:rPr>
      </w:pPr>
      <w:r w:rsidRPr="00A15249">
        <w:rPr>
          <w:rFonts w:ascii="GHEA Grapalat" w:hAnsi="GHEA Grapalat"/>
        </w:rPr>
        <w:t>2.1.</w:t>
      </w:r>
      <w:r w:rsidRPr="00A15249">
        <w:rPr>
          <w:rFonts w:ascii="GHEA Grapalat" w:hAnsi="GHEA Grapalat"/>
        </w:rPr>
        <w:tab/>
        <w:t>В настоящей процедуре не имеют права участвовать лица:</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1)</w:t>
      </w:r>
      <w:r w:rsidRPr="00A15249">
        <w:rPr>
          <w:rFonts w:ascii="GHEA Grapalat" w:hAnsi="GHEA Grapalat"/>
        </w:rPr>
        <w:tab/>
        <w:t xml:space="preserve">которые на день подачи заявки в судебном порядке признаны банкротом; </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3)</w:t>
      </w:r>
      <w:r w:rsidRPr="00A1524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A15249">
        <w:rPr>
          <w:rFonts w:ascii="Calibri" w:hAnsi="Calibri" w:cs="Calibri"/>
          <w:lang w:val="en-US"/>
        </w:rPr>
        <w:t> </w:t>
      </w:r>
      <w:r w:rsidRPr="00A15249">
        <w:rPr>
          <w:rFonts w:ascii="GHEA Grapalat" w:hAnsi="GHEA Grapalat"/>
        </w:rPr>
        <w:t xml:space="preserve">финансирование </w:t>
      </w:r>
      <w:r w:rsidRPr="00A15249">
        <w:rPr>
          <w:rFonts w:ascii="GHEA Grapalat" w:hAnsi="GHEA Grapalat"/>
        </w:rPr>
        <w:lastRenderedPageBreak/>
        <w:t>терроризма, эксплуатацию детей или преступление, включающее трафикинг людей, создание преступного сообщества или участие в</w:t>
      </w:r>
      <w:r w:rsidRPr="00A15249">
        <w:rPr>
          <w:rFonts w:ascii="Calibri" w:hAnsi="Calibri" w:cs="Calibri"/>
          <w:lang w:val="en-US"/>
        </w:rPr>
        <w:t> </w:t>
      </w:r>
      <w:r w:rsidRPr="00A152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4)</w:t>
      </w:r>
      <w:r w:rsidRPr="00A1524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5)</w:t>
      </w:r>
      <w:r w:rsidRPr="00A1524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15249">
        <w:rPr>
          <w:rFonts w:ascii="Calibri" w:hAnsi="Calibri" w:cs="Calibri"/>
          <w:lang w:val="en-US"/>
        </w:rPr>
        <w:t> </w:t>
      </w:r>
      <w:r w:rsidRPr="00A15249">
        <w:rPr>
          <w:rFonts w:ascii="GHEA Grapalat" w:hAnsi="GHEA Grapalat"/>
        </w:rPr>
        <w:t xml:space="preserve">закупках; </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6)</w:t>
      </w:r>
      <w:r w:rsidRPr="00A1524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9422CD" w:rsidRPr="00A15249" w:rsidRDefault="009422CD" w:rsidP="009422CD">
      <w:pPr>
        <w:widowControl w:val="0"/>
        <w:tabs>
          <w:tab w:val="left" w:pos="1134"/>
        </w:tabs>
        <w:ind w:firstLine="567"/>
        <w:contextualSpacing/>
        <w:rPr>
          <w:rFonts w:ascii="GHEA Grapalat" w:hAnsi="GHEA Grapalat"/>
        </w:rPr>
      </w:pPr>
      <w:r w:rsidRPr="00A152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9422CD" w:rsidRPr="00A15249" w:rsidRDefault="009422CD" w:rsidP="009422CD">
      <w:pPr>
        <w:pStyle w:val="ListParagraph"/>
        <w:widowControl w:val="0"/>
        <w:numPr>
          <w:ilvl w:val="0"/>
          <w:numId w:val="33"/>
        </w:numPr>
        <w:tabs>
          <w:tab w:val="left" w:pos="1134"/>
        </w:tabs>
        <w:ind w:left="426"/>
        <w:contextualSpacing/>
        <w:jc w:val="both"/>
        <w:rPr>
          <w:rFonts w:ascii="GHEA Grapalat" w:hAnsi="GHEA Grapalat"/>
        </w:rPr>
      </w:pPr>
      <w:r w:rsidRPr="00A152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9422CD" w:rsidRPr="00A15249" w:rsidRDefault="009422CD" w:rsidP="009422CD">
      <w:pPr>
        <w:pStyle w:val="ListParagraph"/>
        <w:widowControl w:val="0"/>
        <w:numPr>
          <w:ilvl w:val="0"/>
          <w:numId w:val="33"/>
        </w:numPr>
        <w:tabs>
          <w:tab w:val="left" w:pos="1134"/>
        </w:tabs>
        <w:ind w:left="426" w:hanging="284"/>
        <w:contextualSpacing/>
        <w:jc w:val="both"/>
        <w:rPr>
          <w:rFonts w:ascii="GHEA Grapalat" w:hAnsi="GHEA Grapalat"/>
        </w:rPr>
      </w:pPr>
      <w:r w:rsidRPr="00A15249">
        <w:rPr>
          <w:rFonts w:ascii="GHEA Grapalat" w:hAnsi="GHEA Grapalat"/>
        </w:rPr>
        <w:t>в качестве отобранного участника отказался или лишился  права заключения договора.</w:t>
      </w:r>
    </w:p>
    <w:p w:rsidR="009422CD" w:rsidRPr="00A15249" w:rsidRDefault="009422CD" w:rsidP="009422CD">
      <w:pPr>
        <w:widowControl w:val="0"/>
        <w:tabs>
          <w:tab w:val="left" w:pos="1134"/>
        </w:tabs>
        <w:spacing w:after="160"/>
        <w:ind w:firstLine="567"/>
        <w:jc w:val="both"/>
        <w:rPr>
          <w:rFonts w:ascii="GHEA Grapalat" w:hAnsi="GHEA Grapalat" w:cs="Sylfaen"/>
        </w:rPr>
      </w:pP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2.2.</w:t>
      </w:r>
      <w:r w:rsidRPr="00A1524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9422CD" w:rsidRPr="00A15249" w:rsidRDefault="009422CD" w:rsidP="009422CD">
      <w:pPr>
        <w:widowControl w:val="0"/>
        <w:tabs>
          <w:tab w:val="left" w:pos="1134"/>
        </w:tabs>
        <w:ind w:firstLine="567"/>
        <w:rPr>
          <w:rFonts w:ascii="GHEA Grapalat" w:hAnsi="GHEA Grapalat"/>
        </w:rPr>
      </w:pPr>
      <w:r w:rsidRPr="00A15249">
        <w:rPr>
          <w:rFonts w:ascii="GHEA Grapalat" w:hAnsi="GHEA Grapalat"/>
        </w:rPr>
        <w:t>2.3.</w:t>
      </w:r>
      <w:r w:rsidRPr="00A15249">
        <w:rPr>
          <w:rFonts w:ascii="GHEA Grapalat" w:hAnsi="GHEA Grapalat"/>
        </w:rPr>
        <w:tab/>
        <w:t xml:space="preserve">Включение участника в список, предусмотренный пунктом 6 части 1 статьи 6 Закона, в период его нахождения автоматически приводит к </w:t>
      </w:r>
      <w:r w:rsidRPr="00A15249">
        <w:rPr>
          <w:rFonts w:ascii="GHEA Grapalat" w:hAnsi="GHEA Grapalat"/>
        </w:rPr>
        <w:lastRenderedPageBreak/>
        <w:t>ограничению права аффилированных с ним лиц на участие в процессе закупок.</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9422CD" w:rsidRPr="00A15249" w:rsidRDefault="009422CD" w:rsidP="009422CD">
      <w:pPr>
        <w:pStyle w:val="NormalWeb"/>
        <w:widowControl w:val="0"/>
        <w:tabs>
          <w:tab w:val="left" w:pos="1134"/>
        </w:tabs>
        <w:spacing w:before="0" w:beforeAutospacing="0" w:after="160" w:afterAutospacing="0"/>
        <w:ind w:firstLine="567"/>
        <w:jc w:val="both"/>
        <w:rPr>
          <w:rFonts w:ascii="GHEA Grapalat" w:hAnsi="GHEA Grapalat"/>
        </w:rPr>
      </w:pPr>
      <w:r w:rsidRPr="00A15249">
        <w:rPr>
          <w:rFonts w:ascii="GHEA Grapalat" w:hAnsi="GHEA Grapalat"/>
        </w:rPr>
        <w:t>По смыслу пункта 119 Порядка:</w:t>
      </w:r>
    </w:p>
    <w:p w:rsidR="009422CD" w:rsidRPr="00A15249" w:rsidRDefault="009422CD" w:rsidP="009422CD">
      <w:pPr>
        <w:pStyle w:val="NormalWeb"/>
        <w:widowControl w:val="0"/>
        <w:tabs>
          <w:tab w:val="left" w:pos="1134"/>
        </w:tabs>
        <w:spacing w:before="0" w:beforeAutospacing="0" w:after="160" w:afterAutospacing="0"/>
        <w:ind w:firstLine="567"/>
        <w:jc w:val="both"/>
        <w:rPr>
          <w:rFonts w:ascii="GHEA Grapalat" w:hAnsi="GHEA Grapalat"/>
          <w:color w:val="000000"/>
        </w:rPr>
      </w:pPr>
      <w:r w:rsidRPr="00A15249">
        <w:rPr>
          <w:rFonts w:ascii="GHEA Grapalat" w:hAnsi="GHEA Grapalat"/>
        </w:rPr>
        <w:t>1)</w:t>
      </w:r>
      <w:r w:rsidRPr="00A15249">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15249">
        <w:rPr>
          <w:rFonts w:ascii="GHEA Grapalat" w:hAnsi="GHEA Grapalat"/>
          <w:color w:val="000000"/>
        </w:rPr>
        <w:t xml:space="preserve"> </w:t>
      </w:r>
    </w:p>
    <w:p w:rsidR="009422CD" w:rsidRPr="00A15249" w:rsidRDefault="009422CD" w:rsidP="009422CD">
      <w:pPr>
        <w:pStyle w:val="NormalWeb"/>
        <w:widowControl w:val="0"/>
        <w:tabs>
          <w:tab w:val="left" w:pos="1134"/>
        </w:tabs>
        <w:spacing w:before="0" w:beforeAutospacing="0" w:after="160" w:afterAutospacing="0"/>
        <w:ind w:firstLine="567"/>
        <w:jc w:val="both"/>
        <w:rPr>
          <w:rFonts w:ascii="GHEA Grapalat" w:hAnsi="GHEA Grapalat"/>
          <w:color w:val="000000"/>
        </w:rPr>
      </w:pPr>
      <w:r w:rsidRPr="00A15249">
        <w:rPr>
          <w:rFonts w:ascii="GHEA Grapalat" w:hAnsi="GHEA Grapalat"/>
          <w:color w:val="000000"/>
        </w:rPr>
        <w:t>2)</w:t>
      </w:r>
      <w:r w:rsidRPr="00A15249">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9422CD" w:rsidRPr="00A15249" w:rsidRDefault="009422CD" w:rsidP="009422CD">
      <w:pPr>
        <w:pStyle w:val="NormalWeb"/>
        <w:widowControl w:val="0"/>
        <w:tabs>
          <w:tab w:val="left" w:pos="1134"/>
        </w:tabs>
        <w:spacing w:before="0" w:beforeAutospacing="0" w:after="160" w:afterAutospacing="0"/>
        <w:ind w:firstLine="567"/>
        <w:jc w:val="both"/>
        <w:rPr>
          <w:rFonts w:ascii="GHEA Grapalat" w:hAnsi="GHEA Grapalat"/>
          <w:color w:val="000000"/>
        </w:rPr>
      </w:pPr>
      <w:r w:rsidRPr="00A15249">
        <w:rPr>
          <w:rFonts w:ascii="GHEA Grapalat" w:hAnsi="GHEA Grapalat"/>
          <w:color w:val="000000"/>
        </w:rPr>
        <w:t>а.</w:t>
      </w:r>
      <w:r w:rsidRPr="00A15249">
        <w:rPr>
          <w:rFonts w:ascii="GHEA Grapalat" w:hAnsi="GHEA Grapalat"/>
          <w:color w:val="000000"/>
        </w:rPr>
        <w:tab/>
        <w:t>участником, распоряжающимся более чем десятью процентами акций данного юридического лица;</w:t>
      </w:r>
    </w:p>
    <w:p w:rsidR="009422CD" w:rsidRPr="00A15249" w:rsidRDefault="009422CD" w:rsidP="009422CD">
      <w:pPr>
        <w:pStyle w:val="NormalWeb"/>
        <w:widowControl w:val="0"/>
        <w:tabs>
          <w:tab w:val="left" w:pos="1134"/>
        </w:tabs>
        <w:spacing w:before="0" w:beforeAutospacing="0" w:after="160" w:afterAutospacing="0"/>
        <w:ind w:firstLine="567"/>
        <w:jc w:val="both"/>
        <w:rPr>
          <w:rFonts w:ascii="GHEA Grapalat" w:hAnsi="GHEA Grapalat"/>
          <w:color w:val="000000"/>
        </w:rPr>
      </w:pPr>
      <w:r w:rsidRPr="00A15249">
        <w:rPr>
          <w:rFonts w:ascii="GHEA Grapalat" w:hAnsi="GHEA Grapalat"/>
          <w:color w:val="000000"/>
        </w:rPr>
        <w:t>б.</w:t>
      </w:r>
      <w:r w:rsidRPr="00A15249">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9422CD" w:rsidRPr="00A15249" w:rsidRDefault="009422CD" w:rsidP="009422CD">
      <w:pPr>
        <w:pStyle w:val="NormalWeb"/>
        <w:widowControl w:val="0"/>
        <w:tabs>
          <w:tab w:val="left" w:pos="1134"/>
        </w:tabs>
        <w:spacing w:before="0" w:beforeAutospacing="0" w:after="160" w:afterAutospacing="0"/>
        <w:ind w:firstLine="567"/>
        <w:jc w:val="both"/>
        <w:rPr>
          <w:rFonts w:ascii="GHEA Grapalat" w:hAnsi="GHEA Grapalat"/>
          <w:color w:val="000000"/>
        </w:rPr>
      </w:pPr>
      <w:r w:rsidRPr="00A15249">
        <w:rPr>
          <w:rFonts w:ascii="GHEA Grapalat" w:hAnsi="GHEA Grapalat"/>
          <w:color w:val="000000"/>
        </w:rPr>
        <w:t>в.</w:t>
      </w:r>
      <w:r w:rsidRPr="00A15249">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9422CD" w:rsidRPr="00A15249" w:rsidRDefault="009422CD" w:rsidP="009422CD">
      <w:pPr>
        <w:pStyle w:val="NormalWeb"/>
        <w:widowControl w:val="0"/>
        <w:tabs>
          <w:tab w:val="left" w:pos="1134"/>
        </w:tabs>
        <w:spacing w:before="0" w:beforeAutospacing="0" w:after="160" w:afterAutospacing="0"/>
        <w:ind w:firstLine="567"/>
        <w:jc w:val="both"/>
        <w:rPr>
          <w:rFonts w:ascii="GHEA Grapalat" w:hAnsi="GHEA Grapalat"/>
          <w:color w:val="000000"/>
        </w:rPr>
      </w:pPr>
      <w:r w:rsidRPr="00A15249">
        <w:rPr>
          <w:rFonts w:ascii="GHEA Grapalat" w:hAnsi="GHEA Grapalat"/>
          <w:color w:val="000000"/>
        </w:rPr>
        <w:t>г.</w:t>
      </w:r>
      <w:r w:rsidRPr="00A15249">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9422CD" w:rsidRPr="00A15249" w:rsidRDefault="009422CD" w:rsidP="009422CD">
      <w:pPr>
        <w:pStyle w:val="NormalWeb"/>
        <w:widowControl w:val="0"/>
        <w:tabs>
          <w:tab w:val="left" w:pos="1134"/>
        </w:tabs>
        <w:spacing w:before="0" w:beforeAutospacing="0" w:after="160" w:afterAutospacing="0"/>
        <w:ind w:firstLine="567"/>
        <w:jc w:val="both"/>
        <w:rPr>
          <w:rFonts w:ascii="GHEA Grapalat" w:hAnsi="GHEA Grapalat"/>
          <w:color w:val="000000"/>
        </w:rPr>
      </w:pPr>
      <w:r w:rsidRPr="00A15249">
        <w:rPr>
          <w:rFonts w:ascii="GHEA Grapalat" w:hAnsi="GHEA Grapalat"/>
        </w:rPr>
        <w:t>3)</w:t>
      </w:r>
      <w:r w:rsidRPr="00A15249">
        <w:rPr>
          <w:rFonts w:ascii="GHEA Grapalat" w:hAnsi="GHEA Grapalat"/>
        </w:rPr>
        <w:tab/>
        <w:t>участники, не имеющие статуса физического лица, считаются взаимосвязанными, если:</w:t>
      </w:r>
    </w:p>
    <w:p w:rsidR="009422CD" w:rsidRPr="00A15249" w:rsidRDefault="009422CD" w:rsidP="009422CD">
      <w:pPr>
        <w:pStyle w:val="NormalWeb"/>
        <w:widowControl w:val="0"/>
        <w:tabs>
          <w:tab w:val="left" w:pos="1134"/>
        </w:tabs>
        <w:spacing w:before="0" w:beforeAutospacing="0" w:after="160" w:afterAutospacing="0"/>
        <w:ind w:firstLine="567"/>
        <w:jc w:val="both"/>
        <w:rPr>
          <w:rFonts w:ascii="GHEA Grapalat" w:hAnsi="GHEA Grapalat"/>
          <w:color w:val="000000"/>
        </w:rPr>
      </w:pPr>
      <w:r w:rsidRPr="00A15249">
        <w:rPr>
          <w:rFonts w:ascii="GHEA Grapalat" w:hAnsi="GHEA Grapalat"/>
          <w:color w:val="000000"/>
        </w:rPr>
        <w:t>а.</w:t>
      </w:r>
      <w:r w:rsidRPr="00A15249">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15249">
        <w:rPr>
          <w:rFonts w:ascii="Calibri" w:hAnsi="Calibri" w:cs="Calibri"/>
          <w:color w:val="000000"/>
          <w:lang w:val="en-US"/>
        </w:rPr>
        <w:t> </w:t>
      </w:r>
      <w:r w:rsidRPr="00A15249">
        <w:rPr>
          <w:rFonts w:ascii="GHEA Grapalat" w:hAnsi="GHEA Grapalat"/>
          <w:color w:val="000000"/>
        </w:rPr>
        <w:t>лица;</w:t>
      </w:r>
    </w:p>
    <w:p w:rsidR="009422CD" w:rsidRPr="00A15249" w:rsidRDefault="009422CD" w:rsidP="009422CD">
      <w:pPr>
        <w:pStyle w:val="NormalWeb"/>
        <w:widowControl w:val="0"/>
        <w:tabs>
          <w:tab w:val="left" w:pos="1134"/>
        </w:tabs>
        <w:spacing w:before="0" w:beforeAutospacing="0" w:after="160" w:afterAutospacing="0"/>
        <w:ind w:firstLine="567"/>
        <w:jc w:val="both"/>
        <w:rPr>
          <w:rFonts w:ascii="GHEA Grapalat" w:hAnsi="GHEA Grapalat"/>
          <w:color w:val="000000"/>
        </w:rPr>
      </w:pPr>
      <w:r w:rsidRPr="00A15249">
        <w:rPr>
          <w:rFonts w:ascii="GHEA Grapalat" w:hAnsi="GHEA Grapalat"/>
          <w:color w:val="000000"/>
        </w:rPr>
        <w:t>б.</w:t>
      </w:r>
      <w:r w:rsidRPr="00A15249">
        <w:rPr>
          <w:rFonts w:ascii="GHEA Grapalat" w:hAnsi="GHEA Grapalat"/>
          <w:color w:val="000000"/>
        </w:rPr>
        <w:tab/>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w:t>
      </w:r>
      <w:r w:rsidRPr="00A15249">
        <w:rPr>
          <w:rFonts w:ascii="GHEA Grapalat" w:hAnsi="GHEA Grapalat"/>
          <w:color w:val="000000"/>
        </w:rPr>
        <w:lastRenderedPageBreak/>
        <w:t>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9422CD" w:rsidRPr="00A15249" w:rsidRDefault="009422CD" w:rsidP="009422CD">
      <w:pPr>
        <w:pStyle w:val="NormalWeb"/>
        <w:widowControl w:val="0"/>
        <w:tabs>
          <w:tab w:val="left" w:pos="1134"/>
        </w:tabs>
        <w:spacing w:before="0" w:beforeAutospacing="0" w:after="160" w:afterAutospacing="0"/>
        <w:ind w:firstLine="567"/>
        <w:jc w:val="both"/>
        <w:rPr>
          <w:rFonts w:ascii="GHEA Grapalat" w:hAnsi="GHEA Grapalat"/>
        </w:rPr>
      </w:pPr>
      <w:r w:rsidRPr="00A15249">
        <w:rPr>
          <w:rFonts w:ascii="GHEA Grapalat" w:hAnsi="GHEA Grapalat"/>
          <w:color w:val="000000"/>
        </w:rPr>
        <w:t>в.</w:t>
      </w:r>
      <w:r w:rsidRPr="00A15249">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9422CD" w:rsidRPr="00A15249" w:rsidRDefault="009422CD" w:rsidP="009422CD">
      <w:pPr>
        <w:pStyle w:val="NormalWeb"/>
        <w:widowControl w:val="0"/>
        <w:tabs>
          <w:tab w:val="left" w:pos="1134"/>
        </w:tabs>
        <w:spacing w:before="0" w:beforeAutospacing="0" w:after="160" w:afterAutospacing="0"/>
        <w:ind w:firstLine="567"/>
        <w:jc w:val="both"/>
        <w:rPr>
          <w:rFonts w:ascii="GHEA Grapalat" w:hAnsi="GHEA Grapalat"/>
          <w:color w:val="000000"/>
        </w:rPr>
      </w:pPr>
      <w:r w:rsidRPr="00A15249">
        <w:rPr>
          <w:rFonts w:ascii="GHEA Grapalat" w:hAnsi="GHEA Grapalat"/>
          <w:color w:val="000000"/>
        </w:rPr>
        <w:t>г.</w:t>
      </w:r>
      <w:r w:rsidRPr="00A15249">
        <w:rPr>
          <w:rFonts w:ascii="GHEA Grapalat" w:hAnsi="GHEA Grapalat"/>
          <w:color w:val="000000"/>
        </w:rPr>
        <w:tab/>
        <w:t>они действовали или действуют согласованно, исходя из общих экономических интересов.</w:t>
      </w:r>
    </w:p>
    <w:p w:rsidR="009422CD" w:rsidRPr="00A15249" w:rsidRDefault="009422CD" w:rsidP="009422CD">
      <w:pPr>
        <w:widowControl w:val="0"/>
        <w:tabs>
          <w:tab w:val="left" w:pos="1134"/>
        </w:tabs>
        <w:spacing w:after="160"/>
        <w:ind w:firstLine="567"/>
        <w:jc w:val="both"/>
        <w:rPr>
          <w:rFonts w:ascii="GHEA Grapalat" w:hAnsi="GHEA Grapalat"/>
          <w:color w:val="000000"/>
        </w:rPr>
      </w:pPr>
      <w:r w:rsidRPr="00A15249">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rsidR="009422CD" w:rsidRPr="00A15249" w:rsidRDefault="009422CD" w:rsidP="009422CD">
      <w:pPr>
        <w:widowControl w:val="0"/>
        <w:tabs>
          <w:tab w:val="left" w:pos="1134"/>
        </w:tabs>
        <w:spacing w:after="160"/>
        <w:ind w:firstLine="567"/>
        <w:jc w:val="both"/>
        <w:rPr>
          <w:rFonts w:ascii="GHEA Grapalat" w:hAnsi="GHEA Grapalat" w:cs="Arial Armenian"/>
        </w:rPr>
      </w:pPr>
      <w:r w:rsidRPr="00A15249">
        <w:rPr>
          <w:rFonts w:ascii="GHEA Grapalat" w:hAnsi="GHEA Grapalat"/>
        </w:rPr>
        <w:t>2.4.</w:t>
      </w:r>
      <w:r w:rsidRPr="00A15249">
        <w:rPr>
          <w:rFonts w:ascii="GHEA Grapalat" w:hAnsi="GHEA Grapalat"/>
        </w:rPr>
        <w:tab/>
        <w:t xml:space="preserve">Участник, в случае признания отобранным участником, представляет обеспечение квалификации в порядке и размере, установленными настоящим приглашением.. </w:t>
      </w:r>
    </w:p>
    <w:p w:rsidR="009422CD" w:rsidRPr="00A15249" w:rsidRDefault="009422CD" w:rsidP="009422CD">
      <w:pPr>
        <w:pStyle w:val="norm"/>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2.5.</w:t>
      </w:r>
      <w:r w:rsidRPr="00A1524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договора субподряда. Стороной договора субподряда не может являться участник, подавший заявку с целью участия в настоящей процедуре (на один и тот же лот). </w:t>
      </w:r>
    </w:p>
    <w:p w:rsidR="009422CD" w:rsidRPr="00A15249" w:rsidRDefault="009422CD" w:rsidP="009422CD">
      <w:pPr>
        <w:pStyle w:val="BodyTextIndent2"/>
        <w:widowControl w:val="0"/>
        <w:tabs>
          <w:tab w:val="left" w:pos="1134"/>
        </w:tabs>
        <w:spacing w:after="160" w:line="240" w:lineRule="auto"/>
        <w:ind w:firstLine="567"/>
        <w:rPr>
          <w:rFonts w:ascii="GHEA Grapalat" w:hAnsi="GHEA Grapalat"/>
          <w:sz w:val="24"/>
          <w:szCs w:val="24"/>
        </w:rPr>
      </w:pPr>
      <w:r w:rsidRPr="00A15249">
        <w:rPr>
          <w:rFonts w:ascii="GHEA Grapalat" w:hAnsi="GHEA Grapalat"/>
          <w:sz w:val="24"/>
          <w:szCs w:val="24"/>
        </w:rPr>
        <w:t>2.6.</w:t>
      </w:r>
      <w:r w:rsidRPr="00A1524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rsidR="009422CD" w:rsidRPr="00A15249" w:rsidRDefault="009422CD" w:rsidP="009422CD">
      <w:pPr>
        <w:pStyle w:val="BodyTextIndent2"/>
        <w:widowControl w:val="0"/>
        <w:spacing w:after="160" w:line="240" w:lineRule="auto"/>
        <w:rPr>
          <w:rFonts w:ascii="GHEA Grapalat" w:hAnsi="GHEA Grapalat" w:cs="Sylfaen"/>
          <w:sz w:val="24"/>
          <w:szCs w:val="24"/>
        </w:rPr>
      </w:pPr>
      <w:r w:rsidRPr="00A15249">
        <w:rPr>
          <w:rFonts w:ascii="GHEA Grapalat" w:hAnsi="GHEA Grapalat"/>
          <w:sz w:val="24"/>
          <w:szCs w:val="24"/>
        </w:rPr>
        <w:t>В подобном случае:</w:t>
      </w:r>
    </w:p>
    <w:p w:rsidR="009422CD" w:rsidRPr="00A15249" w:rsidRDefault="009422CD" w:rsidP="009422CD">
      <w:pPr>
        <w:pStyle w:val="BodyTextIndent2"/>
        <w:widowControl w:val="0"/>
        <w:tabs>
          <w:tab w:val="left" w:pos="1134"/>
        </w:tabs>
        <w:spacing w:after="160" w:line="240" w:lineRule="auto"/>
        <w:ind w:firstLine="567"/>
        <w:rPr>
          <w:rFonts w:ascii="GHEA Grapalat" w:hAnsi="GHEA Grapalat"/>
          <w:sz w:val="24"/>
          <w:szCs w:val="24"/>
        </w:rPr>
      </w:pPr>
      <w:r w:rsidRPr="00A15249">
        <w:rPr>
          <w:rFonts w:ascii="GHEA Grapalat" w:hAnsi="GHEA Grapalat"/>
          <w:sz w:val="24"/>
          <w:szCs w:val="24"/>
        </w:rPr>
        <w:t>1)</w:t>
      </w:r>
      <w:r w:rsidRPr="00A1524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9422CD" w:rsidRPr="00A15249" w:rsidRDefault="009422CD" w:rsidP="009422CD">
      <w:pPr>
        <w:pStyle w:val="BodyTextIndent2"/>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2)</w:t>
      </w:r>
      <w:r w:rsidRPr="00A1524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B23A4" w:rsidRPr="00A15249" w:rsidRDefault="008B23A4" w:rsidP="008B23A4">
      <w:pPr>
        <w:widowControl w:val="0"/>
        <w:tabs>
          <w:tab w:val="left" w:pos="240"/>
        </w:tabs>
        <w:spacing w:after="160"/>
        <w:rPr>
          <w:rFonts w:ascii="GHEA Grapalat" w:hAnsi="GHEA Grapalat"/>
          <w:b/>
        </w:rPr>
      </w:pPr>
      <w:r w:rsidRPr="00A15249">
        <w:rPr>
          <w:rFonts w:ascii="GHEA Grapalat" w:hAnsi="GHEA Grapalat"/>
          <w:b/>
        </w:rPr>
        <w:tab/>
        <w:t xml:space="preserve">2.7. Участник, желающий участвовать в столбовой процедуре, должен соответствовать квалификационным критериям, установленным пунктом 1 статьи 6 части 3 Закона РА «О закупках». При этом капитально-строительные работы, осуществляемые в рамках вкладки «Транспорт» государственной лицензии на осуществление строительства в сфере градостроительства (за </w:t>
      </w:r>
      <w:r w:rsidRPr="00A15249">
        <w:rPr>
          <w:rFonts w:ascii="GHEA Grapalat" w:hAnsi="GHEA Grapalat"/>
          <w:b/>
        </w:rPr>
        <w:lastRenderedPageBreak/>
        <w:t>исключением работ, не требующих разрешения на строительство), считаются аналогично, кроме того:</w:t>
      </w:r>
    </w:p>
    <w:p w:rsidR="008B23A4" w:rsidRPr="00A15249" w:rsidRDefault="008B23A4" w:rsidP="008B23A4">
      <w:pPr>
        <w:widowControl w:val="0"/>
        <w:tabs>
          <w:tab w:val="left" w:pos="240"/>
        </w:tabs>
        <w:spacing w:after="160"/>
        <w:rPr>
          <w:rFonts w:ascii="GHEA Grapalat" w:hAnsi="GHEA Grapalat"/>
          <w:b/>
        </w:rPr>
      </w:pPr>
      <w:r w:rsidRPr="00A15249">
        <w:rPr>
          <w:rFonts w:ascii="GHEA Grapalat" w:hAnsi="GHEA Grapalat"/>
          <w:b/>
        </w:rPr>
        <w:t>а. участник должен должным образом реализовать хотя бы один такой контракт в течение года подачи заявки и предшествующих ему трех лет. Ранее исполненный договор (или договоры) оценивается (или оценивается) аналогично, если объем работ (или общий объем), предусмотренных в нем (них), в денежном выражении не менее ценового предложения, представленного участником в течение рамках этой процедуры. При этом объем работ, предоставляемых в рамках хотя бы одного договора, не должен быть менее пятидесяти процентов ценового предложения, поданного участником в рамках данной процедуры.</w:t>
      </w:r>
    </w:p>
    <w:p w:rsidR="009422CD" w:rsidRPr="00A15249" w:rsidRDefault="008B23A4" w:rsidP="008B23A4">
      <w:pPr>
        <w:widowControl w:val="0"/>
        <w:tabs>
          <w:tab w:val="left" w:pos="240"/>
        </w:tabs>
        <w:spacing w:after="160"/>
        <w:rPr>
          <w:rFonts w:ascii="GHEA Grapalat" w:hAnsi="GHEA Grapalat"/>
          <w:b/>
        </w:rPr>
      </w:pPr>
      <w:r w:rsidRPr="00A15249">
        <w:rPr>
          <w:rFonts w:ascii="GHEA Grapalat" w:hAnsi="GHEA Grapalat"/>
          <w:b/>
        </w:rPr>
        <w:t>б) В штате должен быть специалист, зарегистрированный во вкладке «Транспорт».</w:t>
      </w:r>
    </w:p>
    <w:p w:rsidR="008B23A4" w:rsidRPr="00A15249" w:rsidRDefault="008B23A4" w:rsidP="009422CD">
      <w:pPr>
        <w:widowControl w:val="0"/>
        <w:spacing w:after="160"/>
        <w:jc w:val="center"/>
        <w:rPr>
          <w:rFonts w:ascii="GHEA Grapalat" w:hAnsi="GHEA Grapalat"/>
          <w:b/>
        </w:rPr>
      </w:pPr>
    </w:p>
    <w:p w:rsidR="008B23A4" w:rsidRPr="00A15249" w:rsidRDefault="008B23A4" w:rsidP="009422CD">
      <w:pPr>
        <w:widowControl w:val="0"/>
        <w:spacing w:after="160"/>
        <w:jc w:val="center"/>
        <w:rPr>
          <w:rFonts w:ascii="GHEA Grapalat" w:hAnsi="GHEA Grapalat"/>
          <w:b/>
        </w:rPr>
      </w:pPr>
    </w:p>
    <w:p w:rsidR="008B23A4" w:rsidRPr="00A15249" w:rsidRDefault="008B23A4" w:rsidP="009422CD">
      <w:pPr>
        <w:widowControl w:val="0"/>
        <w:spacing w:after="160"/>
        <w:jc w:val="center"/>
        <w:rPr>
          <w:rFonts w:ascii="GHEA Grapalat" w:hAnsi="GHEA Grapalat"/>
          <w:b/>
        </w:rPr>
      </w:pPr>
    </w:p>
    <w:p w:rsidR="008B23A4" w:rsidRPr="00A15249" w:rsidRDefault="008B23A4" w:rsidP="009422CD">
      <w:pPr>
        <w:widowControl w:val="0"/>
        <w:spacing w:after="160"/>
        <w:jc w:val="center"/>
        <w:rPr>
          <w:rFonts w:ascii="GHEA Grapalat" w:hAnsi="GHEA Grapalat"/>
          <w:b/>
        </w:rPr>
      </w:pPr>
    </w:p>
    <w:p w:rsidR="009422CD" w:rsidRPr="00A15249" w:rsidRDefault="009422CD" w:rsidP="009422CD">
      <w:pPr>
        <w:widowControl w:val="0"/>
        <w:spacing w:after="160"/>
        <w:jc w:val="center"/>
        <w:rPr>
          <w:rFonts w:ascii="GHEA Grapalat" w:hAnsi="GHEA Grapalat" w:cs="Arial"/>
          <w:b/>
        </w:rPr>
      </w:pPr>
      <w:r w:rsidRPr="00A15249">
        <w:rPr>
          <w:rFonts w:ascii="GHEA Grapalat" w:hAnsi="GHEA Grapalat"/>
          <w:b/>
        </w:rPr>
        <w:t xml:space="preserve">3. РАЗЪЯСНЕНИЕ ПРИГЛАШЕНИЯ </w:t>
      </w:r>
      <w:r w:rsidRPr="00A15249">
        <w:rPr>
          <w:rFonts w:ascii="GHEA Grapalat" w:hAnsi="GHEA Grapalat"/>
          <w:b/>
        </w:rPr>
        <w:br/>
        <w:t xml:space="preserve">И ПОРЯДОК ВНЕСЕНИЯ ИЗМЕНЕНИЯ В ПРИГЛАШЕНИЕ </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3.1.</w:t>
      </w:r>
      <w:r w:rsidRPr="00A15249">
        <w:rPr>
          <w:rFonts w:ascii="GHEA Grapalat" w:hAnsi="GHEA Grapalat"/>
        </w:rPr>
        <w:tab/>
        <w:t>Согласно статье 29 Закона участник вправе требовать от заказчика разъяснения приглашения.</w:t>
      </w:r>
    </w:p>
    <w:p w:rsidR="009422CD" w:rsidRPr="00A15249" w:rsidRDefault="009422CD" w:rsidP="009422CD">
      <w:pPr>
        <w:widowControl w:val="0"/>
        <w:autoSpaceDE w:val="0"/>
        <w:autoSpaceDN w:val="0"/>
        <w:adjustRightInd w:val="0"/>
        <w:spacing w:after="160"/>
        <w:ind w:firstLine="567"/>
        <w:jc w:val="both"/>
        <w:rPr>
          <w:rFonts w:ascii="GHEA Grapalat" w:hAnsi="GHEA Grapalat"/>
        </w:rPr>
      </w:pPr>
      <w:r w:rsidRPr="00A152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A15249">
        <w:rPr>
          <w:rStyle w:val="FootnoteReference"/>
          <w:rFonts w:ascii="GHEA Grapalat" w:hAnsi="GHEA Grapalat"/>
        </w:rPr>
        <w:footnoteReference w:customMarkFollows="1" w:id="4"/>
        <w:t>5</w:t>
      </w:r>
      <w:r w:rsidRPr="00A15249">
        <w:rPr>
          <w:rFonts w:ascii="GHEA Grapalat" w:hAnsi="GHEA Grapalat"/>
        </w:rPr>
        <w:t xml:space="preserve">. </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lastRenderedPageBreak/>
        <w:t>3.2.</w:t>
      </w:r>
      <w:r w:rsidRPr="00A15249">
        <w:rPr>
          <w:rFonts w:ascii="GHEA Grapalat" w:hAnsi="GHEA Grapalat"/>
        </w:rPr>
        <w:tab/>
        <w:t>В день предоставления разъяснения объявление о запросе и о</w:t>
      </w:r>
      <w:r w:rsidRPr="00A15249">
        <w:rPr>
          <w:rFonts w:ascii="Calibri" w:hAnsi="Calibri" w:cs="Calibri"/>
          <w:lang w:val="en-US"/>
        </w:rPr>
        <w:t> </w:t>
      </w:r>
      <w:r w:rsidRPr="00A152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Pr="00A15249">
        <w:rPr>
          <w:rFonts w:ascii="Calibri" w:hAnsi="Calibri" w:cs="Calibri"/>
          <w:lang w:val="en-US"/>
        </w:rPr>
        <w:t> </w:t>
      </w:r>
      <w:r w:rsidRPr="00A152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9422CD" w:rsidRPr="00A15249" w:rsidRDefault="009422CD" w:rsidP="009422CD">
      <w:pPr>
        <w:widowControl w:val="0"/>
        <w:tabs>
          <w:tab w:val="left" w:pos="1134"/>
        </w:tabs>
        <w:autoSpaceDE w:val="0"/>
        <w:autoSpaceDN w:val="0"/>
        <w:adjustRightInd w:val="0"/>
        <w:spacing w:after="160"/>
        <w:ind w:firstLine="567"/>
        <w:jc w:val="both"/>
        <w:rPr>
          <w:rFonts w:ascii="GHEA Grapalat" w:hAnsi="GHEA Grapalat"/>
        </w:rPr>
      </w:pPr>
      <w:r w:rsidRPr="00A15249">
        <w:rPr>
          <w:rFonts w:ascii="GHEA Grapalat" w:hAnsi="GHEA Grapalat"/>
        </w:rPr>
        <w:t>3.3.</w:t>
      </w:r>
      <w:r w:rsidRPr="00A15249">
        <w:rPr>
          <w:rFonts w:ascii="GHEA Grapalat" w:hAnsi="GHEA Grapalat"/>
        </w:rPr>
        <w:tab/>
        <w:t>Разъяснения не предоставляется, если запрос представлен с</w:t>
      </w:r>
      <w:r w:rsidRPr="00A15249">
        <w:rPr>
          <w:rFonts w:ascii="Calibri" w:hAnsi="Calibri" w:cs="Calibri"/>
        </w:rPr>
        <w:t> </w:t>
      </w:r>
      <w:r w:rsidRPr="00A15249">
        <w:rPr>
          <w:rFonts w:ascii="GHEA Grapalat" w:hAnsi="GHEA Grapalat" w:cs="GHEA Grapalat"/>
        </w:rPr>
        <w:t>нарушением</w:t>
      </w:r>
      <w:r w:rsidRPr="00A15249">
        <w:rPr>
          <w:rFonts w:ascii="GHEA Grapalat" w:hAnsi="GHEA Grapalat"/>
        </w:rPr>
        <w:t xml:space="preserve"> </w:t>
      </w:r>
      <w:r w:rsidRPr="00A15249">
        <w:rPr>
          <w:rFonts w:ascii="GHEA Grapalat" w:hAnsi="GHEA Grapalat" w:cs="GHEA Grapalat"/>
        </w:rPr>
        <w:t>установленного</w:t>
      </w:r>
      <w:r w:rsidRPr="00A15249">
        <w:rPr>
          <w:rFonts w:ascii="GHEA Grapalat" w:hAnsi="GHEA Grapalat"/>
        </w:rPr>
        <w:t xml:space="preserve"> </w:t>
      </w:r>
      <w:r w:rsidRPr="00A15249">
        <w:rPr>
          <w:rFonts w:ascii="GHEA Grapalat" w:hAnsi="GHEA Grapalat" w:cs="GHEA Grapalat"/>
        </w:rPr>
        <w:t>настоящим</w:t>
      </w:r>
      <w:r w:rsidRPr="00A15249">
        <w:rPr>
          <w:rFonts w:ascii="GHEA Grapalat" w:hAnsi="GHEA Grapalat"/>
        </w:rPr>
        <w:t xml:space="preserve"> </w:t>
      </w:r>
      <w:r w:rsidRPr="00A15249">
        <w:rPr>
          <w:rFonts w:ascii="GHEA Grapalat" w:hAnsi="GHEA Grapalat" w:cs="GHEA Grapalat"/>
        </w:rPr>
        <w:t>разделом</w:t>
      </w:r>
      <w:r w:rsidRPr="00A15249">
        <w:rPr>
          <w:rFonts w:ascii="GHEA Grapalat" w:hAnsi="GHEA Grapalat"/>
        </w:rPr>
        <w:t xml:space="preserve"> </w:t>
      </w:r>
      <w:r w:rsidRPr="00A15249">
        <w:rPr>
          <w:rFonts w:ascii="GHEA Grapalat" w:hAnsi="GHEA Grapalat" w:cs="GHEA Grapalat"/>
        </w:rPr>
        <w:t>срока</w:t>
      </w:r>
      <w:r w:rsidRPr="00A15249">
        <w:rPr>
          <w:rFonts w:ascii="GHEA Grapalat" w:hAnsi="GHEA Grapalat"/>
        </w:rPr>
        <w:t xml:space="preserve">, </w:t>
      </w:r>
      <w:r w:rsidRPr="00A15249">
        <w:rPr>
          <w:rFonts w:ascii="GHEA Grapalat" w:hAnsi="GHEA Grapalat" w:cs="GHEA Grapalat"/>
        </w:rPr>
        <w:t>а</w:t>
      </w:r>
      <w:r w:rsidRPr="00A15249">
        <w:rPr>
          <w:rFonts w:ascii="GHEA Grapalat" w:hAnsi="GHEA Grapalat"/>
        </w:rPr>
        <w:t xml:space="preserve"> </w:t>
      </w:r>
      <w:r w:rsidRPr="00A15249">
        <w:rPr>
          <w:rFonts w:ascii="GHEA Grapalat" w:hAnsi="GHEA Grapalat" w:cs="GHEA Grapalat"/>
        </w:rPr>
        <w:t>также</w:t>
      </w:r>
      <w:r w:rsidRPr="00A15249">
        <w:rPr>
          <w:rFonts w:ascii="GHEA Grapalat" w:hAnsi="GHEA Grapalat"/>
        </w:rPr>
        <w:t xml:space="preserve"> </w:t>
      </w:r>
      <w:r w:rsidRPr="00A15249">
        <w:rPr>
          <w:rFonts w:ascii="GHEA Grapalat" w:hAnsi="GHEA Grapalat" w:cs="GHEA Grapalat"/>
        </w:rPr>
        <w:t>в</w:t>
      </w:r>
      <w:r w:rsidRPr="00A15249">
        <w:rPr>
          <w:rFonts w:ascii="GHEA Grapalat" w:hAnsi="GHEA Grapalat"/>
        </w:rPr>
        <w:t xml:space="preserve"> </w:t>
      </w:r>
      <w:r w:rsidRPr="00A15249">
        <w:rPr>
          <w:rFonts w:ascii="GHEA Grapalat" w:hAnsi="GHEA Grapalat" w:cs="GHEA Grapalat"/>
        </w:rPr>
        <w:t>случае</w:t>
      </w:r>
      <w:r w:rsidRPr="00A15249">
        <w:rPr>
          <w:rFonts w:ascii="GHEA Grapalat" w:hAnsi="GHEA Grapalat"/>
        </w:rPr>
        <w:t xml:space="preserve">, </w:t>
      </w:r>
      <w:r w:rsidRPr="00A15249">
        <w:rPr>
          <w:rFonts w:ascii="GHEA Grapalat" w:hAnsi="GHEA Grapalat" w:cs="GHEA Grapalat"/>
        </w:rPr>
        <w:t>если</w:t>
      </w:r>
      <w:r w:rsidRPr="00A15249">
        <w:rPr>
          <w:rFonts w:ascii="GHEA Grapalat" w:hAnsi="GHEA Grapalat"/>
        </w:rPr>
        <w:t xml:space="preserve"> </w:t>
      </w:r>
      <w:r w:rsidRPr="00A15249">
        <w:rPr>
          <w:rFonts w:ascii="GHEA Grapalat" w:hAnsi="GHEA Grapalat" w:cs="GHEA Grapalat"/>
        </w:rPr>
        <w:t>запрос</w:t>
      </w:r>
      <w:r w:rsidRPr="00A15249">
        <w:rPr>
          <w:rFonts w:ascii="GHEA Grapalat" w:hAnsi="GHEA Grapalat"/>
        </w:rPr>
        <w:t xml:space="preserve"> </w:t>
      </w:r>
      <w:r w:rsidRPr="00A15249">
        <w:rPr>
          <w:rFonts w:ascii="GHEA Grapalat" w:hAnsi="GHEA Grapalat" w:cs="GHEA Grapalat"/>
        </w:rPr>
        <w:t>выходит</w:t>
      </w:r>
      <w:r w:rsidRPr="00A15249">
        <w:rPr>
          <w:rFonts w:ascii="GHEA Grapalat" w:hAnsi="GHEA Grapalat"/>
        </w:rPr>
        <w:t xml:space="preserve"> </w:t>
      </w:r>
      <w:r w:rsidRPr="00A15249">
        <w:rPr>
          <w:rFonts w:ascii="GHEA Grapalat" w:hAnsi="GHEA Grapalat" w:cs="GHEA Grapalat"/>
        </w:rPr>
        <w:t>за</w:t>
      </w:r>
      <w:r w:rsidRPr="00A15249">
        <w:rPr>
          <w:rFonts w:ascii="GHEA Grapalat" w:hAnsi="GHEA Grapalat"/>
        </w:rPr>
        <w:t xml:space="preserve"> </w:t>
      </w:r>
      <w:r w:rsidRPr="00A15249">
        <w:rPr>
          <w:rFonts w:ascii="GHEA Grapalat" w:hAnsi="GHEA Grapalat" w:cs="GHEA Grapalat"/>
        </w:rPr>
        <w:t>рамки</w:t>
      </w:r>
      <w:r w:rsidRPr="00A15249">
        <w:rPr>
          <w:rFonts w:ascii="GHEA Grapalat" w:hAnsi="GHEA Grapalat"/>
        </w:rPr>
        <w:t xml:space="preserve"> </w:t>
      </w:r>
      <w:r w:rsidRPr="00A15249">
        <w:rPr>
          <w:rFonts w:ascii="GHEA Grapalat" w:hAnsi="GHEA Grapalat" w:cs="GHEA Grapalat"/>
        </w:rPr>
        <w:t>содержания</w:t>
      </w:r>
      <w:r w:rsidRPr="00A15249">
        <w:rPr>
          <w:rFonts w:ascii="GHEA Grapalat" w:hAnsi="GHEA Grapalat"/>
        </w:rPr>
        <w:t xml:space="preserve"> </w:t>
      </w:r>
      <w:r w:rsidRPr="00A15249">
        <w:rPr>
          <w:rFonts w:ascii="GHEA Grapalat" w:hAnsi="GHEA Grapalat" w:cs="GHEA Grapalat"/>
        </w:rPr>
        <w:t>настоящего</w:t>
      </w:r>
      <w:r w:rsidRPr="00A15249">
        <w:rPr>
          <w:rFonts w:ascii="GHEA Grapalat" w:hAnsi="GHEA Grapalat"/>
        </w:rPr>
        <w:t xml:space="preserve"> </w:t>
      </w:r>
      <w:r w:rsidRPr="00A15249">
        <w:rPr>
          <w:rFonts w:ascii="GHEA Grapalat" w:hAnsi="GHEA Grapalat" w:cs="GHEA Grapalat"/>
        </w:rPr>
        <w:t>Приглашения</w:t>
      </w:r>
      <w:r w:rsidRPr="00A15249">
        <w:rPr>
          <w:rFonts w:ascii="GHEA Grapalat" w:hAnsi="GHEA Grapalat"/>
        </w:rPr>
        <w:t xml:space="preserve">, </w:t>
      </w:r>
      <w:r w:rsidRPr="00A15249">
        <w:rPr>
          <w:rFonts w:ascii="GHEA Grapalat" w:hAnsi="GHEA Grapalat" w:cs="GHEA Grapalat"/>
        </w:rPr>
        <w:t>или</w:t>
      </w:r>
      <w:r w:rsidRPr="00A15249">
        <w:rPr>
          <w:rFonts w:ascii="GHEA Grapalat" w:hAnsi="GHEA Grapalat"/>
        </w:rPr>
        <w:t xml:space="preserve"> </w:t>
      </w:r>
      <w:r w:rsidRPr="00A15249">
        <w:rPr>
          <w:rFonts w:ascii="GHEA Grapalat" w:hAnsi="GHEA Grapalat" w:cs="GHEA Grapalat"/>
        </w:rPr>
        <w:t>если</w:t>
      </w:r>
      <w:r w:rsidRPr="00A15249">
        <w:rPr>
          <w:rFonts w:ascii="GHEA Grapalat" w:hAnsi="GHEA Grapalat"/>
        </w:rPr>
        <w:t xml:space="preserve"> </w:t>
      </w:r>
      <w:r w:rsidRPr="00A15249">
        <w:rPr>
          <w:rFonts w:ascii="GHEA Grapalat" w:hAnsi="GHEA Grapalat" w:cs="GHEA Grapalat"/>
        </w:rPr>
        <w:t>запрос</w:t>
      </w:r>
      <w:r w:rsidRPr="00A15249">
        <w:rPr>
          <w:rFonts w:ascii="GHEA Grapalat" w:hAnsi="GHEA Grapalat"/>
        </w:rPr>
        <w:t xml:space="preserve"> </w:t>
      </w:r>
      <w:r w:rsidRPr="00A15249">
        <w:rPr>
          <w:rFonts w:ascii="GHEA Grapalat" w:hAnsi="GHEA Grapalat" w:cs="GHEA Grapalat"/>
        </w:rPr>
        <w:t>касается</w:t>
      </w:r>
      <w:r w:rsidRPr="00A15249">
        <w:rPr>
          <w:rFonts w:ascii="GHEA Grapalat" w:hAnsi="GHEA Grapalat"/>
        </w:rPr>
        <w:t xml:space="preserve"> </w:t>
      </w:r>
      <w:r w:rsidRPr="00A15249">
        <w:rPr>
          <w:rFonts w:ascii="GHEA Grapalat" w:hAnsi="GHEA Grapalat" w:cs="GHEA Grapalat"/>
        </w:rPr>
        <w:t>соответств</w:t>
      </w:r>
      <w:r w:rsidRPr="00A15249">
        <w:rPr>
          <w:rFonts w:ascii="GHEA Grapalat" w:hAnsi="GHEA Grapalat"/>
        </w:rPr>
        <w:t>ия технических характеристик предлагаемых участником товаров техническим характеристикам, предусмотренным настоящим</w:t>
      </w:r>
      <w:r w:rsidRPr="00A15249">
        <w:rPr>
          <w:rFonts w:ascii="GHEA Grapalat" w:hAnsi="GHEA Grapalat"/>
          <w:lang w:val="hy-AM"/>
        </w:rPr>
        <w:t xml:space="preserve"> </w:t>
      </w:r>
      <w:r w:rsidRPr="00A15249">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9422CD" w:rsidRPr="00A15249" w:rsidRDefault="009422CD" w:rsidP="009422CD">
      <w:pPr>
        <w:widowControl w:val="0"/>
        <w:tabs>
          <w:tab w:val="left" w:pos="1134"/>
        </w:tabs>
        <w:autoSpaceDE w:val="0"/>
        <w:autoSpaceDN w:val="0"/>
        <w:adjustRightInd w:val="0"/>
        <w:spacing w:after="160"/>
        <w:ind w:firstLine="567"/>
        <w:jc w:val="both"/>
        <w:rPr>
          <w:rFonts w:ascii="GHEA Grapalat" w:hAnsi="GHEA Grapalat"/>
          <w:lang w:val="hy-AM"/>
        </w:rPr>
      </w:pPr>
      <w:r w:rsidRPr="00A15249">
        <w:rPr>
          <w:rFonts w:ascii="GHEA Grapalat" w:hAnsi="GHEA Grapalat"/>
        </w:rPr>
        <w:t>3.4.</w:t>
      </w:r>
      <w:r w:rsidRPr="00A15249">
        <w:rPr>
          <w:rFonts w:ascii="GHEA Grapalat" w:hAnsi="GHEA Grapalat"/>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9422CD" w:rsidRPr="00A15249" w:rsidRDefault="009422CD" w:rsidP="009422CD">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15249">
        <w:rPr>
          <w:rFonts w:ascii="GHEA Grapalat" w:hAnsi="GHEA Grapalat"/>
          <w:lang w:val="hy-AM"/>
        </w:rPr>
        <w:t>3.5</w:t>
      </w:r>
      <w:r w:rsidRPr="00A15249">
        <w:rPr>
          <w:rFonts w:ascii="GHEA Grapalat" w:hAnsi="GHEA Grapalat"/>
        </w:rPr>
        <w:t xml:space="preserve"> </w:t>
      </w:r>
      <w:r w:rsidRPr="00A15249">
        <w:rPr>
          <w:rFonts w:ascii="GHEA Grapalat" w:hAnsi="GHEA Grapalat"/>
          <w:lang w:val="hy-AM"/>
        </w:rPr>
        <w:t>Кажд</w:t>
      </w:r>
      <w:r w:rsidRPr="00A15249">
        <w:rPr>
          <w:rFonts w:ascii="GHEA Grapalat" w:hAnsi="GHEA Grapalat"/>
        </w:rPr>
        <w:t>ое лицо</w:t>
      </w:r>
      <w:r w:rsidRPr="00A15249">
        <w:rPr>
          <w:rFonts w:ascii="GHEA Grapalat" w:hAnsi="GHEA Grapalat"/>
          <w:lang w:val="hy-AM"/>
        </w:rPr>
        <w:t xml:space="preserve"> без указания имени, до истечения срока, установленного для внесения изменений в приглашение, </w:t>
      </w:r>
      <w:r w:rsidRPr="00A15249">
        <w:rPr>
          <w:rFonts w:ascii="GHEA Grapalat" w:hAnsi="GHEA Grapalat"/>
        </w:rPr>
        <w:t xml:space="preserve">имеет право </w:t>
      </w:r>
      <w:r w:rsidRPr="00A152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A15249">
        <w:rPr>
          <w:rFonts w:ascii="GHEA Grapalat" w:hAnsi="GHEA Grapalat"/>
        </w:rPr>
        <w:t xml:space="preserve"> </w:t>
      </w:r>
      <w:r w:rsidRPr="00A152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Pr="00A15249">
        <w:rPr>
          <w:rFonts w:ascii="GHEA Grapalat" w:hAnsi="GHEA Grapalat"/>
        </w:rPr>
        <w:t>.</w:t>
      </w:r>
      <w:r w:rsidRPr="00A15249">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9422CD" w:rsidRPr="00A15249" w:rsidRDefault="009422CD" w:rsidP="009422CD">
      <w:pPr>
        <w:widowControl w:val="0"/>
        <w:tabs>
          <w:tab w:val="left" w:pos="1134"/>
        </w:tabs>
        <w:autoSpaceDE w:val="0"/>
        <w:autoSpaceDN w:val="0"/>
        <w:adjustRightInd w:val="0"/>
        <w:spacing w:after="160"/>
        <w:ind w:firstLine="567"/>
        <w:jc w:val="both"/>
        <w:rPr>
          <w:rFonts w:ascii="GHEA Grapalat" w:hAnsi="GHEA Grapalat" w:cs="Arial Unicode"/>
        </w:rPr>
      </w:pPr>
      <w:r w:rsidRPr="00A15249">
        <w:rPr>
          <w:rFonts w:ascii="GHEA Grapalat" w:hAnsi="GHEA Grapalat"/>
        </w:rPr>
        <w:t>3.</w:t>
      </w:r>
      <w:r w:rsidRPr="00A15249">
        <w:rPr>
          <w:rFonts w:ascii="GHEA Grapalat" w:hAnsi="GHEA Grapalat"/>
          <w:lang w:val="hy-AM"/>
        </w:rPr>
        <w:t>6</w:t>
      </w:r>
      <w:r w:rsidRPr="00A15249">
        <w:rPr>
          <w:rFonts w:ascii="GHEA Grapalat" w:hAnsi="GHEA Grapalat"/>
        </w:rPr>
        <w:t>.</w:t>
      </w:r>
      <w:r w:rsidRPr="00A15249">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sidRPr="00A15249">
        <w:rPr>
          <w:rFonts w:ascii="Calibri" w:hAnsi="Calibri" w:cs="Calibri"/>
          <w:lang w:val="en-US"/>
        </w:rPr>
        <w:t> </w:t>
      </w:r>
      <w:r w:rsidRPr="00A15249">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A15249">
        <w:rPr>
          <w:rStyle w:val="FootnoteReference"/>
          <w:rFonts w:ascii="GHEA Grapalat" w:hAnsi="GHEA Grapalat"/>
        </w:rPr>
        <w:footnoteReference w:customMarkFollows="1" w:id="5"/>
        <w:t>6</w:t>
      </w:r>
      <w:r w:rsidRPr="00A15249">
        <w:rPr>
          <w:rFonts w:ascii="GHEA Grapalat" w:hAnsi="GHEA Grapalat"/>
        </w:rPr>
        <w:t xml:space="preserve">. </w:t>
      </w:r>
    </w:p>
    <w:p w:rsidR="009422CD" w:rsidRPr="00A15249" w:rsidRDefault="009422CD" w:rsidP="009422CD">
      <w:pPr>
        <w:widowControl w:val="0"/>
        <w:spacing w:after="160"/>
        <w:jc w:val="center"/>
        <w:rPr>
          <w:rFonts w:ascii="GHEA Grapalat" w:hAnsi="GHEA Grapalat"/>
          <w:b/>
        </w:rPr>
      </w:pPr>
    </w:p>
    <w:p w:rsidR="009422CD" w:rsidRPr="00A15249" w:rsidRDefault="009422CD" w:rsidP="009422CD">
      <w:pPr>
        <w:widowControl w:val="0"/>
        <w:spacing w:after="160"/>
        <w:jc w:val="center"/>
        <w:rPr>
          <w:rFonts w:ascii="GHEA Grapalat" w:hAnsi="GHEA Grapalat"/>
          <w:b/>
        </w:rPr>
      </w:pPr>
    </w:p>
    <w:p w:rsidR="009422CD" w:rsidRPr="00A15249" w:rsidRDefault="009422CD" w:rsidP="009422CD">
      <w:pPr>
        <w:widowControl w:val="0"/>
        <w:spacing w:after="160"/>
        <w:jc w:val="center"/>
        <w:rPr>
          <w:rFonts w:ascii="GHEA Grapalat" w:hAnsi="GHEA Grapalat" w:cs="Arial"/>
          <w:b/>
        </w:rPr>
      </w:pPr>
      <w:r w:rsidRPr="00A15249">
        <w:rPr>
          <w:rFonts w:ascii="GHEA Grapalat" w:hAnsi="GHEA Grapalat"/>
          <w:b/>
        </w:rPr>
        <w:lastRenderedPageBreak/>
        <w:t>4. ПОРЯДОК ПОДАЧИ ЗАЯВКИ</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4.1.</w:t>
      </w:r>
      <w:r w:rsidRPr="00A15249">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9422CD" w:rsidRPr="00A15249" w:rsidRDefault="009422CD" w:rsidP="009422CD">
      <w:pPr>
        <w:pStyle w:val="BodyTextIndent2"/>
        <w:widowControl w:val="0"/>
        <w:spacing w:after="160" w:line="240" w:lineRule="auto"/>
        <w:ind w:firstLine="567"/>
        <w:rPr>
          <w:rFonts w:ascii="GHEA Grapalat" w:hAnsi="GHEA Grapalat" w:cs="Sylfaen"/>
          <w:sz w:val="24"/>
          <w:szCs w:val="24"/>
        </w:rPr>
      </w:pPr>
      <w:r w:rsidRPr="00A15249">
        <w:rPr>
          <w:rFonts w:ascii="GHEA Grapalat" w:hAnsi="GHEA Grapalat"/>
          <w:sz w:val="24"/>
          <w:szCs w:val="24"/>
        </w:rPr>
        <w:t xml:space="preserve">Участник может подать заявку как для каждого лота, так и для нескольких или всех лотов. </w:t>
      </w:r>
    </w:p>
    <w:p w:rsidR="009422CD" w:rsidRPr="00A15249" w:rsidRDefault="009422CD" w:rsidP="009422CD">
      <w:pPr>
        <w:pStyle w:val="BodyTextIndent2"/>
        <w:widowControl w:val="0"/>
        <w:spacing w:after="160" w:line="240" w:lineRule="auto"/>
        <w:ind w:firstLine="567"/>
        <w:rPr>
          <w:rFonts w:ascii="GHEA Grapalat" w:hAnsi="GHEA Grapalat" w:cs="Sylfaen"/>
          <w:sz w:val="24"/>
          <w:szCs w:val="24"/>
        </w:rPr>
      </w:pPr>
      <w:r w:rsidRPr="00A15249">
        <w:rPr>
          <w:rFonts w:ascii="GHEA Grapalat" w:hAnsi="GHEA Grapalat"/>
          <w:sz w:val="24"/>
          <w:szCs w:val="24"/>
        </w:rPr>
        <w:t>Заявка подается до истечения срока, установленного для этого настоящим Приглашением.</w:t>
      </w:r>
    </w:p>
    <w:p w:rsidR="009422CD" w:rsidRPr="00A15249" w:rsidRDefault="009422CD" w:rsidP="009422CD">
      <w:pPr>
        <w:pStyle w:val="BodyTextIndent2"/>
        <w:widowControl w:val="0"/>
        <w:spacing w:after="160" w:line="240" w:lineRule="auto"/>
        <w:ind w:firstLine="567"/>
        <w:rPr>
          <w:rFonts w:ascii="GHEA Grapalat" w:hAnsi="GHEA Grapalat"/>
          <w:sz w:val="24"/>
          <w:szCs w:val="24"/>
        </w:rPr>
      </w:pPr>
      <w:r w:rsidRPr="00A15249">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9422CD" w:rsidRPr="00A15249" w:rsidRDefault="009422CD" w:rsidP="009422CD">
      <w:pPr>
        <w:pStyle w:val="BodyTextIndent2"/>
        <w:widowControl w:val="0"/>
        <w:tabs>
          <w:tab w:val="left" w:pos="1134"/>
        </w:tabs>
        <w:spacing w:after="160" w:line="240" w:lineRule="auto"/>
        <w:ind w:firstLine="567"/>
        <w:contextualSpacing/>
        <w:rPr>
          <w:rFonts w:ascii="GHEA Grapalat" w:hAnsi="GHEA Grapalat" w:cs="Sylfaen"/>
          <w:sz w:val="24"/>
          <w:szCs w:val="24"/>
        </w:rPr>
      </w:pPr>
      <w:r w:rsidRPr="00A15249">
        <w:rPr>
          <w:rFonts w:ascii="GHEA Grapalat" w:hAnsi="GHEA Grapalat"/>
          <w:sz w:val="24"/>
          <w:szCs w:val="24"/>
        </w:rPr>
        <w:t>4.2.</w:t>
      </w:r>
      <w:r w:rsidRPr="00A15249">
        <w:rPr>
          <w:rFonts w:ascii="GHEA Grapalat" w:hAnsi="GHEA Grapalat"/>
          <w:sz w:val="24"/>
          <w:szCs w:val="24"/>
        </w:rPr>
        <w:tab/>
        <w:t>Заявки на процедуру необходимо подать в комиссию по адресу "</w:t>
      </w:r>
      <w:r w:rsidRPr="00A15249">
        <w:rPr>
          <w:rFonts w:ascii="GHEA Grapalat" w:hAnsi="GHEA Grapalat"/>
          <w:sz w:val="24"/>
          <w:szCs w:val="24"/>
          <w:vertAlign w:val="subscript"/>
        </w:rPr>
        <w:t>место подачи заявок</w:t>
      </w:r>
      <w:r w:rsidRPr="00A15249">
        <w:rPr>
          <w:rFonts w:ascii="GHEA Grapalat" w:hAnsi="GHEA Grapalat"/>
          <w:sz w:val="24"/>
          <w:szCs w:val="24"/>
        </w:rPr>
        <w:t>" не позднее, чем "</w:t>
      </w:r>
      <w:r w:rsidRPr="00A15249">
        <w:rPr>
          <w:rFonts w:ascii="GHEA Grapalat" w:hAnsi="GHEA Grapalat"/>
          <w:sz w:val="24"/>
          <w:szCs w:val="24"/>
          <w:vertAlign w:val="subscript"/>
        </w:rPr>
        <w:t>окончательный срок подачи заявок</w:t>
      </w:r>
      <w:r w:rsidRPr="00A15249">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9422CD" w:rsidRPr="00A15249" w:rsidRDefault="009422CD" w:rsidP="009422CD">
      <w:pPr>
        <w:pStyle w:val="BodyTextIndent2"/>
        <w:widowControl w:val="0"/>
        <w:tabs>
          <w:tab w:val="left" w:pos="1134"/>
        </w:tabs>
        <w:spacing w:after="160" w:line="240" w:lineRule="auto"/>
        <w:ind w:firstLine="567"/>
        <w:contextualSpacing/>
        <w:rPr>
          <w:rFonts w:ascii="GHEA Grapalat" w:hAnsi="GHEA Grapalat"/>
          <w:sz w:val="24"/>
          <w:szCs w:val="24"/>
        </w:rPr>
      </w:pPr>
      <w:r w:rsidRPr="00A15249">
        <w:rPr>
          <w:rFonts w:ascii="GHEA Grapalat" w:hAnsi="GHEA Grapalat"/>
          <w:sz w:val="24"/>
          <w:szCs w:val="24"/>
        </w:rPr>
        <w:t>Заявки на процедуру получает и в журнале регистрации заявок регистрирует секретарь комиссии "</w:t>
      </w:r>
      <w:r w:rsidRPr="00A15249">
        <w:rPr>
          <w:rFonts w:ascii="GHEA Grapalat" w:hAnsi="GHEA Grapalat"/>
          <w:sz w:val="24"/>
          <w:szCs w:val="24"/>
          <w:vertAlign w:val="subscript"/>
        </w:rPr>
        <w:t>имя, фамилия секретаря комиссии</w:t>
      </w:r>
      <w:r w:rsidRPr="00A15249">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9422CD" w:rsidRPr="00A15249" w:rsidRDefault="009422CD" w:rsidP="009422CD">
      <w:pPr>
        <w:pStyle w:val="BodyTextIndent2"/>
        <w:widowControl w:val="0"/>
        <w:tabs>
          <w:tab w:val="left" w:pos="1134"/>
        </w:tabs>
        <w:spacing w:after="160" w:line="240" w:lineRule="auto"/>
        <w:ind w:firstLine="567"/>
        <w:rPr>
          <w:rFonts w:ascii="GHEA Grapalat" w:hAnsi="GHEA Grapalat"/>
          <w:sz w:val="24"/>
          <w:szCs w:val="24"/>
        </w:rPr>
      </w:pPr>
    </w:p>
    <w:p w:rsidR="009422CD" w:rsidRPr="00A15249" w:rsidRDefault="009422CD" w:rsidP="009422CD">
      <w:pPr>
        <w:pStyle w:val="BodyTextIndent2"/>
        <w:widowControl w:val="0"/>
        <w:tabs>
          <w:tab w:val="left" w:pos="1134"/>
        </w:tabs>
        <w:spacing w:after="160" w:line="240" w:lineRule="auto"/>
        <w:ind w:firstLine="567"/>
        <w:rPr>
          <w:rFonts w:ascii="GHEA Grapalat" w:hAnsi="GHEA Grapalat"/>
          <w:sz w:val="24"/>
          <w:szCs w:val="24"/>
        </w:rPr>
      </w:pPr>
      <w:r w:rsidRPr="00A15249">
        <w:rPr>
          <w:rFonts w:ascii="GHEA Grapalat" w:hAnsi="GHEA Grapalat"/>
          <w:sz w:val="24"/>
          <w:szCs w:val="24"/>
        </w:rPr>
        <w:t>4.3.</w:t>
      </w:r>
      <w:r w:rsidRPr="00A15249">
        <w:rPr>
          <w:rFonts w:ascii="GHEA Grapalat" w:hAnsi="GHEA Grapalat"/>
          <w:sz w:val="24"/>
          <w:szCs w:val="24"/>
        </w:rPr>
        <w:tab/>
        <w:t>В заявке участник представляет:</w:t>
      </w:r>
    </w:p>
    <w:p w:rsidR="009422CD" w:rsidRPr="00A15249" w:rsidRDefault="009422CD" w:rsidP="009422CD">
      <w:pPr>
        <w:jc w:val="both"/>
        <w:rPr>
          <w:rFonts w:ascii="GHEA Grapalat" w:hAnsi="GHEA Grapalat"/>
        </w:rPr>
      </w:pPr>
      <w:r w:rsidRPr="00A15249">
        <w:rPr>
          <w:rFonts w:ascii="GHEA Grapalat" w:hAnsi="GHEA Grapalat"/>
        </w:rPr>
        <w:t>1) утвержденное им заявление-объявление, предусмотренное пунктом 2.1 части 2 настоящего приглашения</w:t>
      </w:r>
      <w:r w:rsidRPr="00A15249">
        <w:rPr>
          <w:rFonts w:ascii="GHEA Grapalat" w:hAnsi="GHEA Grapalat"/>
          <w:lang w:val="hy-AM"/>
        </w:rPr>
        <w:t xml:space="preserve"> </w:t>
      </w:r>
      <w:r w:rsidRPr="00A15249">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9422CD" w:rsidRPr="00A15249" w:rsidRDefault="009422CD" w:rsidP="009422CD">
      <w:pPr>
        <w:jc w:val="both"/>
        <w:rPr>
          <w:rFonts w:ascii="GHEA Grapalat" w:hAnsi="GHEA Grapalat"/>
        </w:rPr>
      </w:pPr>
      <w:r w:rsidRPr="00A15249">
        <w:rPr>
          <w:rFonts w:ascii="GHEA Grapalat" w:hAnsi="GHEA Grapalat"/>
        </w:rPr>
        <w:t xml:space="preserve">   а) удостоверение соответствия его данных и данных аффилированных с ним лиц требованиям права участия, установленным настоящим приглашением;</w:t>
      </w:r>
    </w:p>
    <w:p w:rsidR="009422CD" w:rsidRPr="00A15249" w:rsidRDefault="009422CD" w:rsidP="009422CD">
      <w:pPr>
        <w:jc w:val="both"/>
        <w:rPr>
          <w:rFonts w:ascii="GHEA Grapalat" w:hAnsi="GHEA Grapalat"/>
        </w:rPr>
      </w:pPr>
      <w:r w:rsidRPr="00A15249">
        <w:rPr>
          <w:rFonts w:ascii="GHEA Grapalat" w:hAnsi="GHEA Grapalat"/>
        </w:rPr>
        <w:t xml:space="preserve">   б) удостоверение об обязательстве предоставления обеспечения квалификации в в порядке и сроки, установленные настоящим приглашением в случае признания отобранным участником    </w:t>
      </w:r>
    </w:p>
    <w:p w:rsidR="009422CD" w:rsidRPr="00A15249" w:rsidRDefault="009422CD" w:rsidP="009422CD">
      <w:pPr>
        <w:ind w:firstLine="284"/>
        <w:jc w:val="both"/>
        <w:rPr>
          <w:rFonts w:ascii="GHEA Grapalat" w:hAnsi="GHEA Grapalat"/>
        </w:rPr>
      </w:pPr>
      <w:r w:rsidRPr="00A15249">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9422CD" w:rsidRPr="00A15249" w:rsidRDefault="009422CD" w:rsidP="009422CD">
      <w:pPr>
        <w:jc w:val="both"/>
        <w:rPr>
          <w:rFonts w:ascii="GHEA Grapalat" w:hAnsi="GHEA Grapalat"/>
        </w:rPr>
      </w:pPr>
      <w:r w:rsidRPr="00A15249">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9422CD" w:rsidRPr="00A15249" w:rsidRDefault="009422CD" w:rsidP="009422CD">
      <w:pPr>
        <w:pStyle w:val="norm"/>
        <w:widowControl w:val="0"/>
        <w:tabs>
          <w:tab w:val="left" w:pos="1134"/>
        </w:tabs>
        <w:spacing w:after="160" w:line="240" w:lineRule="auto"/>
        <w:ind w:firstLine="284"/>
        <w:rPr>
          <w:rFonts w:ascii="GHEA Grapalat" w:hAnsi="GHEA Grapalat"/>
          <w:sz w:val="24"/>
          <w:szCs w:val="24"/>
        </w:rPr>
      </w:pPr>
      <w:r w:rsidRPr="00A15249">
        <w:rPr>
          <w:rFonts w:ascii="GHEA Grapalat" w:hAnsi="GHEA Grapalat"/>
          <w:sz w:val="24"/>
          <w:szCs w:val="24"/>
        </w:rPr>
        <w:t xml:space="preserve">д) </w:t>
      </w:r>
      <w:r w:rsidRPr="00A15249">
        <w:rPr>
          <w:rFonts w:ascii="GHEA Grapalat" w:hAnsi="GHEA Grapalat"/>
          <w:spacing w:val="-6"/>
          <w:sz w:val="24"/>
          <w:szCs w:val="24"/>
        </w:rPr>
        <w:t xml:space="preserve">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w:t>
      </w:r>
      <w:r w:rsidRPr="00A15249">
        <w:rPr>
          <w:rFonts w:ascii="GHEA Grapalat" w:hAnsi="GHEA Grapalat"/>
          <w:spacing w:val="-6"/>
          <w:sz w:val="24"/>
          <w:szCs w:val="24"/>
        </w:rPr>
        <w:lastRenderedPageBreak/>
        <w:t>предусмотренная настоящим абзацем информация, публикуется в бюллетене вместе с объявлением о</w:t>
      </w:r>
      <w:r w:rsidRPr="00A15249">
        <w:rPr>
          <w:rFonts w:ascii="GHEA Grapalat" w:hAnsi="GHEA Grapalat"/>
          <w:sz w:val="24"/>
          <w:szCs w:val="24"/>
        </w:rPr>
        <w:t xml:space="preserve"> решении заключить договор;  </w:t>
      </w:r>
    </w:p>
    <w:p w:rsidR="009422CD" w:rsidRPr="00A15249" w:rsidRDefault="009422CD" w:rsidP="009422CD">
      <w:pPr>
        <w:pStyle w:val="norm"/>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2)</w:t>
      </w:r>
      <w:r w:rsidRPr="00A15249">
        <w:rPr>
          <w:rFonts w:ascii="GHEA Grapalat" w:hAnsi="GHEA Grapalat"/>
          <w:sz w:val="24"/>
          <w:szCs w:val="24"/>
        </w:rPr>
        <w:tab/>
        <w:t>утвержденное им ценовое предложение;</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3)</w:t>
      </w:r>
      <w:r w:rsidRPr="00A15249">
        <w:rPr>
          <w:rFonts w:ascii="GHEA Grapalat" w:hAnsi="GHEA Grapalat"/>
        </w:rPr>
        <w:tab/>
        <w:t xml:space="preserve">обеспечение заявки- в форме наличных денег или банковской гарантии. </w:t>
      </w:r>
      <w:r w:rsidRPr="00A15249">
        <w:rPr>
          <w:rStyle w:val="FootnoteReference"/>
          <w:rFonts w:ascii="GHEA Grapalat" w:hAnsi="GHEA Grapalat"/>
        </w:rPr>
        <w:footnoteReference w:customMarkFollows="1" w:id="6"/>
        <w:t>7</w:t>
      </w:r>
    </w:p>
    <w:p w:rsidR="009422CD" w:rsidRPr="00A15249" w:rsidRDefault="009422CD" w:rsidP="009422CD">
      <w:pPr>
        <w:pStyle w:val="norm"/>
        <w:widowControl w:val="0"/>
        <w:tabs>
          <w:tab w:val="left" w:pos="1134"/>
        </w:tabs>
        <w:spacing w:after="160" w:line="360" w:lineRule="auto"/>
        <w:ind w:firstLine="567"/>
        <w:rPr>
          <w:rFonts w:ascii="GHEA Grapalat" w:hAnsi="GHEA Grapalat"/>
          <w:sz w:val="24"/>
          <w:szCs w:val="24"/>
        </w:rPr>
      </w:pPr>
      <w:r w:rsidRPr="00A15249">
        <w:rPr>
          <w:rFonts w:ascii="GHEA Grapalat" w:hAnsi="GHEA Grapalat"/>
          <w:sz w:val="24"/>
          <w:szCs w:val="24"/>
        </w:rPr>
        <w:t>4) при закупке строительных работ:</w:t>
      </w:r>
    </w:p>
    <w:p w:rsidR="009422CD" w:rsidRPr="00A15249" w:rsidRDefault="009422CD" w:rsidP="009422CD">
      <w:pPr>
        <w:ind w:firstLine="567"/>
        <w:jc w:val="both"/>
        <w:rPr>
          <w:rFonts w:ascii="GHEA Grapalat" w:hAnsi="GHEA Grapalat"/>
        </w:rPr>
      </w:pPr>
      <w:r w:rsidRPr="00A15249">
        <w:rPr>
          <w:rFonts w:ascii="GHEA Grapalat" w:hAnsi="GHEA Grapalat"/>
        </w:rPr>
        <w:t>- 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9422CD" w:rsidRPr="00A15249" w:rsidRDefault="009422CD" w:rsidP="009422CD">
      <w:pPr>
        <w:ind w:firstLine="567"/>
        <w:jc w:val="both"/>
        <w:rPr>
          <w:rFonts w:ascii="GHEA Grapalat" w:hAnsi="GHEA Grapalat"/>
        </w:rPr>
      </w:pPr>
    </w:p>
    <w:p w:rsidR="009422CD" w:rsidRPr="00A15249" w:rsidRDefault="009422CD" w:rsidP="009422CD">
      <w:pPr>
        <w:pStyle w:val="norm"/>
        <w:widowControl w:val="0"/>
        <w:tabs>
          <w:tab w:val="left" w:pos="1134"/>
        </w:tabs>
        <w:spacing w:after="160" w:line="240" w:lineRule="auto"/>
        <w:ind w:firstLine="567"/>
        <w:rPr>
          <w:rFonts w:ascii="GHEA Grapalat" w:hAnsi="GHEA Grapalat"/>
          <w:sz w:val="24"/>
          <w:szCs w:val="24"/>
        </w:rPr>
      </w:pPr>
      <w:r w:rsidRPr="00A15249">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A15249">
        <w:rPr>
          <w:rStyle w:val="FootnoteReference"/>
          <w:rFonts w:ascii="GHEA Grapalat" w:hAnsi="GHEA Grapalat"/>
          <w:sz w:val="24"/>
          <w:szCs w:val="24"/>
        </w:rPr>
        <w:footnoteReference w:customMarkFollows="1" w:id="7"/>
        <w:t>8</w:t>
      </w:r>
    </w:p>
    <w:p w:rsidR="009422CD" w:rsidRPr="00A15249" w:rsidRDefault="009422CD" w:rsidP="009422CD">
      <w:pPr>
        <w:pStyle w:val="norm"/>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5)</w:t>
      </w:r>
      <w:r w:rsidRPr="00A15249">
        <w:rPr>
          <w:rFonts w:ascii="GHEA Grapalat" w:hAnsi="GHEA Grapalat"/>
          <w:sz w:val="24"/>
          <w:szCs w:val="24"/>
        </w:rPr>
        <w:tab/>
        <w:t>копию договора субподряда и данные лица, являющегося стороной этого договора, если заключаемый договор будет исполняться через субподряд;</w:t>
      </w:r>
    </w:p>
    <w:p w:rsidR="009422CD" w:rsidRPr="00A15249" w:rsidRDefault="009422CD" w:rsidP="009422CD">
      <w:pPr>
        <w:pStyle w:val="norm"/>
        <w:widowControl w:val="0"/>
        <w:tabs>
          <w:tab w:val="left" w:pos="1134"/>
        </w:tabs>
        <w:spacing w:after="160" w:line="240" w:lineRule="auto"/>
        <w:ind w:firstLine="567"/>
        <w:rPr>
          <w:rFonts w:ascii="GHEA Grapalat" w:hAnsi="GHEA Grapalat"/>
          <w:sz w:val="24"/>
          <w:szCs w:val="24"/>
        </w:rPr>
      </w:pPr>
      <w:r w:rsidRPr="00A15249">
        <w:rPr>
          <w:rFonts w:ascii="GHEA Grapalat" w:hAnsi="GHEA Grapalat"/>
          <w:sz w:val="24"/>
          <w:szCs w:val="24"/>
        </w:rPr>
        <w:t>6)</w:t>
      </w:r>
      <w:r w:rsidRPr="00A15249">
        <w:rPr>
          <w:rFonts w:ascii="GHEA Grapalat" w:hAnsi="GHEA Grapalat"/>
          <w:sz w:val="24"/>
          <w:szCs w:val="24"/>
        </w:rPr>
        <w:tab/>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9422CD" w:rsidRPr="00A15249" w:rsidRDefault="009422CD" w:rsidP="009422CD">
      <w:pPr>
        <w:jc w:val="both"/>
        <w:rPr>
          <w:rFonts w:ascii="GHEA Grapalat" w:hAnsi="GHEA Grapalat" w:cs="Sylfaen"/>
        </w:rPr>
      </w:pPr>
      <w:r w:rsidRPr="00A152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9422CD" w:rsidRPr="00A15249" w:rsidRDefault="009422CD" w:rsidP="009422CD">
      <w:pPr>
        <w:jc w:val="both"/>
        <w:rPr>
          <w:rFonts w:ascii="GHEA Grapalat" w:hAnsi="GHEA Grapalat" w:cs="Sylfaen"/>
        </w:rPr>
      </w:pPr>
      <w:r w:rsidRPr="00A152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9422CD" w:rsidRPr="00A15249" w:rsidRDefault="009422CD" w:rsidP="009422CD">
      <w:pPr>
        <w:pStyle w:val="norm"/>
        <w:widowControl w:val="0"/>
        <w:spacing w:after="120" w:line="240" w:lineRule="auto"/>
        <w:ind w:firstLine="0"/>
        <w:rPr>
          <w:rFonts w:ascii="GHEA Grapalat" w:hAnsi="GHEA Grapalat" w:cs="Sylfaen"/>
          <w:sz w:val="24"/>
          <w:szCs w:val="24"/>
        </w:rPr>
      </w:pPr>
      <w:r w:rsidRPr="00A152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w:t>
      </w:r>
      <w:r w:rsidRPr="00A15249">
        <w:rPr>
          <w:rFonts w:ascii="GHEA Grapalat" w:hAnsi="GHEA Grapalat" w:cs="Sylfaen"/>
          <w:sz w:val="24"/>
          <w:szCs w:val="24"/>
        </w:rPr>
        <w:lastRenderedPageBreak/>
        <w:t>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9422CD" w:rsidRPr="00A15249" w:rsidRDefault="008B23A4" w:rsidP="009422CD">
      <w:pPr>
        <w:pStyle w:val="norm"/>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cs="Sylfaen"/>
          <w:sz w:val="24"/>
          <w:szCs w:val="24"/>
        </w:rPr>
        <w:t>7) Государственная лицензия на осуществление строительства в сфере градостроительства (кроме работ, не требующих разрешения на строительство): вкладка «Транспорт» и удостоверение личности специалиста в соответствующей вкладке и письменное согласие на привлечение данной работы.</w:t>
      </w:r>
    </w:p>
    <w:p w:rsidR="009422CD" w:rsidRPr="00A15249" w:rsidRDefault="009422CD" w:rsidP="009422CD">
      <w:pPr>
        <w:rPr>
          <w:rFonts w:ascii="GHEA Grapalat" w:hAnsi="GHEA Grapalat"/>
          <w:b/>
        </w:rPr>
      </w:pPr>
    </w:p>
    <w:p w:rsidR="009422CD" w:rsidRPr="00A15249" w:rsidRDefault="009422CD" w:rsidP="009422CD">
      <w:pPr>
        <w:rPr>
          <w:rFonts w:ascii="GHEA Grapalat" w:hAnsi="GHEA Grapalat"/>
          <w:b/>
        </w:rPr>
      </w:pPr>
    </w:p>
    <w:p w:rsidR="009422CD" w:rsidRPr="00A15249" w:rsidRDefault="009422CD" w:rsidP="009422CD">
      <w:pPr>
        <w:widowControl w:val="0"/>
        <w:spacing w:after="160"/>
        <w:jc w:val="center"/>
        <w:rPr>
          <w:rFonts w:ascii="GHEA Grapalat" w:hAnsi="GHEA Grapalat"/>
          <w:b/>
        </w:rPr>
      </w:pPr>
      <w:r w:rsidRPr="00A15249">
        <w:rPr>
          <w:rFonts w:ascii="GHEA Grapalat" w:hAnsi="GHEA Grapalat"/>
          <w:b/>
        </w:rPr>
        <w:t xml:space="preserve">5.ЦЕНОВОЕ ПРЕДЛОЖЕНИЕ ЗАЯВКИ </w:t>
      </w:r>
    </w:p>
    <w:p w:rsidR="009422CD" w:rsidRPr="00A15249" w:rsidRDefault="009422CD" w:rsidP="009422CD">
      <w:pPr>
        <w:widowControl w:val="0"/>
        <w:spacing w:after="160"/>
        <w:jc w:val="center"/>
        <w:rPr>
          <w:rFonts w:ascii="GHEA Grapalat" w:hAnsi="GHEA Grapalat" w:cs="Arial"/>
          <w:b/>
        </w:rPr>
      </w:pP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5.1.</w:t>
      </w:r>
      <w:r w:rsidRPr="00A15249">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9422CD" w:rsidRPr="00A15249" w:rsidRDefault="009422CD" w:rsidP="009422CD">
      <w:pPr>
        <w:pStyle w:val="norm"/>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5.2.</w:t>
      </w:r>
      <w:r w:rsidRPr="00A15249">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9422CD" w:rsidRPr="00A15249" w:rsidRDefault="009422CD" w:rsidP="009422CD">
      <w:pPr>
        <w:pStyle w:val="norm"/>
        <w:widowControl w:val="0"/>
        <w:spacing w:after="160" w:line="240" w:lineRule="auto"/>
        <w:ind w:firstLine="567"/>
        <w:rPr>
          <w:rFonts w:ascii="GHEA Grapalat" w:hAnsi="GHEA Grapalat" w:cs="Sylfaen"/>
          <w:sz w:val="24"/>
          <w:szCs w:val="24"/>
        </w:rPr>
      </w:pPr>
      <w:r w:rsidRPr="00A152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9422CD" w:rsidRPr="00A15249" w:rsidRDefault="009422CD" w:rsidP="009422CD">
      <w:pPr>
        <w:pStyle w:val="norm"/>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а.</w:t>
      </w:r>
      <w:r w:rsidRPr="00A15249">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9422CD" w:rsidRPr="00A15249" w:rsidRDefault="009422CD" w:rsidP="009422CD">
      <w:pPr>
        <w:pStyle w:val="norm"/>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б.</w:t>
      </w:r>
      <w:r w:rsidRPr="00A15249">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9422CD" w:rsidRPr="00A15249" w:rsidRDefault="009422CD" w:rsidP="009422CD">
      <w:pPr>
        <w:pStyle w:val="norm"/>
        <w:widowControl w:val="0"/>
        <w:tabs>
          <w:tab w:val="left" w:pos="1134"/>
        </w:tabs>
        <w:spacing w:after="160" w:line="240" w:lineRule="auto"/>
        <w:ind w:firstLine="567"/>
        <w:rPr>
          <w:rFonts w:ascii="GHEA Grapalat" w:hAnsi="GHEA Grapalat"/>
          <w:sz w:val="24"/>
          <w:szCs w:val="24"/>
        </w:rPr>
      </w:pPr>
      <w:r w:rsidRPr="00A15249">
        <w:rPr>
          <w:rFonts w:ascii="GHEA Grapalat" w:hAnsi="GHEA Grapalat"/>
          <w:sz w:val="24"/>
          <w:szCs w:val="24"/>
        </w:rPr>
        <w:t>в.</w:t>
      </w:r>
      <w:r w:rsidRPr="00A15249">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rsidR="009422CD" w:rsidRPr="00A15249" w:rsidRDefault="009422CD" w:rsidP="009422CD">
      <w:pPr>
        <w:pStyle w:val="norm"/>
        <w:widowControl w:val="0"/>
        <w:tabs>
          <w:tab w:val="left" w:pos="1134"/>
        </w:tabs>
        <w:spacing w:after="160" w:line="240" w:lineRule="auto"/>
        <w:ind w:firstLine="567"/>
        <w:rPr>
          <w:rFonts w:ascii="GHEA Grapalat" w:hAnsi="GHEA Grapalat"/>
          <w:sz w:val="24"/>
          <w:szCs w:val="24"/>
        </w:rPr>
      </w:pPr>
      <w:r w:rsidRPr="00A15249">
        <w:rPr>
          <w:rFonts w:ascii="GHEA Grapalat" w:hAnsi="GHEA Grapalat"/>
          <w:sz w:val="24"/>
          <w:szCs w:val="24"/>
        </w:rPr>
        <w:t xml:space="preserve">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9422CD" w:rsidRPr="00A15249" w:rsidRDefault="009422CD" w:rsidP="009422CD">
      <w:pPr>
        <w:pStyle w:val="norm"/>
        <w:widowControl w:val="0"/>
        <w:tabs>
          <w:tab w:val="left" w:pos="1134"/>
        </w:tabs>
        <w:spacing w:after="160" w:line="240" w:lineRule="auto"/>
        <w:ind w:firstLine="567"/>
        <w:rPr>
          <w:rFonts w:ascii="GHEA Grapalat" w:hAnsi="GHEA Grapalat"/>
          <w:sz w:val="24"/>
          <w:szCs w:val="24"/>
        </w:rPr>
      </w:pPr>
      <w:r w:rsidRPr="00A15249">
        <w:rPr>
          <w:rFonts w:ascii="GHEA Grapalat" w:hAnsi="GHEA Grapalat"/>
          <w:sz w:val="24"/>
          <w:szCs w:val="24"/>
        </w:rPr>
        <w:lastRenderedPageBreak/>
        <w:t>д. 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9422CD" w:rsidRPr="00A15249" w:rsidRDefault="009422CD" w:rsidP="009422CD">
      <w:pPr>
        <w:pStyle w:val="norm"/>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е. в суммах, заполненных буквами в графах ценового предложения, лумы указаны в цифрах.</w:t>
      </w:r>
    </w:p>
    <w:p w:rsidR="009422CD" w:rsidRPr="00A15249" w:rsidRDefault="009422CD" w:rsidP="009422CD">
      <w:pPr>
        <w:pStyle w:val="norm"/>
        <w:widowControl w:val="0"/>
        <w:tabs>
          <w:tab w:val="left" w:pos="1134"/>
        </w:tabs>
        <w:spacing w:after="160" w:line="240" w:lineRule="auto"/>
        <w:ind w:firstLine="567"/>
        <w:rPr>
          <w:rFonts w:ascii="GHEA Grapalat" w:hAnsi="GHEA Grapalat"/>
          <w:sz w:val="24"/>
          <w:szCs w:val="24"/>
        </w:rPr>
      </w:pPr>
      <w:r w:rsidRPr="00A15249">
        <w:rPr>
          <w:rFonts w:ascii="GHEA Grapalat" w:hAnsi="GHEA Grapalat"/>
          <w:sz w:val="24"/>
          <w:szCs w:val="24"/>
        </w:rPr>
        <w:t>5.3.</w:t>
      </w:r>
      <w:r w:rsidRPr="00A15249">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422CD" w:rsidRPr="00A15249" w:rsidRDefault="009422CD" w:rsidP="009422CD">
      <w:pPr>
        <w:jc w:val="center"/>
        <w:rPr>
          <w:rFonts w:ascii="GHEA Grapalat" w:hAnsi="GHEA Grapalat"/>
          <w:b/>
        </w:rPr>
      </w:pPr>
    </w:p>
    <w:p w:rsidR="009422CD" w:rsidRPr="00A15249" w:rsidRDefault="009422CD" w:rsidP="009422CD">
      <w:pPr>
        <w:jc w:val="center"/>
        <w:rPr>
          <w:rFonts w:ascii="GHEA Grapalat" w:hAnsi="GHEA Grapalat"/>
          <w:b/>
        </w:rPr>
      </w:pPr>
      <w:r w:rsidRPr="00A15249">
        <w:rPr>
          <w:rFonts w:ascii="GHEA Grapalat" w:hAnsi="GHEA Grapalat"/>
          <w:b/>
        </w:rPr>
        <w:t xml:space="preserve">6. СРОК ДЕЙСТВИЯ ЗАЯВКИ, </w:t>
      </w:r>
      <w:r w:rsidRPr="00A15249">
        <w:rPr>
          <w:rFonts w:ascii="GHEA Grapalat" w:hAnsi="GHEA Grapalat"/>
          <w:b/>
        </w:rPr>
        <w:br/>
        <w:t>ПОРЯДОК ВНЕСЕНИЯ ИЗМЕНЕНИЙ В ЗАЯВКИ И ИХ ОТЗЫВА</w:t>
      </w:r>
    </w:p>
    <w:p w:rsidR="009422CD" w:rsidRPr="00A15249" w:rsidRDefault="009422CD" w:rsidP="009422CD">
      <w:pPr>
        <w:jc w:val="center"/>
        <w:rPr>
          <w:rFonts w:ascii="GHEA Grapalat" w:hAnsi="GHEA Grapalat"/>
          <w:b/>
        </w:rPr>
      </w:pPr>
    </w:p>
    <w:p w:rsidR="009422CD" w:rsidRPr="00A15249" w:rsidRDefault="009422CD" w:rsidP="009422CD">
      <w:pPr>
        <w:pStyle w:val="BodyTextIndent"/>
        <w:widowControl w:val="0"/>
        <w:tabs>
          <w:tab w:val="left" w:pos="1134"/>
        </w:tabs>
        <w:spacing w:after="160" w:line="240" w:lineRule="auto"/>
        <w:ind w:firstLine="567"/>
        <w:rPr>
          <w:rFonts w:ascii="GHEA Grapalat" w:hAnsi="GHEA Grapalat"/>
          <w:i w:val="0"/>
          <w:sz w:val="24"/>
          <w:szCs w:val="24"/>
        </w:rPr>
      </w:pPr>
      <w:r w:rsidRPr="00A15249">
        <w:rPr>
          <w:rFonts w:ascii="GHEA Grapalat" w:hAnsi="GHEA Grapalat"/>
          <w:i w:val="0"/>
          <w:sz w:val="24"/>
          <w:szCs w:val="24"/>
        </w:rPr>
        <w:t>6.1.</w:t>
      </w:r>
      <w:r w:rsidRPr="00A15249">
        <w:rPr>
          <w:rFonts w:ascii="GHEA Grapalat" w:hAnsi="GHEA Grapalat"/>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9422CD" w:rsidRPr="00A15249" w:rsidRDefault="009422CD" w:rsidP="009422CD">
      <w:pPr>
        <w:pStyle w:val="BodyTextIndent"/>
        <w:widowControl w:val="0"/>
        <w:tabs>
          <w:tab w:val="left" w:pos="1134"/>
        </w:tabs>
        <w:spacing w:after="160" w:line="240" w:lineRule="auto"/>
        <w:ind w:firstLine="567"/>
        <w:rPr>
          <w:rFonts w:ascii="GHEA Grapalat" w:hAnsi="GHEA Grapalat" w:cs="Sylfaen"/>
          <w:i w:val="0"/>
          <w:sz w:val="24"/>
          <w:szCs w:val="24"/>
        </w:rPr>
      </w:pPr>
      <w:r w:rsidRPr="00A15249">
        <w:rPr>
          <w:rFonts w:ascii="GHEA Grapalat" w:hAnsi="GHEA Grapalat"/>
          <w:i w:val="0"/>
          <w:sz w:val="24"/>
          <w:szCs w:val="24"/>
        </w:rPr>
        <w:t>6.2.</w:t>
      </w:r>
      <w:r w:rsidRPr="00A15249">
        <w:rPr>
          <w:rFonts w:ascii="GHEA Grapalat" w:hAnsi="GHEA Grapalat"/>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9422CD" w:rsidRPr="00A15249" w:rsidRDefault="009422CD" w:rsidP="009422CD">
      <w:pPr>
        <w:widowControl w:val="0"/>
        <w:spacing w:after="160"/>
        <w:ind w:firstLine="567"/>
        <w:jc w:val="center"/>
        <w:rPr>
          <w:rFonts w:ascii="GHEA Grapalat" w:hAnsi="GHEA Grapalat"/>
          <w:b/>
        </w:rPr>
      </w:pPr>
    </w:p>
    <w:p w:rsidR="009422CD" w:rsidRPr="00A15249" w:rsidRDefault="009422CD" w:rsidP="009422CD">
      <w:pPr>
        <w:widowControl w:val="0"/>
        <w:spacing w:after="160"/>
        <w:jc w:val="center"/>
        <w:rPr>
          <w:rFonts w:ascii="GHEA Grapalat" w:hAnsi="GHEA Grapalat"/>
          <w:b/>
        </w:rPr>
      </w:pPr>
      <w:r w:rsidRPr="00A15249">
        <w:rPr>
          <w:rFonts w:ascii="GHEA Grapalat" w:hAnsi="GHEA Grapalat"/>
          <w:b/>
        </w:rPr>
        <w:t xml:space="preserve">7. ОБЕСПЕЧЕНИЕ ЗАЯВКИ </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7.1.</w:t>
      </w:r>
      <w:r w:rsidRPr="00A15249">
        <w:rPr>
          <w:rFonts w:ascii="GHEA Grapalat" w:hAnsi="GHEA Grapalat"/>
        </w:rPr>
        <w:tab/>
        <w:t>Участник заявкой в порядке, установленном настоящим Приглашением, представляет обеспечение заявки.</w:t>
      </w:r>
    </w:p>
    <w:p w:rsidR="009422CD" w:rsidRPr="00A15249" w:rsidRDefault="009422CD" w:rsidP="009422CD">
      <w:pPr>
        <w:widowControl w:val="0"/>
        <w:spacing w:after="160"/>
        <w:ind w:firstLine="567"/>
        <w:jc w:val="both"/>
        <w:rPr>
          <w:rFonts w:ascii="GHEA Grapalat" w:hAnsi="GHEA Grapalat" w:cs="Sylfaen"/>
        </w:rPr>
      </w:pPr>
      <w:r w:rsidRPr="00A15249">
        <w:rPr>
          <w:rFonts w:ascii="GHEA Grapalat" w:hAnsi="GHEA Grapalat"/>
        </w:rPr>
        <w:t>Обеспечение заявки представляется в виде банковской гарантии (Приложение 3) или наличных денег в размере, равном пяти процентам от цены закупки. Если ценовое предложение участника превышает цену закупки, то размер обеспечения заявки равен пяти процентам ценового предложения.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9422CD" w:rsidRPr="00A15249" w:rsidRDefault="009422CD" w:rsidP="009422CD">
      <w:pPr>
        <w:widowControl w:val="0"/>
        <w:spacing w:after="160"/>
        <w:ind w:firstLine="567"/>
        <w:jc w:val="both"/>
        <w:rPr>
          <w:ins w:id="2" w:author="Vardan" w:date="2022-10-29T23:03:00Z"/>
          <w:rFonts w:ascii="GHEA Grapalat" w:hAnsi="GHEA Grapalat"/>
        </w:rPr>
      </w:pPr>
      <w:r w:rsidRPr="00A15249">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w:t>
      </w:r>
      <w:r w:rsidRPr="00A15249">
        <w:rPr>
          <w:rFonts w:ascii="GHEA Grapalat" w:hAnsi="GHEA Grapalat"/>
        </w:rPr>
        <w:lastRenderedPageBreak/>
        <w:t>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9422CD" w:rsidRPr="00A15249" w:rsidRDefault="009422CD" w:rsidP="009422CD">
      <w:pPr>
        <w:widowControl w:val="0"/>
        <w:spacing w:after="160"/>
        <w:ind w:firstLine="567"/>
        <w:jc w:val="both"/>
        <w:rPr>
          <w:rFonts w:ascii="GHEA Grapalat" w:hAnsi="GHEA Grapalat" w:cs="Sylfaen"/>
        </w:rPr>
      </w:pPr>
      <w:r w:rsidRPr="00A15249">
        <w:rPr>
          <w:rFonts w:ascii="GHEA Grapalat" w:hAnsi="GHEA Grapalat"/>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A15249">
        <w:rPr>
          <w:rFonts w:ascii="GHEA Grapalat" w:hAnsi="GHEA Grapalat"/>
          <w:lang w:val="hy-AM"/>
        </w:rPr>
        <w:t xml:space="preserve"> </w:t>
      </w:r>
      <w:r w:rsidRPr="00A15249">
        <w:rPr>
          <w:rFonts w:ascii="GHEA Grapalat" w:hAnsi="GHEA Grapalat"/>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Pr="00A15249">
        <w:rPr>
          <w:rFonts w:ascii="GHEA Grapalat" w:hAnsi="GHEA Grapalat"/>
          <w:vertAlign w:val="superscript"/>
        </w:rPr>
        <w:t>9.1</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7.2.</w:t>
      </w:r>
      <w:r w:rsidRPr="00A15249">
        <w:rPr>
          <w:rFonts w:ascii="GHEA Grapalat" w:hAnsi="GHEA Grapalat"/>
        </w:rPr>
        <w:tab/>
        <w:t>При организации процедуры закупки по лотам, если:</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а.</w:t>
      </w:r>
      <w:r w:rsidRPr="00A15249">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sidRPr="00A15249">
        <w:rPr>
          <w:rFonts w:ascii="Calibri" w:hAnsi="Calibri" w:cs="Calibri"/>
        </w:rPr>
        <w:t> </w:t>
      </w:r>
      <w:r w:rsidRPr="00A15249">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A15249">
        <w:rPr>
          <w:rFonts w:ascii="Calibri" w:hAnsi="Calibri" w:cs="Calibri"/>
        </w:rPr>
        <w:t> </w:t>
      </w:r>
      <w:r w:rsidRPr="00A15249">
        <w:rPr>
          <w:rFonts w:ascii="GHEA Grapalat" w:hAnsi="GHEA Grapalat"/>
        </w:rPr>
        <w:t>представленным лотам,</w:t>
      </w:r>
      <w:r w:rsidRPr="00A15249">
        <w:rPr>
          <w:rFonts w:ascii="GHEA Grapalat" w:hAnsi="GHEA Grapalat"/>
          <w:color w:val="000000" w:themeColor="text1"/>
        </w:rPr>
        <w:t xml:space="preserve"> </w:t>
      </w:r>
      <w:r w:rsidRPr="00A15249">
        <w:rPr>
          <w:rFonts w:ascii="GHEA Grapalat" w:hAnsi="GHEA Grapalat"/>
        </w:rPr>
        <w:t xml:space="preserve">а в том случае </w:t>
      </w:r>
      <w:r w:rsidRPr="00A15249">
        <w:rPr>
          <w:rFonts w:ascii="GHEA Grapalat" w:hAnsi="GHEA Grapalat"/>
          <w:lang w:val="en-US"/>
        </w:rPr>
        <w:t>e</w:t>
      </w:r>
      <w:r w:rsidRPr="00A15249">
        <w:rPr>
          <w:rFonts w:ascii="GHEA Grapalat" w:hAnsi="GHEA Grapalat"/>
        </w:rPr>
        <w:t>сли ценовые предложения превышают цены закупки - в отношении общей суммы ценовых предложений,</w:t>
      </w:r>
      <w:r w:rsidRPr="00A15249">
        <w:rPr>
          <w:rFonts w:ascii="GHEA Grapalat" w:hAnsi="GHEA Grapalat"/>
          <w:color w:val="000000" w:themeColor="text1"/>
        </w:rPr>
        <w:t xml:space="preserve"> с учетом </w:t>
      </w:r>
      <w:r w:rsidRPr="00A15249">
        <w:rPr>
          <w:rFonts w:ascii="GHEA Grapalat" w:hAnsi="GHEA Grapalat" w:cs="Sylfaen"/>
        </w:rPr>
        <w:t>требований абзаца «д» подпункта 1 пункта 32 Порядка;</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б.</w:t>
      </w:r>
      <w:r w:rsidRPr="00A15249">
        <w:rPr>
          <w:rFonts w:ascii="GHEA Grapalat" w:hAnsi="GHEA Grapalat"/>
        </w:rPr>
        <w:tab/>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A15249">
        <w:rPr>
          <w:rStyle w:val="FootnoteReference"/>
          <w:rFonts w:ascii="GHEA Grapalat" w:hAnsi="GHEA Grapalat"/>
        </w:rPr>
        <w:footnoteReference w:customMarkFollows="1" w:id="8"/>
        <w:t>9</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7.3.</w:t>
      </w:r>
      <w:r w:rsidRPr="00A15249">
        <w:rPr>
          <w:rFonts w:ascii="GHEA Grapalat" w:hAnsi="GHEA Grapalat"/>
        </w:rPr>
        <w:tab/>
        <w:t>Участник выплачивает обеспечение заявки, если он:</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1)</w:t>
      </w:r>
      <w:r w:rsidRPr="00A15249">
        <w:rPr>
          <w:rFonts w:ascii="GHEA Grapalat" w:hAnsi="GHEA Grapalat"/>
        </w:rPr>
        <w:tab/>
        <w:t>объявлен отобранным участником, но отказывается от заключения договора либо лишается права на его заключение;</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2)</w:t>
      </w:r>
      <w:r w:rsidRPr="00A15249">
        <w:rPr>
          <w:rFonts w:ascii="GHEA Grapalat" w:hAnsi="GHEA Grapalat"/>
        </w:rPr>
        <w:tab/>
        <w:t>нарушил обязательство, взятое на себя в рамках процесса закупки, что привело к прекращению дальнейшего участия данного участника в процессе;</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7.4.</w:t>
      </w:r>
      <w:r w:rsidRPr="00A15249">
        <w:rPr>
          <w:rFonts w:ascii="GHEA Grapalat" w:hAnsi="GHEA Grapalat"/>
        </w:rPr>
        <w:tab/>
        <w:t xml:space="preserve">Обеспечение заявки должно быть действительно в течение </w:t>
      </w:r>
      <w:r w:rsidRPr="00A15249">
        <w:rPr>
          <w:rFonts w:ascii="GHEA Grapalat" w:hAnsi="GHEA Grapalat"/>
        </w:rPr>
        <w:lastRenderedPageBreak/>
        <w:t>90</w:t>
      </w:r>
      <w:r w:rsidRPr="00A15249">
        <w:rPr>
          <w:rFonts w:ascii="Calibri" w:hAnsi="Calibri" w:cs="Calibri"/>
        </w:rPr>
        <w:t> </w:t>
      </w:r>
      <w:r w:rsidRPr="00A15249">
        <w:rPr>
          <w:rFonts w:ascii="GHEA Grapalat" w:hAnsi="GHEA Grapalat"/>
        </w:rPr>
        <w:t xml:space="preserve">(девяноста) рабочих дней со дня подачи заявки. </w:t>
      </w:r>
      <w:r w:rsidRPr="00A15249">
        <w:rPr>
          <w:rFonts w:ascii="GHEA Grapalat" w:hAnsi="GHEA Grapalat"/>
          <w:vertAlign w:val="superscript"/>
        </w:rPr>
        <w:t>9.2</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rsidR="009422CD" w:rsidRPr="00A15249" w:rsidRDefault="009422CD" w:rsidP="009422CD">
      <w:pPr>
        <w:rPr>
          <w:rFonts w:ascii="GHEA Grapalat" w:hAnsi="GHEA Grapalat"/>
          <w:b/>
        </w:rPr>
      </w:pPr>
    </w:p>
    <w:p w:rsidR="009422CD" w:rsidRPr="00A15249" w:rsidRDefault="009422CD" w:rsidP="009422CD">
      <w:pPr>
        <w:widowControl w:val="0"/>
        <w:spacing w:after="160"/>
        <w:jc w:val="center"/>
        <w:rPr>
          <w:rFonts w:ascii="GHEA Grapalat" w:hAnsi="GHEA Grapalat"/>
          <w:b/>
        </w:rPr>
      </w:pPr>
      <w:r w:rsidRPr="00A15249">
        <w:rPr>
          <w:rFonts w:ascii="GHEA Grapalat" w:hAnsi="GHEA Grapalat"/>
          <w:b/>
        </w:rPr>
        <w:t xml:space="preserve">8.ВСКРЫТИЕ, ОЦЕНКА ЗАЯВОК И </w:t>
      </w:r>
      <w:r w:rsidRPr="00A15249">
        <w:rPr>
          <w:rFonts w:ascii="GHEA Grapalat" w:hAnsi="GHEA Grapalat"/>
          <w:b/>
        </w:rPr>
        <w:br/>
        <w:t xml:space="preserve">ПОДВЕДЕНИЕ ИТОГОВ </w:t>
      </w:r>
    </w:p>
    <w:p w:rsidR="009422CD" w:rsidRPr="00A15249" w:rsidRDefault="009422CD" w:rsidP="009422CD">
      <w:pPr>
        <w:pStyle w:val="BodyTextIndent2"/>
        <w:widowControl w:val="0"/>
        <w:tabs>
          <w:tab w:val="left" w:pos="1134"/>
        </w:tabs>
        <w:spacing w:after="160" w:line="240" w:lineRule="auto"/>
        <w:ind w:firstLine="567"/>
        <w:rPr>
          <w:rFonts w:ascii="GHEA Grapalat" w:hAnsi="GHEA Grapalat"/>
          <w:sz w:val="24"/>
          <w:szCs w:val="24"/>
        </w:rPr>
      </w:pPr>
      <w:r w:rsidRPr="00A15249">
        <w:rPr>
          <w:rFonts w:ascii="GHEA Grapalat" w:hAnsi="GHEA Grapalat"/>
          <w:sz w:val="24"/>
          <w:szCs w:val="24"/>
        </w:rPr>
        <w:t>8.1.</w:t>
      </w:r>
      <w:r w:rsidRPr="00A15249">
        <w:rPr>
          <w:rFonts w:ascii="GHEA Grapalat" w:hAnsi="GHEA Grapalat"/>
          <w:sz w:val="24"/>
          <w:szCs w:val="24"/>
        </w:rPr>
        <w:tab/>
        <w:t>Вскрытие заявок произойдет на заседании комиссии по вскрытию заявок на "</w:t>
      </w:r>
      <w:r w:rsidR="008B23A4" w:rsidRPr="00A15249">
        <w:rPr>
          <w:rFonts w:ascii="GHEA Grapalat" w:hAnsi="GHEA Grapalat"/>
          <w:sz w:val="24"/>
          <w:szCs w:val="24"/>
        </w:rPr>
        <w:t>40</w:t>
      </w:r>
      <w:r w:rsidRPr="00A15249">
        <w:rPr>
          <w:rFonts w:ascii="GHEA Grapalat" w:hAnsi="GHEA Grapalat"/>
          <w:sz w:val="24"/>
          <w:szCs w:val="24"/>
        </w:rPr>
        <w:t>—"-ый день в "</w:t>
      </w:r>
      <w:r w:rsidR="008B23A4" w:rsidRPr="00A15249">
        <w:rPr>
          <w:rFonts w:ascii="GHEA Grapalat" w:hAnsi="GHEA Grapalat"/>
          <w:sz w:val="24"/>
          <w:szCs w:val="24"/>
        </w:rPr>
        <w:t>11;00</w:t>
      </w:r>
      <w:r w:rsidRPr="00A15249">
        <w:rPr>
          <w:rFonts w:ascii="GHEA Grapalat" w:hAnsi="GHEA Grapalat"/>
          <w:sz w:val="24"/>
          <w:szCs w:val="24"/>
        </w:rPr>
        <w:t>" со дня опубликования в бюллетене объявления и приглашения на настоящую процедуру.</w:t>
      </w:r>
    </w:p>
    <w:p w:rsidR="009422CD" w:rsidRPr="00A15249" w:rsidRDefault="009422CD" w:rsidP="009422CD">
      <w:pPr>
        <w:widowControl w:val="0"/>
        <w:spacing w:after="160"/>
        <w:ind w:firstLine="567"/>
        <w:jc w:val="both"/>
        <w:rPr>
          <w:rFonts w:ascii="GHEA Grapalat" w:hAnsi="GHEA Grapalat"/>
        </w:rPr>
      </w:pPr>
      <w:r w:rsidRPr="00A15249">
        <w:rPr>
          <w:rFonts w:ascii="GHEA Grapalat" w:hAnsi="GHEA Grapalat"/>
        </w:rPr>
        <w:t>На заседании по вскрытию и оценке заявок:</w:t>
      </w:r>
    </w:p>
    <w:p w:rsidR="009422CD" w:rsidRPr="00A15249" w:rsidRDefault="009422CD" w:rsidP="009422CD">
      <w:pPr>
        <w:widowControl w:val="0"/>
        <w:spacing w:after="160"/>
        <w:ind w:firstLine="284"/>
        <w:jc w:val="both"/>
        <w:rPr>
          <w:rFonts w:ascii="GHEA Grapalat" w:hAnsi="GHEA Grapalat"/>
        </w:rPr>
      </w:pPr>
      <w:r w:rsidRPr="00A15249">
        <w:rPr>
          <w:rFonts w:ascii="GHEA Grapalat" w:hAnsi="GHEA Grapalat"/>
        </w:rPr>
        <w:t xml:space="preserve"> 1)</w:t>
      </w:r>
      <w:r w:rsidRPr="00A15249">
        <w:rPr>
          <w:rFonts w:ascii="GHEA Grapalat" w:hAnsi="GHEA Grapalat"/>
        </w:rPr>
        <w:tab/>
        <w:t xml:space="preserve">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2)</w:t>
      </w:r>
      <w:r w:rsidRPr="00A152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а.</w:t>
      </w:r>
      <w:r w:rsidRPr="00A152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б.</w:t>
      </w:r>
      <w:r w:rsidRPr="00A15249">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3)</w:t>
      </w:r>
      <w:r w:rsidRPr="00A152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422CD" w:rsidRPr="00A15249" w:rsidRDefault="009422CD" w:rsidP="009422CD">
      <w:pPr>
        <w:pStyle w:val="BodyTextIndent2"/>
        <w:widowControl w:val="0"/>
        <w:tabs>
          <w:tab w:val="left" w:pos="1134"/>
        </w:tabs>
        <w:spacing w:after="160" w:line="240" w:lineRule="auto"/>
        <w:ind w:firstLine="567"/>
        <w:rPr>
          <w:rFonts w:ascii="GHEA Grapalat" w:hAnsi="GHEA Grapalat"/>
          <w:sz w:val="24"/>
          <w:szCs w:val="24"/>
        </w:rPr>
      </w:pPr>
      <w:r w:rsidRPr="00A15249">
        <w:rPr>
          <w:rFonts w:ascii="GHEA Grapalat" w:hAnsi="GHEA Grapalat"/>
          <w:sz w:val="24"/>
          <w:szCs w:val="24"/>
        </w:rPr>
        <w:t>8.2.</w:t>
      </w:r>
      <w:r w:rsidRPr="00A15249">
        <w:rPr>
          <w:rFonts w:ascii="GHEA Grapalat" w:hAnsi="GHEA Grapalat"/>
          <w:sz w:val="24"/>
          <w:szCs w:val="24"/>
        </w:rPr>
        <w:tab/>
        <w:t xml:space="preserve">Заявки оцениваются в порядке, установленном настоящим приглашением. </w:t>
      </w:r>
    </w:p>
    <w:p w:rsidR="009422CD" w:rsidRPr="00A15249" w:rsidRDefault="009422CD" w:rsidP="009422CD">
      <w:pPr>
        <w:widowControl w:val="0"/>
        <w:spacing w:after="160"/>
        <w:ind w:firstLine="567"/>
        <w:jc w:val="both"/>
        <w:rPr>
          <w:rFonts w:ascii="GHEA Grapalat" w:hAnsi="GHEA Grapalat"/>
        </w:rPr>
      </w:pPr>
      <w:r w:rsidRPr="00A15249">
        <w:rPr>
          <w:rFonts w:ascii="GHEA Grapalat" w:hAnsi="GHEA Grapalat"/>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rsidR="009422CD" w:rsidRPr="00A15249" w:rsidRDefault="009422CD" w:rsidP="009422CD">
      <w:pPr>
        <w:widowControl w:val="0"/>
        <w:spacing w:after="160"/>
        <w:ind w:firstLine="567"/>
        <w:jc w:val="both"/>
        <w:rPr>
          <w:rFonts w:ascii="GHEA Grapalat" w:hAnsi="GHEA Grapalat" w:cs="Sylfaen"/>
        </w:rPr>
      </w:pPr>
      <w:r w:rsidRPr="00A15249">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либо те, которые не соответствуют требованиям приглашения.</w:t>
      </w:r>
    </w:p>
    <w:p w:rsidR="009422CD" w:rsidRPr="00A15249" w:rsidRDefault="009422CD" w:rsidP="009422CD">
      <w:pPr>
        <w:pStyle w:val="BodyTextIndent2"/>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8.3.</w:t>
      </w:r>
      <w:r w:rsidRPr="00A15249">
        <w:rPr>
          <w:rFonts w:ascii="GHEA Grapalat" w:hAnsi="GHEA Grapalat"/>
          <w:sz w:val="24"/>
          <w:szCs w:val="24"/>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 непризнанных таковыми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9422CD" w:rsidRPr="00A15249" w:rsidRDefault="009422CD" w:rsidP="009422CD">
      <w:pPr>
        <w:pStyle w:val="BodyTextIndent"/>
        <w:widowControl w:val="0"/>
        <w:tabs>
          <w:tab w:val="left" w:pos="1134"/>
        </w:tabs>
        <w:spacing w:after="160" w:line="240" w:lineRule="auto"/>
        <w:ind w:firstLine="567"/>
        <w:rPr>
          <w:rFonts w:ascii="GHEA Grapalat" w:hAnsi="GHEA Grapalat" w:cs="Sylfaen"/>
          <w:i w:val="0"/>
          <w:sz w:val="24"/>
          <w:szCs w:val="24"/>
        </w:rPr>
      </w:pPr>
      <w:r w:rsidRPr="00A15249">
        <w:rPr>
          <w:rFonts w:ascii="GHEA Grapalat" w:hAnsi="GHEA Grapalat"/>
          <w:i w:val="0"/>
          <w:sz w:val="24"/>
          <w:szCs w:val="24"/>
        </w:rPr>
        <w:t>8.4.</w:t>
      </w:r>
      <w:r w:rsidRPr="00A15249">
        <w:rPr>
          <w:rFonts w:ascii="GHEA Grapalat" w:hAnsi="GHEA Grapalat"/>
          <w:i w:val="0"/>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_____________________</w:t>
      </w:r>
      <w:r w:rsidRPr="00A15249">
        <w:rPr>
          <w:rStyle w:val="FootnoteReference"/>
          <w:rFonts w:ascii="GHEA Grapalat" w:hAnsi="GHEA Grapalat"/>
          <w:i w:val="0"/>
          <w:sz w:val="24"/>
          <w:szCs w:val="24"/>
        </w:rPr>
        <w:footnoteReference w:customMarkFollows="1" w:id="9"/>
        <w:t>10</w:t>
      </w:r>
      <w:r w:rsidRPr="00A15249">
        <w:rPr>
          <w:rFonts w:ascii="GHEA Grapalat" w:hAnsi="GHEA Grapalat"/>
          <w:i w:val="0"/>
          <w:sz w:val="24"/>
          <w:szCs w:val="24"/>
        </w:rPr>
        <w:t>.</w:t>
      </w:r>
    </w:p>
    <w:p w:rsidR="009422CD" w:rsidRPr="00A15249" w:rsidDel="00992C40" w:rsidRDefault="009422CD" w:rsidP="009422CD">
      <w:pPr>
        <w:pStyle w:val="BodyTextIndent2"/>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2)</w:t>
      </w:r>
      <w:r w:rsidRPr="00A15249">
        <w:rPr>
          <w:rFonts w:ascii="GHEA Grapalat" w:hAnsi="GHEA Grapalat"/>
          <w:sz w:val="24"/>
          <w:szCs w:val="24"/>
        </w:rPr>
        <w:tab/>
        <w:t>иных случаев, предусмотренных Законом.</w:t>
      </w:r>
    </w:p>
    <w:p w:rsidR="009422CD" w:rsidRPr="00A15249" w:rsidRDefault="009422CD" w:rsidP="009422CD">
      <w:pPr>
        <w:pStyle w:val="norm"/>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8.5.</w:t>
      </w:r>
      <w:r w:rsidRPr="00A15249">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 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приглашения. При равенстве предложенных наименьших цен:</w:t>
      </w:r>
    </w:p>
    <w:p w:rsidR="009422CD" w:rsidRPr="00A15249" w:rsidRDefault="009422CD" w:rsidP="009422CD">
      <w:pPr>
        <w:pStyle w:val="norm"/>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а.</w:t>
      </w:r>
      <w:r w:rsidRPr="00A15249">
        <w:rPr>
          <w:rFonts w:ascii="GHEA Grapalat" w:hAnsi="GHEA Grapalat"/>
          <w:sz w:val="24"/>
          <w:szCs w:val="24"/>
        </w:rPr>
        <w:tab/>
        <w:t>для определения отобранного и непризнанных таковыми участников, на  заседаниии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p>
    <w:p w:rsidR="009422CD" w:rsidRPr="00A15249" w:rsidRDefault="009422CD" w:rsidP="009422CD">
      <w:pPr>
        <w:pStyle w:val="norm"/>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б.</w:t>
      </w:r>
      <w:r w:rsidRPr="00A15249">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представивших равные цены участников об условиях, продолжительности,  дате, времени и месте проведения одновременных переговоров по снижению цен,</w:t>
      </w:r>
    </w:p>
    <w:p w:rsidR="009422CD" w:rsidRPr="00A15249" w:rsidRDefault="009422CD" w:rsidP="009422CD">
      <w:pPr>
        <w:pStyle w:val="norm"/>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в.</w:t>
      </w:r>
      <w:r w:rsidRPr="00A15249">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rsidR="009422CD" w:rsidRPr="00A15249" w:rsidRDefault="009422CD" w:rsidP="009422CD">
      <w:pPr>
        <w:pStyle w:val="norm"/>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г.</w:t>
      </w:r>
      <w:r w:rsidRPr="00A15249">
        <w:rPr>
          <w:rFonts w:ascii="GHEA Grapalat" w:hAnsi="GHEA Grapalat"/>
          <w:sz w:val="24"/>
          <w:szCs w:val="24"/>
        </w:rPr>
        <w:tab/>
        <w:t xml:space="preserve">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w:t>
      </w:r>
      <w:r w:rsidRPr="00A15249">
        <w:rPr>
          <w:rFonts w:ascii="GHEA Grapalat" w:hAnsi="GHEA Grapalat"/>
          <w:sz w:val="24"/>
          <w:szCs w:val="24"/>
        </w:rPr>
        <w:lastRenderedPageBreak/>
        <w:t>предложение,</w:t>
      </w:r>
    </w:p>
    <w:p w:rsidR="009422CD" w:rsidRPr="00A15249" w:rsidRDefault="009422CD" w:rsidP="009422CD">
      <w:pPr>
        <w:pStyle w:val="norm"/>
        <w:widowControl w:val="0"/>
        <w:tabs>
          <w:tab w:val="left" w:pos="1134"/>
        </w:tabs>
        <w:spacing w:after="160" w:line="240" w:lineRule="auto"/>
        <w:ind w:firstLine="567"/>
        <w:rPr>
          <w:rFonts w:ascii="GHEA Grapalat" w:hAnsi="GHEA Grapalat"/>
          <w:sz w:val="24"/>
          <w:szCs w:val="24"/>
        </w:rPr>
      </w:pPr>
      <w:r w:rsidRPr="00A15249">
        <w:rPr>
          <w:rFonts w:ascii="GHEA Grapalat" w:hAnsi="GHEA Grapalat"/>
          <w:sz w:val="24"/>
          <w:szCs w:val="24"/>
        </w:rPr>
        <w:t>д.</w:t>
      </w:r>
      <w:r w:rsidRPr="00A15249">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участник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9422CD" w:rsidRPr="00A15249" w:rsidRDefault="009422CD" w:rsidP="009422CD">
      <w:pPr>
        <w:pStyle w:val="norm"/>
        <w:widowControl w:val="0"/>
        <w:tabs>
          <w:tab w:val="left" w:pos="1134"/>
        </w:tabs>
        <w:spacing w:after="160" w:line="240" w:lineRule="auto"/>
        <w:ind w:firstLine="567"/>
        <w:rPr>
          <w:rFonts w:ascii="GHEA Grapalat" w:hAnsi="GHEA Grapalat" w:cs="Sylfaen"/>
          <w:sz w:val="24"/>
          <w:szCs w:val="24"/>
        </w:rPr>
      </w:pPr>
    </w:p>
    <w:p w:rsidR="009422CD" w:rsidRPr="00A15249" w:rsidRDefault="009422CD" w:rsidP="009422CD">
      <w:pPr>
        <w:pStyle w:val="norm"/>
        <w:widowControl w:val="0"/>
        <w:tabs>
          <w:tab w:val="left" w:pos="1134"/>
        </w:tabs>
        <w:spacing w:after="160" w:line="240" w:lineRule="auto"/>
        <w:ind w:firstLine="567"/>
        <w:rPr>
          <w:rFonts w:ascii="GHEA Grapalat" w:hAnsi="GHEA Grapalat"/>
          <w:sz w:val="24"/>
          <w:szCs w:val="24"/>
        </w:rPr>
      </w:pPr>
      <w:r w:rsidRPr="00A15249">
        <w:rPr>
          <w:rFonts w:ascii="GHEA Grapalat" w:hAnsi="GHEA Grapalat"/>
          <w:sz w:val="24"/>
          <w:szCs w:val="24"/>
        </w:rPr>
        <w:t>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исполнения работ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9422CD" w:rsidRPr="00A15249" w:rsidRDefault="009422CD" w:rsidP="009422CD">
      <w:pPr>
        <w:pStyle w:val="norm"/>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9422CD" w:rsidRPr="00A15249" w:rsidRDefault="009422CD" w:rsidP="009422CD">
      <w:pPr>
        <w:pStyle w:val="norm"/>
        <w:widowControl w:val="0"/>
        <w:tabs>
          <w:tab w:val="left" w:pos="1134"/>
        </w:tabs>
        <w:spacing w:after="160" w:line="240" w:lineRule="auto"/>
        <w:ind w:firstLine="567"/>
        <w:rPr>
          <w:rFonts w:ascii="GHEA Grapalat" w:hAnsi="GHEA Grapalat"/>
          <w:sz w:val="24"/>
          <w:szCs w:val="24"/>
        </w:rPr>
      </w:pPr>
      <w:r w:rsidRPr="00A15249">
        <w:rPr>
          <w:rFonts w:ascii="GHEA Grapalat" w:hAnsi="GHEA Grapalat"/>
          <w:sz w:val="24"/>
          <w:szCs w:val="24"/>
        </w:rPr>
        <w:t>8.7.</w:t>
      </w:r>
      <w:r w:rsidRPr="00A15249">
        <w:rPr>
          <w:rFonts w:ascii="GHEA Grapalat" w:hAnsi="GHEA Grapalat"/>
          <w:sz w:val="24"/>
          <w:szCs w:val="24"/>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A15249">
        <w:rPr>
          <w:rFonts w:ascii="Calibri" w:hAnsi="Calibri" w:cs="Calibri"/>
          <w:sz w:val="24"/>
          <w:szCs w:val="24"/>
        </w:rPr>
        <w:t> </w:t>
      </w:r>
      <w:r w:rsidRPr="00A15249">
        <w:rPr>
          <w:rFonts w:ascii="GHEA Grapalat" w:hAnsi="GHEA Grapalat"/>
          <w:sz w:val="24"/>
          <w:szCs w:val="24"/>
        </w:rPr>
        <w:t>препятствуя нормальному функционированию комиссии.</w:t>
      </w:r>
    </w:p>
    <w:p w:rsidR="009422CD" w:rsidRPr="00A15249" w:rsidRDefault="009422CD" w:rsidP="009422CD">
      <w:pPr>
        <w:pStyle w:val="norm"/>
        <w:widowControl w:val="0"/>
        <w:tabs>
          <w:tab w:val="left" w:pos="1134"/>
        </w:tabs>
        <w:spacing w:after="160" w:line="240" w:lineRule="auto"/>
        <w:ind w:firstLine="567"/>
        <w:rPr>
          <w:rFonts w:ascii="GHEA Grapalat" w:hAnsi="GHEA Grapalat"/>
          <w:sz w:val="24"/>
          <w:szCs w:val="24"/>
        </w:rPr>
      </w:pPr>
      <w:r w:rsidRPr="00A15249">
        <w:rPr>
          <w:rFonts w:ascii="GHEA Grapalat" w:hAnsi="GHEA Grapalat"/>
          <w:sz w:val="24"/>
          <w:szCs w:val="24"/>
        </w:rPr>
        <w:t>8.8.</w:t>
      </w:r>
      <w:r w:rsidRPr="00A15249">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rsidR="009422CD" w:rsidRPr="00A15249" w:rsidRDefault="009422CD" w:rsidP="009422CD">
      <w:pPr>
        <w:pStyle w:val="norm"/>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rsidR="009422CD" w:rsidRPr="00A15249" w:rsidRDefault="009422CD" w:rsidP="009422CD">
      <w:pPr>
        <w:pStyle w:val="norm"/>
        <w:widowControl w:val="0"/>
        <w:tabs>
          <w:tab w:val="left" w:pos="1276"/>
        </w:tabs>
        <w:spacing w:after="160" w:line="240" w:lineRule="auto"/>
        <w:ind w:firstLine="567"/>
        <w:rPr>
          <w:rFonts w:ascii="GHEA Grapalat" w:hAnsi="GHEA Grapalat"/>
          <w:sz w:val="24"/>
          <w:szCs w:val="24"/>
        </w:rPr>
      </w:pPr>
      <w:r w:rsidRPr="00A15249">
        <w:rPr>
          <w:rFonts w:ascii="GHEA Grapalat" w:hAnsi="GHEA Grapalat"/>
          <w:sz w:val="24"/>
          <w:szCs w:val="24"/>
        </w:rPr>
        <w:lastRenderedPageBreak/>
        <w:t>8.9.</w:t>
      </w:r>
      <w:r w:rsidRPr="00A15249">
        <w:rPr>
          <w:rFonts w:ascii="GHEA Grapalat" w:hAnsi="GHEA Grapalat"/>
          <w:sz w:val="24"/>
          <w:szCs w:val="24"/>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rsidR="009422CD" w:rsidRPr="00A15249" w:rsidRDefault="009422CD" w:rsidP="009422CD">
      <w:pPr>
        <w:pStyle w:val="BodyTextIndent2"/>
        <w:widowControl w:val="0"/>
        <w:tabs>
          <w:tab w:val="left" w:pos="1276"/>
        </w:tabs>
        <w:spacing w:after="160" w:line="240" w:lineRule="auto"/>
        <w:ind w:firstLine="567"/>
        <w:rPr>
          <w:rFonts w:ascii="GHEA Grapalat" w:hAnsi="GHEA Grapalat"/>
          <w:sz w:val="24"/>
          <w:szCs w:val="24"/>
        </w:rPr>
      </w:pPr>
      <w:r w:rsidRPr="00A15249">
        <w:rPr>
          <w:rFonts w:ascii="GHEA Grapalat" w:hAnsi="GHEA Grapalat"/>
          <w:sz w:val="24"/>
          <w:szCs w:val="24"/>
        </w:rPr>
        <w:t>8.10.</w:t>
      </w:r>
      <w:r w:rsidRPr="00A1524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A15249" w:rsidDel="00A5199D">
        <w:rPr>
          <w:rFonts w:ascii="GHEA Grapalat" w:hAnsi="GHEA Grapalat"/>
          <w:sz w:val="24"/>
          <w:szCs w:val="24"/>
        </w:rPr>
        <w:t xml:space="preserve"> </w:t>
      </w:r>
      <w:r w:rsidRPr="00A152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9422CD" w:rsidRPr="00A15249" w:rsidRDefault="009422CD" w:rsidP="009422CD">
      <w:pPr>
        <w:pStyle w:val="BodyTextIndent2"/>
        <w:widowControl w:val="0"/>
        <w:tabs>
          <w:tab w:val="left" w:pos="1276"/>
        </w:tabs>
        <w:spacing w:after="160" w:line="240" w:lineRule="auto"/>
        <w:ind w:firstLine="567"/>
        <w:rPr>
          <w:rFonts w:ascii="GHEA Grapalat" w:hAnsi="GHEA Grapalat" w:cs="Sylfaen"/>
          <w:sz w:val="24"/>
          <w:szCs w:val="24"/>
        </w:rPr>
      </w:pPr>
      <w:r w:rsidRPr="00A15249">
        <w:rPr>
          <w:rFonts w:ascii="GHEA Grapalat" w:hAnsi="GHEA Grapalat"/>
          <w:sz w:val="24"/>
          <w:szCs w:val="24"/>
        </w:rPr>
        <w:t>8.11.</w:t>
      </w:r>
      <w:r w:rsidRPr="00A1524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9422CD" w:rsidRPr="00A15249" w:rsidRDefault="009422CD" w:rsidP="009422CD">
      <w:pPr>
        <w:pStyle w:val="BodyTextIndent2"/>
        <w:widowControl w:val="0"/>
        <w:tabs>
          <w:tab w:val="left" w:pos="1276"/>
        </w:tabs>
        <w:spacing w:after="160" w:line="240" w:lineRule="auto"/>
        <w:ind w:firstLine="567"/>
        <w:rPr>
          <w:rFonts w:ascii="GHEA Grapalat" w:hAnsi="GHEA Grapalat" w:cs="Sylfaen"/>
          <w:sz w:val="24"/>
          <w:szCs w:val="24"/>
        </w:rPr>
      </w:pPr>
      <w:r w:rsidRPr="00A15249">
        <w:rPr>
          <w:rFonts w:ascii="GHEA Grapalat" w:hAnsi="GHEA Grapalat"/>
          <w:sz w:val="24"/>
          <w:szCs w:val="24"/>
        </w:rPr>
        <w:t>8.12.</w:t>
      </w:r>
      <w:r w:rsidRPr="00A1524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rsidR="009422CD" w:rsidRPr="00A15249" w:rsidRDefault="009422CD" w:rsidP="009422CD">
      <w:pPr>
        <w:pStyle w:val="BodyTextIndent2"/>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1)</w:t>
      </w:r>
      <w:r w:rsidRPr="00A15249">
        <w:rPr>
          <w:rFonts w:ascii="GHEA Grapalat" w:hAnsi="GHEA Grapalat"/>
          <w:sz w:val="24"/>
          <w:szCs w:val="24"/>
        </w:rPr>
        <w:tab/>
        <w:t>опубликовывает в бюллетене воспроизведенный (отсканированный) с</w:t>
      </w:r>
      <w:r w:rsidRPr="00A15249">
        <w:rPr>
          <w:rFonts w:ascii="Calibri" w:hAnsi="Calibri" w:cs="Calibri"/>
          <w:sz w:val="24"/>
          <w:szCs w:val="24"/>
          <w:lang w:val="en-US"/>
        </w:rPr>
        <w:t> </w:t>
      </w:r>
      <w:r w:rsidRPr="00A15249">
        <w:rPr>
          <w:rFonts w:ascii="GHEA Grapalat" w:hAnsi="GHEA Grapalat"/>
          <w:sz w:val="24"/>
          <w:szCs w:val="24"/>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9422CD" w:rsidRPr="00A15249" w:rsidRDefault="009422CD" w:rsidP="009422CD">
      <w:pPr>
        <w:pStyle w:val="BodyTextIndent2"/>
        <w:widowControl w:val="0"/>
        <w:tabs>
          <w:tab w:val="left" w:pos="1134"/>
        </w:tabs>
        <w:spacing w:after="160" w:line="240" w:lineRule="auto"/>
        <w:ind w:firstLine="567"/>
        <w:rPr>
          <w:rFonts w:ascii="GHEA Grapalat" w:hAnsi="GHEA Grapalat" w:cs="Sylfaen"/>
          <w:sz w:val="24"/>
          <w:szCs w:val="24"/>
        </w:rPr>
      </w:pPr>
      <w:r w:rsidRPr="00A15249">
        <w:rPr>
          <w:rFonts w:ascii="GHEA Grapalat" w:hAnsi="GHEA Grapalat"/>
          <w:sz w:val="24"/>
          <w:szCs w:val="24"/>
        </w:rPr>
        <w:t>2)</w:t>
      </w:r>
      <w:r w:rsidRPr="00A15249">
        <w:rPr>
          <w:rFonts w:ascii="GHEA Grapalat" w:hAnsi="GHEA Grapalat"/>
          <w:sz w:val="24"/>
          <w:szCs w:val="24"/>
        </w:rPr>
        <w:tab/>
        <w:t>опубликовывает в бюллетене воспроизведенные (отсканированные) с</w:t>
      </w:r>
      <w:r w:rsidRPr="00A15249">
        <w:rPr>
          <w:rFonts w:ascii="Calibri" w:hAnsi="Calibri" w:cs="Calibri"/>
          <w:sz w:val="24"/>
          <w:szCs w:val="24"/>
          <w:lang w:val="en-US"/>
        </w:rPr>
        <w:t> </w:t>
      </w:r>
      <w:r w:rsidRPr="00A15249">
        <w:rPr>
          <w:rFonts w:ascii="GHEA Grapalat" w:hAnsi="GHEA Grapalat"/>
          <w:sz w:val="24"/>
          <w:szCs w:val="24"/>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9422CD" w:rsidRPr="00A15249" w:rsidRDefault="009422CD" w:rsidP="009422CD">
      <w:pPr>
        <w:widowControl w:val="0"/>
        <w:tabs>
          <w:tab w:val="left" w:pos="1276"/>
        </w:tabs>
        <w:jc w:val="both"/>
        <w:rPr>
          <w:rFonts w:ascii="GHEA Grapalat" w:hAnsi="GHEA Grapalat"/>
          <w:color w:val="000000" w:themeColor="text1"/>
        </w:rPr>
      </w:pPr>
      <w:r w:rsidRPr="00A15249">
        <w:rPr>
          <w:rFonts w:ascii="GHEA Grapalat" w:hAnsi="GHEA Grapalat"/>
        </w:rPr>
        <w:t>8.</w:t>
      </w:r>
      <w:r w:rsidRPr="00A15249">
        <w:rPr>
          <w:rFonts w:ascii="GHEA Grapalat" w:hAnsi="GHEA Grapalat"/>
          <w:lang w:val="hy-AM"/>
        </w:rPr>
        <w:t>1</w:t>
      </w:r>
      <w:r w:rsidRPr="00A15249">
        <w:rPr>
          <w:rFonts w:ascii="GHEA Grapalat" w:hAnsi="GHEA Grapalat"/>
        </w:rPr>
        <w:t xml:space="preserve">3. В случае выявления </w:t>
      </w:r>
      <w:r w:rsidRPr="00A15249">
        <w:rPr>
          <w:rFonts w:ascii="GHEA Grapalat" w:hAnsi="GHEA Grapalat"/>
          <w:color w:val="000000" w:themeColor="text1"/>
        </w:rPr>
        <w:t xml:space="preserve">оснований, предусмотренных пунктом 6 части 1 статьи 6 Закона, </w:t>
      </w:r>
      <w:r w:rsidRPr="00A15249">
        <w:rPr>
          <w:rFonts w:ascii="GHEA Grapalat" w:hAnsi="GHEA Grapalat"/>
        </w:rPr>
        <w:t xml:space="preserve">уполномоченный орган на основании мотивированного решения </w:t>
      </w:r>
      <w:r w:rsidRPr="00A15249">
        <w:rPr>
          <w:rFonts w:ascii="GHEA Grapalat" w:hAnsi="GHEA Grapalat"/>
        </w:rPr>
        <w:lastRenderedPageBreak/>
        <w:t>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Pr="00A15249">
        <w:rPr>
          <w:rFonts w:ascii="GHEA Grapalat" w:hAnsi="GHEA Grapalat"/>
          <w:color w:val="000000" w:themeColor="text1"/>
        </w:rPr>
        <w:t xml:space="preserve"> </w:t>
      </w:r>
    </w:p>
    <w:p w:rsidR="009422CD" w:rsidRPr="00A15249" w:rsidRDefault="009422CD" w:rsidP="009422CD">
      <w:pPr>
        <w:widowControl w:val="0"/>
        <w:tabs>
          <w:tab w:val="left" w:pos="1276"/>
        </w:tabs>
        <w:rPr>
          <w:rFonts w:ascii="GHEA Grapalat" w:hAnsi="GHEA Grapalat"/>
        </w:rPr>
      </w:pPr>
      <w:r w:rsidRPr="00A15249">
        <w:rPr>
          <w:rFonts w:ascii="GHEA Grapalat" w:hAnsi="GHEA Grapalat"/>
        </w:rPr>
        <w:t>Если:</w:t>
      </w:r>
    </w:p>
    <w:p w:rsidR="009422CD" w:rsidRPr="00A15249" w:rsidRDefault="009422CD" w:rsidP="009422CD">
      <w:pPr>
        <w:pStyle w:val="ListParagraph"/>
        <w:widowControl w:val="0"/>
        <w:numPr>
          <w:ilvl w:val="0"/>
          <w:numId w:val="33"/>
        </w:numPr>
        <w:ind w:left="0" w:firstLine="284"/>
        <w:contextualSpacing/>
        <w:jc w:val="both"/>
        <w:rPr>
          <w:rFonts w:ascii="GHEA Grapalat" w:hAnsi="GHEA Grapalat"/>
        </w:rPr>
      </w:pPr>
      <w:r w:rsidRPr="00A152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9422CD" w:rsidRPr="00A15249" w:rsidRDefault="009422CD" w:rsidP="009422CD">
      <w:pPr>
        <w:pStyle w:val="ListParagraph"/>
        <w:widowControl w:val="0"/>
        <w:numPr>
          <w:ilvl w:val="0"/>
          <w:numId w:val="33"/>
        </w:numPr>
        <w:ind w:left="0" w:firstLine="284"/>
        <w:contextualSpacing/>
        <w:jc w:val="both"/>
        <w:rPr>
          <w:ins w:id="3" w:author="Vardan" w:date="2022-10-29T23:16:00Z"/>
          <w:rFonts w:ascii="GHEA Grapalat" w:hAnsi="GHEA Grapalat"/>
        </w:rPr>
      </w:pPr>
      <w:r w:rsidRPr="00A15249">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9422CD" w:rsidRPr="00A15249" w:rsidRDefault="009422CD" w:rsidP="009422CD">
      <w:pPr>
        <w:widowControl w:val="0"/>
        <w:tabs>
          <w:tab w:val="left" w:pos="1134"/>
        </w:tabs>
        <w:ind w:left="-360"/>
        <w:jc w:val="both"/>
        <w:rPr>
          <w:rFonts w:ascii="GHEA Grapalat" w:hAnsi="GHEA Grapalat" w:cs="Sylfaen"/>
        </w:rPr>
      </w:pPr>
      <w:r w:rsidRPr="00A15249">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9422CD" w:rsidRPr="00A15249" w:rsidRDefault="009422CD" w:rsidP="009422CD">
      <w:pPr>
        <w:widowControl w:val="0"/>
        <w:tabs>
          <w:tab w:val="left" w:pos="1134"/>
        </w:tabs>
        <w:ind w:left="-360"/>
        <w:jc w:val="both"/>
        <w:rPr>
          <w:rFonts w:ascii="GHEA Grapalat" w:hAnsi="GHEA Grapalat"/>
        </w:rPr>
      </w:pPr>
    </w:p>
    <w:p w:rsidR="009422CD" w:rsidRPr="00A15249" w:rsidRDefault="009422CD" w:rsidP="009422CD">
      <w:pPr>
        <w:widowControl w:val="0"/>
        <w:tabs>
          <w:tab w:val="left" w:pos="1276"/>
        </w:tabs>
        <w:spacing w:after="160"/>
        <w:ind w:firstLine="567"/>
        <w:jc w:val="both"/>
        <w:rPr>
          <w:rFonts w:ascii="GHEA Grapalat" w:hAnsi="GHEA Grapalat"/>
        </w:rPr>
      </w:pPr>
      <w:r w:rsidRPr="00A15249">
        <w:rPr>
          <w:rFonts w:ascii="GHEA Grapalat" w:hAnsi="GHEA Grapalat"/>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9422CD" w:rsidRPr="00A15249" w:rsidRDefault="009422CD" w:rsidP="009422CD">
      <w:pPr>
        <w:pStyle w:val="norm"/>
        <w:widowControl w:val="0"/>
        <w:tabs>
          <w:tab w:val="left" w:pos="1276"/>
        </w:tabs>
        <w:spacing w:after="160" w:line="240" w:lineRule="auto"/>
        <w:ind w:firstLine="567"/>
        <w:rPr>
          <w:rFonts w:ascii="GHEA Grapalat" w:hAnsi="GHEA Grapalat" w:cs="Sylfaen"/>
          <w:sz w:val="24"/>
          <w:szCs w:val="24"/>
        </w:rPr>
      </w:pPr>
      <w:r w:rsidRPr="00A15249">
        <w:rPr>
          <w:rFonts w:ascii="GHEA Grapalat" w:hAnsi="GHEA Grapalat"/>
          <w:sz w:val="24"/>
          <w:szCs w:val="24"/>
        </w:rPr>
        <w:lastRenderedPageBreak/>
        <w:t>8.15 Документы, указанные в пункте 8.8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9422CD" w:rsidRPr="00A15249" w:rsidRDefault="009422CD" w:rsidP="009422CD">
      <w:pPr>
        <w:pStyle w:val="BodyTextIndent2"/>
        <w:widowControl w:val="0"/>
        <w:tabs>
          <w:tab w:val="left" w:pos="1276"/>
        </w:tabs>
        <w:spacing w:after="160" w:line="240" w:lineRule="auto"/>
        <w:ind w:firstLine="567"/>
        <w:rPr>
          <w:rFonts w:ascii="GHEA Grapalat" w:hAnsi="GHEA Grapalat" w:cs="Sylfaen"/>
          <w:spacing w:val="-4"/>
          <w:sz w:val="24"/>
          <w:szCs w:val="24"/>
        </w:rPr>
      </w:pPr>
      <w:r w:rsidRPr="00A15249">
        <w:rPr>
          <w:rFonts w:ascii="GHEA Grapalat" w:hAnsi="GHEA Grapalat"/>
          <w:sz w:val="24"/>
          <w:szCs w:val="24"/>
        </w:rPr>
        <w:t>8.16.</w:t>
      </w:r>
      <w:r w:rsidRPr="00A15249">
        <w:rPr>
          <w:rFonts w:ascii="GHEA Grapalat" w:hAnsi="GHEA Grapalat"/>
          <w:sz w:val="24"/>
          <w:szCs w:val="24"/>
        </w:rPr>
        <w:tab/>
      </w:r>
      <w:r w:rsidRPr="00A152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422CD" w:rsidRPr="00A15249" w:rsidRDefault="009422CD" w:rsidP="009422CD">
      <w:pPr>
        <w:widowControl w:val="0"/>
        <w:tabs>
          <w:tab w:val="left" w:pos="1276"/>
        </w:tabs>
        <w:spacing w:after="160"/>
        <w:ind w:firstLine="567"/>
        <w:jc w:val="both"/>
        <w:rPr>
          <w:rFonts w:ascii="GHEA Grapalat" w:hAnsi="GHEA Grapalat"/>
        </w:rPr>
      </w:pPr>
      <w:r w:rsidRPr="00A15249">
        <w:rPr>
          <w:rFonts w:ascii="GHEA Grapalat" w:hAnsi="GHEA Grapalat"/>
        </w:rPr>
        <w:t>8.17.</w:t>
      </w:r>
      <w:r w:rsidRPr="00A15249">
        <w:rPr>
          <w:rFonts w:ascii="GHEA Grapalat" w:hAnsi="GHEA Grapalat"/>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9422CD" w:rsidRPr="00A15249" w:rsidRDefault="009422CD" w:rsidP="009422CD">
      <w:pPr>
        <w:widowControl w:val="0"/>
        <w:tabs>
          <w:tab w:val="left" w:pos="1276"/>
        </w:tabs>
        <w:spacing w:after="160"/>
        <w:ind w:firstLine="567"/>
        <w:jc w:val="both"/>
        <w:rPr>
          <w:rFonts w:ascii="GHEA Grapalat" w:hAnsi="GHEA Grapalat"/>
        </w:rPr>
      </w:pPr>
      <w:r w:rsidRPr="00A15249">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9422CD" w:rsidRPr="00A15249" w:rsidRDefault="009422CD" w:rsidP="009422CD">
      <w:pPr>
        <w:pStyle w:val="BodyTextIndent2"/>
        <w:widowControl w:val="0"/>
        <w:tabs>
          <w:tab w:val="left" w:pos="1276"/>
        </w:tabs>
        <w:spacing w:after="160" w:line="240" w:lineRule="auto"/>
        <w:ind w:firstLine="567"/>
        <w:rPr>
          <w:rFonts w:ascii="GHEA Grapalat" w:hAnsi="GHEA Grapalat"/>
          <w:sz w:val="24"/>
          <w:szCs w:val="24"/>
        </w:rPr>
      </w:pPr>
      <w:r w:rsidRPr="00A15249">
        <w:rPr>
          <w:rFonts w:ascii="GHEA Grapalat" w:hAnsi="GHEA Grapalat"/>
          <w:sz w:val="24"/>
          <w:szCs w:val="24"/>
        </w:rPr>
        <w:t>8.</w:t>
      </w:r>
      <w:r w:rsidRPr="00A15249">
        <w:rPr>
          <w:rFonts w:ascii="GHEA Grapalat" w:hAnsi="GHEA Grapalat"/>
          <w:sz w:val="24"/>
          <w:szCs w:val="24"/>
          <w:lang w:val="hy-AM"/>
        </w:rPr>
        <w:t>1</w:t>
      </w:r>
      <w:r w:rsidRPr="00A15249">
        <w:rPr>
          <w:rFonts w:ascii="GHEA Grapalat" w:hAnsi="GHEA Grapalat"/>
          <w:sz w:val="24"/>
          <w:szCs w:val="24"/>
        </w:rPr>
        <w:t>8.</w:t>
      </w:r>
      <w:r w:rsidRPr="00A15249">
        <w:rPr>
          <w:rFonts w:ascii="GHEA Grapalat" w:hAnsi="GHEA Grapalat"/>
          <w:sz w:val="24"/>
          <w:szCs w:val="24"/>
        </w:rPr>
        <w:tab/>
        <w:t>Оценка заявок и определение отобранного участника осуществляются по отдельным лотам</w:t>
      </w:r>
      <w:r w:rsidRPr="00A15249">
        <w:rPr>
          <w:rStyle w:val="FootnoteReference"/>
          <w:rFonts w:ascii="GHEA Grapalat" w:hAnsi="GHEA Grapalat"/>
          <w:sz w:val="24"/>
          <w:szCs w:val="24"/>
        </w:rPr>
        <w:footnoteReference w:customMarkFollows="1" w:id="10"/>
        <w:t>11</w:t>
      </w:r>
      <w:r w:rsidRPr="00A15249">
        <w:rPr>
          <w:rFonts w:ascii="GHEA Grapalat" w:hAnsi="GHEA Grapalat"/>
          <w:sz w:val="24"/>
          <w:szCs w:val="24"/>
        </w:rPr>
        <w:t xml:space="preserve">. </w:t>
      </w:r>
    </w:p>
    <w:p w:rsidR="009422CD" w:rsidRPr="00A15249" w:rsidRDefault="009422CD" w:rsidP="009422CD">
      <w:pPr>
        <w:widowControl w:val="0"/>
        <w:tabs>
          <w:tab w:val="left" w:pos="1276"/>
        </w:tabs>
        <w:spacing w:after="160"/>
        <w:ind w:firstLine="567"/>
        <w:jc w:val="both"/>
        <w:rPr>
          <w:rFonts w:ascii="GHEA Grapalat" w:hAnsi="GHEA Grapalat"/>
        </w:rPr>
      </w:pPr>
      <w:r w:rsidRPr="00A15249">
        <w:rPr>
          <w:rFonts w:ascii="GHEA Grapalat" w:hAnsi="GHEA Grapalat"/>
        </w:rPr>
        <w:t>8.19.</w:t>
      </w:r>
      <w:r w:rsidRPr="00A15249">
        <w:rPr>
          <w:rFonts w:ascii="GHEA Grapalat" w:hAnsi="GHEA Grapalat"/>
        </w:rPr>
        <w:tab/>
        <w:t>В случае если отобранный участник не заключает (отказывается</w:t>
      </w:r>
      <w:r w:rsidRPr="00A15249">
        <w:rPr>
          <w:rFonts w:ascii="Calibri" w:hAnsi="Calibri" w:cs="Calibri"/>
          <w:lang w:val="en-US"/>
        </w:rPr>
        <w:t> </w:t>
      </w:r>
      <w:r w:rsidRPr="00A1524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A15249">
        <w:rPr>
          <w:rFonts w:ascii="GHEA Grapalat" w:hAnsi="GHEA Grapalat"/>
          <w:lang w:val="hy-AM"/>
        </w:rPr>
        <w:t xml:space="preserve"> </w:t>
      </w:r>
      <w:r w:rsidRPr="00A15249">
        <w:rPr>
          <w:rFonts w:ascii="GHEA Grapalat" w:hAnsi="GHEA Grapalat"/>
        </w:rPr>
        <w:t>признается участник занявший следующее место</w:t>
      </w:r>
      <w:r w:rsidRPr="00A15249">
        <w:rPr>
          <w:rFonts w:ascii="GHEA Grapalat" w:hAnsi="GHEA Grapalat"/>
          <w:lang w:val="hy-AM"/>
        </w:rPr>
        <w:t xml:space="preserve"> </w:t>
      </w:r>
      <w:r w:rsidRPr="00A15249">
        <w:rPr>
          <w:rFonts w:ascii="GHEA Grapalat" w:hAnsi="GHEA Grapalat"/>
        </w:rPr>
        <w:t>с применением процедуры, установленной пунктами 8.12-8.19 части 1 настоящего Приглашения.</w:t>
      </w:r>
    </w:p>
    <w:p w:rsidR="009422CD" w:rsidRPr="00A15249" w:rsidRDefault="009422CD" w:rsidP="009422CD">
      <w:pPr>
        <w:pStyle w:val="BodyTextIndent2"/>
        <w:widowControl w:val="0"/>
        <w:tabs>
          <w:tab w:val="left" w:pos="1276"/>
        </w:tabs>
        <w:spacing w:after="160" w:line="240" w:lineRule="auto"/>
        <w:ind w:firstLine="567"/>
        <w:rPr>
          <w:rFonts w:ascii="GHEA Grapalat" w:hAnsi="GHEA Grapalat" w:cs="Sylfaen"/>
          <w:sz w:val="24"/>
          <w:szCs w:val="24"/>
        </w:rPr>
      </w:pPr>
      <w:r w:rsidRPr="00A15249">
        <w:rPr>
          <w:rFonts w:ascii="GHEA Grapalat" w:hAnsi="GHEA Grapalat"/>
          <w:sz w:val="24"/>
          <w:szCs w:val="24"/>
        </w:rPr>
        <w:t>8.20.</w:t>
      </w:r>
      <w:r w:rsidRPr="00A1524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9422CD" w:rsidRPr="00A15249" w:rsidRDefault="009422CD" w:rsidP="009422CD">
      <w:pPr>
        <w:pStyle w:val="BodyTextIndent2"/>
        <w:widowControl w:val="0"/>
        <w:spacing w:after="160" w:line="240" w:lineRule="auto"/>
        <w:ind w:firstLine="567"/>
        <w:rPr>
          <w:rFonts w:ascii="GHEA Grapalat" w:hAnsi="GHEA Grapalat"/>
          <w:sz w:val="24"/>
          <w:szCs w:val="24"/>
        </w:rPr>
      </w:pPr>
      <w:r w:rsidRPr="00A152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9422CD" w:rsidRPr="00A15249" w:rsidRDefault="009422CD" w:rsidP="009422CD">
      <w:pPr>
        <w:pStyle w:val="BodyTextIndent2"/>
        <w:widowControl w:val="0"/>
        <w:tabs>
          <w:tab w:val="left" w:pos="1276"/>
        </w:tabs>
        <w:spacing w:after="160" w:line="240" w:lineRule="auto"/>
        <w:ind w:firstLine="567"/>
        <w:rPr>
          <w:rFonts w:ascii="GHEA Grapalat" w:hAnsi="GHEA Grapalat"/>
          <w:sz w:val="24"/>
          <w:szCs w:val="24"/>
        </w:rPr>
      </w:pPr>
      <w:r w:rsidRPr="00A15249">
        <w:rPr>
          <w:rFonts w:ascii="GHEA Grapalat" w:hAnsi="GHEA Grapalat"/>
          <w:sz w:val="24"/>
          <w:szCs w:val="24"/>
        </w:rPr>
        <w:t>8.21.</w:t>
      </w:r>
      <w:r w:rsidRPr="00A15249">
        <w:rPr>
          <w:rFonts w:ascii="GHEA Grapalat" w:hAnsi="GHEA Grapalat"/>
          <w:sz w:val="24"/>
          <w:szCs w:val="24"/>
        </w:rPr>
        <w:tab/>
        <w:t>С целью применения пункта 8.19. части 1 настоящего приглашения может быть созвано внеочередное заседание комиссии.</w:t>
      </w:r>
    </w:p>
    <w:p w:rsidR="009422CD" w:rsidRPr="00A15249" w:rsidRDefault="009422CD" w:rsidP="009422CD">
      <w:pPr>
        <w:pStyle w:val="norm"/>
        <w:widowControl w:val="0"/>
        <w:tabs>
          <w:tab w:val="left" w:pos="1276"/>
        </w:tabs>
        <w:spacing w:after="160" w:line="240" w:lineRule="auto"/>
        <w:ind w:firstLine="567"/>
        <w:rPr>
          <w:rFonts w:ascii="GHEA Grapalat" w:hAnsi="GHEA Grapalat"/>
          <w:sz w:val="24"/>
          <w:szCs w:val="24"/>
        </w:rPr>
      </w:pPr>
      <w:r w:rsidRPr="00A15249">
        <w:rPr>
          <w:rFonts w:ascii="GHEA Grapalat" w:hAnsi="GHEA Grapalat"/>
          <w:spacing w:val="-6"/>
          <w:sz w:val="24"/>
          <w:szCs w:val="24"/>
        </w:rPr>
        <w:lastRenderedPageBreak/>
        <w:t>8.22.</w:t>
      </w:r>
      <w:r w:rsidRPr="00A1524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15249">
        <w:rPr>
          <w:rFonts w:ascii="GHEA Grapalat" w:hAnsi="GHEA Grapalat"/>
          <w:sz w:val="24"/>
          <w:szCs w:val="24"/>
        </w:rPr>
        <w:t xml:space="preserve"> Решение о</w:t>
      </w:r>
      <w:r w:rsidRPr="00A15249">
        <w:rPr>
          <w:rFonts w:ascii="Calibri" w:hAnsi="Calibri" w:cs="Calibri"/>
          <w:sz w:val="24"/>
          <w:szCs w:val="24"/>
          <w:lang w:val="en-US"/>
        </w:rPr>
        <w:t> </w:t>
      </w:r>
      <w:r w:rsidRPr="00A15249">
        <w:rPr>
          <w:rFonts w:ascii="GHEA Grapalat" w:hAnsi="GHEA Grapalat"/>
          <w:sz w:val="24"/>
          <w:szCs w:val="24"/>
        </w:rPr>
        <w:t>заключении договора содержит краткую информацию об оценке заявок, о</w:t>
      </w:r>
      <w:r w:rsidRPr="00A15249">
        <w:rPr>
          <w:rFonts w:ascii="Calibri" w:hAnsi="Calibri" w:cs="Calibri"/>
          <w:sz w:val="24"/>
          <w:szCs w:val="24"/>
          <w:lang w:val="en-US"/>
        </w:rPr>
        <w:t> </w:t>
      </w:r>
      <w:r w:rsidRPr="00A15249">
        <w:rPr>
          <w:rFonts w:ascii="GHEA Grapalat" w:hAnsi="GHEA Grapalat"/>
          <w:sz w:val="24"/>
          <w:szCs w:val="24"/>
        </w:rPr>
        <w:t>причинах, обосновывающих выбор отобранного участника, и объявление о</w:t>
      </w:r>
      <w:r w:rsidRPr="00A15249">
        <w:rPr>
          <w:rFonts w:ascii="Calibri" w:hAnsi="Calibri" w:cs="Calibri"/>
          <w:sz w:val="24"/>
          <w:szCs w:val="24"/>
          <w:lang w:val="en-US"/>
        </w:rPr>
        <w:t> </w:t>
      </w:r>
      <w:r w:rsidRPr="00A15249">
        <w:rPr>
          <w:rFonts w:ascii="GHEA Grapalat" w:hAnsi="GHEA Grapalat"/>
          <w:sz w:val="24"/>
          <w:szCs w:val="24"/>
        </w:rPr>
        <w:t>периоде ожидания.</w:t>
      </w:r>
    </w:p>
    <w:p w:rsidR="009422CD" w:rsidRPr="00A15249" w:rsidRDefault="009422CD" w:rsidP="009422CD">
      <w:pPr>
        <w:pStyle w:val="BodyTextIndent2"/>
        <w:widowControl w:val="0"/>
        <w:tabs>
          <w:tab w:val="left" w:pos="1276"/>
        </w:tabs>
        <w:spacing w:after="160" w:line="240" w:lineRule="auto"/>
        <w:ind w:firstLine="567"/>
        <w:rPr>
          <w:rFonts w:ascii="GHEA Grapalat" w:hAnsi="GHEA Grapalat" w:cs="Sylfaen"/>
          <w:sz w:val="24"/>
          <w:szCs w:val="24"/>
        </w:rPr>
      </w:pPr>
      <w:r w:rsidRPr="00A15249">
        <w:rPr>
          <w:rFonts w:ascii="GHEA Grapalat" w:hAnsi="GHEA Grapalat"/>
          <w:sz w:val="24"/>
          <w:szCs w:val="24"/>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9422CD" w:rsidRPr="00A15249" w:rsidRDefault="009422CD" w:rsidP="009422CD">
      <w:pPr>
        <w:pStyle w:val="BodyTextIndent2"/>
        <w:widowControl w:val="0"/>
        <w:spacing w:after="160" w:line="240" w:lineRule="auto"/>
        <w:ind w:firstLine="567"/>
        <w:rPr>
          <w:rFonts w:ascii="GHEA Grapalat" w:hAnsi="GHEA Grapalat"/>
          <w:color w:val="000000" w:themeColor="text1"/>
          <w:sz w:val="24"/>
          <w:szCs w:val="24"/>
        </w:rPr>
      </w:pPr>
      <w:r w:rsidRPr="00A15249">
        <w:rPr>
          <w:rFonts w:ascii="GHEA Grapalat" w:hAnsi="GHEA Grapalat"/>
          <w:sz w:val="24"/>
          <w:szCs w:val="24"/>
        </w:rPr>
        <w:t xml:space="preserve">Период ожидания в случае настоящей процедуры составляет " " календарных дней. Период ожидания: </w:t>
      </w:r>
    </w:p>
    <w:p w:rsidR="009422CD" w:rsidRPr="00A15249" w:rsidRDefault="009422CD" w:rsidP="009422CD">
      <w:pPr>
        <w:pStyle w:val="norm"/>
        <w:widowControl w:val="0"/>
        <w:tabs>
          <w:tab w:val="left" w:pos="1276"/>
        </w:tabs>
        <w:spacing w:line="240" w:lineRule="auto"/>
        <w:ind w:firstLine="0"/>
        <w:rPr>
          <w:rFonts w:ascii="GHEA Grapalat" w:hAnsi="GHEA Grapalat"/>
          <w:sz w:val="24"/>
          <w:szCs w:val="24"/>
        </w:rPr>
      </w:pPr>
      <w:r w:rsidRPr="00A15249">
        <w:rPr>
          <w:rFonts w:ascii="GHEA Grapalat" w:hAnsi="GHEA Grapalat"/>
          <w:sz w:val="24"/>
          <w:szCs w:val="24"/>
        </w:rPr>
        <w:t>- не применим, если заявку подал только один участник, с которым заключается договор;</w:t>
      </w:r>
    </w:p>
    <w:p w:rsidR="009422CD" w:rsidRPr="00A15249" w:rsidRDefault="009422CD" w:rsidP="009422CD">
      <w:pPr>
        <w:pStyle w:val="norm"/>
        <w:widowControl w:val="0"/>
        <w:tabs>
          <w:tab w:val="left" w:pos="1276"/>
        </w:tabs>
        <w:spacing w:line="240" w:lineRule="auto"/>
        <w:ind w:firstLine="0"/>
        <w:rPr>
          <w:rFonts w:ascii="GHEA Grapalat" w:hAnsi="GHEA Grapalat"/>
          <w:sz w:val="24"/>
          <w:szCs w:val="24"/>
        </w:rPr>
      </w:pPr>
      <w:r w:rsidRPr="00A15249">
        <w:rPr>
          <w:rFonts w:ascii="GHEA Grapalat" w:hAnsi="GHEA Grapalat"/>
          <w:sz w:val="24"/>
          <w:szCs w:val="24"/>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9422CD" w:rsidRPr="00A15249" w:rsidRDefault="009422CD" w:rsidP="009422CD">
      <w:pPr>
        <w:pStyle w:val="norm"/>
        <w:widowControl w:val="0"/>
        <w:tabs>
          <w:tab w:val="left" w:pos="1276"/>
        </w:tabs>
        <w:spacing w:line="240" w:lineRule="auto"/>
        <w:ind w:firstLine="0"/>
        <w:rPr>
          <w:rFonts w:ascii="GHEA Grapalat" w:hAnsi="GHEA Grapalat"/>
          <w:sz w:val="24"/>
          <w:szCs w:val="24"/>
        </w:rPr>
      </w:pPr>
      <w:r w:rsidRPr="00A152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9422CD" w:rsidRPr="00A15249" w:rsidRDefault="009422CD" w:rsidP="009422CD">
      <w:pPr>
        <w:pStyle w:val="norm"/>
        <w:widowControl w:val="0"/>
        <w:tabs>
          <w:tab w:val="left" w:pos="1276"/>
        </w:tabs>
        <w:spacing w:line="240" w:lineRule="auto"/>
        <w:ind w:firstLine="0"/>
        <w:rPr>
          <w:rFonts w:ascii="GHEA Grapalat" w:hAnsi="GHEA Grapalat"/>
          <w:sz w:val="24"/>
          <w:szCs w:val="24"/>
        </w:rPr>
      </w:pPr>
    </w:p>
    <w:p w:rsidR="009422CD" w:rsidRPr="00A15249" w:rsidRDefault="009422CD" w:rsidP="009422CD">
      <w:pPr>
        <w:widowControl w:val="0"/>
        <w:spacing w:after="160"/>
        <w:jc w:val="center"/>
        <w:rPr>
          <w:rFonts w:ascii="GHEA Grapalat" w:hAnsi="GHEA Grapalat" w:cs="Arial"/>
          <w:b/>
          <w:iCs/>
        </w:rPr>
      </w:pPr>
      <w:r w:rsidRPr="00A15249">
        <w:rPr>
          <w:rFonts w:ascii="GHEA Grapalat" w:hAnsi="GHEA Grapalat"/>
          <w:b/>
        </w:rPr>
        <w:t xml:space="preserve">9. ЗАКЛЮЧЕНИЕ ДОГОВОРА </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9.1.</w:t>
      </w:r>
      <w:r w:rsidRPr="00A15249">
        <w:rPr>
          <w:rFonts w:ascii="GHEA Grapalat" w:hAnsi="GHEA Grapalat"/>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9.2.</w:t>
      </w:r>
      <w:r w:rsidRPr="00A15249">
        <w:rPr>
          <w:rFonts w:ascii="GHEA Grapalat" w:hAnsi="GHEA Grapalat"/>
        </w:rPr>
        <w:tab/>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9.3.</w:t>
      </w:r>
      <w:r w:rsidRPr="00A15249">
        <w:rPr>
          <w:rFonts w:ascii="GHEA Grapalat" w:hAnsi="GHEA Grapalat"/>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при закупке строительных работ, в договор включаются приборы и оборудование, представленные по заявке отобранного участника. </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9.4.</w:t>
      </w:r>
      <w:r w:rsidRPr="00A15249">
        <w:rPr>
          <w:rFonts w:ascii="GHEA Grapalat" w:hAnsi="GHEA Grapalat"/>
        </w:rPr>
        <w:tab/>
      </w:r>
      <w:r w:rsidRPr="00A152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Pr="00A15249">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w:t>
      </w:r>
      <w:r w:rsidRPr="00A15249">
        <w:rPr>
          <w:rFonts w:ascii="GHEA Grapalat" w:hAnsi="GHEA Grapalat"/>
        </w:rPr>
        <w:lastRenderedPageBreak/>
        <w:t>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Pr="00A15249">
        <w:rPr>
          <w:rFonts w:ascii="GHEA Grapalat" w:hAnsi="GHEA Grapalat"/>
          <w:color w:val="000000" w:themeColor="text1"/>
        </w:rPr>
        <w:t xml:space="preserve"> то он лишается права подписания договора. </w:t>
      </w:r>
      <w:r w:rsidRPr="00A15249" w:rsidDel="00DF2686">
        <w:rPr>
          <w:rFonts w:ascii="GHEA Grapalat" w:hAnsi="GHEA Grapalat"/>
        </w:rPr>
        <w:t xml:space="preserve"> </w:t>
      </w:r>
    </w:p>
    <w:p w:rsidR="009422CD" w:rsidRPr="00A15249" w:rsidRDefault="009422CD" w:rsidP="009422CD">
      <w:pPr>
        <w:widowControl w:val="0"/>
        <w:spacing w:after="160"/>
        <w:ind w:firstLine="567"/>
        <w:jc w:val="both"/>
        <w:rPr>
          <w:rFonts w:ascii="GHEA Grapalat" w:hAnsi="GHEA Grapalat" w:cs="Sylfaen"/>
        </w:rPr>
      </w:pPr>
      <w:r w:rsidRPr="00A152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9422CD" w:rsidRPr="00A15249" w:rsidRDefault="009422CD" w:rsidP="009422CD">
      <w:pPr>
        <w:pStyle w:val="BodyTextIndent"/>
        <w:widowControl w:val="0"/>
        <w:tabs>
          <w:tab w:val="left" w:pos="1134"/>
        </w:tabs>
        <w:spacing w:after="160" w:line="240" w:lineRule="auto"/>
        <w:ind w:firstLine="567"/>
        <w:rPr>
          <w:rFonts w:ascii="GHEA Grapalat" w:hAnsi="GHEA Grapalat" w:cs="Sylfaen"/>
          <w:i w:val="0"/>
          <w:sz w:val="24"/>
          <w:szCs w:val="24"/>
        </w:rPr>
      </w:pPr>
      <w:r w:rsidRPr="00A15249">
        <w:rPr>
          <w:rFonts w:ascii="GHEA Grapalat" w:hAnsi="GHEA Grapalat"/>
          <w:i w:val="0"/>
          <w:sz w:val="24"/>
          <w:szCs w:val="24"/>
        </w:rPr>
        <w:t>9.5.</w:t>
      </w:r>
      <w:r w:rsidRPr="00A15249">
        <w:rPr>
          <w:rFonts w:ascii="GHEA Grapalat" w:hAnsi="GHEA Grapalat"/>
          <w:i w:val="0"/>
          <w:sz w:val="24"/>
          <w:szCs w:val="24"/>
        </w:rPr>
        <w:tab/>
        <w:t>До истечения срока, предусмотренного пунктом 9.</w:t>
      </w:r>
      <w:r w:rsidRPr="00A15249">
        <w:rPr>
          <w:rFonts w:ascii="GHEA Grapalat" w:hAnsi="GHEA Grapalat"/>
          <w:i w:val="0"/>
          <w:sz w:val="24"/>
          <w:szCs w:val="24"/>
          <w:lang w:val="hy-AM"/>
        </w:rPr>
        <w:t>4</w:t>
      </w:r>
      <w:r w:rsidRPr="00A152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увеличение цены, предложенной отобранным участником.</w:t>
      </w:r>
      <w:r w:rsidRPr="00A15249">
        <w:rPr>
          <w:rFonts w:ascii="GHEA Grapalat" w:hAnsi="GHEA Grapalat"/>
          <w:spacing w:val="-8"/>
          <w:sz w:val="24"/>
          <w:szCs w:val="24"/>
        </w:rPr>
        <w:t xml:space="preserve"> </w:t>
      </w:r>
    </w:p>
    <w:p w:rsidR="009422CD" w:rsidRPr="00A15249" w:rsidRDefault="009422CD" w:rsidP="009422CD">
      <w:pPr>
        <w:widowControl w:val="0"/>
        <w:spacing w:after="160"/>
        <w:jc w:val="center"/>
        <w:rPr>
          <w:rFonts w:ascii="GHEA Grapalat" w:hAnsi="GHEA Grapalat" w:cs="Arial"/>
          <w:b/>
          <w:iCs/>
        </w:rPr>
      </w:pPr>
      <w:r w:rsidRPr="00A15249">
        <w:rPr>
          <w:rFonts w:ascii="GHEA Grapalat" w:hAnsi="GHEA Grapalat"/>
          <w:b/>
        </w:rPr>
        <w:t xml:space="preserve">10. ОБЕСПЕЧЕНИЯ КВАЛИФИКАЦИИ И ДОГОВОРА </w:t>
      </w:r>
    </w:p>
    <w:p w:rsidR="009422CD" w:rsidRPr="00A15249" w:rsidRDefault="009422CD" w:rsidP="009422CD">
      <w:pPr>
        <w:widowControl w:val="0"/>
        <w:tabs>
          <w:tab w:val="left" w:pos="1276"/>
        </w:tabs>
        <w:spacing w:after="160"/>
        <w:ind w:firstLine="567"/>
        <w:jc w:val="both"/>
        <w:rPr>
          <w:rFonts w:ascii="GHEA Grapalat" w:hAnsi="GHEA Grapalat"/>
        </w:rPr>
      </w:pPr>
      <w:r w:rsidRPr="00A15249">
        <w:rPr>
          <w:rFonts w:ascii="GHEA Grapalat" w:hAnsi="GHEA Grapalat"/>
        </w:rPr>
        <w:t>10.1.</w:t>
      </w:r>
      <w:r w:rsidRPr="00A15249">
        <w:rPr>
          <w:rFonts w:ascii="GHEA Grapalat" w:hAnsi="GHEA Grapalat"/>
        </w:rPr>
        <w:tab/>
      </w:r>
      <w:r w:rsidRPr="00A152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A15249">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A15249">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A15249">
        <w:rPr>
          <w:rFonts w:ascii="GHEA Grapalat" w:hAnsi="GHEA Grapalat"/>
        </w:rPr>
        <w:t>.</w:t>
      </w:r>
      <w:r w:rsidRPr="00A15249">
        <w:rPr>
          <w:rFonts w:ascii="GHEA Grapalat" w:hAnsi="GHEA Grapalat"/>
          <w:vertAlign w:val="superscript"/>
        </w:rPr>
        <w:t>11.1</w:t>
      </w:r>
    </w:p>
    <w:p w:rsidR="009422CD" w:rsidRPr="00A15249" w:rsidRDefault="009422CD" w:rsidP="009422CD">
      <w:pPr>
        <w:widowControl w:val="0"/>
        <w:tabs>
          <w:tab w:val="left" w:pos="1276"/>
        </w:tabs>
        <w:spacing w:after="160"/>
        <w:ind w:firstLine="567"/>
        <w:jc w:val="both"/>
        <w:rPr>
          <w:rFonts w:ascii="GHEA Grapalat" w:hAnsi="GHEA Grapalat"/>
        </w:rPr>
      </w:pPr>
      <w:r w:rsidRPr="00A15249">
        <w:rPr>
          <w:rFonts w:ascii="GHEA Grapalat" w:hAnsi="GHEA Grapalat"/>
        </w:rPr>
        <w:t>10.2 Размер обеспечения квалификации равен 15 процентам от цены закупки работ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r w:rsidRPr="00A15249">
        <w:rPr>
          <w:rFonts w:ascii="GHEA Grapalat" w:hAnsi="GHEA Grapalat"/>
          <w:lang w:val="hy-AM"/>
        </w:rPr>
        <w:t>.</w:t>
      </w:r>
      <w:r w:rsidRPr="00A15249">
        <w:rPr>
          <w:rFonts w:ascii="GHEA Grapalat" w:hAnsi="GHEA Grapalat"/>
        </w:rPr>
        <w:t xml:space="preserve"> 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A15249">
        <w:rPr>
          <w:rFonts w:ascii="GHEA Grapalat" w:hAnsi="GHEA Grapalat"/>
          <w:vertAlign w:val="superscript"/>
        </w:rPr>
        <w:t>11.2</w:t>
      </w:r>
    </w:p>
    <w:p w:rsidR="009422CD" w:rsidRPr="00A15249" w:rsidRDefault="009422CD" w:rsidP="009422CD">
      <w:pPr>
        <w:widowControl w:val="0"/>
        <w:tabs>
          <w:tab w:val="left" w:pos="1276"/>
        </w:tabs>
        <w:spacing w:after="160"/>
        <w:ind w:firstLine="567"/>
        <w:jc w:val="both"/>
        <w:rPr>
          <w:rFonts w:ascii="GHEA Grapalat" w:hAnsi="GHEA Grapalat" w:cs="Sylfaen"/>
        </w:rPr>
      </w:pPr>
      <w:r w:rsidRPr="00A152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A152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A15249">
        <w:rPr>
          <w:rFonts w:ascii="GHEA Grapalat" w:hAnsi="GHEA Grapalat" w:cs="Sylfaen"/>
        </w:rPr>
        <w:t>с учетом требований абзаца «в» подпункта 1 пункта 32 Порядка. Обеспечение квалификации, представленное в виде наличных денег, должно быть перечислено на казначейский счет</w:t>
      </w:r>
      <w:r w:rsidRPr="00A15249">
        <w:rPr>
          <w:rFonts w:ascii="Calibri" w:hAnsi="Calibri" w:cs="Calibri"/>
        </w:rPr>
        <w:t> </w:t>
      </w:r>
      <w:r w:rsidRPr="00A15249">
        <w:rPr>
          <w:rFonts w:ascii="GHEA Grapalat" w:hAnsi="GHEA Grapalat" w:cs="GHEA Grapalat"/>
        </w:rPr>
        <w:t>«</w:t>
      </w:r>
      <w:r w:rsidRPr="00A15249">
        <w:rPr>
          <w:rFonts w:ascii="GHEA Grapalat" w:hAnsi="GHEA Grapalat" w:cs="Sylfaen"/>
        </w:rPr>
        <w:t>900008000698</w:t>
      </w:r>
      <w:r w:rsidRPr="00A15249">
        <w:rPr>
          <w:rFonts w:ascii="GHEA Grapalat" w:hAnsi="GHEA Grapalat" w:cs="GHEA Grapalat"/>
        </w:rPr>
        <w:t>»</w:t>
      </w:r>
      <w:r w:rsidRPr="00A15249">
        <w:rPr>
          <w:rFonts w:ascii="GHEA Grapalat" w:hAnsi="GHEA Grapalat" w:cs="Sylfaen"/>
        </w:rPr>
        <w:t xml:space="preserve"> </w:t>
      </w:r>
      <w:r w:rsidRPr="00A15249">
        <w:rPr>
          <w:rFonts w:ascii="GHEA Grapalat" w:hAnsi="GHEA Grapalat" w:cs="GHEA Grapalat"/>
        </w:rPr>
        <w:t>открытый</w:t>
      </w:r>
      <w:r w:rsidRPr="00A15249">
        <w:rPr>
          <w:rFonts w:ascii="GHEA Grapalat" w:hAnsi="GHEA Grapalat" w:cs="Sylfaen"/>
        </w:rPr>
        <w:t xml:space="preserve"> </w:t>
      </w:r>
      <w:r w:rsidRPr="00A15249">
        <w:rPr>
          <w:rFonts w:ascii="GHEA Grapalat" w:hAnsi="GHEA Grapalat" w:cs="GHEA Grapalat"/>
        </w:rPr>
        <w:t>в</w:t>
      </w:r>
      <w:r w:rsidRPr="00A15249">
        <w:rPr>
          <w:rFonts w:ascii="GHEA Grapalat" w:hAnsi="GHEA Grapalat" w:cs="Sylfaen"/>
        </w:rPr>
        <w:t xml:space="preserve"> </w:t>
      </w:r>
      <w:r w:rsidRPr="00A15249">
        <w:rPr>
          <w:rFonts w:ascii="GHEA Grapalat" w:hAnsi="GHEA Grapalat" w:cs="GHEA Grapalat"/>
        </w:rPr>
        <w:t>Центральном</w:t>
      </w:r>
      <w:r w:rsidRPr="00A15249">
        <w:rPr>
          <w:rFonts w:ascii="GHEA Grapalat" w:hAnsi="GHEA Grapalat" w:cs="Sylfaen"/>
        </w:rPr>
        <w:t xml:space="preserve"> </w:t>
      </w:r>
      <w:r w:rsidRPr="00A15249">
        <w:rPr>
          <w:rFonts w:ascii="GHEA Grapalat" w:hAnsi="GHEA Grapalat" w:cs="GHEA Grapalat"/>
        </w:rPr>
        <w:t>казначействе</w:t>
      </w:r>
      <w:r w:rsidRPr="00A15249">
        <w:rPr>
          <w:rFonts w:ascii="GHEA Grapalat" w:hAnsi="GHEA Grapalat" w:cs="Sylfaen"/>
        </w:rPr>
        <w:t xml:space="preserve"> </w:t>
      </w:r>
      <w:r w:rsidRPr="00A15249">
        <w:rPr>
          <w:rFonts w:ascii="GHEA Grapalat" w:hAnsi="GHEA Grapalat" w:cs="GHEA Grapalat"/>
        </w:rPr>
        <w:t>на</w:t>
      </w:r>
      <w:r w:rsidRPr="00A15249">
        <w:rPr>
          <w:rFonts w:ascii="GHEA Grapalat" w:hAnsi="GHEA Grapalat" w:cs="Sylfaen"/>
        </w:rPr>
        <w:t xml:space="preserve"> </w:t>
      </w:r>
      <w:r w:rsidRPr="00A15249">
        <w:rPr>
          <w:rFonts w:ascii="GHEA Grapalat" w:hAnsi="GHEA Grapalat" w:cs="GHEA Grapalat"/>
        </w:rPr>
        <w:t>имя</w:t>
      </w:r>
      <w:r w:rsidRPr="00A15249">
        <w:rPr>
          <w:rFonts w:ascii="GHEA Grapalat" w:hAnsi="GHEA Grapalat" w:cs="Sylfaen"/>
        </w:rPr>
        <w:t xml:space="preserve"> </w:t>
      </w:r>
      <w:r w:rsidRPr="00A15249">
        <w:rPr>
          <w:rFonts w:ascii="GHEA Grapalat" w:hAnsi="GHEA Grapalat" w:cs="GHEA Grapalat"/>
        </w:rPr>
        <w:t>уполномоченного</w:t>
      </w:r>
      <w:r w:rsidRPr="00A15249">
        <w:rPr>
          <w:rFonts w:ascii="GHEA Grapalat" w:hAnsi="GHEA Grapalat" w:cs="Sylfaen"/>
        </w:rPr>
        <w:t xml:space="preserve"> </w:t>
      </w:r>
      <w:r w:rsidRPr="00A15249">
        <w:rPr>
          <w:rFonts w:ascii="GHEA Grapalat" w:hAnsi="GHEA Grapalat" w:cs="GHEA Grapalat"/>
        </w:rPr>
        <w:t>органа</w:t>
      </w:r>
      <w:r w:rsidRPr="00A15249">
        <w:rPr>
          <w:rFonts w:ascii="GHEA Grapalat" w:hAnsi="GHEA Grapalat" w:cs="Sylfaen"/>
        </w:rPr>
        <w:t>.</w:t>
      </w:r>
    </w:p>
    <w:p w:rsidR="009422CD" w:rsidRPr="00A15249" w:rsidRDefault="009422CD" w:rsidP="009422CD">
      <w:pPr>
        <w:widowControl w:val="0"/>
        <w:tabs>
          <w:tab w:val="left" w:pos="1276"/>
        </w:tabs>
        <w:spacing w:after="160"/>
        <w:ind w:firstLine="567"/>
        <w:jc w:val="both"/>
        <w:rPr>
          <w:rFonts w:ascii="GHEA Grapalat" w:hAnsi="GHEA Grapalat"/>
        </w:rPr>
      </w:pPr>
      <w:r w:rsidRPr="00A15249">
        <w:rPr>
          <w:rFonts w:ascii="GHEA Grapalat" w:hAnsi="GHEA Grapalat"/>
        </w:rPr>
        <w:t xml:space="preserve">Обеспечение квалификации возвращается предъявителю в течение пяти </w:t>
      </w:r>
      <w:r w:rsidRPr="00A15249">
        <w:rPr>
          <w:rFonts w:ascii="GHEA Grapalat" w:hAnsi="GHEA Grapalat"/>
        </w:rPr>
        <w:lastRenderedPageBreak/>
        <w:t>рабочих дней, следующих за полным принятием заказчиком результата выполнения договора.</w:t>
      </w:r>
    </w:p>
    <w:p w:rsidR="009422CD" w:rsidRPr="00A15249" w:rsidRDefault="009422CD" w:rsidP="009422CD">
      <w:pPr>
        <w:widowControl w:val="0"/>
        <w:tabs>
          <w:tab w:val="left" w:pos="1276"/>
        </w:tabs>
        <w:spacing w:after="160"/>
        <w:ind w:firstLine="567"/>
        <w:jc w:val="both"/>
        <w:rPr>
          <w:rFonts w:ascii="GHEA Grapalat" w:hAnsi="GHEA Grapalat"/>
        </w:rPr>
      </w:pPr>
      <w:r w:rsidRPr="00A152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422CD" w:rsidRPr="00A15249" w:rsidRDefault="009422CD" w:rsidP="009422CD">
      <w:pPr>
        <w:widowControl w:val="0"/>
        <w:tabs>
          <w:tab w:val="left" w:pos="1276"/>
        </w:tabs>
        <w:spacing w:after="160"/>
        <w:ind w:firstLine="567"/>
        <w:jc w:val="both"/>
        <w:rPr>
          <w:ins w:id="4" w:author="Vardan" w:date="2022-10-29T23:19:00Z"/>
          <w:rFonts w:ascii="GHEA Grapalat" w:hAnsi="GHEA Grapalat"/>
        </w:rPr>
      </w:pPr>
      <w:r w:rsidRPr="00A15249">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sidRPr="00A15249">
        <w:rPr>
          <w:rStyle w:val="FootnoteReference"/>
          <w:rFonts w:ascii="GHEA Grapalat" w:hAnsi="GHEA Grapalat"/>
        </w:rPr>
        <w:footnoteReference w:customMarkFollows="1" w:id="11"/>
        <w:t>12</w:t>
      </w:r>
      <w:r w:rsidRPr="00A15249">
        <w:rPr>
          <w:rFonts w:ascii="GHEA Grapalat" w:hAnsi="GHEA Grapalat"/>
        </w:rPr>
        <w:t xml:space="preserve"> </w:t>
      </w:r>
    </w:p>
    <w:p w:rsidR="009422CD" w:rsidRPr="00A15249" w:rsidRDefault="009422CD" w:rsidP="009422CD">
      <w:pPr>
        <w:widowControl w:val="0"/>
        <w:tabs>
          <w:tab w:val="left" w:pos="1276"/>
        </w:tabs>
        <w:spacing w:after="160"/>
        <w:ind w:firstLine="567"/>
        <w:jc w:val="both"/>
        <w:rPr>
          <w:rFonts w:ascii="GHEA Grapalat" w:hAnsi="GHEA Grapalat"/>
        </w:rPr>
      </w:pPr>
      <w:r w:rsidRPr="00A15249">
        <w:rPr>
          <w:rFonts w:ascii="GHEA Grapalat" w:hAnsi="GHEA Grapalat" w:cs="Sylfaen"/>
          <w:lang w:val="hy-AM"/>
        </w:rPr>
        <w:t xml:space="preserve">При этом, если договоры </w:t>
      </w:r>
      <w:r w:rsidRPr="00A15249">
        <w:rPr>
          <w:rFonts w:ascii="GHEA Grapalat" w:hAnsi="GHEA Grapalat" w:cs="Sylfaen"/>
        </w:rPr>
        <w:t>о закупке</w:t>
      </w:r>
      <w:r w:rsidRPr="00A15249">
        <w:rPr>
          <w:rFonts w:ascii="GHEA Grapalat" w:hAnsi="GHEA Grapalat" w:cs="Sylfaen"/>
          <w:lang w:val="hy-AM"/>
        </w:rPr>
        <w:t xml:space="preserve"> </w:t>
      </w:r>
      <w:r w:rsidRPr="00A15249">
        <w:rPr>
          <w:rFonts w:ascii="GHEA Grapalat" w:hAnsi="GHEA Grapalat" w:cs="Sylfaen"/>
        </w:rPr>
        <w:t>работ</w:t>
      </w:r>
      <w:r w:rsidRPr="00A152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15249">
        <w:rPr>
          <w:rFonts w:ascii="GHEA Grapalat" w:hAnsi="GHEA Grapalat" w:cs="Sylfaen"/>
        </w:rPr>
        <w:t xml:space="preserve">выделенных </w:t>
      </w:r>
      <w:r w:rsidRPr="00A15249">
        <w:rPr>
          <w:rFonts w:ascii="GHEA Grapalat" w:hAnsi="GHEA Grapalat" w:cs="Sylfaen"/>
          <w:lang w:val="hy-AM"/>
        </w:rPr>
        <w:t xml:space="preserve">финансовых </w:t>
      </w:r>
      <w:r w:rsidRPr="00A15249">
        <w:rPr>
          <w:rFonts w:ascii="GHEA Grapalat" w:hAnsi="GHEA Grapalat" w:cs="Sylfaen"/>
        </w:rPr>
        <w:t>средств</w:t>
      </w:r>
      <w:r w:rsidRPr="00A152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9422CD" w:rsidRPr="00A15249" w:rsidRDefault="009422CD" w:rsidP="009422CD">
      <w:pPr>
        <w:widowControl w:val="0"/>
        <w:tabs>
          <w:tab w:val="left" w:pos="1276"/>
        </w:tabs>
        <w:spacing w:after="160"/>
        <w:ind w:firstLine="567"/>
        <w:jc w:val="both"/>
        <w:rPr>
          <w:rFonts w:ascii="GHEA Grapalat" w:hAnsi="GHEA Grapalat"/>
        </w:rPr>
      </w:pPr>
    </w:p>
    <w:p w:rsidR="009422CD" w:rsidRPr="00A15249" w:rsidRDefault="009422CD" w:rsidP="009422CD">
      <w:pPr>
        <w:widowControl w:val="0"/>
        <w:tabs>
          <w:tab w:val="left" w:pos="1276"/>
        </w:tabs>
        <w:spacing w:after="160"/>
        <w:ind w:firstLine="567"/>
        <w:jc w:val="both"/>
        <w:rPr>
          <w:rFonts w:ascii="GHEA Grapalat" w:hAnsi="GHEA Grapalat" w:cs="Sylfaen"/>
        </w:rPr>
      </w:pPr>
      <w:r w:rsidRPr="00A15249">
        <w:rPr>
          <w:rFonts w:ascii="GHEA Grapalat" w:hAnsi="GHEA Grapalat" w:cs="Sylfaen"/>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422CD" w:rsidRPr="00A15249" w:rsidRDefault="009422CD" w:rsidP="009422CD">
      <w:pPr>
        <w:widowControl w:val="0"/>
        <w:tabs>
          <w:tab w:val="left" w:pos="1276"/>
        </w:tabs>
        <w:spacing w:after="160"/>
        <w:ind w:firstLine="567"/>
        <w:jc w:val="both"/>
        <w:rPr>
          <w:rFonts w:ascii="GHEA Grapalat" w:hAnsi="GHEA Grapalat"/>
        </w:rPr>
      </w:pPr>
      <w:r w:rsidRPr="00A15249">
        <w:rPr>
          <w:rFonts w:ascii="GHEA Grapalat" w:hAnsi="GHEA Grapalat"/>
        </w:rPr>
        <w:t>10.3.</w:t>
      </w:r>
      <w:r w:rsidRPr="00A15249">
        <w:rPr>
          <w:rFonts w:ascii="GHEA Grapalat" w:hAnsi="GHEA Grapalat"/>
        </w:rPr>
        <w:tab/>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A15249">
        <w:rPr>
          <w:rStyle w:val="FootnoteReference"/>
          <w:rFonts w:ascii="GHEA Grapalat" w:hAnsi="GHEA Grapalat"/>
        </w:rPr>
        <w:footnoteReference w:customMarkFollows="1" w:id="12"/>
        <w:t>13</w:t>
      </w:r>
      <w:r w:rsidRPr="00A15249">
        <w:rPr>
          <w:rFonts w:ascii="GHEA Grapalat" w:hAnsi="GHEA Grapalat"/>
        </w:rPr>
        <w:t>.</w:t>
      </w:r>
    </w:p>
    <w:p w:rsidR="009422CD" w:rsidRPr="00A15249" w:rsidRDefault="009422CD" w:rsidP="009422CD">
      <w:pPr>
        <w:widowControl w:val="0"/>
        <w:tabs>
          <w:tab w:val="left" w:pos="1276"/>
        </w:tabs>
        <w:spacing w:after="160"/>
        <w:ind w:firstLine="567"/>
        <w:jc w:val="both"/>
        <w:rPr>
          <w:rFonts w:ascii="GHEA Grapalat" w:hAnsi="GHEA Grapalat"/>
        </w:rPr>
      </w:pPr>
      <w:r w:rsidRPr="00A15249">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A15249">
        <w:rPr>
          <w:rFonts w:ascii="GHEA Grapalat" w:hAnsi="GHEA Grapalat" w:cs="Sylfaen"/>
        </w:rPr>
        <w:t xml:space="preserve"> то он может предоставить обеспечение договора как </w:t>
      </w:r>
      <w:r w:rsidRPr="00A15249">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Pr="00A15249">
        <w:rPr>
          <w:rFonts w:ascii="GHEA Grapalat" w:hAnsi="GHEA Grapalat" w:cs="Sylfaen"/>
        </w:rPr>
        <w:t>к сумме цен закупок представленных лотов</w:t>
      </w:r>
      <w:r w:rsidRPr="00A15249">
        <w:rPr>
          <w:rFonts w:ascii="GHEA Grapalat" w:hAnsi="GHEA Grapalat"/>
          <w:color w:val="FF0000"/>
        </w:rPr>
        <w:t xml:space="preserve"> </w:t>
      </w:r>
      <w:r w:rsidRPr="00A15249">
        <w:rPr>
          <w:rFonts w:ascii="GHEA Grapalat" w:hAnsi="GHEA Grapalat"/>
          <w:color w:val="000000" w:themeColor="text1"/>
        </w:rPr>
        <w:t>с учетом требований 9-ого подпункта 32-ого пункта Порядка.</w:t>
      </w:r>
      <w:r w:rsidRPr="00A15249">
        <w:rPr>
          <w:rFonts w:ascii="GHEA Grapalat" w:hAnsi="GHEA Grapalat"/>
        </w:rPr>
        <w:t xml:space="preserve"> </w:t>
      </w:r>
    </w:p>
    <w:p w:rsidR="009422CD" w:rsidRPr="00A15249" w:rsidRDefault="009422CD" w:rsidP="009422CD">
      <w:pPr>
        <w:widowControl w:val="0"/>
        <w:tabs>
          <w:tab w:val="left" w:pos="1276"/>
        </w:tabs>
        <w:spacing w:after="160"/>
        <w:ind w:firstLine="567"/>
        <w:jc w:val="both"/>
        <w:rPr>
          <w:rFonts w:ascii="GHEA Grapalat" w:hAnsi="GHEA Grapalat"/>
        </w:rPr>
      </w:pPr>
      <w:r w:rsidRPr="00A15249">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422CD" w:rsidRPr="00A15249" w:rsidRDefault="009422CD" w:rsidP="009422CD">
      <w:pPr>
        <w:widowControl w:val="0"/>
        <w:tabs>
          <w:tab w:val="left" w:pos="1276"/>
        </w:tabs>
        <w:spacing w:after="160"/>
        <w:ind w:firstLine="567"/>
        <w:jc w:val="both"/>
        <w:rPr>
          <w:rFonts w:ascii="GHEA Grapalat" w:hAnsi="GHEA Grapalat"/>
        </w:rPr>
      </w:pPr>
      <w:r w:rsidRPr="00A15249">
        <w:rPr>
          <w:rFonts w:ascii="GHEA Grapalat" w:hAnsi="GHEA Grapalat"/>
        </w:rPr>
        <w:t>Обеспечение договора, представленное в виде наличных денег, должно быть перечислено на казначейский счет</w:t>
      </w:r>
      <w:r w:rsidRPr="00A15249">
        <w:rPr>
          <w:rFonts w:ascii="Calibri" w:hAnsi="Calibri" w:cs="Calibri"/>
        </w:rPr>
        <w:t> </w:t>
      </w:r>
      <w:r w:rsidRPr="00A15249">
        <w:rPr>
          <w:rFonts w:ascii="GHEA Grapalat" w:hAnsi="GHEA Grapalat"/>
        </w:rPr>
        <w:t>"900008000664", открытый в Центральном казначействе на имя уполномоченного органа.</w:t>
      </w:r>
    </w:p>
    <w:p w:rsidR="009422CD" w:rsidRPr="00A15249" w:rsidRDefault="009422CD" w:rsidP="009422CD">
      <w:pPr>
        <w:widowControl w:val="0"/>
        <w:tabs>
          <w:tab w:val="left" w:pos="1276"/>
        </w:tabs>
        <w:spacing w:after="160"/>
        <w:ind w:firstLine="567"/>
        <w:jc w:val="both"/>
        <w:rPr>
          <w:rFonts w:ascii="GHEA Grapalat" w:hAnsi="GHEA Grapalat" w:cs="Sylfaen"/>
        </w:rPr>
      </w:pPr>
      <w:r w:rsidRPr="00A15249">
        <w:rPr>
          <w:rFonts w:ascii="GHEA Grapalat" w:hAnsi="GHEA Grapalat"/>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sidRPr="00A15249">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представляются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422CD" w:rsidRPr="00A15249" w:rsidRDefault="009422CD" w:rsidP="009422CD">
      <w:pPr>
        <w:widowControl w:val="0"/>
        <w:tabs>
          <w:tab w:val="left" w:pos="1276"/>
        </w:tabs>
        <w:spacing w:after="160"/>
        <w:ind w:firstLine="567"/>
        <w:jc w:val="both"/>
        <w:rPr>
          <w:rFonts w:ascii="GHEA Grapalat" w:hAnsi="GHEA Grapalat"/>
          <w:i/>
        </w:rPr>
      </w:pPr>
      <w:r w:rsidRPr="00A15249">
        <w:rPr>
          <w:rFonts w:ascii="GHEA Grapalat" w:hAnsi="GHEA Grapalat"/>
        </w:rPr>
        <w:t>10.5.</w:t>
      </w:r>
      <w:r w:rsidRPr="00A15249">
        <w:rPr>
          <w:rFonts w:ascii="GHEA Grapalat" w:hAnsi="GHEA Grapalat"/>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Pr="00A15249">
        <w:rPr>
          <w:rFonts w:ascii="GHEA Grapalat" w:hAnsi="GHEA Grapalat"/>
        </w:rPr>
        <w:lastRenderedPageBreak/>
        <w:t>(Приложение 5.2).</w:t>
      </w:r>
      <w:r w:rsidRPr="00A15249">
        <w:rPr>
          <w:rFonts w:ascii="GHEA Grapalat" w:hAnsi="GHEA Grapalat"/>
          <w:i/>
        </w:rPr>
        <w:t xml:space="preserve"> </w:t>
      </w:r>
    </w:p>
    <w:p w:rsidR="009422CD" w:rsidRPr="00A15249" w:rsidRDefault="009422CD" w:rsidP="009422CD">
      <w:pPr>
        <w:widowControl w:val="0"/>
        <w:tabs>
          <w:tab w:val="left" w:pos="1276"/>
        </w:tabs>
        <w:spacing w:after="160"/>
        <w:ind w:firstLine="567"/>
        <w:jc w:val="both"/>
        <w:rPr>
          <w:rFonts w:ascii="GHEA Grapalat" w:hAnsi="GHEA Grapalat"/>
        </w:rPr>
      </w:pPr>
      <w:r w:rsidRPr="00A152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A15249">
        <w:rPr>
          <w:rFonts w:ascii="GHEA Grapalat" w:hAnsi="GHEA Grapalat"/>
          <w:lang w:val="hy-AM"/>
        </w:rPr>
        <w:t>-</w:t>
      </w:r>
      <w:r w:rsidRPr="00A15249">
        <w:rPr>
          <w:rFonts w:ascii="GHEA Grapalat" w:hAnsi="GHEA Grapalat"/>
        </w:rPr>
        <w:t xml:space="preserve"> уполномоченному органу</w:t>
      </w:r>
      <w:r w:rsidRPr="00A15249">
        <w:rPr>
          <w:rFonts w:ascii="GHEA Grapalat" w:hAnsi="GHEA Grapalat"/>
          <w:lang w:val="hy-AM"/>
        </w:rPr>
        <w:t>,</w:t>
      </w:r>
      <w:r w:rsidRPr="00A15249">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9422CD" w:rsidRPr="00A15249" w:rsidRDefault="009422CD" w:rsidP="009422CD">
      <w:pPr>
        <w:widowControl w:val="0"/>
        <w:tabs>
          <w:tab w:val="left" w:pos="1134"/>
        </w:tabs>
        <w:spacing w:after="160"/>
        <w:ind w:firstLine="567"/>
        <w:jc w:val="both"/>
        <w:rPr>
          <w:rFonts w:ascii="GHEA Grapalat" w:hAnsi="GHEA Grapalat"/>
          <w:b/>
        </w:rPr>
      </w:pPr>
      <w:r w:rsidRPr="00A15249">
        <w:rPr>
          <w:rFonts w:ascii="GHEA Grapalat" w:hAnsi="GHEA Grapalat"/>
        </w:rPr>
        <w:tab/>
      </w:r>
    </w:p>
    <w:p w:rsidR="009422CD" w:rsidRPr="00A15249" w:rsidRDefault="009422CD" w:rsidP="009422CD">
      <w:pPr>
        <w:widowControl w:val="0"/>
        <w:spacing w:after="160"/>
        <w:jc w:val="center"/>
        <w:rPr>
          <w:rFonts w:ascii="GHEA Grapalat" w:hAnsi="GHEA Grapalat" w:cs="Arial"/>
          <w:b/>
        </w:rPr>
      </w:pPr>
      <w:r w:rsidRPr="00A15249">
        <w:rPr>
          <w:rFonts w:ascii="GHEA Grapalat" w:hAnsi="GHEA Grapalat"/>
          <w:b/>
        </w:rPr>
        <w:t>11. ОБЪЯВЛЕНИЕ ПРОЦЕДУРЫ НЕСОСТОЯВШЕЙСЯ</w:t>
      </w:r>
    </w:p>
    <w:p w:rsidR="009422CD" w:rsidRPr="00A15249" w:rsidRDefault="009422CD" w:rsidP="009422CD">
      <w:pPr>
        <w:widowControl w:val="0"/>
        <w:tabs>
          <w:tab w:val="left" w:pos="1276"/>
        </w:tabs>
        <w:spacing w:after="160"/>
        <w:ind w:firstLine="567"/>
        <w:jc w:val="both"/>
        <w:rPr>
          <w:rFonts w:ascii="GHEA Grapalat" w:hAnsi="GHEA Grapalat" w:cs="Sylfaen"/>
        </w:rPr>
      </w:pPr>
      <w:r w:rsidRPr="00A15249">
        <w:rPr>
          <w:rFonts w:ascii="GHEA Grapalat" w:hAnsi="GHEA Grapalat"/>
        </w:rPr>
        <w:t>11.1.</w:t>
      </w:r>
      <w:r w:rsidRPr="00A15249">
        <w:rPr>
          <w:rFonts w:ascii="GHEA Grapalat" w:hAnsi="GHEA Grapalat"/>
        </w:rPr>
        <w:tab/>
        <w:t>Согласно статье 37 Закона, Комиссия объявляет настоящую процедуру несостоявшейся, если:</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1)</w:t>
      </w:r>
      <w:r w:rsidRPr="00A15249">
        <w:rPr>
          <w:rFonts w:ascii="GHEA Grapalat" w:hAnsi="GHEA Grapalat"/>
        </w:rPr>
        <w:tab/>
        <w:t>ни одна из заявок не соответствует условиям приглашения;</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2)</w:t>
      </w:r>
      <w:r w:rsidRPr="00A15249">
        <w:rPr>
          <w:rFonts w:ascii="GHEA Grapalat" w:hAnsi="GHEA Grapalat"/>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A15249">
        <w:rPr>
          <w:rFonts w:ascii="Calibri" w:hAnsi="Calibri" w:cs="Calibri"/>
          <w:lang w:val="en-US"/>
        </w:rPr>
        <w:t> </w:t>
      </w:r>
      <w:r w:rsidRPr="00A15249">
        <w:rPr>
          <w:rFonts w:ascii="GHEA Grapalat" w:hAnsi="GHEA Grapalat"/>
        </w:rPr>
        <w:t>— Совета попечителей</w:t>
      </w:r>
      <w:r w:rsidRPr="00A15249">
        <w:rPr>
          <w:rStyle w:val="FootnoteReference"/>
          <w:rFonts w:ascii="GHEA Grapalat" w:hAnsi="GHEA Grapalat"/>
        </w:rPr>
        <w:footnoteReference w:customMarkFollows="1" w:id="13"/>
        <w:t>14</w:t>
      </w:r>
      <w:r w:rsidRPr="00A15249">
        <w:rPr>
          <w:rFonts w:ascii="GHEA Grapalat" w:hAnsi="GHEA Grapalat"/>
        </w:rPr>
        <w:t>.</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3)</w:t>
      </w:r>
      <w:r w:rsidRPr="00A15249">
        <w:rPr>
          <w:rFonts w:ascii="GHEA Grapalat" w:hAnsi="GHEA Grapalat"/>
        </w:rPr>
        <w:tab/>
        <w:t>не подано ни одной заявки;</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4)</w:t>
      </w:r>
      <w:r w:rsidRPr="00A15249">
        <w:rPr>
          <w:rFonts w:ascii="GHEA Grapalat" w:hAnsi="GHEA Grapalat"/>
        </w:rPr>
        <w:tab/>
        <w:t>договор не заключается.</w:t>
      </w:r>
    </w:p>
    <w:p w:rsidR="009422CD" w:rsidRPr="00A15249" w:rsidRDefault="009422CD" w:rsidP="009422CD">
      <w:pPr>
        <w:widowControl w:val="0"/>
        <w:tabs>
          <w:tab w:val="left" w:pos="1276"/>
        </w:tabs>
        <w:spacing w:after="160"/>
        <w:ind w:firstLine="567"/>
        <w:jc w:val="both"/>
        <w:rPr>
          <w:rFonts w:ascii="GHEA Grapalat" w:hAnsi="GHEA Grapalat" w:cs="Sylfaen"/>
        </w:rPr>
      </w:pPr>
      <w:r w:rsidRPr="00A15249">
        <w:rPr>
          <w:rFonts w:ascii="GHEA Grapalat" w:hAnsi="GHEA Grapalat"/>
        </w:rPr>
        <w:t>11.2.</w:t>
      </w:r>
      <w:r w:rsidRPr="00A15249">
        <w:rPr>
          <w:rFonts w:ascii="GHEA Grapalat" w:hAnsi="GHEA Grapalat"/>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9422CD" w:rsidRPr="00A15249" w:rsidRDefault="009422CD" w:rsidP="009422CD">
      <w:pPr>
        <w:widowControl w:val="0"/>
        <w:spacing w:after="160"/>
        <w:ind w:left="567" w:right="565"/>
        <w:jc w:val="center"/>
        <w:rPr>
          <w:rFonts w:ascii="GHEA Grapalat" w:hAnsi="GHEA Grapalat"/>
          <w:b/>
        </w:rPr>
      </w:pPr>
      <w:r w:rsidRPr="00A15249">
        <w:rPr>
          <w:rFonts w:ascii="GHEA Grapalat" w:hAnsi="GHEA Grapalat"/>
          <w:b/>
        </w:rPr>
        <w:t xml:space="preserve">12. ПРАВО УЧАСТНИКА И ПОРЯДОК ОБЖАЛОВАНИЯ ИМ </w:t>
      </w:r>
      <w:r w:rsidRPr="00A15249">
        <w:rPr>
          <w:rFonts w:ascii="GHEA Grapalat" w:hAnsi="GHEA Grapalat"/>
          <w:b/>
        </w:rPr>
        <w:br/>
        <w:t>ДЕЙСТВИЙ И (ИЛИ) ПРИНЯТЫХ РЕШЕНИЙ, СВЯЗАННЫХ</w:t>
      </w:r>
      <w:r w:rsidRPr="00A15249">
        <w:rPr>
          <w:rFonts w:ascii="Calibri" w:hAnsi="Calibri" w:cs="Calibri"/>
          <w:b/>
          <w:lang w:val="en-US"/>
        </w:rPr>
        <w:t> </w:t>
      </w:r>
      <w:r w:rsidRPr="00A15249">
        <w:rPr>
          <w:rFonts w:ascii="GHEA Grapalat" w:hAnsi="GHEA Grapalat"/>
          <w:b/>
        </w:rPr>
        <w:t>С</w:t>
      </w:r>
      <w:r w:rsidRPr="00A15249">
        <w:rPr>
          <w:rFonts w:ascii="Calibri" w:hAnsi="Calibri" w:cs="Calibri"/>
          <w:b/>
          <w:lang w:val="en-US"/>
        </w:rPr>
        <w:t> </w:t>
      </w:r>
      <w:r w:rsidRPr="00A15249">
        <w:rPr>
          <w:rFonts w:ascii="GHEA Grapalat" w:hAnsi="GHEA Grapalat"/>
          <w:b/>
        </w:rPr>
        <w:t>ПРОЦЕССОМ ЗАКУПКИ</w:t>
      </w:r>
    </w:p>
    <w:p w:rsidR="009422CD" w:rsidRPr="00A15249" w:rsidRDefault="009422CD" w:rsidP="009422CD">
      <w:pPr>
        <w:widowControl w:val="0"/>
        <w:tabs>
          <w:tab w:val="left" w:pos="1276"/>
        </w:tabs>
        <w:ind w:firstLine="567"/>
        <w:jc w:val="both"/>
        <w:rPr>
          <w:rFonts w:ascii="GHEA Grapalat" w:hAnsi="GHEA Grapalat"/>
        </w:rPr>
      </w:pPr>
      <w:r w:rsidRPr="00A15249">
        <w:rPr>
          <w:rFonts w:ascii="GHEA Grapalat" w:hAnsi="GHEA Grapalat"/>
        </w:rPr>
        <w:t xml:space="preserve">12.1 Каждое заинтересованное лицо вправе обжаловать действия (бездействие) и решения заказчика, оценочной комиссии в порядке, установленном </w:t>
      </w:r>
      <w:r w:rsidRPr="00A15249">
        <w:rPr>
          <w:rFonts w:ascii="GHEA Grapalat" w:hAnsi="GHEA Grapalat"/>
        </w:rPr>
        <w:lastRenderedPageBreak/>
        <w:t>Гражданским процессуальным кодексом Республики Армения (далее-Кодекс) .</w:t>
      </w:r>
    </w:p>
    <w:p w:rsidR="009422CD" w:rsidRPr="00A15249" w:rsidRDefault="009422CD" w:rsidP="009422CD">
      <w:pPr>
        <w:widowControl w:val="0"/>
        <w:tabs>
          <w:tab w:val="left" w:pos="1276"/>
        </w:tabs>
        <w:ind w:firstLine="567"/>
        <w:jc w:val="both"/>
        <w:rPr>
          <w:rFonts w:ascii="GHEA Grapalat" w:hAnsi="GHEA Grapalat"/>
        </w:rPr>
      </w:pPr>
      <w:r w:rsidRPr="00A152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9422CD" w:rsidRPr="00A15249" w:rsidRDefault="009422CD" w:rsidP="009422CD">
      <w:pPr>
        <w:widowControl w:val="0"/>
        <w:tabs>
          <w:tab w:val="left" w:pos="1276"/>
        </w:tabs>
        <w:ind w:firstLine="567"/>
        <w:jc w:val="both"/>
        <w:rPr>
          <w:rFonts w:ascii="GHEA Grapalat" w:hAnsi="GHEA Grapalat"/>
        </w:rPr>
      </w:pPr>
      <w:r w:rsidRPr="00A152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422CD" w:rsidRPr="00A15249" w:rsidRDefault="009422CD" w:rsidP="009422CD">
      <w:pPr>
        <w:widowControl w:val="0"/>
        <w:tabs>
          <w:tab w:val="left" w:pos="1276"/>
        </w:tabs>
        <w:ind w:firstLine="567"/>
        <w:jc w:val="both"/>
        <w:rPr>
          <w:rFonts w:ascii="GHEA Grapalat" w:hAnsi="GHEA Grapalat"/>
        </w:rPr>
      </w:pPr>
      <w:r w:rsidRPr="00A152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422CD" w:rsidRPr="00A15249" w:rsidRDefault="009422CD" w:rsidP="009422CD">
      <w:pPr>
        <w:widowControl w:val="0"/>
        <w:ind w:firstLine="567"/>
        <w:jc w:val="both"/>
        <w:rPr>
          <w:rFonts w:ascii="GHEA Grapalat" w:hAnsi="GHEA Grapalat"/>
        </w:rPr>
      </w:pPr>
      <w:r w:rsidRPr="00A152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422CD" w:rsidRPr="00A15249" w:rsidRDefault="009422CD" w:rsidP="009422CD">
      <w:pPr>
        <w:jc w:val="both"/>
        <w:rPr>
          <w:rFonts w:ascii="GHEA Grapalat" w:hAnsi="GHEA Grapalat"/>
        </w:rPr>
      </w:pPr>
      <w:r w:rsidRPr="00A152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422CD" w:rsidRPr="00A15249" w:rsidRDefault="009422CD" w:rsidP="009422CD">
      <w:pPr>
        <w:jc w:val="both"/>
        <w:rPr>
          <w:rFonts w:ascii="GHEA Grapalat" w:hAnsi="GHEA Grapalat"/>
        </w:rPr>
      </w:pPr>
      <w:r w:rsidRPr="00A152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9422CD" w:rsidRPr="00A15249" w:rsidRDefault="009422CD" w:rsidP="009422CD">
      <w:pPr>
        <w:jc w:val="both"/>
        <w:rPr>
          <w:rFonts w:ascii="GHEA Grapalat" w:hAnsi="GHEA Grapalat"/>
        </w:rPr>
      </w:pPr>
      <w:r w:rsidRPr="00A152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422CD" w:rsidRPr="00A15249" w:rsidRDefault="009422CD" w:rsidP="009422CD">
      <w:pPr>
        <w:jc w:val="both"/>
        <w:rPr>
          <w:rFonts w:ascii="GHEA Grapalat" w:hAnsi="GHEA Grapalat"/>
          <w:lang w:val="hy-AM"/>
        </w:rPr>
      </w:pPr>
      <w:r w:rsidRPr="00A15249">
        <w:rPr>
          <w:rFonts w:ascii="GHEA Grapalat" w:hAnsi="GHEA Grapalat"/>
        </w:rPr>
        <w:t>12.8. Решение о требовании доказательств исполняется ответчиком в пятидневный срок после получения решения.</w:t>
      </w:r>
    </w:p>
    <w:p w:rsidR="009422CD" w:rsidRPr="00A15249" w:rsidRDefault="009422CD" w:rsidP="009422CD">
      <w:pPr>
        <w:jc w:val="both"/>
        <w:rPr>
          <w:rFonts w:ascii="GHEA Grapalat" w:hAnsi="GHEA Grapalat"/>
        </w:rPr>
      </w:pPr>
      <w:r w:rsidRPr="00A152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422CD" w:rsidRPr="00A15249" w:rsidRDefault="009422CD" w:rsidP="009422CD">
      <w:pPr>
        <w:jc w:val="both"/>
        <w:rPr>
          <w:rFonts w:ascii="GHEA Grapalat" w:hAnsi="GHEA Grapalat"/>
          <w:lang w:val="hy-AM"/>
        </w:rPr>
      </w:pPr>
      <w:r w:rsidRPr="00A152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15249">
        <w:rPr>
          <w:rFonts w:ascii="GHEA Grapalat" w:hAnsi="GHEA Grapalat"/>
          <w:lang w:val="hy-AM"/>
        </w:rPr>
        <w:t>.</w:t>
      </w:r>
    </w:p>
    <w:p w:rsidR="009422CD" w:rsidRPr="00A15249" w:rsidRDefault="009422CD" w:rsidP="009422CD">
      <w:pPr>
        <w:jc w:val="both"/>
        <w:rPr>
          <w:rFonts w:ascii="GHEA Grapalat" w:hAnsi="GHEA Grapalat"/>
          <w:lang w:val="hy-AM"/>
        </w:rPr>
      </w:pPr>
      <w:r w:rsidRPr="00A152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15249">
        <w:rPr>
          <w:rFonts w:ascii="GHEA Grapalat" w:hAnsi="GHEA Grapalat"/>
          <w:lang w:val="hy-AM"/>
        </w:rPr>
        <w:t>.</w:t>
      </w:r>
      <w:r w:rsidRPr="00A152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15249">
        <w:rPr>
          <w:rFonts w:ascii="GHEA Grapalat" w:hAnsi="GHEA Grapalat"/>
          <w:lang w:val="hy-AM"/>
        </w:rPr>
        <w:t>.</w:t>
      </w:r>
    </w:p>
    <w:p w:rsidR="009422CD" w:rsidRPr="00A15249" w:rsidRDefault="009422CD" w:rsidP="009422CD">
      <w:pPr>
        <w:jc w:val="both"/>
        <w:rPr>
          <w:rFonts w:ascii="GHEA Grapalat" w:hAnsi="GHEA Grapalat"/>
          <w:lang w:val="hy-AM"/>
        </w:rPr>
      </w:pPr>
      <w:r w:rsidRPr="00A15249">
        <w:rPr>
          <w:rFonts w:ascii="GHEA Grapalat" w:hAnsi="GHEA Grapalat"/>
        </w:rPr>
        <w:t xml:space="preserve">12.11. </w:t>
      </w:r>
      <w:r w:rsidRPr="00A152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9422CD" w:rsidRPr="00A15249" w:rsidRDefault="009422CD" w:rsidP="009422CD">
      <w:pPr>
        <w:jc w:val="both"/>
        <w:rPr>
          <w:rFonts w:ascii="GHEA Grapalat" w:hAnsi="GHEA Grapalat"/>
        </w:rPr>
      </w:pPr>
      <w:r w:rsidRPr="00A15249">
        <w:rPr>
          <w:rFonts w:ascii="GHEA Grapalat" w:hAnsi="GHEA Grapalat"/>
        </w:rPr>
        <w:lastRenderedPageBreak/>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422CD" w:rsidRPr="00A15249" w:rsidRDefault="009422CD" w:rsidP="009422CD">
      <w:pPr>
        <w:jc w:val="both"/>
        <w:rPr>
          <w:rFonts w:ascii="GHEA Grapalat" w:hAnsi="GHEA Grapalat"/>
        </w:rPr>
      </w:pPr>
      <w:r w:rsidRPr="00A152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422CD" w:rsidRPr="00A15249" w:rsidRDefault="009422CD" w:rsidP="009422CD">
      <w:pPr>
        <w:jc w:val="both"/>
        <w:rPr>
          <w:rFonts w:ascii="GHEA Grapalat" w:hAnsi="GHEA Grapalat"/>
        </w:rPr>
      </w:pPr>
      <w:r w:rsidRPr="00A152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422CD" w:rsidRPr="00A15249" w:rsidRDefault="009422CD" w:rsidP="009422CD">
      <w:pPr>
        <w:jc w:val="both"/>
        <w:rPr>
          <w:rFonts w:ascii="GHEA Grapalat" w:hAnsi="GHEA Grapalat"/>
        </w:rPr>
      </w:pPr>
      <w:r w:rsidRPr="00A152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422CD" w:rsidRPr="00A15249" w:rsidRDefault="009422CD" w:rsidP="009422CD">
      <w:pPr>
        <w:jc w:val="both"/>
        <w:rPr>
          <w:rFonts w:ascii="GHEA Grapalat" w:hAnsi="GHEA Grapalat"/>
        </w:rPr>
      </w:pPr>
      <w:r w:rsidRPr="00A152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9422CD" w:rsidRPr="00A15249" w:rsidRDefault="009422CD" w:rsidP="009422CD">
      <w:pPr>
        <w:jc w:val="both"/>
        <w:rPr>
          <w:rFonts w:ascii="GHEA Grapalat" w:hAnsi="GHEA Grapalat"/>
        </w:rPr>
      </w:pPr>
      <w:r w:rsidRPr="00A152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422CD" w:rsidRPr="00A15249" w:rsidRDefault="009422CD" w:rsidP="009422CD">
      <w:pPr>
        <w:jc w:val="both"/>
        <w:rPr>
          <w:rFonts w:ascii="GHEA Grapalat" w:hAnsi="GHEA Grapalat"/>
        </w:rPr>
      </w:pPr>
      <w:r w:rsidRPr="00A152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422CD" w:rsidRPr="00A15249" w:rsidRDefault="009422CD" w:rsidP="009422CD">
      <w:pPr>
        <w:jc w:val="both"/>
        <w:rPr>
          <w:rFonts w:ascii="GHEA Grapalat" w:hAnsi="GHEA Grapalat"/>
        </w:rPr>
      </w:pPr>
      <w:r w:rsidRPr="00A152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422CD" w:rsidRPr="00A15249" w:rsidRDefault="009422CD" w:rsidP="009422CD">
      <w:pPr>
        <w:jc w:val="both"/>
        <w:rPr>
          <w:rFonts w:ascii="GHEA Grapalat" w:hAnsi="GHEA Grapalat"/>
        </w:rPr>
      </w:pPr>
      <w:r w:rsidRPr="00A152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422CD" w:rsidRPr="00A15249" w:rsidRDefault="009422CD" w:rsidP="009422CD">
      <w:pPr>
        <w:jc w:val="both"/>
        <w:rPr>
          <w:rFonts w:ascii="GHEA Grapalat" w:hAnsi="GHEA Grapalat"/>
        </w:rPr>
      </w:pPr>
      <w:r w:rsidRPr="00A15249">
        <w:rPr>
          <w:rFonts w:ascii="GHEA Grapalat" w:hAnsi="GHEA Grapalat"/>
        </w:rPr>
        <w:lastRenderedPageBreak/>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422CD" w:rsidRPr="00A15249" w:rsidRDefault="009422CD" w:rsidP="009422CD">
      <w:pPr>
        <w:jc w:val="both"/>
        <w:rPr>
          <w:rFonts w:ascii="GHEA Grapalat" w:hAnsi="GHEA Grapalat"/>
        </w:rPr>
      </w:pPr>
      <w:r w:rsidRPr="00A152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422CD" w:rsidRPr="00A15249" w:rsidRDefault="009422CD" w:rsidP="009422CD">
      <w:pPr>
        <w:jc w:val="both"/>
        <w:rPr>
          <w:rFonts w:ascii="GHEA Grapalat" w:hAnsi="GHEA Grapalat"/>
        </w:rPr>
      </w:pPr>
      <w:r w:rsidRPr="00A152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9422CD" w:rsidRPr="00A15249" w:rsidRDefault="009422CD" w:rsidP="009422CD">
      <w:pPr>
        <w:widowControl w:val="0"/>
        <w:spacing w:after="160"/>
        <w:ind w:firstLine="567"/>
        <w:jc w:val="both"/>
        <w:rPr>
          <w:rFonts w:ascii="GHEA Grapalat" w:hAnsi="GHEA Grapalat" w:cs="Sylfaen"/>
          <w:b/>
        </w:rPr>
      </w:pPr>
      <w:r w:rsidRPr="00A15249">
        <w:rPr>
          <w:rFonts w:ascii="GHEA Grapalat" w:hAnsi="GHEA Grapalat"/>
        </w:rPr>
        <w:t>12.23. Ставки государственных пошлин, взимаемых за обжалование, установлены законом "О государственной пошлине".</w:t>
      </w:r>
    </w:p>
    <w:p w:rsidR="009422CD" w:rsidRPr="00A15249" w:rsidRDefault="009422CD" w:rsidP="009422CD">
      <w:pPr>
        <w:widowControl w:val="0"/>
        <w:spacing w:after="160"/>
        <w:jc w:val="center"/>
        <w:rPr>
          <w:rFonts w:ascii="GHEA Grapalat" w:hAnsi="GHEA Grapalat" w:cs="Sylfaen"/>
          <w:b/>
        </w:rPr>
      </w:pPr>
      <w:r w:rsidRPr="00A15249">
        <w:rPr>
          <w:rFonts w:ascii="GHEA Grapalat" w:hAnsi="GHEA Grapalat"/>
          <w:b/>
        </w:rPr>
        <w:t xml:space="preserve">                                                        </w:t>
      </w:r>
    </w:p>
    <w:p w:rsidR="009422CD" w:rsidRPr="00A15249" w:rsidRDefault="009422CD" w:rsidP="009422CD">
      <w:pPr>
        <w:rPr>
          <w:rFonts w:ascii="GHEA Grapalat" w:hAnsi="GHEA Grapalat"/>
          <w:b/>
        </w:rPr>
      </w:pPr>
      <w:r w:rsidRPr="00A15249">
        <w:rPr>
          <w:rFonts w:ascii="GHEA Grapalat" w:hAnsi="GHEA Grapalat"/>
          <w:b/>
        </w:rPr>
        <w:br w:type="page"/>
      </w:r>
    </w:p>
    <w:p w:rsidR="009422CD" w:rsidRPr="00A15249" w:rsidRDefault="009422CD" w:rsidP="009422CD">
      <w:pPr>
        <w:jc w:val="center"/>
        <w:rPr>
          <w:rFonts w:ascii="GHEA Grapalat" w:hAnsi="GHEA Grapalat"/>
          <w:b/>
        </w:rPr>
      </w:pPr>
      <w:r w:rsidRPr="00A15249">
        <w:rPr>
          <w:rFonts w:ascii="GHEA Grapalat" w:hAnsi="GHEA Grapalat"/>
          <w:b/>
        </w:rPr>
        <w:lastRenderedPageBreak/>
        <w:t>ЧАСТЬ II</w:t>
      </w:r>
    </w:p>
    <w:p w:rsidR="009422CD" w:rsidRPr="00A15249" w:rsidRDefault="009422CD" w:rsidP="009422CD">
      <w:pPr>
        <w:widowControl w:val="0"/>
        <w:spacing w:after="160"/>
        <w:jc w:val="center"/>
        <w:rPr>
          <w:rFonts w:ascii="GHEA Grapalat" w:hAnsi="GHEA Grapalat"/>
          <w:b/>
        </w:rPr>
      </w:pPr>
    </w:p>
    <w:p w:rsidR="009422CD" w:rsidRPr="00A15249" w:rsidRDefault="009422CD" w:rsidP="009422CD">
      <w:pPr>
        <w:pStyle w:val="BodyText"/>
        <w:widowControl w:val="0"/>
        <w:spacing w:after="160"/>
        <w:jc w:val="center"/>
        <w:rPr>
          <w:rFonts w:ascii="GHEA Grapalat" w:hAnsi="GHEA Grapalat"/>
          <w:b/>
        </w:rPr>
      </w:pPr>
      <w:r w:rsidRPr="00A15249">
        <w:rPr>
          <w:rFonts w:ascii="GHEA Grapalat" w:hAnsi="GHEA Grapalat"/>
          <w:b/>
        </w:rPr>
        <w:t xml:space="preserve">ИНСТРУКЦИЯ ПО СОСТАВЛЕНИЮ </w:t>
      </w:r>
      <w:r w:rsidRPr="00A15249">
        <w:rPr>
          <w:rFonts w:ascii="GHEA Grapalat" w:hAnsi="GHEA Grapalat"/>
          <w:b/>
        </w:rPr>
        <w:br/>
        <w:t>ЗАЯВКИ НА ОТКРЫТЫЙ КОНКУРС</w:t>
      </w:r>
    </w:p>
    <w:p w:rsidR="009422CD" w:rsidRPr="00A15249" w:rsidRDefault="009422CD" w:rsidP="009422CD">
      <w:pPr>
        <w:widowControl w:val="0"/>
        <w:spacing w:after="160"/>
        <w:jc w:val="center"/>
        <w:rPr>
          <w:rFonts w:ascii="GHEA Grapalat" w:hAnsi="GHEA Grapalat"/>
        </w:rPr>
      </w:pPr>
    </w:p>
    <w:p w:rsidR="009422CD" w:rsidRPr="00A15249" w:rsidRDefault="009422CD" w:rsidP="009422CD">
      <w:pPr>
        <w:widowControl w:val="0"/>
        <w:spacing w:after="160"/>
        <w:jc w:val="center"/>
        <w:rPr>
          <w:rFonts w:ascii="GHEA Grapalat" w:hAnsi="GHEA Grapalat"/>
          <w:b/>
        </w:rPr>
      </w:pPr>
      <w:r w:rsidRPr="00A15249">
        <w:rPr>
          <w:rFonts w:ascii="GHEA Grapalat" w:hAnsi="GHEA Grapalat"/>
          <w:b/>
        </w:rPr>
        <w:t>1. ОБЩИЕ ПОЛОЖЕНИЯ</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1.1.</w:t>
      </w:r>
      <w:r w:rsidRPr="00A15249">
        <w:rPr>
          <w:rFonts w:ascii="GHEA Grapalat" w:hAnsi="GHEA Grapalat"/>
        </w:rPr>
        <w:tab/>
        <w:t>Целью настоящей Инструкции является содействие участникам при подготовке заявки.</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1.2.</w:t>
      </w:r>
      <w:r w:rsidRPr="00A15249">
        <w:rPr>
          <w:rFonts w:ascii="GHEA Grapalat" w:hAnsi="GHEA Grapalat"/>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1.3.</w:t>
      </w:r>
      <w:r w:rsidRPr="00A15249">
        <w:rPr>
          <w:rFonts w:ascii="GHEA Grapalat" w:hAnsi="GHEA Grapalat"/>
        </w:rPr>
        <w:tab/>
        <w:t>Кроме армянского языка, заявки могут быть поданы также на английском или русском языке.</w:t>
      </w:r>
    </w:p>
    <w:p w:rsidR="009422CD" w:rsidRPr="00A15249" w:rsidRDefault="009422CD" w:rsidP="009422CD">
      <w:pPr>
        <w:widowControl w:val="0"/>
        <w:spacing w:after="160"/>
        <w:jc w:val="center"/>
        <w:rPr>
          <w:rFonts w:ascii="GHEA Grapalat" w:hAnsi="GHEA Grapalat"/>
          <w:b/>
        </w:rPr>
      </w:pPr>
      <w:r w:rsidRPr="00A15249">
        <w:rPr>
          <w:rFonts w:ascii="GHEA Grapalat" w:hAnsi="GHEA Grapalat"/>
          <w:b/>
        </w:rPr>
        <w:t>2. ЗАЯВКА НА ПРОЦЕДУРУ</w:t>
      </w:r>
    </w:p>
    <w:p w:rsidR="009422CD" w:rsidRPr="00A15249" w:rsidRDefault="009422CD" w:rsidP="009422CD">
      <w:pPr>
        <w:widowControl w:val="0"/>
        <w:spacing w:after="160"/>
        <w:ind w:firstLine="567"/>
        <w:jc w:val="both"/>
        <w:rPr>
          <w:rFonts w:ascii="GHEA Grapalat" w:hAnsi="GHEA Grapalat"/>
        </w:rPr>
      </w:pPr>
      <w:r w:rsidRPr="00A15249">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9422CD" w:rsidRPr="00A15249" w:rsidRDefault="009422CD" w:rsidP="009422CD">
      <w:pPr>
        <w:widowControl w:val="0"/>
        <w:spacing w:after="160"/>
        <w:ind w:firstLine="567"/>
        <w:jc w:val="both"/>
        <w:rPr>
          <w:rFonts w:ascii="GHEA Grapalat" w:hAnsi="GHEA Grapalat" w:cs="Sylfaen"/>
        </w:rPr>
      </w:pPr>
      <w:r w:rsidRPr="00A15249">
        <w:rPr>
          <w:rFonts w:ascii="GHEA Grapalat" w:hAnsi="GHEA Grapalat"/>
        </w:rPr>
        <w:t>Участник заявкой представляет утвержденные им:</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2.1.</w:t>
      </w:r>
      <w:r w:rsidRPr="00A15249">
        <w:rPr>
          <w:rFonts w:ascii="GHEA Grapalat" w:hAnsi="GHEA Grapalat"/>
        </w:rPr>
        <w:tab/>
        <w:t>заявление--объявлени</w:t>
      </w:r>
      <w:r w:rsidRPr="00A15249">
        <w:rPr>
          <w:rFonts w:ascii="GHEA Grapalat" w:hAnsi="GHEA Grapalat"/>
          <w:lang w:val="en-US"/>
        </w:rPr>
        <w:t>e</w:t>
      </w:r>
      <w:r w:rsidRPr="00A15249">
        <w:rPr>
          <w:rFonts w:ascii="GHEA Grapalat" w:hAnsi="GHEA Grapalat"/>
        </w:rPr>
        <w:t xml:space="preserve"> на участие в процедуре согласно Приложению №1;</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2.2  копию договора субподряда и данные лица, являющегося стороной этого договора, если Договор будет выполняться через субподряд;</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2.3 договор о совместной деятельности, если участники участвуют в процедуре закупки в порядке совместной деятельности (консорциумом)</w:t>
      </w:r>
      <w:r w:rsidRPr="00A15249">
        <w:rPr>
          <w:rStyle w:val="FootnoteReference"/>
          <w:rFonts w:ascii="GHEA Grapalat" w:hAnsi="GHEA Grapalat"/>
        </w:rPr>
        <w:footnoteReference w:customMarkFollows="1" w:id="14"/>
        <w:t>15</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2.4.</w:t>
      </w:r>
      <w:r w:rsidRPr="00A15249">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sidRPr="00A15249">
        <w:rPr>
          <w:rStyle w:val="FootnoteReference"/>
          <w:rFonts w:ascii="GHEA Grapalat" w:hAnsi="GHEA Grapalat"/>
        </w:rPr>
        <w:footnoteReference w:customMarkFollows="1" w:id="15"/>
        <w:t>16</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2.5.</w:t>
      </w:r>
      <w:r w:rsidRPr="00A15249">
        <w:rPr>
          <w:rFonts w:ascii="GHEA Grapalat" w:hAnsi="GHEA Grapalat"/>
        </w:rPr>
        <w:tab/>
        <w:t>ценовое предложение согласно Приложению №2; Ценовое предложение представляется в форме расчета, состоящего из обобщенных компонентов стоимости</w:t>
      </w:r>
      <w:del w:id="6" w:author="Vardan" w:date="2020-06-03T18:32:00Z">
        <w:r w:rsidRPr="00A15249" w:rsidDel="00C14716">
          <w:rPr>
            <w:rFonts w:ascii="GHEA Grapalat" w:hAnsi="GHEA Grapalat"/>
          </w:rPr>
          <w:delText>,</w:delText>
        </w:r>
      </w:del>
      <w:ins w:id="7" w:author="Vardan" w:date="2020-06-03T18:33:00Z">
        <w:r w:rsidRPr="00A15249">
          <w:rPr>
            <w:rFonts w:ascii="GHEA Grapalat" w:hAnsi="GHEA Grapalat"/>
          </w:rPr>
          <w:t xml:space="preserve"> </w:t>
        </w:r>
      </w:ins>
      <w:r w:rsidRPr="00A15249">
        <w:rPr>
          <w:rFonts w:ascii="GHEA Grapalat" w:hAnsi="GHEA Grapalat"/>
        </w:rPr>
        <w:t xml:space="preserve">(совокупность себестоимости и прогнозируемой прибыли) и налога на </w:t>
      </w:r>
      <w:r w:rsidRPr="00A15249">
        <w:rPr>
          <w:rFonts w:ascii="GHEA Grapalat" w:hAnsi="GHEA Grapalat"/>
        </w:rPr>
        <w:lastRenderedPageBreak/>
        <w:t>добавленную стоимость. Расчет компонентов стоимости — разбивка или другие детали — не требуются и не представляются.</w:t>
      </w:r>
    </w:p>
    <w:p w:rsidR="009422CD" w:rsidRPr="00A15249" w:rsidRDefault="009422CD" w:rsidP="009422CD">
      <w:pPr>
        <w:pStyle w:val="norm"/>
        <w:widowControl w:val="0"/>
        <w:tabs>
          <w:tab w:val="left" w:pos="1134"/>
        </w:tabs>
        <w:spacing w:after="160" w:line="276" w:lineRule="auto"/>
        <w:ind w:firstLine="567"/>
        <w:rPr>
          <w:rFonts w:ascii="GHEA Grapalat" w:hAnsi="GHEA Grapalat"/>
          <w:sz w:val="24"/>
          <w:szCs w:val="24"/>
        </w:rPr>
      </w:pPr>
      <w:r w:rsidRPr="00A15249">
        <w:rPr>
          <w:rFonts w:ascii="GHEA Grapalat" w:hAnsi="GHEA Grapalat"/>
          <w:sz w:val="24"/>
          <w:szCs w:val="24"/>
        </w:rPr>
        <w:t>2.6 При закупке строительных работ:</w:t>
      </w:r>
    </w:p>
    <w:p w:rsidR="009422CD" w:rsidRPr="00A15249" w:rsidRDefault="009422CD" w:rsidP="009422CD">
      <w:pPr>
        <w:ind w:firstLine="567"/>
        <w:jc w:val="both"/>
        <w:rPr>
          <w:rFonts w:ascii="GHEA Grapalat" w:hAnsi="GHEA Grapalat"/>
        </w:rPr>
      </w:pPr>
      <w:r w:rsidRPr="00A15249">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9422CD" w:rsidRPr="00A15249" w:rsidRDefault="009422CD" w:rsidP="009422CD">
      <w:pPr>
        <w:ind w:firstLine="567"/>
        <w:jc w:val="both"/>
        <w:rPr>
          <w:rFonts w:ascii="GHEA Grapalat" w:hAnsi="GHEA Grapalat"/>
        </w:rPr>
      </w:pPr>
    </w:p>
    <w:p w:rsidR="009422CD" w:rsidRPr="00A15249" w:rsidRDefault="009422CD" w:rsidP="009422CD">
      <w:pPr>
        <w:pStyle w:val="norm"/>
        <w:widowControl w:val="0"/>
        <w:tabs>
          <w:tab w:val="left" w:pos="1134"/>
        </w:tabs>
        <w:spacing w:after="160" w:line="276" w:lineRule="auto"/>
        <w:ind w:firstLine="567"/>
        <w:rPr>
          <w:rFonts w:ascii="GHEA Grapalat" w:hAnsi="GHEA Grapalat"/>
          <w:sz w:val="24"/>
          <w:szCs w:val="24"/>
        </w:rPr>
      </w:pPr>
      <w:r w:rsidRPr="00A15249">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A15249">
        <w:rPr>
          <w:rStyle w:val="FootnoteReference"/>
          <w:rFonts w:ascii="GHEA Grapalat" w:hAnsi="GHEA Grapalat"/>
          <w:sz w:val="24"/>
          <w:szCs w:val="24"/>
        </w:rPr>
        <w:footnoteReference w:customMarkFollows="1" w:id="16"/>
        <w:t>17</w:t>
      </w:r>
      <w:r w:rsidRPr="00A15249">
        <w:rPr>
          <w:rFonts w:ascii="GHEA Grapalat" w:hAnsi="GHEA Grapalat"/>
          <w:sz w:val="24"/>
          <w:szCs w:val="24"/>
        </w:rPr>
        <w:t xml:space="preserve">. </w:t>
      </w:r>
    </w:p>
    <w:p w:rsidR="008B23A4" w:rsidRPr="00A15249" w:rsidRDefault="008B23A4" w:rsidP="008B23A4">
      <w:pPr>
        <w:widowControl w:val="0"/>
        <w:spacing w:after="160" w:line="360" w:lineRule="auto"/>
        <w:jc w:val="center"/>
        <w:rPr>
          <w:rFonts w:ascii="GHEA Grapalat" w:hAnsi="GHEA Grapalat"/>
          <w:b/>
        </w:rPr>
      </w:pPr>
      <w:r w:rsidRPr="00A15249">
        <w:rPr>
          <w:rFonts w:ascii="GHEA Grapalat" w:hAnsi="GHEA Grapalat"/>
          <w:b/>
        </w:rPr>
        <w:t>- вкладка «Транспорт» государственной лицензии на осуществление строительства в сфере градостроительства (за исключением работ, не требующих разрешения на строительство) и документ, удостоверяющий личность специалиста в соответствующей вкладке, а также письменная договор о привлечении к данной работе.</w:t>
      </w:r>
    </w:p>
    <w:p w:rsidR="009422CD" w:rsidRPr="00A15249" w:rsidRDefault="008B23A4" w:rsidP="008B23A4">
      <w:pPr>
        <w:widowControl w:val="0"/>
        <w:spacing w:after="160" w:line="360" w:lineRule="auto"/>
        <w:jc w:val="center"/>
        <w:rPr>
          <w:rFonts w:ascii="GHEA Grapalat" w:hAnsi="GHEA Grapalat"/>
          <w:b/>
        </w:rPr>
      </w:pPr>
      <w:r w:rsidRPr="00A15249">
        <w:rPr>
          <w:rFonts w:ascii="GHEA Grapalat" w:hAnsi="GHEA Grapalat"/>
          <w:b/>
        </w:rPr>
        <w:t>- договоры на выполнение ранее выполненных аналогичных работ и документы, удостоверяющие надлежащее исполнение</w:t>
      </w:r>
    </w:p>
    <w:p w:rsidR="009422CD" w:rsidRPr="00A15249" w:rsidRDefault="009422CD" w:rsidP="009422CD">
      <w:pPr>
        <w:widowControl w:val="0"/>
        <w:spacing w:after="160" w:line="360" w:lineRule="auto"/>
        <w:jc w:val="center"/>
        <w:rPr>
          <w:rFonts w:ascii="GHEA Grapalat" w:hAnsi="GHEA Grapalat" w:cs="Sylfaen"/>
          <w:b/>
        </w:rPr>
      </w:pPr>
      <w:r w:rsidRPr="00A15249">
        <w:rPr>
          <w:rFonts w:ascii="GHEA Grapalat" w:hAnsi="GHEA Grapalat"/>
          <w:b/>
        </w:rPr>
        <w:t>3. ПОРЯДОК ПОДГОТОВКИ ЗАЯВКИ</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3.1.</w:t>
      </w:r>
      <w:r w:rsidRPr="00A15249">
        <w:rPr>
          <w:rFonts w:ascii="GHEA Grapalat" w:hAnsi="GHEA Grapalat"/>
        </w:rPr>
        <w:tab/>
        <w:t xml:space="preserve">Участник подает заявку в порядке, установленном настоящим приглашением. </w:t>
      </w:r>
    </w:p>
    <w:p w:rsidR="009422CD" w:rsidRPr="00A15249" w:rsidRDefault="009422CD" w:rsidP="009422CD">
      <w:pPr>
        <w:widowControl w:val="0"/>
        <w:spacing w:after="160"/>
        <w:ind w:firstLine="567"/>
        <w:jc w:val="both"/>
        <w:rPr>
          <w:rFonts w:ascii="GHEA Grapalat" w:hAnsi="GHEA Grapalat" w:cs="Sylfaen"/>
        </w:rPr>
      </w:pPr>
      <w:r w:rsidRPr="00A15249">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 копий в </w:t>
      </w:r>
      <w:r w:rsidR="008B23A4" w:rsidRPr="00A15249">
        <w:rPr>
          <w:rFonts w:ascii="GHEA Grapalat" w:hAnsi="GHEA Grapalat"/>
        </w:rPr>
        <w:t>1</w:t>
      </w:r>
      <w:r w:rsidRPr="00A1524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9422CD" w:rsidRPr="00A15249" w:rsidRDefault="009422CD" w:rsidP="009422CD">
      <w:pPr>
        <w:widowControl w:val="0"/>
        <w:spacing w:after="160"/>
        <w:ind w:firstLine="567"/>
        <w:jc w:val="both"/>
        <w:rPr>
          <w:rFonts w:ascii="GHEA Grapalat" w:hAnsi="GHEA Grapalat"/>
        </w:rPr>
      </w:pPr>
      <w:r w:rsidRPr="00A15249">
        <w:rPr>
          <w:rFonts w:ascii="GHEA Grapalat" w:hAnsi="GHEA Grapalat"/>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3.2.</w:t>
      </w:r>
      <w:r w:rsidRPr="00A15249">
        <w:rPr>
          <w:rFonts w:ascii="GHEA Grapalat" w:hAnsi="GHEA Grapalat"/>
        </w:rPr>
        <w:tab/>
        <w:t xml:space="preserve">На конверте, указанном в пункте 3.1 настоящей инструкции, на языке составления заявки указываются: </w:t>
      </w:r>
    </w:p>
    <w:p w:rsidR="009422CD" w:rsidRPr="00A15249" w:rsidRDefault="009422CD" w:rsidP="009422CD">
      <w:pPr>
        <w:widowControl w:val="0"/>
        <w:tabs>
          <w:tab w:val="left" w:pos="1134"/>
        </w:tabs>
        <w:spacing w:after="160"/>
        <w:ind w:firstLine="567"/>
        <w:rPr>
          <w:rFonts w:ascii="GHEA Grapalat" w:hAnsi="GHEA Grapalat"/>
        </w:rPr>
      </w:pPr>
      <w:r w:rsidRPr="00A15249">
        <w:rPr>
          <w:rFonts w:ascii="GHEA Grapalat" w:hAnsi="GHEA Grapalat"/>
        </w:rPr>
        <w:t>1)</w:t>
      </w:r>
      <w:r w:rsidRPr="00A15249">
        <w:rPr>
          <w:rFonts w:ascii="GHEA Grapalat" w:hAnsi="GHEA Grapalat"/>
        </w:rPr>
        <w:tab/>
        <w:t>наименование заказчика и место (адрес) подачи заявки;</w:t>
      </w:r>
    </w:p>
    <w:p w:rsidR="009422CD" w:rsidRPr="00A15249" w:rsidRDefault="009422CD" w:rsidP="009422CD">
      <w:pPr>
        <w:widowControl w:val="0"/>
        <w:tabs>
          <w:tab w:val="left" w:pos="1134"/>
          <w:tab w:val="left" w:pos="6284"/>
        </w:tabs>
        <w:spacing w:after="160"/>
        <w:ind w:firstLine="567"/>
        <w:jc w:val="both"/>
        <w:rPr>
          <w:rFonts w:ascii="GHEA Grapalat" w:hAnsi="GHEA Grapalat"/>
        </w:rPr>
      </w:pPr>
      <w:r w:rsidRPr="00A15249">
        <w:rPr>
          <w:rFonts w:ascii="GHEA Grapalat" w:hAnsi="GHEA Grapalat"/>
        </w:rPr>
        <w:t>2)</w:t>
      </w:r>
      <w:r w:rsidRPr="00A15249">
        <w:rPr>
          <w:rFonts w:ascii="GHEA Grapalat" w:hAnsi="GHEA Grapalat"/>
        </w:rPr>
        <w:tab/>
        <w:t>код процедуры;</w:t>
      </w:r>
      <w:r w:rsidRPr="00A15249">
        <w:rPr>
          <w:rFonts w:ascii="GHEA Grapalat" w:hAnsi="GHEA Grapalat"/>
        </w:rPr>
        <w:tab/>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3)</w:t>
      </w:r>
      <w:r w:rsidRPr="00A15249">
        <w:rPr>
          <w:rFonts w:ascii="GHEA Grapalat" w:hAnsi="GHEA Grapalat"/>
        </w:rPr>
        <w:tab/>
        <w:t>слова “не вскрывать до заседания по вскрытию заявок”;</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4)</w:t>
      </w:r>
      <w:r w:rsidRPr="00A15249">
        <w:rPr>
          <w:rFonts w:ascii="GHEA Grapalat" w:hAnsi="GHEA Grapalat"/>
        </w:rPr>
        <w:tab/>
        <w:t>наименование (имя), место нахождения и номер телефона участника.</w:t>
      </w:r>
    </w:p>
    <w:p w:rsidR="009422CD" w:rsidRPr="00A15249" w:rsidRDefault="009422CD" w:rsidP="009422CD">
      <w:pPr>
        <w:widowControl w:val="0"/>
        <w:tabs>
          <w:tab w:val="left" w:pos="1134"/>
        </w:tabs>
        <w:spacing w:after="160"/>
        <w:ind w:firstLine="567"/>
        <w:jc w:val="both"/>
        <w:rPr>
          <w:rFonts w:ascii="GHEA Grapalat" w:hAnsi="GHEA Grapalat" w:cs="Sylfaen"/>
        </w:rPr>
      </w:pPr>
      <w:r w:rsidRPr="00A15249">
        <w:rPr>
          <w:rFonts w:ascii="GHEA Grapalat" w:hAnsi="GHEA Grapalat"/>
        </w:rPr>
        <w:t>3.3.</w:t>
      </w:r>
      <w:r w:rsidRPr="00A15249">
        <w:rPr>
          <w:rFonts w:ascii="GHEA Grapalat" w:hAnsi="GHEA Grapalat"/>
        </w:rPr>
        <w:tab/>
        <w:t>На заседании по вскрытию заявок комиссия отклоняет заявки, не</w:t>
      </w:r>
      <w:r w:rsidRPr="00A15249">
        <w:rPr>
          <w:rFonts w:ascii="Calibri" w:hAnsi="Calibri" w:cs="Calibri"/>
        </w:rPr>
        <w:t> </w:t>
      </w:r>
      <w:r w:rsidRPr="00A15249">
        <w:rPr>
          <w:rFonts w:ascii="GHEA Grapalat" w:hAnsi="GHEA Grapalat"/>
        </w:rPr>
        <w:t>соответствующие требованиям пунктов 3.1 и 3.2 настоящей инструкции, и в том же виде возвращает подающему их лицу.</w:t>
      </w:r>
    </w:p>
    <w:p w:rsidR="008B23A4" w:rsidRPr="00A15249" w:rsidRDefault="008B23A4" w:rsidP="009422CD">
      <w:pPr>
        <w:pStyle w:val="norm"/>
        <w:widowControl w:val="0"/>
        <w:spacing w:after="160" w:line="240" w:lineRule="auto"/>
        <w:ind w:firstLine="284"/>
        <w:jc w:val="right"/>
        <w:rPr>
          <w:rFonts w:ascii="GHEA Grapalat" w:hAnsi="GHEA Grapalat"/>
          <w:b/>
          <w:sz w:val="24"/>
          <w:szCs w:val="24"/>
        </w:rPr>
      </w:pPr>
      <w:r w:rsidRPr="00A15249">
        <w:rPr>
          <w:rFonts w:ascii="GHEA Grapalat" w:hAnsi="GHEA Grapalat"/>
          <w:b/>
          <w:sz w:val="24"/>
          <w:szCs w:val="24"/>
        </w:rPr>
        <w:t>Комитет не несет ответственности за заявки, отправленные по почте;</w:t>
      </w:r>
    </w:p>
    <w:p w:rsidR="008B23A4" w:rsidRPr="00A15249" w:rsidRDefault="008B23A4" w:rsidP="009422CD">
      <w:pPr>
        <w:pStyle w:val="norm"/>
        <w:widowControl w:val="0"/>
        <w:spacing w:after="160" w:line="240" w:lineRule="auto"/>
        <w:ind w:firstLine="284"/>
        <w:jc w:val="right"/>
        <w:rPr>
          <w:rFonts w:ascii="GHEA Grapalat" w:hAnsi="GHEA Grapalat"/>
          <w:b/>
          <w:sz w:val="24"/>
          <w:szCs w:val="24"/>
        </w:rPr>
      </w:pPr>
    </w:p>
    <w:p w:rsidR="008B23A4" w:rsidRPr="00A15249" w:rsidRDefault="008B23A4" w:rsidP="009422CD">
      <w:pPr>
        <w:pStyle w:val="norm"/>
        <w:widowControl w:val="0"/>
        <w:spacing w:after="160" w:line="240" w:lineRule="auto"/>
        <w:ind w:firstLine="284"/>
        <w:jc w:val="right"/>
        <w:rPr>
          <w:rFonts w:ascii="GHEA Grapalat" w:hAnsi="GHEA Grapalat"/>
          <w:b/>
          <w:sz w:val="24"/>
          <w:szCs w:val="24"/>
        </w:rPr>
      </w:pPr>
    </w:p>
    <w:p w:rsidR="008B23A4" w:rsidRPr="00A15249" w:rsidRDefault="008B23A4" w:rsidP="009422CD">
      <w:pPr>
        <w:pStyle w:val="norm"/>
        <w:widowControl w:val="0"/>
        <w:spacing w:after="160" w:line="240" w:lineRule="auto"/>
        <w:ind w:firstLine="284"/>
        <w:jc w:val="right"/>
        <w:rPr>
          <w:rFonts w:ascii="GHEA Grapalat" w:hAnsi="GHEA Grapalat"/>
          <w:b/>
          <w:sz w:val="24"/>
          <w:szCs w:val="24"/>
        </w:rPr>
      </w:pPr>
    </w:p>
    <w:p w:rsidR="008B23A4" w:rsidRPr="00A15249" w:rsidRDefault="008B23A4" w:rsidP="009422CD">
      <w:pPr>
        <w:pStyle w:val="norm"/>
        <w:widowControl w:val="0"/>
        <w:spacing w:after="160" w:line="240" w:lineRule="auto"/>
        <w:ind w:firstLine="284"/>
        <w:jc w:val="right"/>
        <w:rPr>
          <w:rFonts w:ascii="GHEA Grapalat" w:hAnsi="GHEA Grapalat"/>
          <w:b/>
          <w:sz w:val="24"/>
          <w:szCs w:val="24"/>
        </w:rPr>
      </w:pPr>
    </w:p>
    <w:p w:rsidR="009422CD" w:rsidRPr="00A15249" w:rsidRDefault="009422CD" w:rsidP="009422CD">
      <w:pPr>
        <w:pStyle w:val="norm"/>
        <w:widowControl w:val="0"/>
        <w:spacing w:after="160" w:line="240" w:lineRule="auto"/>
        <w:ind w:firstLine="284"/>
        <w:jc w:val="right"/>
        <w:rPr>
          <w:rFonts w:ascii="GHEA Grapalat" w:hAnsi="GHEA Grapalat" w:cs="Arial"/>
          <w:b/>
          <w:sz w:val="24"/>
          <w:szCs w:val="24"/>
        </w:rPr>
      </w:pPr>
      <w:r w:rsidRPr="00A15249">
        <w:rPr>
          <w:rFonts w:ascii="GHEA Grapalat" w:hAnsi="GHEA Grapalat"/>
          <w:b/>
          <w:sz w:val="24"/>
          <w:szCs w:val="24"/>
        </w:rPr>
        <w:t>Приложение № 1</w:t>
      </w:r>
    </w:p>
    <w:p w:rsidR="009422CD" w:rsidRPr="00A15249" w:rsidRDefault="009422CD" w:rsidP="009422CD">
      <w:pPr>
        <w:pStyle w:val="BodyTextIndent3"/>
        <w:widowControl w:val="0"/>
        <w:spacing w:after="160" w:line="240" w:lineRule="auto"/>
        <w:jc w:val="right"/>
        <w:rPr>
          <w:rFonts w:ascii="GHEA Grapalat" w:hAnsi="GHEA Grapalat" w:cs="Arial"/>
          <w:b/>
          <w:sz w:val="24"/>
          <w:szCs w:val="24"/>
        </w:rPr>
      </w:pPr>
      <w:r w:rsidRPr="00A15249">
        <w:rPr>
          <w:rFonts w:ascii="GHEA Grapalat" w:hAnsi="GHEA Grapalat"/>
          <w:b/>
          <w:sz w:val="24"/>
          <w:szCs w:val="24"/>
        </w:rPr>
        <w:t>к Приглашению на открытый конкурс</w:t>
      </w:r>
      <w:r w:rsidRPr="00A15249">
        <w:rPr>
          <w:rFonts w:ascii="GHEA Grapalat" w:hAnsi="GHEA Grapalat" w:cs="Arial"/>
          <w:b/>
          <w:sz w:val="24"/>
          <w:szCs w:val="24"/>
        </w:rPr>
        <w:br/>
      </w:r>
      <w:r w:rsidRPr="00A15249">
        <w:rPr>
          <w:rFonts w:ascii="GHEA Grapalat" w:hAnsi="GHEA Grapalat"/>
          <w:b/>
          <w:sz w:val="24"/>
          <w:szCs w:val="24"/>
        </w:rPr>
        <w:t xml:space="preserve">под кодом </w:t>
      </w:r>
      <w:r w:rsidR="003D65CC" w:rsidRPr="00A15249">
        <w:rPr>
          <w:rFonts w:ascii="GHEA Grapalat" w:hAnsi="GHEA Grapalat"/>
          <w:i/>
          <w:sz w:val="24"/>
          <w:szCs w:val="24"/>
          <w:lang w:val="en-US"/>
        </w:rPr>
        <w:t>SHAH</w:t>
      </w:r>
      <w:r w:rsidR="003D65CC" w:rsidRPr="00A15249">
        <w:rPr>
          <w:rFonts w:ascii="GHEA Grapalat" w:hAnsi="GHEA Grapalat"/>
          <w:i/>
          <w:sz w:val="24"/>
          <w:szCs w:val="24"/>
        </w:rPr>
        <w:t>- BMAShDzB -23/04</w:t>
      </w:r>
    </w:p>
    <w:p w:rsidR="009422CD" w:rsidRPr="00A15249" w:rsidRDefault="009422CD" w:rsidP="009422CD">
      <w:pPr>
        <w:widowControl w:val="0"/>
        <w:spacing w:after="120"/>
        <w:jc w:val="center"/>
        <w:rPr>
          <w:rFonts w:ascii="GHEA Grapalat" w:hAnsi="GHEA Grapalat" w:cs="Sylfaen"/>
          <w:b/>
        </w:rPr>
      </w:pPr>
    </w:p>
    <w:p w:rsidR="009422CD" w:rsidRPr="00A15249" w:rsidRDefault="009422CD" w:rsidP="009422CD">
      <w:pPr>
        <w:widowControl w:val="0"/>
        <w:spacing w:after="160"/>
        <w:jc w:val="center"/>
        <w:rPr>
          <w:rFonts w:ascii="GHEA Grapalat" w:hAnsi="GHEA Grapalat" w:cs="Arial"/>
          <w:b/>
        </w:rPr>
      </w:pPr>
      <w:r w:rsidRPr="00A15249">
        <w:rPr>
          <w:rFonts w:ascii="GHEA Grapalat" w:hAnsi="GHEA Grapalat"/>
          <w:b/>
        </w:rPr>
        <w:t>ЗАЯВЛЕНИЕ-  ОБЪЯВЛЕНИЕ *</w:t>
      </w:r>
    </w:p>
    <w:p w:rsidR="009422CD" w:rsidRPr="00A15249" w:rsidRDefault="009422CD" w:rsidP="009422CD">
      <w:pPr>
        <w:pStyle w:val="Heading6"/>
        <w:keepNext w:val="0"/>
        <w:widowControl w:val="0"/>
        <w:spacing w:after="160"/>
        <w:jc w:val="center"/>
        <w:rPr>
          <w:rFonts w:ascii="GHEA Grapalat" w:hAnsi="GHEA Grapalat" w:cs="Arial"/>
          <w:color w:val="auto"/>
          <w:sz w:val="24"/>
          <w:szCs w:val="24"/>
        </w:rPr>
      </w:pPr>
      <w:r w:rsidRPr="00A15249">
        <w:rPr>
          <w:rFonts w:ascii="GHEA Grapalat" w:hAnsi="GHEA Grapalat"/>
          <w:color w:val="auto"/>
          <w:sz w:val="24"/>
          <w:szCs w:val="24"/>
        </w:rPr>
        <w:t xml:space="preserve">на участие в открытом конкурсе </w:t>
      </w:r>
    </w:p>
    <w:p w:rsidR="009422CD" w:rsidRPr="00A15249" w:rsidRDefault="009422CD" w:rsidP="009422CD">
      <w:pPr>
        <w:widowControl w:val="0"/>
        <w:spacing w:after="120"/>
        <w:jc w:val="center"/>
        <w:rPr>
          <w:rFonts w:ascii="GHEA Grapalat" w:hAnsi="GHEA Grapalat"/>
        </w:rPr>
      </w:pPr>
    </w:p>
    <w:p w:rsidR="009422CD" w:rsidRPr="00A15249" w:rsidRDefault="009422CD" w:rsidP="009422CD">
      <w:pPr>
        <w:jc w:val="both"/>
        <w:rPr>
          <w:rFonts w:ascii="GHEA Grapalat" w:hAnsi="GHEA Grapalat"/>
        </w:rPr>
      </w:pPr>
      <w:r w:rsidRPr="00A15249">
        <w:rPr>
          <w:rFonts w:ascii="GHEA Grapalat" w:hAnsi="GHEA Grapalat"/>
        </w:rPr>
        <w:t xml:space="preserve">______________________________________________________________заявляет, что </w:t>
      </w:r>
    </w:p>
    <w:p w:rsidR="009422CD" w:rsidRPr="00A15249" w:rsidRDefault="009422CD" w:rsidP="009422CD">
      <w:pPr>
        <w:spacing w:after="160"/>
        <w:ind w:left="2694"/>
        <w:jc w:val="both"/>
        <w:rPr>
          <w:rFonts w:ascii="GHEA Grapalat" w:hAnsi="GHEA Grapalat"/>
        </w:rPr>
      </w:pPr>
      <w:r w:rsidRPr="00A15249">
        <w:rPr>
          <w:rFonts w:ascii="GHEA Grapalat" w:hAnsi="GHEA Grapalat"/>
        </w:rPr>
        <w:t xml:space="preserve">наименование участника </w:t>
      </w:r>
    </w:p>
    <w:p w:rsidR="009422CD" w:rsidRPr="00A15249" w:rsidRDefault="009422CD" w:rsidP="009422CD">
      <w:pPr>
        <w:jc w:val="both"/>
        <w:rPr>
          <w:rFonts w:ascii="GHEA Grapalat" w:hAnsi="GHEA Grapalat"/>
          <w:u w:val="single"/>
        </w:rPr>
      </w:pPr>
      <w:r w:rsidRPr="00A15249">
        <w:rPr>
          <w:rFonts w:ascii="GHEA Grapalat" w:hAnsi="GHEA Grapalat"/>
        </w:rPr>
        <w:t>желает участвовать в лоте (лотах)_______________________________ объявленного</w:t>
      </w:r>
    </w:p>
    <w:p w:rsidR="009422CD" w:rsidRPr="00A15249" w:rsidRDefault="009422CD" w:rsidP="009422CD">
      <w:pPr>
        <w:spacing w:after="160"/>
        <w:ind w:left="4395"/>
        <w:jc w:val="both"/>
        <w:rPr>
          <w:rFonts w:ascii="GHEA Grapalat" w:hAnsi="GHEA Grapalat" w:cs="Sylfaen"/>
        </w:rPr>
      </w:pPr>
      <w:r w:rsidRPr="00A15249">
        <w:rPr>
          <w:rFonts w:ascii="GHEA Grapalat" w:hAnsi="GHEA Grapalat"/>
        </w:rPr>
        <w:t xml:space="preserve">                             номер лота (лотов)</w:t>
      </w:r>
    </w:p>
    <w:p w:rsidR="009422CD" w:rsidRPr="00A15249" w:rsidRDefault="009422CD" w:rsidP="009422CD">
      <w:pPr>
        <w:jc w:val="both"/>
        <w:rPr>
          <w:rFonts w:ascii="GHEA Grapalat" w:hAnsi="GHEA Grapalat" w:cs="Sylfaen"/>
        </w:rPr>
      </w:pPr>
      <w:r w:rsidRPr="00A15249">
        <w:rPr>
          <w:rFonts w:ascii="GHEA Grapalat" w:hAnsi="GHEA Grapalat"/>
        </w:rPr>
        <w:t>______________________________________________ под кодом "---BMAShDzB---/---"</w:t>
      </w:r>
    </w:p>
    <w:p w:rsidR="009422CD" w:rsidRPr="00A15249" w:rsidRDefault="009422CD" w:rsidP="009422CD">
      <w:pPr>
        <w:spacing w:after="160"/>
        <w:ind w:left="1560"/>
        <w:jc w:val="both"/>
        <w:rPr>
          <w:rFonts w:ascii="GHEA Grapalat" w:hAnsi="GHEA Grapalat"/>
        </w:rPr>
      </w:pPr>
      <w:r w:rsidRPr="00A15249">
        <w:rPr>
          <w:rFonts w:ascii="GHEA Grapalat" w:hAnsi="GHEA Grapalat"/>
        </w:rPr>
        <w:t>наименование заказчика</w:t>
      </w:r>
    </w:p>
    <w:p w:rsidR="009422CD" w:rsidRPr="00A15249" w:rsidRDefault="009422CD" w:rsidP="009422CD">
      <w:pPr>
        <w:spacing w:after="160"/>
        <w:jc w:val="both"/>
        <w:rPr>
          <w:rFonts w:ascii="GHEA Grapalat" w:hAnsi="GHEA Grapalat"/>
        </w:rPr>
      </w:pPr>
      <w:r w:rsidRPr="00A15249">
        <w:rPr>
          <w:rFonts w:ascii="GHEA Grapalat" w:hAnsi="GHEA Grapalat"/>
        </w:rPr>
        <w:t>открытого конкурса и в соответствии с требованиями приглашения подает заявку.</w:t>
      </w:r>
    </w:p>
    <w:p w:rsidR="009422CD" w:rsidRPr="00A15249" w:rsidRDefault="009422CD" w:rsidP="009422CD">
      <w:pPr>
        <w:jc w:val="both"/>
        <w:rPr>
          <w:rFonts w:ascii="GHEA Grapalat" w:hAnsi="GHEA Grapalat"/>
        </w:rPr>
      </w:pPr>
      <w:r w:rsidRPr="00A15249">
        <w:rPr>
          <w:rFonts w:ascii="GHEA Grapalat" w:hAnsi="GHEA Grapalat"/>
        </w:rPr>
        <w:t>__________________________________________________ заявляет и заверяет, что</w:t>
      </w:r>
    </w:p>
    <w:p w:rsidR="009422CD" w:rsidRPr="00A15249" w:rsidRDefault="009422CD" w:rsidP="009422CD">
      <w:pPr>
        <w:spacing w:after="160"/>
        <w:ind w:left="1843"/>
        <w:jc w:val="both"/>
        <w:rPr>
          <w:rFonts w:ascii="GHEA Grapalat" w:hAnsi="GHEA Grapalat" w:cs="Sylfaen"/>
        </w:rPr>
      </w:pPr>
      <w:r w:rsidRPr="00A15249">
        <w:rPr>
          <w:rFonts w:ascii="GHEA Grapalat" w:hAnsi="GHEA Grapalat"/>
        </w:rPr>
        <w:lastRenderedPageBreak/>
        <w:t>наименование участника</w:t>
      </w:r>
    </w:p>
    <w:p w:rsidR="009422CD" w:rsidRPr="00A15249" w:rsidRDefault="009422CD" w:rsidP="009422CD">
      <w:pPr>
        <w:jc w:val="both"/>
        <w:rPr>
          <w:rFonts w:ascii="GHEA Grapalat" w:hAnsi="GHEA Grapalat" w:cs="Sylfaen"/>
        </w:rPr>
      </w:pPr>
      <w:r w:rsidRPr="00A15249">
        <w:rPr>
          <w:rFonts w:ascii="GHEA Grapalat" w:hAnsi="GHEA Grapalat"/>
        </w:rPr>
        <w:t>является резидентом ______________________________________________________.</w:t>
      </w:r>
    </w:p>
    <w:p w:rsidR="009422CD" w:rsidRPr="00A15249" w:rsidRDefault="009422CD" w:rsidP="009422CD">
      <w:pPr>
        <w:spacing w:after="160"/>
        <w:ind w:left="4111"/>
        <w:jc w:val="both"/>
        <w:rPr>
          <w:rFonts w:ascii="GHEA Grapalat" w:hAnsi="GHEA Grapalat" w:cs="Arial"/>
        </w:rPr>
      </w:pPr>
      <w:r w:rsidRPr="00A15249">
        <w:rPr>
          <w:rFonts w:ascii="GHEA Grapalat" w:hAnsi="GHEA Grapalat"/>
        </w:rPr>
        <w:t>наименование страны</w:t>
      </w:r>
    </w:p>
    <w:p w:rsidR="009422CD" w:rsidRPr="00A15249" w:rsidRDefault="009422CD" w:rsidP="009422CD">
      <w:pPr>
        <w:jc w:val="both"/>
        <w:rPr>
          <w:rFonts w:ascii="GHEA Grapalat" w:hAnsi="GHEA Grapalat"/>
        </w:rPr>
      </w:pPr>
    </w:p>
    <w:p w:rsidR="009422CD" w:rsidRPr="00A15249" w:rsidRDefault="009422CD" w:rsidP="009422CD">
      <w:pPr>
        <w:jc w:val="both"/>
        <w:rPr>
          <w:rFonts w:ascii="GHEA Grapalat" w:hAnsi="GHEA Grapalat"/>
        </w:rPr>
      </w:pPr>
      <w:r w:rsidRPr="00A15249">
        <w:rPr>
          <w:rFonts w:ascii="GHEA Grapalat" w:hAnsi="GHEA Grapalat"/>
        </w:rPr>
        <w:t>Данные       ----------------------------------------  следующие:</w:t>
      </w:r>
    </w:p>
    <w:p w:rsidR="009422CD" w:rsidRPr="00A15249" w:rsidRDefault="009422CD" w:rsidP="009422CD">
      <w:pPr>
        <w:spacing w:after="160"/>
        <w:ind w:left="1843"/>
        <w:rPr>
          <w:rFonts w:ascii="GHEA Grapalat" w:hAnsi="GHEA Grapalat" w:cs="Sylfaen"/>
          <w:lang w:val="hy-AM"/>
        </w:rPr>
      </w:pPr>
      <w:r w:rsidRPr="00A15249">
        <w:rPr>
          <w:rFonts w:ascii="GHEA Grapalat" w:hAnsi="GHEA Grapalat"/>
        </w:rPr>
        <w:t>наименование участника</w:t>
      </w:r>
    </w:p>
    <w:p w:rsidR="009422CD" w:rsidRPr="00A15249" w:rsidRDefault="009422CD" w:rsidP="009422CD">
      <w:pPr>
        <w:jc w:val="both"/>
        <w:rPr>
          <w:rFonts w:ascii="GHEA Grapalat" w:hAnsi="GHEA Grapalat"/>
        </w:rPr>
      </w:pPr>
    </w:p>
    <w:p w:rsidR="009422CD" w:rsidRPr="00A15249" w:rsidRDefault="009422CD" w:rsidP="009422CD">
      <w:pPr>
        <w:jc w:val="both"/>
        <w:rPr>
          <w:rFonts w:ascii="GHEA Grapalat" w:hAnsi="GHEA Grapalat"/>
        </w:rPr>
      </w:pPr>
      <w:r w:rsidRPr="00A15249">
        <w:rPr>
          <w:rFonts w:ascii="GHEA Grapalat" w:hAnsi="GHEA Grapalat"/>
        </w:rPr>
        <w:t>Учетный номер налогоплательщика               ________________</w:t>
      </w:r>
    </w:p>
    <w:p w:rsidR="009422CD" w:rsidRPr="00A15249" w:rsidRDefault="009422CD" w:rsidP="009422CD">
      <w:pPr>
        <w:tabs>
          <w:tab w:val="left" w:pos="7371"/>
        </w:tabs>
        <w:ind w:left="4111"/>
        <w:jc w:val="both"/>
        <w:rPr>
          <w:rFonts w:ascii="GHEA Grapalat" w:hAnsi="GHEA Grapalat" w:cs="Arial"/>
        </w:rPr>
      </w:pPr>
      <w:r w:rsidRPr="00A15249">
        <w:rPr>
          <w:rFonts w:ascii="GHEA Grapalat" w:hAnsi="GHEA Grapalat"/>
        </w:rPr>
        <w:t xml:space="preserve">               учетный номер налогоплательщика</w:t>
      </w:r>
    </w:p>
    <w:p w:rsidR="009422CD" w:rsidRPr="00A15249" w:rsidRDefault="009422CD" w:rsidP="009422CD">
      <w:pPr>
        <w:jc w:val="both"/>
        <w:rPr>
          <w:rFonts w:ascii="GHEA Grapalat" w:hAnsi="GHEA Grapalat"/>
        </w:rPr>
      </w:pPr>
    </w:p>
    <w:p w:rsidR="009422CD" w:rsidRPr="00A15249" w:rsidRDefault="009422CD" w:rsidP="009422CD">
      <w:pPr>
        <w:jc w:val="both"/>
        <w:rPr>
          <w:rFonts w:ascii="GHEA Grapalat" w:hAnsi="GHEA Grapalat"/>
        </w:rPr>
      </w:pPr>
      <w:r w:rsidRPr="00A15249">
        <w:rPr>
          <w:rFonts w:ascii="GHEA Grapalat" w:hAnsi="GHEA Grapalat"/>
        </w:rPr>
        <w:t xml:space="preserve"> Адрес электронной почты                            __________________</w:t>
      </w:r>
    </w:p>
    <w:p w:rsidR="009422CD" w:rsidRPr="00A15249" w:rsidRDefault="009422CD" w:rsidP="009422CD">
      <w:pPr>
        <w:tabs>
          <w:tab w:val="left" w:pos="6946"/>
        </w:tabs>
        <w:ind w:left="3402" w:firstLine="6"/>
        <w:jc w:val="both"/>
        <w:rPr>
          <w:rFonts w:ascii="GHEA Grapalat" w:hAnsi="GHEA Grapalat"/>
        </w:rPr>
      </w:pPr>
      <w:r w:rsidRPr="00A15249">
        <w:rPr>
          <w:rFonts w:ascii="GHEA Grapalat" w:hAnsi="GHEA Grapalat"/>
        </w:rPr>
        <w:t xml:space="preserve">                                  адрес электронной</w:t>
      </w:r>
      <w:r w:rsidRPr="00A15249">
        <w:rPr>
          <w:rFonts w:ascii="GHEA Grapalat" w:hAnsi="GHEA Grapalat"/>
        </w:rPr>
        <w:tab/>
        <w:t>почты</w:t>
      </w:r>
    </w:p>
    <w:p w:rsidR="009422CD" w:rsidRPr="00A15249" w:rsidRDefault="009422CD" w:rsidP="009422CD">
      <w:pPr>
        <w:jc w:val="both"/>
        <w:rPr>
          <w:rFonts w:ascii="GHEA Grapalat" w:hAnsi="GHEA Grapalat"/>
        </w:rPr>
      </w:pPr>
    </w:p>
    <w:p w:rsidR="009422CD" w:rsidRPr="00A15249" w:rsidRDefault="009422CD" w:rsidP="009422CD">
      <w:pPr>
        <w:jc w:val="both"/>
        <w:rPr>
          <w:rFonts w:ascii="GHEA Grapalat" w:hAnsi="GHEA Grapalat"/>
        </w:rPr>
      </w:pPr>
      <w:r w:rsidRPr="00A15249">
        <w:rPr>
          <w:rFonts w:ascii="GHEA Grapalat" w:hAnsi="GHEA Grapalat"/>
        </w:rPr>
        <w:t>Адрес деятельности              ------------------------------------------------------------</w:t>
      </w:r>
    </w:p>
    <w:p w:rsidR="009422CD" w:rsidRPr="00A15249" w:rsidRDefault="009422CD" w:rsidP="009422CD">
      <w:pPr>
        <w:jc w:val="both"/>
        <w:rPr>
          <w:rFonts w:ascii="GHEA Grapalat" w:hAnsi="GHEA Grapalat"/>
        </w:rPr>
      </w:pPr>
      <w:r w:rsidRPr="00A15249">
        <w:rPr>
          <w:rFonts w:ascii="GHEA Grapalat" w:hAnsi="GHEA Grapalat"/>
        </w:rPr>
        <w:t xml:space="preserve">                                                                      адрес деятельности</w:t>
      </w:r>
    </w:p>
    <w:p w:rsidR="009422CD" w:rsidRPr="00A15249" w:rsidRDefault="009422CD" w:rsidP="009422CD">
      <w:pPr>
        <w:jc w:val="both"/>
        <w:rPr>
          <w:rFonts w:ascii="GHEA Grapalat" w:hAnsi="GHEA Grapalat"/>
        </w:rPr>
      </w:pPr>
    </w:p>
    <w:p w:rsidR="009422CD" w:rsidRPr="00A15249" w:rsidRDefault="009422CD" w:rsidP="009422CD">
      <w:pPr>
        <w:jc w:val="both"/>
        <w:rPr>
          <w:rFonts w:ascii="GHEA Grapalat" w:hAnsi="GHEA Grapalat"/>
        </w:rPr>
      </w:pPr>
      <w:r w:rsidRPr="00A15249">
        <w:rPr>
          <w:rFonts w:ascii="GHEA Grapalat" w:hAnsi="GHEA Grapalat"/>
        </w:rPr>
        <w:t xml:space="preserve">Номер телефона                     ------------------------------------------------------------- </w:t>
      </w:r>
    </w:p>
    <w:p w:rsidR="009422CD" w:rsidRPr="00A15249" w:rsidRDefault="009422CD" w:rsidP="009422CD">
      <w:pPr>
        <w:tabs>
          <w:tab w:val="left" w:pos="7371"/>
        </w:tabs>
        <w:spacing w:after="160"/>
        <w:ind w:left="3544" w:firstLine="3"/>
        <w:jc w:val="both"/>
        <w:rPr>
          <w:rFonts w:ascii="GHEA Grapalat" w:hAnsi="GHEA Grapalat"/>
        </w:rPr>
      </w:pPr>
      <w:r w:rsidRPr="00A15249">
        <w:rPr>
          <w:rFonts w:ascii="GHEA Grapalat" w:hAnsi="GHEA Grapalat"/>
        </w:rPr>
        <w:t xml:space="preserve">                                 Номер телефона</w:t>
      </w:r>
    </w:p>
    <w:p w:rsidR="009422CD" w:rsidRPr="00A15249" w:rsidRDefault="009422CD" w:rsidP="009422CD">
      <w:pPr>
        <w:tabs>
          <w:tab w:val="left" w:pos="7371"/>
        </w:tabs>
        <w:spacing w:after="160"/>
        <w:ind w:left="3544" w:firstLine="3"/>
        <w:jc w:val="both"/>
        <w:rPr>
          <w:rFonts w:ascii="GHEA Grapalat" w:hAnsi="GHEA Grapalat"/>
        </w:rPr>
      </w:pPr>
    </w:p>
    <w:p w:rsidR="009422CD" w:rsidRPr="00A15249" w:rsidRDefault="009422CD" w:rsidP="009422CD">
      <w:pPr>
        <w:widowControl w:val="0"/>
        <w:jc w:val="both"/>
        <w:rPr>
          <w:rFonts w:ascii="GHEA Grapalat" w:hAnsi="GHEA Grapalat"/>
        </w:rPr>
      </w:pPr>
      <w:r w:rsidRPr="00A15249">
        <w:rPr>
          <w:rFonts w:ascii="GHEA Grapalat" w:hAnsi="GHEA Grapalat"/>
        </w:rPr>
        <w:t>Настоящим _________________________________объявляет и подтверждает,что:</w:t>
      </w:r>
    </w:p>
    <w:p w:rsidR="009422CD" w:rsidRPr="00A15249" w:rsidRDefault="009422CD" w:rsidP="009422CD">
      <w:pPr>
        <w:widowControl w:val="0"/>
        <w:spacing w:after="120"/>
        <w:ind w:left="2835"/>
        <w:jc w:val="both"/>
        <w:rPr>
          <w:rFonts w:ascii="GHEA Grapalat" w:hAnsi="GHEA Grapalat"/>
        </w:rPr>
      </w:pPr>
      <w:r w:rsidRPr="00A15249">
        <w:rPr>
          <w:rFonts w:ascii="GHEA Grapalat" w:hAnsi="GHEA Grapalat"/>
        </w:rPr>
        <w:t>наименование участника</w:t>
      </w:r>
    </w:p>
    <w:p w:rsidR="009422CD" w:rsidRPr="00A15249" w:rsidRDefault="009422CD" w:rsidP="009422CD">
      <w:pPr>
        <w:ind w:firstLine="709"/>
        <w:rPr>
          <w:rFonts w:ascii="GHEA Grapalat" w:hAnsi="GHEA Grapalat"/>
          <w:lang w:val="es-ES"/>
        </w:rPr>
      </w:pPr>
      <w:r w:rsidRPr="00A15249">
        <w:rPr>
          <w:rFonts w:ascii="GHEA Grapalat" w:hAnsi="GHEA Grapalat" w:cs="Arial"/>
          <w:lang w:val="es-ES"/>
        </w:rPr>
        <w:t>1)</w:t>
      </w:r>
      <w:r w:rsidRPr="00A15249">
        <w:rPr>
          <w:rFonts w:ascii="GHEA Grapalat" w:hAnsi="GHEA Grapalat"/>
          <w:lang w:val="hy-AM"/>
        </w:rPr>
        <w:t xml:space="preserve">  </w:t>
      </w:r>
      <w:r w:rsidRPr="00A15249">
        <w:rPr>
          <w:rFonts w:ascii="GHEA Grapalat" w:hAnsi="GHEA Grapalat"/>
          <w:u w:val="single"/>
          <w:lang w:val="hy-AM"/>
        </w:rPr>
        <w:t xml:space="preserve">                                                </w:t>
      </w:r>
      <w:r w:rsidRPr="00A15249">
        <w:rPr>
          <w:rFonts w:ascii="GHEA Grapalat" w:hAnsi="GHEA Grapalat"/>
          <w:u w:val="single"/>
          <w:lang w:val="es-ES"/>
        </w:rPr>
        <w:t xml:space="preserve">                         </w:t>
      </w:r>
      <w:r w:rsidRPr="00A15249">
        <w:rPr>
          <w:rFonts w:ascii="GHEA Grapalat" w:hAnsi="GHEA Grapalat"/>
          <w:u w:val="single"/>
          <w:lang w:val="hy-AM"/>
        </w:rPr>
        <w:t xml:space="preserve">          </w:t>
      </w:r>
      <w:r w:rsidRPr="00A15249">
        <w:rPr>
          <w:rFonts w:ascii="GHEA Grapalat" w:hAnsi="GHEA Grapalat"/>
          <w:u w:val="single"/>
        </w:rPr>
        <w:t xml:space="preserve">и </w:t>
      </w:r>
      <w:r w:rsidRPr="00A15249">
        <w:rPr>
          <w:rFonts w:ascii="GHEA Grapalat" w:hAnsi="GHEA Grapalat"/>
          <w:lang w:val="hy-AM"/>
        </w:rPr>
        <w:t>аффилированные</w:t>
      </w:r>
      <w:r w:rsidRPr="00A15249">
        <w:rPr>
          <w:rFonts w:ascii="GHEA Grapalat" w:hAnsi="GHEA Grapalat"/>
        </w:rPr>
        <w:t xml:space="preserve"> с ним</w:t>
      </w:r>
      <w:r w:rsidRPr="00A15249">
        <w:rPr>
          <w:rFonts w:ascii="GHEA Grapalat" w:hAnsi="GHEA Grapalat"/>
          <w:lang w:val="hy-AM"/>
        </w:rPr>
        <w:t xml:space="preserve"> </w:t>
      </w:r>
    </w:p>
    <w:p w:rsidR="009422CD" w:rsidRPr="00A15249" w:rsidRDefault="009422CD" w:rsidP="009422CD">
      <w:pPr>
        <w:widowControl w:val="0"/>
        <w:spacing w:after="120"/>
        <w:ind w:left="2835"/>
        <w:rPr>
          <w:rFonts w:ascii="GHEA Grapalat" w:hAnsi="GHEA Grapalat"/>
        </w:rPr>
      </w:pPr>
      <w:r w:rsidRPr="00A15249">
        <w:rPr>
          <w:rFonts w:ascii="GHEA Grapalat" w:hAnsi="GHEA Grapalat"/>
        </w:rPr>
        <w:t>наименование участника</w:t>
      </w:r>
    </w:p>
    <w:p w:rsidR="009422CD" w:rsidRPr="00A15249" w:rsidRDefault="009422CD" w:rsidP="009422CD">
      <w:pPr>
        <w:rPr>
          <w:rFonts w:ascii="GHEA Grapalat" w:hAnsi="GHEA Grapalat"/>
          <w:i/>
          <w:vertAlign w:val="superscript"/>
          <w:lang w:val="es-ES"/>
        </w:rPr>
      </w:pPr>
    </w:p>
    <w:p w:rsidR="00DD598A" w:rsidRPr="00A15249" w:rsidRDefault="009422CD" w:rsidP="00DD598A">
      <w:pPr>
        <w:pStyle w:val="BodyTextIndent3"/>
        <w:widowControl w:val="0"/>
        <w:spacing w:after="160" w:line="240" w:lineRule="auto"/>
        <w:jc w:val="right"/>
        <w:rPr>
          <w:rFonts w:ascii="GHEA Grapalat" w:hAnsi="GHEA Grapalat" w:cs="Arial"/>
          <w:b/>
          <w:sz w:val="24"/>
          <w:szCs w:val="24"/>
        </w:rPr>
      </w:pPr>
      <w:r w:rsidRPr="00A15249">
        <w:rPr>
          <w:rFonts w:ascii="GHEA Grapalat" w:hAnsi="GHEA Grapalat"/>
          <w:sz w:val="24"/>
          <w:szCs w:val="24"/>
          <w:lang w:val="hy-AM"/>
        </w:rPr>
        <w:t>лица</w:t>
      </w:r>
      <w:r w:rsidRPr="00A15249">
        <w:rPr>
          <w:rFonts w:ascii="GHEA Grapalat" w:hAnsi="GHEA Grapalat" w:cs="Arial"/>
          <w:sz w:val="24"/>
          <w:szCs w:val="24"/>
          <w:lang w:val="es-ES"/>
        </w:rPr>
        <w:t xml:space="preserve"> </w:t>
      </w:r>
      <w:r w:rsidRPr="00A15249">
        <w:rPr>
          <w:rFonts w:ascii="GHEA Grapalat" w:hAnsi="GHEA Grapalat" w:cs="Arial"/>
          <w:sz w:val="24"/>
          <w:szCs w:val="24"/>
          <w:lang w:val="hy-AM"/>
        </w:rPr>
        <w:t xml:space="preserve"> </w:t>
      </w:r>
      <w:r w:rsidRPr="00A15249">
        <w:rPr>
          <w:rFonts w:ascii="GHEA Grapalat" w:hAnsi="GHEA Grapalat"/>
          <w:sz w:val="24"/>
          <w:szCs w:val="24"/>
          <w:lang w:val="hy-AM"/>
        </w:rPr>
        <w:t xml:space="preserve">удовлетворяют </w:t>
      </w:r>
      <w:r w:rsidRPr="00A15249">
        <w:rPr>
          <w:rFonts w:ascii="GHEA Grapalat" w:hAnsi="GHEA Grapalat"/>
          <w:color w:val="000000" w:themeColor="text1"/>
          <w:spacing w:val="-4"/>
          <w:sz w:val="24"/>
          <w:szCs w:val="24"/>
        </w:rPr>
        <w:t>требованиям</w:t>
      </w:r>
      <w:r w:rsidRPr="00A15249">
        <w:rPr>
          <w:rFonts w:ascii="GHEA Grapalat" w:hAnsi="GHEA Grapalat"/>
          <w:color w:val="000000" w:themeColor="text1"/>
          <w:sz w:val="24"/>
          <w:szCs w:val="24"/>
          <w:lang w:val="es-ES"/>
        </w:rPr>
        <w:t xml:space="preserve"> </w:t>
      </w:r>
      <w:r w:rsidRPr="00A15249">
        <w:rPr>
          <w:rFonts w:ascii="GHEA Grapalat" w:hAnsi="GHEA Grapalat"/>
          <w:color w:val="000000" w:themeColor="text1"/>
          <w:spacing w:val="-4"/>
          <w:sz w:val="24"/>
          <w:szCs w:val="24"/>
        </w:rPr>
        <w:t>права</w:t>
      </w:r>
      <w:r w:rsidRPr="00A15249">
        <w:rPr>
          <w:rFonts w:ascii="GHEA Grapalat" w:hAnsi="GHEA Grapalat"/>
          <w:color w:val="000000" w:themeColor="text1"/>
          <w:spacing w:val="-4"/>
          <w:sz w:val="24"/>
          <w:szCs w:val="24"/>
          <w:lang w:val="es-ES"/>
        </w:rPr>
        <w:t xml:space="preserve"> </w:t>
      </w:r>
      <w:r w:rsidRPr="00A15249">
        <w:rPr>
          <w:rFonts w:ascii="GHEA Grapalat" w:hAnsi="GHEA Grapalat"/>
          <w:color w:val="000000" w:themeColor="text1"/>
          <w:spacing w:val="-4"/>
          <w:sz w:val="24"/>
          <w:szCs w:val="24"/>
        </w:rPr>
        <w:t>участия</w:t>
      </w:r>
      <w:r w:rsidRPr="00A15249">
        <w:rPr>
          <w:rFonts w:ascii="GHEA Grapalat" w:hAnsi="GHEA Grapalat"/>
          <w:color w:val="000000" w:themeColor="text1"/>
          <w:sz w:val="24"/>
          <w:szCs w:val="24"/>
          <w:lang w:val="es-ES"/>
        </w:rPr>
        <w:t xml:space="preserve"> </w:t>
      </w:r>
      <w:r w:rsidRPr="00A15249">
        <w:rPr>
          <w:rFonts w:ascii="GHEA Grapalat" w:hAnsi="GHEA Grapalat"/>
          <w:color w:val="000000" w:themeColor="text1"/>
          <w:spacing w:val="-4"/>
          <w:sz w:val="24"/>
          <w:szCs w:val="24"/>
        </w:rPr>
        <w:t>установленным</w:t>
      </w:r>
      <w:r w:rsidRPr="00A15249">
        <w:rPr>
          <w:rFonts w:ascii="GHEA Grapalat" w:hAnsi="GHEA Grapalat"/>
          <w:color w:val="000000" w:themeColor="text1"/>
          <w:spacing w:val="-4"/>
          <w:sz w:val="24"/>
          <w:szCs w:val="24"/>
          <w:lang w:val="es-ES"/>
        </w:rPr>
        <w:t xml:space="preserve"> </w:t>
      </w:r>
      <w:r w:rsidRPr="00A15249">
        <w:rPr>
          <w:rFonts w:ascii="GHEA Grapalat" w:hAnsi="GHEA Grapalat"/>
          <w:color w:val="000000" w:themeColor="text1"/>
          <w:spacing w:val="-4"/>
          <w:sz w:val="24"/>
          <w:szCs w:val="24"/>
        </w:rPr>
        <w:t xml:space="preserve">приглашением на </w:t>
      </w:r>
      <w:r w:rsidRPr="00A15249">
        <w:rPr>
          <w:rFonts w:ascii="GHEA Grapalat" w:hAnsi="GHEA Grapalat"/>
          <w:sz w:val="24"/>
          <w:szCs w:val="24"/>
        </w:rPr>
        <w:t>открытый конкурс</w:t>
      </w:r>
      <w:r w:rsidRPr="00A15249">
        <w:rPr>
          <w:rFonts w:ascii="GHEA Grapalat" w:hAnsi="GHEA Grapalat"/>
          <w:color w:val="000000" w:themeColor="text1"/>
          <w:spacing w:val="-4"/>
          <w:sz w:val="24"/>
          <w:szCs w:val="24"/>
          <w:lang w:val="es-ES"/>
        </w:rPr>
        <w:t xml:space="preserve"> </w:t>
      </w:r>
      <w:r w:rsidRPr="00A15249">
        <w:rPr>
          <w:rFonts w:ascii="GHEA Grapalat" w:hAnsi="GHEA Grapalat"/>
          <w:color w:val="000000" w:themeColor="text1"/>
          <w:sz w:val="24"/>
          <w:szCs w:val="24"/>
        </w:rPr>
        <w:t xml:space="preserve">под кодом </w:t>
      </w:r>
      <w:r w:rsidRPr="00A15249">
        <w:rPr>
          <w:rFonts w:ascii="GHEA Grapalat" w:hAnsi="GHEA Grapalat"/>
          <w:color w:val="000000" w:themeColor="text1"/>
          <w:sz w:val="24"/>
          <w:szCs w:val="24"/>
          <w:lang w:val="es-ES"/>
        </w:rPr>
        <w:t xml:space="preserve"> </w:t>
      </w:r>
      <w:r w:rsidR="00DD598A" w:rsidRPr="00A15249">
        <w:rPr>
          <w:rFonts w:ascii="GHEA Grapalat" w:hAnsi="GHEA Grapalat"/>
          <w:i/>
          <w:sz w:val="24"/>
          <w:szCs w:val="24"/>
          <w:lang w:val="en-US"/>
        </w:rPr>
        <w:t>SHAH</w:t>
      </w:r>
      <w:r w:rsidR="00DD598A" w:rsidRPr="00A15249">
        <w:rPr>
          <w:rFonts w:ascii="GHEA Grapalat" w:hAnsi="GHEA Grapalat"/>
          <w:i/>
          <w:sz w:val="24"/>
          <w:szCs w:val="24"/>
        </w:rPr>
        <w:t>- BMAShDzB -23/04</w:t>
      </w:r>
    </w:p>
    <w:p w:rsidR="009422CD" w:rsidRPr="00A15249" w:rsidRDefault="009422CD" w:rsidP="009422CD">
      <w:pPr>
        <w:rPr>
          <w:rFonts w:ascii="GHEA Grapalat" w:hAnsi="GHEA Grapalat" w:cs="Sylfaen"/>
          <w:lang w:val="hy-AM"/>
        </w:rPr>
      </w:pPr>
      <w:r w:rsidRPr="00A15249">
        <w:rPr>
          <w:rFonts w:ascii="GHEA Grapalat" w:hAnsi="GHEA Grapalat"/>
          <w:color w:val="000000" w:themeColor="text1"/>
        </w:rPr>
        <w:t>и</w:t>
      </w:r>
      <w:r w:rsidRPr="00A15249">
        <w:rPr>
          <w:rFonts w:ascii="GHEA Grapalat" w:hAnsi="GHEA Grapalat"/>
          <w:u w:val="single"/>
          <w:lang w:val="hy-AM"/>
        </w:rPr>
        <w:t xml:space="preserve"> </w:t>
      </w:r>
      <w:r w:rsidRPr="00A15249">
        <w:rPr>
          <w:rFonts w:ascii="GHEA Grapalat" w:hAnsi="GHEA Grapalat"/>
          <w:u w:val="single"/>
        </w:rPr>
        <w:t>________________________________</w:t>
      </w:r>
      <w:r w:rsidRPr="00A15249">
        <w:rPr>
          <w:rFonts w:ascii="GHEA Grapalat" w:hAnsi="GHEA Grapalat"/>
          <w:u w:val="single"/>
          <w:lang w:val="hy-AM"/>
        </w:rPr>
        <w:t xml:space="preserve">                                     </w:t>
      </w:r>
      <w:r w:rsidRPr="00A15249">
        <w:rPr>
          <w:rFonts w:ascii="GHEA Grapalat" w:hAnsi="GHEA Grapalat"/>
          <w:u w:val="single"/>
          <w:lang w:val="es-ES"/>
        </w:rPr>
        <w:t xml:space="preserve">                         </w:t>
      </w:r>
      <w:r w:rsidRPr="00A15249">
        <w:rPr>
          <w:rFonts w:ascii="GHEA Grapalat" w:hAnsi="GHEA Grapalat"/>
          <w:u w:val="single"/>
          <w:lang w:val="hy-AM"/>
        </w:rPr>
        <w:t xml:space="preserve">          </w:t>
      </w:r>
      <w:r w:rsidRPr="00A15249">
        <w:rPr>
          <w:rFonts w:ascii="GHEA Grapalat" w:hAnsi="GHEA Grapalat" w:cs="Sylfaen"/>
          <w:lang w:val="hy-AM"/>
        </w:rPr>
        <w:t xml:space="preserve"> </w:t>
      </w:r>
    </w:p>
    <w:p w:rsidR="009422CD" w:rsidRPr="00A15249" w:rsidRDefault="009422CD" w:rsidP="009422CD">
      <w:pPr>
        <w:tabs>
          <w:tab w:val="left" w:pos="6450"/>
        </w:tabs>
        <w:rPr>
          <w:rFonts w:ascii="GHEA Grapalat" w:hAnsi="GHEA Grapalat"/>
        </w:rPr>
      </w:pPr>
      <w:r w:rsidRPr="00A15249">
        <w:rPr>
          <w:rFonts w:ascii="GHEA Grapalat" w:hAnsi="GHEA Grapalat" w:cs="Sylfaen"/>
          <w:lang w:val="es-ES"/>
        </w:rPr>
        <w:t xml:space="preserve">                                                         </w:t>
      </w:r>
      <w:r w:rsidRPr="00A15249">
        <w:rPr>
          <w:rFonts w:ascii="GHEA Grapalat" w:hAnsi="GHEA Grapalat" w:cs="Sylfaen"/>
        </w:rPr>
        <w:t xml:space="preserve">                                          </w:t>
      </w:r>
      <w:r w:rsidRPr="00A15249">
        <w:rPr>
          <w:rFonts w:ascii="GHEA Grapalat" w:hAnsi="GHEA Grapalat" w:cs="Sylfaen"/>
          <w:lang w:val="es-ES"/>
        </w:rPr>
        <w:t xml:space="preserve"> </w:t>
      </w:r>
      <w:r w:rsidRPr="00A15249">
        <w:rPr>
          <w:rFonts w:ascii="GHEA Grapalat" w:hAnsi="GHEA Grapalat"/>
        </w:rPr>
        <w:t>наименование участника</w:t>
      </w:r>
    </w:p>
    <w:p w:rsidR="009422CD" w:rsidRPr="00A15249" w:rsidRDefault="009422CD" w:rsidP="009422CD">
      <w:pPr>
        <w:widowControl w:val="0"/>
        <w:spacing w:after="160"/>
        <w:jc w:val="both"/>
        <w:rPr>
          <w:rFonts w:ascii="GHEA Grapalat" w:hAnsi="GHEA Grapalat" w:cs="Arial"/>
        </w:rPr>
      </w:pPr>
      <w:r w:rsidRPr="00A152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15249">
        <w:rPr>
          <w:rFonts w:ascii="GHEA Grapalat" w:hAnsi="GHEA Grapalat"/>
        </w:rPr>
        <w:t>,</w:t>
      </w:r>
    </w:p>
    <w:p w:rsidR="00DD598A" w:rsidRPr="00A15249" w:rsidRDefault="009422CD" w:rsidP="00DD598A">
      <w:pPr>
        <w:pStyle w:val="BodyTextIndent3"/>
        <w:widowControl w:val="0"/>
        <w:spacing w:after="160" w:line="240" w:lineRule="auto"/>
        <w:jc w:val="right"/>
        <w:rPr>
          <w:rFonts w:ascii="GHEA Grapalat" w:hAnsi="GHEA Grapalat" w:cs="Arial"/>
          <w:b/>
          <w:sz w:val="24"/>
          <w:szCs w:val="24"/>
        </w:rPr>
      </w:pPr>
      <w:r w:rsidRPr="00A15249">
        <w:rPr>
          <w:rFonts w:ascii="GHEA Grapalat" w:hAnsi="GHEA Grapalat"/>
          <w:sz w:val="24"/>
          <w:szCs w:val="24"/>
        </w:rPr>
        <w:t xml:space="preserve">в рамках участия в открытом конкурсе под кодом </w:t>
      </w:r>
      <w:r w:rsidR="00DD598A" w:rsidRPr="00A15249">
        <w:rPr>
          <w:rFonts w:ascii="GHEA Grapalat" w:hAnsi="GHEA Grapalat"/>
          <w:i/>
          <w:sz w:val="24"/>
          <w:szCs w:val="24"/>
          <w:lang w:val="en-US"/>
        </w:rPr>
        <w:t>SHAH</w:t>
      </w:r>
      <w:r w:rsidR="00DD598A" w:rsidRPr="00A15249">
        <w:rPr>
          <w:rFonts w:ascii="GHEA Grapalat" w:hAnsi="GHEA Grapalat"/>
          <w:i/>
          <w:sz w:val="24"/>
          <w:szCs w:val="24"/>
        </w:rPr>
        <w:t>- BMAShDzB -23/04</w:t>
      </w:r>
    </w:p>
    <w:p w:rsidR="009422CD" w:rsidRPr="00A15249" w:rsidRDefault="009422CD" w:rsidP="00C34548">
      <w:pPr>
        <w:pStyle w:val="ListParagraph"/>
        <w:widowControl w:val="0"/>
        <w:numPr>
          <w:ilvl w:val="0"/>
          <w:numId w:val="21"/>
        </w:numPr>
        <w:tabs>
          <w:tab w:val="left" w:pos="567"/>
        </w:tabs>
        <w:spacing w:after="160"/>
        <w:jc w:val="both"/>
        <w:rPr>
          <w:rFonts w:ascii="GHEA Grapalat" w:hAnsi="GHEA Grapalat"/>
        </w:rPr>
      </w:pPr>
      <w:r w:rsidRPr="00A15249">
        <w:rPr>
          <w:rFonts w:ascii="GHEA Grapalat" w:hAnsi="GHEA Grapalat"/>
        </w:rPr>
        <w:t>не допускал и (или) не допустит недобросовестной конкуренции, злоупотребления доминирующим положением и антиконкурентного соглашения,</w:t>
      </w:r>
    </w:p>
    <w:p w:rsidR="009422CD" w:rsidRPr="00A15249" w:rsidRDefault="009422CD" w:rsidP="009422CD">
      <w:pPr>
        <w:pStyle w:val="ListParagraph"/>
        <w:widowControl w:val="0"/>
        <w:numPr>
          <w:ilvl w:val="0"/>
          <w:numId w:val="21"/>
        </w:numPr>
        <w:tabs>
          <w:tab w:val="left" w:pos="567"/>
        </w:tabs>
        <w:spacing w:after="160"/>
        <w:jc w:val="both"/>
        <w:rPr>
          <w:rFonts w:ascii="GHEA Grapalat" w:hAnsi="GHEA Grapalat"/>
          <w:spacing w:val="-6"/>
        </w:rPr>
      </w:pPr>
      <w:r w:rsidRPr="00A15249">
        <w:rPr>
          <w:rFonts w:ascii="GHEA Grapalat" w:hAnsi="GHEA Grapalat"/>
          <w:spacing w:val="-6"/>
        </w:rPr>
        <w:t xml:space="preserve">отсутствует случай установленного приглашением на </w:t>
      </w:r>
      <w:r w:rsidRPr="00A15249">
        <w:rPr>
          <w:rFonts w:ascii="GHEA Grapalat" w:hAnsi="GHEA Grapalat"/>
        </w:rPr>
        <w:t xml:space="preserve">открытый конкурс </w:t>
      </w:r>
      <w:r w:rsidRPr="00A15249">
        <w:rPr>
          <w:rFonts w:ascii="GHEA Grapalat" w:hAnsi="GHEA Grapalat"/>
        </w:rPr>
        <w:lastRenderedPageBreak/>
        <w:t xml:space="preserve">случая     одновременного </w:t>
      </w:r>
    </w:p>
    <w:p w:rsidR="009422CD" w:rsidRPr="00A15249" w:rsidRDefault="009422CD" w:rsidP="009422CD">
      <w:pPr>
        <w:pStyle w:val="BodyTextIndent"/>
        <w:widowControl w:val="0"/>
        <w:spacing w:line="240" w:lineRule="auto"/>
        <w:ind w:firstLine="0"/>
        <w:jc w:val="left"/>
        <w:rPr>
          <w:rFonts w:ascii="GHEA Grapalat" w:hAnsi="GHEA Grapalat"/>
          <w:i w:val="0"/>
          <w:sz w:val="24"/>
          <w:szCs w:val="24"/>
        </w:rPr>
      </w:pPr>
      <w:r w:rsidRPr="00A15249">
        <w:rPr>
          <w:rFonts w:ascii="GHEA Grapalat" w:hAnsi="GHEA Grapalat"/>
          <w:i w:val="0"/>
          <w:sz w:val="24"/>
          <w:szCs w:val="24"/>
        </w:rPr>
        <w:t>участия взаимосвязанных с ________________ лиц и (или) учрежденных__________</w:t>
      </w:r>
    </w:p>
    <w:p w:rsidR="009422CD" w:rsidRPr="00A15249" w:rsidRDefault="009422CD" w:rsidP="009422CD">
      <w:pPr>
        <w:widowControl w:val="0"/>
        <w:tabs>
          <w:tab w:val="left" w:pos="7938"/>
        </w:tabs>
        <w:ind w:left="3119"/>
        <w:jc w:val="both"/>
        <w:rPr>
          <w:rFonts w:ascii="GHEA Grapalat" w:hAnsi="GHEA Grapalat"/>
        </w:rPr>
      </w:pPr>
      <w:r w:rsidRPr="00A15249">
        <w:rPr>
          <w:rFonts w:ascii="GHEA Grapalat" w:hAnsi="GHEA Grapalat"/>
        </w:rPr>
        <w:t>наименование участника</w:t>
      </w:r>
      <w:r w:rsidRPr="00A15249">
        <w:rPr>
          <w:rFonts w:ascii="GHEA Grapalat" w:hAnsi="GHEA Grapalat"/>
        </w:rPr>
        <w:tab/>
        <w:t>наименование</w:t>
      </w:r>
    </w:p>
    <w:p w:rsidR="009422CD" w:rsidRPr="00A15249" w:rsidRDefault="009422CD" w:rsidP="009422CD">
      <w:pPr>
        <w:widowControl w:val="0"/>
        <w:tabs>
          <w:tab w:val="left" w:pos="7938"/>
        </w:tabs>
        <w:spacing w:after="160"/>
        <w:ind w:left="8080"/>
        <w:jc w:val="both"/>
        <w:rPr>
          <w:rFonts w:ascii="GHEA Grapalat" w:hAnsi="GHEA Grapalat" w:cs="Arial"/>
        </w:rPr>
      </w:pPr>
      <w:r w:rsidRPr="00A15249">
        <w:rPr>
          <w:rFonts w:ascii="GHEA Grapalat" w:hAnsi="GHEA Grapalat"/>
        </w:rPr>
        <w:t>участника</w:t>
      </w:r>
    </w:p>
    <w:p w:rsidR="009422CD" w:rsidRPr="00A15249" w:rsidRDefault="009422CD" w:rsidP="009422CD">
      <w:pPr>
        <w:widowControl w:val="0"/>
        <w:jc w:val="both"/>
        <w:rPr>
          <w:rFonts w:ascii="GHEA Grapalat" w:hAnsi="GHEA Grapalat"/>
          <w:u w:val="single"/>
        </w:rPr>
      </w:pPr>
      <w:r w:rsidRPr="00A15249">
        <w:rPr>
          <w:rFonts w:ascii="GHEA Grapalat" w:hAnsi="GHEA Grapalat"/>
        </w:rPr>
        <w:t>организаций, либо организаций, имеющих принадлежащую ____________________</w:t>
      </w:r>
    </w:p>
    <w:p w:rsidR="009422CD" w:rsidRPr="00A15249" w:rsidRDefault="009422CD" w:rsidP="009422CD">
      <w:pPr>
        <w:widowControl w:val="0"/>
        <w:spacing w:after="160"/>
        <w:ind w:left="7088"/>
        <w:jc w:val="both"/>
        <w:rPr>
          <w:rFonts w:ascii="GHEA Grapalat" w:hAnsi="GHEA Grapalat"/>
        </w:rPr>
      </w:pPr>
      <w:r w:rsidRPr="00A15249">
        <w:rPr>
          <w:rFonts w:ascii="GHEA Grapalat" w:hAnsi="GHEA Grapalat"/>
          <w:vertAlign w:val="superscript"/>
        </w:rPr>
        <w:t>наименование участника</w:t>
      </w:r>
    </w:p>
    <w:p w:rsidR="009422CD" w:rsidRPr="00A15249" w:rsidRDefault="009422CD" w:rsidP="009422CD">
      <w:pPr>
        <w:widowControl w:val="0"/>
        <w:spacing w:after="160"/>
        <w:jc w:val="both"/>
        <w:rPr>
          <w:rFonts w:ascii="GHEA Grapalat" w:hAnsi="GHEA Grapalat"/>
        </w:rPr>
      </w:pPr>
      <w:r w:rsidRPr="00A15249">
        <w:rPr>
          <w:rFonts w:ascii="GHEA Grapalat" w:hAnsi="GHEA Grapalat"/>
        </w:rPr>
        <w:t>долю (пай) в размере более пятидесяти процентов.</w:t>
      </w:r>
    </w:p>
    <w:p w:rsidR="009422CD" w:rsidRPr="00A15249" w:rsidRDefault="009422CD" w:rsidP="009422CD">
      <w:pPr>
        <w:widowControl w:val="0"/>
        <w:spacing w:after="160"/>
        <w:contextualSpacing/>
        <w:jc w:val="both"/>
        <w:rPr>
          <w:rFonts w:ascii="GHEA Grapalat" w:hAnsi="GHEA Grapalat"/>
        </w:rPr>
      </w:pPr>
      <w:r w:rsidRPr="00A15249">
        <w:rPr>
          <w:rFonts w:ascii="GHEA Grapalat" w:hAnsi="GHEA Grapalat"/>
        </w:rPr>
        <w:t>Ниже  ------------------------------------------------------------------ представляет ссылку на сайт,</w:t>
      </w:r>
    </w:p>
    <w:p w:rsidR="009422CD" w:rsidRPr="00A15249" w:rsidRDefault="009422CD" w:rsidP="009422CD">
      <w:pPr>
        <w:widowControl w:val="0"/>
        <w:spacing w:after="160"/>
        <w:ind w:left="2835"/>
        <w:contextualSpacing/>
        <w:jc w:val="both"/>
        <w:rPr>
          <w:rFonts w:ascii="GHEA Grapalat" w:hAnsi="GHEA Grapalat"/>
        </w:rPr>
      </w:pPr>
      <w:r w:rsidRPr="00A15249">
        <w:rPr>
          <w:rFonts w:ascii="GHEA Grapalat" w:hAnsi="GHEA Grapalat"/>
        </w:rPr>
        <w:t xml:space="preserve"> </w:t>
      </w:r>
      <w:r w:rsidRPr="00A15249">
        <w:rPr>
          <w:rFonts w:ascii="GHEA Grapalat" w:hAnsi="GHEA Grapalat"/>
          <w:vertAlign w:val="superscript"/>
        </w:rPr>
        <w:t>наименование участника</w:t>
      </w:r>
    </w:p>
    <w:p w:rsidR="009422CD" w:rsidRPr="00A15249" w:rsidRDefault="009422CD" w:rsidP="009422CD">
      <w:pPr>
        <w:widowControl w:val="0"/>
        <w:spacing w:after="160"/>
        <w:jc w:val="both"/>
        <w:rPr>
          <w:rFonts w:ascii="GHEA Grapalat" w:hAnsi="GHEA Grapalat" w:cs="Sylfaen"/>
        </w:rPr>
      </w:pPr>
      <w:r w:rsidRPr="00A15249">
        <w:rPr>
          <w:rFonts w:ascii="GHEA Grapalat" w:hAnsi="GHEA Grapalat"/>
        </w:rPr>
        <w:t>содержащий информацию о реальных бенефициарах -------------------------------------</w:t>
      </w:r>
      <w:r w:rsidRPr="00A15249">
        <w:rPr>
          <w:rStyle w:val="FootnoteReference"/>
          <w:rFonts w:ascii="GHEA Grapalat" w:hAnsi="GHEA Grapalat"/>
        </w:rPr>
        <w:footnoteReference w:customMarkFollows="1" w:id="17"/>
        <w:t>**</w:t>
      </w:r>
      <w:r w:rsidRPr="00A15249">
        <w:rPr>
          <w:rFonts w:ascii="GHEA Grapalat" w:hAnsi="GHEA Grapalat"/>
        </w:rPr>
        <w:t xml:space="preserve"> .</w:t>
      </w:r>
    </w:p>
    <w:p w:rsidR="009422CD" w:rsidRPr="00A15249" w:rsidRDefault="009422CD" w:rsidP="009422CD">
      <w:pPr>
        <w:jc w:val="both"/>
        <w:rPr>
          <w:rFonts w:ascii="GHEA Grapalat" w:hAnsi="GHEA Grapalat"/>
        </w:rPr>
      </w:pPr>
    </w:p>
    <w:p w:rsidR="009422CD" w:rsidRPr="00A15249" w:rsidRDefault="009422CD" w:rsidP="009422CD">
      <w:pPr>
        <w:rPr>
          <w:rFonts w:ascii="GHEA Grapalat" w:hAnsi="GHEA Grapalat"/>
        </w:rPr>
      </w:pPr>
    </w:p>
    <w:p w:rsidR="009422CD" w:rsidRPr="00A15249" w:rsidRDefault="009422CD" w:rsidP="009422CD">
      <w:pPr>
        <w:jc w:val="both"/>
        <w:rPr>
          <w:rFonts w:ascii="GHEA Grapalat" w:hAnsi="GHEA Grapalat"/>
        </w:rPr>
      </w:pPr>
      <w:r w:rsidRPr="00A15249">
        <w:rPr>
          <w:rFonts w:ascii="GHEA Grapalat" w:hAnsi="GHEA Grapalat"/>
        </w:rPr>
        <w:t xml:space="preserve"> </w:t>
      </w:r>
    </w:p>
    <w:p w:rsidR="009422CD" w:rsidRPr="00A15249" w:rsidRDefault="009422CD" w:rsidP="009422CD">
      <w:pPr>
        <w:ind w:firstLine="708"/>
        <w:jc w:val="both"/>
        <w:rPr>
          <w:rFonts w:ascii="GHEA Grapalat" w:hAnsi="GHEA Grapalat"/>
        </w:rPr>
      </w:pPr>
      <w:r w:rsidRPr="00A15249">
        <w:rPr>
          <w:rFonts w:ascii="GHEA Grapalat" w:hAnsi="GHEA Grapalat"/>
        </w:rPr>
        <w:t xml:space="preserve">Представляются технические характеристики, товарные знаки, фирменные наименования, марки, производители и гарантийные сроки соответствующих </w:t>
      </w:r>
      <w:r w:rsidRPr="00A15249">
        <w:rPr>
          <w:rFonts w:ascii="GHEA Grapalat" w:hAnsi="GHEA Grapalat"/>
        </w:rPr>
        <w:lastRenderedPageBreak/>
        <w:t>приборов и оборудования, определенных проектной документацией, приложенной к данному приглашению.</w:t>
      </w:r>
      <w:r w:rsidRPr="00A15249">
        <w:rPr>
          <w:rFonts w:ascii="GHEA Grapalat" w:hAnsi="GHEA Grapalat"/>
        </w:rPr>
        <w:footnoteReference w:customMarkFollows="1" w:id="18"/>
        <w:t xml:space="preserve">*** </w:t>
      </w:r>
    </w:p>
    <w:p w:rsidR="009422CD" w:rsidRPr="00A15249" w:rsidRDefault="009422CD" w:rsidP="009422CD">
      <w:pPr>
        <w:tabs>
          <w:tab w:val="left" w:pos="7371"/>
        </w:tabs>
        <w:spacing w:after="160"/>
        <w:ind w:left="3544" w:firstLine="3"/>
        <w:jc w:val="both"/>
        <w:rPr>
          <w:rFonts w:ascii="GHEA Grapalat" w:hAnsi="GHEA Grapalat"/>
          <w:lang w:val="hy-AM"/>
        </w:rPr>
      </w:pPr>
    </w:p>
    <w:p w:rsidR="009422CD" w:rsidRPr="00A15249" w:rsidRDefault="009422CD" w:rsidP="009422CD">
      <w:pPr>
        <w:tabs>
          <w:tab w:val="left" w:pos="7371"/>
        </w:tabs>
        <w:spacing w:after="160"/>
        <w:ind w:left="3544" w:firstLine="3"/>
        <w:jc w:val="both"/>
        <w:rPr>
          <w:rFonts w:ascii="GHEA Grapalat" w:hAnsi="GHEA Grapalat"/>
          <w:lang w:val="hy-AM"/>
        </w:rPr>
      </w:pPr>
    </w:p>
    <w:p w:rsidR="009422CD" w:rsidRPr="00A15249" w:rsidRDefault="009422CD" w:rsidP="009422CD">
      <w:pPr>
        <w:tabs>
          <w:tab w:val="left" w:pos="7371"/>
        </w:tabs>
        <w:spacing w:after="160"/>
        <w:ind w:left="3544" w:firstLine="3"/>
        <w:jc w:val="both"/>
        <w:rPr>
          <w:rFonts w:ascii="GHEA Grapalat" w:hAnsi="GHEA Grapalat"/>
        </w:rPr>
      </w:pPr>
    </w:p>
    <w:p w:rsidR="009422CD" w:rsidRPr="00A15249" w:rsidRDefault="009422CD" w:rsidP="009422CD">
      <w:pPr>
        <w:tabs>
          <w:tab w:val="left" w:pos="7371"/>
        </w:tabs>
        <w:spacing w:after="160"/>
        <w:ind w:left="3544" w:firstLine="3"/>
        <w:jc w:val="both"/>
        <w:rPr>
          <w:rFonts w:ascii="GHEA Grapalat" w:hAnsi="GHEA Grapalat"/>
        </w:rPr>
      </w:pPr>
    </w:p>
    <w:p w:rsidR="009422CD" w:rsidRPr="00A15249" w:rsidRDefault="009422CD" w:rsidP="009422CD">
      <w:pPr>
        <w:jc w:val="both"/>
        <w:rPr>
          <w:rFonts w:ascii="GHEA Grapalat" w:hAnsi="GHEA Grapalat"/>
        </w:rPr>
      </w:pPr>
      <w:r w:rsidRPr="00A15249">
        <w:rPr>
          <w:rFonts w:ascii="GHEA Grapalat" w:hAnsi="GHEA Grapalat"/>
        </w:rPr>
        <w:t>_______________________________________________</w:t>
      </w:r>
      <w:r w:rsidRPr="00A15249">
        <w:rPr>
          <w:rFonts w:ascii="GHEA Grapalat" w:hAnsi="GHEA Grapalat"/>
        </w:rPr>
        <w:tab/>
        <w:t>_____________________</w:t>
      </w:r>
    </w:p>
    <w:p w:rsidR="009422CD" w:rsidRPr="00A15249" w:rsidRDefault="009422CD" w:rsidP="009422CD">
      <w:pPr>
        <w:tabs>
          <w:tab w:val="left" w:pos="7230"/>
        </w:tabs>
        <w:ind w:left="851"/>
        <w:jc w:val="both"/>
        <w:rPr>
          <w:rFonts w:ascii="GHEA Grapalat" w:hAnsi="GHEA Grapalat"/>
        </w:rPr>
      </w:pPr>
      <w:r w:rsidRPr="00A15249">
        <w:rPr>
          <w:rFonts w:ascii="GHEA Grapalat" w:hAnsi="GHEA Grapalat"/>
        </w:rPr>
        <w:t>наименование участника (должность,</w:t>
      </w:r>
      <w:r w:rsidRPr="00A15249">
        <w:rPr>
          <w:rFonts w:ascii="GHEA Grapalat" w:hAnsi="GHEA Grapalat"/>
        </w:rPr>
        <w:tab/>
        <w:t>подпись)</w:t>
      </w:r>
    </w:p>
    <w:p w:rsidR="009422CD" w:rsidRPr="00A15249" w:rsidRDefault="009422CD" w:rsidP="009422CD">
      <w:pPr>
        <w:spacing w:after="160"/>
        <w:ind w:left="1134"/>
        <w:jc w:val="both"/>
        <w:rPr>
          <w:rFonts w:ascii="GHEA Grapalat" w:hAnsi="GHEA Grapalat"/>
        </w:rPr>
      </w:pPr>
      <w:r w:rsidRPr="00A15249">
        <w:rPr>
          <w:rFonts w:ascii="GHEA Grapalat" w:hAnsi="GHEA Grapalat"/>
        </w:rPr>
        <w:t>имя, фамилия руководителя)</w:t>
      </w:r>
    </w:p>
    <w:p w:rsidR="009422CD" w:rsidRPr="00A15249" w:rsidRDefault="009422CD" w:rsidP="009422CD">
      <w:pPr>
        <w:widowControl w:val="0"/>
        <w:spacing w:after="160"/>
        <w:jc w:val="right"/>
        <w:rPr>
          <w:rFonts w:ascii="GHEA Grapalat" w:hAnsi="GHEA Grapalat"/>
          <w:b/>
        </w:rPr>
      </w:pPr>
      <w:r w:rsidRPr="00A15249">
        <w:rPr>
          <w:rFonts w:ascii="GHEA Grapalat" w:hAnsi="GHEA Grapalat"/>
        </w:rPr>
        <w:t>М. П.</w:t>
      </w:r>
      <w:r w:rsidRPr="00A15249">
        <w:rPr>
          <w:rFonts w:ascii="GHEA Grapalat" w:hAnsi="GHEA Grapalat"/>
          <w:b/>
        </w:rPr>
        <w:t xml:space="preserve"> </w:t>
      </w:r>
    </w:p>
    <w:p w:rsidR="009422CD" w:rsidRPr="00A15249" w:rsidRDefault="009422CD" w:rsidP="009422CD">
      <w:pPr>
        <w:rPr>
          <w:rFonts w:ascii="GHEA Grapalat" w:hAnsi="GHEA Grapalat"/>
          <w:b/>
        </w:rPr>
      </w:pPr>
      <w:r w:rsidRPr="00A15249">
        <w:rPr>
          <w:rFonts w:ascii="GHEA Grapalat" w:hAnsi="GHEA Grapalat"/>
          <w:b/>
        </w:rPr>
        <w:br w:type="page"/>
      </w:r>
    </w:p>
    <w:p w:rsidR="009422CD" w:rsidRPr="00A15249" w:rsidRDefault="009422CD" w:rsidP="009422CD">
      <w:pPr>
        <w:rPr>
          <w:rFonts w:ascii="GHEA Grapalat" w:hAnsi="GHEA Grapalat"/>
          <w:b/>
        </w:rPr>
      </w:pPr>
    </w:p>
    <w:p w:rsidR="009422CD" w:rsidRPr="00A15249" w:rsidRDefault="009422CD" w:rsidP="009422CD">
      <w:pPr>
        <w:pStyle w:val="Heading3"/>
        <w:keepNext w:val="0"/>
        <w:widowControl w:val="0"/>
        <w:spacing w:after="160" w:line="240" w:lineRule="auto"/>
        <w:ind w:firstLine="567"/>
        <w:jc w:val="right"/>
        <w:rPr>
          <w:rFonts w:ascii="GHEA Grapalat" w:hAnsi="GHEA Grapalat" w:cs="Arial"/>
          <w:b/>
          <w:i w:val="0"/>
          <w:sz w:val="24"/>
          <w:szCs w:val="24"/>
        </w:rPr>
      </w:pPr>
      <w:r w:rsidRPr="00A15249">
        <w:rPr>
          <w:rFonts w:ascii="GHEA Grapalat" w:hAnsi="GHEA Grapalat"/>
          <w:b/>
          <w:i w:val="0"/>
          <w:sz w:val="24"/>
          <w:szCs w:val="24"/>
        </w:rPr>
        <w:t>Приложение № 1.1</w:t>
      </w:r>
    </w:p>
    <w:p w:rsidR="00DD598A" w:rsidRPr="00A15249" w:rsidRDefault="009422CD" w:rsidP="00DD598A">
      <w:pPr>
        <w:pStyle w:val="BodyTextIndent3"/>
        <w:widowControl w:val="0"/>
        <w:spacing w:after="160" w:line="240" w:lineRule="auto"/>
        <w:jc w:val="right"/>
        <w:rPr>
          <w:rFonts w:ascii="GHEA Grapalat" w:hAnsi="GHEA Grapalat" w:cs="Arial"/>
          <w:b/>
          <w:sz w:val="24"/>
          <w:szCs w:val="24"/>
        </w:rPr>
      </w:pPr>
      <w:r w:rsidRPr="00A15249">
        <w:rPr>
          <w:rFonts w:ascii="GHEA Grapalat" w:hAnsi="GHEA Grapalat"/>
          <w:b/>
          <w:sz w:val="24"/>
          <w:szCs w:val="24"/>
        </w:rPr>
        <w:t>к Приглашению на открытый конкурс</w:t>
      </w:r>
      <w:r w:rsidRPr="00A15249">
        <w:rPr>
          <w:rFonts w:ascii="GHEA Grapalat" w:hAnsi="GHEA Grapalat" w:cs="Arial"/>
          <w:b/>
          <w:sz w:val="24"/>
          <w:szCs w:val="24"/>
        </w:rPr>
        <w:br/>
      </w:r>
      <w:r w:rsidRPr="00A15249">
        <w:rPr>
          <w:rFonts w:ascii="GHEA Grapalat" w:hAnsi="GHEA Grapalat"/>
          <w:b/>
          <w:sz w:val="24"/>
          <w:szCs w:val="24"/>
        </w:rPr>
        <w:t xml:space="preserve">под кодом </w:t>
      </w:r>
      <w:r w:rsidR="00DD598A" w:rsidRPr="00A15249">
        <w:rPr>
          <w:rFonts w:ascii="GHEA Grapalat" w:hAnsi="GHEA Grapalat"/>
          <w:i/>
          <w:sz w:val="24"/>
          <w:szCs w:val="24"/>
          <w:lang w:val="en-US"/>
        </w:rPr>
        <w:t>SHAH</w:t>
      </w:r>
      <w:r w:rsidR="00DD598A" w:rsidRPr="00A15249">
        <w:rPr>
          <w:rFonts w:ascii="GHEA Grapalat" w:hAnsi="GHEA Grapalat"/>
          <w:i/>
          <w:sz w:val="24"/>
          <w:szCs w:val="24"/>
        </w:rPr>
        <w:t>- BMAShDzB -23/04</w:t>
      </w:r>
    </w:p>
    <w:p w:rsidR="009422CD" w:rsidRPr="00A15249" w:rsidRDefault="009422CD" w:rsidP="00DD598A">
      <w:pPr>
        <w:pStyle w:val="BodyTextIndent3"/>
        <w:widowControl w:val="0"/>
        <w:spacing w:after="160" w:line="240" w:lineRule="auto"/>
        <w:jc w:val="right"/>
        <w:rPr>
          <w:rFonts w:ascii="GHEA Grapalat" w:hAnsi="GHEA Grapalat"/>
          <w:b/>
          <w:sz w:val="24"/>
          <w:szCs w:val="24"/>
        </w:rPr>
      </w:pPr>
    </w:p>
    <w:p w:rsidR="009422CD" w:rsidRPr="00A15249" w:rsidRDefault="009422CD" w:rsidP="009422CD">
      <w:pPr>
        <w:pStyle w:val="Heading3"/>
        <w:keepNext w:val="0"/>
        <w:widowControl w:val="0"/>
        <w:spacing w:after="160" w:line="240" w:lineRule="auto"/>
        <w:ind w:left="567" w:right="565"/>
        <w:rPr>
          <w:rFonts w:ascii="GHEA Grapalat" w:hAnsi="GHEA Grapalat"/>
          <w:b/>
          <w:i w:val="0"/>
          <w:sz w:val="24"/>
          <w:szCs w:val="24"/>
        </w:rPr>
      </w:pPr>
      <w:r w:rsidRPr="00A15249">
        <w:rPr>
          <w:rFonts w:ascii="GHEA Grapalat" w:hAnsi="GHEA Grapalat"/>
          <w:b/>
          <w:i w:val="0"/>
          <w:sz w:val="24"/>
          <w:szCs w:val="24"/>
        </w:rPr>
        <w:t>ОПИСАНИЕ</w:t>
      </w:r>
    </w:p>
    <w:p w:rsidR="009422CD" w:rsidRPr="00A15249" w:rsidRDefault="009422CD" w:rsidP="009422CD">
      <w:pPr>
        <w:pStyle w:val="Heading3"/>
        <w:keepNext w:val="0"/>
        <w:widowControl w:val="0"/>
        <w:spacing w:after="160" w:line="240" w:lineRule="auto"/>
        <w:ind w:left="567" w:right="565"/>
        <w:rPr>
          <w:rFonts w:ascii="GHEA Grapalat" w:hAnsi="GHEA Grapalat"/>
          <w:b/>
          <w:i w:val="0"/>
          <w:sz w:val="24"/>
          <w:szCs w:val="24"/>
        </w:rPr>
      </w:pPr>
      <w:r w:rsidRPr="00A15249">
        <w:rPr>
          <w:rFonts w:ascii="GHEA Grapalat" w:hAnsi="GHEA Grapalat"/>
          <w:b/>
          <w:i w:val="0"/>
          <w:sz w:val="24"/>
          <w:szCs w:val="24"/>
        </w:rPr>
        <w:t>приборов и оборудования</w:t>
      </w:r>
    </w:p>
    <w:p w:rsidR="009422CD" w:rsidRPr="00A15249" w:rsidRDefault="009422CD" w:rsidP="009422CD">
      <w:pPr>
        <w:pStyle w:val="Heading3"/>
        <w:keepNext w:val="0"/>
        <w:widowControl w:val="0"/>
        <w:spacing w:after="160" w:line="240" w:lineRule="auto"/>
        <w:ind w:left="567" w:right="565"/>
        <w:rPr>
          <w:rFonts w:ascii="GHEA Grapalat" w:hAnsi="GHEA Grapalat" w:cs="Arial"/>
          <w:sz w:val="24"/>
          <w:szCs w:val="24"/>
        </w:rPr>
      </w:pPr>
    </w:p>
    <w:p w:rsidR="009422CD" w:rsidRPr="00A15249" w:rsidRDefault="009422CD" w:rsidP="009422CD">
      <w:pPr>
        <w:widowControl w:val="0"/>
        <w:jc w:val="both"/>
        <w:rPr>
          <w:rFonts w:ascii="GHEA Grapalat" w:hAnsi="GHEA Grapalat"/>
        </w:rPr>
      </w:pPr>
      <w:r w:rsidRPr="00A15249">
        <w:rPr>
          <w:rFonts w:ascii="GHEA Grapalat" w:hAnsi="GHEA Grapalat"/>
        </w:rPr>
        <w:t xml:space="preserve">_____________________________,                               в качестве участника в </w:t>
      </w:r>
    </w:p>
    <w:p w:rsidR="009422CD" w:rsidRPr="00A15249" w:rsidRDefault="009422CD" w:rsidP="009422CD">
      <w:pPr>
        <w:widowControl w:val="0"/>
        <w:spacing w:after="120"/>
        <w:jc w:val="both"/>
        <w:rPr>
          <w:rFonts w:ascii="GHEA Grapalat" w:hAnsi="GHEA Grapalat" w:cs="Arial"/>
          <w:u w:val="single"/>
        </w:rPr>
      </w:pPr>
      <w:r w:rsidRPr="00A15249">
        <w:rPr>
          <w:rFonts w:ascii="GHEA Grapalat" w:hAnsi="GHEA Grapalat"/>
        </w:rPr>
        <w:t>наименование участника</w:t>
      </w:r>
    </w:p>
    <w:p w:rsidR="00DD598A" w:rsidRPr="00A15249" w:rsidRDefault="009422CD" w:rsidP="00DD598A">
      <w:pPr>
        <w:pStyle w:val="BodyTextIndent3"/>
        <w:widowControl w:val="0"/>
        <w:spacing w:after="160" w:line="240" w:lineRule="auto"/>
        <w:jc w:val="right"/>
        <w:rPr>
          <w:rFonts w:ascii="GHEA Grapalat" w:hAnsi="GHEA Grapalat" w:cs="Arial"/>
          <w:b/>
          <w:sz w:val="24"/>
          <w:szCs w:val="24"/>
        </w:rPr>
      </w:pPr>
      <w:r w:rsidRPr="00A15249">
        <w:rPr>
          <w:rFonts w:ascii="GHEA Grapalat" w:hAnsi="GHEA Grapalat"/>
          <w:sz w:val="24"/>
          <w:szCs w:val="24"/>
        </w:rPr>
        <w:t xml:space="preserve">рамках открытого конкурса под кодом </w:t>
      </w:r>
      <w:r w:rsidR="00DD598A" w:rsidRPr="00A15249">
        <w:rPr>
          <w:rFonts w:ascii="GHEA Grapalat" w:hAnsi="GHEA Grapalat"/>
          <w:i/>
          <w:sz w:val="24"/>
          <w:szCs w:val="24"/>
          <w:lang w:val="en-US"/>
        </w:rPr>
        <w:t>SHAH</w:t>
      </w:r>
      <w:r w:rsidR="00DD598A" w:rsidRPr="00A15249">
        <w:rPr>
          <w:rFonts w:ascii="GHEA Grapalat" w:hAnsi="GHEA Grapalat"/>
          <w:i/>
          <w:sz w:val="24"/>
          <w:szCs w:val="24"/>
        </w:rPr>
        <w:t>- BMAShDzB -23/04</w:t>
      </w:r>
    </w:p>
    <w:p w:rsidR="009422CD" w:rsidRPr="00A15249" w:rsidRDefault="009422CD" w:rsidP="009422CD">
      <w:pPr>
        <w:widowControl w:val="0"/>
        <w:spacing w:after="160"/>
        <w:jc w:val="both"/>
        <w:rPr>
          <w:rFonts w:ascii="GHEA Grapalat" w:hAnsi="GHEA Grapalat"/>
        </w:rPr>
      </w:pPr>
      <w:r w:rsidRPr="00A15249">
        <w:rPr>
          <w:rFonts w:ascii="GHEA Grapalat" w:hAnsi="GHEA Grapalat"/>
        </w:rPr>
        <w:t xml:space="preserve">ниже по лотам представляет описания предлагаемых им приборов и оборудования.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9422CD" w:rsidRPr="00A15249" w:rsidTr="009422CD">
        <w:tc>
          <w:tcPr>
            <w:tcW w:w="1242" w:type="dxa"/>
            <w:vMerge w:val="restart"/>
            <w:vAlign w:val="center"/>
          </w:tcPr>
          <w:p w:rsidR="009422CD" w:rsidRPr="00A15249" w:rsidRDefault="009422CD" w:rsidP="009422CD">
            <w:pPr>
              <w:widowControl w:val="0"/>
              <w:jc w:val="center"/>
              <w:rPr>
                <w:rFonts w:ascii="GHEA Grapalat" w:hAnsi="GHEA Grapalat"/>
                <w:b/>
              </w:rPr>
            </w:pPr>
          </w:p>
          <w:p w:rsidR="009422CD" w:rsidRPr="00A15249" w:rsidRDefault="009422CD" w:rsidP="009422CD">
            <w:pPr>
              <w:widowControl w:val="0"/>
              <w:jc w:val="center"/>
              <w:rPr>
                <w:rFonts w:ascii="GHEA Grapalat" w:hAnsi="GHEA Grapalat"/>
                <w:b/>
                <w:bCs/>
              </w:rPr>
            </w:pPr>
            <w:r w:rsidRPr="00A15249">
              <w:rPr>
                <w:rFonts w:ascii="GHEA Grapalat" w:hAnsi="GHEA Grapalat"/>
                <w:b/>
              </w:rPr>
              <w:t>Номер лота</w:t>
            </w:r>
          </w:p>
        </w:tc>
        <w:tc>
          <w:tcPr>
            <w:tcW w:w="8931" w:type="dxa"/>
            <w:gridSpan w:val="6"/>
            <w:vAlign w:val="center"/>
          </w:tcPr>
          <w:p w:rsidR="009422CD" w:rsidRPr="00A15249" w:rsidRDefault="009422CD" w:rsidP="009422CD">
            <w:pPr>
              <w:widowControl w:val="0"/>
              <w:jc w:val="center"/>
              <w:rPr>
                <w:rFonts w:ascii="GHEA Grapalat" w:hAnsi="GHEA Grapalat"/>
                <w:b/>
                <w:bCs/>
                <w:lang w:val="en-US"/>
              </w:rPr>
            </w:pPr>
            <w:r w:rsidRPr="00A15249">
              <w:rPr>
                <w:rFonts w:ascii="GHEA Grapalat" w:hAnsi="GHEA Grapalat"/>
                <w:b/>
              </w:rPr>
              <w:t>Предлагаемые приборы и оборудование</w:t>
            </w:r>
          </w:p>
        </w:tc>
      </w:tr>
      <w:tr w:rsidR="009422CD" w:rsidRPr="00A15249" w:rsidTr="009422CD">
        <w:trPr>
          <w:trHeight w:val="696"/>
        </w:trPr>
        <w:tc>
          <w:tcPr>
            <w:tcW w:w="1242" w:type="dxa"/>
            <w:vMerge/>
            <w:vAlign w:val="center"/>
          </w:tcPr>
          <w:p w:rsidR="009422CD" w:rsidRPr="00A15249" w:rsidRDefault="009422CD" w:rsidP="009422CD">
            <w:pPr>
              <w:widowControl w:val="0"/>
              <w:jc w:val="center"/>
              <w:rPr>
                <w:rFonts w:ascii="GHEA Grapalat" w:hAnsi="GHEA Grapalat"/>
                <w:b/>
                <w:bCs/>
              </w:rPr>
            </w:pPr>
          </w:p>
        </w:tc>
        <w:tc>
          <w:tcPr>
            <w:tcW w:w="1363" w:type="dxa"/>
            <w:vAlign w:val="center"/>
          </w:tcPr>
          <w:p w:rsidR="009422CD" w:rsidRPr="00A15249" w:rsidRDefault="009422CD" w:rsidP="009422CD">
            <w:pPr>
              <w:widowControl w:val="0"/>
              <w:jc w:val="center"/>
              <w:rPr>
                <w:rFonts w:ascii="GHEA Grapalat" w:hAnsi="GHEA Grapalat"/>
                <w:b/>
              </w:rPr>
            </w:pPr>
            <w:r w:rsidRPr="00A15249">
              <w:rPr>
                <w:rFonts w:ascii="GHEA Grapalat" w:hAnsi="GHEA Grapalat"/>
                <w:b/>
              </w:rPr>
              <w:t>фирменное</w:t>
            </w:r>
          </w:p>
          <w:p w:rsidR="009422CD" w:rsidRPr="00A15249" w:rsidRDefault="009422CD" w:rsidP="009422CD">
            <w:pPr>
              <w:widowControl w:val="0"/>
              <w:jc w:val="center"/>
              <w:rPr>
                <w:rFonts w:ascii="GHEA Grapalat" w:hAnsi="GHEA Grapalat"/>
                <w:b/>
                <w:bCs/>
              </w:rPr>
            </w:pPr>
            <w:r w:rsidRPr="00A15249">
              <w:rPr>
                <w:rFonts w:ascii="GHEA Grapalat" w:hAnsi="GHEA Grapalat"/>
                <w:b/>
              </w:rPr>
              <w:t>наименование</w:t>
            </w:r>
          </w:p>
        </w:tc>
        <w:tc>
          <w:tcPr>
            <w:tcW w:w="1335" w:type="dxa"/>
            <w:vAlign w:val="center"/>
          </w:tcPr>
          <w:p w:rsidR="009422CD" w:rsidRPr="00A15249" w:rsidRDefault="009422CD" w:rsidP="009422CD">
            <w:pPr>
              <w:widowControl w:val="0"/>
              <w:jc w:val="center"/>
              <w:rPr>
                <w:rFonts w:ascii="GHEA Grapalat" w:hAnsi="GHEA Grapalat"/>
                <w:b/>
                <w:bCs/>
              </w:rPr>
            </w:pPr>
            <w:r w:rsidRPr="00A15249">
              <w:rPr>
                <w:rFonts w:ascii="GHEA Grapalat" w:hAnsi="GHEA Grapalat"/>
                <w:b/>
              </w:rPr>
              <w:t>товарный знак</w:t>
            </w:r>
          </w:p>
        </w:tc>
        <w:tc>
          <w:tcPr>
            <w:tcW w:w="1325" w:type="dxa"/>
            <w:vAlign w:val="center"/>
          </w:tcPr>
          <w:p w:rsidR="009422CD" w:rsidRPr="00A15249" w:rsidRDefault="009422CD" w:rsidP="009422CD">
            <w:pPr>
              <w:widowControl w:val="0"/>
              <w:jc w:val="center"/>
              <w:rPr>
                <w:rFonts w:ascii="GHEA Grapalat" w:hAnsi="GHEA Grapalat"/>
                <w:b/>
                <w:bCs/>
                <w:lang w:val="hy-AM"/>
              </w:rPr>
            </w:pPr>
            <w:r w:rsidRPr="00A15249">
              <w:rPr>
                <w:rFonts w:ascii="GHEA Grapalat" w:hAnsi="GHEA Grapalat"/>
                <w:b/>
                <w:bCs/>
              </w:rPr>
              <w:t>марка</w:t>
            </w:r>
          </w:p>
        </w:tc>
        <w:tc>
          <w:tcPr>
            <w:tcW w:w="1716" w:type="dxa"/>
            <w:vAlign w:val="center"/>
          </w:tcPr>
          <w:p w:rsidR="009422CD" w:rsidRPr="00A15249" w:rsidRDefault="009422CD" w:rsidP="009422CD">
            <w:pPr>
              <w:widowControl w:val="0"/>
              <w:jc w:val="center"/>
              <w:rPr>
                <w:rFonts w:ascii="GHEA Grapalat" w:hAnsi="GHEA Grapalat"/>
                <w:b/>
                <w:bCs/>
              </w:rPr>
            </w:pPr>
            <w:r w:rsidRPr="00A15249">
              <w:rPr>
                <w:rFonts w:ascii="GHEA Grapalat" w:hAnsi="GHEA Grapalat"/>
                <w:b/>
              </w:rPr>
              <w:t>наименование производителя</w:t>
            </w:r>
          </w:p>
        </w:tc>
        <w:tc>
          <w:tcPr>
            <w:tcW w:w="1721" w:type="dxa"/>
            <w:vAlign w:val="center"/>
          </w:tcPr>
          <w:p w:rsidR="009422CD" w:rsidRPr="00A15249" w:rsidRDefault="009422CD" w:rsidP="009422CD">
            <w:pPr>
              <w:widowControl w:val="0"/>
              <w:jc w:val="center"/>
              <w:rPr>
                <w:rFonts w:ascii="GHEA Grapalat" w:hAnsi="GHEA Grapalat"/>
                <w:b/>
                <w:bCs/>
              </w:rPr>
            </w:pPr>
            <w:r w:rsidRPr="00A15249">
              <w:rPr>
                <w:rFonts w:ascii="GHEA Grapalat" w:hAnsi="GHEA Grapalat"/>
                <w:b/>
              </w:rPr>
              <w:t>технические характеристики</w:t>
            </w:r>
          </w:p>
        </w:tc>
        <w:tc>
          <w:tcPr>
            <w:tcW w:w="1471" w:type="dxa"/>
            <w:vAlign w:val="center"/>
          </w:tcPr>
          <w:p w:rsidR="009422CD" w:rsidRPr="00A15249" w:rsidRDefault="009422CD" w:rsidP="009422CD">
            <w:pPr>
              <w:widowControl w:val="0"/>
              <w:jc w:val="center"/>
              <w:rPr>
                <w:rFonts w:ascii="GHEA Grapalat" w:hAnsi="GHEA Grapalat"/>
                <w:b/>
                <w:bCs/>
              </w:rPr>
            </w:pPr>
            <w:r w:rsidRPr="00A15249">
              <w:rPr>
                <w:rFonts w:ascii="GHEA Grapalat" w:hAnsi="GHEA Grapalat"/>
                <w:b/>
              </w:rPr>
              <w:t>гарантийные сроки</w:t>
            </w:r>
          </w:p>
        </w:tc>
      </w:tr>
      <w:tr w:rsidR="009422CD" w:rsidRPr="00A15249" w:rsidTr="009422CD">
        <w:tc>
          <w:tcPr>
            <w:tcW w:w="1242"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363"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335"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325"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716"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721"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471"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r>
      <w:tr w:rsidR="009422CD" w:rsidRPr="00A15249" w:rsidTr="009422CD">
        <w:tc>
          <w:tcPr>
            <w:tcW w:w="1242"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363"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335"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325"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716"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721"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471"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r>
      <w:tr w:rsidR="009422CD" w:rsidRPr="00A15249" w:rsidTr="009422CD">
        <w:tc>
          <w:tcPr>
            <w:tcW w:w="1242"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363"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335"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325"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716"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721"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c>
          <w:tcPr>
            <w:tcW w:w="1471" w:type="dxa"/>
          </w:tcPr>
          <w:p w:rsidR="009422CD" w:rsidRPr="00A15249" w:rsidRDefault="009422CD" w:rsidP="009422CD">
            <w:pPr>
              <w:pStyle w:val="Heading3"/>
              <w:keepNext w:val="0"/>
              <w:widowControl w:val="0"/>
              <w:spacing w:line="240" w:lineRule="auto"/>
              <w:jc w:val="left"/>
              <w:rPr>
                <w:rFonts w:ascii="GHEA Grapalat" w:hAnsi="GHEA Grapalat"/>
                <w:b/>
                <w:sz w:val="24"/>
                <w:szCs w:val="24"/>
              </w:rPr>
            </w:pPr>
          </w:p>
        </w:tc>
      </w:tr>
    </w:tbl>
    <w:p w:rsidR="009422CD" w:rsidRPr="00A15249" w:rsidRDefault="009422CD" w:rsidP="009422CD">
      <w:pPr>
        <w:widowControl w:val="0"/>
        <w:tabs>
          <w:tab w:val="left" w:pos="6804"/>
        </w:tabs>
        <w:jc w:val="center"/>
        <w:rPr>
          <w:rFonts w:ascii="GHEA Grapalat" w:hAnsi="GHEA Grapalat"/>
          <w:lang w:val="en-US"/>
        </w:rPr>
      </w:pPr>
    </w:p>
    <w:p w:rsidR="009422CD" w:rsidRPr="00A15249" w:rsidRDefault="009422CD" w:rsidP="009422CD">
      <w:pPr>
        <w:widowControl w:val="0"/>
        <w:tabs>
          <w:tab w:val="left" w:pos="6804"/>
        </w:tabs>
        <w:jc w:val="center"/>
        <w:rPr>
          <w:rFonts w:ascii="GHEA Grapalat" w:hAnsi="GHEA Grapalat"/>
        </w:rPr>
      </w:pPr>
      <w:r w:rsidRPr="00A15249">
        <w:rPr>
          <w:rFonts w:ascii="GHEA Grapalat" w:hAnsi="GHEA Grapalat"/>
        </w:rPr>
        <w:t>_________________________________________________</w:t>
      </w:r>
      <w:r w:rsidRPr="00A15249">
        <w:rPr>
          <w:rFonts w:ascii="GHEA Grapalat" w:hAnsi="GHEA Grapalat"/>
        </w:rPr>
        <w:tab/>
        <w:t>_________________</w:t>
      </w:r>
    </w:p>
    <w:p w:rsidR="009422CD" w:rsidRPr="00A15249" w:rsidRDefault="009422CD" w:rsidP="009422CD">
      <w:pPr>
        <w:widowControl w:val="0"/>
        <w:tabs>
          <w:tab w:val="left" w:pos="7513"/>
        </w:tabs>
        <w:spacing w:after="160"/>
        <w:ind w:left="709"/>
        <w:jc w:val="both"/>
        <w:rPr>
          <w:rFonts w:ascii="GHEA Grapalat" w:hAnsi="GHEA Grapalat" w:cs="Arial"/>
        </w:rPr>
      </w:pPr>
      <w:r w:rsidRPr="00A15249">
        <w:rPr>
          <w:rFonts w:ascii="GHEA Grapalat" w:hAnsi="GHEA Grapalat"/>
        </w:rPr>
        <w:t>наименование участника (должность, имя, фамилия руководителя</w:t>
      </w:r>
      <w:r w:rsidRPr="00A15249">
        <w:rPr>
          <w:rFonts w:ascii="GHEA Grapalat" w:hAnsi="GHEA Grapalat"/>
        </w:rPr>
        <w:tab/>
        <w:t>подпись</w:t>
      </w:r>
    </w:p>
    <w:p w:rsidR="009422CD" w:rsidRPr="00A15249" w:rsidRDefault="009422CD" w:rsidP="009422CD">
      <w:pPr>
        <w:widowControl w:val="0"/>
        <w:spacing w:after="160"/>
        <w:jc w:val="right"/>
        <w:rPr>
          <w:rFonts w:ascii="GHEA Grapalat" w:hAnsi="GHEA Grapalat"/>
        </w:rPr>
      </w:pPr>
    </w:p>
    <w:p w:rsidR="009422CD" w:rsidRPr="00A15249" w:rsidRDefault="009422CD" w:rsidP="009422CD">
      <w:pPr>
        <w:widowControl w:val="0"/>
        <w:spacing w:after="160"/>
        <w:jc w:val="right"/>
        <w:rPr>
          <w:rFonts w:ascii="GHEA Grapalat" w:hAnsi="GHEA Grapalat"/>
        </w:rPr>
      </w:pPr>
      <w:r w:rsidRPr="00A15249">
        <w:rPr>
          <w:rFonts w:ascii="GHEA Grapalat" w:hAnsi="GHEA Grapalat"/>
        </w:rPr>
        <w:t>М. П.</w:t>
      </w:r>
    </w:p>
    <w:p w:rsidR="009422CD" w:rsidRPr="00A15249" w:rsidRDefault="009422CD" w:rsidP="009422CD">
      <w:pPr>
        <w:rPr>
          <w:rFonts w:ascii="GHEA Grapalat" w:hAnsi="GHEA Grapalat"/>
        </w:rPr>
      </w:pPr>
      <w:r w:rsidRPr="00A15249">
        <w:rPr>
          <w:rFonts w:ascii="GHEA Grapalat" w:hAnsi="GHEA Grapalat"/>
        </w:rPr>
        <w:br w:type="page"/>
      </w:r>
    </w:p>
    <w:p w:rsidR="009422CD" w:rsidRPr="00A15249" w:rsidRDefault="009422CD" w:rsidP="009422CD">
      <w:pPr>
        <w:jc w:val="right"/>
        <w:rPr>
          <w:rFonts w:ascii="GHEA Grapalat" w:hAnsi="GHEA Grapalat"/>
          <w:b/>
        </w:rPr>
      </w:pPr>
      <w:r w:rsidRPr="00A15249">
        <w:rPr>
          <w:rFonts w:ascii="GHEA Grapalat" w:hAnsi="GHEA Grapalat"/>
          <w:b/>
        </w:rPr>
        <w:lastRenderedPageBreak/>
        <w:t xml:space="preserve">Приложение 1.2** </w:t>
      </w:r>
    </w:p>
    <w:p w:rsidR="009422CD" w:rsidRPr="00A15249" w:rsidRDefault="009422CD" w:rsidP="009422CD">
      <w:pPr>
        <w:jc w:val="right"/>
        <w:rPr>
          <w:rFonts w:ascii="GHEA Grapalat" w:hAnsi="GHEA Grapalat"/>
          <w:b/>
        </w:rPr>
      </w:pPr>
      <w:r w:rsidRPr="00A15249">
        <w:rPr>
          <w:rFonts w:ascii="GHEA Grapalat" w:hAnsi="GHEA Grapalat"/>
          <w:b/>
        </w:rPr>
        <w:t>к Приглашению на открытый конкурс</w:t>
      </w:r>
    </w:p>
    <w:p w:rsidR="009422CD" w:rsidRPr="00A15249" w:rsidRDefault="009422CD" w:rsidP="009422CD">
      <w:pPr>
        <w:pStyle w:val="Heading3"/>
        <w:keepNext w:val="0"/>
        <w:widowControl w:val="0"/>
        <w:spacing w:after="160" w:line="240" w:lineRule="auto"/>
        <w:ind w:firstLine="567"/>
        <w:jc w:val="right"/>
        <w:rPr>
          <w:rFonts w:ascii="GHEA Grapalat" w:hAnsi="GHEA Grapalat" w:cs="Arial"/>
          <w:b/>
          <w:sz w:val="24"/>
          <w:szCs w:val="24"/>
        </w:rPr>
      </w:pPr>
      <w:r w:rsidRPr="00A15249">
        <w:rPr>
          <w:rFonts w:ascii="GHEA Grapalat" w:hAnsi="GHEA Grapalat"/>
          <w:b/>
          <w:sz w:val="24"/>
          <w:szCs w:val="24"/>
        </w:rPr>
        <w:t xml:space="preserve">под кодом </w:t>
      </w:r>
      <w:r w:rsidR="003D65CC" w:rsidRPr="00A15249">
        <w:rPr>
          <w:rFonts w:ascii="GHEA Grapalat" w:hAnsi="GHEA Grapalat"/>
          <w:i w:val="0"/>
          <w:sz w:val="24"/>
          <w:szCs w:val="24"/>
          <w:lang w:val="en-US"/>
        </w:rPr>
        <w:t>SHAH</w:t>
      </w:r>
      <w:r w:rsidR="003D65CC" w:rsidRPr="00A15249">
        <w:rPr>
          <w:rFonts w:ascii="GHEA Grapalat" w:hAnsi="GHEA Grapalat"/>
          <w:i w:val="0"/>
          <w:sz w:val="24"/>
          <w:szCs w:val="24"/>
        </w:rPr>
        <w:t>- BMAShDzB -23/04</w:t>
      </w:r>
    </w:p>
    <w:p w:rsidR="009422CD" w:rsidRPr="00A15249" w:rsidRDefault="009422CD" w:rsidP="009422CD">
      <w:pPr>
        <w:ind w:left="360" w:hanging="360"/>
        <w:jc w:val="center"/>
        <w:rPr>
          <w:rFonts w:ascii="GHEA Grapalat" w:hAnsi="GHEA Grapalat"/>
          <w:b/>
        </w:rPr>
      </w:pPr>
      <w:r w:rsidRPr="00A15249">
        <w:rPr>
          <w:rFonts w:ascii="GHEA Grapalat" w:hAnsi="GHEA Grapalat"/>
          <w:b/>
        </w:rPr>
        <w:t>ФОРМА</w:t>
      </w:r>
    </w:p>
    <w:p w:rsidR="009422CD" w:rsidRPr="00A15249" w:rsidRDefault="009422CD" w:rsidP="009422CD">
      <w:pPr>
        <w:ind w:left="360" w:hanging="360"/>
        <w:jc w:val="center"/>
        <w:rPr>
          <w:rFonts w:ascii="GHEA Grapalat" w:hAnsi="GHEA Grapalat"/>
          <w:b/>
        </w:rPr>
      </w:pPr>
      <w:r w:rsidRPr="00A15249">
        <w:rPr>
          <w:rFonts w:ascii="GHEA Grapalat" w:hAnsi="GHEA Grapalat"/>
          <w:b/>
        </w:rPr>
        <w:t>ДЕКЛАРАЦИИ О РЕАЛЬНЫХ  БЕНЕФИЦИАРАХ</w:t>
      </w:r>
    </w:p>
    <w:p w:rsidR="009422CD" w:rsidRPr="00A15249" w:rsidRDefault="009422CD" w:rsidP="009422CD">
      <w:pPr>
        <w:ind w:left="360" w:hanging="360"/>
        <w:jc w:val="center"/>
        <w:rPr>
          <w:rFonts w:ascii="GHEA Grapalat" w:eastAsia="GHEA Grapalat" w:hAnsi="GHEA Grapalat" w:cs="GHEA Grapalat"/>
          <w:b/>
        </w:rPr>
      </w:pPr>
    </w:p>
    <w:p w:rsidR="009422CD" w:rsidRPr="00A15249" w:rsidRDefault="009422CD" w:rsidP="009422CD">
      <w:pPr>
        <w:numPr>
          <w:ilvl w:val="0"/>
          <w:numId w:val="27"/>
        </w:numPr>
        <w:pBdr>
          <w:top w:val="nil"/>
          <w:left w:val="nil"/>
          <w:bottom w:val="nil"/>
          <w:right w:val="nil"/>
          <w:between w:val="nil"/>
        </w:pBdr>
        <w:spacing w:after="160" w:line="259" w:lineRule="auto"/>
        <w:rPr>
          <w:rFonts w:ascii="GHEA Grapalat" w:eastAsia="GHEA Grapalat" w:hAnsi="GHEA Grapalat" w:cs="GHEA Grapalat"/>
          <w:b/>
          <w:color w:val="000000"/>
        </w:rPr>
      </w:pPr>
      <w:r w:rsidRPr="00A15249">
        <w:rPr>
          <w:rFonts w:ascii="GHEA Grapalat" w:eastAsia="GHEA Grapalat" w:hAnsi="GHEA Grapalat" w:cs="GHEA Grapalat"/>
          <w:b/>
          <w:color w:val="000000"/>
        </w:rPr>
        <w:t>Организация</w:t>
      </w:r>
    </w:p>
    <w:p w:rsidR="009422CD" w:rsidRPr="00A15249" w:rsidRDefault="009422CD" w:rsidP="009422C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152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422CD" w:rsidRPr="00A15249" w:rsidTr="009422CD">
        <w:tc>
          <w:tcPr>
            <w:tcW w:w="2836"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Наименование</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6"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Наименование латинскими буквами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6"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Номер государственной регистрации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6"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День, месяц, год регистрации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6" w:type="dxa"/>
            <w:shd w:val="clear" w:color="auto" w:fill="D9E2F3"/>
            <w:vAlign w:val="center"/>
          </w:tcPr>
          <w:p w:rsidR="009422CD" w:rsidRPr="00A15249" w:rsidRDefault="009422CD" w:rsidP="009422C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 xml:space="preserve">Адрес </w:t>
            </w:r>
            <w:ins w:id="8" w:author="Inesa Kocharyan" w:date="2021-08-30T12:39:00Z">
              <w:r w:rsidRPr="00A15249">
                <w:rPr>
                  <w:rFonts w:ascii="GHEA Grapalat" w:eastAsia="GHEA Grapalat" w:hAnsi="GHEA Grapalat" w:cs="GHEA Grapalat"/>
                  <w:color w:val="000000"/>
                </w:rPr>
                <w:t xml:space="preserve"> </w:t>
              </w:r>
            </w:ins>
            <w:r w:rsidRPr="00A15249">
              <w:rPr>
                <w:rFonts w:ascii="GHEA Grapalat" w:eastAsia="GHEA Grapalat" w:hAnsi="GHEA Grapalat" w:cs="GHEA Grapalat"/>
                <w:color w:val="000000"/>
              </w:rPr>
              <w:t>регистрации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6" w:type="dxa"/>
            <w:shd w:val="clear" w:color="auto" w:fill="D9E2F3"/>
            <w:vAlign w:val="center"/>
          </w:tcPr>
          <w:p w:rsidR="009422CD" w:rsidRPr="00A15249" w:rsidRDefault="009422CD" w:rsidP="009422C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Государство регистрации</w:t>
            </w:r>
          </w:p>
        </w:tc>
        <w:tc>
          <w:tcPr>
            <w:tcW w:w="6180" w:type="dxa"/>
            <w:vAlign w:val="center"/>
          </w:tcPr>
          <w:p w:rsidR="009422CD" w:rsidRPr="00A15249" w:rsidRDefault="009422CD" w:rsidP="009422CD">
            <w:pPr>
              <w:spacing w:before="240" w:after="240"/>
              <w:ind w:left="993" w:hanging="851"/>
              <w:rPr>
                <w:rFonts w:ascii="GHEA Grapalat" w:eastAsia="GHEA Grapalat" w:hAnsi="GHEA Grapalat" w:cs="GHEA Grapalat"/>
              </w:rPr>
            </w:pPr>
          </w:p>
        </w:tc>
      </w:tr>
      <w:tr w:rsidR="009422CD" w:rsidRPr="00A15249" w:rsidTr="009422CD">
        <w:tc>
          <w:tcPr>
            <w:tcW w:w="2836" w:type="dxa"/>
            <w:shd w:val="clear" w:color="auto" w:fill="D9E2F3"/>
            <w:vAlign w:val="center"/>
          </w:tcPr>
          <w:p w:rsidR="009422CD" w:rsidRPr="00A15249" w:rsidRDefault="009422CD" w:rsidP="009422CD">
            <w:pPr>
              <w:numPr>
                <w:ilvl w:val="2"/>
                <w:numId w:val="27"/>
              </w:numPr>
              <w:pBdr>
                <w:top w:val="nil"/>
                <w:left w:val="nil"/>
                <w:bottom w:val="nil"/>
                <w:right w:val="nil"/>
                <w:between w:val="nil"/>
              </w:pBdr>
              <w:ind w:left="284" w:hanging="284"/>
              <w:rPr>
                <w:rFonts w:ascii="GHEA Grapalat" w:eastAsia="GHEA Grapalat" w:hAnsi="GHEA Grapalat" w:cs="GHEA Grapalat"/>
                <w:color w:val="000000"/>
              </w:rPr>
            </w:pPr>
            <w:r w:rsidRPr="00A152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9422CD" w:rsidRPr="00A15249" w:rsidRDefault="009422CD" w:rsidP="009422CD">
            <w:pPr>
              <w:spacing w:before="240" w:after="240"/>
              <w:ind w:left="993" w:hanging="851"/>
              <w:rPr>
                <w:rFonts w:ascii="GHEA Grapalat" w:eastAsia="GHEA Grapalat" w:hAnsi="GHEA Grapalat" w:cs="GHEA Grapalat"/>
              </w:rPr>
            </w:pPr>
          </w:p>
        </w:tc>
      </w:tr>
    </w:tbl>
    <w:p w:rsidR="009422CD" w:rsidRPr="00A15249" w:rsidRDefault="009422CD" w:rsidP="009422C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152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rPr>
          <w:trHeight w:val="1487"/>
        </w:trPr>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bl>
    <w:p w:rsidR="009422CD" w:rsidRPr="00A15249" w:rsidRDefault="009422CD" w:rsidP="009422C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152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15249">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15249">
              <w:rPr>
                <w:rFonts w:ascii="GHEA Grapalat" w:eastAsia="GHEA Grapalat" w:hAnsi="GHEA Grapalat" w:cs="GHEA Grapalat"/>
                <w:color w:val="000000"/>
              </w:rPr>
              <w:t>Количество страниц декларации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15249">
              <w:rPr>
                <w:rFonts w:ascii="GHEA Grapalat" w:eastAsia="GHEA Grapalat" w:hAnsi="GHEA Grapalat" w:cs="GHEA Grapalat"/>
                <w:color w:val="000000"/>
              </w:rPr>
              <w:t>Подпись лица, представляющего декларацию</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bl>
    <w:p w:rsidR="009422CD" w:rsidRPr="00A15249" w:rsidRDefault="009422CD" w:rsidP="009422CD">
      <w:pPr>
        <w:rPr>
          <w:rFonts w:ascii="GHEA Grapalat" w:eastAsia="GHEA Grapalat" w:hAnsi="GHEA Grapalat" w:cs="GHEA Grapalat"/>
        </w:rPr>
      </w:pPr>
    </w:p>
    <w:p w:rsidR="009422CD" w:rsidRPr="00A15249" w:rsidRDefault="009422CD" w:rsidP="009422CD">
      <w:pPr>
        <w:rPr>
          <w:rFonts w:ascii="GHEA Grapalat" w:eastAsia="GHEA Grapalat" w:hAnsi="GHEA Grapalat" w:cs="GHEA Grapalat"/>
        </w:rPr>
      </w:pPr>
      <w:r w:rsidRPr="00A15249">
        <w:rPr>
          <w:rFonts w:ascii="GHEA Grapalat" w:hAnsi="GHEA Grapalat"/>
        </w:rPr>
        <w:br w:type="page"/>
      </w:r>
    </w:p>
    <w:p w:rsidR="009422CD" w:rsidRPr="00A15249" w:rsidRDefault="009422CD" w:rsidP="009422CD">
      <w:pPr>
        <w:numPr>
          <w:ilvl w:val="0"/>
          <w:numId w:val="27"/>
        </w:numPr>
        <w:pBdr>
          <w:top w:val="nil"/>
          <w:left w:val="nil"/>
          <w:bottom w:val="nil"/>
          <w:right w:val="nil"/>
          <w:between w:val="nil"/>
        </w:pBdr>
        <w:spacing w:after="160" w:line="259" w:lineRule="auto"/>
        <w:rPr>
          <w:rFonts w:ascii="GHEA Grapalat" w:eastAsia="GHEA Grapalat" w:hAnsi="GHEA Grapalat" w:cs="GHEA Grapalat"/>
          <w:color w:val="000000"/>
        </w:rPr>
      </w:pPr>
      <w:r w:rsidRPr="00A15249">
        <w:rPr>
          <w:rFonts w:ascii="GHEA Grapalat" w:eastAsia="GHEA Grapalat" w:hAnsi="GHEA Grapalat" w:cs="GHEA Grapalat"/>
          <w:b/>
          <w:color w:val="000000"/>
        </w:rPr>
        <w:lastRenderedPageBreak/>
        <w:t>Данные листинга  акций</w:t>
      </w:r>
    </w:p>
    <w:p w:rsidR="009422CD" w:rsidRPr="00A15249" w:rsidRDefault="009422CD" w:rsidP="009422C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152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15249">
              <w:rPr>
                <w:rFonts w:ascii="GHEA Grapalat" w:eastAsia="GHEA Grapalat" w:hAnsi="GHEA Grapalat" w:cs="GHEA Grapalat"/>
                <w:color w:val="000000"/>
              </w:rPr>
              <w:t>Наименование фондовой биржи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bl>
    <w:p w:rsidR="009422CD" w:rsidRPr="00A15249" w:rsidRDefault="009422CD" w:rsidP="009422C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152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Наименование</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Наименование латинскими буквами</w:t>
            </w:r>
            <w:r w:rsidRPr="00A15249">
              <w:rPr>
                <w:rFonts w:ascii="GHEA Grapalat" w:hAnsi="GHEA Grapalat"/>
              </w:rPr>
              <w:t xml:space="preserve"> </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Номер государственной регистрации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День, месяц, год регистрации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Адрес регистрации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rPr>
          <w:trHeight w:val="1361"/>
        </w:trPr>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Государтво регистрации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bl>
    <w:p w:rsidR="009422CD" w:rsidRPr="00A15249" w:rsidRDefault="009422CD" w:rsidP="009422C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152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422CD" w:rsidRPr="00A15249" w:rsidTr="009422CD">
        <w:tc>
          <w:tcPr>
            <w:tcW w:w="2836"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15249">
              <w:rPr>
                <w:rFonts w:ascii="GHEA Grapalat" w:eastAsia="GHEA Grapalat" w:hAnsi="GHEA Grapalat" w:cs="GHEA Grapalat"/>
                <w:color w:val="000000"/>
              </w:rPr>
              <w:t>Размер участия (%)</w:t>
            </w:r>
          </w:p>
        </w:tc>
        <w:tc>
          <w:tcPr>
            <w:tcW w:w="6178"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6" w:type="dxa"/>
            <w:shd w:val="clear" w:color="auto" w:fill="D9E2F3"/>
            <w:vAlign w:val="center"/>
          </w:tcPr>
          <w:p w:rsidR="009422CD" w:rsidRPr="00A15249" w:rsidRDefault="009422CD" w:rsidP="009422CD">
            <w:pPr>
              <w:numPr>
                <w:ilvl w:val="2"/>
                <w:numId w:val="27"/>
              </w:numPr>
              <w:pBdr>
                <w:top w:val="nil"/>
                <w:left w:val="nil"/>
                <w:bottom w:val="nil"/>
                <w:right w:val="nil"/>
                <w:between w:val="nil"/>
              </w:pBdr>
              <w:ind w:hanging="930"/>
              <w:rPr>
                <w:rFonts w:ascii="GHEA Grapalat" w:eastAsia="GHEA Grapalat" w:hAnsi="GHEA Grapalat" w:cs="GHEA Grapalat"/>
                <w:color w:val="000000"/>
              </w:rPr>
            </w:pPr>
            <w:r w:rsidRPr="00A15249">
              <w:rPr>
                <w:rFonts w:ascii="GHEA Grapalat" w:eastAsia="GHEA Grapalat" w:hAnsi="GHEA Grapalat" w:cs="GHEA Grapalat"/>
                <w:color w:val="000000"/>
              </w:rPr>
              <w:lastRenderedPageBreak/>
              <w:t>Вид участия</w:t>
            </w:r>
          </w:p>
        </w:tc>
        <w:tc>
          <w:tcPr>
            <w:tcW w:w="6178" w:type="dxa"/>
            <w:vAlign w:val="center"/>
          </w:tcPr>
          <w:p w:rsidR="009422CD" w:rsidRPr="00A15249" w:rsidRDefault="00DD107B" w:rsidP="009422CD">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t>Прямое участие</w:t>
            </w:r>
          </w:p>
          <w:p w:rsidR="009422CD" w:rsidRPr="00A15249" w:rsidRDefault="00DD107B" w:rsidP="009422CD">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t>Косвенное участие</w:t>
            </w:r>
          </w:p>
        </w:tc>
      </w:tr>
    </w:tbl>
    <w:p w:rsidR="009422CD" w:rsidRPr="00A15249" w:rsidRDefault="009422CD" w:rsidP="009422CD">
      <w:pPr>
        <w:pBdr>
          <w:top w:val="nil"/>
          <w:left w:val="nil"/>
          <w:bottom w:val="nil"/>
          <w:right w:val="nil"/>
          <w:between w:val="nil"/>
        </w:pBdr>
        <w:spacing w:before="240"/>
        <w:rPr>
          <w:rFonts w:ascii="GHEA Grapalat" w:eastAsia="GHEA Grapalat" w:hAnsi="GHEA Grapalat" w:cs="GHEA Grapalat"/>
        </w:rPr>
      </w:pPr>
      <w:r w:rsidRPr="00A15249">
        <w:rPr>
          <w:rFonts w:ascii="GHEA Grapalat" w:hAnsi="GHEA Grapalat"/>
        </w:rPr>
        <w:br w:type="page"/>
      </w:r>
    </w:p>
    <w:p w:rsidR="009422CD" w:rsidRPr="00A15249" w:rsidRDefault="009422CD" w:rsidP="009422CD">
      <w:pPr>
        <w:numPr>
          <w:ilvl w:val="0"/>
          <w:numId w:val="27"/>
        </w:numPr>
        <w:pBdr>
          <w:top w:val="nil"/>
          <w:left w:val="nil"/>
          <w:bottom w:val="nil"/>
          <w:right w:val="nil"/>
          <w:between w:val="nil"/>
        </w:pBdr>
        <w:spacing w:line="259" w:lineRule="auto"/>
        <w:rPr>
          <w:rFonts w:ascii="GHEA Grapalat" w:eastAsia="GHEA Grapalat" w:hAnsi="GHEA Grapalat" w:cs="GHEA Grapalat"/>
          <w:b/>
          <w:color w:val="000000"/>
        </w:rPr>
      </w:pPr>
      <w:r w:rsidRPr="00A15249">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9422CD" w:rsidRPr="00A15249" w:rsidRDefault="009422CD" w:rsidP="009422C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152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Название государства</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Название муниципалитета</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Размер участия (%)</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Вид участия</w:t>
            </w:r>
          </w:p>
        </w:tc>
        <w:tc>
          <w:tcPr>
            <w:tcW w:w="6180" w:type="dxa"/>
            <w:vAlign w:val="center"/>
          </w:tcPr>
          <w:p w:rsidR="009422CD" w:rsidRPr="00A15249" w:rsidRDefault="00DD107B" w:rsidP="009422CD">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t>Прямое участие</w:t>
            </w:r>
          </w:p>
          <w:p w:rsidR="009422CD" w:rsidRPr="00A15249" w:rsidRDefault="00DD107B" w:rsidP="009422CD">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t>Косвенное участие</w:t>
            </w:r>
          </w:p>
        </w:tc>
      </w:tr>
    </w:tbl>
    <w:p w:rsidR="009422CD" w:rsidRPr="00A15249" w:rsidRDefault="009422CD" w:rsidP="009422C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152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Название международной организации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Размер участия</w:t>
            </w:r>
            <w:r w:rsidRPr="00A15249" w:rsidDel="00C376E4">
              <w:rPr>
                <w:rFonts w:ascii="GHEA Grapalat" w:eastAsia="GHEA Grapalat" w:hAnsi="GHEA Grapalat" w:cs="GHEA Grapalat"/>
                <w:color w:val="000000"/>
              </w:rPr>
              <w:t xml:space="preserve"> </w:t>
            </w:r>
            <w:r w:rsidRPr="00A15249">
              <w:rPr>
                <w:rFonts w:ascii="GHEA Grapalat" w:eastAsia="GHEA Grapalat" w:hAnsi="GHEA Grapalat" w:cs="GHEA Grapalat"/>
                <w:color w:val="000000"/>
              </w:rPr>
              <w:t>(%)</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Вид участия</w:t>
            </w:r>
          </w:p>
        </w:tc>
        <w:tc>
          <w:tcPr>
            <w:tcW w:w="6180" w:type="dxa"/>
            <w:vAlign w:val="center"/>
          </w:tcPr>
          <w:p w:rsidR="009422CD" w:rsidRPr="00A15249" w:rsidRDefault="00DD107B" w:rsidP="009422CD">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t>Прямое участие</w:t>
            </w:r>
          </w:p>
          <w:p w:rsidR="009422CD" w:rsidRPr="00A15249" w:rsidRDefault="00DD107B" w:rsidP="009422CD">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t>Косвенное участие</w:t>
            </w:r>
          </w:p>
        </w:tc>
      </w:tr>
    </w:tbl>
    <w:p w:rsidR="009422CD" w:rsidRPr="00A15249" w:rsidRDefault="009422CD" w:rsidP="009422CD">
      <w:pPr>
        <w:rPr>
          <w:rFonts w:ascii="GHEA Grapalat" w:eastAsia="GHEA Grapalat" w:hAnsi="GHEA Grapalat" w:cs="GHEA Grapalat"/>
          <w:b/>
        </w:rPr>
      </w:pPr>
      <w:r w:rsidRPr="00A15249">
        <w:rPr>
          <w:rFonts w:ascii="GHEA Grapalat" w:hAnsi="GHEA Grapalat"/>
        </w:rPr>
        <w:br w:type="page"/>
      </w:r>
    </w:p>
    <w:p w:rsidR="009422CD" w:rsidRPr="00A15249" w:rsidRDefault="009422CD" w:rsidP="009422CD">
      <w:pPr>
        <w:numPr>
          <w:ilvl w:val="0"/>
          <w:numId w:val="27"/>
        </w:numPr>
        <w:pBdr>
          <w:top w:val="nil"/>
          <w:left w:val="nil"/>
          <w:bottom w:val="nil"/>
          <w:right w:val="nil"/>
          <w:between w:val="nil"/>
        </w:pBdr>
        <w:spacing w:line="259" w:lineRule="auto"/>
        <w:rPr>
          <w:rFonts w:ascii="GHEA Grapalat" w:eastAsia="GHEA Grapalat" w:hAnsi="GHEA Grapalat" w:cs="GHEA Grapalat"/>
          <w:b/>
          <w:color w:val="000000"/>
        </w:rPr>
      </w:pPr>
      <w:r w:rsidRPr="00A15249">
        <w:rPr>
          <w:rFonts w:ascii="GHEA Grapalat" w:eastAsia="GHEA Grapalat" w:hAnsi="GHEA Grapalat" w:cs="GHEA Grapalat"/>
          <w:b/>
          <w:color w:val="000000"/>
        </w:rPr>
        <w:lastRenderedPageBreak/>
        <w:t>Данные реального бенефициара</w:t>
      </w:r>
    </w:p>
    <w:p w:rsidR="009422CD" w:rsidRPr="00A15249" w:rsidRDefault="009422CD" w:rsidP="009422C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152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422CD" w:rsidRPr="00A15249" w:rsidTr="009422CD">
        <w:tc>
          <w:tcPr>
            <w:tcW w:w="2836"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Имя</w:t>
            </w:r>
          </w:p>
        </w:tc>
        <w:tc>
          <w:tcPr>
            <w:tcW w:w="6178"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6"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Фамилия</w:t>
            </w:r>
          </w:p>
        </w:tc>
        <w:tc>
          <w:tcPr>
            <w:tcW w:w="6178"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6"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Имя(латинскими буквами)</w:t>
            </w:r>
          </w:p>
        </w:tc>
        <w:tc>
          <w:tcPr>
            <w:tcW w:w="6178"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6"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Фамилия (латинскими буквами)</w:t>
            </w:r>
          </w:p>
        </w:tc>
        <w:tc>
          <w:tcPr>
            <w:tcW w:w="6178"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6"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Гражданство</w:t>
            </w:r>
          </w:p>
        </w:tc>
        <w:tc>
          <w:tcPr>
            <w:tcW w:w="6178"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6"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День, месяц, год рождения</w:t>
            </w:r>
          </w:p>
        </w:tc>
        <w:tc>
          <w:tcPr>
            <w:tcW w:w="6178" w:type="dxa"/>
            <w:vAlign w:val="center"/>
          </w:tcPr>
          <w:p w:rsidR="009422CD" w:rsidRPr="00A15249" w:rsidRDefault="009422CD" w:rsidP="009422CD">
            <w:pPr>
              <w:spacing w:before="240" w:after="240"/>
              <w:rPr>
                <w:rFonts w:ascii="GHEA Grapalat" w:eastAsia="GHEA Grapalat" w:hAnsi="GHEA Grapalat" w:cs="GHEA Grapalat"/>
              </w:rPr>
            </w:pPr>
          </w:p>
        </w:tc>
      </w:tr>
    </w:tbl>
    <w:p w:rsidR="009422CD" w:rsidRPr="00A15249" w:rsidRDefault="009422CD" w:rsidP="009422C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152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422CD" w:rsidRPr="00A15249" w:rsidTr="009422CD">
        <w:tc>
          <w:tcPr>
            <w:tcW w:w="297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Тип документа</w:t>
            </w:r>
          </w:p>
        </w:tc>
        <w:tc>
          <w:tcPr>
            <w:tcW w:w="6096"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97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Номер документа</w:t>
            </w:r>
          </w:p>
        </w:tc>
        <w:tc>
          <w:tcPr>
            <w:tcW w:w="6096"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97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15249">
              <w:rPr>
                <w:rFonts w:ascii="GHEA Grapalat" w:eastAsia="GHEA Grapalat" w:hAnsi="GHEA Grapalat" w:cs="GHEA Grapalat"/>
                <w:color w:val="000000"/>
              </w:rPr>
              <w:t>День, месяц, год предоставления</w:t>
            </w:r>
          </w:p>
        </w:tc>
        <w:tc>
          <w:tcPr>
            <w:tcW w:w="6096"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97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15249">
              <w:rPr>
                <w:rFonts w:ascii="GHEA Grapalat" w:eastAsia="GHEA Grapalat" w:hAnsi="GHEA Grapalat" w:cs="GHEA Grapalat"/>
                <w:color w:val="000000"/>
              </w:rPr>
              <w:t>Предоставляющий орган</w:t>
            </w:r>
          </w:p>
        </w:tc>
        <w:tc>
          <w:tcPr>
            <w:tcW w:w="6096"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97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НЗОУ или эквивалентный номер</w:t>
            </w:r>
          </w:p>
        </w:tc>
        <w:tc>
          <w:tcPr>
            <w:tcW w:w="6096" w:type="dxa"/>
            <w:vAlign w:val="center"/>
          </w:tcPr>
          <w:p w:rsidR="009422CD" w:rsidRPr="00A15249" w:rsidRDefault="009422CD" w:rsidP="009422CD">
            <w:pPr>
              <w:spacing w:before="240" w:after="240"/>
              <w:rPr>
                <w:rFonts w:ascii="GHEA Grapalat" w:eastAsia="GHEA Grapalat" w:hAnsi="GHEA Grapalat" w:cs="GHEA Grapalat"/>
              </w:rPr>
            </w:pPr>
          </w:p>
        </w:tc>
      </w:tr>
    </w:tbl>
    <w:p w:rsidR="009422CD" w:rsidRPr="00A15249" w:rsidRDefault="009422CD" w:rsidP="009422C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152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422CD" w:rsidRPr="00A15249" w:rsidTr="009422CD">
        <w:tc>
          <w:tcPr>
            <w:tcW w:w="2943"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Государство</w:t>
            </w:r>
          </w:p>
        </w:tc>
        <w:tc>
          <w:tcPr>
            <w:tcW w:w="6072"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943"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Муниципалитет</w:t>
            </w:r>
          </w:p>
        </w:tc>
        <w:tc>
          <w:tcPr>
            <w:tcW w:w="6072"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943"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15249">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943"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15249">
              <w:rPr>
                <w:rFonts w:ascii="GHEA Grapalat" w:eastAsia="GHEA Grapalat" w:hAnsi="GHEA Grapalat" w:cs="GHEA Grapalat"/>
                <w:color w:val="000000"/>
              </w:rPr>
              <w:t>Название улицы, здание (дом), квартира</w:t>
            </w:r>
          </w:p>
        </w:tc>
        <w:tc>
          <w:tcPr>
            <w:tcW w:w="6072" w:type="dxa"/>
            <w:vAlign w:val="center"/>
          </w:tcPr>
          <w:p w:rsidR="009422CD" w:rsidRPr="00A15249" w:rsidRDefault="009422CD" w:rsidP="009422CD">
            <w:pPr>
              <w:spacing w:before="240" w:after="240"/>
              <w:rPr>
                <w:rFonts w:ascii="GHEA Grapalat" w:eastAsia="GHEA Grapalat" w:hAnsi="GHEA Grapalat" w:cs="GHEA Grapalat"/>
              </w:rPr>
            </w:pPr>
          </w:p>
        </w:tc>
      </w:tr>
    </w:tbl>
    <w:p w:rsidR="009422CD" w:rsidRPr="00A15249" w:rsidRDefault="009422CD" w:rsidP="009422C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152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Государство</w:t>
            </w:r>
          </w:p>
        </w:tc>
        <w:tc>
          <w:tcPr>
            <w:tcW w:w="6178"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Муниципалитет</w:t>
            </w:r>
          </w:p>
        </w:tc>
        <w:tc>
          <w:tcPr>
            <w:tcW w:w="6178"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Административно-территориальная единица</w:t>
            </w:r>
          </w:p>
        </w:tc>
        <w:tc>
          <w:tcPr>
            <w:tcW w:w="6178"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Название улицы, здание (дом), квартира</w:t>
            </w:r>
          </w:p>
        </w:tc>
        <w:tc>
          <w:tcPr>
            <w:tcW w:w="6178" w:type="dxa"/>
            <w:vAlign w:val="center"/>
          </w:tcPr>
          <w:p w:rsidR="009422CD" w:rsidRPr="00A15249" w:rsidRDefault="009422CD" w:rsidP="009422CD">
            <w:pPr>
              <w:spacing w:before="240" w:after="240"/>
              <w:rPr>
                <w:rFonts w:ascii="GHEA Grapalat" w:eastAsia="GHEA Grapalat" w:hAnsi="GHEA Grapalat" w:cs="GHEA Grapalat"/>
              </w:rPr>
            </w:pPr>
          </w:p>
        </w:tc>
      </w:tr>
    </w:tbl>
    <w:p w:rsidR="009422CD" w:rsidRPr="00A15249" w:rsidRDefault="009422CD" w:rsidP="009422C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15249">
        <w:rPr>
          <w:rFonts w:ascii="GHEA Grapalat" w:eastAsia="GHEA Grapalat" w:hAnsi="GHEA Grapalat" w:cs="GHEA Grapalat"/>
          <w:i/>
          <w:color w:val="000000"/>
        </w:rPr>
        <w:t>Основания являться реальным бенефициаром</w:t>
      </w:r>
      <w:r w:rsidRPr="00A15249" w:rsidDel="00F76C18">
        <w:rPr>
          <w:rFonts w:ascii="GHEA Grapalat" w:eastAsia="GHEA Grapalat" w:hAnsi="GHEA Grapalat" w:cs="GHEA Grapalat"/>
          <w:i/>
          <w:color w:val="000000"/>
        </w:rPr>
        <w:t xml:space="preserve"> </w:t>
      </w:r>
      <w:r w:rsidRPr="00A152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422CD" w:rsidRPr="00A15249" w:rsidTr="009422CD">
        <w:trPr>
          <w:trHeight w:val="924"/>
        </w:trPr>
        <w:tc>
          <w:tcPr>
            <w:tcW w:w="9016" w:type="dxa"/>
            <w:gridSpan w:val="2"/>
            <w:vAlign w:val="center"/>
          </w:tcPr>
          <w:p w:rsidR="009422CD" w:rsidRPr="00A15249" w:rsidRDefault="00DD107B" w:rsidP="009422CD">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r>
            <w:r w:rsidR="009422CD" w:rsidRPr="00A15249">
              <w:rPr>
                <w:rFonts w:ascii="GHEA Grapalat" w:eastAsia="GHEA Grapalat" w:hAnsi="GHEA Grapalat" w:cs="GHEA Grapalat"/>
                <w:lang w:val="hy-AM"/>
              </w:rPr>
              <w:t>а</w:t>
            </w:r>
            <w:r w:rsidR="009422CD" w:rsidRPr="00A152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422CD" w:rsidRPr="00A15249" w:rsidTr="009422CD">
        <w:trPr>
          <w:trHeight w:val="684"/>
        </w:trPr>
        <w:tc>
          <w:tcPr>
            <w:tcW w:w="4508"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Размер участия</w:t>
            </w:r>
            <w:r w:rsidRPr="00A15249" w:rsidDel="00C376E4">
              <w:rPr>
                <w:rFonts w:ascii="GHEA Grapalat" w:eastAsia="GHEA Grapalat" w:hAnsi="GHEA Grapalat" w:cs="GHEA Grapalat"/>
                <w:color w:val="000000"/>
              </w:rPr>
              <w:t xml:space="preserve"> </w:t>
            </w:r>
            <w:r w:rsidRPr="00A15249">
              <w:rPr>
                <w:rFonts w:ascii="GHEA Grapalat" w:eastAsia="GHEA Grapalat" w:hAnsi="GHEA Grapalat" w:cs="GHEA Grapalat"/>
                <w:color w:val="000000"/>
              </w:rPr>
              <w:t>(%)</w:t>
            </w:r>
          </w:p>
        </w:tc>
        <w:tc>
          <w:tcPr>
            <w:tcW w:w="4508" w:type="dxa"/>
            <w:shd w:val="clear" w:color="auto" w:fill="FFFFFF"/>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rPr>
          <w:trHeight w:val="1282"/>
        </w:trPr>
        <w:tc>
          <w:tcPr>
            <w:tcW w:w="4508"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Вид участия</w:t>
            </w:r>
          </w:p>
        </w:tc>
        <w:tc>
          <w:tcPr>
            <w:tcW w:w="4508" w:type="dxa"/>
            <w:vAlign w:val="center"/>
          </w:tcPr>
          <w:p w:rsidR="009422CD" w:rsidRPr="00A15249" w:rsidRDefault="00DD107B" w:rsidP="009422C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t>Прямое участие</w:t>
            </w:r>
          </w:p>
          <w:p w:rsidR="009422CD" w:rsidRPr="00A15249" w:rsidRDefault="00DD107B" w:rsidP="009422C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t>Косвенное участие</w:t>
            </w:r>
          </w:p>
        </w:tc>
      </w:tr>
      <w:tr w:rsidR="009422CD" w:rsidRPr="00A15249" w:rsidTr="009422CD">
        <w:tc>
          <w:tcPr>
            <w:tcW w:w="9016" w:type="dxa"/>
            <w:gridSpan w:val="2"/>
            <w:vAlign w:val="center"/>
          </w:tcPr>
          <w:p w:rsidR="009422CD" w:rsidRPr="00A15249" w:rsidRDefault="00DD107B" w:rsidP="009422CD">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r>
            <w:r w:rsidR="009422CD" w:rsidRPr="00A15249">
              <w:rPr>
                <w:rFonts w:ascii="GHEA Grapalat" w:eastAsia="GHEA Grapalat" w:hAnsi="GHEA Grapalat" w:cs="GHEA Grapalat"/>
                <w:lang w:val="hy-AM"/>
              </w:rPr>
              <w:t>б</w:t>
            </w:r>
            <w:r w:rsidR="009422CD" w:rsidRPr="00A15249">
              <w:rPr>
                <w:rFonts w:ascii="MS Mincho" w:eastAsia="MS Mincho" w:hAnsi="MS Mincho" w:cs="MS Mincho" w:hint="eastAsia"/>
              </w:rPr>
              <w:t>․</w:t>
            </w:r>
            <w:r w:rsidR="009422CD" w:rsidRPr="00A152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9422CD" w:rsidRPr="00A15249" w:rsidTr="009422CD">
        <w:tc>
          <w:tcPr>
            <w:tcW w:w="9016" w:type="dxa"/>
            <w:gridSpan w:val="2"/>
            <w:vAlign w:val="center"/>
          </w:tcPr>
          <w:p w:rsidR="009422CD" w:rsidRPr="00A15249" w:rsidRDefault="00DD107B" w:rsidP="009422CD">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r>
            <w:r w:rsidR="009422CD" w:rsidRPr="00A15249">
              <w:rPr>
                <w:rFonts w:ascii="GHEA Grapalat" w:eastAsia="GHEA Grapalat" w:hAnsi="GHEA Grapalat" w:cs="GHEA Grapalat"/>
                <w:lang w:val="hy-AM"/>
              </w:rPr>
              <w:t>в</w:t>
            </w:r>
            <w:r w:rsidR="009422CD" w:rsidRPr="00A152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9422CD" w:rsidRPr="00A15249">
              <w:rPr>
                <w:rFonts w:ascii="GHEA Grapalat" w:eastAsia="GHEA Grapalat" w:hAnsi="GHEA Grapalat" w:cs="GHEA Grapalat"/>
                <w:lang w:val="hy-AM"/>
              </w:rPr>
              <w:t>б</w:t>
            </w:r>
            <w:r w:rsidR="009422CD" w:rsidRPr="00A15249">
              <w:rPr>
                <w:rFonts w:ascii="GHEA Grapalat" w:eastAsia="GHEA Grapalat" w:hAnsi="GHEA Grapalat" w:cs="GHEA Grapalat"/>
              </w:rPr>
              <w:t>"</w:t>
            </w:r>
          </w:p>
        </w:tc>
      </w:tr>
    </w:tbl>
    <w:p w:rsidR="009422CD" w:rsidRPr="00A15249" w:rsidRDefault="009422CD" w:rsidP="009422C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15249">
        <w:rPr>
          <w:rFonts w:ascii="GHEA Grapalat" w:eastAsia="GHEA Grapalat" w:hAnsi="GHEA Grapalat" w:cs="GHEA Grapalat"/>
          <w:i/>
          <w:color w:val="000000"/>
        </w:rPr>
        <w:t>Основания являться реальным бенефициаром</w:t>
      </w:r>
      <w:r w:rsidRPr="00A15249" w:rsidDel="00F76C18">
        <w:rPr>
          <w:rFonts w:ascii="GHEA Grapalat" w:eastAsia="GHEA Grapalat" w:hAnsi="GHEA Grapalat" w:cs="GHEA Grapalat"/>
          <w:i/>
          <w:color w:val="000000"/>
        </w:rPr>
        <w:t xml:space="preserve"> </w:t>
      </w:r>
      <w:r w:rsidRPr="00A152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422CD" w:rsidRPr="00A15249" w:rsidTr="009422CD">
        <w:trPr>
          <w:trHeight w:val="924"/>
        </w:trPr>
        <w:tc>
          <w:tcPr>
            <w:tcW w:w="9016" w:type="dxa"/>
            <w:gridSpan w:val="2"/>
            <w:vAlign w:val="center"/>
          </w:tcPr>
          <w:p w:rsidR="009422CD" w:rsidRPr="00A15249" w:rsidRDefault="00DD107B" w:rsidP="009422CD">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r>
            <w:r w:rsidR="009422CD" w:rsidRPr="00A15249">
              <w:rPr>
                <w:rFonts w:ascii="GHEA Grapalat" w:eastAsia="GHEA Grapalat" w:hAnsi="GHEA Grapalat" w:cs="GHEA Grapalat"/>
                <w:lang w:val="hy-AM"/>
              </w:rPr>
              <w:t>а</w:t>
            </w:r>
            <w:r w:rsidR="009422CD" w:rsidRPr="00A15249">
              <w:rPr>
                <w:rFonts w:ascii="MS Mincho" w:eastAsia="MS Mincho" w:hAnsi="MS Mincho" w:cs="MS Mincho" w:hint="eastAsia"/>
              </w:rPr>
              <w:t>․</w:t>
            </w:r>
            <w:r w:rsidR="009422CD" w:rsidRPr="00A15249">
              <w:rPr>
                <w:rFonts w:ascii="GHEA Grapalat" w:eastAsia="Cambria Math" w:hAnsi="GHEA Grapalat" w:cs="Cambria Math"/>
              </w:rPr>
              <w:t xml:space="preserve"> </w:t>
            </w:r>
            <w:r w:rsidR="009422CD" w:rsidRPr="00A152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9422CD" w:rsidRPr="00A15249" w:rsidTr="009422CD">
        <w:trPr>
          <w:trHeight w:val="684"/>
        </w:trPr>
        <w:tc>
          <w:tcPr>
            <w:tcW w:w="4508"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Размер участия (%)</w:t>
            </w:r>
          </w:p>
        </w:tc>
        <w:tc>
          <w:tcPr>
            <w:tcW w:w="4508" w:type="dxa"/>
            <w:shd w:val="clear" w:color="auto" w:fill="auto"/>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rPr>
          <w:trHeight w:val="1282"/>
        </w:trPr>
        <w:tc>
          <w:tcPr>
            <w:tcW w:w="4508"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Вид участия</w:t>
            </w:r>
          </w:p>
        </w:tc>
        <w:tc>
          <w:tcPr>
            <w:tcW w:w="4508" w:type="dxa"/>
            <w:vAlign w:val="center"/>
          </w:tcPr>
          <w:p w:rsidR="009422CD" w:rsidRPr="00A15249" w:rsidRDefault="00DD107B" w:rsidP="009422C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t>Прямое участие</w:t>
            </w:r>
          </w:p>
          <w:p w:rsidR="009422CD" w:rsidRPr="00A15249" w:rsidRDefault="00DD107B" w:rsidP="009422C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t>Косвенное участие</w:t>
            </w:r>
          </w:p>
        </w:tc>
      </w:tr>
      <w:tr w:rsidR="009422CD" w:rsidRPr="00A15249" w:rsidTr="009422CD">
        <w:tc>
          <w:tcPr>
            <w:tcW w:w="9016" w:type="dxa"/>
            <w:gridSpan w:val="2"/>
            <w:vAlign w:val="center"/>
          </w:tcPr>
          <w:p w:rsidR="009422CD" w:rsidRPr="00A15249" w:rsidRDefault="00DD107B" w:rsidP="009422CD">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r>
            <w:r w:rsidR="009422CD" w:rsidRPr="00A15249">
              <w:rPr>
                <w:rFonts w:ascii="GHEA Grapalat" w:eastAsia="GHEA Grapalat" w:hAnsi="GHEA Grapalat" w:cs="GHEA Grapalat"/>
                <w:lang w:val="hy-AM"/>
              </w:rPr>
              <w:t>б</w:t>
            </w:r>
            <w:r w:rsidR="009422CD" w:rsidRPr="00A15249">
              <w:rPr>
                <w:rFonts w:ascii="MS Mincho" w:eastAsia="MS Mincho" w:hAnsi="MS Mincho" w:cs="MS Mincho" w:hint="eastAsia"/>
              </w:rPr>
              <w:t>․</w:t>
            </w:r>
            <w:r w:rsidR="009422CD" w:rsidRPr="00A15249">
              <w:rPr>
                <w:rFonts w:ascii="GHEA Grapalat" w:eastAsia="Cambria Math" w:hAnsi="GHEA Grapalat" w:cs="Cambria Math"/>
              </w:rPr>
              <w:t xml:space="preserve"> </w:t>
            </w:r>
            <w:r w:rsidR="009422CD" w:rsidRPr="00A15249">
              <w:rPr>
                <w:rFonts w:ascii="GHEA Grapalat" w:eastAsia="GHEA Grapalat" w:hAnsi="GHEA Grapalat" w:cs="GHEA Grapalat"/>
              </w:rPr>
              <w:t xml:space="preserve">имеет право назначать или </w:t>
            </w:r>
            <w:r w:rsidR="009422CD" w:rsidRPr="00A15249">
              <w:rPr>
                <w:rFonts w:ascii="GHEA Grapalat" w:eastAsia="GHEA Grapalat" w:hAnsi="GHEA Grapalat" w:cs="GHEA Grapalat"/>
                <w:lang w:eastAsia="hy-AM"/>
              </w:rPr>
              <w:t>освобождать</w:t>
            </w:r>
            <w:r w:rsidR="009422CD" w:rsidRPr="00A15249">
              <w:rPr>
                <w:rFonts w:ascii="GHEA Grapalat" w:eastAsia="GHEA Grapalat" w:hAnsi="GHEA Grapalat" w:cs="GHEA Grapalat"/>
              </w:rPr>
              <w:t xml:space="preserve"> большинство членов органов управления юридического лица</w:t>
            </w:r>
          </w:p>
        </w:tc>
      </w:tr>
      <w:tr w:rsidR="009422CD" w:rsidRPr="00A15249" w:rsidTr="009422CD">
        <w:tc>
          <w:tcPr>
            <w:tcW w:w="9016" w:type="dxa"/>
            <w:gridSpan w:val="2"/>
            <w:vAlign w:val="center"/>
          </w:tcPr>
          <w:p w:rsidR="009422CD" w:rsidRPr="00A15249" w:rsidRDefault="00DD107B" w:rsidP="009422CD">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r>
            <w:r w:rsidR="009422CD" w:rsidRPr="00A15249">
              <w:rPr>
                <w:rFonts w:ascii="GHEA Grapalat" w:eastAsia="GHEA Grapalat" w:hAnsi="GHEA Grapalat" w:cs="GHEA Grapalat"/>
                <w:lang w:val="hy-AM"/>
              </w:rPr>
              <w:t>в</w:t>
            </w:r>
            <w:r w:rsidR="009422CD" w:rsidRPr="00A15249">
              <w:rPr>
                <w:rFonts w:ascii="MS Mincho" w:eastAsia="MS Mincho" w:hAnsi="MS Mincho" w:cs="MS Mincho" w:hint="eastAsia"/>
              </w:rPr>
              <w:t>․</w:t>
            </w:r>
            <w:r w:rsidR="009422CD" w:rsidRPr="00A15249">
              <w:rPr>
                <w:rFonts w:ascii="GHEA Grapalat" w:eastAsia="Cambria Math" w:hAnsi="GHEA Grapalat" w:cs="Cambria Math"/>
              </w:rPr>
              <w:t xml:space="preserve"> </w:t>
            </w:r>
            <w:r w:rsidR="009422CD" w:rsidRPr="00A152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422CD" w:rsidRPr="00A15249" w:rsidTr="009422CD">
        <w:tc>
          <w:tcPr>
            <w:tcW w:w="9016" w:type="dxa"/>
            <w:gridSpan w:val="2"/>
            <w:vAlign w:val="center"/>
          </w:tcPr>
          <w:p w:rsidR="009422CD" w:rsidRPr="00A15249" w:rsidRDefault="00DD107B" w:rsidP="009422CD">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r>
            <w:r w:rsidR="009422CD" w:rsidRPr="00A15249">
              <w:rPr>
                <w:rFonts w:ascii="GHEA Grapalat" w:eastAsia="GHEA Grapalat" w:hAnsi="GHEA Grapalat" w:cs="GHEA Grapalat"/>
                <w:lang w:val="hy-AM"/>
              </w:rPr>
              <w:t>г</w:t>
            </w:r>
            <w:r w:rsidR="009422CD" w:rsidRPr="00A15249">
              <w:rPr>
                <w:rFonts w:ascii="MS Mincho" w:eastAsia="MS Mincho" w:hAnsi="MS Mincho" w:cs="MS Mincho" w:hint="eastAsia"/>
              </w:rPr>
              <w:t>․</w:t>
            </w:r>
            <w:r w:rsidR="009422CD" w:rsidRPr="00A15249">
              <w:rPr>
                <w:rFonts w:ascii="GHEA Grapalat" w:eastAsia="Cambria Math" w:hAnsi="GHEA Grapalat" w:cs="Cambria Math"/>
              </w:rPr>
              <w:t xml:space="preserve"> </w:t>
            </w:r>
            <w:r w:rsidR="009422CD" w:rsidRPr="00A152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9422CD" w:rsidRPr="00A15249" w:rsidTr="009422CD">
        <w:tc>
          <w:tcPr>
            <w:tcW w:w="9016" w:type="dxa"/>
            <w:gridSpan w:val="2"/>
            <w:vAlign w:val="center"/>
          </w:tcPr>
          <w:p w:rsidR="009422CD" w:rsidRPr="00A15249" w:rsidRDefault="00DD107B" w:rsidP="009422CD">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r>
            <w:r w:rsidR="009422CD" w:rsidRPr="00A15249">
              <w:rPr>
                <w:rFonts w:ascii="GHEA Grapalat" w:eastAsia="GHEA Grapalat" w:hAnsi="GHEA Grapalat" w:cs="GHEA Grapalat"/>
                <w:lang w:val="hy-AM"/>
              </w:rPr>
              <w:t>д</w:t>
            </w:r>
            <w:r w:rsidR="009422CD" w:rsidRPr="00A15249">
              <w:rPr>
                <w:rFonts w:ascii="MS Mincho" w:eastAsia="MS Mincho" w:hAnsi="MS Mincho" w:cs="MS Mincho" w:hint="eastAsia"/>
              </w:rPr>
              <w:t>․</w:t>
            </w:r>
            <w:r w:rsidR="009422CD" w:rsidRPr="00A15249">
              <w:rPr>
                <w:rFonts w:ascii="GHEA Grapalat" w:eastAsia="Cambria Math" w:hAnsi="GHEA Grapalat" w:cs="Cambria Math"/>
              </w:rPr>
              <w:t xml:space="preserve"> </w:t>
            </w:r>
            <w:r w:rsidR="009422CD" w:rsidRPr="00A152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422CD" w:rsidRPr="00A15249" w:rsidRDefault="009422CD" w:rsidP="009422C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15249">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152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15249">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9422CD" w:rsidRPr="00A15249" w:rsidRDefault="00DD107B" w:rsidP="009422C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t>Отдельно</w:t>
            </w:r>
          </w:p>
          <w:p w:rsidR="009422CD" w:rsidRPr="00A15249" w:rsidRDefault="00DD107B" w:rsidP="009422C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t>Совместно с аффилированными лицами</w:t>
            </w:r>
          </w:p>
        </w:tc>
      </w:tr>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152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422CD" w:rsidRPr="00A15249" w:rsidRDefault="00DD107B" w:rsidP="009422C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t>Да</w:t>
            </w:r>
          </w:p>
          <w:p w:rsidR="009422CD" w:rsidRPr="00A15249" w:rsidRDefault="00DD107B" w:rsidP="009422C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9422CD" w:rsidRPr="00A15249">
                  <w:rPr>
                    <w:rFonts w:ascii="Segoe UI Symbol" w:eastAsia="MS Gothic" w:hAnsi="Segoe UI Symbol" w:cs="Segoe UI Symbol"/>
                  </w:rPr>
                  <w:t>☐</w:t>
                </w:r>
              </w:sdtContent>
            </w:sdt>
            <w:r w:rsidR="009422CD" w:rsidRPr="00A15249">
              <w:rPr>
                <w:rFonts w:ascii="GHEA Grapalat" w:eastAsia="GHEA Grapalat" w:hAnsi="GHEA Grapalat" w:cs="GHEA Grapalat"/>
              </w:rPr>
              <w:tab/>
              <w:t>Нет</w:t>
            </w:r>
          </w:p>
        </w:tc>
      </w:tr>
    </w:tbl>
    <w:p w:rsidR="009422CD" w:rsidRPr="00A15249" w:rsidRDefault="009422CD" w:rsidP="009422C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152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 xml:space="preserve">Адрес </w:t>
            </w:r>
            <w:r w:rsidRPr="00A15249">
              <w:rPr>
                <w:rFonts w:ascii="Calibri" w:eastAsia="GHEA Grapalat" w:hAnsi="Calibri" w:cs="Calibri"/>
                <w:color w:val="000000"/>
              </w:rPr>
              <w:t> </w:t>
            </w:r>
            <w:r w:rsidRPr="00A15249">
              <w:rPr>
                <w:rFonts w:ascii="GHEA Grapalat" w:eastAsia="GHEA Grapalat" w:hAnsi="GHEA Grapalat" w:cs="GHEA Grapalat"/>
                <w:color w:val="000000"/>
              </w:rPr>
              <w:t>электронной почты</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7"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Номер телефона</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bl>
    <w:p w:rsidR="009422CD" w:rsidRPr="00A15249" w:rsidRDefault="009422CD" w:rsidP="009422CD">
      <w:pPr>
        <w:pBdr>
          <w:top w:val="nil"/>
          <w:left w:val="nil"/>
          <w:bottom w:val="nil"/>
          <w:right w:val="nil"/>
          <w:between w:val="nil"/>
        </w:pBdr>
        <w:ind w:left="792"/>
        <w:rPr>
          <w:rFonts w:ascii="GHEA Grapalat" w:eastAsia="GHEA Grapalat" w:hAnsi="GHEA Grapalat" w:cs="GHEA Grapalat"/>
          <w:i/>
          <w:color w:val="000000"/>
        </w:rPr>
      </w:pPr>
      <w:r w:rsidRPr="00A15249">
        <w:rPr>
          <w:rFonts w:ascii="GHEA Grapalat" w:hAnsi="GHEA Grapalat"/>
        </w:rPr>
        <w:br w:type="page"/>
      </w:r>
    </w:p>
    <w:p w:rsidR="009422CD" w:rsidRPr="00A15249" w:rsidRDefault="009422CD" w:rsidP="009422CD">
      <w:pPr>
        <w:numPr>
          <w:ilvl w:val="0"/>
          <w:numId w:val="27"/>
        </w:numPr>
        <w:pBdr>
          <w:top w:val="nil"/>
          <w:left w:val="nil"/>
          <w:bottom w:val="nil"/>
          <w:right w:val="nil"/>
          <w:between w:val="nil"/>
        </w:pBdr>
        <w:spacing w:line="259" w:lineRule="auto"/>
        <w:rPr>
          <w:rFonts w:ascii="GHEA Grapalat" w:eastAsia="GHEA Grapalat" w:hAnsi="GHEA Grapalat" w:cs="GHEA Grapalat"/>
          <w:b/>
          <w:color w:val="000000"/>
        </w:rPr>
      </w:pPr>
      <w:r w:rsidRPr="00A15249">
        <w:rPr>
          <w:rFonts w:ascii="GHEA Grapalat" w:eastAsia="GHEA Grapalat" w:hAnsi="GHEA Grapalat" w:cs="GHEA Grapalat"/>
          <w:b/>
          <w:color w:val="000000"/>
        </w:rPr>
        <w:lastRenderedPageBreak/>
        <w:t>Промежуточные юридические лица</w:t>
      </w:r>
    </w:p>
    <w:p w:rsidR="009422CD" w:rsidRPr="00A15249" w:rsidRDefault="009422CD" w:rsidP="009422C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152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Наименование</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Наименование латинскими буквами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Номер государственной регистрации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День, месяц, год регистрации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Адрес регистрации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Государство регистрации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bl>
    <w:p w:rsidR="009422CD" w:rsidRPr="00A15249" w:rsidRDefault="009422CD" w:rsidP="009422CD">
      <w:pPr>
        <w:numPr>
          <w:ilvl w:val="1"/>
          <w:numId w:val="27"/>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152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422CD" w:rsidRPr="00A15249" w:rsidTr="009422CD">
        <w:trPr>
          <w:trHeight w:val="853"/>
        </w:trPr>
        <w:tc>
          <w:tcPr>
            <w:tcW w:w="2835" w:type="dxa"/>
            <w:vMerge w:val="restart"/>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152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rPr>
          <w:trHeight w:val="850"/>
        </w:trPr>
        <w:tc>
          <w:tcPr>
            <w:tcW w:w="2835" w:type="dxa"/>
            <w:vMerge/>
            <w:shd w:val="clear" w:color="auto" w:fill="D9E2F3"/>
            <w:vAlign w:val="center"/>
          </w:tcPr>
          <w:p w:rsidR="009422CD" w:rsidRPr="00A15249" w:rsidRDefault="009422CD" w:rsidP="009422C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rPr>
          <w:trHeight w:val="850"/>
        </w:trPr>
        <w:tc>
          <w:tcPr>
            <w:tcW w:w="2835" w:type="dxa"/>
            <w:vMerge/>
            <w:shd w:val="clear" w:color="auto" w:fill="D9E2F3"/>
            <w:vAlign w:val="center"/>
          </w:tcPr>
          <w:p w:rsidR="009422CD" w:rsidRPr="00A15249" w:rsidRDefault="009422CD" w:rsidP="009422C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rPr>
          <w:trHeight w:val="850"/>
        </w:trPr>
        <w:tc>
          <w:tcPr>
            <w:tcW w:w="2835" w:type="dxa"/>
            <w:vMerge/>
            <w:shd w:val="clear" w:color="auto" w:fill="D9E2F3"/>
            <w:vAlign w:val="center"/>
          </w:tcPr>
          <w:p w:rsidR="009422CD" w:rsidRPr="00A15249" w:rsidRDefault="009422CD" w:rsidP="009422C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rPr>
          <w:trHeight w:val="850"/>
        </w:trPr>
        <w:tc>
          <w:tcPr>
            <w:tcW w:w="2835" w:type="dxa"/>
            <w:vMerge/>
            <w:shd w:val="clear" w:color="auto" w:fill="D9E2F3"/>
            <w:vAlign w:val="center"/>
          </w:tcPr>
          <w:p w:rsidR="009422CD" w:rsidRPr="00A15249" w:rsidRDefault="009422CD" w:rsidP="009422CD">
            <w:pPr>
              <w:numPr>
                <w:ilvl w:val="2"/>
                <w:numId w:val="27"/>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9422CD" w:rsidRPr="00A15249" w:rsidRDefault="009422CD" w:rsidP="009422CD">
            <w:pPr>
              <w:spacing w:before="240" w:after="240"/>
              <w:rPr>
                <w:rFonts w:ascii="GHEA Grapalat" w:eastAsia="GHEA Grapalat" w:hAnsi="GHEA Grapalat" w:cs="GHEA Grapalat"/>
              </w:rPr>
            </w:pPr>
          </w:p>
        </w:tc>
      </w:tr>
    </w:tbl>
    <w:p w:rsidR="009422CD" w:rsidRPr="00A15249" w:rsidRDefault="009422CD" w:rsidP="009422CD">
      <w:pPr>
        <w:numPr>
          <w:ilvl w:val="1"/>
          <w:numId w:val="27"/>
        </w:numPr>
        <w:pBdr>
          <w:top w:val="nil"/>
          <w:left w:val="nil"/>
          <w:bottom w:val="nil"/>
          <w:right w:val="nil"/>
          <w:between w:val="nil"/>
        </w:pBdr>
        <w:spacing w:before="240" w:after="160" w:line="259" w:lineRule="auto"/>
        <w:rPr>
          <w:rFonts w:ascii="GHEA Grapalat" w:eastAsia="GHEA Grapalat" w:hAnsi="GHEA Grapalat" w:cs="GHEA Grapalat"/>
          <w:i/>
        </w:rPr>
      </w:pPr>
      <w:r w:rsidRPr="00A152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lastRenderedPageBreak/>
              <w:t>Наименование фондовой биржи</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r w:rsidR="009422CD" w:rsidRPr="00A15249" w:rsidTr="009422CD">
        <w:tc>
          <w:tcPr>
            <w:tcW w:w="2835" w:type="dxa"/>
            <w:shd w:val="clear" w:color="auto" w:fill="D9E2F3"/>
            <w:vAlign w:val="center"/>
          </w:tcPr>
          <w:p w:rsidR="009422CD" w:rsidRPr="00A15249" w:rsidRDefault="009422CD" w:rsidP="009422CD">
            <w:pPr>
              <w:numPr>
                <w:ilvl w:val="2"/>
                <w:numId w:val="27"/>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52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9422CD" w:rsidRPr="00A15249" w:rsidRDefault="009422CD" w:rsidP="009422CD">
            <w:pPr>
              <w:spacing w:before="240" w:after="240"/>
              <w:rPr>
                <w:rFonts w:ascii="GHEA Grapalat" w:eastAsia="GHEA Grapalat" w:hAnsi="GHEA Grapalat" w:cs="GHEA Grapalat"/>
              </w:rPr>
            </w:pPr>
          </w:p>
        </w:tc>
      </w:tr>
    </w:tbl>
    <w:p w:rsidR="009422CD" w:rsidRPr="00A15249" w:rsidRDefault="009422CD" w:rsidP="009422CD">
      <w:pPr>
        <w:pBdr>
          <w:top w:val="nil"/>
          <w:left w:val="nil"/>
          <w:bottom w:val="nil"/>
          <w:right w:val="nil"/>
          <w:between w:val="nil"/>
        </w:pBdr>
        <w:spacing w:before="240"/>
        <w:rPr>
          <w:rFonts w:ascii="GHEA Grapalat" w:eastAsia="GHEA Grapalat" w:hAnsi="GHEA Grapalat" w:cs="GHEA Grapalat"/>
          <w:i/>
        </w:rPr>
      </w:pPr>
      <w:r w:rsidRPr="00A15249">
        <w:rPr>
          <w:rFonts w:ascii="GHEA Grapalat" w:eastAsia="GHEA Grapalat" w:hAnsi="GHEA Grapalat" w:cs="GHEA Grapalat"/>
          <w:i/>
        </w:rPr>
        <w:br w:type="page"/>
      </w:r>
    </w:p>
    <w:p w:rsidR="009422CD" w:rsidRPr="00A15249" w:rsidRDefault="009422CD" w:rsidP="009422CD">
      <w:pPr>
        <w:pStyle w:val="ListParagraph"/>
        <w:numPr>
          <w:ilvl w:val="0"/>
          <w:numId w:val="27"/>
        </w:numPr>
        <w:pBdr>
          <w:top w:val="nil"/>
          <w:left w:val="nil"/>
          <w:bottom w:val="nil"/>
          <w:right w:val="nil"/>
          <w:between w:val="nil"/>
        </w:pBdr>
        <w:rPr>
          <w:rFonts w:ascii="GHEA Grapalat" w:eastAsia="GHEA Grapalat" w:hAnsi="GHEA Grapalat" w:cs="GHEA Grapalat"/>
          <w:b/>
          <w:color w:val="000000"/>
        </w:rPr>
      </w:pPr>
      <w:r w:rsidRPr="00A15249">
        <w:rPr>
          <w:rFonts w:ascii="GHEA Grapalat" w:eastAsia="GHEA Grapalat" w:hAnsi="GHEA Grapalat" w:cs="GHEA Grapalat"/>
          <w:b/>
          <w:color w:val="000000"/>
        </w:rPr>
        <w:lastRenderedPageBreak/>
        <w:t>Дополнительные примечания</w:t>
      </w:r>
    </w:p>
    <w:tbl>
      <w:tblPr>
        <w:tblW w:w="0" w:type="auto"/>
        <w:tblLayout w:type="fixed"/>
        <w:tblLook w:val="04A0" w:firstRow="1" w:lastRow="0" w:firstColumn="1" w:lastColumn="0" w:noHBand="0" w:noVBand="1"/>
      </w:tblPr>
      <w:tblGrid>
        <w:gridCol w:w="9016"/>
      </w:tblGrid>
      <w:tr w:rsidR="009422CD" w:rsidRPr="00A15249" w:rsidTr="009422CD">
        <w:tc>
          <w:tcPr>
            <w:tcW w:w="9016" w:type="dxa"/>
            <w:shd w:val="clear" w:color="auto" w:fill="DEEAF6" w:themeFill="accent1" w:themeFillTint="33"/>
          </w:tcPr>
          <w:p w:rsidR="009422CD" w:rsidRPr="00A15249" w:rsidRDefault="009422CD" w:rsidP="009422CD">
            <w:pPr>
              <w:spacing w:before="240" w:after="160" w:line="259" w:lineRule="auto"/>
              <w:rPr>
                <w:rFonts w:ascii="GHEA Grapalat" w:eastAsia="GHEA Grapalat" w:hAnsi="GHEA Grapalat" w:cs="GHEA Grapalat"/>
                <w:i/>
                <w:color w:val="000000"/>
              </w:rPr>
            </w:pPr>
            <w:r w:rsidRPr="00A152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9422CD" w:rsidRPr="00A15249" w:rsidTr="009422CD">
        <w:trPr>
          <w:trHeight w:val="10187"/>
        </w:trPr>
        <w:tc>
          <w:tcPr>
            <w:tcW w:w="9016" w:type="dxa"/>
          </w:tcPr>
          <w:p w:rsidR="009422CD" w:rsidRPr="00A15249" w:rsidRDefault="009422CD" w:rsidP="009422CD">
            <w:pPr>
              <w:rPr>
                <w:rFonts w:ascii="GHEA Grapalat" w:eastAsia="GHEA Grapalat" w:hAnsi="GHEA Grapalat" w:cs="GHEA Grapalat"/>
                <w:b/>
                <w:color w:val="000000"/>
              </w:rPr>
            </w:pPr>
          </w:p>
        </w:tc>
      </w:tr>
    </w:tbl>
    <w:p w:rsidR="009422CD" w:rsidRPr="00A15249" w:rsidRDefault="009422CD" w:rsidP="009422CD">
      <w:pPr>
        <w:pBdr>
          <w:top w:val="nil"/>
          <w:left w:val="nil"/>
          <w:bottom w:val="nil"/>
          <w:right w:val="nil"/>
          <w:between w:val="nil"/>
        </w:pBdr>
        <w:rPr>
          <w:rFonts w:ascii="GHEA Grapalat" w:eastAsia="GHEA Grapalat" w:hAnsi="GHEA Grapalat" w:cs="GHEA Grapalat"/>
          <w:b/>
          <w:color w:val="000000"/>
        </w:rPr>
      </w:pPr>
    </w:p>
    <w:p w:rsidR="009422CD" w:rsidRPr="00A15249" w:rsidRDefault="009422CD" w:rsidP="009422CD">
      <w:pPr>
        <w:rPr>
          <w:rFonts w:ascii="GHEA Grapalat" w:hAnsi="GHEA Grapalat"/>
          <w:b/>
        </w:rPr>
      </w:pPr>
    </w:p>
    <w:p w:rsidR="009422CD" w:rsidRPr="00A15249" w:rsidRDefault="009422CD" w:rsidP="009422CD">
      <w:pPr>
        <w:rPr>
          <w:rFonts w:ascii="GHEA Grapalat" w:hAnsi="GHEA Grapalat"/>
          <w:b/>
        </w:rPr>
      </w:pPr>
      <w:r w:rsidRPr="00A15249">
        <w:rPr>
          <w:rFonts w:ascii="GHEA Grapalat" w:hAnsi="GHEA Grapalat"/>
          <w:b/>
        </w:rPr>
        <w:br w:type="page"/>
      </w:r>
    </w:p>
    <w:p w:rsidR="009422CD" w:rsidRPr="00A15249" w:rsidRDefault="009422CD" w:rsidP="009422CD">
      <w:pPr>
        <w:spacing w:line="360" w:lineRule="auto"/>
        <w:jc w:val="center"/>
        <w:rPr>
          <w:rFonts w:ascii="GHEA Grapalat" w:hAnsi="GHEA Grapalat"/>
          <w:b/>
          <w:lang w:val="hy-AM"/>
        </w:rPr>
      </w:pPr>
      <w:r w:rsidRPr="00A15249">
        <w:rPr>
          <w:rFonts w:ascii="GHEA Grapalat" w:hAnsi="GHEA Grapalat"/>
          <w:b/>
        </w:rPr>
        <w:lastRenderedPageBreak/>
        <w:t>Порядок заполнения декларации</w:t>
      </w:r>
    </w:p>
    <w:p w:rsidR="009422CD" w:rsidRPr="00A15249" w:rsidRDefault="009422CD" w:rsidP="009422CD">
      <w:pPr>
        <w:spacing w:line="360" w:lineRule="auto"/>
        <w:jc w:val="center"/>
        <w:rPr>
          <w:rFonts w:ascii="GHEA Grapalat" w:hAnsi="GHEA Grapalat"/>
          <w:b/>
          <w:lang w:val="hy-AM"/>
        </w:rPr>
      </w:pPr>
    </w:p>
    <w:p w:rsidR="009422CD" w:rsidRPr="00A15249" w:rsidRDefault="009422CD" w:rsidP="009422CD">
      <w:pPr>
        <w:pStyle w:val="ListParagraph"/>
        <w:numPr>
          <w:ilvl w:val="0"/>
          <w:numId w:val="28"/>
        </w:numPr>
        <w:spacing w:after="200" w:line="360" w:lineRule="auto"/>
        <w:ind w:left="0"/>
        <w:contextualSpacing/>
        <w:jc w:val="both"/>
        <w:rPr>
          <w:rFonts w:ascii="GHEA Grapalat" w:hAnsi="GHEA Grapalat"/>
        </w:rPr>
      </w:pPr>
      <w:r w:rsidRPr="00A152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9422CD" w:rsidRPr="00A15249" w:rsidRDefault="009422CD" w:rsidP="009422CD">
      <w:pPr>
        <w:pStyle w:val="ListParagraph"/>
        <w:numPr>
          <w:ilvl w:val="0"/>
          <w:numId w:val="29"/>
        </w:numPr>
        <w:spacing w:after="200" w:line="360" w:lineRule="auto"/>
        <w:ind w:left="0" w:firstLine="142"/>
        <w:contextualSpacing/>
        <w:jc w:val="both"/>
        <w:rPr>
          <w:rFonts w:ascii="GHEA Grapalat" w:hAnsi="GHEA Grapalat"/>
        </w:rPr>
      </w:pPr>
      <w:r w:rsidRPr="00A152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422CD" w:rsidRPr="00A15249" w:rsidRDefault="009422CD" w:rsidP="009422CD">
      <w:pPr>
        <w:pStyle w:val="ListParagraph"/>
        <w:numPr>
          <w:ilvl w:val="0"/>
          <w:numId w:val="29"/>
        </w:numPr>
        <w:spacing w:after="200" w:line="360" w:lineRule="auto"/>
        <w:contextualSpacing/>
        <w:jc w:val="both"/>
        <w:rPr>
          <w:rFonts w:ascii="GHEA Grapalat" w:hAnsi="GHEA Grapalat"/>
        </w:rPr>
      </w:pPr>
      <w:r w:rsidRPr="00A152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422CD" w:rsidRPr="00A15249" w:rsidRDefault="009422CD" w:rsidP="009422CD">
      <w:pPr>
        <w:pStyle w:val="ListParagraph"/>
        <w:numPr>
          <w:ilvl w:val="0"/>
          <w:numId w:val="29"/>
        </w:numPr>
        <w:spacing w:after="200" w:line="360" w:lineRule="auto"/>
        <w:ind w:left="0" w:firstLine="0"/>
        <w:contextualSpacing/>
        <w:jc w:val="both"/>
        <w:rPr>
          <w:rFonts w:ascii="GHEA Grapalat" w:hAnsi="GHEA Grapalat"/>
        </w:rPr>
      </w:pPr>
      <w:r w:rsidRPr="00A152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422CD" w:rsidRPr="00A15249" w:rsidRDefault="009422CD" w:rsidP="009422CD">
      <w:pPr>
        <w:pStyle w:val="ListParagraph"/>
        <w:numPr>
          <w:ilvl w:val="0"/>
          <w:numId w:val="28"/>
        </w:numPr>
        <w:spacing w:after="200" w:line="360" w:lineRule="auto"/>
        <w:ind w:left="142" w:hanging="284"/>
        <w:contextualSpacing/>
        <w:jc w:val="both"/>
        <w:rPr>
          <w:rFonts w:ascii="GHEA Grapalat" w:hAnsi="GHEA Grapalat"/>
        </w:rPr>
      </w:pPr>
      <w:r w:rsidRPr="00A152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9422CD" w:rsidRPr="00A15249" w:rsidRDefault="009422CD" w:rsidP="009422CD">
      <w:pPr>
        <w:pStyle w:val="ListParagraph"/>
        <w:numPr>
          <w:ilvl w:val="0"/>
          <w:numId w:val="30"/>
        </w:numPr>
        <w:spacing w:after="200" w:line="360" w:lineRule="auto"/>
        <w:contextualSpacing/>
        <w:jc w:val="both"/>
        <w:rPr>
          <w:rFonts w:ascii="GHEA Grapalat" w:hAnsi="GHEA Grapalat"/>
        </w:rPr>
      </w:pPr>
      <w:r w:rsidRPr="00A15249">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A15249">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422CD" w:rsidRPr="00A15249" w:rsidRDefault="009422CD" w:rsidP="009422CD">
      <w:pPr>
        <w:pStyle w:val="ListParagraph"/>
        <w:numPr>
          <w:ilvl w:val="0"/>
          <w:numId w:val="30"/>
        </w:numPr>
        <w:spacing w:after="200" w:line="360" w:lineRule="auto"/>
        <w:contextualSpacing/>
        <w:jc w:val="both"/>
        <w:rPr>
          <w:rFonts w:ascii="GHEA Grapalat" w:hAnsi="GHEA Grapalat"/>
        </w:rPr>
      </w:pPr>
      <w:r w:rsidRPr="00A152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422CD" w:rsidRPr="00A15249" w:rsidRDefault="009422CD" w:rsidP="009422CD">
      <w:pPr>
        <w:pStyle w:val="ListParagraph"/>
        <w:numPr>
          <w:ilvl w:val="0"/>
          <w:numId w:val="30"/>
        </w:numPr>
        <w:spacing w:after="200" w:line="360" w:lineRule="auto"/>
        <w:contextualSpacing/>
        <w:jc w:val="both"/>
        <w:rPr>
          <w:rFonts w:ascii="GHEA Grapalat" w:hAnsi="GHEA Grapalat"/>
        </w:rPr>
      </w:pPr>
      <w:r w:rsidRPr="00A152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422CD" w:rsidRPr="00A15249" w:rsidRDefault="009422CD" w:rsidP="009422CD">
      <w:pPr>
        <w:pStyle w:val="ListParagraph"/>
        <w:numPr>
          <w:ilvl w:val="0"/>
          <w:numId w:val="28"/>
        </w:numPr>
        <w:spacing w:after="200" w:line="360" w:lineRule="auto"/>
        <w:ind w:left="0"/>
        <w:contextualSpacing/>
        <w:jc w:val="both"/>
        <w:rPr>
          <w:rFonts w:ascii="GHEA Grapalat" w:hAnsi="GHEA Grapalat"/>
        </w:rPr>
      </w:pPr>
      <w:r w:rsidRPr="00A15249">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15249">
        <w:rPr>
          <w:rFonts w:ascii="MS Mincho" w:eastAsia="MS Mincho" w:hAnsi="MS Mincho" w:cs="MS Mincho" w:hint="eastAsia"/>
        </w:rPr>
        <w:t>․</w:t>
      </w:r>
    </w:p>
    <w:p w:rsidR="009422CD" w:rsidRPr="00A15249" w:rsidRDefault="009422CD" w:rsidP="009422CD">
      <w:pPr>
        <w:pStyle w:val="ListParagraph"/>
        <w:numPr>
          <w:ilvl w:val="0"/>
          <w:numId w:val="31"/>
        </w:numPr>
        <w:spacing w:after="200" w:line="360" w:lineRule="auto"/>
        <w:ind w:left="0" w:hanging="426"/>
        <w:contextualSpacing/>
        <w:jc w:val="both"/>
        <w:rPr>
          <w:rFonts w:ascii="GHEA Grapalat" w:hAnsi="GHEA Grapalat"/>
        </w:rPr>
      </w:pPr>
      <w:r w:rsidRPr="00A152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w:t>
      </w:r>
      <w:r w:rsidRPr="00A15249">
        <w:rPr>
          <w:rFonts w:ascii="GHEA Grapalat" w:hAnsi="GHEA Grapalat"/>
        </w:rPr>
        <w:lastRenderedPageBreak/>
        <w:t>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422CD" w:rsidRPr="00A15249" w:rsidRDefault="009422CD" w:rsidP="009422CD">
      <w:pPr>
        <w:spacing w:line="360" w:lineRule="auto"/>
        <w:ind w:left="-360"/>
        <w:jc w:val="both"/>
        <w:rPr>
          <w:rFonts w:ascii="GHEA Grapalat" w:hAnsi="GHEA Grapalat"/>
        </w:rPr>
      </w:pPr>
      <w:r w:rsidRPr="00A152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422CD" w:rsidRPr="00A15249" w:rsidRDefault="009422CD" w:rsidP="009422CD">
      <w:pPr>
        <w:pStyle w:val="ListParagraph"/>
        <w:numPr>
          <w:ilvl w:val="0"/>
          <w:numId w:val="28"/>
        </w:numPr>
        <w:spacing w:after="200" w:line="360" w:lineRule="auto"/>
        <w:ind w:left="0"/>
        <w:contextualSpacing/>
        <w:jc w:val="both"/>
        <w:rPr>
          <w:rFonts w:ascii="GHEA Grapalat" w:hAnsi="GHEA Grapalat"/>
        </w:rPr>
      </w:pPr>
      <w:r w:rsidRPr="00A152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15249">
        <w:rPr>
          <w:rFonts w:ascii="MS Mincho" w:eastAsia="MS Mincho" w:hAnsi="MS Mincho" w:cs="MS Mincho" w:hint="eastAsia"/>
        </w:rPr>
        <w:t>․</w:t>
      </w:r>
    </w:p>
    <w:p w:rsidR="009422CD" w:rsidRPr="00A15249" w:rsidRDefault="009422CD" w:rsidP="009422CD">
      <w:pPr>
        <w:pStyle w:val="ListParagraph"/>
        <w:numPr>
          <w:ilvl w:val="0"/>
          <w:numId w:val="32"/>
        </w:numPr>
        <w:spacing w:after="200" w:line="360" w:lineRule="auto"/>
        <w:ind w:left="0"/>
        <w:contextualSpacing/>
        <w:jc w:val="both"/>
        <w:rPr>
          <w:rFonts w:ascii="GHEA Grapalat" w:hAnsi="GHEA Grapalat"/>
        </w:rPr>
      </w:pPr>
      <w:r w:rsidRPr="00A152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422CD" w:rsidRPr="00A15249" w:rsidRDefault="009422CD" w:rsidP="009422CD">
      <w:pPr>
        <w:spacing w:line="360" w:lineRule="auto"/>
        <w:ind w:left="-375"/>
        <w:jc w:val="both"/>
        <w:rPr>
          <w:rFonts w:ascii="GHEA Grapalat" w:hAnsi="GHEA Grapalat"/>
          <w:highlight w:val="yellow"/>
        </w:rPr>
      </w:pPr>
      <w:r w:rsidRPr="00A152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9422CD" w:rsidRPr="00A15249" w:rsidRDefault="009422CD" w:rsidP="009422CD">
      <w:pPr>
        <w:spacing w:line="360" w:lineRule="auto"/>
        <w:ind w:left="-375"/>
        <w:jc w:val="both"/>
        <w:rPr>
          <w:rFonts w:ascii="GHEA Grapalat" w:hAnsi="GHEA Grapalat"/>
          <w:highlight w:val="yellow"/>
        </w:rPr>
      </w:pPr>
      <w:r w:rsidRPr="00A15249">
        <w:rPr>
          <w:rFonts w:ascii="GHEA Grapalat" w:hAnsi="GHEA Grapalat"/>
        </w:rPr>
        <w:t>3) в подразделе "Адрес учета лица" заполняется адрес места учета реального бенефициара;</w:t>
      </w:r>
    </w:p>
    <w:p w:rsidR="009422CD" w:rsidRPr="00A15249" w:rsidRDefault="009422CD" w:rsidP="009422CD">
      <w:pPr>
        <w:spacing w:line="360" w:lineRule="auto"/>
        <w:ind w:left="-375"/>
        <w:jc w:val="both"/>
        <w:rPr>
          <w:rFonts w:ascii="GHEA Grapalat" w:hAnsi="GHEA Grapalat"/>
          <w:highlight w:val="yellow"/>
        </w:rPr>
      </w:pPr>
      <w:r w:rsidRPr="00A15249">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422CD" w:rsidRPr="00A15249" w:rsidRDefault="009422CD" w:rsidP="009422CD">
      <w:pPr>
        <w:spacing w:line="360" w:lineRule="auto"/>
        <w:ind w:left="-375"/>
        <w:jc w:val="both"/>
        <w:rPr>
          <w:rFonts w:ascii="GHEA Grapalat" w:hAnsi="GHEA Grapalat"/>
        </w:rPr>
      </w:pPr>
      <w:r w:rsidRPr="00A15249">
        <w:rPr>
          <w:rFonts w:ascii="GHEA Grapalat" w:hAnsi="GHEA Grapalat"/>
        </w:rPr>
        <w:t xml:space="preserve">5) подраздел "Основания </w:t>
      </w:r>
      <w:r w:rsidRPr="00A15249">
        <w:rPr>
          <w:rFonts w:ascii="GHEA Grapalat" w:eastAsiaTheme="minorHAnsi" w:hAnsi="GHEA Grapalat" w:cstheme="minorBidi"/>
        </w:rPr>
        <w:t>являться</w:t>
      </w:r>
      <w:r w:rsidRPr="00A152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9422CD" w:rsidRPr="00A15249" w:rsidRDefault="009422CD" w:rsidP="009422CD">
      <w:pPr>
        <w:spacing w:line="360" w:lineRule="auto"/>
        <w:jc w:val="both"/>
        <w:rPr>
          <w:rFonts w:ascii="GHEA Grapalat" w:eastAsia="GHEA Grapalat" w:hAnsi="GHEA Grapalat" w:cs="GHEA Grapalat"/>
        </w:rPr>
      </w:pPr>
      <w:r w:rsidRPr="00A152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15249">
        <w:rPr>
          <w:rFonts w:ascii="GHEA Grapalat" w:hAnsi="GHEA Grapalat"/>
          <w:lang w:val="hy-AM"/>
        </w:rPr>
        <w:t>Օ</w:t>
      </w:r>
      <w:r w:rsidRPr="00A15249">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15249">
        <w:rPr>
          <w:rFonts w:ascii="GHEA Grapalat" w:hAnsi="GHEA Grapalat"/>
          <w:lang w:val="hy-AM"/>
        </w:rPr>
        <w:t>Օ</w:t>
      </w:r>
      <w:r w:rsidRPr="00A15249">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w:t>
      </w:r>
      <w:r w:rsidRPr="00A15249">
        <w:rPr>
          <w:rFonts w:ascii="GHEA Grapalat" w:hAnsi="GHEA Grapalat"/>
        </w:rPr>
        <w:lastRenderedPageBreak/>
        <w:t xml:space="preserve">промежуточной организации, а именно: умножения размера участия юридического лица-участника </w:t>
      </w:r>
      <w:r w:rsidRPr="00A15249">
        <w:rPr>
          <w:rFonts w:ascii="GHEA Grapalat" w:hAnsi="GHEA Grapalat"/>
          <w:lang w:val="hy-AM"/>
        </w:rPr>
        <w:t>Օ</w:t>
      </w:r>
      <w:r w:rsidRPr="00A15249">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152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422CD" w:rsidRPr="00A15249" w:rsidRDefault="009422CD" w:rsidP="009422CD">
      <w:pPr>
        <w:spacing w:line="360" w:lineRule="auto"/>
        <w:jc w:val="both"/>
        <w:rPr>
          <w:rFonts w:ascii="GHEA Grapalat" w:hAnsi="GHEA Grapalat"/>
          <w:lang w:val="hy-AM"/>
        </w:rPr>
      </w:pPr>
      <w:r w:rsidRPr="00A15249">
        <w:rPr>
          <w:rFonts w:ascii="GHEA Grapalat" w:hAnsi="GHEA Grapalat"/>
        </w:rPr>
        <w:t xml:space="preserve">б. в пункте </w:t>
      </w:r>
      <w:r w:rsidRPr="00A15249">
        <w:rPr>
          <w:rFonts w:ascii="GHEA Grapalat" w:eastAsia="GHEA Grapalat" w:hAnsi="GHEA Grapalat" w:cs="GHEA Grapalat"/>
        </w:rPr>
        <w:t>"</w:t>
      </w:r>
      <w:r w:rsidRPr="00A15249">
        <w:rPr>
          <w:rFonts w:ascii="GHEA Grapalat" w:hAnsi="GHEA Grapalat"/>
        </w:rPr>
        <w:t>б</w:t>
      </w:r>
      <w:r w:rsidRPr="00A15249">
        <w:rPr>
          <w:rFonts w:ascii="GHEA Grapalat" w:eastAsia="GHEA Grapalat" w:hAnsi="GHEA Grapalat" w:cs="GHEA Grapalat"/>
        </w:rPr>
        <w:t>"</w:t>
      </w:r>
      <w:r w:rsidRPr="00A15249">
        <w:rPr>
          <w:rFonts w:ascii="GHEA Grapalat" w:hAnsi="GHEA Grapalat"/>
        </w:rPr>
        <w:t xml:space="preserve"> этого подраздела делается отметка, если лицо по смыслу пункта </w:t>
      </w:r>
      <w:r w:rsidRPr="00A15249">
        <w:rPr>
          <w:rFonts w:ascii="GHEA Grapalat" w:eastAsia="GHEA Grapalat" w:hAnsi="GHEA Grapalat" w:cs="GHEA Grapalat"/>
        </w:rPr>
        <w:t>"</w:t>
      </w:r>
      <w:r w:rsidRPr="00A15249">
        <w:rPr>
          <w:rFonts w:ascii="GHEA Grapalat" w:hAnsi="GHEA Grapalat"/>
        </w:rPr>
        <w:t>а</w:t>
      </w:r>
      <w:r w:rsidRPr="00A15249">
        <w:rPr>
          <w:rFonts w:ascii="GHEA Grapalat" w:eastAsia="GHEA Grapalat" w:hAnsi="GHEA Grapalat" w:cs="GHEA Grapalat"/>
        </w:rPr>
        <w:t>"</w:t>
      </w:r>
      <w:r w:rsidRPr="00A15249">
        <w:rPr>
          <w:rFonts w:ascii="GHEA Grapalat" w:hAnsi="GHEA Grapalat"/>
        </w:rPr>
        <w:t xml:space="preserve"> не является реальным бенефициаром Организации, но контролирует </w:t>
      </w:r>
      <w:r w:rsidRPr="00A15249">
        <w:rPr>
          <w:rFonts w:ascii="GHEA Grapalat" w:hAnsi="GHEA Grapalat"/>
          <w:lang w:val="hy-AM"/>
        </w:rPr>
        <w:t>Օ</w:t>
      </w:r>
      <w:r w:rsidRPr="00A15249">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9422CD" w:rsidRPr="00A15249" w:rsidRDefault="009422CD" w:rsidP="009422CD">
      <w:pPr>
        <w:spacing w:line="360" w:lineRule="auto"/>
        <w:jc w:val="both"/>
        <w:rPr>
          <w:rFonts w:ascii="GHEA Grapalat" w:hAnsi="GHEA Grapalat"/>
        </w:rPr>
      </w:pPr>
      <w:r w:rsidRPr="00A15249">
        <w:rPr>
          <w:rFonts w:ascii="GHEA Grapalat" w:hAnsi="GHEA Grapalat"/>
        </w:rPr>
        <w:t>в</w:t>
      </w:r>
      <w:r w:rsidRPr="00A15249">
        <w:rPr>
          <w:rFonts w:ascii="GHEA Grapalat" w:hAnsi="GHEA Grapalat"/>
          <w:lang w:val="hy-AM"/>
        </w:rPr>
        <w:t xml:space="preserve">. </w:t>
      </w:r>
      <w:r w:rsidRPr="00A15249">
        <w:rPr>
          <w:rFonts w:ascii="GHEA Grapalat" w:hAnsi="GHEA Grapalat"/>
        </w:rPr>
        <w:t>в</w:t>
      </w:r>
      <w:r w:rsidRPr="00A15249">
        <w:rPr>
          <w:rFonts w:ascii="GHEA Grapalat" w:hAnsi="GHEA Grapalat"/>
          <w:lang w:val="hy-AM"/>
        </w:rPr>
        <w:t xml:space="preserve"> пункте </w:t>
      </w:r>
      <w:r w:rsidRPr="00A15249">
        <w:rPr>
          <w:rFonts w:ascii="GHEA Grapalat" w:eastAsia="GHEA Grapalat" w:hAnsi="GHEA Grapalat" w:cs="GHEA Grapalat"/>
        </w:rPr>
        <w:t>"</w:t>
      </w:r>
      <w:r w:rsidRPr="00A15249">
        <w:rPr>
          <w:rFonts w:ascii="GHEA Grapalat" w:hAnsi="GHEA Grapalat"/>
        </w:rPr>
        <w:t>в</w:t>
      </w:r>
      <w:r w:rsidRPr="00A15249">
        <w:rPr>
          <w:rFonts w:ascii="GHEA Grapalat" w:eastAsia="GHEA Grapalat" w:hAnsi="GHEA Grapalat" w:cs="GHEA Grapalat"/>
        </w:rPr>
        <w:t>"</w:t>
      </w:r>
      <w:r w:rsidRPr="00A15249">
        <w:rPr>
          <w:rFonts w:ascii="GHEA Grapalat" w:hAnsi="GHEA Grapalat"/>
        </w:rPr>
        <w:t xml:space="preserve"> </w:t>
      </w:r>
      <w:r w:rsidRPr="00A152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15249">
        <w:rPr>
          <w:rFonts w:ascii="GHEA Grapalat" w:hAnsi="GHEA Grapalat"/>
        </w:rPr>
        <w:t>О</w:t>
      </w:r>
      <w:r w:rsidRPr="00A15249">
        <w:rPr>
          <w:rFonts w:ascii="GHEA Grapalat" w:hAnsi="GHEA Grapalat"/>
          <w:lang w:val="hy-AM"/>
        </w:rPr>
        <w:t xml:space="preserve">рганизации, в случае если не имеется физическое лицо, соответствующее требованиям пунктов </w:t>
      </w:r>
      <w:r w:rsidRPr="00A15249">
        <w:rPr>
          <w:rFonts w:ascii="GHEA Grapalat" w:eastAsia="GHEA Grapalat" w:hAnsi="GHEA Grapalat" w:cs="GHEA Grapalat"/>
        </w:rPr>
        <w:t>"</w:t>
      </w:r>
      <w:r w:rsidRPr="00A15249">
        <w:rPr>
          <w:rFonts w:ascii="GHEA Grapalat" w:hAnsi="GHEA Grapalat"/>
        </w:rPr>
        <w:t>а</w:t>
      </w:r>
      <w:r w:rsidRPr="00A15249">
        <w:rPr>
          <w:rFonts w:ascii="GHEA Grapalat" w:eastAsia="GHEA Grapalat" w:hAnsi="GHEA Grapalat" w:cs="GHEA Grapalat"/>
        </w:rPr>
        <w:t>"</w:t>
      </w:r>
      <w:r w:rsidRPr="00A15249">
        <w:rPr>
          <w:rFonts w:ascii="GHEA Grapalat" w:hAnsi="GHEA Grapalat"/>
        </w:rPr>
        <w:t xml:space="preserve"> </w:t>
      </w:r>
      <w:r w:rsidRPr="00A15249">
        <w:rPr>
          <w:rFonts w:ascii="GHEA Grapalat" w:hAnsi="GHEA Grapalat"/>
          <w:lang w:val="hy-AM"/>
        </w:rPr>
        <w:t xml:space="preserve">и </w:t>
      </w:r>
      <w:r w:rsidRPr="00A15249">
        <w:rPr>
          <w:rFonts w:ascii="GHEA Grapalat" w:eastAsia="GHEA Grapalat" w:hAnsi="GHEA Grapalat" w:cs="GHEA Grapalat"/>
        </w:rPr>
        <w:t>"</w:t>
      </w:r>
      <w:r w:rsidRPr="00A15249">
        <w:rPr>
          <w:rFonts w:ascii="GHEA Grapalat" w:hAnsi="GHEA Grapalat"/>
        </w:rPr>
        <w:t>б</w:t>
      </w:r>
      <w:r w:rsidRPr="00A15249">
        <w:rPr>
          <w:rFonts w:ascii="GHEA Grapalat" w:eastAsia="GHEA Grapalat" w:hAnsi="GHEA Grapalat" w:cs="GHEA Grapalat"/>
        </w:rPr>
        <w:t>"</w:t>
      </w:r>
      <w:r w:rsidRPr="00A15249">
        <w:rPr>
          <w:rFonts w:ascii="GHEA Grapalat" w:hAnsi="GHEA Grapalat"/>
        </w:rPr>
        <w:t xml:space="preserve"> </w:t>
      </w:r>
      <w:r w:rsidRPr="00A15249">
        <w:rPr>
          <w:rFonts w:ascii="GHEA Grapalat" w:hAnsi="GHEA Grapalat"/>
          <w:lang w:val="hy-AM"/>
        </w:rPr>
        <w:t>этого подраздела</w:t>
      </w:r>
      <w:r w:rsidRPr="00A15249">
        <w:rPr>
          <w:rFonts w:ascii="GHEA Grapalat" w:hAnsi="GHEA Grapalat"/>
        </w:rPr>
        <w:t>.</w:t>
      </w:r>
    </w:p>
    <w:p w:rsidR="009422CD" w:rsidRPr="00A15249" w:rsidRDefault="009422CD" w:rsidP="009422CD">
      <w:pPr>
        <w:spacing w:line="360" w:lineRule="auto"/>
        <w:jc w:val="both"/>
        <w:rPr>
          <w:rFonts w:ascii="GHEA Grapalat" w:hAnsi="GHEA Grapalat" w:cs="Cambria Math"/>
        </w:rPr>
      </w:pPr>
      <w:r w:rsidRPr="00A15249">
        <w:rPr>
          <w:rFonts w:ascii="GHEA Grapalat" w:hAnsi="GHEA Grapalat"/>
          <w:lang w:val="hy-AM"/>
        </w:rPr>
        <w:t xml:space="preserve">6) </w:t>
      </w:r>
      <w:r w:rsidRPr="00A15249">
        <w:rPr>
          <w:rFonts w:ascii="GHEA Grapalat" w:hAnsi="GHEA Grapalat"/>
        </w:rPr>
        <w:t>П</w:t>
      </w:r>
      <w:r w:rsidRPr="00A15249">
        <w:rPr>
          <w:rFonts w:ascii="GHEA Grapalat" w:hAnsi="GHEA Grapalat"/>
          <w:lang w:val="hy-AM"/>
        </w:rPr>
        <w:t xml:space="preserve">одраздел </w:t>
      </w:r>
      <w:r w:rsidRPr="00A15249">
        <w:rPr>
          <w:rFonts w:ascii="GHEA Grapalat" w:eastAsia="GHEA Grapalat" w:hAnsi="GHEA Grapalat" w:cs="GHEA Grapalat"/>
        </w:rPr>
        <w:t>"</w:t>
      </w:r>
      <w:r w:rsidRPr="00A15249">
        <w:rPr>
          <w:rFonts w:ascii="GHEA Grapalat" w:hAnsi="GHEA Grapalat"/>
        </w:rPr>
        <w:t>О</w:t>
      </w:r>
      <w:r w:rsidRPr="00A15249">
        <w:rPr>
          <w:rFonts w:ascii="GHEA Grapalat" w:hAnsi="GHEA Grapalat"/>
          <w:lang w:val="hy-AM"/>
        </w:rPr>
        <w:t xml:space="preserve">снования </w:t>
      </w:r>
      <w:r w:rsidRPr="00A15249">
        <w:rPr>
          <w:rFonts w:ascii="GHEA Grapalat" w:hAnsi="GHEA Grapalat"/>
        </w:rPr>
        <w:t>являться</w:t>
      </w:r>
      <w:r w:rsidRPr="00A15249">
        <w:rPr>
          <w:rFonts w:ascii="GHEA Grapalat" w:hAnsi="GHEA Grapalat"/>
          <w:lang w:val="hy-AM"/>
        </w:rPr>
        <w:t xml:space="preserve"> реальн</w:t>
      </w:r>
      <w:r w:rsidRPr="00A15249">
        <w:rPr>
          <w:rFonts w:ascii="GHEA Grapalat" w:hAnsi="GHEA Grapalat"/>
        </w:rPr>
        <w:t>ым</w:t>
      </w:r>
      <w:r w:rsidRPr="00A15249">
        <w:rPr>
          <w:rFonts w:ascii="GHEA Grapalat" w:hAnsi="GHEA Grapalat"/>
          <w:lang w:val="hy-AM"/>
        </w:rPr>
        <w:t xml:space="preserve"> </w:t>
      </w:r>
      <w:r w:rsidRPr="00A15249">
        <w:rPr>
          <w:rFonts w:ascii="GHEA Grapalat" w:hAnsi="GHEA Grapalat"/>
        </w:rPr>
        <w:t>бенефициаром</w:t>
      </w:r>
      <w:r w:rsidRPr="00A152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15249">
        <w:rPr>
          <w:rFonts w:ascii="GHEA Grapalat" w:hAnsi="GHEA Grapalat"/>
        </w:rPr>
        <w:t xml:space="preserve"> </w:t>
      </w:r>
      <w:r w:rsidRPr="00A15249">
        <w:rPr>
          <w:rFonts w:ascii="GHEA Grapalat" w:hAnsi="GHEA Grapalat"/>
          <w:lang w:val="hy-AM"/>
        </w:rPr>
        <w:t xml:space="preserve">Раскрытие реальных </w:t>
      </w:r>
      <w:r w:rsidRPr="00A15249">
        <w:rPr>
          <w:rFonts w:ascii="GHEA Grapalat" w:hAnsi="GHEA Grapalat"/>
        </w:rPr>
        <w:t>бенефициаров</w:t>
      </w:r>
      <w:r w:rsidRPr="00A15249">
        <w:rPr>
          <w:rFonts w:ascii="GHEA Grapalat" w:hAnsi="GHEA Grapalat"/>
          <w:lang w:val="hy-AM"/>
        </w:rPr>
        <w:t xml:space="preserve"> осуществляется по критериям, установленным Кодексом О недрах</w:t>
      </w:r>
      <w:r w:rsidRPr="00A152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15249">
        <w:rPr>
          <w:rFonts w:ascii="GHEA Grapalat" w:hAnsi="GHEA Grapalat" w:cs="Cambria Math"/>
        </w:rPr>
        <w:t>:</w:t>
      </w:r>
    </w:p>
    <w:p w:rsidR="009422CD" w:rsidRPr="00A15249" w:rsidRDefault="009422CD" w:rsidP="009422CD">
      <w:pPr>
        <w:spacing w:line="360" w:lineRule="auto"/>
        <w:jc w:val="both"/>
        <w:rPr>
          <w:rFonts w:ascii="GHEA Grapalat" w:hAnsi="GHEA Grapalat"/>
        </w:rPr>
      </w:pPr>
      <w:r w:rsidRPr="00A15249">
        <w:rPr>
          <w:rFonts w:ascii="GHEA Grapalat" w:hAnsi="GHEA Grapalat"/>
        </w:rPr>
        <w:t xml:space="preserve">а. в пункте </w:t>
      </w:r>
      <w:r w:rsidRPr="00A15249">
        <w:rPr>
          <w:rFonts w:ascii="GHEA Grapalat" w:eastAsia="GHEA Grapalat" w:hAnsi="GHEA Grapalat" w:cs="GHEA Grapalat"/>
        </w:rPr>
        <w:t>"</w:t>
      </w:r>
      <w:r w:rsidRPr="00A15249">
        <w:rPr>
          <w:rFonts w:ascii="GHEA Grapalat" w:hAnsi="GHEA Grapalat"/>
        </w:rPr>
        <w:t>а</w:t>
      </w:r>
      <w:r w:rsidRPr="00A15249">
        <w:rPr>
          <w:rFonts w:ascii="GHEA Grapalat" w:eastAsia="GHEA Grapalat" w:hAnsi="GHEA Grapalat" w:cs="GHEA Grapalat"/>
        </w:rPr>
        <w:t>"</w:t>
      </w:r>
      <w:r w:rsidRPr="00A152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15249">
        <w:rPr>
          <w:rFonts w:ascii="GHEA Grapalat" w:eastAsia="GHEA Grapalat" w:hAnsi="GHEA Grapalat" w:cs="GHEA Grapalat"/>
        </w:rPr>
        <w:t>"</w:t>
      </w:r>
      <w:r w:rsidRPr="00A15249">
        <w:rPr>
          <w:rFonts w:ascii="GHEA Grapalat" w:hAnsi="GHEA Grapalat"/>
        </w:rPr>
        <w:t>а</w:t>
      </w:r>
      <w:r w:rsidRPr="00A15249">
        <w:rPr>
          <w:rFonts w:ascii="GHEA Grapalat" w:eastAsia="GHEA Grapalat" w:hAnsi="GHEA Grapalat" w:cs="GHEA Grapalat"/>
        </w:rPr>
        <w:t>"</w:t>
      </w:r>
      <w:r w:rsidRPr="00A15249">
        <w:rPr>
          <w:rFonts w:ascii="GHEA Grapalat" w:hAnsi="GHEA Grapalat"/>
        </w:rPr>
        <w:t xml:space="preserve"> подпункта 5 пункта 4 настоящего Порядка;</w:t>
      </w:r>
    </w:p>
    <w:p w:rsidR="009422CD" w:rsidRPr="00A15249" w:rsidRDefault="009422CD" w:rsidP="009422CD">
      <w:pPr>
        <w:spacing w:line="360" w:lineRule="auto"/>
        <w:jc w:val="both"/>
        <w:rPr>
          <w:rFonts w:ascii="GHEA Grapalat" w:hAnsi="GHEA Grapalat"/>
          <w:lang w:val="hy-AM"/>
        </w:rPr>
      </w:pPr>
      <w:r w:rsidRPr="00A15249">
        <w:rPr>
          <w:rFonts w:ascii="GHEA Grapalat" w:hAnsi="GHEA Grapalat"/>
          <w:lang w:val="hy-AM"/>
        </w:rPr>
        <w:lastRenderedPageBreak/>
        <w:t xml:space="preserve">б.в пункте </w:t>
      </w:r>
      <w:r w:rsidRPr="00A15249">
        <w:rPr>
          <w:rFonts w:ascii="GHEA Grapalat" w:eastAsia="GHEA Grapalat" w:hAnsi="GHEA Grapalat" w:cs="GHEA Grapalat"/>
        </w:rPr>
        <w:t>"</w:t>
      </w:r>
      <w:r w:rsidRPr="00A15249">
        <w:rPr>
          <w:rFonts w:ascii="GHEA Grapalat" w:hAnsi="GHEA Grapalat"/>
        </w:rPr>
        <w:t>б</w:t>
      </w:r>
      <w:r w:rsidRPr="00A15249">
        <w:rPr>
          <w:rFonts w:ascii="GHEA Grapalat" w:eastAsia="GHEA Grapalat" w:hAnsi="GHEA Grapalat" w:cs="GHEA Grapalat"/>
        </w:rPr>
        <w:t>"</w:t>
      </w:r>
      <w:r w:rsidRPr="00A15249">
        <w:rPr>
          <w:rFonts w:ascii="GHEA Grapalat" w:hAnsi="GHEA Grapalat"/>
        </w:rPr>
        <w:t xml:space="preserve"> </w:t>
      </w:r>
      <w:r w:rsidRPr="00A15249">
        <w:rPr>
          <w:rFonts w:ascii="GHEA Grapalat" w:hAnsi="GHEA Grapalat"/>
          <w:lang w:val="hy-AM"/>
        </w:rPr>
        <w:t xml:space="preserve">этого подраздела производится отметка, если лицо имеет право назначать или </w:t>
      </w:r>
      <w:r w:rsidRPr="00A15249">
        <w:rPr>
          <w:rFonts w:ascii="GHEA Grapalat" w:hAnsi="GHEA Grapalat"/>
        </w:rPr>
        <w:t>отстраня</w:t>
      </w:r>
      <w:r w:rsidRPr="00A15249">
        <w:rPr>
          <w:rFonts w:ascii="GHEA Grapalat" w:hAnsi="GHEA Grapalat"/>
          <w:lang w:val="hy-AM"/>
        </w:rPr>
        <w:t>ть большинство членов органов управления юридического лица;</w:t>
      </w:r>
    </w:p>
    <w:p w:rsidR="009422CD" w:rsidRPr="00A15249" w:rsidRDefault="009422CD" w:rsidP="009422CD">
      <w:pPr>
        <w:spacing w:line="360" w:lineRule="auto"/>
        <w:jc w:val="both"/>
        <w:rPr>
          <w:rFonts w:ascii="GHEA Grapalat" w:hAnsi="GHEA Grapalat"/>
        </w:rPr>
      </w:pPr>
      <w:r w:rsidRPr="00A15249">
        <w:rPr>
          <w:rFonts w:ascii="GHEA Grapalat" w:hAnsi="GHEA Grapalat"/>
        </w:rPr>
        <w:t xml:space="preserve">в. В пункте </w:t>
      </w:r>
      <w:r w:rsidRPr="00A15249">
        <w:rPr>
          <w:rFonts w:ascii="GHEA Grapalat" w:eastAsia="GHEA Grapalat" w:hAnsi="GHEA Grapalat" w:cs="GHEA Grapalat"/>
        </w:rPr>
        <w:t>"</w:t>
      </w:r>
      <w:r w:rsidRPr="00A15249">
        <w:rPr>
          <w:rFonts w:ascii="GHEA Grapalat" w:hAnsi="GHEA Grapalat"/>
        </w:rPr>
        <w:t>в</w:t>
      </w:r>
      <w:r w:rsidRPr="00A15249">
        <w:rPr>
          <w:rFonts w:ascii="GHEA Grapalat" w:eastAsia="GHEA Grapalat" w:hAnsi="GHEA Grapalat" w:cs="GHEA Grapalat"/>
        </w:rPr>
        <w:t>"</w:t>
      </w:r>
      <w:r w:rsidRPr="00A152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422CD" w:rsidRPr="00A15249" w:rsidRDefault="009422CD" w:rsidP="009422CD">
      <w:pPr>
        <w:spacing w:line="360" w:lineRule="auto"/>
        <w:jc w:val="both"/>
        <w:rPr>
          <w:rFonts w:ascii="GHEA Grapalat" w:hAnsi="GHEA Grapalat"/>
        </w:rPr>
      </w:pPr>
      <w:r w:rsidRPr="00A15249">
        <w:rPr>
          <w:rFonts w:ascii="GHEA Grapalat" w:hAnsi="GHEA Grapalat"/>
        </w:rPr>
        <w:t xml:space="preserve">г. в пункте </w:t>
      </w:r>
      <w:r w:rsidRPr="00A15249">
        <w:rPr>
          <w:rFonts w:ascii="GHEA Grapalat" w:eastAsia="GHEA Grapalat" w:hAnsi="GHEA Grapalat" w:cs="GHEA Grapalat"/>
        </w:rPr>
        <w:t>"</w:t>
      </w:r>
      <w:r w:rsidRPr="00A15249">
        <w:rPr>
          <w:rFonts w:ascii="GHEA Grapalat" w:hAnsi="GHEA Grapalat"/>
        </w:rPr>
        <w:t>г</w:t>
      </w:r>
      <w:r w:rsidRPr="00A15249">
        <w:rPr>
          <w:rFonts w:ascii="GHEA Grapalat" w:eastAsia="GHEA Grapalat" w:hAnsi="GHEA Grapalat" w:cs="GHEA Grapalat"/>
        </w:rPr>
        <w:t>"</w:t>
      </w:r>
      <w:r w:rsidRPr="00A15249">
        <w:rPr>
          <w:rFonts w:ascii="GHEA Grapalat" w:hAnsi="GHEA Grapalat"/>
        </w:rPr>
        <w:t xml:space="preserve"> этого подраздела производится отметка, если лицо по смыслу пунктов </w:t>
      </w:r>
      <w:r w:rsidRPr="00A15249">
        <w:rPr>
          <w:rFonts w:ascii="GHEA Grapalat" w:eastAsia="GHEA Grapalat" w:hAnsi="GHEA Grapalat" w:cs="GHEA Grapalat"/>
        </w:rPr>
        <w:t>"</w:t>
      </w:r>
      <w:r w:rsidRPr="00A15249">
        <w:rPr>
          <w:rFonts w:ascii="GHEA Grapalat" w:hAnsi="GHEA Grapalat"/>
        </w:rPr>
        <w:t>а</w:t>
      </w:r>
      <w:r w:rsidRPr="00A15249">
        <w:rPr>
          <w:rFonts w:ascii="GHEA Grapalat" w:eastAsia="GHEA Grapalat" w:hAnsi="GHEA Grapalat" w:cs="GHEA Grapalat"/>
        </w:rPr>
        <w:t>"</w:t>
      </w:r>
      <w:r w:rsidRPr="00A15249">
        <w:rPr>
          <w:rFonts w:ascii="GHEA Grapalat" w:eastAsia="GHEA Grapalat" w:hAnsi="GHEA Grapalat" w:cs="GHEA Grapalat"/>
          <w:lang w:val="hy-AM"/>
        </w:rPr>
        <w:t xml:space="preserve"> </w:t>
      </w:r>
      <w:r w:rsidRPr="00A15249">
        <w:rPr>
          <w:rFonts w:ascii="GHEA Grapalat" w:hAnsi="GHEA Grapalat"/>
        </w:rPr>
        <w:t>-</w:t>
      </w:r>
      <w:r w:rsidRPr="00A15249">
        <w:rPr>
          <w:rFonts w:ascii="GHEA Grapalat" w:hAnsi="GHEA Grapalat"/>
          <w:lang w:val="hy-AM"/>
        </w:rPr>
        <w:t xml:space="preserve"> </w:t>
      </w:r>
      <w:r w:rsidRPr="00A15249">
        <w:rPr>
          <w:rFonts w:ascii="GHEA Grapalat" w:eastAsia="GHEA Grapalat" w:hAnsi="GHEA Grapalat" w:cs="GHEA Grapalat"/>
        </w:rPr>
        <w:t>"</w:t>
      </w:r>
      <w:r w:rsidRPr="00A15249">
        <w:rPr>
          <w:rFonts w:ascii="GHEA Grapalat" w:hAnsi="GHEA Grapalat"/>
        </w:rPr>
        <w:t>в</w:t>
      </w:r>
      <w:r w:rsidRPr="00A15249">
        <w:rPr>
          <w:rFonts w:ascii="GHEA Grapalat" w:eastAsia="GHEA Grapalat" w:hAnsi="GHEA Grapalat" w:cs="GHEA Grapalat"/>
        </w:rPr>
        <w:t>"</w:t>
      </w:r>
      <w:r w:rsidRPr="00A152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422CD" w:rsidRPr="00A15249" w:rsidRDefault="009422CD" w:rsidP="009422CD">
      <w:pPr>
        <w:spacing w:line="360" w:lineRule="auto"/>
        <w:jc w:val="both"/>
        <w:rPr>
          <w:rFonts w:ascii="GHEA Grapalat" w:hAnsi="GHEA Grapalat"/>
        </w:rPr>
      </w:pPr>
      <w:r w:rsidRPr="00A15249">
        <w:rPr>
          <w:rFonts w:ascii="GHEA Grapalat" w:hAnsi="GHEA Grapalat"/>
        </w:rPr>
        <w:t xml:space="preserve">д. в пункте </w:t>
      </w:r>
      <w:r w:rsidRPr="00A15249">
        <w:rPr>
          <w:rFonts w:ascii="GHEA Grapalat" w:eastAsia="GHEA Grapalat" w:hAnsi="GHEA Grapalat" w:cs="GHEA Grapalat"/>
        </w:rPr>
        <w:t>"</w:t>
      </w:r>
      <w:r w:rsidRPr="00A15249">
        <w:rPr>
          <w:rFonts w:ascii="GHEA Grapalat" w:hAnsi="GHEA Grapalat"/>
        </w:rPr>
        <w:t>д</w:t>
      </w:r>
      <w:r w:rsidRPr="00A15249">
        <w:rPr>
          <w:rFonts w:ascii="GHEA Grapalat" w:eastAsia="GHEA Grapalat" w:hAnsi="GHEA Grapalat" w:cs="GHEA Grapalat"/>
        </w:rPr>
        <w:t>"</w:t>
      </w:r>
      <w:r w:rsidRPr="00A152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15249">
        <w:rPr>
          <w:rFonts w:ascii="GHEA Grapalat" w:eastAsia="GHEA Grapalat" w:hAnsi="GHEA Grapalat" w:cs="GHEA Grapalat"/>
        </w:rPr>
        <w:t>"</w:t>
      </w:r>
      <w:r w:rsidRPr="00A15249">
        <w:rPr>
          <w:rFonts w:ascii="GHEA Grapalat" w:hAnsi="GHEA Grapalat"/>
        </w:rPr>
        <w:t>а</w:t>
      </w:r>
      <w:r w:rsidRPr="00A15249">
        <w:rPr>
          <w:rFonts w:ascii="GHEA Grapalat" w:eastAsia="GHEA Grapalat" w:hAnsi="GHEA Grapalat" w:cs="GHEA Grapalat"/>
        </w:rPr>
        <w:t xml:space="preserve">" </w:t>
      </w:r>
      <w:r w:rsidRPr="00A15249">
        <w:rPr>
          <w:rFonts w:ascii="GHEA Grapalat" w:hAnsi="GHEA Grapalat"/>
        </w:rPr>
        <w:t xml:space="preserve">- </w:t>
      </w:r>
      <w:r w:rsidRPr="00A15249">
        <w:rPr>
          <w:rFonts w:ascii="GHEA Grapalat" w:eastAsia="GHEA Grapalat" w:hAnsi="GHEA Grapalat" w:cs="GHEA Grapalat"/>
        </w:rPr>
        <w:t>"</w:t>
      </w:r>
      <w:r w:rsidRPr="00A15249">
        <w:rPr>
          <w:rFonts w:ascii="GHEA Grapalat" w:hAnsi="GHEA Grapalat"/>
        </w:rPr>
        <w:t>г</w:t>
      </w:r>
      <w:r w:rsidRPr="00A15249">
        <w:rPr>
          <w:rFonts w:ascii="GHEA Grapalat" w:eastAsia="GHEA Grapalat" w:hAnsi="GHEA Grapalat" w:cs="GHEA Grapalat"/>
        </w:rPr>
        <w:t>"</w:t>
      </w:r>
      <w:r w:rsidRPr="00A15249">
        <w:rPr>
          <w:rFonts w:ascii="GHEA Grapalat" w:hAnsi="GHEA Grapalat"/>
        </w:rPr>
        <w:t xml:space="preserve"> этого подраздела.</w:t>
      </w:r>
    </w:p>
    <w:p w:rsidR="009422CD" w:rsidRPr="00A15249" w:rsidRDefault="009422CD" w:rsidP="009422CD">
      <w:pPr>
        <w:spacing w:line="360" w:lineRule="auto"/>
        <w:jc w:val="both"/>
        <w:rPr>
          <w:rFonts w:ascii="GHEA Grapalat" w:hAnsi="GHEA Grapalat"/>
        </w:rPr>
      </w:pPr>
      <w:r w:rsidRPr="00A152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15249">
        <w:rPr>
          <w:rFonts w:ascii="GHEA Grapalat" w:hAnsi="GHEA Grapalat"/>
          <w:lang w:val="hy-AM"/>
        </w:rPr>
        <w:t>Օ</w:t>
      </w:r>
      <w:r w:rsidRPr="00A15249">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422CD" w:rsidRPr="00A15249" w:rsidRDefault="009422CD" w:rsidP="009422CD">
      <w:pPr>
        <w:spacing w:line="360" w:lineRule="auto"/>
        <w:jc w:val="both"/>
        <w:rPr>
          <w:rFonts w:ascii="GHEA Grapalat" w:eastAsia="GHEA Grapalat" w:hAnsi="GHEA Grapalat" w:cs="GHEA Grapalat"/>
        </w:rPr>
      </w:pPr>
      <w:r w:rsidRPr="00A15249">
        <w:rPr>
          <w:rFonts w:ascii="GHEA Grapalat" w:eastAsia="GHEA Grapalat" w:hAnsi="GHEA Grapalat" w:cs="GHEA Grapalat"/>
        </w:rPr>
        <w:t>8) в подразделе</w:t>
      </w:r>
      <w:r w:rsidRPr="00A15249">
        <w:rPr>
          <w:rFonts w:ascii="GHEA Grapalat" w:eastAsia="GHEA Grapalat" w:hAnsi="GHEA Grapalat" w:cs="GHEA Grapalat"/>
          <w:lang w:val="hy-AM"/>
        </w:rPr>
        <w:t xml:space="preserve"> </w:t>
      </w:r>
      <w:r w:rsidRPr="00A15249">
        <w:rPr>
          <w:rFonts w:ascii="GHEA Grapalat" w:eastAsia="GHEA Grapalat" w:hAnsi="GHEA Grapalat" w:cs="GHEA Grapalat"/>
        </w:rPr>
        <w:t xml:space="preserve">"Контактные данные реального </w:t>
      </w:r>
      <w:r w:rsidRPr="00A15249">
        <w:rPr>
          <w:rFonts w:ascii="GHEA Grapalat" w:hAnsi="GHEA Grapalat"/>
        </w:rPr>
        <w:t>бенефициара</w:t>
      </w:r>
      <w:r w:rsidRPr="00A15249">
        <w:rPr>
          <w:rFonts w:ascii="GHEA Grapalat" w:eastAsia="GHEA Grapalat" w:hAnsi="GHEA Grapalat" w:cs="GHEA Grapalat"/>
        </w:rPr>
        <w:t xml:space="preserve">" заполняются адрес электронной почты и номер телефона реального </w:t>
      </w:r>
      <w:r w:rsidRPr="00A15249">
        <w:rPr>
          <w:rFonts w:ascii="GHEA Grapalat" w:hAnsi="GHEA Grapalat"/>
        </w:rPr>
        <w:t>бенефициара</w:t>
      </w:r>
      <w:r w:rsidRPr="00A15249">
        <w:rPr>
          <w:rFonts w:ascii="GHEA Grapalat" w:eastAsia="GHEA Grapalat" w:hAnsi="GHEA Grapalat" w:cs="GHEA Grapalat"/>
        </w:rPr>
        <w:t>.</w:t>
      </w:r>
    </w:p>
    <w:p w:rsidR="009422CD" w:rsidRPr="00A15249" w:rsidRDefault="009422CD" w:rsidP="009422CD">
      <w:pPr>
        <w:spacing w:line="360" w:lineRule="auto"/>
        <w:jc w:val="both"/>
        <w:rPr>
          <w:rFonts w:ascii="GHEA Grapalat" w:hAnsi="GHEA Grapalat"/>
        </w:rPr>
      </w:pPr>
      <w:r w:rsidRPr="00A15249">
        <w:rPr>
          <w:rFonts w:ascii="GHEA Grapalat" w:hAnsi="GHEA Grapalat"/>
        </w:rPr>
        <w:lastRenderedPageBreak/>
        <w:t xml:space="preserve">5. Раздел 5 декларации (Промежуточные юридические лица) заполняется, </w:t>
      </w:r>
    </w:p>
    <w:p w:rsidR="009422CD" w:rsidRPr="00A15249" w:rsidRDefault="009422CD" w:rsidP="009422CD">
      <w:pPr>
        <w:spacing w:line="360" w:lineRule="auto"/>
        <w:jc w:val="both"/>
        <w:rPr>
          <w:rFonts w:ascii="GHEA Grapalat" w:hAnsi="GHEA Grapalat"/>
        </w:rPr>
      </w:pPr>
      <w:r w:rsidRPr="00A152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15249">
        <w:rPr>
          <w:rFonts w:ascii="MS Mincho" w:eastAsia="MS Mincho" w:hAnsi="MS Mincho" w:cs="MS Mincho" w:hint="eastAsia"/>
        </w:rPr>
        <w:t>․</w:t>
      </w:r>
    </w:p>
    <w:p w:rsidR="009422CD" w:rsidRPr="00A15249" w:rsidRDefault="009422CD" w:rsidP="009422CD">
      <w:pPr>
        <w:spacing w:line="360" w:lineRule="auto"/>
        <w:jc w:val="both"/>
        <w:rPr>
          <w:rFonts w:ascii="GHEA Grapalat" w:hAnsi="GHEA Grapalat"/>
        </w:rPr>
      </w:pPr>
      <w:r w:rsidRPr="00A15249">
        <w:rPr>
          <w:rFonts w:ascii="GHEA Grapalat" w:hAnsi="GHEA Grapalat"/>
        </w:rPr>
        <w:t>1) в подразделе</w:t>
      </w:r>
      <w:r w:rsidRPr="00A15249">
        <w:rPr>
          <w:rFonts w:ascii="GHEA Grapalat" w:hAnsi="GHEA Grapalat"/>
          <w:lang w:val="hy-AM"/>
        </w:rPr>
        <w:t xml:space="preserve"> </w:t>
      </w:r>
      <w:r w:rsidRPr="00A15249">
        <w:rPr>
          <w:rFonts w:ascii="GHEA Grapalat" w:eastAsia="GHEA Grapalat" w:hAnsi="GHEA Grapalat" w:cs="GHEA Grapalat"/>
        </w:rPr>
        <w:t>"</w:t>
      </w:r>
      <w:r w:rsidRPr="00A15249">
        <w:rPr>
          <w:rFonts w:ascii="GHEA Grapalat" w:hAnsi="GHEA Grapalat"/>
        </w:rPr>
        <w:t>Данные организации"</w:t>
      </w:r>
      <w:r w:rsidRPr="00A15249">
        <w:rPr>
          <w:rFonts w:ascii="GHEA Grapalat" w:hAnsi="GHEA Grapalat"/>
          <w:lang w:val="hy-AM"/>
        </w:rPr>
        <w:t xml:space="preserve"> </w:t>
      </w:r>
      <w:r w:rsidRPr="00A152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422CD" w:rsidRPr="00A15249" w:rsidRDefault="009422CD" w:rsidP="009422CD">
      <w:pPr>
        <w:spacing w:line="360" w:lineRule="auto"/>
        <w:jc w:val="both"/>
        <w:rPr>
          <w:rFonts w:ascii="GHEA Grapalat" w:hAnsi="GHEA Grapalat"/>
        </w:rPr>
      </w:pPr>
      <w:r w:rsidRPr="00A152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422CD" w:rsidRPr="00A15249" w:rsidRDefault="009422CD" w:rsidP="009422CD">
      <w:pPr>
        <w:spacing w:line="360" w:lineRule="auto"/>
        <w:jc w:val="both"/>
        <w:rPr>
          <w:rFonts w:ascii="GHEA Grapalat" w:hAnsi="GHEA Grapalat"/>
        </w:rPr>
      </w:pPr>
      <w:r w:rsidRPr="00A15249">
        <w:rPr>
          <w:rFonts w:ascii="GHEA Grapalat" w:hAnsi="GHEA Grapalat"/>
        </w:rPr>
        <w:t>3) Подраздел</w:t>
      </w:r>
      <w:r w:rsidRPr="00A15249">
        <w:rPr>
          <w:rFonts w:ascii="GHEA Grapalat" w:hAnsi="GHEA Grapalat"/>
          <w:lang w:val="hy-AM"/>
        </w:rPr>
        <w:t xml:space="preserve"> </w:t>
      </w:r>
      <w:r w:rsidRPr="00A15249">
        <w:rPr>
          <w:rFonts w:ascii="GHEA Grapalat" w:eastAsia="GHEA Grapalat" w:hAnsi="GHEA Grapalat" w:cs="GHEA Grapalat"/>
        </w:rPr>
        <w:t>"</w:t>
      </w:r>
      <w:r w:rsidRPr="00A15249">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422CD" w:rsidRPr="00A15249" w:rsidRDefault="009422CD" w:rsidP="009422CD">
      <w:pPr>
        <w:spacing w:line="360" w:lineRule="auto"/>
        <w:jc w:val="both"/>
        <w:rPr>
          <w:rFonts w:ascii="GHEA Grapalat" w:hAnsi="GHEA Grapalat"/>
        </w:rPr>
      </w:pPr>
      <w:r w:rsidRPr="00A15249">
        <w:rPr>
          <w:rFonts w:ascii="GHEA Grapalat" w:hAnsi="GHEA Grapalat"/>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w:t>
      </w:r>
      <w:r w:rsidRPr="00A15249">
        <w:rPr>
          <w:rFonts w:ascii="GHEA Grapalat" w:hAnsi="GHEA Grapalat"/>
        </w:rPr>
        <w:lastRenderedPageBreak/>
        <w:t>прямое или косвенное участие государства или муниципалитета, и другие разъяснения в связи с декларацией.</w:t>
      </w:r>
    </w:p>
    <w:p w:rsidR="009422CD" w:rsidRPr="00A15249" w:rsidRDefault="009422CD" w:rsidP="009422CD">
      <w:pPr>
        <w:spacing w:line="360" w:lineRule="auto"/>
        <w:jc w:val="both"/>
        <w:rPr>
          <w:rFonts w:ascii="GHEA Grapalat" w:hAnsi="GHEA Grapalat"/>
        </w:rPr>
      </w:pPr>
      <w:r w:rsidRPr="00A15249">
        <w:rPr>
          <w:rFonts w:ascii="GHEA Grapalat" w:hAnsi="GHEA Grapalat"/>
        </w:rPr>
        <w:t>7. Декларация заполняется и подписывается лицом, подающим заявку.</w:t>
      </w:r>
      <w:r w:rsidRPr="00A15249">
        <w:rPr>
          <w:rFonts w:ascii="GHEA Grapalat" w:hAnsi="GHEA Grapalat"/>
          <w:lang w:val="hy-AM"/>
        </w:rPr>
        <w:t xml:space="preserve"> </w:t>
      </w:r>
    </w:p>
    <w:p w:rsidR="009422CD" w:rsidRPr="00A15249" w:rsidRDefault="009422CD" w:rsidP="009422CD">
      <w:pPr>
        <w:contextualSpacing/>
        <w:jc w:val="both"/>
        <w:rPr>
          <w:rFonts w:ascii="GHEA Grapalat" w:hAnsi="GHEA Grapalat"/>
        </w:rPr>
      </w:pPr>
    </w:p>
    <w:p w:rsidR="009422CD" w:rsidRPr="00A15249" w:rsidRDefault="009422CD" w:rsidP="009422CD">
      <w:pPr>
        <w:contextualSpacing/>
        <w:jc w:val="both"/>
        <w:rPr>
          <w:rFonts w:ascii="GHEA Grapalat" w:hAnsi="GHEA Grapalat"/>
        </w:rPr>
      </w:pPr>
    </w:p>
    <w:p w:rsidR="009422CD" w:rsidRPr="00A15249" w:rsidRDefault="009422CD" w:rsidP="009422CD">
      <w:pPr>
        <w:contextualSpacing/>
        <w:jc w:val="both"/>
        <w:rPr>
          <w:rFonts w:ascii="GHEA Grapalat" w:hAnsi="GHEA Grapalat"/>
          <w:i/>
        </w:rPr>
      </w:pPr>
      <w:r w:rsidRPr="00A15249">
        <w:rPr>
          <w:rFonts w:ascii="GHEA Grapalat" w:hAnsi="GHEA Grapalat"/>
        </w:rPr>
        <w:t xml:space="preserve">* </w:t>
      </w:r>
      <w:r w:rsidRPr="00A15249">
        <w:rPr>
          <w:rFonts w:ascii="GHEA Grapalat" w:hAnsi="GHEA Grapalat"/>
          <w:i/>
        </w:rPr>
        <w:t>заполняется секретарем комиссии до публикации приглашения в бюллетене:</w:t>
      </w:r>
    </w:p>
    <w:p w:rsidR="009422CD" w:rsidRPr="00A15249" w:rsidRDefault="009422CD" w:rsidP="009422CD">
      <w:pPr>
        <w:contextualSpacing/>
        <w:jc w:val="both"/>
        <w:rPr>
          <w:rFonts w:ascii="GHEA Grapalat" w:hAnsi="GHEA Grapalat"/>
          <w:i/>
        </w:rPr>
      </w:pPr>
      <w:r w:rsidRPr="00A152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9422CD" w:rsidRPr="00A15249" w:rsidRDefault="009422CD" w:rsidP="009422CD">
      <w:pPr>
        <w:rPr>
          <w:rFonts w:ascii="GHEA Grapalat" w:hAnsi="GHEA Grapalat"/>
          <w:b/>
        </w:rPr>
      </w:pPr>
    </w:p>
    <w:p w:rsidR="009422CD" w:rsidRPr="00A15249" w:rsidRDefault="009422CD" w:rsidP="009422CD">
      <w:pPr>
        <w:rPr>
          <w:rFonts w:ascii="GHEA Grapalat" w:hAnsi="GHEA Grapalat"/>
          <w:b/>
        </w:rPr>
      </w:pPr>
      <w:r w:rsidRPr="00A15249">
        <w:rPr>
          <w:rFonts w:ascii="GHEA Grapalat" w:hAnsi="GHEA Grapalat"/>
          <w:b/>
        </w:rPr>
        <w:br w:type="page"/>
      </w:r>
    </w:p>
    <w:p w:rsidR="009422CD" w:rsidRPr="00A15249" w:rsidRDefault="009422CD" w:rsidP="009422CD">
      <w:pPr>
        <w:rPr>
          <w:rFonts w:ascii="GHEA Grapalat" w:hAnsi="GHEA Grapalat"/>
          <w:b/>
        </w:rPr>
      </w:pPr>
    </w:p>
    <w:p w:rsidR="009422CD" w:rsidRPr="00A15249" w:rsidRDefault="009422CD" w:rsidP="009422CD">
      <w:pPr>
        <w:pStyle w:val="BodyTextIndent3"/>
        <w:widowControl w:val="0"/>
        <w:spacing w:after="160" w:line="240" w:lineRule="auto"/>
        <w:ind w:firstLine="0"/>
        <w:jc w:val="right"/>
        <w:rPr>
          <w:rFonts w:ascii="GHEA Grapalat" w:hAnsi="GHEA Grapalat" w:cs="Arial"/>
          <w:b/>
          <w:sz w:val="24"/>
          <w:szCs w:val="24"/>
        </w:rPr>
      </w:pPr>
      <w:r w:rsidRPr="00A15249">
        <w:rPr>
          <w:rFonts w:ascii="GHEA Grapalat" w:hAnsi="GHEA Grapalat"/>
          <w:b/>
          <w:sz w:val="24"/>
          <w:szCs w:val="24"/>
        </w:rPr>
        <w:t>Приложение № 2</w:t>
      </w:r>
    </w:p>
    <w:p w:rsidR="009422CD" w:rsidRPr="00A15249" w:rsidRDefault="009422CD" w:rsidP="009422CD">
      <w:pPr>
        <w:pStyle w:val="BodyTextIndent3"/>
        <w:widowControl w:val="0"/>
        <w:spacing w:after="160" w:line="240" w:lineRule="auto"/>
        <w:jc w:val="right"/>
        <w:rPr>
          <w:rFonts w:ascii="GHEA Grapalat" w:hAnsi="GHEA Grapalat" w:cs="Arial"/>
          <w:b/>
          <w:sz w:val="24"/>
          <w:szCs w:val="24"/>
        </w:rPr>
      </w:pPr>
      <w:r w:rsidRPr="00A15249">
        <w:rPr>
          <w:rFonts w:ascii="GHEA Grapalat" w:hAnsi="GHEA Grapalat"/>
          <w:b/>
          <w:sz w:val="24"/>
          <w:szCs w:val="24"/>
        </w:rPr>
        <w:t>к Приглашению на открытый конкурс</w:t>
      </w:r>
      <w:r w:rsidRPr="00A15249">
        <w:rPr>
          <w:rFonts w:ascii="GHEA Grapalat" w:hAnsi="GHEA Grapalat" w:cs="Arial"/>
          <w:b/>
          <w:sz w:val="24"/>
          <w:szCs w:val="24"/>
        </w:rPr>
        <w:br/>
      </w:r>
      <w:r w:rsidRPr="00A15249">
        <w:rPr>
          <w:rFonts w:ascii="GHEA Grapalat" w:hAnsi="GHEA Grapalat"/>
          <w:b/>
          <w:sz w:val="24"/>
          <w:szCs w:val="24"/>
        </w:rPr>
        <w:t xml:space="preserve">под кодом </w:t>
      </w:r>
      <w:r w:rsidR="003D65CC" w:rsidRPr="00A15249">
        <w:rPr>
          <w:rFonts w:ascii="GHEA Grapalat" w:hAnsi="GHEA Grapalat"/>
          <w:i/>
          <w:sz w:val="24"/>
          <w:szCs w:val="24"/>
          <w:lang w:val="en-US"/>
        </w:rPr>
        <w:t>SHAH</w:t>
      </w:r>
      <w:r w:rsidR="003D65CC" w:rsidRPr="00A15249">
        <w:rPr>
          <w:rFonts w:ascii="GHEA Grapalat" w:hAnsi="GHEA Grapalat"/>
          <w:i/>
          <w:sz w:val="24"/>
          <w:szCs w:val="24"/>
        </w:rPr>
        <w:t>- BMAShDzB -23/04</w:t>
      </w:r>
    </w:p>
    <w:p w:rsidR="009422CD" w:rsidRPr="00A15249" w:rsidRDefault="009422CD" w:rsidP="009422CD">
      <w:pPr>
        <w:widowControl w:val="0"/>
        <w:spacing w:after="120"/>
        <w:ind w:firstLine="567"/>
        <w:jc w:val="center"/>
        <w:rPr>
          <w:rFonts w:ascii="GHEA Grapalat" w:hAnsi="GHEA Grapalat"/>
        </w:rPr>
      </w:pPr>
    </w:p>
    <w:p w:rsidR="009422CD" w:rsidRPr="00A15249" w:rsidRDefault="009422CD" w:rsidP="009422CD">
      <w:pPr>
        <w:widowControl w:val="0"/>
        <w:spacing w:after="120"/>
        <w:ind w:left="-66"/>
        <w:jc w:val="center"/>
        <w:rPr>
          <w:rFonts w:ascii="GHEA Grapalat" w:hAnsi="GHEA Grapalat"/>
          <w:b/>
        </w:rPr>
      </w:pPr>
      <w:r w:rsidRPr="00A15249">
        <w:rPr>
          <w:rFonts w:ascii="GHEA Grapalat" w:hAnsi="GHEA Grapalat"/>
          <w:b/>
        </w:rPr>
        <w:t>ЦЕНОВОЕ ПРЕДЛОЖЕНИЕ</w:t>
      </w:r>
    </w:p>
    <w:p w:rsidR="009422CD" w:rsidRPr="00A15249" w:rsidRDefault="009422CD" w:rsidP="009422CD">
      <w:pPr>
        <w:widowControl w:val="0"/>
        <w:spacing w:after="120"/>
        <w:ind w:firstLine="567"/>
        <w:jc w:val="center"/>
        <w:rPr>
          <w:rFonts w:ascii="GHEA Grapalat" w:hAnsi="GHEA Grapalat"/>
        </w:rPr>
      </w:pPr>
    </w:p>
    <w:p w:rsidR="00DD598A" w:rsidRPr="00A15249" w:rsidRDefault="009422CD" w:rsidP="00DD598A">
      <w:pPr>
        <w:pStyle w:val="BodyTextIndent3"/>
        <w:widowControl w:val="0"/>
        <w:spacing w:after="160" w:line="240" w:lineRule="auto"/>
        <w:jc w:val="right"/>
        <w:rPr>
          <w:rFonts w:ascii="GHEA Grapalat" w:hAnsi="GHEA Grapalat" w:cs="Arial"/>
          <w:b/>
          <w:sz w:val="24"/>
          <w:szCs w:val="24"/>
        </w:rPr>
      </w:pPr>
      <w:r w:rsidRPr="00A15249">
        <w:rPr>
          <w:rFonts w:ascii="GHEA Grapalat" w:hAnsi="GHEA Grapalat"/>
          <w:spacing w:val="-6"/>
          <w:sz w:val="24"/>
          <w:szCs w:val="24"/>
        </w:rPr>
        <w:t xml:space="preserve">Рассмотрев приглашение на открытый конкурс под кодом </w:t>
      </w:r>
      <w:r w:rsidR="00DD598A" w:rsidRPr="00A15249">
        <w:rPr>
          <w:rFonts w:ascii="GHEA Grapalat" w:hAnsi="GHEA Grapalat"/>
          <w:i/>
          <w:sz w:val="24"/>
          <w:szCs w:val="24"/>
          <w:lang w:val="en-US"/>
        </w:rPr>
        <w:t>SHAH</w:t>
      </w:r>
      <w:r w:rsidR="00DD598A" w:rsidRPr="00A15249">
        <w:rPr>
          <w:rFonts w:ascii="GHEA Grapalat" w:hAnsi="GHEA Grapalat"/>
          <w:i/>
          <w:sz w:val="24"/>
          <w:szCs w:val="24"/>
        </w:rPr>
        <w:t>- BMAShDzB -23/04</w:t>
      </w:r>
    </w:p>
    <w:p w:rsidR="009422CD" w:rsidRPr="00A15249" w:rsidRDefault="009422CD" w:rsidP="00DD598A">
      <w:pPr>
        <w:widowControl w:val="0"/>
        <w:spacing w:after="160"/>
        <w:ind w:firstLine="567"/>
        <w:jc w:val="both"/>
        <w:rPr>
          <w:rFonts w:ascii="GHEA Grapalat" w:hAnsi="GHEA Grapalat"/>
        </w:rPr>
      </w:pPr>
      <w:r w:rsidRPr="00A15249">
        <w:rPr>
          <w:rFonts w:ascii="GHEA Grapalat" w:hAnsi="GHEA Grapalat"/>
        </w:rPr>
        <w:t>в том числе проект заключаемого договора __________________________________</w:t>
      </w:r>
    </w:p>
    <w:p w:rsidR="009422CD" w:rsidRPr="00A15249" w:rsidRDefault="009422CD" w:rsidP="009422CD">
      <w:pPr>
        <w:widowControl w:val="0"/>
        <w:spacing w:after="160"/>
        <w:ind w:left="6237"/>
        <w:jc w:val="both"/>
        <w:rPr>
          <w:rFonts w:ascii="GHEA Grapalat" w:hAnsi="GHEA Grapalat"/>
          <w:vertAlign w:val="superscript"/>
        </w:rPr>
      </w:pPr>
      <w:r w:rsidRPr="00A15249">
        <w:rPr>
          <w:rFonts w:ascii="GHEA Grapalat" w:hAnsi="GHEA Grapalat"/>
          <w:vertAlign w:val="superscript"/>
        </w:rPr>
        <w:t>наименование участника</w:t>
      </w:r>
    </w:p>
    <w:p w:rsidR="009422CD" w:rsidRPr="00A15249" w:rsidRDefault="009422CD" w:rsidP="009422CD">
      <w:pPr>
        <w:widowControl w:val="0"/>
        <w:spacing w:after="160"/>
        <w:jc w:val="both"/>
        <w:rPr>
          <w:rFonts w:ascii="GHEA Grapalat" w:hAnsi="GHEA Grapalat"/>
        </w:rPr>
      </w:pPr>
      <w:r w:rsidRPr="00A15249">
        <w:rPr>
          <w:rFonts w:ascii="GHEA Grapalat" w:hAnsi="GHEA Grapalat"/>
        </w:rPr>
        <w:t>предлагает выполнить договор по нижеуказанным общим ценам:</w:t>
      </w:r>
    </w:p>
    <w:p w:rsidR="009422CD" w:rsidRPr="00A15249" w:rsidRDefault="009422CD" w:rsidP="009422CD">
      <w:pPr>
        <w:widowControl w:val="0"/>
        <w:spacing w:after="160"/>
        <w:jc w:val="right"/>
        <w:rPr>
          <w:rFonts w:ascii="GHEA Grapalat" w:hAnsi="GHEA Grapalat"/>
        </w:rPr>
      </w:pPr>
      <w:r w:rsidRPr="00A15249">
        <w:rPr>
          <w:rFonts w:ascii="GHEA Grapalat" w:hAnsi="GHEA Grapalat"/>
        </w:rPr>
        <w:t>драмов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9422CD" w:rsidRPr="00A15249" w:rsidTr="009422CD">
        <w:trPr>
          <w:trHeight w:val="916"/>
          <w:jc w:val="center"/>
        </w:trPr>
        <w:tc>
          <w:tcPr>
            <w:tcW w:w="1368" w:type="dxa"/>
            <w:tcBorders>
              <w:top w:val="single" w:sz="4" w:space="0" w:color="auto"/>
              <w:left w:val="single" w:sz="4" w:space="0" w:color="auto"/>
              <w:right w:val="single" w:sz="4" w:space="0" w:color="auto"/>
            </w:tcBorders>
            <w:vAlign w:val="center"/>
          </w:tcPr>
          <w:p w:rsidR="009422CD" w:rsidRPr="00A15249" w:rsidRDefault="009422CD" w:rsidP="009422CD">
            <w:pPr>
              <w:widowControl w:val="0"/>
              <w:jc w:val="center"/>
              <w:rPr>
                <w:rFonts w:ascii="GHEA Grapalat" w:hAnsi="GHEA Grapalat"/>
                <w:b/>
                <w:bCs/>
                <w:lang w:val="en-US"/>
              </w:rPr>
            </w:pPr>
            <w:r w:rsidRPr="00A152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9422CD" w:rsidRPr="00A15249" w:rsidRDefault="009422CD" w:rsidP="009422CD">
            <w:pPr>
              <w:widowControl w:val="0"/>
              <w:jc w:val="center"/>
              <w:rPr>
                <w:rFonts w:ascii="GHEA Grapalat" w:hAnsi="GHEA Grapalat"/>
                <w:b/>
                <w:bCs/>
              </w:rPr>
            </w:pPr>
            <w:r w:rsidRPr="00A15249">
              <w:rPr>
                <w:rFonts w:ascii="GHEA Grapalat" w:hAnsi="GHEA Grapalat"/>
                <w:b/>
              </w:rPr>
              <w:t>Наименование</w:t>
            </w:r>
            <w:r w:rsidRPr="00A15249">
              <w:rPr>
                <w:rFonts w:ascii="Calibri" w:hAnsi="Calibri" w:cs="Calibri"/>
                <w:b/>
              </w:rPr>
              <w:t> </w:t>
            </w:r>
            <w:r w:rsidRPr="00A15249">
              <w:rPr>
                <w:rFonts w:ascii="GHEA Grapalat" w:hAnsi="GHEA Grapalat" w:cs="GHEA Grapalat"/>
                <w:b/>
              </w:rPr>
              <w:t>товара</w:t>
            </w:r>
          </w:p>
        </w:tc>
        <w:tc>
          <w:tcPr>
            <w:tcW w:w="1843" w:type="dxa"/>
            <w:tcBorders>
              <w:top w:val="single" w:sz="4" w:space="0" w:color="auto"/>
              <w:left w:val="single" w:sz="4" w:space="0" w:color="auto"/>
              <w:right w:val="single" w:sz="4" w:space="0" w:color="auto"/>
            </w:tcBorders>
            <w:vAlign w:val="center"/>
          </w:tcPr>
          <w:p w:rsidR="009422CD" w:rsidRPr="00A15249" w:rsidRDefault="009422CD" w:rsidP="009422CD">
            <w:pPr>
              <w:widowControl w:val="0"/>
              <w:jc w:val="center"/>
              <w:rPr>
                <w:rFonts w:ascii="GHEA Grapalat" w:hAnsi="GHEA Grapalat"/>
                <w:b/>
              </w:rPr>
            </w:pPr>
            <w:r w:rsidRPr="00A15249">
              <w:rPr>
                <w:rFonts w:ascii="GHEA Grapalat" w:hAnsi="GHEA Grapalat"/>
                <w:b/>
              </w:rPr>
              <w:t>Стоимость</w:t>
            </w:r>
          </w:p>
          <w:p w:rsidR="009422CD" w:rsidRPr="00A15249" w:rsidRDefault="009422CD" w:rsidP="009422CD">
            <w:pPr>
              <w:widowControl w:val="0"/>
              <w:jc w:val="center"/>
              <w:rPr>
                <w:rFonts w:ascii="GHEA Grapalat" w:hAnsi="GHEA Grapalat"/>
                <w:b/>
                <w:bCs/>
              </w:rPr>
            </w:pPr>
            <w:r w:rsidRPr="00A15249">
              <w:rPr>
                <w:rFonts w:ascii="GHEA Grapalat" w:hAnsi="GHEA Grapalat"/>
              </w:rPr>
              <w:t>(совокупность себестоимости и прогнозируемой прибыли)</w:t>
            </w:r>
            <w:r w:rsidRPr="00A15249">
              <w:rPr>
                <w:rFonts w:ascii="GHEA Grapalat" w:hAnsi="GHEA Grapalat"/>
                <w:b/>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9422CD" w:rsidRPr="00A15249" w:rsidRDefault="009422CD" w:rsidP="009422CD">
            <w:pPr>
              <w:widowControl w:val="0"/>
              <w:jc w:val="center"/>
              <w:rPr>
                <w:rFonts w:ascii="GHEA Grapalat" w:hAnsi="GHEA Grapalat"/>
                <w:b/>
                <w:lang w:val="en-US"/>
              </w:rPr>
            </w:pPr>
            <w:r w:rsidRPr="00A15249">
              <w:rPr>
                <w:rFonts w:ascii="GHEA Grapalat" w:hAnsi="GHEA Grapalat"/>
                <w:b/>
              </w:rPr>
              <w:t>НДС</w:t>
            </w:r>
            <w:r w:rsidRPr="00A15249">
              <w:rPr>
                <w:rStyle w:val="FootnoteReference"/>
                <w:rFonts w:ascii="GHEA Grapalat" w:hAnsi="GHEA Grapalat"/>
                <w:b/>
              </w:rPr>
              <w:footnoteReference w:customMarkFollows="1" w:id="19"/>
              <w:t>**</w:t>
            </w:r>
          </w:p>
          <w:p w:rsidR="009422CD" w:rsidRPr="00A15249" w:rsidRDefault="009422CD" w:rsidP="009422CD">
            <w:pPr>
              <w:widowControl w:val="0"/>
              <w:jc w:val="center"/>
              <w:rPr>
                <w:rFonts w:ascii="GHEA Grapalat" w:hAnsi="GHEA Grapalat"/>
                <w:b/>
                <w:bCs/>
              </w:rPr>
            </w:pPr>
            <w:r w:rsidRPr="00A15249">
              <w:rPr>
                <w:rFonts w:ascii="GHEA Grapalat" w:hAnsi="GHEA Grapalat"/>
                <w:b/>
              </w:rPr>
              <w:t>/прописью и цифрами/</w:t>
            </w:r>
          </w:p>
        </w:tc>
        <w:tc>
          <w:tcPr>
            <w:tcW w:w="1448" w:type="dxa"/>
            <w:tcBorders>
              <w:top w:val="single" w:sz="4" w:space="0" w:color="auto"/>
              <w:left w:val="single" w:sz="4" w:space="0" w:color="auto"/>
              <w:right w:val="single" w:sz="4" w:space="0" w:color="auto"/>
            </w:tcBorders>
            <w:vAlign w:val="center"/>
          </w:tcPr>
          <w:p w:rsidR="009422CD" w:rsidRPr="00A15249" w:rsidRDefault="009422CD" w:rsidP="009422CD">
            <w:pPr>
              <w:widowControl w:val="0"/>
              <w:jc w:val="center"/>
              <w:rPr>
                <w:rFonts w:ascii="GHEA Grapalat" w:hAnsi="GHEA Grapalat"/>
                <w:b/>
                <w:bCs/>
              </w:rPr>
            </w:pPr>
            <w:r w:rsidRPr="00A15249">
              <w:rPr>
                <w:rFonts w:ascii="GHEA Grapalat" w:hAnsi="GHEA Grapalat"/>
                <w:b/>
              </w:rPr>
              <w:t>Общая цена</w:t>
            </w:r>
          </w:p>
          <w:p w:rsidR="009422CD" w:rsidRPr="00A15249" w:rsidRDefault="009422CD" w:rsidP="009422CD">
            <w:pPr>
              <w:widowControl w:val="0"/>
              <w:jc w:val="center"/>
              <w:rPr>
                <w:rFonts w:ascii="GHEA Grapalat" w:hAnsi="GHEA Grapalat"/>
                <w:b/>
                <w:bCs/>
              </w:rPr>
            </w:pPr>
            <w:r w:rsidRPr="00A15249">
              <w:rPr>
                <w:rFonts w:ascii="GHEA Grapalat" w:hAnsi="GHEA Grapalat"/>
                <w:b/>
              </w:rPr>
              <w:t>/прописью и цифрами/</w:t>
            </w:r>
          </w:p>
        </w:tc>
      </w:tr>
      <w:tr w:rsidR="009422CD" w:rsidRPr="00A15249" w:rsidTr="009422CD">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422CD" w:rsidRPr="00A15249" w:rsidRDefault="009422CD" w:rsidP="009422CD">
            <w:pPr>
              <w:widowControl w:val="0"/>
              <w:jc w:val="center"/>
              <w:rPr>
                <w:rFonts w:ascii="GHEA Grapalat" w:hAnsi="GHEA Grapalat"/>
                <w:b/>
                <w:i/>
              </w:rPr>
            </w:pPr>
            <w:r w:rsidRPr="00A152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422CD" w:rsidRPr="00A15249" w:rsidRDefault="009422CD" w:rsidP="009422CD">
            <w:pPr>
              <w:widowControl w:val="0"/>
              <w:jc w:val="center"/>
              <w:rPr>
                <w:rFonts w:ascii="GHEA Grapalat" w:hAnsi="GHEA Grapalat"/>
                <w:b/>
                <w:i/>
              </w:rPr>
            </w:pPr>
            <w:r w:rsidRPr="00A15249">
              <w:rPr>
                <w:rFonts w:ascii="GHEA Grapalat" w:hAnsi="GHEA Grapalat"/>
                <w:b/>
                <w:i/>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9422CD" w:rsidRPr="00A15249" w:rsidRDefault="009422CD" w:rsidP="009422CD">
            <w:pPr>
              <w:widowControl w:val="0"/>
              <w:jc w:val="center"/>
              <w:rPr>
                <w:rFonts w:ascii="GHEA Grapalat" w:hAnsi="GHEA Grapalat"/>
                <w:i/>
              </w:rPr>
            </w:pPr>
            <w:r w:rsidRPr="00A15249">
              <w:rPr>
                <w:rFonts w:ascii="GHEA Grapalat" w:hAnsi="GHEA Grapalat"/>
                <w:b/>
                <w:i/>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9422CD" w:rsidRPr="00A15249" w:rsidRDefault="009422CD" w:rsidP="009422CD">
            <w:pPr>
              <w:widowControl w:val="0"/>
              <w:autoSpaceDE w:val="0"/>
              <w:autoSpaceDN w:val="0"/>
              <w:adjustRightInd w:val="0"/>
              <w:jc w:val="center"/>
              <w:rPr>
                <w:rFonts w:ascii="GHEA Grapalat" w:hAnsi="GHEA Grapalat"/>
                <w:i/>
                <w:lang w:val="en-US"/>
              </w:rPr>
            </w:pPr>
            <w:r w:rsidRPr="00A15249">
              <w:rPr>
                <w:rFonts w:ascii="GHEA Grapalat" w:hAnsi="GHEA Grapalat"/>
                <w:b/>
                <w:i/>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9422CD" w:rsidRPr="00A15249" w:rsidRDefault="009422CD" w:rsidP="009422CD">
            <w:pPr>
              <w:widowControl w:val="0"/>
              <w:jc w:val="center"/>
              <w:rPr>
                <w:rFonts w:ascii="GHEA Grapalat" w:hAnsi="GHEA Grapalat"/>
                <w:i/>
              </w:rPr>
            </w:pPr>
            <w:r w:rsidRPr="00A15249">
              <w:rPr>
                <w:rFonts w:ascii="GHEA Grapalat" w:hAnsi="GHEA Grapalat"/>
                <w:b/>
                <w:i/>
                <w:lang w:val="en-US"/>
              </w:rPr>
              <w:t>5</w:t>
            </w:r>
            <w:r w:rsidRPr="00A15249">
              <w:rPr>
                <w:rFonts w:ascii="GHEA Grapalat" w:hAnsi="GHEA Grapalat"/>
                <w:b/>
                <w:i/>
              </w:rPr>
              <w:t>=3+4</w:t>
            </w:r>
          </w:p>
        </w:tc>
      </w:tr>
      <w:tr w:rsidR="009422CD" w:rsidRPr="00A15249" w:rsidTr="009422C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jc w:val="center"/>
              <w:rPr>
                <w:rFonts w:ascii="GHEA Grapalat" w:hAnsi="GHEA Grapalat"/>
                <w:b/>
                <w:bCs/>
              </w:rPr>
            </w:pPr>
            <w:r w:rsidRPr="00A152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rPr>
                <w:rFonts w:ascii="GHEA Grapalat" w:hAnsi="GHEA Grapalat"/>
              </w:rPr>
            </w:pPr>
            <w:r w:rsidRPr="00A15249">
              <w:rPr>
                <w:rFonts w:ascii="GHEA Grapalat" w:hAnsi="GHEA Grapalat"/>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422CD" w:rsidRPr="00A15249" w:rsidRDefault="009422CD" w:rsidP="009422CD">
            <w:pPr>
              <w:widowControl w:val="0"/>
              <w:jc w:val="center"/>
              <w:rPr>
                <w:rFonts w:ascii="GHEA Grapalat" w:hAnsi="GHEA Grapalat"/>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9422CD" w:rsidRPr="00A15249" w:rsidRDefault="009422CD" w:rsidP="009422CD">
            <w:pPr>
              <w:widowControl w:val="0"/>
              <w:jc w:val="center"/>
              <w:rPr>
                <w:rFonts w:ascii="GHEA Grapalat" w:hAnsi="GHEA Grapalat"/>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9422CD" w:rsidRPr="00A15249" w:rsidRDefault="009422CD" w:rsidP="009422CD">
            <w:pPr>
              <w:widowControl w:val="0"/>
              <w:jc w:val="center"/>
              <w:rPr>
                <w:rFonts w:ascii="GHEA Grapalat" w:hAnsi="GHEA Grapalat"/>
              </w:rPr>
            </w:pPr>
          </w:p>
        </w:tc>
      </w:tr>
      <w:tr w:rsidR="009422CD" w:rsidRPr="00A15249" w:rsidTr="009422CD">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jc w:val="center"/>
              <w:rPr>
                <w:rFonts w:ascii="GHEA Grapalat" w:hAnsi="GHEA Grapalat"/>
                <w:b/>
                <w:bCs/>
              </w:rPr>
            </w:pPr>
            <w:r w:rsidRPr="00A152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rPr>
                <w:rFonts w:ascii="GHEA Grapalat" w:hAnsi="GHEA Grapalat"/>
              </w:rPr>
            </w:pPr>
            <w:r w:rsidRPr="00A15249">
              <w:rPr>
                <w:rFonts w:ascii="GHEA Grapalat" w:hAnsi="GHEA Grapalat"/>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422CD" w:rsidRPr="00A15249" w:rsidRDefault="009422CD" w:rsidP="009422CD">
            <w:pPr>
              <w:widowControl w:val="0"/>
              <w:jc w:val="center"/>
              <w:rPr>
                <w:rFonts w:ascii="GHEA Grapalat" w:hAnsi="GHEA Grapalat"/>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9422CD" w:rsidRPr="00A15249" w:rsidRDefault="009422CD" w:rsidP="009422CD">
            <w:pPr>
              <w:widowControl w:val="0"/>
              <w:jc w:val="center"/>
              <w:rPr>
                <w:rFonts w:ascii="GHEA Grapalat" w:hAnsi="GHEA Grapalat"/>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9422CD" w:rsidRPr="00A15249" w:rsidRDefault="009422CD" w:rsidP="009422CD">
            <w:pPr>
              <w:widowControl w:val="0"/>
              <w:rPr>
                <w:rFonts w:ascii="GHEA Grapalat" w:hAnsi="GHEA Grapalat"/>
              </w:rPr>
            </w:pPr>
          </w:p>
        </w:tc>
      </w:tr>
      <w:tr w:rsidR="009422CD" w:rsidRPr="00A15249" w:rsidTr="009422C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jc w:val="center"/>
              <w:rPr>
                <w:rFonts w:ascii="GHEA Grapalat" w:hAnsi="GHEA Grapalat"/>
                <w:b/>
                <w:bCs/>
              </w:rPr>
            </w:pPr>
            <w:r w:rsidRPr="00A152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rPr>
                <w:rFonts w:ascii="GHEA Grapalat" w:hAnsi="GHEA Grapalat"/>
              </w:rPr>
            </w:pPr>
            <w:r w:rsidRPr="00A15249">
              <w:rPr>
                <w:rFonts w:ascii="GHEA Grapalat" w:hAnsi="GHEA Grapalat"/>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422CD" w:rsidRPr="00A15249" w:rsidRDefault="009422CD" w:rsidP="009422CD">
            <w:pPr>
              <w:widowControl w:val="0"/>
              <w:jc w:val="center"/>
              <w:rPr>
                <w:rFonts w:ascii="GHEA Grapalat" w:hAnsi="GHEA Grapalat"/>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9422CD" w:rsidRPr="00A15249" w:rsidRDefault="009422CD" w:rsidP="009422CD">
            <w:pPr>
              <w:widowControl w:val="0"/>
              <w:jc w:val="center"/>
              <w:rPr>
                <w:rFonts w:ascii="GHEA Grapalat" w:hAnsi="GHEA Grapalat"/>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9422CD" w:rsidRPr="00A15249" w:rsidRDefault="009422CD" w:rsidP="009422CD">
            <w:pPr>
              <w:widowControl w:val="0"/>
              <w:jc w:val="center"/>
              <w:rPr>
                <w:rFonts w:ascii="GHEA Grapalat" w:hAnsi="GHEA Grapalat"/>
              </w:rPr>
            </w:pPr>
          </w:p>
        </w:tc>
      </w:tr>
      <w:tr w:rsidR="009422CD" w:rsidRPr="00A15249" w:rsidTr="009422C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jc w:val="center"/>
              <w:rPr>
                <w:rFonts w:ascii="GHEA Grapalat" w:hAnsi="GHEA Grapalat"/>
                <w:b/>
                <w:bCs/>
              </w:rPr>
            </w:pPr>
            <w:r w:rsidRPr="00A152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rPr>
                <w:rFonts w:ascii="GHEA Grapalat" w:hAnsi="GHEA Grapalat"/>
              </w:rPr>
            </w:pPr>
            <w:r w:rsidRPr="00A15249">
              <w:rPr>
                <w:rFonts w:ascii="GHEA Grapalat" w:hAnsi="GHEA Grapalat"/>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422CD" w:rsidRPr="00A15249" w:rsidRDefault="009422CD" w:rsidP="009422CD">
            <w:pPr>
              <w:widowControl w:val="0"/>
              <w:jc w:val="center"/>
              <w:rPr>
                <w:rFonts w:ascii="GHEA Grapalat" w:hAnsi="GHEA Grapalat"/>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9422CD" w:rsidRPr="00A15249" w:rsidRDefault="009422CD" w:rsidP="009422CD">
            <w:pPr>
              <w:widowControl w:val="0"/>
              <w:jc w:val="center"/>
              <w:rPr>
                <w:rFonts w:ascii="GHEA Grapalat" w:hAnsi="GHEA Grapalat"/>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9422CD" w:rsidRPr="00A15249" w:rsidRDefault="009422CD" w:rsidP="009422CD">
            <w:pPr>
              <w:widowControl w:val="0"/>
              <w:jc w:val="center"/>
              <w:rPr>
                <w:rFonts w:ascii="GHEA Grapalat" w:hAnsi="GHEA Grapalat"/>
              </w:rPr>
            </w:pPr>
          </w:p>
        </w:tc>
      </w:tr>
      <w:tr w:rsidR="009422CD" w:rsidRPr="00A15249" w:rsidTr="009422CD">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jc w:val="center"/>
              <w:rPr>
                <w:rFonts w:ascii="GHEA Grapalat" w:hAnsi="GHEA Grapalat"/>
                <w:b/>
                <w:bCs/>
              </w:rPr>
            </w:pPr>
            <w:r w:rsidRPr="00A152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rPr>
                <w:rFonts w:ascii="GHEA Grapalat" w:hAnsi="GHEA Grapalat"/>
              </w:rPr>
            </w:pPr>
            <w:r w:rsidRPr="00A15249">
              <w:rPr>
                <w:rFonts w:ascii="GHEA Grapalat" w:hAnsi="GHEA Grapalat"/>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422CD" w:rsidRPr="00A15249" w:rsidRDefault="009422CD" w:rsidP="009422CD">
            <w:pPr>
              <w:widowControl w:val="0"/>
              <w:jc w:val="center"/>
              <w:rPr>
                <w:rFonts w:ascii="GHEA Grapalat" w:hAnsi="GHEA Grapalat"/>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9422CD" w:rsidRPr="00A15249" w:rsidRDefault="009422CD" w:rsidP="009422CD">
            <w:pPr>
              <w:widowControl w:val="0"/>
              <w:jc w:val="center"/>
              <w:rPr>
                <w:rFonts w:ascii="GHEA Grapalat" w:hAnsi="GHEA Grapalat"/>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9422CD" w:rsidRPr="00A15249" w:rsidRDefault="009422CD" w:rsidP="009422CD">
            <w:pPr>
              <w:widowControl w:val="0"/>
              <w:jc w:val="center"/>
              <w:rPr>
                <w:rFonts w:ascii="GHEA Grapalat" w:hAnsi="GHEA Grapalat"/>
              </w:rPr>
            </w:pPr>
          </w:p>
        </w:tc>
      </w:tr>
    </w:tbl>
    <w:p w:rsidR="009422CD" w:rsidRPr="00A15249" w:rsidRDefault="009422CD" w:rsidP="009422CD">
      <w:pPr>
        <w:widowControl w:val="0"/>
        <w:tabs>
          <w:tab w:val="left" w:pos="6804"/>
        </w:tabs>
        <w:jc w:val="center"/>
        <w:rPr>
          <w:rFonts w:ascii="GHEA Grapalat" w:hAnsi="GHEA Grapalat"/>
        </w:rPr>
      </w:pPr>
      <w:r w:rsidRPr="00A15249">
        <w:rPr>
          <w:rFonts w:ascii="GHEA Grapalat" w:hAnsi="GHEA Grapalat"/>
        </w:rPr>
        <w:t>_________________________________________________</w:t>
      </w:r>
      <w:r w:rsidRPr="00A15249">
        <w:rPr>
          <w:rFonts w:ascii="GHEA Grapalat" w:hAnsi="GHEA Grapalat"/>
        </w:rPr>
        <w:tab/>
        <w:t>_________________</w:t>
      </w:r>
    </w:p>
    <w:p w:rsidR="009422CD" w:rsidRPr="00A15249" w:rsidRDefault="009422CD" w:rsidP="009422CD">
      <w:pPr>
        <w:widowControl w:val="0"/>
        <w:tabs>
          <w:tab w:val="left" w:pos="7513"/>
        </w:tabs>
        <w:spacing w:after="160"/>
        <w:ind w:left="709"/>
        <w:jc w:val="both"/>
        <w:rPr>
          <w:rFonts w:ascii="GHEA Grapalat" w:hAnsi="GHEA Grapalat" w:cs="Arial"/>
        </w:rPr>
      </w:pPr>
      <w:r w:rsidRPr="00A15249">
        <w:rPr>
          <w:rFonts w:ascii="GHEA Grapalat" w:hAnsi="GHEA Grapalat"/>
        </w:rPr>
        <w:lastRenderedPageBreak/>
        <w:t>наименование участника (должность, имя, фамилия руководителя)</w:t>
      </w:r>
      <w:r w:rsidRPr="00A15249">
        <w:rPr>
          <w:rFonts w:ascii="GHEA Grapalat" w:hAnsi="GHEA Grapalat"/>
        </w:rPr>
        <w:tab/>
        <w:t>подпись</w:t>
      </w:r>
    </w:p>
    <w:p w:rsidR="009422CD" w:rsidRPr="00A15249" w:rsidRDefault="009422CD" w:rsidP="009422CD">
      <w:pPr>
        <w:widowControl w:val="0"/>
        <w:spacing w:after="160"/>
        <w:jc w:val="both"/>
        <w:rPr>
          <w:rFonts w:ascii="GHEA Grapalat" w:hAnsi="GHEA Grapalat"/>
          <w:lang w:val="es-ES"/>
        </w:rPr>
      </w:pPr>
    </w:p>
    <w:p w:rsidR="009422CD" w:rsidRPr="00A15249" w:rsidRDefault="009422CD" w:rsidP="009422CD">
      <w:pPr>
        <w:widowControl w:val="0"/>
        <w:spacing w:after="160"/>
        <w:jc w:val="right"/>
        <w:rPr>
          <w:rFonts w:ascii="GHEA Grapalat" w:hAnsi="GHEA Grapalat"/>
        </w:rPr>
      </w:pPr>
      <w:r w:rsidRPr="00A15249">
        <w:rPr>
          <w:rFonts w:ascii="GHEA Grapalat" w:hAnsi="GHEA Grapalat"/>
        </w:rPr>
        <w:t>М. П.</w:t>
      </w:r>
    </w:p>
    <w:p w:rsidR="009422CD" w:rsidRPr="00A15249" w:rsidRDefault="009422CD" w:rsidP="009422CD">
      <w:pPr>
        <w:rPr>
          <w:rFonts w:ascii="GHEA Grapalat" w:hAnsi="GHEA Grapalat"/>
          <w:b/>
        </w:rPr>
      </w:pPr>
      <w:r w:rsidRPr="00A15249">
        <w:rPr>
          <w:rFonts w:ascii="GHEA Grapalat" w:hAnsi="GHEA Grapalat"/>
          <w:b/>
        </w:rPr>
        <w:br w:type="page"/>
      </w:r>
    </w:p>
    <w:p w:rsidR="00811DE0" w:rsidRPr="00A15249" w:rsidRDefault="00811DE0" w:rsidP="00811DE0">
      <w:pPr>
        <w:pStyle w:val="BodyTextIndent3"/>
        <w:widowControl w:val="0"/>
        <w:spacing w:after="160" w:line="240" w:lineRule="auto"/>
        <w:ind w:firstLine="0"/>
        <w:jc w:val="right"/>
        <w:rPr>
          <w:rFonts w:ascii="GHEA Grapalat" w:hAnsi="GHEA Grapalat" w:cs="Arial"/>
          <w:b/>
          <w:sz w:val="24"/>
          <w:szCs w:val="24"/>
        </w:rPr>
      </w:pPr>
      <w:r w:rsidRPr="00A15249">
        <w:rPr>
          <w:rFonts w:ascii="GHEA Grapalat" w:hAnsi="GHEA Grapalat"/>
          <w:b/>
          <w:sz w:val="24"/>
          <w:szCs w:val="24"/>
        </w:rPr>
        <w:lastRenderedPageBreak/>
        <w:t>Приложение № 2.1</w:t>
      </w:r>
    </w:p>
    <w:p w:rsidR="00811DE0" w:rsidRPr="00A15249" w:rsidRDefault="00811DE0" w:rsidP="00811DE0">
      <w:pPr>
        <w:pStyle w:val="BodyTextIndent3"/>
        <w:widowControl w:val="0"/>
        <w:spacing w:after="160" w:line="240" w:lineRule="auto"/>
        <w:jc w:val="right"/>
        <w:rPr>
          <w:rFonts w:ascii="GHEA Grapalat" w:hAnsi="GHEA Grapalat" w:cs="Arial"/>
          <w:b/>
          <w:sz w:val="24"/>
          <w:szCs w:val="24"/>
        </w:rPr>
      </w:pPr>
      <w:r w:rsidRPr="00A15249">
        <w:rPr>
          <w:rFonts w:ascii="GHEA Grapalat" w:hAnsi="GHEA Grapalat"/>
          <w:b/>
          <w:sz w:val="24"/>
          <w:szCs w:val="24"/>
        </w:rPr>
        <w:t>к Приглашению на открытый конкурс</w:t>
      </w:r>
      <w:r w:rsidRPr="00A15249">
        <w:rPr>
          <w:rFonts w:ascii="GHEA Grapalat" w:hAnsi="GHEA Grapalat" w:cs="Arial"/>
          <w:b/>
          <w:sz w:val="24"/>
          <w:szCs w:val="24"/>
        </w:rPr>
        <w:br/>
      </w:r>
      <w:r w:rsidRPr="00A15249">
        <w:rPr>
          <w:rFonts w:ascii="GHEA Grapalat" w:hAnsi="GHEA Grapalat"/>
          <w:b/>
          <w:sz w:val="24"/>
          <w:szCs w:val="24"/>
        </w:rPr>
        <w:t xml:space="preserve">под кодом </w:t>
      </w:r>
      <w:r w:rsidRPr="00A15249">
        <w:rPr>
          <w:rFonts w:ascii="GHEA Grapalat" w:hAnsi="GHEA Grapalat"/>
          <w:i/>
          <w:sz w:val="24"/>
          <w:szCs w:val="24"/>
          <w:lang w:val="en-US"/>
        </w:rPr>
        <w:t>SHAH</w:t>
      </w:r>
      <w:r w:rsidRPr="00A15249">
        <w:rPr>
          <w:rFonts w:ascii="GHEA Grapalat" w:hAnsi="GHEA Grapalat"/>
          <w:i/>
          <w:sz w:val="24"/>
          <w:szCs w:val="24"/>
        </w:rPr>
        <w:t>- BMAShDzB -23/04</w:t>
      </w: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811DE0">
      <w:pPr>
        <w:widowControl w:val="0"/>
        <w:spacing w:after="160"/>
        <w:ind w:firstLine="567"/>
        <w:jc w:val="center"/>
        <w:rPr>
          <w:rFonts w:ascii="GHEA Grapalat" w:hAnsi="GHEA Grapalat"/>
          <w:b/>
        </w:rPr>
      </w:pPr>
      <w:r w:rsidRPr="00A15249">
        <w:rPr>
          <w:rFonts w:ascii="GHEA Grapalat" w:hAnsi="GHEA Grapalat"/>
          <w:b/>
        </w:rPr>
        <w:t>ОБЪЕМНЫЙ ЛИСТ - СЧЕТ *</w:t>
      </w:r>
    </w:p>
    <w:p w:rsidR="00811DE0" w:rsidRPr="00A15249" w:rsidRDefault="00811DE0" w:rsidP="00811DE0">
      <w:pPr>
        <w:widowControl w:val="0"/>
        <w:spacing w:after="160"/>
        <w:ind w:firstLine="567"/>
        <w:jc w:val="right"/>
        <w:rPr>
          <w:rFonts w:ascii="GHEA Grapalat" w:hAnsi="GHEA Grapalat"/>
          <w:b/>
        </w:rPr>
      </w:pPr>
    </w:p>
    <w:p w:rsidR="00811DE0" w:rsidRPr="00A15249" w:rsidRDefault="00811DE0" w:rsidP="00DD598A">
      <w:pPr>
        <w:widowControl w:val="0"/>
        <w:spacing w:after="160"/>
        <w:ind w:firstLine="567"/>
        <w:rPr>
          <w:rFonts w:ascii="GHEA Grapalat" w:hAnsi="GHEA Grapalat"/>
          <w:b/>
        </w:rPr>
      </w:pPr>
      <w:r w:rsidRPr="00A15249">
        <w:rPr>
          <w:rFonts w:ascii="GHEA Grapalat" w:hAnsi="GHEA Grapalat"/>
          <w:b/>
        </w:rPr>
        <w:t>ДЛЯ НУЖД ОБЩИНЫ АМАСИЯ ПРАВИТЕЛЬСТВО ШИРАКСКОЙ ОБЛАСТИ РА, НА 2-Й ЭТАП АСФАЛЬТИРОВАНИЯ УЧАСТКА ОТ 2-Й ДО 24-Й УЛИЦЫ АМАСИЯ РЕЗИДЕНЦИЯ ОБЩИНЫ АМАСИЯ</w:t>
      </w:r>
    </w:p>
    <w:p w:rsidR="00811DE0" w:rsidRPr="00A15249" w:rsidRDefault="00811DE0" w:rsidP="00DD598A">
      <w:pPr>
        <w:widowControl w:val="0"/>
        <w:spacing w:after="160"/>
        <w:ind w:firstLine="567"/>
        <w:rPr>
          <w:rFonts w:ascii="GHEA Grapalat" w:hAnsi="GHEA Grapalat"/>
          <w:b/>
        </w:rPr>
      </w:pPr>
      <w:r w:rsidRPr="00A15249">
        <w:rPr>
          <w:rFonts w:ascii="GHEA Grapalat" w:hAnsi="GHEA Grapalat"/>
          <w:b/>
        </w:rPr>
        <w:t xml:space="preserve">  </w:t>
      </w:r>
    </w:p>
    <w:p w:rsidR="00811DE0" w:rsidRPr="00A15249" w:rsidRDefault="00811DE0" w:rsidP="00811DE0">
      <w:pPr>
        <w:widowControl w:val="0"/>
        <w:spacing w:after="160"/>
        <w:ind w:firstLine="567"/>
        <w:jc w:val="right"/>
        <w:rPr>
          <w:rFonts w:ascii="GHEA Grapalat" w:hAnsi="GHEA Grapalat"/>
          <w:b/>
        </w:rPr>
      </w:pPr>
    </w:p>
    <w:p w:rsidR="00811DE0" w:rsidRPr="00A15249" w:rsidRDefault="00811DE0" w:rsidP="00811DE0">
      <w:pPr>
        <w:widowControl w:val="0"/>
        <w:spacing w:after="160"/>
        <w:ind w:firstLine="567"/>
        <w:jc w:val="right"/>
        <w:rPr>
          <w:rFonts w:ascii="GHEA Grapalat" w:hAnsi="GHEA Grapalat"/>
          <w:b/>
        </w:rPr>
      </w:pPr>
    </w:p>
    <w:p w:rsidR="00811DE0" w:rsidRPr="00A15249" w:rsidRDefault="00811DE0" w:rsidP="00811DE0">
      <w:pPr>
        <w:widowControl w:val="0"/>
        <w:spacing w:after="160"/>
        <w:ind w:firstLine="567"/>
        <w:jc w:val="right"/>
        <w:rPr>
          <w:rFonts w:ascii="GHEA Grapalat" w:hAnsi="GHEA Grapalat"/>
          <w:b/>
        </w:rPr>
      </w:pPr>
      <w:r w:rsidRPr="00A15249">
        <w:rPr>
          <w:rFonts w:ascii="GHEA Grapalat" w:hAnsi="GHEA Grapalat"/>
          <w:b/>
        </w:rPr>
        <w:t xml:space="preserve">                                                          Смотрите прикрепленный файл</w:t>
      </w: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9422CD">
      <w:pPr>
        <w:widowControl w:val="0"/>
        <w:spacing w:after="160"/>
        <w:ind w:firstLine="567"/>
        <w:jc w:val="right"/>
        <w:rPr>
          <w:rFonts w:ascii="GHEA Grapalat" w:hAnsi="GHEA Grapalat"/>
          <w:b/>
        </w:rPr>
      </w:pPr>
    </w:p>
    <w:p w:rsidR="00811DE0" w:rsidRPr="00A15249" w:rsidRDefault="00811DE0" w:rsidP="00DD598A">
      <w:pPr>
        <w:widowControl w:val="0"/>
        <w:spacing w:after="160"/>
        <w:rPr>
          <w:rFonts w:ascii="GHEA Grapalat" w:hAnsi="GHEA Grapalat"/>
          <w:b/>
        </w:rPr>
      </w:pPr>
    </w:p>
    <w:p w:rsidR="009422CD" w:rsidRPr="00A15249" w:rsidRDefault="009422CD" w:rsidP="009422CD">
      <w:pPr>
        <w:widowControl w:val="0"/>
        <w:spacing w:after="160"/>
        <w:ind w:firstLine="567"/>
        <w:jc w:val="right"/>
        <w:rPr>
          <w:rFonts w:ascii="GHEA Grapalat" w:hAnsi="GHEA Grapalat" w:cs="Arial"/>
          <w:b/>
        </w:rPr>
      </w:pPr>
      <w:r w:rsidRPr="00A15249">
        <w:rPr>
          <w:rFonts w:ascii="GHEA Grapalat" w:hAnsi="GHEA Grapalat"/>
          <w:b/>
        </w:rPr>
        <w:lastRenderedPageBreak/>
        <w:t>Приложение № 3</w:t>
      </w:r>
    </w:p>
    <w:p w:rsidR="009422CD" w:rsidRPr="00A15249" w:rsidRDefault="009422CD" w:rsidP="009422CD">
      <w:pPr>
        <w:pStyle w:val="BodyTextIndent3"/>
        <w:widowControl w:val="0"/>
        <w:spacing w:after="160" w:line="240" w:lineRule="auto"/>
        <w:jc w:val="right"/>
        <w:rPr>
          <w:rFonts w:ascii="GHEA Grapalat" w:hAnsi="GHEA Grapalat" w:cs="Arial"/>
          <w:b/>
          <w:sz w:val="24"/>
          <w:szCs w:val="24"/>
        </w:rPr>
      </w:pPr>
      <w:r w:rsidRPr="00A15249">
        <w:rPr>
          <w:rFonts w:ascii="GHEA Grapalat" w:hAnsi="GHEA Grapalat"/>
          <w:b/>
          <w:sz w:val="24"/>
          <w:szCs w:val="24"/>
        </w:rPr>
        <w:t>к Приглашению на открытый конкурс</w:t>
      </w:r>
      <w:r w:rsidRPr="00A15249">
        <w:rPr>
          <w:rFonts w:ascii="GHEA Grapalat" w:hAnsi="GHEA Grapalat" w:cs="Arial"/>
          <w:b/>
          <w:sz w:val="24"/>
          <w:szCs w:val="24"/>
        </w:rPr>
        <w:br/>
      </w:r>
      <w:r w:rsidRPr="00A15249">
        <w:rPr>
          <w:rFonts w:ascii="GHEA Grapalat" w:hAnsi="GHEA Grapalat"/>
          <w:b/>
          <w:sz w:val="24"/>
          <w:szCs w:val="24"/>
        </w:rPr>
        <w:t xml:space="preserve">под кодом </w:t>
      </w:r>
      <w:r w:rsidR="003D65CC" w:rsidRPr="00A15249">
        <w:rPr>
          <w:rFonts w:ascii="GHEA Grapalat" w:hAnsi="GHEA Grapalat"/>
          <w:i/>
          <w:sz w:val="24"/>
          <w:szCs w:val="24"/>
          <w:lang w:val="en-US"/>
        </w:rPr>
        <w:t>SHAH</w:t>
      </w:r>
      <w:r w:rsidR="003D65CC" w:rsidRPr="00A15249">
        <w:rPr>
          <w:rFonts w:ascii="GHEA Grapalat" w:hAnsi="GHEA Grapalat"/>
          <w:i/>
          <w:sz w:val="24"/>
          <w:szCs w:val="24"/>
        </w:rPr>
        <w:t>- BMAShDzB -23/04</w:t>
      </w:r>
    </w:p>
    <w:p w:rsidR="009422CD" w:rsidRPr="00A15249" w:rsidRDefault="009422CD" w:rsidP="009422CD">
      <w:pPr>
        <w:pStyle w:val="BodyTextIndent3"/>
        <w:widowControl w:val="0"/>
        <w:spacing w:after="160" w:line="240" w:lineRule="auto"/>
        <w:jc w:val="center"/>
        <w:rPr>
          <w:rFonts w:ascii="GHEA Grapalat" w:hAnsi="GHEA Grapalat"/>
          <w:sz w:val="24"/>
          <w:szCs w:val="24"/>
        </w:rPr>
      </w:pPr>
      <w:r w:rsidRPr="00A15249">
        <w:rPr>
          <w:rFonts w:ascii="GHEA Grapalat" w:hAnsi="GHEA Grapalat"/>
          <w:sz w:val="24"/>
          <w:szCs w:val="24"/>
        </w:rPr>
        <w:t xml:space="preserve"> </w:t>
      </w:r>
    </w:p>
    <w:p w:rsidR="009422CD" w:rsidRPr="00A15249" w:rsidRDefault="009422CD" w:rsidP="009422CD">
      <w:pPr>
        <w:pStyle w:val="BodyTextIndent3"/>
        <w:widowControl w:val="0"/>
        <w:spacing w:after="160" w:line="240" w:lineRule="auto"/>
        <w:jc w:val="center"/>
        <w:rPr>
          <w:rFonts w:ascii="GHEA Grapalat" w:hAnsi="GHEA Grapalat"/>
          <w:sz w:val="24"/>
          <w:szCs w:val="24"/>
          <w:lang w:val="hy-AM"/>
        </w:rPr>
      </w:pPr>
      <w:r w:rsidRPr="00A15249">
        <w:rPr>
          <w:rFonts w:ascii="GHEA Grapalat" w:hAnsi="GHEA Grapalat"/>
          <w:sz w:val="24"/>
          <w:szCs w:val="24"/>
        </w:rPr>
        <w:t xml:space="preserve">ГАРАНТИЯ </w:t>
      </w:r>
      <w:r w:rsidRPr="00A15249">
        <w:rPr>
          <w:rFonts w:ascii="GHEA Grapalat" w:hAnsi="GHEA Grapalat"/>
          <w:sz w:val="24"/>
          <w:szCs w:val="24"/>
          <w:lang w:val="en-US"/>
        </w:rPr>
        <w:t>N</w:t>
      </w:r>
      <w:r w:rsidRPr="00A15249">
        <w:rPr>
          <w:rFonts w:ascii="GHEA Grapalat" w:hAnsi="GHEA Grapalat"/>
          <w:sz w:val="24"/>
          <w:szCs w:val="24"/>
          <w:lang w:val="hy-AM"/>
        </w:rPr>
        <w:t>________</w:t>
      </w: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rPr>
      </w:pPr>
      <w:r w:rsidRPr="00A15249">
        <w:rPr>
          <w:rFonts w:ascii="GHEA Grapalat" w:eastAsiaTheme="minorHAnsi" w:hAnsi="GHEA Grapalat" w:cstheme="minorBidi"/>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______________________</w:t>
      </w:r>
      <w:r w:rsidRPr="00A15249">
        <w:rPr>
          <w:rFonts w:ascii="GHEA Grapalat" w:eastAsiaTheme="minorHAnsi" w:hAnsi="GHEA Grapalat" w:cstheme="minorBidi"/>
          <w:bCs/>
        </w:rPr>
        <w:t xml:space="preserve"> организованной</w:t>
      </w:r>
    </w:p>
    <w:p w:rsidR="009422CD" w:rsidRPr="00A15249" w:rsidRDefault="009422CD" w:rsidP="009422CD">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A15249">
        <w:rPr>
          <w:rFonts w:ascii="GHEA Grapalat" w:eastAsiaTheme="minorHAnsi" w:hAnsi="GHEA Grapalat" w:cstheme="minorBidi"/>
        </w:rPr>
        <w:t xml:space="preserve">                                                                                              код процедуры                                           </w:t>
      </w:r>
    </w:p>
    <w:p w:rsidR="009422CD" w:rsidRPr="00A15249" w:rsidRDefault="009422CD" w:rsidP="009422CD">
      <w:pPr>
        <w:pStyle w:val="NormalWeb"/>
        <w:shd w:val="clear" w:color="auto" w:fill="FFFFFF"/>
        <w:spacing w:before="0" w:beforeAutospacing="0" w:after="0" w:afterAutospacing="0"/>
        <w:contextualSpacing/>
        <w:rPr>
          <w:rFonts w:ascii="GHEA Grapalat" w:eastAsiaTheme="minorHAnsi" w:hAnsi="GHEA Grapalat" w:cstheme="minorBidi"/>
        </w:rPr>
      </w:pPr>
      <w:r w:rsidRPr="00A15249">
        <w:rPr>
          <w:rFonts w:ascii="GHEA Grapalat" w:eastAsiaTheme="minorHAnsi" w:hAnsi="GHEA Grapalat" w:cstheme="minorBidi"/>
        </w:rPr>
        <w:t>____________________________</w:t>
      </w:r>
      <w:r w:rsidRPr="00A15249">
        <w:rPr>
          <w:rFonts w:ascii="GHEA Grapalat" w:eastAsiaTheme="minorHAnsi" w:hAnsi="GHEA Grapalat" w:cstheme="minorBidi"/>
          <w:lang w:val="hy-AM"/>
        </w:rPr>
        <w:t>(далее-бенефициар)</w:t>
      </w:r>
      <w:r w:rsidRPr="00A15249">
        <w:rPr>
          <w:rFonts w:ascii="GHEA Grapalat" w:eastAsiaTheme="minorHAnsi" w:hAnsi="GHEA Grapalat" w:cstheme="minorBidi"/>
        </w:rPr>
        <w:t xml:space="preserve">, вытекающих из </w:t>
      </w:r>
      <w:r w:rsidRPr="00A15249">
        <w:rPr>
          <w:rFonts w:ascii="GHEA Grapalat" w:hAnsi="GHEA Grapalat"/>
        </w:rPr>
        <w:t xml:space="preserve">участия ____________   </w:t>
      </w:r>
    </w:p>
    <w:p w:rsidR="009422CD" w:rsidRPr="00A15249" w:rsidRDefault="009422CD" w:rsidP="009422CD">
      <w:pPr>
        <w:pStyle w:val="NormalWeb"/>
        <w:shd w:val="clear" w:color="auto" w:fill="FFFFFF"/>
        <w:spacing w:before="0" w:beforeAutospacing="0" w:after="0" w:afterAutospacing="0"/>
        <w:contextualSpacing/>
        <w:rPr>
          <w:rFonts w:ascii="GHEA Grapalat" w:eastAsiaTheme="minorHAnsi" w:hAnsi="GHEA Grapalat" w:cstheme="minorBidi"/>
        </w:rPr>
      </w:pPr>
      <w:r w:rsidRPr="00A15249">
        <w:rPr>
          <w:rFonts w:ascii="GHEA Grapalat" w:eastAsiaTheme="minorHAnsi" w:hAnsi="GHEA Grapalat" w:cstheme="minorBidi"/>
        </w:rPr>
        <w:t>наименование заказчика</w:t>
      </w:r>
      <w:r w:rsidRPr="00A15249">
        <w:rPr>
          <w:rStyle w:val="Strong"/>
          <w:rFonts w:ascii="GHEA Grapalat" w:hAnsi="GHEA Grapalat"/>
        </w:rPr>
        <w:t xml:space="preserve">                                                                                                                           наименование участника</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lang w:val="hy-AM"/>
        </w:rPr>
        <w:t xml:space="preserve"> (далее-</w:t>
      </w:r>
      <w:r w:rsidRPr="00A15249">
        <w:rPr>
          <w:rFonts w:ascii="GHEA Grapalat" w:eastAsiaTheme="minorHAnsi" w:hAnsi="GHEA Grapalat" w:cstheme="minorBidi"/>
        </w:rPr>
        <w:t>п</w:t>
      </w:r>
      <w:r w:rsidRPr="00A15249">
        <w:rPr>
          <w:rFonts w:ascii="GHEA Grapalat" w:eastAsiaTheme="minorHAnsi" w:hAnsi="GHEA Grapalat" w:cstheme="minorBidi"/>
          <w:lang w:val="hy-AM"/>
        </w:rPr>
        <w:t>ринципал)</w:t>
      </w:r>
      <w:r w:rsidRPr="00A15249">
        <w:rPr>
          <w:rFonts w:ascii="GHEA Grapalat" w:eastAsiaTheme="minorHAnsi" w:hAnsi="GHEA Grapalat" w:cstheme="minorBidi"/>
        </w:rPr>
        <w:t xml:space="preserve"> в данной процедуре закупок.</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    </w:t>
      </w:r>
    </w:p>
    <w:p w:rsidR="009422CD" w:rsidRPr="00A15249" w:rsidRDefault="009422CD" w:rsidP="009422CD">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A15249">
        <w:rPr>
          <w:rFonts w:ascii="GHEA Grapalat" w:eastAsiaTheme="minorHAnsi" w:hAnsi="GHEA Grapalat" w:cstheme="minorBidi"/>
        </w:rPr>
        <w:t xml:space="preserve">2.  По гарантии </w:t>
      </w:r>
      <w:r w:rsidRPr="00A15249">
        <w:rPr>
          <w:rFonts w:ascii="GHEA Grapalat" w:eastAsiaTheme="minorHAnsi" w:hAnsi="GHEA Grapalat" w:cstheme="minorBidi"/>
          <w:lang w:val="hy-AM"/>
        </w:rPr>
        <w:t xml:space="preserve">-------------------------------------------------------------------------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                                                                  наименование банка выдающего гарантию</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                                                               сумма в цифрах и прописью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гарантии)  в течение пяти рабочих дней после получения требования.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                 расчетный счет</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3. Настоящая гарантия является безотзывной.</w:t>
      </w:r>
    </w:p>
    <w:p w:rsidR="009422CD" w:rsidRPr="00A15249" w:rsidRDefault="009422CD" w:rsidP="009422CD">
      <w:pPr>
        <w:pStyle w:val="NormalWeb"/>
        <w:shd w:val="clear" w:color="auto" w:fill="FFFFFF"/>
        <w:spacing w:before="0" w:beforeAutospacing="0" w:after="0" w:afterAutospacing="0"/>
        <w:ind w:firstLine="375"/>
        <w:jc w:val="both"/>
        <w:rPr>
          <w:rStyle w:val="Strong"/>
          <w:rFonts w:ascii="GHEA Grapalat" w:hAnsi="GHEA Grapalat"/>
          <w:b w:val="0"/>
          <w:bCs w:val="0"/>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r w:rsidRPr="00A15249">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r w:rsidRPr="00A15249">
        <w:rPr>
          <w:rFonts w:ascii="GHEA Grapalat" w:eastAsiaTheme="minorHAnsi" w:hAnsi="GHEA Grapalat" w:cstheme="minorBidi"/>
        </w:rPr>
        <w:t xml:space="preserve">                  код процедуры</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Информацию о факте предоставления настоящей гарантии -</w:t>
      </w:r>
      <w:r w:rsidRPr="00A15249">
        <w:rPr>
          <w:rFonts w:ascii="GHEA Grapalat" w:hAnsi="GHEA Grapalat"/>
        </w:rPr>
        <w:t xml:space="preserve"> </w:t>
      </w:r>
      <w:r w:rsidRPr="00A15249">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w:t>
      </w:r>
      <w:r w:rsidRPr="00A15249">
        <w:rPr>
          <w:rFonts w:ascii="GHEA Grapalat" w:eastAsiaTheme="minorHAnsi" w:hAnsi="GHEA Grapalat" w:cstheme="minorBidi"/>
        </w:rPr>
        <w:lastRenderedPageBreak/>
        <w:t>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9422CD" w:rsidRPr="00A15249" w:rsidRDefault="009422CD" w:rsidP="009422CD">
      <w:pPr>
        <w:pStyle w:val="NormalWeb"/>
        <w:shd w:val="clear" w:color="auto" w:fill="FFFFFF"/>
        <w:spacing w:before="0" w:beforeAutospacing="0" w:after="0" w:afterAutospacing="0"/>
        <w:ind w:firstLine="375"/>
        <w:jc w:val="both"/>
        <w:rPr>
          <w:rStyle w:val="Strong"/>
          <w:rFonts w:ascii="GHEA Grapalat" w:hAnsi="GHEA Grapalat"/>
          <w:b w:val="0"/>
          <w:bCs w:val="0"/>
        </w:rPr>
      </w:pPr>
    </w:p>
    <w:p w:rsidR="009422CD" w:rsidRPr="00A15249" w:rsidRDefault="009422CD" w:rsidP="009422CD">
      <w:pPr>
        <w:pStyle w:val="NormalWeb"/>
        <w:shd w:val="clear" w:color="auto" w:fill="FFFFFF"/>
        <w:spacing w:before="0" w:beforeAutospacing="0" w:after="0" w:afterAutospacing="0"/>
        <w:ind w:firstLine="375"/>
        <w:jc w:val="both"/>
        <w:rPr>
          <w:rStyle w:val="Strong"/>
          <w:rFonts w:ascii="GHEA Grapalat" w:hAnsi="GHEA Grapalat"/>
          <w:b w:val="0"/>
          <w:bCs w:val="0"/>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7.</w:t>
      </w:r>
      <w:r w:rsidRPr="00A15249">
        <w:rPr>
          <w:rFonts w:ascii="GHEA Grapalat" w:hAnsi="GHEA Grapalat"/>
        </w:rPr>
        <w:t xml:space="preserve"> </w:t>
      </w:r>
      <w:r w:rsidRPr="00A15249">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8.</w:t>
      </w:r>
      <w:r w:rsidRPr="00A15249">
        <w:rPr>
          <w:rFonts w:ascii="GHEA Grapalat" w:hAnsi="GHEA Grapalat"/>
        </w:rPr>
        <w:t xml:space="preserve"> </w:t>
      </w:r>
      <w:r w:rsidRPr="00A15249">
        <w:rPr>
          <w:rFonts w:ascii="GHEA Grapalat" w:eastAsiaTheme="minorHAnsi" w:hAnsi="GHEA Grapalat" w:cstheme="minorBidi"/>
        </w:rPr>
        <w:t>Лицо, выдающее гарантию, отклоняет требование бенефициара, если:</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r w:rsidRPr="00A15249">
        <w:rPr>
          <w:rFonts w:ascii="GHEA Grapalat" w:eastAsiaTheme="minorHAnsi" w:hAnsi="GHEA Grapalat" w:cstheme="minorBidi"/>
        </w:rPr>
        <w:t>2) требование представлено по истечении срока, установленного гарантией.</w:t>
      </w: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r w:rsidRPr="00A15249">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r w:rsidRPr="00A15249">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u w:val="single"/>
          <w:lang w:val="hy-AM"/>
        </w:rPr>
      </w:pPr>
      <w:r w:rsidRPr="00A15249">
        <w:rPr>
          <w:rFonts w:ascii="GHEA Grapalat" w:hAnsi="GHEA Grapalat"/>
          <w:lang w:val="hy-AM"/>
        </w:rPr>
        <w:t>Руководитель исполнительного органа</w:t>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lang w:val="hy-AM"/>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lang w:val="hy-AM"/>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lang w:val="hy-AM"/>
        </w:rPr>
      </w:pP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p>
    <w:p w:rsidR="009422CD" w:rsidRPr="00A15249" w:rsidRDefault="009422CD" w:rsidP="00DD598A">
      <w:pPr>
        <w:pStyle w:val="NormalWeb"/>
        <w:shd w:val="clear" w:color="auto" w:fill="FFFFFF"/>
        <w:spacing w:before="0" w:beforeAutospacing="0" w:after="0" w:afterAutospacing="0"/>
        <w:rPr>
          <w:rFonts w:ascii="GHEA Grapalat" w:hAnsi="GHEA Grapalat" w:cs="Sylfaen"/>
          <w:vertAlign w:val="superscript"/>
        </w:rPr>
      </w:pPr>
      <w:r w:rsidRPr="00A15249">
        <w:rPr>
          <w:rFonts w:ascii="GHEA Grapalat" w:hAnsi="GHEA Grapalat" w:cs="Sylfaen"/>
          <w:vertAlign w:val="superscript"/>
          <w:lang w:val="hy-AM"/>
        </w:rPr>
        <w:t xml:space="preserve">                                                        </w:t>
      </w:r>
      <w:r w:rsidR="00DD598A" w:rsidRPr="00A15249">
        <w:rPr>
          <w:rFonts w:ascii="GHEA Grapalat" w:hAnsi="GHEA Grapalat" w:cs="Sylfaen"/>
          <w:vertAlign w:val="superscript"/>
        </w:rPr>
        <w:t>число, месяц, го</w:t>
      </w: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rPr>
          <w:rFonts w:ascii="GHEA Grapalat" w:hAnsi="GHEA Grapalat"/>
          <w:b/>
        </w:rPr>
      </w:pPr>
    </w:p>
    <w:p w:rsidR="009422CD" w:rsidRPr="00A15249" w:rsidRDefault="009422CD" w:rsidP="009422CD">
      <w:pPr>
        <w:rPr>
          <w:rFonts w:ascii="GHEA Grapalat" w:hAnsi="GHEA Grapalat"/>
          <w:b/>
        </w:rPr>
      </w:pPr>
      <w:r w:rsidRPr="00A15249">
        <w:rPr>
          <w:rFonts w:ascii="GHEA Grapalat" w:hAnsi="GHEA Grapalat"/>
          <w:b/>
        </w:rPr>
        <w:br w:type="page"/>
      </w:r>
    </w:p>
    <w:p w:rsidR="009422CD" w:rsidRPr="00A15249" w:rsidRDefault="009422CD" w:rsidP="009422CD">
      <w:pPr>
        <w:widowControl w:val="0"/>
        <w:spacing w:after="160"/>
        <w:ind w:firstLine="567"/>
        <w:jc w:val="right"/>
        <w:rPr>
          <w:rFonts w:ascii="GHEA Grapalat" w:hAnsi="GHEA Grapalat"/>
          <w:b/>
        </w:rPr>
      </w:pPr>
      <w:r w:rsidRPr="00A15249">
        <w:rPr>
          <w:rFonts w:ascii="GHEA Grapalat" w:hAnsi="GHEA Grapalat"/>
          <w:b/>
        </w:rPr>
        <w:lastRenderedPageBreak/>
        <w:t>Приложение № 4</w:t>
      </w:r>
    </w:p>
    <w:p w:rsidR="009422CD" w:rsidRPr="00A15249" w:rsidRDefault="009422CD" w:rsidP="009422CD">
      <w:pPr>
        <w:widowControl w:val="0"/>
        <w:spacing w:after="160"/>
        <w:ind w:firstLine="567"/>
        <w:jc w:val="right"/>
        <w:rPr>
          <w:rFonts w:ascii="GHEA Grapalat" w:hAnsi="GHEA Grapalat" w:cs="Arial"/>
          <w:b/>
        </w:rPr>
      </w:pPr>
      <w:r w:rsidRPr="00A15249">
        <w:rPr>
          <w:rFonts w:ascii="GHEA Grapalat" w:hAnsi="GHEA Grapalat"/>
          <w:b/>
        </w:rPr>
        <w:t>к Приглашению на открытый конкурс</w:t>
      </w:r>
      <w:r w:rsidRPr="00A15249">
        <w:rPr>
          <w:rFonts w:ascii="GHEA Grapalat" w:hAnsi="GHEA Grapalat" w:cs="Arial"/>
          <w:b/>
        </w:rPr>
        <w:br/>
      </w:r>
      <w:r w:rsidRPr="00A15249">
        <w:rPr>
          <w:rFonts w:ascii="GHEA Grapalat" w:hAnsi="GHEA Grapalat"/>
          <w:b/>
        </w:rPr>
        <w:t xml:space="preserve">под кодом </w:t>
      </w:r>
      <w:r w:rsidR="003D65CC" w:rsidRPr="00A15249">
        <w:rPr>
          <w:rFonts w:ascii="GHEA Grapalat" w:hAnsi="GHEA Grapalat"/>
          <w:i/>
          <w:lang w:val="en-US"/>
        </w:rPr>
        <w:t>SHAH</w:t>
      </w:r>
      <w:r w:rsidR="003D65CC" w:rsidRPr="00A15249">
        <w:rPr>
          <w:rFonts w:ascii="GHEA Grapalat" w:hAnsi="GHEA Grapalat"/>
          <w:i/>
        </w:rPr>
        <w:t>- BMAShDzB -23/04</w:t>
      </w:r>
    </w:p>
    <w:p w:rsidR="009422CD" w:rsidRPr="00A15249" w:rsidRDefault="009422CD" w:rsidP="009422CD">
      <w:pPr>
        <w:pStyle w:val="BodyTextIndent3"/>
        <w:widowControl w:val="0"/>
        <w:spacing w:after="160" w:line="240" w:lineRule="auto"/>
        <w:jc w:val="center"/>
        <w:rPr>
          <w:rFonts w:ascii="GHEA Grapalat" w:hAnsi="GHEA Grapalat"/>
          <w:sz w:val="24"/>
          <w:szCs w:val="24"/>
        </w:rPr>
      </w:pPr>
    </w:p>
    <w:p w:rsidR="009422CD" w:rsidRPr="00A15249" w:rsidRDefault="009422CD" w:rsidP="009422CD">
      <w:pPr>
        <w:pStyle w:val="BodyTextIndent3"/>
        <w:widowControl w:val="0"/>
        <w:spacing w:after="160" w:line="240" w:lineRule="auto"/>
        <w:jc w:val="center"/>
        <w:rPr>
          <w:rFonts w:ascii="GHEA Grapalat" w:hAnsi="GHEA Grapalat"/>
          <w:sz w:val="24"/>
          <w:szCs w:val="24"/>
          <w:lang w:val="hy-AM"/>
        </w:rPr>
      </w:pPr>
      <w:r w:rsidRPr="00A15249">
        <w:rPr>
          <w:rFonts w:ascii="GHEA Grapalat" w:hAnsi="GHEA Grapalat"/>
          <w:sz w:val="24"/>
          <w:szCs w:val="24"/>
        </w:rPr>
        <w:t xml:space="preserve">ГАРАНТИЯ </w:t>
      </w:r>
      <w:r w:rsidRPr="00A15249">
        <w:rPr>
          <w:rFonts w:ascii="GHEA Grapalat" w:hAnsi="GHEA Grapalat"/>
          <w:sz w:val="24"/>
          <w:szCs w:val="24"/>
          <w:lang w:val="en-US"/>
        </w:rPr>
        <w:t>N</w:t>
      </w:r>
      <w:r w:rsidRPr="00A15249">
        <w:rPr>
          <w:rFonts w:ascii="GHEA Grapalat" w:hAnsi="GHEA Grapalat"/>
          <w:sz w:val="24"/>
          <w:szCs w:val="24"/>
          <w:lang w:val="hy-AM"/>
        </w:rPr>
        <w:t>________</w:t>
      </w:r>
    </w:p>
    <w:p w:rsidR="009422CD" w:rsidRPr="00A15249" w:rsidRDefault="009422CD" w:rsidP="009422CD">
      <w:pPr>
        <w:widowControl w:val="0"/>
        <w:spacing w:after="160"/>
        <w:ind w:left="567" w:right="565"/>
        <w:jc w:val="center"/>
        <w:rPr>
          <w:rFonts w:ascii="GHEA Grapalat" w:hAnsi="GHEA Grapalat"/>
          <w:b/>
        </w:rPr>
      </w:pPr>
      <w:r w:rsidRPr="00A15249">
        <w:rPr>
          <w:rFonts w:ascii="GHEA Grapalat" w:hAnsi="GHEA Grapalat"/>
          <w:b/>
        </w:rPr>
        <w:t>(обеспечение квалификации)</w:t>
      </w:r>
    </w:p>
    <w:p w:rsidR="009422CD" w:rsidRPr="00A15249" w:rsidRDefault="009422CD" w:rsidP="009422CD">
      <w:pPr>
        <w:pStyle w:val="NormalWeb"/>
        <w:shd w:val="clear" w:color="auto" w:fill="FFFFFF"/>
        <w:spacing w:before="0" w:beforeAutospacing="0" w:after="0" w:afterAutospacing="0"/>
        <w:jc w:val="both"/>
        <w:rPr>
          <w:rStyle w:val="Strong"/>
          <w:rFonts w:ascii="GHEA Grapalat" w:hAnsi="GHEA Grapalat"/>
          <w:b w:val="0"/>
          <w:bCs w:val="0"/>
          <w:lang w:val="hy-AM"/>
        </w:rPr>
      </w:pPr>
      <w:r w:rsidRPr="00A15249">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A15249">
        <w:rPr>
          <w:rFonts w:ascii="GHEA Grapalat" w:eastAsiaTheme="minorHAnsi" w:hAnsi="GHEA Grapalat" w:cstheme="minorBidi"/>
          <w:lang w:val="hy-AM"/>
        </w:rPr>
        <w:t xml:space="preserve">  </w:t>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rPr>
        <w:t xml:space="preserve">                                                                    </w:t>
      </w:r>
    </w:p>
    <w:p w:rsidR="009422CD" w:rsidRPr="00A15249" w:rsidRDefault="009422CD" w:rsidP="009422CD">
      <w:pPr>
        <w:pStyle w:val="NormalWeb"/>
        <w:shd w:val="clear" w:color="auto" w:fill="FFFFFF"/>
        <w:spacing w:before="0" w:beforeAutospacing="0" w:after="0" w:afterAutospacing="0"/>
        <w:ind w:left="-142"/>
        <w:rPr>
          <w:rStyle w:val="Strong"/>
          <w:rFonts w:ascii="GHEA Grapalat" w:hAnsi="GHEA Grapalat"/>
          <w:b w:val="0"/>
        </w:rPr>
      </w:pPr>
      <w:r w:rsidRPr="00A15249">
        <w:rPr>
          <w:rStyle w:val="Strong"/>
          <w:rFonts w:ascii="GHEA Grapalat" w:hAnsi="GHEA Grapalat"/>
          <w:lang w:val="hy-AM"/>
        </w:rPr>
        <w:tab/>
      </w:r>
      <w:r w:rsidRPr="00A15249">
        <w:rPr>
          <w:rStyle w:val="Strong"/>
          <w:rFonts w:ascii="GHEA Grapalat" w:hAnsi="GHEA Grapalat"/>
        </w:rPr>
        <w:t xml:space="preserve">                                                                            номер заключаемого договора</w:t>
      </w:r>
    </w:p>
    <w:p w:rsidR="009422CD" w:rsidRPr="00A15249" w:rsidRDefault="009422CD" w:rsidP="009422CD">
      <w:pPr>
        <w:pStyle w:val="NormalWeb"/>
        <w:shd w:val="clear" w:color="auto" w:fill="FFFFFF"/>
        <w:spacing w:before="0" w:beforeAutospacing="0" w:after="0" w:afterAutospacing="0"/>
        <w:ind w:left="-142"/>
        <w:rPr>
          <w:rStyle w:val="Strong"/>
          <w:rFonts w:ascii="GHEA Grapalat" w:hAnsi="GHEA Grapalat"/>
          <w:b w:val="0"/>
          <w:bCs w:val="0"/>
          <w:lang w:val="hy-AM"/>
        </w:rPr>
      </w:pPr>
      <w:r w:rsidRPr="00A15249">
        <w:rPr>
          <w:rFonts w:ascii="GHEA Grapalat" w:eastAsiaTheme="minorHAnsi" w:hAnsi="GHEA Grapalat" w:cstheme="minorBidi"/>
        </w:rPr>
        <w:t xml:space="preserve">  заключаемым</w:t>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Fonts w:ascii="GHEA Grapalat" w:eastAsiaTheme="minorHAnsi" w:hAnsi="GHEA Grapalat" w:cstheme="minorBidi"/>
        </w:rPr>
        <w:t xml:space="preserve"> (далее-принципал ) в результате  </w:t>
      </w:r>
    </w:p>
    <w:p w:rsidR="009422CD" w:rsidRPr="00A15249" w:rsidRDefault="009422CD" w:rsidP="009422CD">
      <w:pPr>
        <w:pStyle w:val="NormalWeb"/>
        <w:shd w:val="clear" w:color="auto" w:fill="FFFFFF"/>
        <w:spacing w:before="0" w:beforeAutospacing="0" w:after="0" w:afterAutospacing="0"/>
        <w:ind w:left="-142"/>
        <w:rPr>
          <w:rFonts w:ascii="GHEA Grapalat" w:hAnsi="GHEA Grapalat" w:cs="Sylfaen"/>
          <w:b/>
          <w:vertAlign w:val="superscript"/>
          <w:lang w:val="hy-AM"/>
        </w:rPr>
      </w:pPr>
      <w:r w:rsidRPr="00A15249">
        <w:rPr>
          <w:rStyle w:val="Strong"/>
          <w:rFonts w:ascii="GHEA Grapalat" w:hAnsi="GHEA Grapalat"/>
        </w:rPr>
        <w:t xml:space="preserve">                                  наименование отобранного участника</w:t>
      </w:r>
      <w:r w:rsidRPr="00A15249">
        <w:rPr>
          <w:rStyle w:val="Strong"/>
          <w:rFonts w:ascii="GHEA Grapalat" w:hAnsi="GHEA Grapalat"/>
          <w:lang w:val="hy-AM"/>
        </w:rPr>
        <w:tab/>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Style w:val="Strong"/>
          <w:rFonts w:ascii="GHEA Grapalat" w:hAnsi="GHEA Grapalat"/>
          <w:lang w:val="hy-AM"/>
        </w:rPr>
        <w:tab/>
      </w:r>
      <w:r w:rsidRPr="00A15249">
        <w:rPr>
          <w:rFonts w:ascii="GHEA Grapalat" w:eastAsiaTheme="minorHAnsi" w:hAnsi="GHEA Grapalat" w:cstheme="minorBidi"/>
        </w:rPr>
        <w:t xml:space="preserve"> </w:t>
      </w:r>
    </w:p>
    <w:p w:rsidR="009422CD" w:rsidRPr="00A15249" w:rsidRDefault="009422CD" w:rsidP="009422CD">
      <w:pPr>
        <w:pStyle w:val="NormalWeb"/>
        <w:shd w:val="clear" w:color="auto" w:fill="FFFFFF"/>
        <w:spacing w:before="0" w:beforeAutospacing="0" w:after="0" w:afterAutospacing="0"/>
        <w:jc w:val="both"/>
        <w:rPr>
          <w:rFonts w:ascii="GHEA Grapalat" w:hAnsi="GHEA Grapalat"/>
          <w:lang w:val="hy-AM"/>
        </w:rPr>
      </w:pPr>
      <w:r w:rsidRPr="00A15249">
        <w:rPr>
          <w:rFonts w:ascii="GHEA Grapalat" w:eastAsiaTheme="minorHAnsi" w:hAnsi="GHEA Grapalat" w:cstheme="minorBidi"/>
        </w:rPr>
        <w:t xml:space="preserve">организованной </w:t>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lang w:val="hy-AM"/>
        </w:rPr>
        <w:t xml:space="preserve"> </w:t>
      </w:r>
      <w:r w:rsidRPr="00A15249">
        <w:rPr>
          <w:rFonts w:ascii="GHEA Grapalat" w:eastAsiaTheme="minorHAnsi" w:hAnsi="GHEA Grapalat" w:cstheme="minorBidi"/>
        </w:rPr>
        <w:t xml:space="preserve"> (далее-бенефициар) </w:t>
      </w:r>
    </w:p>
    <w:p w:rsidR="009422CD" w:rsidRPr="00A15249" w:rsidRDefault="009422CD" w:rsidP="009422CD">
      <w:pPr>
        <w:pStyle w:val="NormalWeb"/>
        <w:shd w:val="clear" w:color="auto" w:fill="FFFFFF"/>
        <w:spacing w:before="0" w:beforeAutospacing="0" w:after="0" w:afterAutospacing="0"/>
        <w:ind w:left="1276" w:firstLine="708"/>
        <w:rPr>
          <w:rFonts w:ascii="GHEA Grapalat" w:eastAsiaTheme="minorHAnsi" w:hAnsi="GHEA Grapalat" w:cstheme="minorBidi"/>
          <w:b/>
        </w:rPr>
      </w:pPr>
      <w:r w:rsidRPr="00A15249">
        <w:rPr>
          <w:rFonts w:ascii="GHEA Grapalat" w:hAnsi="GHEA Grapalat" w:cs="Sylfaen"/>
          <w:vertAlign w:val="superscript"/>
        </w:rPr>
        <w:t xml:space="preserve">                         </w:t>
      </w:r>
      <w:r w:rsidRPr="00A15249">
        <w:rPr>
          <w:rStyle w:val="Strong"/>
          <w:rFonts w:ascii="GHEA Grapalat" w:hAnsi="GHEA Grapalat"/>
        </w:rPr>
        <w:t>наименование заказчика</w:t>
      </w:r>
      <w:r w:rsidRPr="00A15249">
        <w:rPr>
          <w:rFonts w:ascii="GHEA Grapalat" w:eastAsiaTheme="minorHAnsi" w:hAnsi="GHEA Grapalat" w:cstheme="minorBidi"/>
          <w:b/>
        </w:rPr>
        <w:t xml:space="preserve"> </w:t>
      </w:r>
    </w:p>
    <w:p w:rsidR="009422CD" w:rsidRPr="00A15249" w:rsidRDefault="009422CD" w:rsidP="009422CD">
      <w:pPr>
        <w:pStyle w:val="NormalWeb"/>
        <w:shd w:val="clear" w:color="auto" w:fill="FFFFFF"/>
        <w:spacing w:before="0" w:beforeAutospacing="0" w:after="0" w:afterAutospacing="0"/>
        <w:rPr>
          <w:rFonts w:ascii="GHEA Grapalat" w:hAnsi="GHEA Grapalat" w:cs="Sylfaen"/>
          <w:vertAlign w:val="superscript"/>
        </w:rPr>
      </w:pPr>
      <w:r w:rsidRPr="00A15249">
        <w:rPr>
          <w:rFonts w:ascii="GHEA Grapalat" w:eastAsiaTheme="minorHAnsi" w:hAnsi="GHEA Grapalat" w:cstheme="minorBidi"/>
        </w:rPr>
        <w:t>процедуры  закупок под кодом ____________________.</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                                                         код процедуры</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lang w:val="hy-AM"/>
        </w:rPr>
      </w:pPr>
      <w:r w:rsidRPr="00A15249">
        <w:rPr>
          <w:rFonts w:ascii="GHEA Grapalat" w:eastAsiaTheme="minorHAnsi" w:hAnsi="GHEA Grapalat" w:cstheme="minorBidi"/>
        </w:rPr>
        <w:t xml:space="preserve">  2.  По гарантии </w:t>
      </w:r>
      <w:r w:rsidRPr="00A15249">
        <w:rPr>
          <w:rFonts w:ascii="GHEA Grapalat" w:eastAsiaTheme="minorHAnsi" w:hAnsi="GHEA Grapalat" w:cstheme="minorBidi"/>
          <w:lang w:val="hy-AM"/>
        </w:rPr>
        <w:t xml:space="preserve">----------------------------------------------------------------------------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                                       наименование выдающего гарантию банка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                                                              сумма в цифрах и прописью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гарантии) в течение пяти рабочих  дней после получения требования. </w:t>
      </w:r>
    </w:p>
    <w:p w:rsidR="009422CD" w:rsidRPr="00A15249" w:rsidRDefault="009422CD" w:rsidP="009422CD">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A15249">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              расчетный счет</w:t>
      </w:r>
    </w:p>
    <w:p w:rsidR="009422CD" w:rsidRPr="00A15249" w:rsidRDefault="009422CD" w:rsidP="009422CD">
      <w:pPr>
        <w:pStyle w:val="NormalWeb"/>
        <w:shd w:val="clear" w:color="auto" w:fill="FFFFFF"/>
        <w:spacing w:before="0" w:beforeAutospacing="0" w:after="0" w:afterAutospacing="0"/>
        <w:ind w:firstLine="375"/>
        <w:jc w:val="both"/>
        <w:rPr>
          <w:rStyle w:val="Strong"/>
          <w:rFonts w:ascii="GHEA Grapalat" w:hAnsi="GHEA Grapalat"/>
          <w:b w:val="0"/>
          <w:bCs w:val="0"/>
        </w:rPr>
      </w:pPr>
      <w:r w:rsidRPr="00A15249">
        <w:rPr>
          <w:rStyle w:val="Strong"/>
          <w:rFonts w:ascii="GHEA Grapalat" w:hAnsi="GHEA Grapalat"/>
        </w:rPr>
        <w:t xml:space="preserve">3. </w:t>
      </w:r>
      <w:r w:rsidRPr="00A15249">
        <w:rPr>
          <w:rFonts w:ascii="GHEA Grapalat" w:eastAsiaTheme="minorHAnsi" w:hAnsi="GHEA Grapalat" w:cstheme="minorBidi"/>
        </w:rPr>
        <w:t>Настоящая гарантия является безотзывной.</w:t>
      </w:r>
    </w:p>
    <w:p w:rsidR="009422CD" w:rsidRPr="00A15249" w:rsidRDefault="009422CD" w:rsidP="009422CD">
      <w:pPr>
        <w:pStyle w:val="NormalWeb"/>
        <w:shd w:val="clear" w:color="auto" w:fill="FFFFFF"/>
        <w:spacing w:before="0" w:beforeAutospacing="0" w:after="0" w:afterAutospacing="0"/>
        <w:ind w:firstLine="375"/>
        <w:jc w:val="both"/>
        <w:rPr>
          <w:rStyle w:val="Strong"/>
          <w:rFonts w:ascii="GHEA Grapalat" w:hAnsi="GHEA Grapalat"/>
          <w:b w:val="0"/>
          <w:bCs w:val="0"/>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r w:rsidRPr="00A15249">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r w:rsidRPr="00A15249">
        <w:rPr>
          <w:rFonts w:ascii="GHEA Grapalat" w:eastAsiaTheme="minorHAnsi" w:hAnsi="GHEA Grapalat" w:cstheme="minorBidi"/>
        </w:rPr>
        <w:t>номер заключаемого договара</w:t>
      </w: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p>
    <w:p w:rsidR="009422CD" w:rsidRPr="00A15249" w:rsidRDefault="009422CD" w:rsidP="009422CD">
      <w:pPr>
        <w:pStyle w:val="NormalWeb"/>
        <w:shd w:val="clear" w:color="auto" w:fill="FFFFFF"/>
        <w:contextualSpacing/>
        <w:jc w:val="both"/>
        <w:rPr>
          <w:rFonts w:ascii="GHEA Grapalat" w:eastAsiaTheme="minorHAnsi" w:hAnsi="GHEA Grapalat" w:cstheme="minorBidi"/>
          <w:lang w:val="hy-AM"/>
        </w:rPr>
      </w:pPr>
      <w:r w:rsidRPr="00A15249">
        <w:rPr>
          <w:rFonts w:ascii="GHEA Grapalat" w:eastAsiaTheme="minorHAnsi" w:hAnsi="GHEA Grapalat" w:cstheme="minorBidi"/>
        </w:rPr>
        <w:t xml:space="preserve">и  действует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в</w:t>
      </w:r>
      <w:r w:rsidRPr="00A15249">
        <w:rPr>
          <w:rFonts w:ascii="GHEA Grapalat" w:hAnsi="GHEA Grapalat"/>
        </w:rPr>
        <w:t>ключительно</w:t>
      </w:r>
      <w:r w:rsidRPr="00A15249">
        <w:rPr>
          <w:rFonts w:ascii="GHEA Grapalat" w:eastAsiaTheme="minorHAnsi" w:hAnsi="GHEA Grapalat" w:cstheme="minorBidi"/>
        </w:rPr>
        <w:t xml:space="preserve">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до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девяностого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рабочего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дня</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следующего за днем </w:t>
      </w:r>
    </w:p>
    <w:p w:rsidR="009422CD" w:rsidRPr="00A15249" w:rsidRDefault="009422CD" w:rsidP="009422CD">
      <w:pPr>
        <w:pStyle w:val="NormalWeb"/>
        <w:shd w:val="clear" w:color="auto" w:fill="FFFFFF"/>
        <w:contextualSpacing/>
        <w:jc w:val="both"/>
        <w:rPr>
          <w:rFonts w:ascii="GHEA Grapalat" w:eastAsiaTheme="minorHAnsi" w:hAnsi="GHEA Grapalat" w:cstheme="minorBidi"/>
          <w:lang w:val="hy-AM"/>
        </w:rPr>
      </w:pPr>
    </w:p>
    <w:p w:rsidR="009422CD" w:rsidRPr="00A15249" w:rsidRDefault="009422CD" w:rsidP="009422CD">
      <w:pPr>
        <w:pStyle w:val="NormalWeb"/>
        <w:shd w:val="clear" w:color="auto" w:fill="FFFFFF"/>
        <w:contextualSpacing/>
        <w:jc w:val="center"/>
        <w:rPr>
          <w:rFonts w:ascii="GHEA Grapalat" w:eastAsiaTheme="minorHAnsi" w:hAnsi="GHEA Grapalat" w:cstheme="minorBidi"/>
        </w:rPr>
      </w:pPr>
      <w:r w:rsidRPr="00A15249">
        <w:rPr>
          <w:rFonts w:ascii="GHEA Grapalat" w:eastAsiaTheme="minorHAnsi" w:hAnsi="GHEA Grapalat" w:cstheme="minorBidi"/>
          <w:lang w:val="hy-AM"/>
        </w:rPr>
        <w:lastRenderedPageBreak/>
        <w:t>--------------------------------------------------------</w:t>
      </w:r>
      <w:r w:rsidRPr="00A15249">
        <w:rPr>
          <w:rFonts w:ascii="GHEA Grapalat" w:eastAsiaTheme="minorHAnsi" w:hAnsi="GHEA Grapalat" w:cstheme="minorBidi"/>
        </w:rPr>
        <w:t>------------------</w:t>
      </w:r>
      <w:r w:rsidRPr="00A15249">
        <w:rPr>
          <w:rFonts w:ascii="GHEA Grapalat" w:eastAsiaTheme="minorHAnsi" w:hAnsi="GHEA Grapalat" w:cstheme="minorBidi"/>
          <w:lang w:val="hy-AM"/>
        </w:rPr>
        <w:t>----------------------</w:t>
      </w:r>
      <w:r w:rsidRPr="00A15249">
        <w:rPr>
          <w:rFonts w:ascii="GHEA Grapalat" w:eastAsiaTheme="minorHAnsi" w:hAnsi="GHEA Grapalat" w:cstheme="minorBidi"/>
        </w:rPr>
        <w:t xml:space="preserve">--------------- </w:t>
      </w:r>
      <w:r w:rsidRPr="00A15249">
        <w:rPr>
          <w:rFonts w:ascii="GHEA Grapalat" w:eastAsiaTheme="minorHAnsi" w:hAnsi="GHEA Grapalat" w:cstheme="minorBidi"/>
          <w:lang w:val="hy-AM"/>
        </w:rPr>
        <w:t>.</w:t>
      </w:r>
      <w:r w:rsidRPr="00A15249">
        <w:rPr>
          <w:rFonts w:ascii="GHEA Grapalat" w:eastAsiaTheme="minorHAnsi" w:hAnsi="GHEA Grapalat" w:cstheme="minorBidi"/>
        </w:rPr>
        <w:t xml:space="preserve">            крайний срок выполнения работ</w:t>
      </w:r>
      <w:r w:rsidRPr="00A15249">
        <w:rPr>
          <w:rFonts w:ascii="GHEA Grapalat" w:eastAsiaTheme="minorHAnsi" w:hAnsi="GHEA Grapalat" w:cstheme="minorBidi"/>
          <w:lang w:val="hy-AM"/>
        </w:rPr>
        <w:t>, предусмотренн</w:t>
      </w:r>
      <w:r w:rsidRPr="00A15249">
        <w:rPr>
          <w:rFonts w:ascii="GHEA Grapalat" w:eastAsiaTheme="minorHAnsi" w:hAnsi="GHEA Grapalat" w:cstheme="minorBidi"/>
        </w:rPr>
        <w:t xml:space="preserve">ый </w:t>
      </w:r>
      <w:r w:rsidRPr="00A15249">
        <w:rPr>
          <w:rFonts w:ascii="GHEA Grapalat" w:eastAsiaTheme="minorHAnsi" w:hAnsi="GHEA Grapalat" w:cstheme="minorBidi"/>
          <w:lang w:val="hy-AM"/>
        </w:rPr>
        <w:t>заключаемым договором</w:t>
      </w:r>
    </w:p>
    <w:p w:rsidR="009422CD" w:rsidRPr="00A15249" w:rsidRDefault="009422CD" w:rsidP="009422CD">
      <w:pPr>
        <w:pStyle w:val="NormalWeb"/>
        <w:shd w:val="clear" w:color="auto" w:fill="FFFFFF"/>
        <w:contextualSpacing/>
        <w:jc w:val="both"/>
        <w:rPr>
          <w:rFonts w:ascii="GHEA Grapalat" w:eastAsiaTheme="minorHAnsi" w:hAnsi="GHEA Grapalat" w:cstheme="minorBidi"/>
        </w:rPr>
      </w:pPr>
      <w:r w:rsidRPr="00A15249">
        <w:rPr>
          <w:rFonts w:ascii="GHEA Grapalat" w:eastAsiaTheme="minorHAnsi" w:hAnsi="GHEA Grapalat" w:cstheme="minorBidi"/>
        </w:rPr>
        <w:t>В день предоставления гарантии лицо, выдающее гарантию, с официального адреса</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A15249">
        <w:rPr>
          <w:rFonts w:ascii="GHEA Grapalat" w:eastAsiaTheme="minorHAnsi" w:hAnsi="GHEA Grapalat" w:cstheme="minorBidi"/>
          <w:lang w:val="hy-AM"/>
        </w:rPr>
        <w:t>.</w:t>
      </w:r>
      <w:r w:rsidRPr="00A15249">
        <w:rPr>
          <w:rFonts w:ascii="GHEA Grapalat" w:eastAsiaTheme="minorHAnsi" w:hAnsi="GHEA Grapalat" w:cstheme="minorBidi"/>
        </w:rPr>
        <w:t xml:space="preserve"> </w:t>
      </w:r>
    </w:p>
    <w:p w:rsidR="009422CD" w:rsidRPr="00A15249" w:rsidRDefault="009422CD" w:rsidP="009422CD">
      <w:pPr>
        <w:pStyle w:val="NormalWeb"/>
        <w:shd w:val="clear" w:color="auto" w:fill="FFFFFF"/>
        <w:contextualSpacing/>
        <w:jc w:val="both"/>
        <w:rPr>
          <w:rFonts w:ascii="GHEA Grapalat" w:eastAsiaTheme="minorHAnsi" w:hAnsi="GHEA Grapalat" w:cstheme="minorBidi"/>
          <w:color w:val="FF0000"/>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r w:rsidRPr="00A15249">
        <w:rPr>
          <w:rFonts w:ascii="GHEA Grapalat" w:eastAsiaTheme="minorHAnsi" w:hAnsi="GHEA Grapalat" w:cstheme="minorBidi"/>
        </w:rPr>
        <w:t>1) копии заключенного договора N</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_____________________, включая </w:t>
      </w:r>
    </w:p>
    <w:p w:rsidR="009422CD" w:rsidRPr="00A15249" w:rsidRDefault="009422CD" w:rsidP="009422CD">
      <w:pPr>
        <w:pStyle w:val="NormalWeb"/>
        <w:shd w:val="clear" w:color="auto" w:fill="FFFFFF"/>
        <w:contextualSpacing/>
        <w:jc w:val="both"/>
        <w:rPr>
          <w:rFonts w:ascii="GHEA Grapalat" w:eastAsiaTheme="minorHAnsi" w:hAnsi="GHEA Grapalat" w:cstheme="minorBidi"/>
        </w:rPr>
      </w:pPr>
      <w:r w:rsidRPr="00A15249">
        <w:rPr>
          <w:rFonts w:ascii="GHEA Grapalat" w:eastAsiaTheme="minorHAnsi" w:hAnsi="GHEA Grapalat" w:cstheme="minorBidi"/>
        </w:rPr>
        <w:t xml:space="preserve">                                                               номер заключаемого договара</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копии внесенных  в него изменений, дополнительных соглашений,</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A15249">
          <w:rPr>
            <w:rStyle w:val="Hyperlink"/>
            <w:rFonts w:ascii="GHEA Grapalat" w:hAnsi="GHEA Grapalat"/>
            <w:lang w:val="hy-AM"/>
          </w:rPr>
          <w:t>www.procurement.am</w:t>
        </w:r>
      </w:hyperlink>
      <w:r w:rsidRPr="00A15249">
        <w:rPr>
          <w:rFonts w:ascii="GHEA Grapalat" w:eastAsiaTheme="minorHAnsi" w:hAnsi="GHEA Grapalat" w:cstheme="minorBidi"/>
        </w:rPr>
        <w:t xml:space="preserve"> .</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7.</w:t>
      </w:r>
      <w:r w:rsidRPr="00A15249">
        <w:rPr>
          <w:rFonts w:ascii="GHEA Grapalat" w:hAnsi="GHEA Grapalat"/>
        </w:rPr>
        <w:t xml:space="preserve"> </w:t>
      </w:r>
      <w:r w:rsidRPr="00A15249">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8.</w:t>
      </w:r>
      <w:r w:rsidRPr="00A15249">
        <w:rPr>
          <w:rFonts w:ascii="GHEA Grapalat" w:hAnsi="GHEA Grapalat"/>
        </w:rPr>
        <w:t xml:space="preserve"> </w:t>
      </w:r>
      <w:r w:rsidRPr="00A15249">
        <w:rPr>
          <w:rFonts w:ascii="GHEA Grapalat" w:eastAsiaTheme="minorHAnsi" w:hAnsi="GHEA Grapalat" w:cstheme="minorBidi"/>
        </w:rPr>
        <w:t>Лицо, выдающее гарантию, отклоняет требование бенефициара, если:</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r w:rsidRPr="00A15249">
        <w:rPr>
          <w:rFonts w:ascii="GHEA Grapalat" w:eastAsiaTheme="minorHAnsi" w:hAnsi="GHEA Grapalat" w:cstheme="minorBidi"/>
        </w:rPr>
        <w:t>2) требование представлено по истечении срока, установленного гарантией.</w:t>
      </w: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r w:rsidRPr="00A15249">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r w:rsidRPr="00A15249">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u w:val="single"/>
          <w:lang w:val="hy-AM"/>
        </w:rPr>
      </w:pPr>
      <w:r w:rsidRPr="00A15249">
        <w:rPr>
          <w:rFonts w:ascii="GHEA Grapalat" w:hAnsi="GHEA Grapalat"/>
          <w:lang w:val="hy-AM"/>
        </w:rPr>
        <w:t>Руководитель исполнительного органа</w:t>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lang w:val="hy-AM"/>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lang w:val="hy-AM"/>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lang w:val="hy-AM"/>
        </w:rPr>
      </w:pP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p>
    <w:p w:rsidR="009422CD" w:rsidRPr="00A15249" w:rsidRDefault="009422CD" w:rsidP="009422CD">
      <w:pPr>
        <w:pStyle w:val="NormalWeb"/>
        <w:shd w:val="clear" w:color="auto" w:fill="FFFFFF"/>
        <w:spacing w:before="0" w:beforeAutospacing="0" w:after="0" w:afterAutospacing="0"/>
        <w:rPr>
          <w:rFonts w:ascii="GHEA Grapalat" w:hAnsi="GHEA Grapalat" w:cs="Sylfaen"/>
          <w:vertAlign w:val="superscript"/>
        </w:rPr>
      </w:pPr>
      <w:r w:rsidRPr="00A15249">
        <w:rPr>
          <w:rFonts w:ascii="GHEA Grapalat" w:hAnsi="GHEA Grapalat" w:cs="Sylfaen"/>
          <w:vertAlign w:val="superscript"/>
          <w:lang w:val="hy-AM"/>
        </w:rPr>
        <w:t xml:space="preserve">                                                        </w:t>
      </w:r>
      <w:r w:rsidRPr="00A15249">
        <w:rPr>
          <w:rFonts w:ascii="GHEA Grapalat" w:hAnsi="GHEA Grapalat" w:cs="Sylfaen"/>
          <w:vertAlign w:val="superscript"/>
        </w:rPr>
        <w:t>число, месяц, год</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DD598A">
      <w:pPr>
        <w:widowControl w:val="0"/>
        <w:spacing w:after="160"/>
        <w:ind w:right="565"/>
        <w:rPr>
          <w:rFonts w:ascii="GHEA Grapalat" w:hAnsi="GHEA Grapalat"/>
          <w:b/>
        </w:rPr>
      </w:pPr>
    </w:p>
    <w:p w:rsidR="009422CD" w:rsidRPr="00A15249" w:rsidRDefault="009422CD" w:rsidP="009422CD">
      <w:pPr>
        <w:widowControl w:val="0"/>
        <w:spacing w:after="160"/>
        <w:jc w:val="right"/>
        <w:rPr>
          <w:rFonts w:ascii="GHEA Grapalat" w:hAnsi="GHEA Grapalat"/>
          <w:i/>
        </w:rPr>
      </w:pPr>
    </w:p>
    <w:p w:rsidR="009422CD" w:rsidRPr="00A15249" w:rsidRDefault="009422CD" w:rsidP="009422CD">
      <w:pPr>
        <w:widowControl w:val="0"/>
        <w:spacing w:after="160"/>
        <w:ind w:firstLine="567"/>
        <w:jc w:val="right"/>
        <w:rPr>
          <w:rFonts w:ascii="GHEA Grapalat" w:hAnsi="GHEA Grapalat"/>
          <w:b/>
        </w:rPr>
      </w:pPr>
      <w:r w:rsidRPr="00A15249">
        <w:rPr>
          <w:rFonts w:ascii="GHEA Grapalat" w:hAnsi="GHEA Grapalat"/>
          <w:b/>
        </w:rPr>
        <w:t>Приложение № 4.1</w:t>
      </w:r>
    </w:p>
    <w:p w:rsidR="009422CD" w:rsidRPr="00A15249" w:rsidRDefault="009422CD" w:rsidP="009422CD">
      <w:pPr>
        <w:widowControl w:val="0"/>
        <w:spacing w:after="160"/>
        <w:ind w:firstLine="567"/>
        <w:jc w:val="right"/>
        <w:rPr>
          <w:rFonts w:ascii="GHEA Grapalat" w:hAnsi="GHEA Grapalat" w:cs="Arial"/>
          <w:b/>
        </w:rPr>
      </w:pPr>
      <w:r w:rsidRPr="00A15249">
        <w:rPr>
          <w:rFonts w:ascii="GHEA Grapalat" w:hAnsi="GHEA Grapalat"/>
          <w:b/>
        </w:rPr>
        <w:t>к Приглашению на открытый конкурс</w:t>
      </w:r>
      <w:r w:rsidRPr="00A15249">
        <w:rPr>
          <w:rFonts w:ascii="GHEA Grapalat" w:hAnsi="GHEA Grapalat" w:cs="Arial"/>
          <w:b/>
        </w:rPr>
        <w:br/>
      </w:r>
      <w:r w:rsidRPr="00A15249">
        <w:rPr>
          <w:rFonts w:ascii="GHEA Grapalat" w:hAnsi="GHEA Grapalat"/>
          <w:b/>
        </w:rPr>
        <w:t xml:space="preserve">под кодом </w:t>
      </w:r>
      <w:r w:rsidR="003D65CC" w:rsidRPr="00A15249">
        <w:rPr>
          <w:rFonts w:ascii="GHEA Grapalat" w:hAnsi="GHEA Grapalat"/>
          <w:i/>
          <w:lang w:val="en-US"/>
        </w:rPr>
        <w:t>SHAH</w:t>
      </w:r>
      <w:r w:rsidR="003D65CC" w:rsidRPr="00A15249">
        <w:rPr>
          <w:rFonts w:ascii="GHEA Grapalat" w:hAnsi="GHEA Grapalat"/>
          <w:i/>
        </w:rPr>
        <w:t>- BMAShDzB -23/04</w:t>
      </w:r>
    </w:p>
    <w:p w:rsidR="009422CD" w:rsidRPr="00A15249" w:rsidRDefault="009422CD" w:rsidP="009422CD">
      <w:pPr>
        <w:widowControl w:val="0"/>
        <w:spacing w:after="160"/>
        <w:jc w:val="right"/>
        <w:rPr>
          <w:rFonts w:ascii="GHEA Grapalat" w:hAnsi="GHEA Grapalat"/>
          <w:i/>
        </w:rPr>
      </w:pPr>
    </w:p>
    <w:p w:rsidR="009422CD" w:rsidRPr="00A15249" w:rsidRDefault="009422CD" w:rsidP="009422CD">
      <w:pPr>
        <w:pStyle w:val="BodyTextIndent3"/>
        <w:widowControl w:val="0"/>
        <w:spacing w:after="160" w:line="240" w:lineRule="auto"/>
        <w:jc w:val="center"/>
        <w:rPr>
          <w:rFonts w:ascii="GHEA Grapalat" w:hAnsi="GHEA Grapalat"/>
          <w:sz w:val="24"/>
          <w:szCs w:val="24"/>
          <w:lang w:val="hy-AM"/>
        </w:rPr>
      </w:pPr>
      <w:r w:rsidRPr="00A15249">
        <w:rPr>
          <w:rFonts w:ascii="GHEA Grapalat" w:hAnsi="GHEA Grapalat"/>
          <w:sz w:val="24"/>
          <w:szCs w:val="24"/>
        </w:rPr>
        <w:t xml:space="preserve">ГАРАНТИЯ </w:t>
      </w:r>
      <w:r w:rsidRPr="00A15249">
        <w:rPr>
          <w:rFonts w:ascii="GHEA Grapalat" w:hAnsi="GHEA Grapalat"/>
          <w:sz w:val="24"/>
          <w:szCs w:val="24"/>
          <w:lang w:val="en-US"/>
        </w:rPr>
        <w:t>N</w:t>
      </w:r>
      <w:r w:rsidRPr="00A15249">
        <w:rPr>
          <w:rFonts w:ascii="GHEA Grapalat" w:hAnsi="GHEA Grapalat"/>
          <w:sz w:val="24"/>
          <w:szCs w:val="24"/>
          <w:lang w:val="hy-AM"/>
        </w:rPr>
        <w:t>________</w:t>
      </w:r>
    </w:p>
    <w:p w:rsidR="009422CD" w:rsidRPr="00A15249" w:rsidRDefault="009422CD" w:rsidP="009422CD">
      <w:pPr>
        <w:widowControl w:val="0"/>
        <w:spacing w:after="160"/>
        <w:ind w:left="567" w:right="565"/>
        <w:jc w:val="center"/>
        <w:rPr>
          <w:rFonts w:ascii="GHEA Grapalat" w:hAnsi="GHEA Grapalat"/>
          <w:b/>
        </w:rPr>
      </w:pPr>
      <w:r w:rsidRPr="00A15249">
        <w:rPr>
          <w:rFonts w:ascii="GHEA Grapalat" w:hAnsi="GHEA Grapalat"/>
          <w:b/>
        </w:rPr>
        <w:t>(обеспечение квалификации)</w:t>
      </w:r>
    </w:p>
    <w:p w:rsidR="009422CD" w:rsidRPr="00A15249" w:rsidRDefault="009422CD" w:rsidP="009422CD">
      <w:pPr>
        <w:pStyle w:val="NormalWeb"/>
        <w:shd w:val="clear" w:color="auto" w:fill="FFFFFF"/>
        <w:spacing w:before="0" w:beforeAutospacing="0" w:after="0" w:afterAutospacing="0"/>
        <w:jc w:val="both"/>
        <w:rPr>
          <w:rStyle w:val="Strong"/>
          <w:rFonts w:ascii="GHEA Grapalat" w:hAnsi="GHEA Grapalat"/>
          <w:b w:val="0"/>
          <w:bCs w:val="0"/>
          <w:lang w:val="hy-AM"/>
        </w:rPr>
      </w:pPr>
      <w:r w:rsidRPr="00A15249">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A15249">
        <w:rPr>
          <w:rFonts w:ascii="GHEA Grapalat" w:eastAsiaTheme="minorHAnsi" w:hAnsi="GHEA Grapalat" w:cstheme="minorBidi"/>
          <w:lang w:val="hy-AM"/>
        </w:rPr>
        <w:t xml:space="preserve">  </w:t>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rPr>
        <w:t xml:space="preserve">                                                                    </w:t>
      </w:r>
    </w:p>
    <w:p w:rsidR="009422CD" w:rsidRPr="00A15249" w:rsidRDefault="009422CD" w:rsidP="009422CD">
      <w:pPr>
        <w:pStyle w:val="NormalWeb"/>
        <w:shd w:val="clear" w:color="auto" w:fill="FFFFFF"/>
        <w:spacing w:before="0" w:beforeAutospacing="0" w:after="0" w:afterAutospacing="0"/>
        <w:ind w:left="-142"/>
        <w:rPr>
          <w:rStyle w:val="Strong"/>
          <w:rFonts w:ascii="GHEA Grapalat" w:hAnsi="GHEA Grapalat"/>
          <w:b w:val="0"/>
        </w:rPr>
      </w:pPr>
      <w:r w:rsidRPr="00A15249">
        <w:rPr>
          <w:rStyle w:val="Strong"/>
          <w:rFonts w:ascii="GHEA Grapalat" w:hAnsi="GHEA Grapalat"/>
          <w:lang w:val="hy-AM"/>
        </w:rPr>
        <w:tab/>
      </w:r>
      <w:r w:rsidRPr="00A15249">
        <w:rPr>
          <w:rStyle w:val="Strong"/>
          <w:rFonts w:ascii="GHEA Grapalat" w:hAnsi="GHEA Grapalat"/>
        </w:rPr>
        <w:t xml:space="preserve">                                                                                                                номер заключаемого договора</w:t>
      </w:r>
    </w:p>
    <w:p w:rsidR="009422CD" w:rsidRPr="00A15249" w:rsidRDefault="009422CD" w:rsidP="009422CD">
      <w:pPr>
        <w:pStyle w:val="NormalWeb"/>
        <w:shd w:val="clear" w:color="auto" w:fill="FFFFFF"/>
        <w:spacing w:before="0" w:beforeAutospacing="0" w:after="0" w:afterAutospacing="0"/>
        <w:ind w:left="-142"/>
        <w:rPr>
          <w:rStyle w:val="Strong"/>
          <w:rFonts w:ascii="GHEA Grapalat" w:hAnsi="GHEA Grapalat"/>
          <w:b w:val="0"/>
          <w:bCs w:val="0"/>
          <w:lang w:val="hy-AM"/>
        </w:rPr>
      </w:pPr>
      <w:r w:rsidRPr="00A15249">
        <w:rPr>
          <w:rFonts w:ascii="GHEA Grapalat" w:eastAsiaTheme="minorHAnsi" w:hAnsi="GHEA Grapalat" w:cstheme="minorBidi"/>
        </w:rPr>
        <w:t xml:space="preserve">  заключаемым</w:t>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Fonts w:ascii="GHEA Grapalat" w:eastAsiaTheme="minorHAnsi" w:hAnsi="GHEA Grapalat" w:cstheme="minorBidi"/>
        </w:rPr>
        <w:t xml:space="preserve"> (далее-принципал ) в результате  </w:t>
      </w:r>
    </w:p>
    <w:p w:rsidR="009422CD" w:rsidRPr="00A15249" w:rsidRDefault="009422CD" w:rsidP="009422CD">
      <w:pPr>
        <w:pStyle w:val="NormalWeb"/>
        <w:shd w:val="clear" w:color="auto" w:fill="FFFFFF"/>
        <w:spacing w:before="0" w:beforeAutospacing="0" w:after="0" w:afterAutospacing="0"/>
        <w:ind w:left="-142"/>
        <w:rPr>
          <w:rFonts w:ascii="GHEA Grapalat" w:hAnsi="GHEA Grapalat" w:cs="Sylfaen"/>
          <w:b/>
          <w:vertAlign w:val="superscript"/>
          <w:lang w:val="hy-AM"/>
        </w:rPr>
      </w:pPr>
      <w:r w:rsidRPr="00A15249">
        <w:rPr>
          <w:rStyle w:val="Strong"/>
          <w:rFonts w:ascii="GHEA Grapalat" w:hAnsi="GHEA Grapalat"/>
        </w:rPr>
        <w:t xml:space="preserve">                                  наименование отобранного участника</w:t>
      </w:r>
      <w:r w:rsidRPr="00A15249">
        <w:rPr>
          <w:rStyle w:val="Strong"/>
          <w:rFonts w:ascii="GHEA Grapalat" w:hAnsi="GHEA Grapalat"/>
          <w:lang w:val="hy-AM"/>
        </w:rPr>
        <w:tab/>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Style w:val="Strong"/>
          <w:rFonts w:ascii="GHEA Grapalat" w:hAnsi="GHEA Grapalat"/>
          <w:lang w:val="hy-AM"/>
        </w:rPr>
        <w:tab/>
      </w:r>
      <w:r w:rsidRPr="00A15249">
        <w:rPr>
          <w:rFonts w:ascii="GHEA Grapalat" w:eastAsiaTheme="minorHAnsi" w:hAnsi="GHEA Grapalat" w:cstheme="minorBidi"/>
        </w:rPr>
        <w:t xml:space="preserve"> </w:t>
      </w:r>
    </w:p>
    <w:p w:rsidR="009422CD" w:rsidRPr="00A15249" w:rsidRDefault="009422CD" w:rsidP="009422CD">
      <w:pPr>
        <w:pStyle w:val="NormalWeb"/>
        <w:shd w:val="clear" w:color="auto" w:fill="FFFFFF"/>
        <w:spacing w:before="0" w:beforeAutospacing="0" w:after="0" w:afterAutospacing="0"/>
        <w:jc w:val="both"/>
        <w:rPr>
          <w:rFonts w:ascii="GHEA Grapalat" w:hAnsi="GHEA Grapalat"/>
          <w:lang w:val="hy-AM"/>
        </w:rPr>
      </w:pPr>
      <w:r w:rsidRPr="00A15249">
        <w:rPr>
          <w:rFonts w:ascii="GHEA Grapalat" w:eastAsiaTheme="minorHAnsi" w:hAnsi="GHEA Grapalat" w:cstheme="minorBidi"/>
        </w:rPr>
        <w:t xml:space="preserve">организованной </w:t>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lang w:val="hy-AM"/>
        </w:rPr>
        <w:t xml:space="preserve"> </w:t>
      </w:r>
      <w:r w:rsidRPr="00A15249">
        <w:rPr>
          <w:rFonts w:ascii="GHEA Grapalat" w:eastAsiaTheme="minorHAnsi" w:hAnsi="GHEA Grapalat" w:cstheme="minorBidi"/>
        </w:rPr>
        <w:t xml:space="preserve"> (далее-бенефициар) </w:t>
      </w:r>
    </w:p>
    <w:p w:rsidR="009422CD" w:rsidRPr="00A15249" w:rsidRDefault="009422CD" w:rsidP="009422CD">
      <w:pPr>
        <w:pStyle w:val="NormalWeb"/>
        <w:shd w:val="clear" w:color="auto" w:fill="FFFFFF"/>
        <w:spacing w:before="0" w:beforeAutospacing="0" w:after="0" w:afterAutospacing="0"/>
        <w:ind w:left="1276" w:firstLine="708"/>
        <w:rPr>
          <w:rFonts w:ascii="GHEA Grapalat" w:eastAsiaTheme="minorHAnsi" w:hAnsi="GHEA Grapalat" w:cstheme="minorBidi"/>
          <w:b/>
        </w:rPr>
      </w:pPr>
      <w:r w:rsidRPr="00A15249">
        <w:rPr>
          <w:rFonts w:ascii="GHEA Grapalat" w:hAnsi="GHEA Grapalat" w:cs="Sylfaen"/>
          <w:vertAlign w:val="superscript"/>
        </w:rPr>
        <w:t xml:space="preserve">                         </w:t>
      </w:r>
      <w:r w:rsidRPr="00A15249">
        <w:rPr>
          <w:rStyle w:val="Strong"/>
          <w:rFonts w:ascii="GHEA Grapalat" w:hAnsi="GHEA Grapalat"/>
        </w:rPr>
        <w:t>наименование заказчика</w:t>
      </w:r>
      <w:r w:rsidRPr="00A15249">
        <w:rPr>
          <w:rFonts w:ascii="GHEA Grapalat" w:eastAsiaTheme="minorHAnsi" w:hAnsi="GHEA Grapalat" w:cstheme="minorBidi"/>
          <w:b/>
        </w:rPr>
        <w:t xml:space="preserve"> </w:t>
      </w:r>
    </w:p>
    <w:p w:rsidR="009422CD" w:rsidRPr="00A15249" w:rsidRDefault="009422CD" w:rsidP="009422CD">
      <w:pPr>
        <w:pStyle w:val="NormalWeb"/>
        <w:shd w:val="clear" w:color="auto" w:fill="FFFFFF"/>
        <w:spacing w:before="0" w:beforeAutospacing="0" w:after="0" w:afterAutospacing="0"/>
        <w:rPr>
          <w:rFonts w:ascii="GHEA Grapalat" w:hAnsi="GHEA Grapalat" w:cs="Sylfaen"/>
          <w:vertAlign w:val="superscript"/>
        </w:rPr>
      </w:pPr>
      <w:r w:rsidRPr="00A15249">
        <w:rPr>
          <w:rFonts w:ascii="GHEA Grapalat" w:eastAsiaTheme="minorHAnsi" w:hAnsi="GHEA Grapalat" w:cstheme="minorBidi"/>
        </w:rPr>
        <w:t>процедуры  закупок под кодом ____________________.</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                                                         код процедуры</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lang w:val="hy-AM"/>
        </w:rPr>
      </w:pPr>
      <w:r w:rsidRPr="00A15249">
        <w:rPr>
          <w:rFonts w:ascii="GHEA Grapalat" w:eastAsiaTheme="minorHAnsi" w:hAnsi="GHEA Grapalat" w:cstheme="minorBidi"/>
        </w:rPr>
        <w:t xml:space="preserve">  2.  По гарантии </w:t>
      </w:r>
      <w:r w:rsidRPr="00A15249">
        <w:rPr>
          <w:rFonts w:ascii="GHEA Grapalat" w:eastAsiaTheme="minorHAnsi" w:hAnsi="GHEA Grapalat" w:cstheme="minorBidi"/>
          <w:lang w:val="hy-AM"/>
        </w:rPr>
        <w:t xml:space="preserve">----------------------------------------------------------------------------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                                  наименование выдающего гарантию банка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                                                              сумма в цифрах и прописью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гарантии) в течение пяти рабочих  дней после получения требования. При выплате суммы гарантии учитываются вычеты из суммы гарантии на основании </w:t>
      </w:r>
      <w:r w:rsidRPr="00A15249">
        <w:rPr>
          <w:rFonts w:ascii="GHEA Grapalat" w:eastAsiaTheme="minorHAnsi" w:hAnsi="GHEA Grapalat" w:cstheme="minorBidi"/>
          <w:lang w:val="hy-AM"/>
        </w:rPr>
        <w:t>двухсторонне утвержденного</w:t>
      </w:r>
      <w:r w:rsidRPr="00A15249">
        <w:rPr>
          <w:rFonts w:ascii="GHEA Grapalat" w:eastAsiaTheme="minorHAnsi" w:hAnsi="GHEA Grapalat" w:cstheme="minorBidi"/>
        </w:rPr>
        <w:t xml:space="preserve"> акта (актов) сдачи-приемки между бенефициаром и принципалом в рамках исполнения договора</w:t>
      </w:r>
      <w:r w:rsidRPr="00A15249">
        <w:rPr>
          <w:rFonts w:ascii="GHEA Grapalat" w:eastAsiaTheme="minorHAnsi" w:hAnsi="GHEA Grapalat" w:cstheme="minorBidi"/>
          <w:lang w:val="hy-AM"/>
        </w:rPr>
        <w:t xml:space="preserve"> и</w:t>
      </w:r>
      <w:r w:rsidRPr="00A15249">
        <w:rPr>
          <w:rFonts w:ascii="GHEA Grapalat" w:eastAsiaTheme="minorHAnsi" w:hAnsi="GHEA Grapalat" w:cstheme="minorBidi"/>
        </w:rPr>
        <w:t xml:space="preserve"> представленн</w:t>
      </w:r>
      <w:r w:rsidRPr="00A15249">
        <w:rPr>
          <w:rFonts w:ascii="GHEA Grapalat" w:eastAsiaTheme="minorHAnsi" w:hAnsi="GHEA Grapalat" w:cstheme="minorBidi"/>
          <w:lang w:val="hy-AM"/>
        </w:rPr>
        <w:t>ого принципалом</w:t>
      </w:r>
      <w:r w:rsidRPr="00A15249">
        <w:rPr>
          <w:rFonts w:ascii="GHEA Grapalat" w:eastAsiaTheme="minorHAnsi" w:hAnsi="GHEA Grapalat" w:cstheme="minorBidi"/>
        </w:rPr>
        <w:t xml:space="preserve"> лицу давшему гарантию</w:t>
      </w:r>
      <w:r w:rsidRPr="00A15249">
        <w:rPr>
          <w:rFonts w:ascii="GHEA Grapalat" w:eastAsiaTheme="minorHAnsi" w:hAnsi="GHEA Grapalat" w:cstheme="minorBidi"/>
          <w:lang w:val="hy-AM"/>
        </w:rPr>
        <w:t>.</w:t>
      </w:r>
    </w:p>
    <w:p w:rsidR="009422CD" w:rsidRPr="00A15249" w:rsidRDefault="009422CD" w:rsidP="009422CD">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A15249">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              расчетный счет</w:t>
      </w:r>
    </w:p>
    <w:p w:rsidR="009422CD" w:rsidRPr="00A15249" w:rsidRDefault="009422CD" w:rsidP="009422CD">
      <w:pPr>
        <w:pStyle w:val="NormalWeb"/>
        <w:shd w:val="clear" w:color="auto" w:fill="FFFFFF"/>
        <w:spacing w:before="0" w:beforeAutospacing="0" w:after="0" w:afterAutospacing="0"/>
        <w:ind w:firstLine="375"/>
        <w:jc w:val="both"/>
        <w:rPr>
          <w:rStyle w:val="Strong"/>
          <w:rFonts w:ascii="GHEA Grapalat" w:hAnsi="GHEA Grapalat"/>
          <w:b w:val="0"/>
          <w:bCs w:val="0"/>
        </w:rPr>
      </w:pPr>
      <w:r w:rsidRPr="00A15249">
        <w:rPr>
          <w:rStyle w:val="Strong"/>
          <w:rFonts w:ascii="GHEA Grapalat" w:hAnsi="GHEA Grapalat"/>
        </w:rPr>
        <w:t xml:space="preserve">3. </w:t>
      </w:r>
      <w:r w:rsidRPr="00A15249">
        <w:rPr>
          <w:rFonts w:ascii="GHEA Grapalat" w:eastAsiaTheme="minorHAnsi" w:hAnsi="GHEA Grapalat" w:cstheme="minorBidi"/>
        </w:rPr>
        <w:t>Настоящая гарантия является безотзывной.</w:t>
      </w:r>
    </w:p>
    <w:p w:rsidR="009422CD" w:rsidRPr="00A15249" w:rsidRDefault="009422CD" w:rsidP="009422CD">
      <w:pPr>
        <w:pStyle w:val="NormalWeb"/>
        <w:shd w:val="clear" w:color="auto" w:fill="FFFFFF"/>
        <w:spacing w:before="0" w:beforeAutospacing="0" w:after="0" w:afterAutospacing="0"/>
        <w:ind w:firstLine="375"/>
        <w:jc w:val="both"/>
        <w:rPr>
          <w:rStyle w:val="Strong"/>
          <w:rFonts w:ascii="GHEA Grapalat" w:hAnsi="GHEA Grapalat"/>
          <w:b w:val="0"/>
          <w:bCs w:val="0"/>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r w:rsidRPr="00A15249">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r w:rsidRPr="00A15249">
        <w:rPr>
          <w:rFonts w:ascii="GHEA Grapalat" w:eastAsiaTheme="minorHAnsi" w:hAnsi="GHEA Grapalat" w:cstheme="minorBidi"/>
        </w:rPr>
        <w:t>номер заключаемого договара</w:t>
      </w: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p>
    <w:p w:rsidR="009422CD" w:rsidRPr="00A15249" w:rsidRDefault="009422CD" w:rsidP="009422CD">
      <w:pPr>
        <w:pStyle w:val="NormalWeb"/>
        <w:shd w:val="clear" w:color="auto" w:fill="FFFFFF"/>
        <w:contextualSpacing/>
        <w:jc w:val="both"/>
        <w:rPr>
          <w:rFonts w:ascii="GHEA Grapalat" w:eastAsiaTheme="minorHAnsi" w:hAnsi="GHEA Grapalat" w:cstheme="minorBidi"/>
          <w:lang w:val="hy-AM"/>
        </w:rPr>
      </w:pPr>
      <w:r w:rsidRPr="00A15249">
        <w:rPr>
          <w:rFonts w:ascii="GHEA Grapalat" w:eastAsiaTheme="minorHAnsi" w:hAnsi="GHEA Grapalat" w:cstheme="minorBidi"/>
        </w:rPr>
        <w:t xml:space="preserve">и  действует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в</w:t>
      </w:r>
      <w:r w:rsidRPr="00A15249">
        <w:rPr>
          <w:rFonts w:ascii="GHEA Grapalat" w:hAnsi="GHEA Grapalat"/>
        </w:rPr>
        <w:t>ключительно</w:t>
      </w:r>
      <w:r w:rsidRPr="00A15249">
        <w:rPr>
          <w:rFonts w:ascii="GHEA Grapalat" w:eastAsiaTheme="minorHAnsi" w:hAnsi="GHEA Grapalat" w:cstheme="minorBidi"/>
        </w:rPr>
        <w:t xml:space="preserve">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до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девяностого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рабочего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дня</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следующего за днем </w:t>
      </w:r>
    </w:p>
    <w:p w:rsidR="009422CD" w:rsidRPr="00A15249" w:rsidRDefault="009422CD" w:rsidP="009422CD">
      <w:pPr>
        <w:pStyle w:val="NormalWeb"/>
        <w:shd w:val="clear" w:color="auto" w:fill="FFFFFF"/>
        <w:contextualSpacing/>
        <w:jc w:val="both"/>
        <w:rPr>
          <w:rFonts w:ascii="GHEA Grapalat" w:eastAsiaTheme="minorHAnsi" w:hAnsi="GHEA Grapalat" w:cstheme="minorBidi"/>
          <w:lang w:val="hy-AM"/>
        </w:rPr>
      </w:pPr>
    </w:p>
    <w:p w:rsidR="009422CD" w:rsidRPr="00A15249" w:rsidRDefault="009422CD" w:rsidP="009422CD">
      <w:pPr>
        <w:pStyle w:val="NormalWeb"/>
        <w:shd w:val="clear" w:color="auto" w:fill="FFFFFF"/>
        <w:contextualSpacing/>
        <w:jc w:val="center"/>
        <w:rPr>
          <w:rFonts w:ascii="GHEA Grapalat" w:eastAsiaTheme="minorHAnsi" w:hAnsi="GHEA Grapalat" w:cstheme="minorBidi"/>
        </w:rPr>
      </w:pPr>
      <w:r w:rsidRPr="00A15249">
        <w:rPr>
          <w:rFonts w:ascii="GHEA Grapalat" w:eastAsiaTheme="minorHAnsi" w:hAnsi="GHEA Grapalat" w:cstheme="minorBidi"/>
          <w:lang w:val="hy-AM"/>
        </w:rPr>
        <w:t>--------------------------------------------------------</w:t>
      </w:r>
      <w:r w:rsidRPr="00A15249">
        <w:rPr>
          <w:rFonts w:ascii="GHEA Grapalat" w:eastAsiaTheme="minorHAnsi" w:hAnsi="GHEA Grapalat" w:cstheme="minorBidi"/>
        </w:rPr>
        <w:t>------------------</w:t>
      </w:r>
      <w:r w:rsidRPr="00A15249">
        <w:rPr>
          <w:rFonts w:ascii="GHEA Grapalat" w:eastAsiaTheme="minorHAnsi" w:hAnsi="GHEA Grapalat" w:cstheme="minorBidi"/>
          <w:lang w:val="hy-AM"/>
        </w:rPr>
        <w:t>----------------------</w:t>
      </w:r>
      <w:r w:rsidRPr="00A15249">
        <w:rPr>
          <w:rFonts w:ascii="GHEA Grapalat" w:eastAsiaTheme="minorHAnsi" w:hAnsi="GHEA Grapalat" w:cstheme="minorBidi"/>
        </w:rPr>
        <w:t xml:space="preserve">--------------- </w:t>
      </w:r>
      <w:r w:rsidRPr="00A15249">
        <w:rPr>
          <w:rFonts w:ascii="GHEA Grapalat" w:eastAsiaTheme="minorHAnsi" w:hAnsi="GHEA Grapalat" w:cstheme="minorBidi"/>
          <w:lang w:val="hy-AM"/>
        </w:rPr>
        <w:t>.</w:t>
      </w:r>
      <w:r w:rsidRPr="00A15249">
        <w:rPr>
          <w:rFonts w:ascii="GHEA Grapalat" w:eastAsiaTheme="minorHAnsi" w:hAnsi="GHEA Grapalat" w:cstheme="minorBidi"/>
        </w:rPr>
        <w:t xml:space="preserve">            крайний срок выполнения работ</w:t>
      </w:r>
      <w:r w:rsidRPr="00A15249">
        <w:rPr>
          <w:rFonts w:ascii="GHEA Grapalat" w:eastAsiaTheme="minorHAnsi" w:hAnsi="GHEA Grapalat" w:cstheme="minorBidi"/>
          <w:lang w:val="hy-AM"/>
        </w:rPr>
        <w:t>, предусмотренн</w:t>
      </w:r>
      <w:r w:rsidRPr="00A15249">
        <w:rPr>
          <w:rFonts w:ascii="GHEA Grapalat" w:eastAsiaTheme="minorHAnsi" w:hAnsi="GHEA Grapalat" w:cstheme="minorBidi"/>
        </w:rPr>
        <w:t xml:space="preserve">ый </w:t>
      </w:r>
      <w:r w:rsidRPr="00A15249">
        <w:rPr>
          <w:rFonts w:ascii="GHEA Grapalat" w:eastAsiaTheme="minorHAnsi" w:hAnsi="GHEA Grapalat" w:cstheme="minorBidi"/>
          <w:lang w:val="hy-AM"/>
        </w:rPr>
        <w:t>заключаемым договором</w:t>
      </w:r>
    </w:p>
    <w:p w:rsidR="009422CD" w:rsidRPr="00A15249" w:rsidRDefault="009422CD" w:rsidP="009422CD">
      <w:pPr>
        <w:pStyle w:val="NormalWeb"/>
        <w:shd w:val="clear" w:color="auto" w:fill="FFFFFF"/>
        <w:contextualSpacing/>
        <w:jc w:val="both"/>
        <w:rPr>
          <w:rFonts w:ascii="GHEA Grapalat" w:eastAsiaTheme="minorHAnsi" w:hAnsi="GHEA Grapalat" w:cstheme="minorBidi"/>
        </w:rPr>
      </w:pPr>
      <w:r w:rsidRPr="00A15249">
        <w:rPr>
          <w:rFonts w:ascii="GHEA Grapalat" w:eastAsiaTheme="minorHAnsi" w:hAnsi="GHEA Grapalat" w:cstheme="minorBidi"/>
        </w:rPr>
        <w:t>В день предоставления гарантии лицо, выдающее гарантию, с официального адреса</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A15249">
        <w:rPr>
          <w:rFonts w:ascii="GHEA Grapalat" w:eastAsiaTheme="minorHAnsi" w:hAnsi="GHEA Grapalat" w:cstheme="minorBidi"/>
          <w:lang w:val="hy-AM"/>
        </w:rPr>
        <w:t>.</w:t>
      </w:r>
      <w:r w:rsidRPr="00A15249">
        <w:rPr>
          <w:rFonts w:ascii="GHEA Grapalat" w:eastAsiaTheme="minorHAnsi" w:hAnsi="GHEA Grapalat" w:cstheme="minorBidi"/>
        </w:rPr>
        <w:t xml:space="preserve"> </w:t>
      </w:r>
    </w:p>
    <w:p w:rsidR="009422CD" w:rsidRPr="00A15249" w:rsidRDefault="009422CD" w:rsidP="009422CD">
      <w:pPr>
        <w:pStyle w:val="NormalWeb"/>
        <w:shd w:val="clear" w:color="auto" w:fill="FFFFFF"/>
        <w:contextualSpacing/>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Style w:val="Strong"/>
          <w:rFonts w:ascii="GHEA Grapalat" w:hAnsi="GHEA Grapalat"/>
          <w:b w:val="0"/>
          <w:bCs w:val="0"/>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r w:rsidRPr="00A15249">
        <w:rPr>
          <w:rFonts w:ascii="GHEA Grapalat" w:eastAsiaTheme="minorHAnsi" w:hAnsi="GHEA Grapalat" w:cstheme="minorBidi"/>
        </w:rPr>
        <w:t>1) копии заключенного договора N</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_____________________, включая </w:t>
      </w:r>
    </w:p>
    <w:p w:rsidR="009422CD" w:rsidRPr="00A15249" w:rsidRDefault="009422CD" w:rsidP="009422CD">
      <w:pPr>
        <w:pStyle w:val="NormalWeb"/>
        <w:shd w:val="clear" w:color="auto" w:fill="FFFFFF"/>
        <w:contextualSpacing/>
        <w:jc w:val="both"/>
        <w:rPr>
          <w:rFonts w:ascii="GHEA Grapalat" w:eastAsiaTheme="minorHAnsi" w:hAnsi="GHEA Grapalat" w:cstheme="minorBidi"/>
        </w:rPr>
      </w:pPr>
      <w:r w:rsidRPr="00A15249">
        <w:rPr>
          <w:rFonts w:ascii="GHEA Grapalat" w:eastAsiaTheme="minorHAnsi" w:hAnsi="GHEA Grapalat" w:cstheme="minorBidi"/>
        </w:rPr>
        <w:t xml:space="preserve">                                                               номер заключаемого договара</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копии внесенных  в него изменений, дополнительных соглашений,</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A15249">
          <w:rPr>
            <w:rStyle w:val="Hyperlink"/>
            <w:rFonts w:ascii="GHEA Grapalat" w:hAnsi="GHEA Grapalat"/>
            <w:lang w:val="hy-AM"/>
          </w:rPr>
          <w:t>www.procurement.am</w:t>
        </w:r>
      </w:hyperlink>
      <w:r w:rsidRPr="00A15249">
        <w:rPr>
          <w:rFonts w:ascii="GHEA Grapalat" w:eastAsiaTheme="minorHAnsi" w:hAnsi="GHEA Grapalat" w:cstheme="minorBidi"/>
        </w:rPr>
        <w:t xml:space="preserve"> .</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 xml:space="preserve">3) </w:t>
      </w:r>
      <w:r w:rsidRPr="00A15249">
        <w:rPr>
          <w:rFonts w:ascii="GHEA Grapalat" w:eastAsiaTheme="minorHAnsi" w:hAnsi="GHEA Grapalat" w:cstheme="minorBidi"/>
          <w:lang w:val="hy-AM"/>
        </w:rPr>
        <w:t xml:space="preserve">двухсторонне </w:t>
      </w:r>
      <w:r w:rsidRPr="00A15249">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w:t>
      </w:r>
      <w:r w:rsidRPr="00A15249">
        <w:rPr>
          <w:rFonts w:ascii="GHEA Grapalat" w:eastAsiaTheme="minorHAnsi" w:hAnsi="GHEA Grapalat" w:cstheme="minorBidi"/>
          <w:lang w:val="hy-AM"/>
        </w:rPr>
        <w:t>их</w:t>
      </w:r>
      <w:r w:rsidRPr="00A15249">
        <w:rPr>
          <w:rFonts w:ascii="GHEA Grapalat" w:eastAsiaTheme="minorHAnsi" w:hAnsi="GHEA Grapalat" w:cstheme="minorBidi"/>
        </w:rPr>
        <w:t>) копии.</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7.</w:t>
      </w:r>
      <w:r w:rsidRPr="00A15249">
        <w:rPr>
          <w:rFonts w:ascii="GHEA Grapalat" w:hAnsi="GHEA Grapalat"/>
        </w:rPr>
        <w:t xml:space="preserve"> </w:t>
      </w:r>
      <w:r w:rsidRPr="00A15249">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8.</w:t>
      </w:r>
      <w:r w:rsidRPr="00A15249">
        <w:rPr>
          <w:rFonts w:ascii="GHEA Grapalat" w:hAnsi="GHEA Grapalat"/>
        </w:rPr>
        <w:t xml:space="preserve"> </w:t>
      </w:r>
      <w:r w:rsidRPr="00A15249">
        <w:rPr>
          <w:rFonts w:ascii="GHEA Grapalat" w:eastAsiaTheme="minorHAnsi" w:hAnsi="GHEA Grapalat" w:cstheme="minorBidi"/>
        </w:rPr>
        <w:t>Лицо, выдающее гарантию, отклоняет требование бенефициара, если:</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r w:rsidRPr="00A15249">
        <w:rPr>
          <w:rFonts w:ascii="GHEA Grapalat" w:eastAsiaTheme="minorHAnsi" w:hAnsi="GHEA Grapalat" w:cstheme="minorBidi"/>
        </w:rPr>
        <w:t>2) требование представлено по истечении срока, установленного гарантией.</w:t>
      </w: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r w:rsidRPr="00A15249">
        <w:rPr>
          <w:rFonts w:ascii="GHEA Grapalat" w:eastAsiaTheme="minorHAnsi" w:hAnsi="GHEA Grapalat" w:cstheme="minorBidi"/>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r w:rsidRPr="00A15249">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u w:val="single"/>
          <w:lang w:val="hy-AM"/>
        </w:rPr>
      </w:pPr>
      <w:r w:rsidRPr="00A15249">
        <w:rPr>
          <w:rFonts w:ascii="GHEA Grapalat" w:hAnsi="GHEA Grapalat"/>
          <w:lang w:val="hy-AM"/>
        </w:rPr>
        <w:t>Руководитель исполнительного органа</w:t>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lang w:val="hy-AM"/>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lang w:val="hy-AM"/>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lang w:val="hy-AM"/>
        </w:rPr>
      </w:pP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p>
    <w:p w:rsidR="009422CD" w:rsidRPr="00A15249" w:rsidRDefault="009422CD" w:rsidP="009422CD">
      <w:pPr>
        <w:pStyle w:val="NormalWeb"/>
        <w:shd w:val="clear" w:color="auto" w:fill="FFFFFF"/>
        <w:spacing w:before="0" w:beforeAutospacing="0" w:after="0" w:afterAutospacing="0"/>
        <w:rPr>
          <w:rFonts w:ascii="GHEA Grapalat" w:hAnsi="GHEA Grapalat" w:cs="Sylfaen"/>
          <w:vertAlign w:val="superscript"/>
        </w:rPr>
      </w:pPr>
      <w:r w:rsidRPr="00A15249">
        <w:rPr>
          <w:rFonts w:ascii="GHEA Grapalat" w:hAnsi="GHEA Grapalat" w:cs="Sylfaen"/>
          <w:vertAlign w:val="superscript"/>
          <w:lang w:val="hy-AM"/>
        </w:rPr>
        <w:t xml:space="preserve">                                                        </w:t>
      </w:r>
      <w:r w:rsidRPr="00A15249">
        <w:rPr>
          <w:rFonts w:ascii="GHEA Grapalat" w:hAnsi="GHEA Grapalat" w:cs="Sylfaen"/>
          <w:vertAlign w:val="superscript"/>
        </w:rPr>
        <w:t>число, месяц, год</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jc w:val="both"/>
        <w:rPr>
          <w:rFonts w:ascii="GHEA Grapalat" w:hAnsi="GHEA Grapalat"/>
          <w:i/>
        </w:rPr>
      </w:pPr>
    </w:p>
    <w:p w:rsidR="009422CD" w:rsidRPr="00A15249" w:rsidRDefault="009422CD" w:rsidP="009422CD">
      <w:pPr>
        <w:rPr>
          <w:ins w:id="9" w:author="Vardan" w:date="2020-06-03T18:36:00Z"/>
          <w:rFonts w:ascii="GHEA Grapalat" w:hAnsi="GHEA Grapalat"/>
          <w:i/>
        </w:rPr>
      </w:pPr>
      <w:ins w:id="10" w:author="Vardan" w:date="2020-06-03T18:36:00Z">
        <w:r w:rsidRPr="00A15249">
          <w:rPr>
            <w:rFonts w:ascii="GHEA Grapalat" w:hAnsi="GHEA Grapalat"/>
            <w:i/>
          </w:rPr>
          <w:br w:type="page"/>
        </w:r>
      </w:ins>
    </w:p>
    <w:p w:rsidR="009422CD" w:rsidRPr="00A15249" w:rsidRDefault="009422CD" w:rsidP="009422CD">
      <w:pPr>
        <w:widowControl w:val="0"/>
        <w:spacing w:after="160"/>
        <w:jc w:val="right"/>
        <w:rPr>
          <w:rFonts w:ascii="GHEA Grapalat" w:hAnsi="GHEA Grapalat" w:cs="GHEA Grapalat"/>
          <w:i/>
        </w:rPr>
      </w:pPr>
      <w:r w:rsidRPr="00A15249">
        <w:rPr>
          <w:rFonts w:ascii="GHEA Grapalat" w:hAnsi="GHEA Grapalat"/>
          <w:i/>
        </w:rPr>
        <w:lastRenderedPageBreak/>
        <w:t>Приложение № 4.2</w:t>
      </w:r>
    </w:p>
    <w:p w:rsidR="009422CD" w:rsidRPr="00A15249" w:rsidRDefault="009422CD" w:rsidP="009422CD">
      <w:pPr>
        <w:widowControl w:val="0"/>
        <w:spacing w:after="160"/>
        <w:jc w:val="right"/>
        <w:rPr>
          <w:rFonts w:ascii="GHEA Grapalat" w:hAnsi="GHEA Grapalat" w:cs="GHEA Grapalat"/>
          <w:i/>
        </w:rPr>
      </w:pPr>
      <w:r w:rsidRPr="00A15249">
        <w:rPr>
          <w:rFonts w:ascii="GHEA Grapalat" w:hAnsi="GHEA Grapalat"/>
          <w:i/>
        </w:rPr>
        <w:t>к Приглашению на открытый конкурс</w:t>
      </w:r>
      <w:r w:rsidRPr="00A15249">
        <w:rPr>
          <w:rFonts w:ascii="GHEA Grapalat" w:hAnsi="GHEA Grapalat" w:cs="GHEA Grapalat"/>
          <w:i/>
        </w:rPr>
        <w:br/>
      </w:r>
      <w:r w:rsidRPr="00A15249">
        <w:rPr>
          <w:rFonts w:ascii="GHEA Grapalat" w:hAnsi="GHEA Grapalat"/>
          <w:i/>
        </w:rPr>
        <w:t xml:space="preserve">под кодом </w:t>
      </w:r>
      <w:r w:rsidR="003D65CC" w:rsidRPr="00A15249">
        <w:rPr>
          <w:rFonts w:ascii="GHEA Grapalat" w:hAnsi="GHEA Grapalat"/>
          <w:i/>
          <w:lang w:val="en-US"/>
        </w:rPr>
        <w:t>SHAH</w:t>
      </w:r>
      <w:r w:rsidR="003D65CC" w:rsidRPr="00A15249">
        <w:rPr>
          <w:rFonts w:ascii="GHEA Grapalat" w:hAnsi="GHEA Grapalat"/>
          <w:i/>
        </w:rPr>
        <w:t>- BMAShDzB -23/04</w:t>
      </w:r>
    </w:p>
    <w:p w:rsidR="009422CD" w:rsidRPr="00A15249" w:rsidRDefault="009422CD" w:rsidP="009422CD">
      <w:pPr>
        <w:widowControl w:val="0"/>
        <w:spacing w:after="160"/>
        <w:jc w:val="center"/>
        <w:rPr>
          <w:rFonts w:ascii="GHEA Grapalat" w:hAnsi="GHEA Grapalat"/>
          <w:b/>
        </w:rPr>
      </w:pPr>
    </w:p>
    <w:p w:rsidR="009422CD" w:rsidRPr="00A15249" w:rsidRDefault="009422CD" w:rsidP="009422CD">
      <w:pPr>
        <w:widowControl w:val="0"/>
        <w:spacing w:after="160"/>
        <w:jc w:val="center"/>
        <w:rPr>
          <w:rFonts w:ascii="GHEA Grapalat" w:hAnsi="GHEA Grapalat" w:cs="GHEA Grapalat"/>
          <w:b/>
        </w:rPr>
      </w:pPr>
      <w:r w:rsidRPr="00A15249">
        <w:rPr>
          <w:rFonts w:ascii="GHEA Grapalat" w:hAnsi="GHEA Grapalat"/>
          <w:b/>
        </w:rPr>
        <w:t xml:space="preserve">СОГЛАШЕНИЕ О НЕУСТОЙКЕ </w:t>
      </w:r>
    </w:p>
    <w:p w:rsidR="009422CD" w:rsidRPr="00A15249" w:rsidRDefault="009422CD" w:rsidP="009422CD">
      <w:pPr>
        <w:widowControl w:val="0"/>
        <w:spacing w:after="160"/>
        <w:jc w:val="center"/>
        <w:rPr>
          <w:rFonts w:ascii="GHEA Grapalat" w:hAnsi="GHEA Grapalat" w:cs="GHEA Grapalat"/>
          <w:b/>
        </w:rPr>
      </w:pPr>
      <w:r w:rsidRPr="00A15249">
        <w:rPr>
          <w:rFonts w:ascii="GHEA Grapalat" w:hAnsi="GHEA Grapalat"/>
          <w:b/>
        </w:rPr>
        <w:t>(обеспечение квалификации)</w:t>
      </w:r>
    </w:p>
    <w:tbl>
      <w:tblPr>
        <w:tblW w:w="0" w:type="auto"/>
        <w:tblLook w:val="04A0" w:firstRow="1" w:lastRow="0" w:firstColumn="1" w:lastColumn="0" w:noHBand="0" w:noVBand="1"/>
      </w:tblPr>
      <w:tblGrid>
        <w:gridCol w:w="4673"/>
        <w:gridCol w:w="4398"/>
      </w:tblGrid>
      <w:tr w:rsidR="009422CD" w:rsidRPr="00A15249" w:rsidTr="009422CD">
        <w:tc>
          <w:tcPr>
            <w:tcW w:w="4786" w:type="dxa"/>
          </w:tcPr>
          <w:p w:rsidR="009422CD" w:rsidRPr="00A15249" w:rsidRDefault="009422CD" w:rsidP="009422CD">
            <w:pPr>
              <w:widowControl w:val="0"/>
              <w:spacing w:after="160"/>
              <w:rPr>
                <w:rFonts w:ascii="GHEA Grapalat" w:hAnsi="GHEA Grapalat" w:cs="GHEA Grapalat"/>
                <w:b/>
                <w:lang w:val="en-US"/>
              </w:rPr>
            </w:pPr>
            <w:r w:rsidRPr="00A15249">
              <w:rPr>
                <w:rFonts w:ascii="GHEA Grapalat" w:hAnsi="GHEA Grapalat"/>
              </w:rPr>
              <w:t>г. Ереван</w:t>
            </w:r>
          </w:p>
        </w:tc>
        <w:tc>
          <w:tcPr>
            <w:tcW w:w="4500" w:type="dxa"/>
          </w:tcPr>
          <w:p w:rsidR="009422CD" w:rsidRPr="00A15249" w:rsidRDefault="009422CD" w:rsidP="009422CD">
            <w:pPr>
              <w:widowControl w:val="0"/>
              <w:spacing w:after="160"/>
              <w:jc w:val="right"/>
              <w:rPr>
                <w:rFonts w:ascii="GHEA Grapalat" w:hAnsi="GHEA Grapalat" w:cs="GHEA Grapalat"/>
                <w:b/>
              </w:rPr>
            </w:pPr>
            <w:r w:rsidRPr="00A15249">
              <w:rPr>
                <w:rFonts w:ascii="GHEA Grapalat" w:hAnsi="GHEA Grapalat"/>
              </w:rPr>
              <w:t>"</w:t>
            </w:r>
            <w:r w:rsidRPr="00A15249">
              <w:rPr>
                <w:rFonts w:ascii="GHEA Grapalat" w:hAnsi="GHEA Grapalat"/>
                <w:lang w:val="en-US"/>
              </w:rPr>
              <w:tab/>
            </w:r>
            <w:r w:rsidRPr="00A15249">
              <w:rPr>
                <w:rFonts w:ascii="GHEA Grapalat" w:hAnsi="GHEA Grapalat"/>
              </w:rPr>
              <w:t xml:space="preserve">" </w:t>
            </w:r>
            <w:r w:rsidRPr="00A15249">
              <w:rPr>
                <w:rFonts w:ascii="GHEA Grapalat" w:hAnsi="GHEA Grapalat"/>
                <w:lang w:val="en-US"/>
              </w:rPr>
              <w:tab/>
            </w:r>
            <w:r w:rsidRPr="00A15249">
              <w:rPr>
                <w:rFonts w:ascii="GHEA Grapalat" w:hAnsi="GHEA Grapalat"/>
              </w:rPr>
              <w:t>20</w:t>
            </w:r>
            <w:r w:rsidRPr="00A15249">
              <w:rPr>
                <w:rFonts w:ascii="GHEA Grapalat" w:hAnsi="GHEA Grapalat"/>
                <w:lang w:val="en-US"/>
              </w:rPr>
              <w:tab/>
            </w:r>
            <w:r w:rsidRPr="00A15249">
              <w:rPr>
                <w:rFonts w:ascii="GHEA Grapalat" w:hAnsi="GHEA Grapalat"/>
              </w:rPr>
              <w:t>г.</w:t>
            </w:r>
            <w:r w:rsidRPr="00A15249">
              <w:rPr>
                <w:rStyle w:val="FootnoteReference"/>
                <w:rFonts w:ascii="GHEA Grapalat" w:hAnsi="GHEA Grapalat"/>
              </w:rPr>
              <w:footnoteReference w:customMarkFollows="1" w:id="20"/>
              <w:t>**</w:t>
            </w:r>
          </w:p>
        </w:tc>
      </w:tr>
    </w:tbl>
    <w:p w:rsidR="009422CD" w:rsidRPr="00A15249" w:rsidRDefault="009422CD" w:rsidP="009422CD">
      <w:pPr>
        <w:widowControl w:val="0"/>
        <w:spacing w:after="160"/>
        <w:rPr>
          <w:rFonts w:ascii="GHEA Grapalat" w:hAnsi="GHEA Grapalat" w:cs="GHEA Grapalat"/>
          <w:b/>
        </w:rPr>
      </w:pPr>
    </w:p>
    <w:p w:rsidR="009422CD" w:rsidRPr="00A15249" w:rsidRDefault="009422CD" w:rsidP="009422CD">
      <w:pPr>
        <w:widowControl w:val="0"/>
        <w:jc w:val="both"/>
        <w:rPr>
          <w:rFonts w:ascii="GHEA Grapalat" w:hAnsi="GHEA Grapalat" w:cs="GHEA Grapalat"/>
          <w:u w:val="single"/>
          <w:vertAlign w:val="subscript"/>
        </w:rPr>
      </w:pPr>
      <w:r w:rsidRPr="00A15249">
        <w:rPr>
          <w:rFonts w:ascii="GHEA Grapalat" w:hAnsi="GHEA Grapalat"/>
        </w:rPr>
        <w:t>_______________________________________________, в лице директора Компании,</w:t>
      </w:r>
    </w:p>
    <w:p w:rsidR="009422CD" w:rsidRPr="00A15249" w:rsidRDefault="009422CD" w:rsidP="009422CD">
      <w:pPr>
        <w:widowControl w:val="0"/>
        <w:spacing w:after="160"/>
        <w:ind w:left="1843"/>
        <w:jc w:val="both"/>
        <w:rPr>
          <w:rFonts w:ascii="GHEA Grapalat" w:hAnsi="GHEA Grapalat"/>
          <w:vertAlign w:val="superscript"/>
        </w:rPr>
      </w:pPr>
      <w:r w:rsidRPr="00A15249">
        <w:rPr>
          <w:rFonts w:ascii="GHEA Grapalat" w:hAnsi="GHEA Grapalat"/>
          <w:vertAlign w:val="superscript"/>
        </w:rPr>
        <w:t>наименование Компании</w:t>
      </w:r>
    </w:p>
    <w:p w:rsidR="009422CD" w:rsidRPr="00A15249" w:rsidRDefault="009422CD" w:rsidP="009422CD">
      <w:pPr>
        <w:widowControl w:val="0"/>
        <w:jc w:val="both"/>
        <w:rPr>
          <w:rFonts w:ascii="GHEA Grapalat" w:hAnsi="GHEA Grapalat"/>
        </w:rPr>
      </w:pPr>
      <w:r w:rsidRPr="00A15249">
        <w:rPr>
          <w:rFonts w:ascii="GHEA Grapalat" w:hAnsi="GHEA Grapalat"/>
        </w:rPr>
        <w:t>_________________________________________________________________________</w:t>
      </w:r>
    </w:p>
    <w:p w:rsidR="009422CD" w:rsidRPr="00A15249" w:rsidRDefault="009422CD" w:rsidP="009422CD">
      <w:pPr>
        <w:widowControl w:val="0"/>
        <w:spacing w:after="160"/>
        <w:jc w:val="center"/>
        <w:rPr>
          <w:rFonts w:ascii="GHEA Grapalat" w:hAnsi="GHEA Grapalat"/>
          <w:vertAlign w:val="superscript"/>
        </w:rPr>
      </w:pPr>
      <w:r w:rsidRPr="00A15249">
        <w:rPr>
          <w:rFonts w:ascii="GHEA Grapalat" w:hAnsi="GHEA Grapalat"/>
          <w:vertAlign w:val="superscript"/>
        </w:rPr>
        <w:t>имя, фамилия, паспортные данные директора компании</w:t>
      </w:r>
    </w:p>
    <w:p w:rsidR="009422CD" w:rsidRPr="00A15249" w:rsidRDefault="009422CD" w:rsidP="009422CD">
      <w:pPr>
        <w:widowControl w:val="0"/>
        <w:spacing w:after="160"/>
        <w:jc w:val="both"/>
        <w:rPr>
          <w:rFonts w:ascii="GHEA Grapalat" w:hAnsi="GHEA Grapalat" w:cs="GHEA Grapalat"/>
        </w:rPr>
      </w:pPr>
      <w:r w:rsidRPr="00A152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422CD" w:rsidRPr="00A15249" w:rsidRDefault="009422CD" w:rsidP="009422CD">
      <w:pPr>
        <w:widowControl w:val="0"/>
        <w:spacing w:after="160"/>
        <w:ind w:firstLine="709"/>
        <w:jc w:val="both"/>
        <w:rPr>
          <w:rFonts w:ascii="GHEA Grapalat" w:hAnsi="GHEA Grapalat" w:cs="GHEA Grapalat"/>
        </w:rPr>
      </w:pPr>
    </w:p>
    <w:p w:rsidR="009422CD" w:rsidRPr="00A15249" w:rsidRDefault="009422CD" w:rsidP="009422CD">
      <w:pPr>
        <w:widowControl w:val="0"/>
        <w:spacing w:after="160"/>
        <w:jc w:val="center"/>
        <w:rPr>
          <w:rFonts w:ascii="GHEA Grapalat" w:hAnsi="GHEA Grapalat" w:cs="GHEA Grapalat"/>
          <w:b/>
          <w:bCs/>
        </w:rPr>
      </w:pPr>
      <w:r w:rsidRPr="00A15249">
        <w:rPr>
          <w:rFonts w:ascii="GHEA Grapalat" w:hAnsi="GHEA Grapalat"/>
          <w:b/>
        </w:rPr>
        <w:t>1. Предмет соглашения</w:t>
      </w:r>
    </w:p>
    <w:p w:rsidR="009422CD" w:rsidRPr="00A15249" w:rsidRDefault="009422CD" w:rsidP="009422CD">
      <w:pPr>
        <w:widowControl w:val="0"/>
        <w:tabs>
          <w:tab w:val="left" w:pos="567"/>
        </w:tabs>
        <w:jc w:val="both"/>
        <w:rPr>
          <w:rFonts w:ascii="GHEA Grapalat" w:hAnsi="GHEA Grapalat" w:cs="GHEA Grapalat"/>
          <w:spacing w:val="-6"/>
        </w:rPr>
      </w:pPr>
      <w:r w:rsidRPr="00A15249">
        <w:rPr>
          <w:rFonts w:ascii="GHEA Grapalat" w:hAnsi="GHEA Grapalat"/>
        </w:rPr>
        <w:t>1</w:t>
      </w:r>
      <w:r w:rsidRPr="00A15249">
        <w:rPr>
          <w:rFonts w:ascii="GHEA Grapalat" w:hAnsi="GHEA Grapalat"/>
          <w:spacing w:val="-6"/>
        </w:rPr>
        <w:t>.1.</w:t>
      </w:r>
      <w:r w:rsidRPr="00A15249">
        <w:rPr>
          <w:rFonts w:ascii="GHEA Grapalat" w:hAnsi="GHEA Grapalat"/>
          <w:spacing w:val="-6"/>
        </w:rPr>
        <w:tab/>
        <w:t xml:space="preserve">Компания участвует в организованной ___________________ *(далее — Заказчик) </w:t>
      </w:r>
    </w:p>
    <w:p w:rsidR="009422CD" w:rsidRPr="00A15249" w:rsidRDefault="009422CD" w:rsidP="009422CD">
      <w:pPr>
        <w:widowControl w:val="0"/>
        <w:tabs>
          <w:tab w:val="left" w:pos="284"/>
        </w:tabs>
        <w:spacing w:after="160"/>
        <w:ind w:left="5245"/>
        <w:jc w:val="both"/>
        <w:rPr>
          <w:rFonts w:ascii="GHEA Grapalat" w:hAnsi="GHEA Grapalat" w:cs="GHEA Grapalat"/>
        </w:rPr>
      </w:pPr>
      <w:r w:rsidRPr="00A15249">
        <w:rPr>
          <w:rFonts w:ascii="GHEA Grapalat" w:hAnsi="GHEA Grapalat"/>
          <w:vertAlign w:val="superscript"/>
        </w:rPr>
        <w:t>наименование заказчика</w:t>
      </w:r>
    </w:p>
    <w:p w:rsidR="009422CD" w:rsidRPr="00A15249" w:rsidRDefault="009422CD" w:rsidP="009422CD">
      <w:pPr>
        <w:widowControl w:val="0"/>
        <w:jc w:val="both"/>
        <w:rPr>
          <w:rFonts w:ascii="GHEA Grapalat" w:hAnsi="GHEA Grapalat" w:cs="GHEA Grapalat"/>
        </w:rPr>
      </w:pPr>
      <w:r w:rsidRPr="00A15249">
        <w:rPr>
          <w:rFonts w:ascii="GHEA Grapalat" w:hAnsi="GHEA Grapalat"/>
        </w:rPr>
        <w:t>процедуре закупок под кодом ____________________________________________ *.</w:t>
      </w:r>
    </w:p>
    <w:p w:rsidR="009422CD" w:rsidRPr="00A15249" w:rsidRDefault="009422CD" w:rsidP="009422CD">
      <w:pPr>
        <w:widowControl w:val="0"/>
        <w:spacing w:after="160"/>
        <w:ind w:left="5245"/>
        <w:jc w:val="both"/>
        <w:rPr>
          <w:rFonts w:ascii="GHEA Grapalat" w:hAnsi="GHEA Grapalat" w:cs="GHEA Grapalat"/>
        </w:rPr>
      </w:pPr>
      <w:r w:rsidRPr="00A15249">
        <w:rPr>
          <w:rFonts w:ascii="GHEA Grapalat" w:hAnsi="GHEA Grapalat"/>
          <w:vertAlign w:val="superscript"/>
        </w:rPr>
        <w:t>код процедуры</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1.2.</w:t>
      </w:r>
      <w:r w:rsidRPr="00A15249">
        <w:rPr>
          <w:rFonts w:ascii="GHEA Grapalat" w:hAnsi="GHEA Grapalat"/>
        </w:rPr>
        <w:tab/>
      </w:r>
      <w:r w:rsidRPr="00A15249">
        <w:rPr>
          <w:rFonts w:ascii="GHEA Grapalat" w:hAnsi="GHEA Grapalat" w:cs="GHEA Grapalat"/>
        </w:rPr>
        <w:t xml:space="preserve">В качестве участника, </w:t>
      </w:r>
      <w:r w:rsidRPr="00A15249">
        <w:rPr>
          <w:rFonts w:ascii="GHEA Grapalat" w:hAnsi="GHEA Grapalat" w:cs="GHEA Grapalat"/>
          <w:lang w:val="hy-AM"/>
        </w:rPr>
        <w:t>օ</w:t>
      </w:r>
      <w:r w:rsidRPr="00A15249">
        <w:rPr>
          <w:rFonts w:ascii="GHEA Grapalat" w:hAnsi="GHEA Grapalat"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15249">
        <w:rPr>
          <w:rFonts w:ascii="GHEA Grapalat" w:hAnsi="GHEA Grapalat" w:cs="GHEA Grapalat"/>
          <w:lang w:val="en-US"/>
        </w:rPr>
        <w:t>K</w:t>
      </w:r>
      <w:r w:rsidRPr="00A15249">
        <w:rPr>
          <w:rFonts w:ascii="GHEA Grapalat" w:hAnsi="GHEA Grapalat" w:cs="GHEA Grapalat"/>
        </w:rPr>
        <w:t xml:space="preserve">омпания </w:t>
      </w:r>
      <w:r w:rsidRPr="00A152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1.3.</w:t>
      </w:r>
      <w:r w:rsidRPr="00A15249">
        <w:rPr>
          <w:rFonts w:ascii="GHEA Grapalat" w:hAnsi="GHEA Grapalat"/>
        </w:rPr>
        <w:tab/>
        <w:t>Подписав платежное требование (далее — Требование), прилагаемое к</w:t>
      </w:r>
      <w:r w:rsidRPr="00A15249">
        <w:rPr>
          <w:rFonts w:ascii="Calibri" w:hAnsi="Calibri" w:cs="Calibri"/>
          <w:lang w:val="en-US"/>
        </w:rPr>
        <w:t> </w:t>
      </w:r>
      <w:r w:rsidRPr="00A15249">
        <w:rPr>
          <w:rFonts w:ascii="GHEA Grapalat" w:hAnsi="GHEA Grapalat"/>
        </w:rPr>
        <w:t xml:space="preserve">настоящему Соглашению о неустойке, Компания безотзывно соглашается, что: </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а)</w:t>
      </w:r>
      <w:r w:rsidRPr="00A152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б)</w:t>
      </w:r>
      <w:r w:rsidRPr="00A15249">
        <w:rPr>
          <w:rFonts w:ascii="GHEA Grapalat" w:hAnsi="GHEA Grapalat"/>
        </w:rPr>
        <w:tab/>
        <w:t xml:space="preserve">Требование является основанием для Банка-плательщика для взыскания </w:t>
      </w:r>
      <w:r w:rsidRPr="00A15249">
        <w:rPr>
          <w:rFonts w:ascii="GHEA Grapalat" w:hAnsi="GHEA Grapalat"/>
        </w:rPr>
        <w:lastRenderedPageBreak/>
        <w:t xml:space="preserve">со счета Компании всей суммы, указанной в Требовании, без дополнительного акцептования. </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в)</w:t>
      </w:r>
      <w:r w:rsidRPr="00A152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г)</w:t>
      </w:r>
      <w:r w:rsidRPr="00A15249">
        <w:rPr>
          <w:rFonts w:ascii="GHEA Grapalat" w:hAnsi="GHEA Grapalat"/>
        </w:rPr>
        <w:tab/>
        <w:t>Компания подтверждает, что акцептовала Требование в полном размере суммы неустойки.</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д)</w:t>
      </w:r>
      <w:r w:rsidRPr="00A152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1.4.</w:t>
      </w:r>
      <w:r w:rsidRPr="00A152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15249">
        <w:rPr>
          <w:rFonts w:ascii="Calibri" w:hAnsi="Calibri" w:cs="Calibri"/>
          <w:lang w:val="en-US"/>
        </w:rPr>
        <w:t> </w:t>
      </w:r>
      <w:r w:rsidRPr="00A152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1.5.</w:t>
      </w:r>
      <w:r w:rsidRPr="00A15249">
        <w:rPr>
          <w:rFonts w:ascii="GHEA Grapalat" w:hAnsi="GHEA Grapalat"/>
        </w:rPr>
        <w:tab/>
        <w:t>Заказчик может представить в Банк-плательщик иные дополнительные документы.</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1.6. Банк не несет какой-либо ответственности за риски (понесенные</w:t>
      </w:r>
      <w:r w:rsidRPr="00A15249">
        <w:rPr>
          <w:rFonts w:ascii="Calibri" w:hAnsi="Calibri" w:cs="Calibri"/>
          <w:lang w:val="en-US"/>
        </w:rPr>
        <w:t> </w:t>
      </w:r>
      <w:r w:rsidRPr="00A152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15249">
        <w:rPr>
          <w:rFonts w:ascii="Calibri" w:hAnsi="Calibri" w:cs="Calibri"/>
          <w:lang w:val="en-US"/>
        </w:rPr>
        <w:t> </w:t>
      </w:r>
      <w:r w:rsidRPr="00A15249">
        <w:rPr>
          <w:rFonts w:ascii="GHEA Grapalat" w:hAnsi="GHEA Grapalat"/>
        </w:rPr>
        <w:t>Требовании. Банк не обязан проверять факты нарушения Компанией условий договора.</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1.7.</w:t>
      </w:r>
      <w:r w:rsidRPr="00A152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1.8.</w:t>
      </w:r>
      <w:r w:rsidRPr="00A15249">
        <w:rPr>
          <w:rFonts w:ascii="GHEA Grapalat" w:hAnsi="GHEA Grapalat"/>
        </w:rPr>
        <w:tab/>
        <w:t>В случае если в течение десяти рабочих дней после представления в</w:t>
      </w:r>
      <w:r w:rsidRPr="00A15249">
        <w:rPr>
          <w:rFonts w:ascii="Calibri" w:hAnsi="Calibri" w:cs="Calibri"/>
          <w:lang w:val="en-US"/>
        </w:rPr>
        <w:t> </w:t>
      </w:r>
      <w:r w:rsidRPr="00A15249">
        <w:rPr>
          <w:rFonts w:ascii="GHEA Grapalat" w:hAnsi="GHEA Grapalat"/>
        </w:rPr>
        <w:t>Банк настоящего Соглашения и прилагаемого Требования по независящим от</w:t>
      </w:r>
      <w:r w:rsidRPr="00A15249">
        <w:rPr>
          <w:rFonts w:ascii="Calibri" w:hAnsi="Calibri" w:cs="Calibri"/>
          <w:lang w:val="en-US"/>
        </w:rPr>
        <w:t> </w:t>
      </w:r>
      <w:r w:rsidRPr="00A152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15249">
        <w:rPr>
          <w:rFonts w:ascii="Calibri" w:hAnsi="Calibri" w:cs="Calibri"/>
          <w:lang w:val="en-US"/>
        </w:rPr>
        <w:t> </w:t>
      </w:r>
      <w:r w:rsidRPr="00A15249">
        <w:rPr>
          <w:rFonts w:ascii="GHEA Grapalat" w:hAnsi="GHEA Grapalat"/>
        </w:rPr>
        <w:t>неуплатой.</w:t>
      </w:r>
    </w:p>
    <w:p w:rsidR="009422CD" w:rsidRPr="00A15249" w:rsidRDefault="009422CD" w:rsidP="009422CD">
      <w:pPr>
        <w:widowControl w:val="0"/>
        <w:spacing w:after="160"/>
        <w:jc w:val="center"/>
        <w:rPr>
          <w:rFonts w:ascii="GHEA Grapalat" w:hAnsi="GHEA Grapalat" w:cs="GHEA Grapalat"/>
          <w:b/>
          <w:bCs/>
        </w:rPr>
      </w:pPr>
      <w:r w:rsidRPr="00A15249">
        <w:rPr>
          <w:rFonts w:ascii="GHEA Grapalat" w:hAnsi="GHEA Grapalat"/>
          <w:b/>
        </w:rPr>
        <w:t>2. Иные условия</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2.1.</w:t>
      </w:r>
      <w:r w:rsidRPr="00A152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Pr="00A15249">
        <w:rPr>
          <w:rFonts w:ascii="GHEA Grapalat" w:hAnsi="GHEA Grapalat"/>
          <w:lang w:val="hy-AM"/>
        </w:rPr>
        <w:t>двадцатого</w:t>
      </w:r>
      <w:r w:rsidRPr="00A152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lastRenderedPageBreak/>
        <w:t>2.2.</w:t>
      </w:r>
      <w:r w:rsidRPr="00A15249">
        <w:rPr>
          <w:rFonts w:ascii="GHEA Grapalat" w:hAnsi="GHEA Grapalat"/>
        </w:rPr>
        <w:tab/>
        <w:t xml:space="preserve">Представив настоящее Соглашение и прилагаемое Требование в Банк-плательщик: </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2.2.1.</w:t>
      </w:r>
      <w:r w:rsidRPr="00A15249">
        <w:rPr>
          <w:rFonts w:ascii="GHEA Grapalat" w:hAnsi="GHEA Grapalat"/>
        </w:rPr>
        <w:tab/>
        <w:t>Заказчик подтверждает, что Компания допустила нарушение договорных обязательств, а</w:t>
      </w:r>
    </w:p>
    <w:p w:rsidR="009422CD" w:rsidRPr="00A15249" w:rsidDel="00A13215"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2.2.2.</w:t>
      </w:r>
      <w:r w:rsidRPr="00A152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2.3.</w:t>
      </w:r>
      <w:r w:rsidRPr="00A152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422CD" w:rsidRPr="00A15249" w:rsidRDefault="009422CD" w:rsidP="009422CD">
      <w:pPr>
        <w:widowControl w:val="0"/>
        <w:spacing w:after="160"/>
        <w:ind w:firstLine="567"/>
        <w:jc w:val="center"/>
        <w:rPr>
          <w:rFonts w:ascii="GHEA Grapalat" w:hAnsi="GHEA Grapalat"/>
          <w:b/>
        </w:rPr>
      </w:pPr>
    </w:p>
    <w:p w:rsidR="009422CD" w:rsidRPr="00A15249" w:rsidRDefault="009422CD" w:rsidP="009422CD">
      <w:pPr>
        <w:widowControl w:val="0"/>
        <w:spacing w:after="160"/>
        <w:ind w:firstLine="567"/>
        <w:jc w:val="center"/>
        <w:rPr>
          <w:rFonts w:ascii="GHEA Grapalat" w:hAnsi="GHEA Grapalat"/>
          <w:b/>
        </w:rPr>
      </w:pPr>
      <w:r w:rsidRPr="00A15249">
        <w:rPr>
          <w:rFonts w:ascii="GHEA Grapalat" w:hAnsi="GHEA Grapalat"/>
          <w:b/>
        </w:rPr>
        <w:t>3. Адрес, банковские реквизиты Компании</w:t>
      </w:r>
    </w:p>
    <w:p w:rsidR="009422CD" w:rsidRPr="00A15249" w:rsidRDefault="009422CD" w:rsidP="009422CD">
      <w:pPr>
        <w:widowControl w:val="0"/>
        <w:jc w:val="both"/>
        <w:rPr>
          <w:rFonts w:ascii="GHEA Grapalat" w:hAnsi="GHEA Grapalat"/>
        </w:rPr>
      </w:pPr>
      <w:r w:rsidRPr="00A15249">
        <w:rPr>
          <w:rFonts w:ascii="GHEA Grapalat" w:hAnsi="GHEA Grapalat"/>
        </w:rPr>
        <w:t>_______________________________________</w:t>
      </w:r>
    </w:p>
    <w:p w:rsidR="009422CD" w:rsidRPr="00A15249" w:rsidRDefault="009422CD" w:rsidP="009422CD">
      <w:pPr>
        <w:widowControl w:val="0"/>
        <w:spacing w:after="160"/>
        <w:ind w:right="4250"/>
        <w:jc w:val="center"/>
        <w:rPr>
          <w:rFonts w:ascii="GHEA Grapalat" w:hAnsi="GHEA Grapalat"/>
        </w:rPr>
      </w:pPr>
      <w:r w:rsidRPr="00A15249">
        <w:rPr>
          <w:rFonts w:ascii="GHEA Grapalat" w:hAnsi="GHEA Grapalat"/>
          <w:vertAlign w:val="superscript"/>
        </w:rPr>
        <w:t>наименование копании</w:t>
      </w:r>
      <w:r w:rsidRPr="00A15249">
        <w:rPr>
          <w:rFonts w:ascii="GHEA Grapalat" w:hAnsi="GHEA Grapalat"/>
        </w:rPr>
        <w:t>______________________________________</w:t>
      </w:r>
    </w:p>
    <w:p w:rsidR="009422CD" w:rsidRPr="00A15249" w:rsidRDefault="009422CD" w:rsidP="009422CD">
      <w:pPr>
        <w:widowControl w:val="0"/>
        <w:spacing w:after="160"/>
        <w:ind w:right="4250"/>
        <w:jc w:val="center"/>
        <w:rPr>
          <w:rFonts w:ascii="GHEA Grapalat" w:hAnsi="GHEA Grapalat"/>
          <w:vertAlign w:val="superscript"/>
        </w:rPr>
      </w:pPr>
      <w:r w:rsidRPr="00A15249">
        <w:rPr>
          <w:rFonts w:ascii="GHEA Grapalat" w:hAnsi="GHEA Grapalat"/>
          <w:vertAlign w:val="superscript"/>
        </w:rPr>
        <w:t>адрес компании</w:t>
      </w:r>
    </w:p>
    <w:p w:rsidR="009422CD" w:rsidRPr="00A15249" w:rsidRDefault="009422CD" w:rsidP="009422CD">
      <w:pPr>
        <w:widowControl w:val="0"/>
        <w:jc w:val="both"/>
        <w:rPr>
          <w:rFonts w:ascii="GHEA Grapalat" w:hAnsi="GHEA Grapalat"/>
        </w:rPr>
      </w:pPr>
      <w:r w:rsidRPr="00A15249">
        <w:rPr>
          <w:rFonts w:ascii="GHEA Grapalat" w:hAnsi="GHEA Grapalat"/>
        </w:rPr>
        <w:t>_______________________________________</w:t>
      </w:r>
    </w:p>
    <w:p w:rsidR="009422CD" w:rsidRPr="00A15249" w:rsidRDefault="009422CD" w:rsidP="009422CD">
      <w:pPr>
        <w:widowControl w:val="0"/>
        <w:spacing w:after="160"/>
        <w:ind w:right="4250"/>
        <w:jc w:val="center"/>
        <w:rPr>
          <w:rFonts w:ascii="GHEA Grapalat" w:hAnsi="GHEA Grapalat"/>
          <w:vertAlign w:val="superscript"/>
        </w:rPr>
      </w:pPr>
      <w:r w:rsidRPr="00A15249">
        <w:rPr>
          <w:rFonts w:ascii="GHEA Grapalat" w:hAnsi="GHEA Grapalat"/>
          <w:vertAlign w:val="superscript"/>
        </w:rPr>
        <w:t>наименование обслуживающего компанию банка</w:t>
      </w:r>
    </w:p>
    <w:p w:rsidR="009422CD" w:rsidRPr="00A15249" w:rsidRDefault="009422CD" w:rsidP="009422CD">
      <w:pPr>
        <w:widowControl w:val="0"/>
        <w:spacing w:after="160"/>
        <w:ind w:right="4250"/>
        <w:jc w:val="center"/>
        <w:rPr>
          <w:rFonts w:ascii="GHEA Grapalat" w:hAnsi="GHEA Grapalat"/>
          <w:vertAlign w:val="superscript"/>
        </w:rPr>
      </w:pPr>
    </w:p>
    <w:p w:rsidR="009422CD" w:rsidRPr="00A15249" w:rsidRDefault="009422CD" w:rsidP="009422CD">
      <w:pPr>
        <w:widowControl w:val="0"/>
        <w:spacing w:after="160"/>
        <w:ind w:right="4250"/>
        <w:jc w:val="center"/>
        <w:rPr>
          <w:rFonts w:ascii="GHEA Grapalat" w:hAnsi="GHEA Grapalat"/>
          <w:vertAlign w:val="superscript"/>
        </w:rPr>
      </w:pPr>
    </w:p>
    <w:p w:rsidR="009422CD" w:rsidRPr="00A15249" w:rsidRDefault="009422CD" w:rsidP="009422CD">
      <w:pPr>
        <w:widowControl w:val="0"/>
        <w:spacing w:after="160"/>
        <w:ind w:right="4250"/>
        <w:jc w:val="center"/>
        <w:rPr>
          <w:rFonts w:ascii="GHEA Grapalat" w:hAnsi="GHEA Grapalat"/>
          <w:vertAlign w:val="superscript"/>
        </w:rPr>
      </w:pPr>
    </w:p>
    <w:p w:rsidR="009422CD" w:rsidRPr="00A15249" w:rsidRDefault="009422CD" w:rsidP="009422CD">
      <w:pPr>
        <w:widowControl w:val="0"/>
        <w:spacing w:after="160"/>
        <w:jc w:val="right"/>
        <w:rPr>
          <w:rFonts w:ascii="GHEA Grapalat" w:hAnsi="GHEA Grapalat"/>
        </w:rPr>
      </w:pPr>
    </w:p>
    <w:p w:rsidR="009422CD" w:rsidRPr="00A15249" w:rsidRDefault="009422CD" w:rsidP="009422CD">
      <w:pPr>
        <w:widowControl w:val="0"/>
        <w:spacing w:after="160"/>
        <w:jc w:val="right"/>
        <w:rPr>
          <w:rFonts w:ascii="GHEA Grapalat" w:hAnsi="GHEA Grapalat"/>
        </w:rPr>
      </w:pPr>
      <w:r w:rsidRPr="00A15249">
        <w:rPr>
          <w:rFonts w:ascii="GHEA Grapalat" w:hAnsi="GHEA Grapalat"/>
        </w:rPr>
        <w:t>М. П.</w:t>
      </w:r>
    </w:p>
    <w:p w:rsidR="009422CD" w:rsidRPr="00A15249" w:rsidRDefault="009422CD" w:rsidP="009422CD">
      <w:pPr>
        <w:widowControl w:val="0"/>
        <w:spacing w:after="160"/>
        <w:jc w:val="both"/>
        <w:rPr>
          <w:rFonts w:ascii="GHEA Grapalat" w:hAnsi="GHEA Grapalat"/>
          <w:b/>
        </w:rPr>
      </w:pPr>
      <w:r w:rsidRPr="00A15249">
        <w:rPr>
          <w:rFonts w:ascii="GHEA Grapalat" w:hAnsi="GHEA Grapalat"/>
        </w:rPr>
        <w:t>День/месяц/год</w:t>
      </w:r>
    </w:p>
    <w:p w:rsidR="009422CD" w:rsidRPr="00A15249" w:rsidRDefault="009422CD" w:rsidP="009422CD">
      <w:pPr>
        <w:widowControl w:val="0"/>
        <w:tabs>
          <w:tab w:val="left" w:pos="1134"/>
        </w:tabs>
        <w:spacing w:after="160"/>
        <w:ind w:firstLine="567"/>
        <w:jc w:val="both"/>
        <w:rPr>
          <w:rFonts w:ascii="GHEA Grapalat" w:hAnsi="GHEA Grapalat"/>
          <w:lang w:val="en-US"/>
        </w:rPr>
      </w:pPr>
    </w:p>
    <w:p w:rsidR="009422CD" w:rsidRPr="00A15249" w:rsidRDefault="009422CD" w:rsidP="009422CD">
      <w:pPr>
        <w:widowControl w:val="0"/>
        <w:tabs>
          <w:tab w:val="left" w:pos="1134"/>
        </w:tabs>
        <w:spacing w:after="160"/>
        <w:ind w:firstLine="567"/>
        <w:jc w:val="both"/>
        <w:rPr>
          <w:rFonts w:ascii="GHEA Grapalat" w:hAnsi="GHEA Grapalat"/>
          <w:lang w:val="en-US"/>
        </w:rPr>
      </w:pPr>
    </w:p>
    <w:p w:rsidR="009422CD" w:rsidRPr="00A15249" w:rsidRDefault="009422CD" w:rsidP="009422CD">
      <w:pPr>
        <w:widowControl w:val="0"/>
        <w:tabs>
          <w:tab w:val="left" w:pos="1134"/>
        </w:tabs>
        <w:spacing w:after="160"/>
        <w:ind w:firstLine="567"/>
        <w:jc w:val="both"/>
        <w:rPr>
          <w:rFonts w:ascii="GHEA Grapalat" w:hAnsi="GHEA Grapalat"/>
          <w:lang w:val="en-US"/>
        </w:rPr>
      </w:pPr>
    </w:p>
    <w:p w:rsidR="009422CD" w:rsidRPr="00A15249" w:rsidRDefault="009422CD" w:rsidP="009422CD">
      <w:pPr>
        <w:widowControl w:val="0"/>
        <w:tabs>
          <w:tab w:val="left" w:pos="1134"/>
        </w:tabs>
        <w:spacing w:after="160"/>
        <w:ind w:firstLine="567"/>
        <w:jc w:val="both"/>
        <w:rPr>
          <w:rFonts w:ascii="GHEA Grapalat" w:hAnsi="GHEA Grapalat"/>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9422CD" w:rsidRPr="00A15249" w:rsidTr="009422C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3402"/>
              </w:tabs>
              <w:spacing w:after="160"/>
              <w:ind w:left="360"/>
              <w:rPr>
                <w:rFonts w:ascii="GHEA Grapalat" w:hAnsi="GHEA Grapalat" w:cs="Sylfaen"/>
                <w:b/>
                <w:bCs/>
                <w:lang w:val="en-US"/>
              </w:rPr>
            </w:pPr>
            <w:r w:rsidRPr="00A15249">
              <w:rPr>
                <w:rFonts w:ascii="GHEA Grapalat" w:hAnsi="GHEA Grapalat"/>
                <w:lang w:val="en-US"/>
              </w:rPr>
              <w:lastRenderedPageBreak/>
              <w:t>1.</w:t>
            </w:r>
            <w:r w:rsidRPr="00A15249">
              <w:rPr>
                <w:rFonts w:ascii="GHEA Grapalat" w:hAnsi="GHEA Grapalat"/>
                <w:b/>
                <w:lang w:val="en-US"/>
              </w:rPr>
              <w:tab/>
            </w:r>
            <w:r w:rsidRPr="00A15249">
              <w:rPr>
                <w:rFonts w:ascii="GHEA Grapalat" w:hAnsi="GHEA Grapalat"/>
                <w:b/>
              </w:rPr>
              <w:t xml:space="preserve">ПЛАТЕЖНОЕ ТРЕБОВАНИЕ </w:t>
            </w:r>
            <w:r w:rsidRPr="00A15249">
              <w:rPr>
                <w:rFonts w:ascii="GHEA Grapalat" w:hAnsi="GHEA Grapalat"/>
                <w:b/>
                <w:lang w:val="en-US"/>
              </w:rPr>
              <w:t>*</w:t>
            </w:r>
          </w:p>
        </w:tc>
      </w:tr>
      <w:tr w:rsidR="009422CD" w:rsidRPr="00A15249" w:rsidTr="009422C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cs="Sylfaen"/>
              </w:rPr>
            </w:pPr>
            <w:r w:rsidRPr="00A15249">
              <w:rPr>
                <w:rFonts w:ascii="GHEA Grapalat" w:hAnsi="GHEA Grapalat"/>
              </w:rPr>
              <w:t>2.</w:t>
            </w:r>
            <w:r w:rsidRPr="00A15249">
              <w:rPr>
                <w:rFonts w:ascii="GHEA Grapalat" w:hAnsi="GHEA Grapalat"/>
              </w:rPr>
              <w:tab/>
              <w:t xml:space="preserve">Номер </w:t>
            </w:r>
          </w:p>
        </w:tc>
      </w:tr>
      <w:tr w:rsidR="009422CD" w:rsidRPr="00A15249" w:rsidTr="009422C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3390"/>
              </w:tabs>
              <w:spacing w:after="160"/>
              <w:ind w:left="322"/>
              <w:rPr>
                <w:rFonts w:ascii="GHEA Grapalat" w:hAnsi="GHEA Grapalat" w:cs="Sylfaen"/>
              </w:rPr>
            </w:pPr>
            <w:r w:rsidRPr="00A15249">
              <w:rPr>
                <w:rFonts w:ascii="GHEA Grapalat" w:hAnsi="GHEA Grapalat"/>
              </w:rPr>
              <w:t>3</w:t>
            </w:r>
            <w:r w:rsidRPr="00A15249">
              <w:rPr>
                <w:rFonts w:ascii="GHEA Grapalat" w:hAnsi="GHEA Grapalat"/>
              </w:rPr>
              <w:tab/>
              <w:t>Дата представления: "___" ___ 20___г.</w:t>
            </w:r>
          </w:p>
        </w:tc>
      </w:tr>
      <w:tr w:rsidR="009422CD" w:rsidRPr="00A15249" w:rsidTr="009422C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4.</w:t>
            </w:r>
            <w:r w:rsidRPr="00A15249">
              <w:rPr>
                <w:rFonts w:ascii="GHEA Grapalat" w:hAnsi="GHEA Grapalat"/>
              </w:rPr>
              <w:tab/>
              <w:t>Наименование, или имя, фамилия плательщика (Компания:</w:t>
            </w:r>
          </w:p>
        </w:tc>
      </w:tr>
      <w:tr w:rsidR="009422CD" w:rsidRPr="00A15249" w:rsidTr="009422C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5.</w:t>
            </w:r>
            <w:r w:rsidRPr="00A15249">
              <w:rPr>
                <w:rFonts w:ascii="GHEA Grapalat" w:hAnsi="GHEA Grapalat"/>
              </w:rPr>
              <w:tab/>
              <w:t>Обслуживающая плательщика Финансовая организация (банк):</w:t>
            </w:r>
          </w:p>
        </w:tc>
      </w:tr>
      <w:tr w:rsidR="009422CD" w:rsidRPr="00A15249" w:rsidTr="009422C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6.</w:t>
            </w:r>
            <w:r w:rsidRPr="00A15249">
              <w:rPr>
                <w:rFonts w:ascii="GHEA Grapalat" w:hAnsi="GHEA Grapalat"/>
              </w:rPr>
              <w:tab/>
              <w:t>Номер счета плательщика:</w:t>
            </w:r>
          </w:p>
        </w:tc>
      </w:tr>
      <w:tr w:rsidR="009422CD" w:rsidRPr="00A15249" w:rsidTr="009422C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7.</w:t>
            </w:r>
            <w:r w:rsidRPr="00A15249">
              <w:rPr>
                <w:rFonts w:ascii="GHEA Grapalat" w:hAnsi="GHEA Grapalat"/>
              </w:rPr>
              <w:tab/>
              <w:t>УНН плательщика:</w:t>
            </w:r>
          </w:p>
        </w:tc>
      </w:tr>
      <w:tr w:rsidR="009422CD" w:rsidRPr="00A15249" w:rsidTr="009422C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8.</w:t>
            </w:r>
            <w:r w:rsidRPr="00A15249">
              <w:rPr>
                <w:rFonts w:ascii="GHEA Grapalat" w:hAnsi="GHEA Grapalat"/>
              </w:rPr>
              <w:tab/>
              <w:t>НЗОУ плательщика:</w:t>
            </w:r>
          </w:p>
        </w:tc>
      </w:tr>
      <w:tr w:rsidR="009422CD" w:rsidRPr="00A15249" w:rsidTr="009422C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9.</w:t>
            </w:r>
            <w:r w:rsidRPr="00A15249">
              <w:rPr>
                <w:rFonts w:ascii="GHEA Grapalat" w:hAnsi="GHEA Grapalat"/>
              </w:rPr>
              <w:tab/>
              <w:t>Наименование, или имя, фамилия бенефициара:</w:t>
            </w:r>
          </w:p>
        </w:tc>
      </w:tr>
      <w:tr w:rsidR="009422CD" w:rsidRPr="00A15249" w:rsidTr="009422C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10.</w:t>
            </w:r>
            <w:r w:rsidRPr="00A15249">
              <w:rPr>
                <w:rFonts w:ascii="GHEA Grapalat" w:hAnsi="GHEA Grapalat"/>
              </w:rPr>
              <w:tab/>
              <w:t>НЗОУ бенефициара (не заполняется)</w:t>
            </w:r>
          </w:p>
        </w:tc>
      </w:tr>
      <w:tr w:rsidR="009422CD" w:rsidRPr="00A15249" w:rsidTr="009422C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11.</w:t>
            </w:r>
            <w:r w:rsidRPr="00A15249">
              <w:rPr>
                <w:rFonts w:ascii="GHEA Grapalat" w:hAnsi="GHEA Grapalat"/>
              </w:rPr>
              <w:tab/>
              <w:t>УНН бенефициара:</w:t>
            </w:r>
          </w:p>
        </w:tc>
      </w:tr>
      <w:tr w:rsidR="009422CD" w:rsidRPr="00A15249" w:rsidTr="009422C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12.</w:t>
            </w:r>
            <w:r w:rsidRPr="00A15249">
              <w:rPr>
                <w:rFonts w:ascii="GHEA Grapalat" w:hAnsi="GHEA Grapalat"/>
              </w:rPr>
              <w:tab/>
              <w:t>Обслуживающая бенефициара Финансовая организация (банк):</w:t>
            </w:r>
          </w:p>
        </w:tc>
      </w:tr>
      <w:tr w:rsidR="009422CD" w:rsidRPr="00A15249" w:rsidTr="009422C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13.</w:t>
            </w:r>
            <w:r w:rsidRPr="00A15249">
              <w:rPr>
                <w:rFonts w:ascii="GHEA Grapalat" w:hAnsi="GHEA Grapalat"/>
              </w:rPr>
              <w:tab/>
              <w:t>Номер счета бенефициара (сч.№)</w:t>
            </w:r>
          </w:p>
        </w:tc>
      </w:tr>
      <w:tr w:rsidR="009422CD" w:rsidRPr="00A15249" w:rsidTr="009422C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14.</w:t>
            </w:r>
            <w:r w:rsidRPr="00A15249">
              <w:rPr>
                <w:rFonts w:ascii="GHEA Grapalat" w:hAnsi="GHEA Grapalat"/>
              </w:rPr>
              <w:tab/>
              <w:t>Сумма (цифрами и прописью):</w:t>
            </w:r>
          </w:p>
        </w:tc>
      </w:tr>
      <w:tr w:rsidR="009422CD" w:rsidRPr="00A15249" w:rsidTr="009422C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15.</w:t>
            </w:r>
            <w:r w:rsidRPr="00A152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9422CD" w:rsidRPr="00A15249" w:rsidTr="009422C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16.</w:t>
            </w:r>
            <w:r w:rsidRPr="00A15249">
              <w:rPr>
                <w:rFonts w:ascii="GHEA Grapalat" w:hAnsi="GHEA Grapalat"/>
              </w:rPr>
              <w:tab/>
              <w:t>Валюта (прописью и по коду):</w:t>
            </w:r>
          </w:p>
        </w:tc>
      </w:tr>
      <w:tr w:rsidR="009422CD" w:rsidRPr="00A15249" w:rsidTr="009422C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17.</w:t>
            </w:r>
            <w:r w:rsidRPr="00A15249">
              <w:rPr>
                <w:rFonts w:ascii="GHEA Grapalat" w:hAnsi="GHEA Grapalat"/>
              </w:rPr>
              <w:tab/>
              <w:t>Цель сделки (уплаты): (для обеспечения квалификации)</w:t>
            </w:r>
          </w:p>
        </w:tc>
      </w:tr>
      <w:tr w:rsidR="009422CD" w:rsidRPr="00A15249" w:rsidTr="009422CD">
        <w:trPr>
          <w:trHeight w:val="424"/>
        </w:trPr>
        <w:tc>
          <w:tcPr>
            <w:tcW w:w="10980" w:type="dxa"/>
            <w:gridSpan w:val="2"/>
            <w:tcBorders>
              <w:top w:val="single" w:sz="4" w:space="0" w:color="auto"/>
              <w:left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18.</w:t>
            </w:r>
            <w:r w:rsidRPr="00A152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422CD" w:rsidRPr="00A15249" w:rsidTr="009422C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19.</w:t>
            </w:r>
            <w:r w:rsidRPr="00A15249">
              <w:rPr>
                <w:rFonts w:ascii="GHEA Grapalat" w:hAnsi="GHEA Grapalat"/>
                <w:lang w:val="en-US"/>
              </w:rPr>
              <w:tab/>
            </w:r>
            <w:r w:rsidRPr="00A15249">
              <w:rPr>
                <w:rFonts w:ascii="GHEA Grapalat" w:hAnsi="GHEA Grapalat"/>
              </w:rPr>
              <w:t>Условия оплаты: &lt;акцептованный платеж&gt;</w:t>
            </w:r>
          </w:p>
        </w:tc>
      </w:tr>
      <w:tr w:rsidR="009422CD" w:rsidRPr="00A15249" w:rsidTr="009422C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lang w:val="en-US"/>
              </w:rPr>
            </w:pPr>
            <w:r w:rsidRPr="00A15249">
              <w:rPr>
                <w:rFonts w:ascii="GHEA Grapalat" w:hAnsi="GHEA Grapalat"/>
              </w:rPr>
              <w:t>20.</w:t>
            </w:r>
            <w:r w:rsidRPr="00A15249">
              <w:rPr>
                <w:rFonts w:ascii="GHEA Grapalat" w:hAnsi="GHEA Grapalat"/>
                <w:lang w:val="en-US"/>
              </w:rPr>
              <w:tab/>
            </w:r>
            <w:r w:rsidRPr="00A15249">
              <w:rPr>
                <w:rFonts w:ascii="GHEA Grapalat" w:hAnsi="GHEA Grapalat"/>
              </w:rPr>
              <w:t>Количество прилагаемых страниц: --- страниц</w:t>
            </w:r>
          </w:p>
        </w:tc>
      </w:tr>
      <w:tr w:rsidR="009422CD" w:rsidRPr="00A15249" w:rsidTr="009422CD">
        <w:trPr>
          <w:trHeight w:val="3234"/>
        </w:trPr>
        <w:tc>
          <w:tcPr>
            <w:tcW w:w="5616" w:type="dxa"/>
            <w:tcBorders>
              <w:top w:val="nil"/>
              <w:left w:val="single" w:sz="4" w:space="0" w:color="auto"/>
              <w:bottom w:val="single" w:sz="4" w:space="0" w:color="auto"/>
              <w:right w:val="single" w:sz="4" w:space="0" w:color="auto"/>
            </w:tcBorders>
            <w:noWrap/>
            <w:vAlign w:val="bottom"/>
          </w:tcPr>
          <w:p w:rsidR="009422CD" w:rsidRPr="00A15249" w:rsidRDefault="009422CD" w:rsidP="009422CD">
            <w:pPr>
              <w:widowControl w:val="0"/>
              <w:tabs>
                <w:tab w:val="left" w:pos="851"/>
              </w:tabs>
              <w:spacing w:after="160"/>
              <w:rPr>
                <w:rFonts w:ascii="GHEA Grapalat" w:hAnsi="GHEA Grapalat" w:cs="Sylfaen"/>
              </w:rPr>
            </w:pPr>
            <w:r w:rsidRPr="00A15249">
              <w:rPr>
                <w:rFonts w:ascii="GHEA Grapalat" w:hAnsi="GHEA Grapalat"/>
              </w:rPr>
              <w:lastRenderedPageBreak/>
              <w:t>22.а.</w:t>
            </w:r>
            <w:r w:rsidRPr="00A15249">
              <w:rPr>
                <w:rFonts w:ascii="GHEA Grapalat" w:hAnsi="GHEA Grapalat"/>
              </w:rPr>
              <w:tab/>
              <w:t>Подписи бенефициара</w:t>
            </w:r>
          </w:p>
          <w:p w:rsidR="009422CD" w:rsidRPr="00A15249" w:rsidRDefault="009422CD" w:rsidP="009422CD">
            <w:pPr>
              <w:widowControl w:val="0"/>
              <w:spacing w:after="160"/>
              <w:rPr>
                <w:rFonts w:ascii="GHEA Grapalat" w:hAnsi="GHEA Grapalat" w:cs="Sylfaen"/>
              </w:rPr>
            </w:pPr>
          </w:p>
          <w:p w:rsidR="009422CD" w:rsidRPr="00A15249" w:rsidRDefault="009422CD" w:rsidP="009422CD">
            <w:pPr>
              <w:widowControl w:val="0"/>
              <w:spacing w:after="160"/>
              <w:jc w:val="right"/>
              <w:rPr>
                <w:rFonts w:ascii="GHEA Grapalat" w:hAnsi="GHEA Grapalat" w:cs="Tahoma"/>
              </w:rPr>
            </w:pPr>
            <w:r w:rsidRPr="00A15249">
              <w:rPr>
                <w:rFonts w:ascii="GHEA Grapalat" w:hAnsi="GHEA Grapalat"/>
              </w:rPr>
              <w:t>/____________________/</w:t>
            </w:r>
          </w:p>
          <w:p w:rsidR="009422CD" w:rsidRPr="00A15249" w:rsidRDefault="009422CD" w:rsidP="009422CD">
            <w:pPr>
              <w:widowControl w:val="0"/>
              <w:spacing w:after="160"/>
              <w:rPr>
                <w:rFonts w:ascii="GHEA Grapalat" w:hAnsi="GHEA Grapalat" w:cs="Sylfaen"/>
              </w:rPr>
            </w:pPr>
          </w:p>
          <w:p w:rsidR="009422CD" w:rsidRPr="00A15249" w:rsidRDefault="009422CD" w:rsidP="009422CD">
            <w:pPr>
              <w:widowControl w:val="0"/>
              <w:spacing w:after="160"/>
              <w:jc w:val="right"/>
              <w:rPr>
                <w:rFonts w:ascii="GHEA Grapalat" w:hAnsi="GHEA Grapalat" w:cs="Sylfaen"/>
              </w:rPr>
            </w:pPr>
            <w:r w:rsidRPr="00A15249">
              <w:rPr>
                <w:rFonts w:ascii="GHEA Grapalat" w:hAnsi="GHEA Grapalat"/>
              </w:rPr>
              <w:t>/____________________/</w:t>
            </w:r>
          </w:p>
          <w:p w:rsidR="009422CD" w:rsidRPr="00A15249" w:rsidRDefault="009422CD" w:rsidP="009422CD">
            <w:pPr>
              <w:widowControl w:val="0"/>
              <w:tabs>
                <w:tab w:val="left" w:pos="4545"/>
              </w:tabs>
              <w:spacing w:after="160"/>
              <w:rPr>
                <w:rFonts w:ascii="GHEA Grapalat" w:hAnsi="GHEA Grapalat" w:cs="Sylfaen"/>
              </w:rPr>
            </w:pPr>
            <w:r w:rsidRPr="00A15249">
              <w:rPr>
                <w:rFonts w:ascii="GHEA Grapalat" w:hAnsi="GHEA Grapalat"/>
              </w:rPr>
              <w:t>22.б.</w:t>
            </w:r>
            <w:r w:rsidRPr="00A15249">
              <w:rPr>
                <w:rFonts w:ascii="GHEA Grapalat" w:hAnsi="GHEA Grapalat"/>
              </w:rPr>
              <w:tab/>
              <w:t>М. П.</w:t>
            </w:r>
          </w:p>
          <w:p w:rsidR="009422CD" w:rsidRPr="00A15249" w:rsidRDefault="009422CD" w:rsidP="009422C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9422CD" w:rsidRPr="00A15249" w:rsidRDefault="009422CD" w:rsidP="009422CD">
            <w:pPr>
              <w:widowControl w:val="0"/>
              <w:tabs>
                <w:tab w:val="left" w:pos="905"/>
              </w:tabs>
              <w:spacing w:after="160"/>
              <w:rPr>
                <w:rFonts w:ascii="GHEA Grapalat" w:hAnsi="GHEA Grapalat" w:cs="Sylfaen"/>
              </w:rPr>
            </w:pPr>
            <w:r w:rsidRPr="00A15249">
              <w:rPr>
                <w:rFonts w:ascii="GHEA Grapalat" w:hAnsi="GHEA Grapalat"/>
              </w:rPr>
              <w:t>21.а.</w:t>
            </w:r>
            <w:r w:rsidRPr="00A15249">
              <w:rPr>
                <w:rFonts w:ascii="GHEA Grapalat" w:hAnsi="GHEA Grapalat"/>
              </w:rPr>
              <w:tab/>
            </w:r>
            <w:r w:rsidRPr="00A15249">
              <w:rPr>
                <w:rFonts w:ascii="Calibri" w:hAnsi="Calibri" w:cs="Calibri"/>
              </w:rPr>
              <w:t> </w:t>
            </w:r>
            <w:r w:rsidRPr="00A15249">
              <w:rPr>
                <w:rFonts w:ascii="GHEA Grapalat" w:hAnsi="GHEA Grapalat"/>
              </w:rPr>
              <w:t>Подписи плательщика:</w:t>
            </w:r>
          </w:p>
          <w:p w:rsidR="009422CD" w:rsidRPr="00A15249" w:rsidRDefault="009422CD" w:rsidP="009422CD">
            <w:pPr>
              <w:widowControl w:val="0"/>
              <w:spacing w:after="160"/>
              <w:rPr>
                <w:rFonts w:ascii="GHEA Grapalat" w:hAnsi="GHEA Grapalat" w:cs="Sylfaen"/>
              </w:rPr>
            </w:pPr>
          </w:p>
          <w:p w:rsidR="009422CD" w:rsidRPr="00A15249" w:rsidRDefault="009422CD" w:rsidP="009422CD">
            <w:pPr>
              <w:widowControl w:val="0"/>
              <w:spacing w:after="160"/>
              <w:jc w:val="right"/>
              <w:rPr>
                <w:rFonts w:ascii="GHEA Grapalat" w:hAnsi="GHEA Grapalat" w:cs="Sylfaen"/>
              </w:rPr>
            </w:pPr>
            <w:r w:rsidRPr="00A15249">
              <w:rPr>
                <w:rFonts w:ascii="GHEA Grapalat" w:hAnsi="GHEA Grapalat"/>
              </w:rPr>
              <w:t>/____________________/</w:t>
            </w:r>
          </w:p>
          <w:p w:rsidR="009422CD" w:rsidRPr="00A15249" w:rsidRDefault="009422CD" w:rsidP="009422CD">
            <w:pPr>
              <w:widowControl w:val="0"/>
              <w:spacing w:after="160"/>
              <w:jc w:val="right"/>
              <w:rPr>
                <w:rFonts w:ascii="GHEA Grapalat" w:hAnsi="GHEA Grapalat" w:cs="Tahoma"/>
              </w:rPr>
            </w:pPr>
          </w:p>
          <w:p w:rsidR="009422CD" w:rsidRPr="00A15249" w:rsidRDefault="009422CD" w:rsidP="009422CD">
            <w:pPr>
              <w:widowControl w:val="0"/>
              <w:spacing w:after="160"/>
              <w:jc w:val="right"/>
              <w:rPr>
                <w:rFonts w:ascii="GHEA Grapalat" w:hAnsi="GHEA Grapalat" w:cs="Sylfaen"/>
              </w:rPr>
            </w:pPr>
            <w:r w:rsidRPr="00A15249">
              <w:rPr>
                <w:rFonts w:ascii="GHEA Grapalat" w:hAnsi="GHEA Grapalat"/>
              </w:rPr>
              <w:t>/____________________/</w:t>
            </w:r>
          </w:p>
          <w:p w:rsidR="009422CD" w:rsidRPr="00A15249" w:rsidRDefault="009422CD" w:rsidP="009422CD">
            <w:pPr>
              <w:widowControl w:val="0"/>
              <w:tabs>
                <w:tab w:val="left" w:pos="4539"/>
              </w:tabs>
              <w:spacing w:after="160"/>
              <w:rPr>
                <w:rFonts w:ascii="GHEA Grapalat" w:hAnsi="GHEA Grapalat" w:cs="Sylfaen"/>
              </w:rPr>
            </w:pPr>
            <w:r w:rsidRPr="00A15249">
              <w:rPr>
                <w:rFonts w:ascii="GHEA Grapalat" w:hAnsi="GHEA Grapalat"/>
              </w:rPr>
              <w:t>21.б.</w:t>
            </w:r>
            <w:r w:rsidRPr="00A15249">
              <w:rPr>
                <w:rFonts w:ascii="GHEA Grapalat" w:hAnsi="GHEA Grapalat"/>
              </w:rPr>
              <w:tab/>
              <w:t>М. П.</w:t>
            </w:r>
          </w:p>
        </w:tc>
      </w:tr>
      <w:tr w:rsidR="009422CD" w:rsidRPr="00A15249" w:rsidTr="009422CD">
        <w:trPr>
          <w:trHeight w:val="2194"/>
        </w:trPr>
        <w:tc>
          <w:tcPr>
            <w:tcW w:w="5616" w:type="dxa"/>
            <w:tcBorders>
              <w:top w:val="single" w:sz="4" w:space="0" w:color="auto"/>
              <w:left w:val="single" w:sz="4" w:space="0" w:color="auto"/>
              <w:right w:val="single" w:sz="4" w:space="0" w:color="auto"/>
            </w:tcBorders>
            <w:noWrap/>
            <w:vAlign w:val="bottom"/>
          </w:tcPr>
          <w:p w:rsidR="009422CD" w:rsidRPr="00A15249" w:rsidRDefault="009422CD" w:rsidP="009422CD">
            <w:pPr>
              <w:widowControl w:val="0"/>
              <w:spacing w:after="160"/>
              <w:rPr>
                <w:rFonts w:ascii="GHEA Grapalat" w:hAnsi="GHEA Grapalat" w:cs="Tahoma"/>
              </w:rPr>
            </w:pPr>
            <w:r w:rsidRPr="00A15249">
              <w:rPr>
                <w:rFonts w:ascii="GHEA Grapalat" w:hAnsi="GHEA Grapalat"/>
              </w:rPr>
              <w:t>24.а.</w:t>
            </w:r>
            <w:r w:rsidRPr="00A15249">
              <w:rPr>
                <w:rFonts w:ascii="GHEA Grapalat" w:hAnsi="GHEA Grapalat"/>
              </w:rPr>
              <w:tab/>
              <w:t xml:space="preserve"> Обслуживающая бенефициара финансовая организация </w:t>
            </w:r>
          </w:p>
          <w:p w:rsidR="009422CD" w:rsidRPr="00A15249" w:rsidRDefault="009422CD" w:rsidP="009422CD">
            <w:pPr>
              <w:widowControl w:val="0"/>
              <w:spacing w:after="160"/>
              <w:rPr>
                <w:rFonts w:ascii="GHEA Grapalat" w:hAnsi="GHEA Grapalat"/>
              </w:rPr>
            </w:pPr>
          </w:p>
          <w:p w:rsidR="009422CD" w:rsidRPr="00A15249" w:rsidRDefault="009422CD" w:rsidP="009422CD">
            <w:pPr>
              <w:widowControl w:val="0"/>
              <w:jc w:val="right"/>
              <w:rPr>
                <w:rFonts w:ascii="GHEA Grapalat" w:hAnsi="GHEA Grapalat" w:cs="Tahoma"/>
              </w:rPr>
            </w:pPr>
            <w:r w:rsidRPr="00A15249">
              <w:rPr>
                <w:rFonts w:ascii="GHEA Grapalat" w:hAnsi="GHEA Grapalat"/>
              </w:rPr>
              <w:t>/____________________/</w:t>
            </w:r>
          </w:p>
          <w:p w:rsidR="009422CD" w:rsidRPr="00A15249" w:rsidRDefault="009422CD" w:rsidP="009422CD">
            <w:pPr>
              <w:widowControl w:val="0"/>
              <w:spacing w:after="160"/>
              <w:ind w:left="3828" w:right="13"/>
              <w:jc w:val="both"/>
              <w:rPr>
                <w:rFonts w:ascii="GHEA Grapalat" w:hAnsi="GHEA Grapalat" w:cs="Sylfaen"/>
                <w:vertAlign w:val="superscript"/>
              </w:rPr>
            </w:pPr>
            <w:r w:rsidRPr="00A15249">
              <w:rPr>
                <w:rFonts w:ascii="GHEA Grapalat" w:hAnsi="GHEA Grapalat"/>
                <w:vertAlign w:val="superscript"/>
              </w:rPr>
              <w:t>подпись/</w:t>
            </w:r>
          </w:p>
          <w:p w:rsidR="009422CD" w:rsidRPr="00A15249" w:rsidRDefault="009422CD" w:rsidP="009422CD">
            <w:pPr>
              <w:widowControl w:val="0"/>
              <w:spacing w:after="160"/>
              <w:rPr>
                <w:rFonts w:ascii="GHEA Grapalat" w:hAnsi="GHEA Grapalat" w:cs="Tahoma"/>
              </w:rPr>
            </w:pPr>
          </w:p>
          <w:p w:rsidR="009422CD" w:rsidRPr="00A15249" w:rsidRDefault="009422CD" w:rsidP="009422C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9422CD" w:rsidRPr="00A15249" w:rsidRDefault="009422CD" w:rsidP="009422CD">
            <w:pPr>
              <w:widowControl w:val="0"/>
              <w:spacing w:after="160"/>
              <w:rPr>
                <w:rFonts w:ascii="GHEA Grapalat" w:hAnsi="GHEA Grapalat" w:cs="Tahoma"/>
              </w:rPr>
            </w:pPr>
            <w:r w:rsidRPr="00A15249">
              <w:rPr>
                <w:rFonts w:ascii="GHEA Grapalat" w:hAnsi="GHEA Grapalat"/>
              </w:rPr>
              <w:t>23.а.</w:t>
            </w:r>
            <w:r w:rsidRPr="00A15249">
              <w:rPr>
                <w:rFonts w:ascii="GHEA Grapalat" w:hAnsi="GHEA Grapalat"/>
              </w:rPr>
              <w:tab/>
              <w:t xml:space="preserve"> Обслуживающая плательщика финансовая организация </w:t>
            </w:r>
          </w:p>
          <w:p w:rsidR="009422CD" w:rsidRPr="00A15249" w:rsidRDefault="009422CD" w:rsidP="009422CD">
            <w:pPr>
              <w:widowControl w:val="0"/>
              <w:spacing w:after="160"/>
              <w:rPr>
                <w:rFonts w:ascii="GHEA Grapalat" w:hAnsi="GHEA Grapalat" w:cs="Tahoma"/>
              </w:rPr>
            </w:pPr>
          </w:p>
          <w:p w:rsidR="009422CD" w:rsidRPr="00A15249" w:rsidRDefault="009422CD" w:rsidP="009422CD">
            <w:pPr>
              <w:widowControl w:val="0"/>
              <w:jc w:val="right"/>
              <w:rPr>
                <w:rFonts w:ascii="GHEA Grapalat" w:hAnsi="GHEA Grapalat" w:cs="Tahoma"/>
              </w:rPr>
            </w:pPr>
            <w:r w:rsidRPr="00A15249">
              <w:rPr>
                <w:rFonts w:ascii="GHEA Grapalat" w:hAnsi="GHEA Grapalat"/>
              </w:rPr>
              <w:t>/____________________/</w:t>
            </w:r>
          </w:p>
          <w:p w:rsidR="009422CD" w:rsidRPr="00A15249" w:rsidRDefault="009422CD" w:rsidP="009422CD">
            <w:pPr>
              <w:widowControl w:val="0"/>
              <w:spacing w:after="160"/>
              <w:ind w:right="983"/>
              <w:jc w:val="right"/>
              <w:rPr>
                <w:rFonts w:ascii="GHEA Grapalat" w:hAnsi="GHEA Grapalat" w:cs="Sylfaen"/>
                <w:vertAlign w:val="superscript"/>
              </w:rPr>
            </w:pPr>
            <w:r w:rsidRPr="00A15249">
              <w:rPr>
                <w:rFonts w:ascii="GHEA Grapalat" w:hAnsi="GHEA Grapalat"/>
                <w:vertAlign w:val="superscript"/>
              </w:rPr>
              <w:t>/подпись/</w:t>
            </w:r>
          </w:p>
          <w:p w:rsidR="009422CD" w:rsidRPr="00A15249" w:rsidRDefault="009422CD" w:rsidP="009422CD">
            <w:pPr>
              <w:widowControl w:val="0"/>
              <w:spacing w:after="160"/>
              <w:rPr>
                <w:rFonts w:ascii="GHEA Grapalat" w:hAnsi="GHEA Grapalat" w:cs="Arial"/>
              </w:rPr>
            </w:pPr>
          </w:p>
        </w:tc>
      </w:tr>
      <w:tr w:rsidR="009422CD" w:rsidRPr="00A15249" w:rsidTr="009422CD">
        <w:trPr>
          <w:trHeight w:val="2194"/>
        </w:trPr>
        <w:tc>
          <w:tcPr>
            <w:tcW w:w="5616" w:type="dxa"/>
            <w:tcBorders>
              <w:top w:val="nil"/>
              <w:left w:val="single" w:sz="4" w:space="0" w:color="auto"/>
              <w:bottom w:val="single" w:sz="4" w:space="0" w:color="auto"/>
              <w:right w:val="single" w:sz="4" w:space="0" w:color="auto"/>
            </w:tcBorders>
            <w:noWrap/>
            <w:vAlign w:val="bottom"/>
          </w:tcPr>
          <w:p w:rsidR="009422CD" w:rsidRPr="00A15249" w:rsidRDefault="009422CD" w:rsidP="009422CD">
            <w:pPr>
              <w:widowControl w:val="0"/>
              <w:tabs>
                <w:tab w:val="left" w:pos="4678"/>
              </w:tabs>
              <w:spacing w:after="160"/>
              <w:rPr>
                <w:rFonts w:ascii="GHEA Grapalat" w:hAnsi="GHEA Grapalat" w:cs="Sylfaen"/>
              </w:rPr>
            </w:pPr>
            <w:r w:rsidRPr="00A15249">
              <w:rPr>
                <w:rFonts w:ascii="GHEA Grapalat" w:hAnsi="GHEA Grapalat"/>
              </w:rPr>
              <w:t>24.б.</w:t>
            </w:r>
            <w:r w:rsidRPr="00A15249">
              <w:rPr>
                <w:rFonts w:ascii="GHEA Grapalat" w:hAnsi="GHEA Grapalat"/>
              </w:rPr>
              <w:tab/>
              <w:t>М. П.</w:t>
            </w:r>
          </w:p>
          <w:p w:rsidR="009422CD" w:rsidRPr="00A15249" w:rsidRDefault="009422CD" w:rsidP="009422CD">
            <w:pPr>
              <w:widowControl w:val="0"/>
              <w:spacing w:after="160"/>
              <w:rPr>
                <w:rFonts w:ascii="GHEA Grapalat" w:hAnsi="GHEA Grapalat" w:cs="Sylfaen"/>
              </w:rPr>
            </w:pPr>
          </w:p>
          <w:p w:rsidR="009422CD" w:rsidRPr="00A15249" w:rsidRDefault="009422CD" w:rsidP="009422CD">
            <w:pPr>
              <w:widowControl w:val="0"/>
              <w:spacing w:after="160"/>
              <w:ind w:right="155"/>
              <w:jc w:val="right"/>
              <w:rPr>
                <w:rFonts w:ascii="GHEA Grapalat" w:hAnsi="GHEA Grapalat" w:cs="Sylfaen"/>
                <w:lang w:val="en-US"/>
              </w:rPr>
            </w:pPr>
            <w:r w:rsidRPr="00A15249">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9422CD" w:rsidRPr="00A15249" w:rsidRDefault="009422CD" w:rsidP="009422CD">
            <w:pPr>
              <w:widowControl w:val="0"/>
              <w:tabs>
                <w:tab w:val="left" w:pos="4554"/>
              </w:tabs>
              <w:spacing w:after="160"/>
              <w:rPr>
                <w:rFonts w:ascii="GHEA Grapalat" w:hAnsi="GHEA Grapalat" w:cs="Sylfaen"/>
              </w:rPr>
            </w:pPr>
            <w:r w:rsidRPr="00A15249">
              <w:rPr>
                <w:rFonts w:ascii="GHEA Grapalat" w:hAnsi="GHEA Grapalat"/>
              </w:rPr>
              <w:t>23.б.</w:t>
            </w:r>
            <w:r w:rsidRPr="00A15249">
              <w:rPr>
                <w:rFonts w:ascii="GHEA Grapalat" w:hAnsi="GHEA Grapalat"/>
              </w:rPr>
              <w:tab/>
              <w:t>М. П.</w:t>
            </w:r>
          </w:p>
          <w:p w:rsidR="009422CD" w:rsidRPr="00A15249" w:rsidRDefault="009422CD" w:rsidP="009422CD">
            <w:pPr>
              <w:widowControl w:val="0"/>
              <w:spacing w:after="160"/>
              <w:rPr>
                <w:rFonts w:ascii="GHEA Grapalat" w:hAnsi="GHEA Grapalat"/>
              </w:rPr>
            </w:pPr>
          </w:p>
          <w:p w:rsidR="009422CD" w:rsidRPr="00A15249" w:rsidRDefault="009422CD" w:rsidP="009422CD">
            <w:pPr>
              <w:widowControl w:val="0"/>
              <w:spacing w:after="160"/>
              <w:jc w:val="right"/>
              <w:rPr>
                <w:rFonts w:ascii="GHEA Grapalat" w:hAnsi="GHEA Grapalat" w:cs="Sylfaen"/>
              </w:rPr>
            </w:pPr>
            <w:r w:rsidRPr="00A15249">
              <w:rPr>
                <w:rFonts w:ascii="GHEA Grapalat" w:hAnsi="GHEA Grapalat"/>
              </w:rPr>
              <w:t>23.в Дата исполнения: "___" ___ 20___г.</w:t>
            </w:r>
          </w:p>
        </w:tc>
      </w:tr>
    </w:tbl>
    <w:p w:rsidR="009422CD" w:rsidRPr="00A15249" w:rsidRDefault="009422CD" w:rsidP="009422CD">
      <w:pPr>
        <w:widowControl w:val="0"/>
        <w:tabs>
          <w:tab w:val="left" w:pos="1134"/>
        </w:tabs>
        <w:spacing w:after="160"/>
        <w:ind w:firstLine="567"/>
        <w:jc w:val="both"/>
        <w:rPr>
          <w:rFonts w:ascii="GHEA Grapalat" w:hAnsi="GHEA Grapalat"/>
        </w:rPr>
      </w:pPr>
    </w:p>
    <w:p w:rsidR="009422CD" w:rsidRPr="00A15249" w:rsidRDefault="009422CD" w:rsidP="009422CD">
      <w:pPr>
        <w:widowControl w:val="0"/>
        <w:spacing w:after="160"/>
        <w:jc w:val="center"/>
        <w:rPr>
          <w:rFonts w:ascii="GHEA Grapalat" w:hAnsi="GHEA Grapalat" w:cs="Sylfaen"/>
        </w:rPr>
      </w:pPr>
    </w:p>
    <w:p w:rsidR="009422CD" w:rsidRPr="00A15249" w:rsidRDefault="009422CD" w:rsidP="009422CD">
      <w:pPr>
        <w:rPr>
          <w:rFonts w:ascii="GHEA Grapalat" w:hAnsi="GHEA Grapalat" w:cs="Sylfaen"/>
        </w:rPr>
      </w:pPr>
      <w:r w:rsidRPr="00A15249">
        <w:rPr>
          <w:rFonts w:ascii="GHEA Grapalat" w:hAnsi="GHEA Grapalat" w:cs="Sylfaen"/>
        </w:rPr>
        <w:t xml:space="preserve">*  </w:t>
      </w:r>
      <w:r w:rsidRPr="00A152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422CD" w:rsidRPr="00A15249" w:rsidRDefault="009422CD" w:rsidP="009422CD">
      <w:pPr>
        <w:rPr>
          <w:rFonts w:ascii="GHEA Grapalat" w:hAnsi="GHEA Grapalat" w:cs="Sylfaen"/>
        </w:rPr>
      </w:pPr>
      <w:r w:rsidRPr="00A15249">
        <w:rPr>
          <w:rFonts w:ascii="GHEA Grapalat" w:hAnsi="GHEA Grapalat" w:cs="Sylfaen"/>
        </w:rPr>
        <w:br w:type="page"/>
      </w:r>
    </w:p>
    <w:p w:rsidR="009422CD" w:rsidRPr="00A15249" w:rsidRDefault="009422CD" w:rsidP="009422CD">
      <w:pPr>
        <w:widowControl w:val="0"/>
        <w:spacing w:after="160"/>
        <w:ind w:left="567" w:right="565"/>
        <w:jc w:val="center"/>
        <w:rPr>
          <w:rFonts w:ascii="GHEA Grapalat" w:hAnsi="GHEA Grapalat"/>
          <w:b/>
        </w:rPr>
      </w:pPr>
      <w:r w:rsidRPr="00A15249">
        <w:rPr>
          <w:rFonts w:ascii="GHEA Grapalat" w:hAnsi="GHEA Grapalat"/>
          <w:b/>
        </w:rPr>
        <w:lastRenderedPageBreak/>
        <w:t xml:space="preserve">Обязательные реквизиты платежного требования </w:t>
      </w:r>
      <w:r w:rsidRPr="00A152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422CD" w:rsidRPr="00A15249" w:rsidTr="009422C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Наличие указанного поля/</w:t>
            </w:r>
          </w:p>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 xml:space="preserve">Требование о заполнении реквизита </w:t>
            </w:r>
          </w:p>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Сторона,</w:t>
            </w:r>
          </w:p>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 xml:space="preserve">заполняющая реквизит </w:t>
            </w:r>
          </w:p>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бенефициар или плательщик</w:t>
            </w:r>
          </w:p>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(в связи с процессом закупки)</w:t>
            </w:r>
          </w:p>
        </w:tc>
      </w:tr>
      <w:tr w:rsidR="009422CD" w:rsidRPr="00A15249" w:rsidTr="009422C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5</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на документе заранее заполнено "Платежное требование"</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both"/>
              <w:rPr>
                <w:rFonts w:ascii="GHEA Grapalat" w:hAnsi="GHEA Grapalat"/>
              </w:rPr>
            </w:pPr>
            <w:r w:rsidRPr="00A152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бенефициаром при представлении платежного требования в банк плательщика</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both"/>
              <w:rPr>
                <w:rFonts w:ascii="GHEA Grapalat" w:hAnsi="GHEA Grapalat"/>
              </w:rPr>
            </w:pPr>
            <w:r w:rsidRPr="00A152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заполняется бенефициаром в день представления платежного требования в банк плательщика </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both"/>
              <w:rPr>
                <w:rFonts w:ascii="GHEA Grapalat" w:hAnsi="GHEA Grapalat"/>
              </w:rPr>
            </w:pPr>
            <w:r w:rsidRPr="00A152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w:t>
            </w:r>
            <w:r w:rsidRPr="00A15249">
              <w:rPr>
                <w:rFonts w:ascii="GHEA Grapalat" w:hAnsi="GHEA Grapalat"/>
              </w:rPr>
              <w:lastRenderedPageBreak/>
              <w:t>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заполняется плательщиком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плательщиком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плательщиком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плательщиком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заполняется в </w:t>
            </w:r>
            <w:r w:rsidRPr="00A15249">
              <w:rPr>
                <w:rFonts w:ascii="GHEA Grapalat" w:hAnsi="GHEA Grapalat"/>
              </w:rPr>
              <w:lastRenderedPageBreak/>
              <w:t>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заполняется плательщиком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заранее заполняется бенефициаром — по приглашению</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 заполняется)</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заранее заполняется бенефициаром — по приглашению</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заранее заполняется бенефициаром — по приглашению</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номер счета </w:t>
            </w:r>
            <w:r w:rsidRPr="00A15249">
              <w:rPr>
                <w:rFonts w:ascii="GHEA Grapalat" w:hAnsi="GHEA Grapalat"/>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 xml:space="preserve">заранее заполняется </w:t>
            </w:r>
            <w:r w:rsidRPr="00A15249">
              <w:rPr>
                <w:rFonts w:ascii="GHEA Grapalat" w:hAnsi="GHEA Grapalat"/>
              </w:rPr>
              <w:lastRenderedPageBreak/>
              <w:t>бенефициаром — по приглашению</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заполняется плательщиком </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 заполняется и не применяется)</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плательщиком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заранее заполняется бенефициаром — по приглашению</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A15249">
              <w:rPr>
                <w:rFonts w:ascii="GHEA Grapalat" w:hAnsi="GHEA Grapalat"/>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заполняется бенефициаром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Del="0010680B" w:rsidRDefault="009422CD" w:rsidP="009422CD">
            <w:pPr>
              <w:widowControl w:val="0"/>
              <w:spacing w:after="120"/>
              <w:jc w:val="center"/>
              <w:rPr>
                <w:rFonts w:ascii="GHEA Grapalat" w:hAnsi="GHEA Grapalat"/>
              </w:rPr>
            </w:pPr>
            <w:r w:rsidRPr="00A15249">
              <w:rPr>
                <w:rFonts w:ascii="GHEA Grapalat" w:hAnsi="GHEA Grapalat"/>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cs="Sylfaen"/>
              </w:rPr>
            </w:pPr>
            <w:r w:rsidRPr="00A15249">
              <w:rPr>
                <w:rFonts w:ascii="GHEA Grapalat" w:hAnsi="GHEA Grapalat"/>
              </w:rPr>
              <w:t xml:space="preserve">обязательно </w:t>
            </w:r>
          </w:p>
          <w:p w:rsidR="009422CD" w:rsidRPr="00A15249" w:rsidRDefault="009422CD" w:rsidP="009422CD">
            <w:pPr>
              <w:widowControl w:val="0"/>
              <w:spacing w:after="120"/>
              <w:jc w:val="center"/>
              <w:rPr>
                <w:rFonts w:ascii="GHEA Grapalat" w:hAnsi="GHEA Grapalat" w:cs="Sylfaen"/>
              </w:rPr>
            </w:pPr>
            <w:r w:rsidRPr="00A15249">
              <w:rPr>
                <w:rFonts w:ascii="GHEA Grapalat" w:hAnsi="GHEA Grapalat"/>
              </w:rPr>
              <w:t xml:space="preserve">заполняются слова "акцептованный платеж", </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заранее заполняется бенефициаром </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бенефициаром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подписывается плательщиком или </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проставляется электронная подпись плательщика</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обязательно: </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при наличии печати, когда плательщик представляет Требование в бумажной форме</w:t>
            </w:r>
          </w:p>
          <w:p w:rsidR="009422CD" w:rsidRPr="00A15249" w:rsidRDefault="009422CD" w:rsidP="009422CD">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скрепляется печатью плательщика </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при представлении в бумажной форме</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обязательно: </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подписывается бенефициаром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обязательно: </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скрепляется печатью бенефициара </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при представлении в банк в бумажной </w:t>
            </w:r>
            <w:r w:rsidRPr="00A15249">
              <w:rPr>
                <w:rFonts w:ascii="GHEA Grapalat" w:hAnsi="GHEA Grapalat"/>
              </w:rPr>
              <w:lastRenderedPageBreak/>
              <w:t>форме</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заполняется при представлении Платежного требования в обслуживающую бенефициара финансовую организацию, где подпись </w:t>
            </w:r>
            <w:r w:rsidRPr="00A15249">
              <w:rPr>
                <w:rFonts w:ascii="GHEA Grapalat" w:hAnsi="GHEA Grapalat"/>
              </w:rPr>
              <w:lastRenderedPageBreak/>
              <w:t>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p>
        </w:tc>
      </w:tr>
    </w:tbl>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firstLine="567"/>
        <w:jc w:val="right"/>
        <w:rPr>
          <w:rFonts w:ascii="GHEA Grapalat" w:hAnsi="GHEA Grapalat"/>
          <w:b/>
        </w:rPr>
      </w:pPr>
    </w:p>
    <w:p w:rsidR="009422CD" w:rsidRPr="00A15249" w:rsidRDefault="009422CD" w:rsidP="009422CD">
      <w:pPr>
        <w:widowControl w:val="0"/>
        <w:spacing w:after="160"/>
        <w:ind w:firstLine="567"/>
        <w:jc w:val="right"/>
        <w:rPr>
          <w:rFonts w:ascii="GHEA Grapalat" w:hAnsi="GHEA Grapalat"/>
          <w:b/>
        </w:rPr>
      </w:pPr>
    </w:p>
    <w:p w:rsidR="009422CD" w:rsidRPr="00A15249" w:rsidRDefault="009422CD" w:rsidP="009422CD">
      <w:pPr>
        <w:widowControl w:val="0"/>
        <w:spacing w:after="160"/>
        <w:ind w:firstLine="567"/>
        <w:jc w:val="right"/>
        <w:rPr>
          <w:rFonts w:ascii="GHEA Grapalat" w:hAnsi="GHEA Grapalat"/>
          <w:b/>
        </w:rPr>
      </w:pPr>
    </w:p>
    <w:p w:rsidR="009422CD" w:rsidRPr="00A15249" w:rsidRDefault="009422CD" w:rsidP="009422CD">
      <w:pPr>
        <w:widowControl w:val="0"/>
        <w:spacing w:after="160"/>
        <w:ind w:firstLine="567"/>
        <w:jc w:val="right"/>
        <w:rPr>
          <w:rFonts w:ascii="GHEA Grapalat" w:hAnsi="GHEA Grapalat"/>
          <w:b/>
        </w:rPr>
      </w:pPr>
    </w:p>
    <w:p w:rsidR="009422CD" w:rsidRPr="00A15249" w:rsidRDefault="009422CD" w:rsidP="009422CD">
      <w:pPr>
        <w:widowControl w:val="0"/>
        <w:spacing w:after="160"/>
        <w:ind w:firstLine="567"/>
        <w:jc w:val="right"/>
        <w:rPr>
          <w:rFonts w:ascii="GHEA Grapalat" w:hAnsi="GHEA Grapalat"/>
          <w:b/>
        </w:rPr>
      </w:pPr>
    </w:p>
    <w:p w:rsidR="009422CD" w:rsidRPr="00A15249" w:rsidRDefault="009422CD" w:rsidP="009422CD">
      <w:pPr>
        <w:widowControl w:val="0"/>
        <w:spacing w:after="160"/>
        <w:ind w:firstLine="567"/>
        <w:jc w:val="right"/>
        <w:rPr>
          <w:rFonts w:ascii="GHEA Grapalat" w:hAnsi="GHEA Grapalat"/>
          <w:b/>
        </w:rPr>
      </w:pPr>
    </w:p>
    <w:p w:rsidR="009422CD" w:rsidRPr="00A15249" w:rsidRDefault="009422CD" w:rsidP="009422CD">
      <w:pPr>
        <w:widowControl w:val="0"/>
        <w:spacing w:after="160"/>
        <w:ind w:firstLine="567"/>
        <w:jc w:val="right"/>
        <w:rPr>
          <w:rFonts w:ascii="GHEA Grapalat" w:hAnsi="GHEA Grapalat"/>
          <w:b/>
        </w:rPr>
      </w:pPr>
    </w:p>
    <w:p w:rsidR="009422CD" w:rsidRPr="00A15249" w:rsidRDefault="009422CD" w:rsidP="00DD598A">
      <w:pPr>
        <w:widowControl w:val="0"/>
        <w:spacing w:after="160"/>
        <w:rPr>
          <w:rFonts w:ascii="GHEA Grapalat" w:hAnsi="GHEA Grapalat"/>
          <w:b/>
        </w:rPr>
      </w:pPr>
    </w:p>
    <w:p w:rsidR="00DD598A" w:rsidRPr="00A15249" w:rsidRDefault="00DD598A" w:rsidP="009422CD">
      <w:pPr>
        <w:widowControl w:val="0"/>
        <w:spacing w:after="160"/>
        <w:ind w:firstLine="567"/>
        <w:jc w:val="right"/>
        <w:rPr>
          <w:rFonts w:ascii="GHEA Grapalat" w:hAnsi="GHEA Grapalat"/>
          <w:b/>
        </w:rPr>
      </w:pPr>
    </w:p>
    <w:p w:rsidR="00DD598A" w:rsidRPr="00A15249" w:rsidRDefault="00DD598A" w:rsidP="009422CD">
      <w:pPr>
        <w:widowControl w:val="0"/>
        <w:spacing w:after="160"/>
        <w:ind w:firstLine="567"/>
        <w:jc w:val="right"/>
        <w:rPr>
          <w:rFonts w:ascii="GHEA Grapalat" w:hAnsi="GHEA Grapalat"/>
          <w:b/>
        </w:rPr>
      </w:pPr>
    </w:p>
    <w:p w:rsidR="00DD598A" w:rsidRPr="00A15249" w:rsidRDefault="00DD598A" w:rsidP="009422CD">
      <w:pPr>
        <w:widowControl w:val="0"/>
        <w:spacing w:after="160"/>
        <w:ind w:firstLine="567"/>
        <w:jc w:val="right"/>
        <w:rPr>
          <w:rFonts w:ascii="GHEA Grapalat" w:hAnsi="GHEA Grapalat"/>
          <w:b/>
        </w:rPr>
      </w:pPr>
    </w:p>
    <w:p w:rsidR="009422CD" w:rsidRPr="00A15249" w:rsidRDefault="009422CD" w:rsidP="009422CD">
      <w:pPr>
        <w:widowControl w:val="0"/>
        <w:spacing w:after="160"/>
        <w:ind w:firstLine="567"/>
        <w:jc w:val="right"/>
        <w:rPr>
          <w:rFonts w:ascii="GHEA Grapalat" w:hAnsi="GHEA Grapalat" w:cs="Arial"/>
          <w:b/>
        </w:rPr>
      </w:pPr>
      <w:r w:rsidRPr="00A15249">
        <w:rPr>
          <w:rFonts w:ascii="GHEA Grapalat" w:hAnsi="GHEA Grapalat"/>
          <w:b/>
        </w:rPr>
        <w:t>Приложение № 5</w:t>
      </w:r>
    </w:p>
    <w:p w:rsidR="009422CD" w:rsidRPr="00A15249" w:rsidRDefault="009422CD" w:rsidP="009422CD">
      <w:pPr>
        <w:pStyle w:val="BodyTextIndent3"/>
        <w:widowControl w:val="0"/>
        <w:spacing w:after="160" w:line="240" w:lineRule="auto"/>
        <w:jc w:val="right"/>
        <w:rPr>
          <w:rFonts w:ascii="GHEA Grapalat" w:hAnsi="GHEA Grapalat" w:cs="Arial"/>
          <w:b/>
          <w:sz w:val="24"/>
          <w:szCs w:val="24"/>
        </w:rPr>
      </w:pPr>
      <w:r w:rsidRPr="00A15249">
        <w:rPr>
          <w:rFonts w:ascii="GHEA Grapalat" w:hAnsi="GHEA Grapalat"/>
          <w:b/>
          <w:sz w:val="24"/>
          <w:szCs w:val="24"/>
        </w:rPr>
        <w:t>к Приглашению на открытый конкурс</w:t>
      </w:r>
      <w:r w:rsidRPr="00A15249">
        <w:rPr>
          <w:rFonts w:ascii="GHEA Grapalat" w:hAnsi="GHEA Grapalat" w:cs="Arial"/>
          <w:b/>
          <w:sz w:val="24"/>
          <w:szCs w:val="24"/>
        </w:rPr>
        <w:br/>
      </w:r>
      <w:r w:rsidRPr="00A15249">
        <w:rPr>
          <w:rFonts w:ascii="GHEA Grapalat" w:hAnsi="GHEA Grapalat"/>
          <w:b/>
          <w:sz w:val="24"/>
          <w:szCs w:val="24"/>
        </w:rPr>
        <w:t xml:space="preserve">под кодом </w:t>
      </w:r>
      <w:r w:rsidR="003D65CC" w:rsidRPr="00A15249">
        <w:rPr>
          <w:rFonts w:ascii="GHEA Grapalat" w:hAnsi="GHEA Grapalat"/>
          <w:i/>
          <w:sz w:val="24"/>
          <w:szCs w:val="24"/>
          <w:lang w:val="en-US"/>
        </w:rPr>
        <w:t>SHAH</w:t>
      </w:r>
      <w:r w:rsidR="003D65CC" w:rsidRPr="00A15249">
        <w:rPr>
          <w:rFonts w:ascii="GHEA Grapalat" w:hAnsi="GHEA Grapalat"/>
          <w:i/>
          <w:sz w:val="24"/>
          <w:szCs w:val="24"/>
        </w:rPr>
        <w:t>- BMAShDzB -23/04</w:t>
      </w: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pStyle w:val="BodyTextIndent3"/>
        <w:widowControl w:val="0"/>
        <w:spacing w:after="160" w:line="240" w:lineRule="auto"/>
        <w:jc w:val="center"/>
        <w:rPr>
          <w:rFonts w:ascii="GHEA Grapalat" w:hAnsi="GHEA Grapalat"/>
          <w:sz w:val="24"/>
          <w:szCs w:val="24"/>
          <w:lang w:val="hy-AM"/>
        </w:rPr>
      </w:pPr>
      <w:r w:rsidRPr="00A15249">
        <w:rPr>
          <w:rFonts w:ascii="GHEA Grapalat" w:hAnsi="GHEA Grapalat"/>
          <w:sz w:val="24"/>
          <w:szCs w:val="24"/>
        </w:rPr>
        <w:t xml:space="preserve">ГАРАНТИЯ </w:t>
      </w:r>
      <w:r w:rsidRPr="00A15249">
        <w:rPr>
          <w:rFonts w:ascii="GHEA Grapalat" w:hAnsi="GHEA Grapalat"/>
          <w:sz w:val="24"/>
          <w:szCs w:val="24"/>
          <w:lang w:val="en-US"/>
        </w:rPr>
        <w:t>N</w:t>
      </w:r>
      <w:r w:rsidRPr="00A15249">
        <w:rPr>
          <w:rFonts w:ascii="GHEA Grapalat" w:hAnsi="GHEA Grapalat"/>
          <w:sz w:val="24"/>
          <w:szCs w:val="24"/>
          <w:lang w:val="hy-AM"/>
        </w:rPr>
        <w:t>________</w:t>
      </w:r>
    </w:p>
    <w:p w:rsidR="009422CD" w:rsidRPr="00A15249" w:rsidRDefault="009422CD" w:rsidP="009422CD">
      <w:pPr>
        <w:widowControl w:val="0"/>
        <w:spacing w:after="160"/>
        <w:ind w:left="567" w:right="565"/>
        <w:jc w:val="center"/>
        <w:rPr>
          <w:rFonts w:ascii="GHEA Grapalat" w:hAnsi="GHEA Grapalat"/>
          <w:b/>
        </w:rPr>
      </w:pPr>
      <w:r w:rsidRPr="00A15249">
        <w:rPr>
          <w:rFonts w:ascii="GHEA Grapalat" w:hAnsi="GHEA Grapalat"/>
          <w:b/>
        </w:rPr>
        <w:t>(обеспечение договора)</w:t>
      </w: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pStyle w:val="NormalWeb"/>
        <w:shd w:val="clear" w:color="auto" w:fill="FFFFFF"/>
        <w:spacing w:before="0" w:beforeAutospacing="0" w:after="0" w:afterAutospacing="0"/>
        <w:jc w:val="both"/>
        <w:rPr>
          <w:rStyle w:val="Strong"/>
          <w:rFonts w:ascii="GHEA Grapalat" w:hAnsi="GHEA Grapalat"/>
          <w:b w:val="0"/>
          <w:bCs w:val="0"/>
          <w:lang w:val="hy-AM"/>
        </w:rPr>
      </w:pPr>
      <w:r w:rsidRPr="00A15249">
        <w:rPr>
          <w:rFonts w:ascii="GHEA Grapalat" w:eastAsiaTheme="minorHAnsi" w:hAnsi="GHEA Grapalat" w:cstheme="minorBidi"/>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A15249">
        <w:rPr>
          <w:rFonts w:ascii="GHEA Grapalat" w:eastAsiaTheme="minorHAnsi" w:hAnsi="GHEA Grapalat" w:cstheme="minorBidi"/>
          <w:lang w:val="hy-AM"/>
        </w:rPr>
        <w:t xml:space="preserve">  </w:t>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rPr>
        <w:t xml:space="preserve">   </w:t>
      </w:r>
      <w:r w:rsidRPr="00A15249">
        <w:rPr>
          <w:rFonts w:ascii="GHEA Grapalat" w:eastAsiaTheme="minorHAnsi" w:hAnsi="GHEA Grapalat" w:cstheme="minorBidi"/>
        </w:rPr>
        <w:t>заключаемым</w:t>
      </w:r>
      <w:r w:rsidRPr="00A15249">
        <w:rPr>
          <w:rStyle w:val="Strong"/>
          <w:rFonts w:ascii="GHEA Grapalat" w:hAnsi="GHEA Grapalat"/>
        </w:rPr>
        <w:t xml:space="preserve">  </w:t>
      </w:r>
      <w:r w:rsidRPr="00A15249">
        <w:rPr>
          <w:rFonts w:ascii="GHEA Grapalat" w:eastAsiaTheme="minorHAnsi" w:hAnsi="GHEA Grapalat" w:cstheme="minorBidi"/>
          <w:bCs/>
        </w:rPr>
        <w:t>между</w:t>
      </w:r>
    </w:p>
    <w:p w:rsidR="009422CD" w:rsidRPr="00A15249" w:rsidRDefault="009422CD" w:rsidP="009422CD">
      <w:pPr>
        <w:pStyle w:val="NormalWeb"/>
        <w:shd w:val="clear" w:color="auto" w:fill="FFFFFF"/>
        <w:spacing w:before="0" w:beforeAutospacing="0" w:after="0" w:afterAutospacing="0"/>
        <w:jc w:val="both"/>
        <w:rPr>
          <w:rStyle w:val="Strong"/>
          <w:rFonts w:ascii="GHEA Grapalat" w:hAnsi="GHEA Grapalat"/>
          <w:b w:val="0"/>
          <w:bCs w:val="0"/>
        </w:rPr>
      </w:pPr>
      <w:r w:rsidRPr="00A15249">
        <w:rPr>
          <w:rStyle w:val="Strong"/>
          <w:rFonts w:ascii="GHEA Grapalat" w:hAnsi="GHEA Grapalat"/>
          <w:lang w:val="hy-AM"/>
        </w:rPr>
        <w:tab/>
      </w:r>
      <w:r w:rsidRPr="00A15249">
        <w:rPr>
          <w:rStyle w:val="Strong"/>
          <w:rFonts w:ascii="GHEA Grapalat" w:hAnsi="GHEA Grapalat"/>
          <w:lang w:val="hy-AM"/>
        </w:rPr>
        <w:tab/>
      </w:r>
      <w:r w:rsidRPr="00A15249">
        <w:rPr>
          <w:rStyle w:val="Strong"/>
          <w:rFonts w:ascii="GHEA Grapalat" w:hAnsi="GHEA Grapalat"/>
        </w:rPr>
        <w:t xml:space="preserve">      номер заключаемого договора</w:t>
      </w:r>
      <w:r w:rsidRPr="00A15249">
        <w:rPr>
          <w:rStyle w:val="Strong"/>
          <w:rFonts w:ascii="GHEA Grapalat" w:hAnsi="GHEA Grapalat"/>
          <w:lang w:val="hy-AM"/>
        </w:rPr>
        <w:tab/>
      </w:r>
      <w:r w:rsidRPr="00A15249">
        <w:rPr>
          <w:rStyle w:val="Strong"/>
          <w:rFonts w:ascii="GHEA Grapalat" w:hAnsi="GHEA Grapalat"/>
          <w:lang w:val="hy-AM"/>
        </w:rPr>
        <w:tab/>
      </w:r>
      <w:r w:rsidRPr="00A15249">
        <w:rPr>
          <w:rStyle w:val="Strong"/>
          <w:rFonts w:ascii="GHEA Grapalat" w:hAnsi="GHEA Grapalat"/>
          <w:lang w:val="hy-AM"/>
        </w:rPr>
        <w:tab/>
      </w:r>
    </w:p>
    <w:p w:rsidR="009422CD" w:rsidRPr="00A15249" w:rsidRDefault="009422CD" w:rsidP="009422CD">
      <w:pPr>
        <w:pStyle w:val="NormalWeb"/>
        <w:shd w:val="clear" w:color="auto" w:fill="FFFFFF"/>
        <w:spacing w:before="0" w:beforeAutospacing="0" w:after="0" w:afterAutospacing="0"/>
        <w:ind w:left="-142"/>
        <w:rPr>
          <w:rStyle w:val="Strong"/>
          <w:rFonts w:ascii="GHEA Grapalat" w:hAnsi="GHEA Grapalat"/>
          <w:b w:val="0"/>
          <w:bCs w:val="0"/>
          <w:lang w:val="hy-AM"/>
        </w:rPr>
      </w:pP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rPr>
        <w:t>_____</w:t>
      </w:r>
      <w:r w:rsidRPr="00A15249">
        <w:rPr>
          <w:rFonts w:ascii="GHEA Grapalat" w:hAnsi="GHEA Grapalat"/>
          <w:lang w:val="hy-AM"/>
        </w:rPr>
        <w:t xml:space="preserve"> </w:t>
      </w:r>
      <w:r w:rsidRPr="00A15249">
        <w:rPr>
          <w:rFonts w:ascii="GHEA Grapalat" w:eastAsiaTheme="minorHAnsi" w:hAnsi="GHEA Grapalat" w:cstheme="minorBidi"/>
        </w:rPr>
        <w:t xml:space="preserve">   (далее-бенефициар) и</w:t>
      </w:r>
      <w:r w:rsidRPr="00A15249">
        <w:rPr>
          <w:rStyle w:val="Strong"/>
          <w:rFonts w:ascii="GHEA Grapalat" w:hAnsi="GHEA Grapalat"/>
        </w:rPr>
        <w:t xml:space="preserve">   </w:t>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rPr>
        <w:t>____</w:t>
      </w:r>
      <w:r w:rsidRPr="00A15249">
        <w:rPr>
          <w:rFonts w:ascii="GHEA Grapalat" w:eastAsiaTheme="minorHAnsi" w:hAnsi="GHEA Grapalat" w:cstheme="minorBidi"/>
        </w:rPr>
        <w:t xml:space="preserve">    </w:t>
      </w:r>
    </w:p>
    <w:p w:rsidR="009422CD" w:rsidRPr="00A15249" w:rsidRDefault="009422CD" w:rsidP="009422CD">
      <w:pPr>
        <w:pStyle w:val="NormalWeb"/>
        <w:shd w:val="clear" w:color="auto" w:fill="FFFFFF"/>
        <w:spacing w:before="0" w:beforeAutospacing="0" w:after="0" w:afterAutospacing="0"/>
        <w:ind w:left="-142"/>
        <w:rPr>
          <w:rStyle w:val="Strong"/>
          <w:rFonts w:ascii="GHEA Grapalat" w:hAnsi="GHEA Grapalat"/>
          <w:b w:val="0"/>
        </w:rPr>
      </w:pPr>
      <w:r w:rsidRPr="00A15249">
        <w:rPr>
          <w:rStyle w:val="Strong"/>
          <w:rFonts w:ascii="GHEA Grapalat" w:hAnsi="GHEA Grapalat"/>
        </w:rPr>
        <w:t>наименование заказчика                                            наименование отобранного участника</w:t>
      </w:r>
    </w:p>
    <w:p w:rsidR="009422CD" w:rsidRPr="00A15249" w:rsidRDefault="009422CD" w:rsidP="009422CD">
      <w:pPr>
        <w:pStyle w:val="NormalWeb"/>
        <w:shd w:val="clear" w:color="auto" w:fill="FFFFFF"/>
        <w:spacing w:before="0" w:beforeAutospacing="0" w:after="0" w:afterAutospacing="0"/>
        <w:ind w:left="-142"/>
        <w:rPr>
          <w:rFonts w:ascii="GHEA Grapalat" w:hAnsi="GHEA Grapalat" w:cs="Sylfaen"/>
          <w:vertAlign w:val="superscript"/>
          <w:lang w:val="hy-AM"/>
        </w:rPr>
      </w:pPr>
      <w:r w:rsidRPr="00A15249">
        <w:rPr>
          <w:rStyle w:val="Strong"/>
          <w:rFonts w:ascii="GHEA Grapalat" w:hAnsi="GHEA Grapalat"/>
        </w:rPr>
        <w:t xml:space="preserve">                                                                </w:t>
      </w:r>
      <w:r w:rsidRPr="00A15249">
        <w:rPr>
          <w:rStyle w:val="Strong"/>
          <w:rFonts w:ascii="GHEA Grapalat" w:hAnsi="GHEA Grapalat"/>
          <w:lang w:val="hy-AM"/>
        </w:rPr>
        <w:tab/>
      </w:r>
    </w:p>
    <w:p w:rsidR="009422CD" w:rsidRPr="00A15249" w:rsidRDefault="009422CD" w:rsidP="009422CD">
      <w:pPr>
        <w:pStyle w:val="NormalWeb"/>
        <w:shd w:val="clear" w:color="auto" w:fill="FFFFFF"/>
        <w:spacing w:before="0" w:beforeAutospacing="0" w:after="0" w:afterAutospacing="0"/>
        <w:jc w:val="both"/>
        <w:rPr>
          <w:rFonts w:ascii="GHEA Grapalat" w:hAnsi="GHEA Grapalat"/>
          <w:lang w:val="hy-AM"/>
        </w:rPr>
      </w:pPr>
      <w:r w:rsidRPr="00A15249">
        <w:rPr>
          <w:rFonts w:ascii="GHEA Grapalat" w:eastAsiaTheme="minorHAnsi" w:hAnsi="GHEA Grapalat" w:cstheme="minorBidi"/>
        </w:rPr>
        <w:t>(далее-принципал).</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Style w:val="Strong"/>
          <w:rFonts w:ascii="GHEA Grapalat" w:hAnsi="GHEA Grapalat"/>
          <w:lang w:val="hy-AM"/>
        </w:rPr>
        <w:tab/>
      </w:r>
      <w:r w:rsidRPr="00A15249">
        <w:rPr>
          <w:rStyle w:val="Strong"/>
          <w:rFonts w:ascii="GHEA Grapalat" w:hAnsi="GHEA Grapalat"/>
          <w:lang w:val="hy-AM"/>
        </w:rPr>
        <w:tab/>
      </w:r>
      <w:r w:rsidRPr="00A15249">
        <w:rPr>
          <w:rFonts w:ascii="GHEA Grapalat" w:eastAsiaTheme="minorHAnsi" w:hAnsi="GHEA Grapalat" w:cstheme="minorBidi"/>
        </w:rPr>
        <w:t xml:space="preserve">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lang w:val="hy-AM"/>
        </w:rPr>
      </w:pPr>
      <w:r w:rsidRPr="00A15249">
        <w:rPr>
          <w:rFonts w:ascii="GHEA Grapalat" w:eastAsiaTheme="minorHAnsi" w:hAnsi="GHEA Grapalat" w:cstheme="minorBidi"/>
        </w:rPr>
        <w:t xml:space="preserve">  2.  По гарантии </w:t>
      </w:r>
      <w:r w:rsidRPr="00A15249">
        <w:rPr>
          <w:rFonts w:ascii="GHEA Grapalat" w:eastAsiaTheme="minorHAnsi" w:hAnsi="GHEA Grapalat" w:cstheme="minorBidi"/>
          <w:lang w:val="hy-AM"/>
        </w:rPr>
        <w:t xml:space="preserve">----------------------------------------------------------------------------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lang w:val="hy-AM"/>
        </w:rPr>
      </w:pPr>
      <w:r w:rsidRPr="00A15249">
        <w:rPr>
          <w:rFonts w:ascii="GHEA Grapalat" w:eastAsiaTheme="minorHAnsi" w:hAnsi="GHEA Grapalat" w:cstheme="minorBidi"/>
        </w:rPr>
        <w:t xml:space="preserve">                                                           наименование банка выдающего гарантию</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9422CD" w:rsidRPr="00A15249" w:rsidRDefault="009422CD" w:rsidP="009422CD">
      <w:pPr>
        <w:pStyle w:val="NormalWeb"/>
        <w:shd w:val="clear" w:color="auto" w:fill="FFFFFF"/>
        <w:spacing w:before="0" w:beforeAutospacing="0" w:after="0" w:afterAutospacing="0"/>
        <w:jc w:val="center"/>
        <w:rPr>
          <w:rFonts w:ascii="GHEA Grapalat" w:eastAsiaTheme="minorHAnsi" w:hAnsi="GHEA Grapalat" w:cstheme="minorBidi"/>
        </w:rPr>
      </w:pPr>
      <w:r w:rsidRPr="00A15249">
        <w:rPr>
          <w:rFonts w:ascii="GHEA Grapalat" w:eastAsiaTheme="minorHAnsi" w:hAnsi="GHEA Grapalat" w:cstheme="minorBidi"/>
        </w:rPr>
        <w:lastRenderedPageBreak/>
        <w:t xml:space="preserve">                                                       сумма в цифрах и прописью</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             расчетный счет</w:t>
      </w:r>
    </w:p>
    <w:p w:rsidR="009422CD" w:rsidRPr="00A15249" w:rsidRDefault="009422CD" w:rsidP="009422CD">
      <w:pPr>
        <w:pStyle w:val="NormalWeb"/>
        <w:shd w:val="clear" w:color="auto" w:fill="FFFFFF"/>
        <w:spacing w:before="0" w:beforeAutospacing="0" w:after="0" w:afterAutospacing="0"/>
        <w:ind w:firstLine="375"/>
        <w:jc w:val="both"/>
        <w:rPr>
          <w:rStyle w:val="Strong"/>
          <w:rFonts w:ascii="GHEA Grapalat" w:hAnsi="GHEA Grapalat"/>
          <w:b w:val="0"/>
          <w:bCs w:val="0"/>
        </w:rPr>
      </w:pPr>
      <w:r w:rsidRPr="00A15249">
        <w:rPr>
          <w:rStyle w:val="Strong"/>
          <w:rFonts w:ascii="GHEA Grapalat" w:hAnsi="GHEA Grapalat"/>
        </w:rPr>
        <w:t xml:space="preserve">3. </w:t>
      </w:r>
      <w:r w:rsidRPr="00A15249">
        <w:rPr>
          <w:rFonts w:ascii="GHEA Grapalat" w:eastAsiaTheme="minorHAnsi" w:hAnsi="GHEA Grapalat" w:cstheme="minorBidi"/>
        </w:rPr>
        <w:t>Настоящая гарантия является безотзывной.</w:t>
      </w:r>
    </w:p>
    <w:p w:rsidR="009422CD" w:rsidRPr="00A15249" w:rsidRDefault="009422CD" w:rsidP="009422CD">
      <w:pPr>
        <w:pStyle w:val="NormalWeb"/>
        <w:shd w:val="clear" w:color="auto" w:fill="FFFFFF"/>
        <w:spacing w:before="0" w:beforeAutospacing="0" w:after="0" w:afterAutospacing="0"/>
        <w:ind w:firstLine="375"/>
        <w:jc w:val="both"/>
        <w:rPr>
          <w:rStyle w:val="Strong"/>
          <w:rFonts w:ascii="GHEA Grapalat" w:hAnsi="GHEA Grapalat"/>
          <w:b w:val="0"/>
          <w:bCs w:val="0"/>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r w:rsidRPr="00A15249">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r w:rsidRPr="00A15249">
        <w:rPr>
          <w:rFonts w:ascii="GHEA Grapalat" w:eastAsiaTheme="minorHAnsi" w:hAnsi="GHEA Grapalat" w:cstheme="minorBidi"/>
        </w:rPr>
        <w:t>номер заключаемого договара</w:t>
      </w: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p>
    <w:p w:rsidR="009422CD" w:rsidRPr="00A15249" w:rsidRDefault="009422CD" w:rsidP="009422CD">
      <w:pPr>
        <w:pStyle w:val="NormalWeb"/>
        <w:shd w:val="clear" w:color="auto" w:fill="FFFFFF"/>
        <w:contextualSpacing/>
        <w:jc w:val="both"/>
        <w:rPr>
          <w:rFonts w:ascii="GHEA Grapalat" w:eastAsiaTheme="minorHAnsi" w:hAnsi="GHEA Grapalat" w:cstheme="minorBidi"/>
          <w:lang w:val="hy-AM"/>
        </w:rPr>
      </w:pPr>
      <w:r w:rsidRPr="00A15249">
        <w:rPr>
          <w:rFonts w:ascii="GHEA Grapalat" w:eastAsiaTheme="minorHAnsi" w:hAnsi="GHEA Grapalat" w:cstheme="minorBidi"/>
        </w:rPr>
        <w:t xml:space="preserve">и  действует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в</w:t>
      </w:r>
      <w:r w:rsidRPr="00A15249">
        <w:rPr>
          <w:rFonts w:ascii="GHEA Grapalat" w:hAnsi="GHEA Grapalat"/>
        </w:rPr>
        <w:t>ключительно</w:t>
      </w:r>
      <w:r w:rsidRPr="00A15249">
        <w:rPr>
          <w:rFonts w:ascii="GHEA Grapalat" w:eastAsiaTheme="minorHAnsi" w:hAnsi="GHEA Grapalat" w:cstheme="minorBidi"/>
        </w:rPr>
        <w:t xml:space="preserve">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до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девяностого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рабочего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дня</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следующего за днем </w:t>
      </w:r>
    </w:p>
    <w:p w:rsidR="009422CD" w:rsidRPr="00A15249" w:rsidRDefault="009422CD" w:rsidP="009422CD">
      <w:pPr>
        <w:pStyle w:val="NormalWeb"/>
        <w:shd w:val="clear" w:color="auto" w:fill="FFFFFF"/>
        <w:contextualSpacing/>
        <w:jc w:val="both"/>
        <w:rPr>
          <w:rFonts w:ascii="GHEA Grapalat" w:eastAsiaTheme="minorHAnsi" w:hAnsi="GHEA Grapalat" w:cstheme="minorBidi"/>
          <w:lang w:val="hy-AM"/>
        </w:rPr>
      </w:pPr>
    </w:p>
    <w:p w:rsidR="009422CD" w:rsidRPr="00A15249" w:rsidRDefault="009422CD" w:rsidP="009422CD">
      <w:pPr>
        <w:pStyle w:val="NormalWeb"/>
        <w:shd w:val="clear" w:color="auto" w:fill="FFFFFF"/>
        <w:contextualSpacing/>
        <w:jc w:val="center"/>
        <w:rPr>
          <w:rFonts w:ascii="GHEA Grapalat" w:eastAsiaTheme="minorHAnsi" w:hAnsi="GHEA Grapalat" w:cstheme="minorBidi"/>
        </w:rPr>
      </w:pPr>
      <w:r w:rsidRPr="00A15249">
        <w:rPr>
          <w:rFonts w:ascii="GHEA Grapalat" w:eastAsiaTheme="minorHAnsi" w:hAnsi="GHEA Grapalat" w:cstheme="minorBidi"/>
          <w:lang w:val="hy-AM"/>
        </w:rPr>
        <w:t>--------------------------------------------------------</w:t>
      </w:r>
      <w:r w:rsidRPr="00A15249">
        <w:rPr>
          <w:rFonts w:ascii="GHEA Grapalat" w:eastAsiaTheme="minorHAnsi" w:hAnsi="GHEA Grapalat" w:cstheme="minorBidi"/>
        </w:rPr>
        <w:t>------------------</w:t>
      </w:r>
      <w:r w:rsidRPr="00A15249">
        <w:rPr>
          <w:rFonts w:ascii="GHEA Grapalat" w:eastAsiaTheme="minorHAnsi" w:hAnsi="GHEA Grapalat" w:cstheme="minorBidi"/>
          <w:lang w:val="hy-AM"/>
        </w:rPr>
        <w:t>----------------------</w:t>
      </w:r>
      <w:r w:rsidRPr="00A15249">
        <w:rPr>
          <w:rFonts w:ascii="GHEA Grapalat" w:eastAsiaTheme="minorHAnsi" w:hAnsi="GHEA Grapalat" w:cstheme="minorBidi"/>
        </w:rPr>
        <w:t xml:space="preserve"> </w:t>
      </w:r>
      <w:r w:rsidRPr="00A15249">
        <w:rPr>
          <w:rFonts w:ascii="GHEA Grapalat" w:eastAsiaTheme="minorHAnsi" w:hAnsi="GHEA Grapalat" w:cstheme="minorBidi"/>
          <w:lang w:val="hy-AM"/>
        </w:rPr>
        <w:t>.</w:t>
      </w:r>
      <w:r w:rsidRPr="00A15249">
        <w:rPr>
          <w:rFonts w:ascii="GHEA Grapalat" w:eastAsiaTheme="minorHAnsi" w:hAnsi="GHEA Grapalat" w:cstheme="minorBidi"/>
        </w:rPr>
        <w:t xml:space="preserve">                    </w:t>
      </w:r>
      <w:r w:rsidRPr="00A15249">
        <w:rPr>
          <w:rFonts w:ascii="GHEA Grapalat" w:hAnsi="GHEA Grapalat"/>
        </w:rPr>
        <w:t>крайний   срок</w:t>
      </w:r>
      <w:r w:rsidRPr="00A15249">
        <w:rPr>
          <w:rFonts w:ascii="GHEA Grapalat" w:eastAsiaTheme="minorHAnsi" w:hAnsi="GHEA Grapalat" w:cstheme="minorBidi"/>
        </w:rPr>
        <w:t xml:space="preserve"> выполнения работ</w:t>
      </w:r>
      <w:r w:rsidRPr="00A15249">
        <w:rPr>
          <w:rFonts w:ascii="GHEA Grapalat" w:hAnsi="GHEA Grapalat"/>
        </w:rPr>
        <w:t>, предусмотренный заключаемым договором, включая гарантийный срок</w:t>
      </w:r>
    </w:p>
    <w:p w:rsidR="009422CD" w:rsidRPr="00A15249" w:rsidRDefault="009422CD" w:rsidP="009422CD">
      <w:pPr>
        <w:pStyle w:val="NormalWeb"/>
        <w:shd w:val="clear" w:color="auto" w:fill="FFFFFF"/>
        <w:contextualSpacing/>
        <w:jc w:val="both"/>
        <w:rPr>
          <w:rFonts w:ascii="GHEA Grapalat" w:eastAsiaTheme="minorHAnsi" w:hAnsi="GHEA Grapalat" w:cstheme="minorBidi"/>
        </w:rPr>
      </w:pPr>
      <w:r w:rsidRPr="00A15249">
        <w:rPr>
          <w:rFonts w:ascii="GHEA Grapalat" w:eastAsiaTheme="minorHAnsi" w:hAnsi="GHEA Grapalat" w:cstheme="minorBidi"/>
        </w:rPr>
        <w:t>В день предоставления гарантии лицо выдающее гарантию с официального адреса</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9422CD" w:rsidRPr="00A15249" w:rsidRDefault="009422CD" w:rsidP="009422CD">
      <w:pPr>
        <w:pStyle w:val="NormalWeb"/>
        <w:shd w:val="clear" w:color="auto" w:fill="FFFFFF"/>
        <w:contextualSpacing/>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r w:rsidRPr="00A15249">
        <w:rPr>
          <w:rFonts w:ascii="GHEA Grapalat" w:eastAsiaTheme="minorHAnsi" w:hAnsi="GHEA Grapalat" w:cstheme="minorBidi"/>
        </w:rPr>
        <w:t>1) копии заключенного договора N</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_____________________, включая </w:t>
      </w:r>
    </w:p>
    <w:p w:rsidR="009422CD" w:rsidRPr="00A15249" w:rsidRDefault="009422CD" w:rsidP="009422CD">
      <w:pPr>
        <w:pStyle w:val="NormalWeb"/>
        <w:shd w:val="clear" w:color="auto" w:fill="FFFFFF"/>
        <w:contextualSpacing/>
        <w:jc w:val="both"/>
        <w:rPr>
          <w:rFonts w:ascii="GHEA Grapalat" w:eastAsiaTheme="minorHAnsi" w:hAnsi="GHEA Grapalat" w:cstheme="minorBidi"/>
        </w:rPr>
      </w:pPr>
      <w:r w:rsidRPr="00A15249">
        <w:rPr>
          <w:rFonts w:ascii="GHEA Grapalat" w:eastAsiaTheme="minorHAnsi" w:hAnsi="GHEA Grapalat" w:cstheme="minorBidi"/>
        </w:rPr>
        <w:t xml:space="preserve">                                                                         номер заключаемого договара</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копии внесенных  в него изменений, дополнительных соглашений;</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A15249">
          <w:rPr>
            <w:rStyle w:val="Hyperlink"/>
            <w:rFonts w:ascii="GHEA Grapalat" w:hAnsi="GHEA Grapalat"/>
            <w:lang w:val="hy-AM"/>
          </w:rPr>
          <w:t>www.procurement.am</w:t>
        </w:r>
      </w:hyperlink>
      <w:r w:rsidRPr="00A15249">
        <w:rPr>
          <w:rFonts w:ascii="GHEA Grapalat" w:eastAsiaTheme="minorHAnsi" w:hAnsi="GHEA Grapalat" w:cstheme="minorBidi"/>
        </w:rPr>
        <w:t xml:space="preserve"> .</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7.</w:t>
      </w:r>
      <w:r w:rsidRPr="00A15249">
        <w:rPr>
          <w:rFonts w:ascii="GHEA Grapalat" w:hAnsi="GHEA Grapalat"/>
        </w:rPr>
        <w:t xml:space="preserve"> </w:t>
      </w:r>
      <w:r w:rsidRPr="00A15249">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8.</w:t>
      </w:r>
      <w:r w:rsidRPr="00A15249">
        <w:rPr>
          <w:rFonts w:ascii="GHEA Grapalat" w:hAnsi="GHEA Grapalat"/>
        </w:rPr>
        <w:t xml:space="preserve"> </w:t>
      </w:r>
      <w:r w:rsidRPr="00A15249">
        <w:rPr>
          <w:rFonts w:ascii="GHEA Grapalat" w:eastAsiaTheme="minorHAnsi" w:hAnsi="GHEA Grapalat" w:cstheme="minorBidi"/>
        </w:rPr>
        <w:t>Лицо, выдающее гарантию, отклоняет требование бенефициара, если:</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lastRenderedPageBreak/>
        <w:t>1) требование или прилагаемые документы не соответствуют условиям настоящей гарантии,</w:t>
      </w: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r w:rsidRPr="00A15249">
        <w:rPr>
          <w:rFonts w:ascii="GHEA Grapalat" w:eastAsiaTheme="minorHAnsi" w:hAnsi="GHEA Grapalat" w:cstheme="minorBidi"/>
        </w:rPr>
        <w:t>2) требование представлено по истечении срока, установленного гарантией.</w:t>
      </w: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r w:rsidRPr="00A15249">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r w:rsidRPr="00A15249">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u w:val="single"/>
          <w:lang w:val="hy-AM"/>
        </w:rPr>
      </w:pPr>
      <w:r w:rsidRPr="00A15249">
        <w:rPr>
          <w:rFonts w:ascii="GHEA Grapalat" w:hAnsi="GHEA Grapalat"/>
          <w:lang w:val="hy-AM"/>
        </w:rPr>
        <w:t>Руководитель исполнительного органа</w:t>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lang w:val="hy-AM"/>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lang w:val="hy-AM"/>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lang w:val="hy-AM"/>
        </w:rPr>
      </w:pP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p>
    <w:p w:rsidR="009422CD" w:rsidRPr="00A15249" w:rsidRDefault="009422CD" w:rsidP="009422CD">
      <w:pPr>
        <w:pStyle w:val="NormalWeb"/>
        <w:shd w:val="clear" w:color="auto" w:fill="FFFFFF"/>
        <w:spacing w:before="0" w:beforeAutospacing="0" w:after="0" w:afterAutospacing="0"/>
        <w:rPr>
          <w:rFonts w:ascii="GHEA Grapalat" w:hAnsi="GHEA Grapalat" w:cs="Sylfaen"/>
          <w:vertAlign w:val="superscript"/>
        </w:rPr>
      </w:pPr>
      <w:r w:rsidRPr="00A15249">
        <w:rPr>
          <w:rFonts w:ascii="GHEA Grapalat" w:hAnsi="GHEA Grapalat" w:cs="Sylfaen"/>
          <w:vertAlign w:val="superscript"/>
          <w:lang w:val="hy-AM"/>
        </w:rPr>
        <w:t xml:space="preserve">                                                        </w:t>
      </w:r>
      <w:r w:rsidRPr="00A15249">
        <w:rPr>
          <w:rFonts w:ascii="GHEA Grapalat" w:hAnsi="GHEA Grapalat" w:cs="Sylfaen"/>
          <w:vertAlign w:val="superscript"/>
        </w:rPr>
        <w:t>число, месяц, год</w:t>
      </w:r>
    </w:p>
    <w:p w:rsidR="009422CD" w:rsidRPr="00A15249" w:rsidRDefault="009422CD" w:rsidP="009422CD">
      <w:pPr>
        <w:widowControl w:val="0"/>
        <w:spacing w:after="160"/>
        <w:jc w:val="right"/>
        <w:rPr>
          <w:rFonts w:ascii="GHEA Grapalat" w:hAnsi="GHEA Grapalat"/>
          <w:i/>
        </w:rPr>
      </w:pPr>
    </w:p>
    <w:p w:rsidR="009422CD" w:rsidRPr="00A15249" w:rsidRDefault="009422CD" w:rsidP="009422CD">
      <w:pPr>
        <w:widowControl w:val="0"/>
        <w:spacing w:after="160"/>
        <w:jc w:val="right"/>
        <w:rPr>
          <w:rFonts w:ascii="GHEA Grapalat" w:hAnsi="GHEA Grapalat" w:cs="GHEA Grapalat"/>
          <w:i/>
        </w:rPr>
      </w:pPr>
      <w:r w:rsidRPr="00A15249">
        <w:rPr>
          <w:rFonts w:ascii="GHEA Grapalat" w:hAnsi="GHEA Grapalat"/>
          <w:i/>
        </w:rPr>
        <w:t>Приложение № 5.1</w:t>
      </w:r>
    </w:p>
    <w:p w:rsidR="009422CD" w:rsidRPr="00A15249" w:rsidRDefault="009422CD" w:rsidP="009422CD">
      <w:pPr>
        <w:widowControl w:val="0"/>
        <w:spacing w:after="160"/>
        <w:jc w:val="right"/>
        <w:rPr>
          <w:rFonts w:ascii="GHEA Grapalat" w:hAnsi="GHEA Grapalat" w:cs="GHEA Grapalat"/>
          <w:i/>
        </w:rPr>
      </w:pPr>
      <w:r w:rsidRPr="00A15249">
        <w:rPr>
          <w:rFonts w:ascii="GHEA Grapalat" w:hAnsi="GHEA Grapalat"/>
          <w:i/>
        </w:rPr>
        <w:t>к Приглашению на открытый конкурс</w:t>
      </w:r>
      <w:r w:rsidRPr="00A15249">
        <w:rPr>
          <w:rFonts w:ascii="GHEA Grapalat" w:hAnsi="GHEA Grapalat"/>
          <w:i/>
        </w:rPr>
        <w:br/>
        <w:t xml:space="preserve">под кодом </w:t>
      </w:r>
      <w:r w:rsidR="003D65CC" w:rsidRPr="00A15249">
        <w:rPr>
          <w:rFonts w:ascii="GHEA Grapalat" w:hAnsi="GHEA Grapalat"/>
          <w:i/>
          <w:lang w:val="en-US"/>
        </w:rPr>
        <w:t>SHAH</w:t>
      </w:r>
      <w:r w:rsidR="003D65CC" w:rsidRPr="00A15249">
        <w:rPr>
          <w:rFonts w:ascii="GHEA Grapalat" w:hAnsi="GHEA Grapalat"/>
          <w:i/>
        </w:rPr>
        <w:t>- BMAShDzB -23/04</w:t>
      </w:r>
    </w:p>
    <w:p w:rsidR="009422CD" w:rsidRPr="00A15249" w:rsidRDefault="009422CD" w:rsidP="009422CD">
      <w:pPr>
        <w:widowControl w:val="0"/>
        <w:spacing w:after="160"/>
        <w:jc w:val="center"/>
        <w:rPr>
          <w:rFonts w:ascii="GHEA Grapalat" w:hAnsi="GHEA Grapalat"/>
          <w:b/>
        </w:rPr>
      </w:pPr>
    </w:p>
    <w:p w:rsidR="009422CD" w:rsidRPr="00A15249" w:rsidRDefault="009422CD" w:rsidP="009422CD">
      <w:pPr>
        <w:widowControl w:val="0"/>
        <w:spacing w:after="160"/>
        <w:jc w:val="center"/>
        <w:rPr>
          <w:rFonts w:ascii="GHEA Grapalat" w:hAnsi="GHEA Grapalat" w:cs="GHEA Grapalat"/>
          <w:b/>
        </w:rPr>
      </w:pPr>
      <w:r w:rsidRPr="00A15249">
        <w:rPr>
          <w:rFonts w:ascii="GHEA Grapalat" w:hAnsi="GHEA Grapalat"/>
          <w:b/>
        </w:rPr>
        <w:t xml:space="preserve">СОГЛАШЕНИЕ О НЕУСТОЙКЕ </w:t>
      </w:r>
    </w:p>
    <w:p w:rsidR="009422CD" w:rsidRPr="00A15249" w:rsidRDefault="009422CD" w:rsidP="009422CD">
      <w:pPr>
        <w:widowControl w:val="0"/>
        <w:spacing w:after="160"/>
        <w:jc w:val="center"/>
        <w:rPr>
          <w:rFonts w:ascii="GHEA Grapalat" w:hAnsi="GHEA Grapalat" w:cs="GHEA Grapalat"/>
          <w:b/>
        </w:rPr>
      </w:pPr>
      <w:r w:rsidRPr="00A15249">
        <w:rPr>
          <w:rFonts w:ascii="GHEA Grapalat" w:hAnsi="GHEA Grapalat"/>
          <w:b/>
        </w:rPr>
        <w:t>(обеспечение договора)</w:t>
      </w:r>
    </w:p>
    <w:tbl>
      <w:tblPr>
        <w:tblW w:w="0" w:type="auto"/>
        <w:tblLook w:val="04A0" w:firstRow="1" w:lastRow="0" w:firstColumn="1" w:lastColumn="0" w:noHBand="0" w:noVBand="1"/>
      </w:tblPr>
      <w:tblGrid>
        <w:gridCol w:w="4673"/>
        <w:gridCol w:w="4398"/>
      </w:tblGrid>
      <w:tr w:rsidR="009422CD" w:rsidRPr="00A15249" w:rsidTr="009422CD">
        <w:tc>
          <w:tcPr>
            <w:tcW w:w="4786" w:type="dxa"/>
          </w:tcPr>
          <w:p w:rsidR="009422CD" w:rsidRPr="00A15249" w:rsidRDefault="009422CD" w:rsidP="009422CD">
            <w:pPr>
              <w:widowControl w:val="0"/>
              <w:spacing w:after="160"/>
              <w:rPr>
                <w:rFonts w:ascii="GHEA Grapalat" w:hAnsi="GHEA Grapalat" w:cs="GHEA Grapalat"/>
                <w:b/>
                <w:lang w:val="en-US"/>
              </w:rPr>
            </w:pPr>
            <w:r w:rsidRPr="00A15249">
              <w:rPr>
                <w:rFonts w:ascii="GHEA Grapalat" w:hAnsi="GHEA Grapalat"/>
              </w:rPr>
              <w:t>г. Ереван</w:t>
            </w:r>
          </w:p>
        </w:tc>
        <w:tc>
          <w:tcPr>
            <w:tcW w:w="4500" w:type="dxa"/>
          </w:tcPr>
          <w:p w:rsidR="009422CD" w:rsidRPr="00A15249" w:rsidRDefault="009422CD" w:rsidP="009422CD">
            <w:pPr>
              <w:widowControl w:val="0"/>
              <w:spacing w:after="160"/>
              <w:jc w:val="right"/>
              <w:rPr>
                <w:rFonts w:ascii="GHEA Grapalat" w:hAnsi="GHEA Grapalat" w:cs="GHEA Grapalat"/>
                <w:b/>
              </w:rPr>
            </w:pPr>
            <w:r w:rsidRPr="00A15249">
              <w:rPr>
                <w:rFonts w:ascii="GHEA Grapalat" w:hAnsi="GHEA Grapalat"/>
              </w:rPr>
              <w:t>"</w:t>
            </w:r>
            <w:r w:rsidRPr="00A15249">
              <w:rPr>
                <w:rFonts w:ascii="GHEA Grapalat" w:hAnsi="GHEA Grapalat"/>
                <w:lang w:val="en-US"/>
              </w:rPr>
              <w:tab/>
            </w:r>
            <w:r w:rsidRPr="00A15249">
              <w:rPr>
                <w:rFonts w:ascii="GHEA Grapalat" w:hAnsi="GHEA Grapalat"/>
              </w:rPr>
              <w:t xml:space="preserve">" </w:t>
            </w:r>
            <w:r w:rsidRPr="00A15249">
              <w:rPr>
                <w:rFonts w:ascii="GHEA Grapalat" w:hAnsi="GHEA Grapalat"/>
                <w:lang w:val="en-US"/>
              </w:rPr>
              <w:tab/>
            </w:r>
            <w:r w:rsidRPr="00A15249">
              <w:rPr>
                <w:rFonts w:ascii="GHEA Grapalat" w:hAnsi="GHEA Grapalat"/>
              </w:rPr>
              <w:t>20</w:t>
            </w:r>
            <w:r w:rsidRPr="00A15249">
              <w:rPr>
                <w:rFonts w:ascii="GHEA Grapalat" w:hAnsi="GHEA Grapalat"/>
                <w:lang w:val="en-US"/>
              </w:rPr>
              <w:tab/>
            </w:r>
            <w:r w:rsidRPr="00A15249">
              <w:rPr>
                <w:rFonts w:ascii="GHEA Grapalat" w:hAnsi="GHEA Grapalat"/>
              </w:rPr>
              <w:t>г.</w:t>
            </w:r>
            <w:r w:rsidRPr="00A15249">
              <w:rPr>
                <w:rStyle w:val="FootnoteReference"/>
                <w:rFonts w:ascii="GHEA Grapalat" w:hAnsi="GHEA Grapalat"/>
              </w:rPr>
              <w:footnoteReference w:customMarkFollows="1" w:id="21"/>
              <w:t>**</w:t>
            </w:r>
          </w:p>
        </w:tc>
      </w:tr>
    </w:tbl>
    <w:p w:rsidR="009422CD" w:rsidRPr="00A15249" w:rsidRDefault="009422CD" w:rsidP="009422CD">
      <w:pPr>
        <w:widowControl w:val="0"/>
        <w:spacing w:after="160"/>
        <w:rPr>
          <w:rFonts w:ascii="GHEA Grapalat" w:hAnsi="GHEA Grapalat" w:cs="GHEA Grapalat"/>
          <w:b/>
        </w:rPr>
      </w:pPr>
    </w:p>
    <w:p w:rsidR="009422CD" w:rsidRPr="00A15249" w:rsidRDefault="009422CD" w:rsidP="009422CD">
      <w:pPr>
        <w:widowControl w:val="0"/>
        <w:jc w:val="both"/>
        <w:rPr>
          <w:rFonts w:ascii="GHEA Grapalat" w:hAnsi="GHEA Grapalat" w:cs="GHEA Grapalat"/>
          <w:u w:val="single"/>
          <w:vertAlign w:val="subscript"/>
        </w:rPr>
      </w:pPr>
      <w:r w:rsidRPr="00A15249">
        <w:rPr>
          <w:rFonts w:ascii="GHEA Grapalat" w:hAnsi="GHEA Grapalat"/>
        </w:rPr>
        <w:t>_______________________________________________, в лице директора Компании,</w:t>
      </w:r>
    </w:p>
    <w:p w:rsidR="009422CD" w:rsidRPr="00A15249" w:rsidRDefault="009422CD" w:rsidP="009422CD">
      <w:pPr>
        <w:widowControl w:val="0"/>
        <w:spacing w:after="160"/>
        <w:ind w:left="1843"/>
        <w:jc w:val="both"/>
        <w:rPr>
          <w:rFonts w:ascii="GHEA Grapalat" w:hAnsi="GHEA Grapalat"/>
          <w:vertAlign w:val="superscript"/>
          <w:lang w:val="en-US"/>
        </w:rPr>
      </w:pPr>
      <w:r w:rsidRPr="00A15249">
        <w:rPr>
          <w:rFonts w:ascii="GHEA Grapalat" w:hAnsi="GHEA Grapalat"/>
          <w:vertAlign w:val="superscript"/>
        </w:rPr>
        <w:t>наименование Компании</w:t>
      </w:r>
    </w:p>
    <w:p w:rsidR="009422CD" w:rsidRPr="00A15249" w:rsidRDefault="009422CD" w:rsidP="009422CD">
      <w:pPr>
        <w:widowControl w:val="0"/>
        <w:jc w:val="both"/>
        <w:rPr>
          <w:rFonts w:ascii="GHEA Grapalat" w:hAnsi="GHEA Grapalat"/>
          <w:lang w:val="en-US"/>
        </w:rPr>
      </w:pPr>
      <w:r w:rsidRPr="00A15249">
        <w:rPr>
          <w:rFonts w:ascii="GHEA Grapalat" w:hAnsi="GHEA Grapalat"/>
          <w:lang w:val="en-US"/>
        </w:rPr>
        <w:t>_________________________________________________________________________</w:t>
      </w:r>
    </w:p>
    <w:p w:rsidR="009422CD" w:rsidRPr="00A15249" w:rsidRDefault="009422CD" w:rsidP="009422CD">
      <w:pPr>
        <w:widowControl w:val="0"/>
        <w:spacing w:after="160"/>
        <w:jc w:val="center"/>
        <w:rPr>
          <w:rFonts w:ascii="GHEA Grapalat" w:hAnsi="GHEA Grapalat"/>
          <w:vertAlign w:val="superscript"/>
        </w:rPr>
      </w:pPr>
      <w:r w:rsidRPr="00A15249">
        <w:rPr>
          <w:rFonts w:ascii="GHEA Grapalat" w:hAnsi="GHEA Grapalat"/>
          <w:vertAlign w:val="superscript"/>
        </w:rPr>
        <w:t>имя, фамилия, паспортные данные директора компании</w:t>
      </w:r>
    </w:p>
    <w:p w:rsidR="009422CD" w:rsidRPr="00A15249" w:rsidRDefault="009422CD" w:rsidP="009422CD">
      <w:pPr>
        <w:widowControl w:val="0"/>
        <w:spacing w:after="160"/>
        <w:jc w:val="both"/>
        <w:rPr>
          <w:rFonts w:ascii="GHEA Grapalat" w:hAnsi="GHEA Grapalat" w:cs="GHEA Grapalat"/>
        </w:rPr>
      </w:pPr>
      <w:r w:rsidRPr="00A152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422CD" w:rsidRPr="00A15249" w:rsidRDefault="009422CD" w:rsidP="009422CD">
      <w:pPr>
        <w:widowControl w:val="0"/>
        <w:spacing w:after="160"/>
        <w:jc w:val="center"/>
        <w:rPr>
          <w:rFonts w:ascii="GHEA Grapalat" w:hAnsi="GHEA Grapalat" w:cs="GHEA Grapalat"/>
          <w:b/>
          <w:bCs/>
        </w:rPr>
      </w:pPr>
      <w:r w:rsidRPr="00A15249">
        <w:rPr>
          <w:rFonts w:ascii="GHEA Grapalat" w:hAnsi="GHEA Grapalat"/>
          <w:b/>
        </w:rPr>
        <w:t>1. Предмет соглашения</w:t>
      </w:r>
    </w:p>
    <w:p w:rsidR="009422CD" w:rsidRPr="00A15249" w:rsidRDefault="009422CD" w:rsidP="009422CD">
      <w:pPr>
        <w:widowControl w:val="0"/>
        <w:tabs>
          <w:tab w:val="left" w:pos="567"/>
        </w:tabs>
        <w:jc w:val="both"/>
        <w:rPr>
          <w:rFonts w:ascii="GHEA Grapalat" w:hAnsi="GHEA Grapalat" w:cs="GHEA Grapalat"/>
          <w:spacing w:val="-6"/>
        </w:rPr>
      </w:pPr>
      <w:r w:rsidRPr="00A15249">
        <w:rPr>
          <w:rFonts w:ascii="GHEA Grapalat" w:hAnsi="GHEA Grapalat"/>
        </w:rPr>
        <w:t>1</w:t>
      </w:r>
      <w:r w:rsidRPr="00A15249">
        <w:rPr>
          <w:rFonts w:ascii="GHEA Grapalat" w:hAnsi="GHEA Grapalat"/>
          <w:spacing w:val="-6"/>
        </w:rPr>
        <w:t>.1.</w:t>
      </w:r>
      <w:r w:rsidRPr="00A15249">
        <w:rPr>
          <w:rFonts w:ascii="GHEA Grapalat" w:hAnsi="GHEA Grapalat"/>
          <w:spacing w:val="-6"/>
        </w:rPr>
        <w:tab/>
        <w:t xml:space="preserve">Компания участвует в организованной ___________________ *(далее — Заказчик) </w:t>
      </w:r>
    </w:p>
    <w:p w:rsidR="009422CD" w:rsidRPr="00A15249" w:rsidRDefault="009422CD" w:rsidP="009422CD">
      <w:pPr>
        <w:widowControl w:val="0"/>
        <w:tabs>
          <w:tab w:val="left" w:pos="284"/>
        </w:tabs>
        <w:spacing w:after="160"/>
        <w:ind w:left="5245"/>
        <w:jc w:val="both"/>
        <w:rPr>
          <w:rFonts w:ascii="GHEA Grapalat" w:hAnsi="GHEA Grapalat" w:cs="GHEA Grapalat"/>
        </w:rPr>
      </w:pPr>
      <w:r w:rsidRPr="00A15249">
        <w:rPr>
          <w:rFonts w:ascii="GHEA Grapalat" w:hAnsi="GHEA Grapalat"/>
          <w:vertAlign w:val="superscript"/>
        </w:rPr>
        <w:t>наименование заказчика</w:t>
      </w:r>
    </w:p>
    <w:p w:rsidR="009422CD" w:rsidRPr="00A15249" w:rsidRDefault="009422CD" w:rsidP="009422CD">
      <w:pPr>
        <w:widowControl w:val="0"/>
        <w:jc w:val="both"/>
        <w:rPr>
          <w:rFonts w:ascii="GHEA Grapalat" w:hAnsi="GHEA Grapalat" w:cs="GHEA Grapalat"/>
        </w:rPr>
      </w:pPr>
      <w:r w:rsidRPr="00A15249">
        <w:rPr>
          <w:rFonts w:ascii="GHEA Grapalat" w:hAnsi="GHEA Grapalat"/>
        </w:rPr>
        <w:lastRenderedPageBreak/>
        <w:t>процедуре закупок под кодом ____________________________________________ *.</w:t>
      </w:r>
    </w:p>
    <w:p w:rsidR="009422CD" w:rsidRPr="00A15249" w:rsidRDefault="009422CD" w:rsidP="009422CD">
      <w:pPr>
        <w:widowControl w:val="0"/>
        <w:spacing w:after="160"/>
        <w:ind w:left="5245"/>
        <w:jc w:val="both"/>
        <w:rPr>
          <w:rFonts w:ascii="GHEA Grapalat" w:hAnsi="GHEA Grapalat" w:cs="GHEA Grapalat"/>
        </w:rPr>
      </w:pPr>
      <w:r w:rsidRPr="00A15249">
        <w:rPr>
          <w:rFonts w:ascii="GHEA Grapalat" w:hAnsi="GHEA Grapalat"/>
          <w:vertAlign w:val="superscript"/>
        </w:rPr>
        <w:t>код процедуры</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1.2.</w:t>
      </w:r>
      <w:r w:rsidRPr="00A15249">
        <w:rPr>
          <w:rFonts w:ascii="GHEA Grapalat" w:hAnsi="GHEA Grapalat"/>
        </w:rPr>
        <w:tab/>
        <w:t>В качестве обеспечения исполнения договора, заключаемого в</w:t>
      </w:r>
      <w:r w:rsidRPr="00A15249">
        <w:rPr>
          <w:rFonts w:ascii="Calibri" w:hAnsi="Calibri" w:cs="Calibri"/>
          <w:lang w:val="en-US"/>
        </w:rPr>
        <w:t> </w:t>
      </w:r>
      <w:r w:rsidRPr="00A152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1.3.</w:t>
      </w:r>
      <w:r w:rsidRPr="00A15249">
        <w:rPr>
          <w:rFonts w:ascii="GHEA Grapalat" w:hAnsi="GHEA Grapalat"/>
        </w:rPr>
        <w:tab/>
        <w:t>Подписав платежное требование (далее — Требование), прилагаемое к</w:t>
      </w:r>
      <w:r w:rsidRPr="00A15249">
        <w:rPr>
          <w:rFonts w:ascii="Calibri" w:hAnsi="Calibri" w:cs="Calibri"/>
          <w:lang w:val="en-US"/>
        </w:rPr>
        <w:t> </w:t>
      </w:r>
      <w:r w:rsidRPr="00A15249">
        <w:rPr>
          <w:rFonts w:ascii="GHEA Grapalat" w:hAnsi="GHEA Grapalat"/>
        </w:rPr>
        <w:t xml:space="preserve">настоящему Соглашению о неустойке, Компания безотзывно соглашается, что: </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а)</w:t>
      </w:r>
      <w:r w:rsidRPr="00A152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б)</w:t>
      </w:r>
      <w:r w:rsidRPr="00A152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в)</w:t>
      </w:r>
      <w:r w:rsidRPr="00A152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г)</w:t>
      </w:r>
      <w:r w:rsidRPr="00A15249">
        <w:rPr>
          <w:rFonts w:ascii="GHEA Grapalat" w:hAnsi="GHEA Grapalat"/>
        </w:rPr>
        <w:tab/>
        <w:t>Компания подтверждает, что акцептовала Требование в полном размере суммы неустойки.</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д)</w:t>
      </w:r>
      <w:r w:rsidRPr="00A152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1.4.</w:t>
      </w:r>
      <w:r w:rsidRPr="00A152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15249">
        <w:rPr>
          <w:rFonts w:ascii="Calibri" w:hAnsi="Calibri" w:cs="Calibri"/>
          <w:lang w:val="en-US"/>
        </w:rPr>
        <w:t> </w:t>
      </w:r>
      <w:r w:rsidRPr="00A152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1.5.</w:t>
      </w:r>
      <w:r w:rsidRPr="00A15249">
        <w:rPr>
          <w:rFonts w:ascii="GHEA Grapalat" w:hAnsi="GHEA Grapalat"/>
        </w:rPr>
        <w:tab/>
        <w:t>Заказчик может представить в Банк-плательщик иные дополнительные документы.</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1.6. Банк не несет какой-либо ответственности за риски (понесенные</w:t>
      </w:r>
      <w:r w:rsidRPr="00A15249">
        <w:rPr>
          <w:rFonts w:ascii="Calibri" w:hAnsi="Calibri" w:cs="Calibri"/>
          <w:lang w:val="en-US"/>
        </w:rPr>
        <w:t> </w:t>
      </w:r>
      <w:r w:rsidRPr="00A15249">
        <w:rPr>
          <w:rFonts w:ascii="GHEA Grapalat" w:hAnsi="GHEA Grapalat"/>
        </w:rPr>
        <w:t xml:space="preserve">Компанией убытки) и негативные последствия, возникшие для Компании в результате уплаты Банком-плательщиком суммы, указанной </w:t>
      </w:r>
      <w:r w:rsidRPr="00A15249">
        <w:rPr>
          <w:rFonts w:ascii="GHEA Grapalat" w:hAnsi="GHEA Grapalat"/>
        </w:rPr>
        <w:lastRenderedPageBreak/>
        <w:t>в</w:t>
      </w:r>
      <w:r w:rsidRPr="00A15249">
        <w:rPr>
          <w:rFonts w:ascii="Calibri" w:hAnsi="Calibri" w:cs="Calibri"/>
          <w:lang w:val="en-US"/>
        </w:rPr>
        <w:t> </w:t>
      </w:r>
      <w:r w:rsidRPr="00A15249">
        <w:rPr>
          <w:rFonts w:ascii="GHEA Grapalat" w:hAnsi="GHEA Grapalat"/>
        </w:rPr>
        <w:t>Требовании. Банк не обязан проверять факты нарушения Компанией условий договора.</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1.7.</w:t>
      </w:r>
      <w:r w:rsidRPr="00A152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1.8.</w:t>
      </w:r>
      <w:r w:rsidRPr="00A15249">
        <w:rPr>
          <w:rFonts w:ascii="GHEA Grapalat" w:hAnsi="GHEA Grapalat"/>
        </w:rPr>
        <w:tab/>
        <w:t>В случае если в течение десяти рабочих дней после представления в</w:t>
      </w:r>
      <w:r w:rsidRPr="00A15249">
        <w:rPr>
          <w:rFonts w:ascii="Calibri" w:hAnsi="Calibri" w:cs="Calibri"/>
          <w:lang w:val="en-US"/>
        </w:rPr>
        <w:t> </w:t>
      </w:r>
      <w:r w:rsidRPr="00A15249">
        <w:rPr>
          <w:rFonts w:ascii="GHEA Grapalat" w:hAnsi="GHEA Grapalat"/>
        </w:rPr>
        <w:t>Банк настоящего Соглашения и прилагаемого Требования по независящим от</w:t>
      </w:r>
      <w:r w:rsidRPr="00A15249">
        <w:rPr>
          <w:rFonts w:ascii="Calibri" w:hAnsi="Calibri" w:cs="Calibri"/>
          <w:lang w:val="en-US"/>
        </w:rPr>
        <w:t> </w:t>
      </w:r>
      <w:r w:rsidRPr="00A152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15249">
        <w:rPr>
          <w:rFonts w:ascii="Calibri" w:hAnsi="Calibri" w:cs="Calibri"/>
          <w:lang w:val="en-US"/>
        </w:rPr>
        <w:t> </w:t>
      </w:r>
      <w:r w:rsidRPr="00A15249">
        <w:rPr>
          <w:rFonts w:ascii="GHEA Grapalat" w:hAnsi="GHEA Grapalat"/>
        </w:rPr>
        <w:t>неуплатой.</w:t>
      </w:r>
    </w:p>
    <w:p w:rsidR="009422CD" w:rsidRPr="00A15249" w:rsidRDefault="009422CD" w:rsidP="009422CD">
      <w:pPr>
        <w:widowControl w:val="0"/>
        <w:spacing w:after="160"/>
        <w:jc w:val="center"/>
        <w:rPr>
          <w:rFonts w:ascii="GHEA Grapalat" w:hAnsi="GHEA Grapalat" w:cs="GHEA Grapalat"/>
          <w:b/>
          <w:bCs/>
        </w:rPr>
      </w:pPr>
      <w:r w:rsidRPr="00A15249">
        <w:rPr>
          <w:rFonts w:ascii="GHEA Grapalat" w:hAnsi="GHEA Grapalat"/>
          <w:b/>
        </w:rPr>
        <w:t>2. Иные условия</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2.1.</w:t>
      </w:r>
      <w:r w:rsidRPr="00A15249">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2.2.</w:t>
      </w:r>
      <w:r w:rsidRPr="00A15249">
        <w:rPr>
          <w:rFonts w:ascii="GHEA Grapalat" w:hAnsi="GHEA Grapalat"/>
        </w:rPr>
        <w:tab/>
        <w:t xml:space="preserve">Представив настоящее Соглашение и прилагаемое Требование в Банк-плательщик: </w:t>
      </w:r>
    </w:p>
    <w:p w:rsidR="009422CD" w:rsidRPr="00A15249"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2.2.1.</w:t>
      </w:r>
      <w:r w:rsidRPr="00A15249">
        <w:rPr>
          <w:rFonts w:ascii="GHEA Grapalat" w:hAnsi="GHEA Grapalat"/>
        </w:rPr>
        <w:tab/>
        <w:t>Заказчик подтверждает, что Компания допустила нарушение договорных обязательств, а</w:t>
      </w:r>
    </w:p>
    <w:p w:rsidR="009422CD" w:rsidRPr="00A15249" w:rsidDel="00A13215" w:rsidRDefault="009422CD" w:rsidP="009422CD">
      <w:pPr>
        <w:widowControl w:val="0"/>
        <w:tabs>
          <w:tab w:val="left" w:pos="1134"/>
        </w:tabs>
        <w:spacing w:after="160"/>
        <w:ind w:firstLine="567"/>
        <w:jc w:val="both"/>
        <w:rPr>
          <w:rFonts w:ascii="GHEA Grapalat" w:hAnsi="GHEA Grapalat" w:cs="GHEA Grapalat"/>
        </w:rPr>
      </w:pPr>
      <w:r w:rsidRPr="00A15249">
        <w:rPr>
          <w:rFonts w:ascii="GHEA Grapalat" w:hAnsi="GHEA Grapalat"/>
        </w:rPr>
        <w:t>2.2.2.</w:t>
      </w:r>
      <w:r w:rsidRPr="00A152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422CD" w:rsidRPr="00A15249" w:rsidRDefault="009422CD" w:rsidP="009422CD">
      <w:pPr>
        <w:widowControl w:val="0"/>
        <w:tabs>
          <w:tab w:val="left" w:pos="1134"/>
        </w:tabs>
        <w:spacing w:after="160"/>
        <w:ind w:firstLine="567"/>
        <w:jc w:val="both"/>
        <w:rPr>
          <w:rFonts w:ascii="GHEA Grapalat" w:hAnsi="GHEA Grapalat"/>
        </w:rPr>
      </w:pPr>
      <w:r w:rsidRPr="00A15249">
        <w:rPr>
          <w:rFonts w:ascii="GHEA Grapalat" w:hAnsi="GHEA Grapalat"/>
        </w:rPr>
        <w:t>2.3.</w:t>
      </w:r>
      <w:r w:rsidRPr="00A152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422CD" w:rsidRPr="00A15249" w:rsidRDefault="009422CD" w:rsidP="009422CD">
      <w:pPr>
        <w:widowControl w:val="0"/>
        <w:spacing w:after="160"/>
        <w:ind w:firstLine="567"/>
        <w:jc w:val="center"/>
        <w:rPr>
          <w:rFonts w:ascii="GHEA Grapalat" w:hAnsi="GHEA Grapalat"/>
          <w:b/>
        </w:rPr>
      </w:pPr>
      <w:r w:rsidRPr="00A15249">
        <w:rPr>
          <w:rFonts w:ascii="GHEA Grapalat" w:hAnsi="GHEA Grapalat"/>
          <w:b/>
        </w:rPr>
        <w:t>3. Адрес, банковские реквизиты Компании</w:t>
      </w:r>
    </w:p>
    <w:p w:rsidR="009422CD" w:rsidRPr="00A15249" w:rsidRDefault="009422CD" w:rsidP="009422CD">
      <w:pPr>
        <w:widowControl w:val="0"/>
        <w:jc w:val="both"/>
        <w:rPr>
          <w:rFonts w:ascii="GHEA Grapalat" w:hAnsi="GHEA Grapalat"/>
        </w:rPr>
      </w:pPr>
      <w:r w:rsidRPr="00A15249">
        <w:rPr>
          <w:rFonts w:ascii="GHEA Grapalat" w:hAnsi="GHEA Grapalat"/>
        </w:rPr>
        <w:t>_______________________________________</w:t>
      </w:r>
    </w:p>
    <w:p w:rsidR="009422CD" w:rsidRPr="00A15249" w:rsidRDefault="009422CD" w:rsidP="009422CD">
      <w:pPr>
        <w:widowControl w:val="0"/>
        <w:spacing w:after="160"/>
        <w:ind w:right="4250"/>
        <w:jc w:val="center"/>
        <w:rPr>
          <w:rFonts w:ascii="GHEA Grapalat" w:hAnsi="GHEA Grapalat"/>
          <w:vertAlign w:val="superscript"/>
        </w:rPr>
      </w:pPr>
      <w:r w:rsidRPr="00A15249">
        <w:rPr>
          <w:rFonts w:ascii="GHEA Grapalat" w:hAnsi="GHEA Grapalat"/>
          <w:vertAlign w:val="superscript"/>
        </w:rPr>
        <w:t>наименование компании</w:t>
      </w:r>
    </w:p>
    <w:p w:rsidR="009422CD" w:rsidRPr="00A15249" w:rsidRDefault="009422CD" w:rsidP="009422CD">
      <w:pPr>
        <w:widowControl w:val="0"/>
        <w:jc w:val="both"/>
        <w:rPr>
          <w:rFonts w:ascii="GHEA Grapalat" w:hAnsi="GHEA Grapalat"/>
        </w:rPr>
      </w:pPr>
      <w:r w:rsidRPr="00A15249">
        <w:rPr>
          <w:rFonts w:ascii="GHEA Grapalat" w:hAnsi="GHEA Grapalat"/>
        </w:rPr>
        <w:t>_______________________________________</w:t>
      </w:r>
    </w:p>
    <w:p w:rsidR="009422CD" w:rsidRPr="00A15249" w:rsidRDefault="009422CD" w:rsidP="009422CD">
      <w:pPr>
        <w:widowControl w:val="0"/>
        <w:spacing w:after="160"/>
        <w:ind w:right="4250"/>
        <w:jc w:val="center"/>
        <w:rPr>
          <w:rFonts w:ascii="GHEA Grapalat" w:hAnsi="GHEA Grapalat"/>
          <w:vertAlign w:val="superscript"/>
        </w:rPr>
      </w:pPr>
      <w:r w:rsidRPr="00A15249">
        <w:rPr>
          <w:rFonts w:ascii="GHEA Grapalat" w:hAnsi="GHEA Grapalat"/>
          <w:vertAlign w:val="superscript"/>
        </w:rPr>
        <w:t>адрес компании</w:t>
      </w:r>
    </w:p>
    <w:p w:rsidR="009422CD" w:rsidRPr="00A15249" w:rsidRDefault="009422CD" w:rsidP="009422CD">
      <w:pPr>
        <w:widowControl w:val="0"/>
        <w:jc w:val="both"/>
        <w:rPr>
          <w:rFonts w:ascii="GHEA Grapalat" w:hAnsi="GHEA Grapalat"/>
        </w:rPr>
      </w:pPr>
      <w:r w:rsidRPr="00A15249">
        <w:rPr>
          <w:rFonts w:ascii="GHEA Grapalat" w:hAnsi="GHEA Grapalat"/>
        </w:rPr>
        <w:t>_______________________________________</w:t>
      </w:r>
    </w:p>
    <w:p w:rsidR="009422CD" w:rsidRPr="00A15249" w:rsidRDefault="009422CD" w:rsidP="009422CD">
      <w:pPr>
        <w:widowControl w:val="0"/>
        <w:spacing w:after="160"/>
        <w:ind w:right="4250"/>
        <w:jc w:val="center"/>
        <w:rPr>
          <w:rFonts w:ascii="GHEA Grapalat" w:hAnsi="GHEA Grapalat"/>
          <w:vertAlign w:val="superscript"/>
        </w:rPr>
      </w:pPr>
      <w:r w:rsidRPr="00A15249">
        <w:rPr>
          <w:rFonts w:ascii="GHEA Grapalat" w:hAnsi="GHEA Grapalat"/>
          <w:vertAlign w:val="superscript"/>
        </w:rPr>
        <w:t>наименование обслуживающего компанию банка</w:t>
      </w:r>
    </w:p>
    <w:p w:rsidR="009422CD" w:rsidRPr="00A15249" w:rsidRDefault="009422CD" w:rsidP="009422CD">
      <w:pPr>
        <w:widowControl w:val="0"/>
        <w:jc w:val="both"/>
        <w:rPr>
          <w:rFonts w:ascii="GHEA Grapalat" w:hAnsi="GHEA Grapalat"/>
        </w:rPr>
      </w:pPr>
      <w:r w:rsidRPr="00A15249">
        <w:rPr>
          <w:rFonts w:ascii="GHEA Grapalat" w:hAnsi="GHEA Grapalat"/>
        </w:rPr>
        <w:t>_______________________________________</w:t>
      </w:r>
    </w:p>
    <w:p w:rsidR="009422CD" w:rsidRPr="00A15249" w:rsidRDefault="009422CD" w:rsidP="009422CD">
      <w:pPr>
        <w:widowControl w:val="0"/>
        <w:spacing w:after="160"/>
        <w:ind w:right="4250"/>
        <w:jc w:val="center"/>
        <w:rPr>
          <w:rFonts w:ascii="GHEA Grapalat" w:hAnsi="GHEA Grapalat"/>
          <w:vertAlign w:val="superscript"/>
        </w:rPr>
      </w:pPr>
      <w:r w:rsidRPr="00A15249">
        <w:rPr>
          <w:rFonts w:ascii="GHEA Grapalat" w:hAnsi="GHEA Grapalat"/>
          <w:vertAlign w:val="superscript"/>
        </w:rPr>
        <w:t>номер банковского счета компании</w:t>
      </w:r>
    </w:p>
    <w:p w:rsidR="009422CD" w:rsidRPr="00A15249" w:rsidRDefault="009422CD" w:rsidP="009422CD">
      <w:pPr>
        <w:widowControl w:val="0"/>
        <w:jc w:val="both"/>
        <w:rPr>
          <w:rFonts w:ascii="GHEA Grapalat" w:hAnsi="GHEA Grapalat"/>
        </w:rPr>
      </w:pPr>
      <w:r w:rsidRPr="00A15249">
        <w:rPr>
          <w:rFonts w:ascii="GHEA Grapalat" w:hAnsi="GHEA Grapalat"/>
        </w:rPr>
        <w:t>_______________________________________</w:t>
      </w:r>
    </w:p>
    <w:p w:rsidR="009422CD" w:rsidRPr="00A15249" w:rsidRDefault="009422CD" w:rsidP="009422CD">
      <w:pPr>
        <w:widowControl w:val="0"/>
        <w:spacing w:after="160"/>
        <w:ind w:right="4250"/>
        <w:jc w:val="center"/>
        <w:rPr>
          <w:rFonts w:ascii="GHEA Grapalat" w:hAnsi="GHEA Grapalat"/>
          <w:vertAlign w:val="superscript"/>
        </w:rPr>
      </w:pPr>
      <w:r w:rsidRPr="00A15249">
        <w:rPr>
          <w:rFonts w:ascii="GHEA Grapalat" w:hAnsi="GHEA Grapalat"/>
          <w:vertAlign w:val="superscript"/>
        </w:rPr>
        <w:t>учетный номер налогоплательщика компании</w:t>
      </w:r>
    </w:p>
    <w:p w:rsidR="009422CD" w:rsidRPr="00A15249" w:rsidRDefault="009422CD" w:rsidP="009422CD">
      <w:pPr>
        <w:widowControl w:val="0"/>
        <w:jc w:val="both"/>
        <w:rPr>
          <w:rFonts w:ascii="GHEA Grapalat" w:hAnsi="GHEA Grapalat"/>
        </w:rPr>
      </w:pPr>
      <w:r w:rsidRPr="00A15249">
        <w:rPr>
          <w:rFonts w:ascii="GHEA Grapalat" w:hAnsi="GHEA Grapalat"/>
        </w:rPr>
        <w:t>_______________________________________</w:t>
      </w:r>
    </w:p>
    <w:p w:rsidR="009422CD" w:rsidRPr="00A15249" w:rsidRDefault="009422CD" w:rsidP="009422CD">
      <w:pPr>
        <w:widowControl w:val="0"/>
        <w:spacing w:after="160"/>
        <w:ind w:right="4250"/>
        <w:jc w:val="center"/>
        <w:rPr>
          <w:rFonts w:ascii="GHEA Grapalat" w:hAnsi="GHEA Grapalat"/>
        </w:rPr>
      </w:pPr>
      <w:r w:rsidRPr="00A15249">
        <w:rPr>
          <w:rFonts w:ascii="GHEA Grapalat" w:hAnsi="GHEA Grapalat"/>
          <w:vertAlign w:val="superscript"/>
        </w:rPr>
        <w:lastRenderedPageBreak/>
        <w:t>имя, фамилия и подпись директора компании</w:t>
      </w:r>
    </w:p>
    <w:p w:rsidR="009422CD" w:rsidRPr="00A15249" w:rsidRDefault="009422CD" w:rsidP="009422CD">
      <w:pPr>
        <w:widowControl w:val="0"/>
        <w:spacing w:after="160"/>
        <w:rPr>
          <w:rFonts w:ascii="GHEA Grapalat" w:hAnsi="GHEA Grapalat"/>
        </w:rPr>
      </w:pPr>
      <w:r w:rsidRPr="00A15249">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9422CD" w:rsidRPr="00A15249" w:rsidTr="009422C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3402"/>
              </w:tabs>
              <w:spacing w:after="160"/>
              <w:ind w:left="360"/>
              <w:rPr>
                <w:rFonts w:ascii="GHEA Grapalat" w:hAnsi="GHEA Grapalat" w:cs="Sylfaen"/>
                <w:b/>
                <w:bCs/>
                <w:lang w:val="en-US"/>
              </w:rPr>
            </w:pPr>
            <w:r w:rsidRPr="00A15249">
              <w:rPr>
                <w:rFonts w:ascii="GHEA Grapalat" w:hAnsi="GHEA Grapalat"/>
                <w:lang w:val="en-US"/>
              </w:rPr>
              <w:lastRenderedPageBreak/>
              <w:t>1.</w:t>
            </w:r>
            <w:r w:rsidRPr="00A15249">
              <w:rPr>
                <w:rFonts w:ascii="GHEA Grapalat" w:hAnsi="GHEA Grapalat"/>
                <w:b/>
                <w:lang w:val="en-US"/>
              </w:rPr>
              <w:tab/>
            </w:r>
            <w:r w:rsidRPr="00A15249">
              <w:rPr>
                <w:rFonts w:ascii="GHEA Grapalat" w:hAnsi="GHEA Grapalat"/>
                <w:b/>
              </w:rPr>
              <w:t xml:space="preserve">ПЛАТЕЖНОЕ ТРЕБОВАНИЕ </w:t>
            </w:r>
            <w:r w:rsidRPr="00A15249">
              <w:rPr>
                <w:rFonts w:ascii="GHEA Grapalat" w:hAnsi="GHEA Grapalat"/>
                <w:b/>
                <w:lang w:val="en-US"/>
              </w:rPr>
              <w:t>*</w:t>
            </w:r>
          </w:p>
        </w:tc>
      </w:tr>
      <w:tr w:rsidR="009422CD" w:rsidRPr="00A15249" w:rsidTr="009422C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cs="Sylfaen"/>
              </w:rPr>
            </w:pPr>
            <w:r w:rsidRPr="00A15249">
              <w:rPr>
                <w:rFonts w:ascii="GHEA Grapalat" w:hAnsi="GHEA Grapalat"/>
              </w:rPr>
              <w:t>2.</w:t>
            </w:r>
            <w:r w:rsidRPr="00A15249">
              <w:rPr>
                <w:rFonts w:ascii="GHEA Grapalat" w:hAnsi="GHEA Grapalat"/>
              </w:rPr>
              <w:tab/>
              <w:t xml:space="preserve">Номер </w:t>
            </w:r>
          </w:p>
        </w:tc>
      </w:tr>
      <w:tr w:rsidR="009422CD" w:rsidRPr="00A15249" w:rsidTr="009422C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3390"/>
              </w:tabs>
              <w:spacing w:after="160"/>
              <w:ind w:left="322"/>
              <w:rPr>
                <w:rFonts w:ascii="GHEA Grapalat" w:hAnsi="GHEA Grapalat" w:cs="Sylfaen"/>
              </w:rPr>
            </w:pPr>
            <w:r w:rsidRPr="00A15249">
              <w:rPr>
                <w:rFonts w:ascii="GHEA Grapalat" w:hAnsi="GHEA Grapalat"/>
              </w:rPr>
              <w:t>3</w:t>
            </w:r>
            <w:r w:rsidRPr="00A15249">
              <w:rPr>
                <w:rFonts w:ascii="GHEA Grapalat" w:hAnsi="GHEA Grapalat"/>
              </w:rPr>
              <w:tab/>
              <w:t>Дата представления: "___" ___ 20___г.</w:t>
            </w:r>
          </w:p>
        </w:tc>
      </w:tr>
      <w:tr w:rsidR="009422CD" w:rsidRPr="00A15249" w:rsidTr="009422C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4.</w:t>
            </w:r>
            <w:r w:rsidRPr="00A15249">
              <w:rPr>
                <w:rFonts w:ascii="GHEA Grapalat" w:hAnsi="GHEA Grapalat"/>
              </w:rPr>
              <w:tab/>
              <w:t>Наименование, или имя, фамилия плательщика (Компания:</w:t>
            </w:r>
          </w:p>
        </w:tc>
      </w:tr>
      <w:tr w:rsidR="009422CD" w:rsidRPr="00A15249" w:rsidTr="009422C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5.</w:t>
            </w:r>
            <w:r w:rsidRPr="00A15249">
              <w:rPr>
                <w:rFonts w:ascii="GHEA Grapalat" w:hAnsi="GHEA Grapalat"/>
              </w:rPr>
              <w:tab/>
              <w:t>Обслуживающая плательщика Финансовая организация (банк):</w:t>
            </w:r>
          </w:p>
        </w:tc>
      </w:tr>
      <w:tr w:rsidR="009422CD" w:rsidRPr="00A15249" w:rsidTr="009422C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6.</w:t>
            </w:r>
            <w:r w:rsidRPr="00A15249">
              <w:rPr>
                <w:rFonts w:ascii="GHEA Grapalat" w:hAnsi="GHEA Grapalat"/>
              </w:rPr>
              <w:tab/>
              <w:t>Номер счета плательщика:</w:t>
            </w:r>
          </w:p>
        </w:tc>
      </w:tr>
      <w:tr w:rsidR="009422CD" w:rsidRPr="00A15249" w:rsidTr="009422C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7.</w:t>
            </w:r>
            <w:r w:rsidRPr="00A15249">
              <w:rPr>
                <w:rFonts w:ascii="GHEA Grapalat" w:hAnsi="GHEA Grapalat"/>
              </w:rPr>
              <w:tab/>
              <w:t>УНН плательщика:</w:t>
            </w:r>
          </w:p>
        </w:tc>
      </w:tr>
      <w:tr w:rsidR="009422CD" w:rsidRPr="00A15249" w:rsidTr="009422C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8.</w:t>
            </w:r>
            <w:r w:rsidRPr="00A15249">
              <w:rPr>
                <w:rFonts w:ascii="GHEA Grapalat" w:hAnsi="GHEA Grapalat"/>
              </w:rPr>
              <w:tab/>
              <w:t>НЗОУ плательщика:</w:t>
            </w:r>
          </w:p>
        </w:tc>
      </w:tr>
      <w:tr w:rsidR="009422CD" w:rsidRPr="00A15249" w:rsidTr="009422C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9.</w:t>
            </w:r>
            <w:r w:rsidRPr="00A15249">
              <w:rPr>
                <w:rFonts w:ascii="GHEA Grapalat" w:hAnsi="GHEA Grapalat"/>
              </w:rPr>
              <w:tab/>
              <w:t>Наименование, или имя, фамилия бенефициара:</w:t>
            </w:r>
          </w:p>
        </w:tc>
      </w:tr>
      <w:tr w:rsidR="009422CD" w:rsidRPr="00A15249" w:rsidTr="009422C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10.</w:t>
            </w:r>
            <w:r w:rsidRPr="00A15249">
              <w:rPr>
                <w:rFonts w:ascii="GHEA Grapalat" w:hAnsi="GHEA Grapalat"/>
              </w:rPr>
              <w:tab/>
              <w:t>НЗОУ бенефициара (не заполняется)</w:t>
            </w:r>
          </w:p>
        </w:tc>
      </w:tr>
      <w:tr w:rsidR="009422CD" w:rsidRPr="00A15249" w:rsidTr="009422C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11.</w:t>
            </w:r>
            <w:r w:rsidRPr="00A15249">
              <w:rPr>
                <w:rFonts w:ascii="GHEA Grapalat" w:hAnsi="GHEA Grapalat"/>
              </w:rPr>
              <w:tab/>
              <w:t>УНН бенефициара:</w:t>
            </w:r>
          </w:p>
        </w:tc>
      </w:tr>
      <w:tr w:rsidR="009422CD" w:rsidRPr="00A15249" w:rsidTr="009422C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12.</w:t>
            </w:r>
            <w:r w:rsidRPr="00A15249">
              <w:rPr>
                <w:rFonts w:ascii="GHEA Grapalat" w:hAnsi="GHEA Grapalat"/>
              </w:rPr>
              <w:tab/>
              <w:t>Обслуживающая бенефициара Финансовая организация (банк):</w:t>
            </w:r>
          </w:p>
        </w:tc>
      </w:tr>
      <w:tr w:rsidR="009422CD" w:rsidRPr="00A15249" w:rsidTr="009422C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13.</w:t>
            </w:r>
            <w:r w:rsidRPr="00A15249">
              <w:rPr>
                <w:rFonts w:ascii="GHEA Grapalat" w:hAnsi="GHEA Grapalat"/>
              </w:rPr>
              <w:tab/>
              <w:t>Номер счета бенефициара (сч.№)</w:t>
            </w:r>
          </w:p>
        </w:tc>
      </w:tr>
      <w:tr w:rsidR="009422CD" w:rsidRPr="00A15249" w:rsidTr="009422C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14.</w:t>
            </w:r>
            <w:r w:rsidRPr="00A15249">
              <w:rPr>
                <w:rFonts w:ascii="GHEA Grapalat" w:hAnsi="GHEA Grapalat"/>
              </w:rPr>
              <w:tab/>
              <w:t>Сумма (цифрами и прописью):</w:t>
            </w:r>
          </w:p>
        </w:tc>
      </w:tr>
      <w:tr w:rsidR="009422CD" w:rsidRPr="00A15249" w:rsidTr="009422C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15.</w:t>
            </w:r>
            <w:r w:rsidRPr="00A152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9422CD" w:rsidRPr="00A15249" w:rsidTr="009422C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16.</w:t>
            </w:r>
            <w:r w:rsidRPr="00A15249">
              <w:rPr>
                <w:rFonts w:ascii="GHEA Grapalat" w:hAnsi="GHEA Grapalat"/>
              </w:rPr>
              <w:tab/>
              <w:t>Валюта (прописью и по коду):</w:t>
            </w:r>
          </w:p>
        </w:tc>
      </w:tr>
      <w:tr w:rsidR="009422CD" w:rsidRPr="00A15249" w:rsidTr="009422C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17.</w:t>
            </w:r>
            <w:r w:rsidRPr="00A15249">
              <w:rPr>
                <w:rFonts w:ascii="GHEA Grapalat" w:hAnsi="GHEA Grapalat"/>
              </w:rPr>
              <w:tab/>
              <w:t>Цель сделки (уплаты): (для обеспечения исполнения договора)</w:t>
            </w:r>
          </w:p>
        </w:tc>
      </w:tr>
      <w:tr w:rsidR="009422CD" w:rsidRPr="00A15249" w:rsidTr="009422CD">
        <w:trPr>
          <w:trHeight w:val="424"/>
        </w:trPr>
        <w:tc>
          <w:tcPr>
            <w:tcW w:w="10980" w:type="dxa"/>
            <w:gridSpan w:val="2"/>
            <w:tcBorders>
              <w:top w:val="single" w:sz="4" w:space="0" w:color="auto"/>
              <w:left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18.</w:t>
            </w:r>
            <w:r w:rsidRPr="00A152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422CD" w:rsidRPr="00A15249" w:rsidTr="009422C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rPr>
            </w:pPr>
            <w:r w:rsidRPr="00A15249">
              <w:rPr>
                <w:rFonts w:ascii="GHEA Grapalat" w:hAnsi="GHEA Grapalat"/>
              </w:rPr>
              <w:t>19.</w:t>
            </w:r>
            <w:r w:rsidRPr="00A15249">
              <w:rPr>
                <w:rFonts w:ascii="GHEA Grapalat" w:hAnsi="GHEA Grapalat"/>
                <w:lang w:val="en-US"/>
              </w:rPr>
              <w:tab/>
            </w:r>
            <w:r w:rsidRPr="00A15249">
              <w:rPr>
                <w:rFonts w:ascii="GHEA Grapalat" w:hAnsi="GHEA Grapalat"/>
              </w:rPr>
              <w:t>Условия оплаты: &lt;акцептованный платеж&gt;</w:t>
            </w:r>
          </w:p>
        </w:tc>
      </w:tr>
      <w:tr w:rsidR="009422CD" w:rsidRPr="00A15249" w:rsidTr="009422C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422CD" w:rsidRPr="00A15249" w:rsidRDefault="009422CD" w:rsidP="009422CD">
            <w:pPr>
              <w:widowControl w:val="0"/>
              <w:tabs>
                <w:tab w:val="left" w:pos="855"/>
              </w:tabs>
              <w:spacing w:after="160"/>
              <w:ind w:left="360"/>
              <w:rPr>
                <w:rFonts w:ascii="GHEA Grapalat" w:hAnsi="GHEA Grapalat"/>
                <w:lang w:val="en-US"/>
              </w:rPr>
            </w:pPr>
            <w:r w:rsidRPr="00A15249">
              <w:rPr>
                <w:rFonts w:ascii="GHEA Grapalat" w:hAnsi="GHEA Grapalat"/>
              </w:rPr>
              <w:t>20.</w:t>
            </w:r>
            <w:r w:rsidRPr="00A15249">
              <w:rPr>
                <w:rFonts w:ascii="GHEA Grapalat" w:hAnsi="GHEA Grapalat"/>
                <w:lang w:val="en-US"/>
              </w:rPr>
              <w:tab/>
            </w:r>
            <w:r w:rsidRPr="00A15249">
              <w:rPr>
                <w:rFonts w:ascii="GHEA Grapalat" w:hAnsi="GHEA Grapalat"/>
              </w:rPr>
              <w:t>Количество прилагаемых страниц: --- страниц</w:t>
            </w:r>
          </w:p>
        </w:tc>
      </w:tr>
      <w:tr w:rsidR="009422CD" w:rsidRPr="00A15249" w:rsidTr="009422CD">
        <w:trPr>
          <w:trHeight w:val="2194"/>
        </w:trPr>
        <w:tc>
          <w:tcPr>
            <w:tcW w:w="5616" w:type="dxa"/>
            <w:tcBorders>
              <w:top w:val="nil"/>
              <w:left w:val="single" w:sz="4" w:space="0" w:color="auto"/>
              <w:bottom w:val="single" w:sz="4" w:space="0" w:color="auto"/>
              <w:right w:val="single" w:sz="4" w:space="0" w:color="auto"/>
            </w:tcBorders>
            <w:noWrap/>
            <w:vAlign w:val="bottom"/>
          </w:tcPr>
          <w:p w:rsidR="009422CD" w:rsidRPr="00A15249" w:rsidRDefault="009422CD" w:rsidP="009422CD">
            <w:pPr>
              <w:widowControl w:val="0"/>
              <w:tabs>
                <w:tab w:val="left" w:pos="851"/>
              </w:tabs>
              <w:spacing w:after="160"/>
              <w:rPr>
                <w:rFonts w:ascii="GHEA Grapalat" w:hAnsi="GHEA Grapalat" w:cs="Sylfaen"/>
              </w:rPr>
            </w:pPr>
            <w:r w:rsidRPr="00A15249">
              <w:rPr>
                <w:rFonts w:ascii="GHEA Grapalat" w:hAnsi="GHEA Grapalat"/>
              </w:rPr>
              <w:t>22.а.</w:t>
            </w:r>
            <w:r w:rsidRPr="00A15249">
              <w:rPr>
                <w:rFonts w:ascii="GHEA Grapalat" w:hAnsi="GHEA Grapalat"/>
              </w:rPr>
              <w:tab/>
              <w:t>Подписи бенефициара</w:t>
            </w:r>
          </w:p>
          <w:p w:rsidR="009422CD" w:rsidRPr="00A15249" w:rsidRDefault="009422CD" w:rsidP="009422CD">
            <w:pPr>
              <w:widowControl w:val="0"/>
              <w:spacing w:after="160"/>
              <w:rPr>
                <w:rFonts w:ascii="GHEA Grapalat" w:hAnsi="GHEA Grapalat" w:cs="Sylfaen"/>
              </w:rPr>
            </w:pPr>
          </w:p>
          <w:p w:rsidR="009422CD" w:rsidRPr="00A15249" w:rsidRDefault="009422CD" w:rsidP="009422CD">
            <w:pPr>
              <w:widowControl w:val="0"/>
              <w:spacing w:after="160"/>
              <w:jc w:val="right"/>
              <w:rPr>
                <w:rFonts w:ascii="GHEA Grapalat" w:hAnsi="GHEA Grapalat" w:cs="Tahoma"/>
              </w:rPr>
            </w:pPr>
            <w:r w:rsidRPr="00A15249">
              <w:rPr>
                <w:rFonts w:ascii="GHEA Grapalat" w:hAnsi="GHEA Grapalat"/>
              </w:rPr>
              <w:t>/____________________/</w:t>
            </w:r>
          </w:p>
          <w:p w:rsidR="009422CD" w:rsidRPr="00A15249" w:rsidRDefault="009422CD" w:rsidP="009422CD">
            <w:pPr>
              <w:widowControl w:val="0"/>
              <w:spacing w:after="160"/>
              <w:rPr>
                <w:rFonts w:ascii="GHEA Grapalat" w:hAnsi="GHEA Grapalat" w:cs="Sylfaen"/>
              </w:rPr>
            </w:pPr>
          </w:p>
          <w:p w:rsidR="009422CD" w:rsidRPr="00A15249" w:rsidRDefault="009422CD" w:rsidP="009422CD">
            <w:pPr>
              <w:widowControl w:val="0"/>
              <w:spacing w:after="160"/>
              <w:jc w:val="right"/>
              <w:rPr>
                <w:rFonts w:ascii="GHEA Grapalat" w:hAnsi="GHEA Grapalat" w:cs="Sylfaen"/>
              </w:rPr>
            </w:pPr>
            <w:r w:rsidRPr="00A15249">
              <w:rPr>
                <w:rFonts w:ascii="GHEA Grapalat" w:hAnsi="GHEA Grapalat"/>
              </w:rPr>
              <w:t>/____________________/</w:t>
            </w:r>
          </w:p>
          <w:p w:rsidR="009422CD" w:rsidRPr="00A15249" w:rsidRDefault="009422CD" w:rsidP="009422CD">
            <w:pPr>
              <w:widowControl w:val="0"/>
              <w:spacing w:after="160"/>
              <w:rPr>
                <w:rFonts w:ascii="GHEA Grapalat" w:hAnsi="GHEA Grapalat" w:cs="Sylfaen"/>
              </w:rPr>
            </w:pPr>
          </w:p>
          <w:p w:rsidR="009422CD" w:rsidRPr="00A15249" w:rsidRDefault="009422CD" w:rsidP="009422CD">
            <w:pPr>
              <w:widowControl w:val="0"/>
              <w:tabs>
                <w:tab w:val="left" w:pos="4545"/>
              </w:tabs>
              <w:spacing w:after="160"/>
              <w:rPr>
                <w:rFonts w:ascii="GHEA Grapalat" w:hAnsi="GHEA Grapalat" w:cs="Sylfaen"/>
              </w:rPr>
            </w:pPr>
            <w:r w:rsidRPr="00A15249">
              <w:rPr>
                <w:rFonts w:ascii="GHEA Grapalat" w:hAnsi="GHEA Grapalat"/>
              </w:rPr>
              <w:t>22.б.</w:t>
            </w:r>
            <w:r w:rsidRPr="00A15249">
              <w:rPr>
                <w:rFonts w:ascii="GHEA Grapalat" w:hAnsi="GHEA Grapalat"/>
              </w:rPr>
              <w:tab/>
              <w:t>М. П.</w:t>
            </w:r>
          </w:p>
          <w:p w:rsidR="009422CD" w:rsidRPr="00A15249" w:rsidRDefault="009422CD" w:rsidP="009422C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9422CD" w:rsidRPr="00A15249" w:rsidRDefault="009422CD" w:rsidP="009422CD">
            <w:pPr>
              <w:widowControl w:val="0"/>
              <w:tabs>
                <w:tab w:val="left" w:pos="905"/>
              </w:tabs>
              <w:spacing w:after="160"/>
              <w:rPr>
                <w:rFonts w:ascii="GHEA Grapalat" w:hAnsi="GHEA Grapalat" w:cs="Sylfaen"/>
              </w:rPr>
            </w:pPr>
            <w:r w:rsidRPr="00A15249">
              <w:rPr>
                <w:rFonts w:ascii="GHEA Grapalat" w:hAnsi="GHEA Grapalat"/>
              </w:rPr>
              <w:lastRenderedPageBreak/>
              <w:t>21.а.</w:t>
            </w:r>
            <w:r w:rsidRPr="00A15249">
              <w:rPr>
                <w:rFonts w:ascii="GHEA Grapalat" w:hAnsi="GHEA Grapalat"/>
              </w:rPr>
              <w:tab/>
            </w:r>
            <w:r w:rsidRPr="00A15249">
              <w:rPr>
                <w:rFonts w:ascii="Calibri" w:hAnsi="Calibri" w:cs="Calibri"/>
              </w:rPr>
              <w:t> </w:t>
            </w:r>
            <w:r w:rsidRPr="00A15249">
              <w:rPr>
                <w:rFonts w:ascii="GHEA Grapalat" w:hAnsi="GHEA Grapalat"/>
              </w:rPr>
              <w:t>Подписи плательщика:</w:t>
            </w:r>
          </w:p>
          <w:p w:rsidR="009422CD" w:rsidRPr="00A15249" w:rsidRDefault="009422CD" w:rsidP="009422CD">
            <w:pPr>
              <w:widowControl w:val="0"/>
              <w:spacing w:after="160"/>
              <w:rPr>
                <w:rFonts w:ascii="GHEA Grapalat" w:hAnsi="GHEA Grapalat" w:cs="Sylfaen"/>
              </w:rPr>
            </w:pPr>
          </w:p>
          <w:p w:rsidR="009422CD" w:rsidRPr="00A15249" w:rsidRDefault="009422CD" w:rsidP="009422CD">
            <w:pPr>
              <w:widowControl w:val="0"/>
              <w:spacing w:after="160"/>
              <w:jc w:val="right"/>
              <w:rPr>
                <w:rFonts w:ascii="GHEA Grapalat" w:hAnsi="GHEA Grapalat" w:cs="Sylfaen"/>
              </w:rPr>
            </w:pPr>
            <w:r w:rsidRPr="00A15249">
              <w:rPr>
                <w:rFonts w:ascii="GHEA Grapalat" w:hAnsi="GHEA Grapalat"/>
              </w:rPr>
              <w:t>/____________________/</w:t>
            </w:r>
          </w:p>
          <w:p w:rsidR="009422CD" w:rsidRPr="00A15249" w:rsidRDefault="009422CD" w:rsidP="009422CD">
            <w:pPr>
              <w:widowControl w:val="0"/>
              <w:spacing w:after="160"/>
              <w:jc w:val="right"/>
              <w:rPr>
                <w:rFonts w:ascii="GHEA Grapalat" w:hAnsi="GHEA Grapalat" w:cs="Tahoma"/>
              </w:rPr>
            </w:pPr>
          </w:p>
          <w:p w:rsidR="009422CD" w:rsidRPr="00A15249" w:rsidRDefault="009422CD" w:rsidP="009422CD">
            <w:pPr>
              <w:widowControl w:val="0"/>
              <w:spacing w:after="160"/>
              <w:jc w:val="right"/>
              <w:rPr>
                <w:rFonts w:ascii="GHEA Grapalat" w:hAnsi="GHEA Grapalat" w:cs="Sylfaen"/>
              </w:rPr>
            </w:pPr>
            <w:r w:rsidRPr="00A15249">
              <w:rPr>
                <w:rFonts w:ascii="GHEA Grapalat" w:hAnsi="GHEA Grapalat"/>
              </w:rPr>
              <w:t>/____________________/</w:t>
            </w:r>
          </w:p>
          <w:p w:rsidR="009422CD" w:rsidRPr="00A15249" w:rsidRDefault="009422CD" w:rsidP="009422CD">
            <w:pPr>
              <w:widowControl w:val="0"/>
              <w:spacing w:after="160"/>
              <w:rPr>
                <w:rFonts w:ascii="GHEA Grapalat" w:hAnsi="GHEA Grapalat" w:cs="Sylfaen"/>
              </w:rPr>
            </w:pPr>
          </w:p>
          <w:p w:rsidR="009422CD" w:rsidRPr="00A15249" w:rsidRDefault="009422CD" w:rsidP="009422CD">
            <w:pPr>
              <w:widowControl w:val="0"/>
              <w:tabs>
                <w:tab w:val="left" w:pos="4539"/>
              </w:tabs>
              <w:spacing w:after="160"/>
              <w:rPr>
                <w:rFonts w:ascii="GHEA Grapalat" w:hAnsi="GHEA Grapalat" w:cs="Sylfaen"/>
              </w:rPr>
            </w:pPr>
            <w:r w:rsidRPr="00A15249">
              <w:rPr>
                <w:rFonts w:ascii="GHEA Grapalat" w:hAnsi="GHEA Grapalat"/>
              </w:rPr>
              <w:t>21.б.</w:t>
            </w:r>
            <w:r w:rsidRPr="00A15249">
              <w:rPr>
                <w:rFonts w:ascii="GHEA Grapalat" w:hAnsi="GHEA Grapalat"/>
              </w:rPr>
              <w:tab/>
              <w:t>М. П.</w:t>
            </w:r>
          </w:p>
        </w:tc>
      </w:tr>
      <w:tr w:rsidR="009422CD" w:rsidRPr="00A15249" w:rsidTr="009422CD">
        <w:trPr>
          <w:trHeight w:val="2194"/>
        </w:trPr>
        <w:tc>
          <w:tcPr>
            <w:tcW w:w="5616" w:type="dxa"/>
            <w:tcBorders>
              <w:top w:val="single" w:sz="4" w:space="0" w:color="auto"/>
              <w:left w:val="single" w:sz="4" w:space="0" w:color="auto"/>
              <w:right w:val="single" w:sz="4" w:space="0" w:color="auto"/>
            </w:tcBorders>
            <w:noWrap/>
            <w:vAlign w:val="bottom"/>
          </w:tcPr>
          <w:p w:rsidR="009422CD" w:rsidRPr="00A15249" w:rsidRDefault="009422CD" w:rsidP="009422CD">
            <w:pPr>
              <w:widowControl w:val="0"/>
              <w:spacing w:after="160"/>
              <w:rPr>
                <w:rFonts w:ascii="GHEA Grapalat" w:hAnsi="GHEA Grapalat" w:cs="Tahoma"/>
              </w:rPr>
            </w:pPr>
            <w:r w:rsidRPr="00A15249">
              <w:rPr>
                <w:rFonts w:ascii="GHEA Grapalat" w:hAnsi="GHEA Grapalat"/>
              </w:rPr>
              <w:lastRenderedPageBreak/>
              <w:t>24.а.</w:t>
            </w:r>
            <w:r w:rsidRPr="00A15249">
              <w:rPr>
                <w:rFonts w:ascii="GHEA Grapalat" w:hAnsi="GHEA Grapalat"/>
              </w:rPr>
              <w:tab/>
              <w:t xml:space="preserve"> Обслуживающая бенефициара финансовая организация </w:t>
            </w:r>
          </w:p>
          <w:p w:rsidR="009422CD" w:rsidRPr="00A15249" w:rsidRDefault="009422CD" w:rsidP="009422CD">
            <w:pPr>
              <w:widowControl w:val="0"/>
              <w:spacing w:after="160"/>
              <w:rPr>
                <w:rFonts w:ascii="GHEA Grapalat" w:hAnsi="GHEA Grapalat"/>
              </w:rPr>
            </w:pPr>
          </w:p>
          <w:p w:rsidR="009422CD" w:rsidRPr="00A15249" w:rsidRDefault="009422CD" w:rsidP="009422CD">
            <w:pPr>
              <w:widowControl w:val="0"/>
              <w:jc w:val="right"/>
              <w:rPr>
                <w:rFonts w:ascii="GHEA Grapalat" w:hAnsi="GHEA Grapalat" w:cs="Tahoma"/>
              </w:rPr>
            </w:pPr>
            <w:r w:rsidRPr="00A15249">
              <w:rPr>
                <w:rFonts w:ascii="GHEA Grapalat" w:hAnsi="GHEA Grapalat"/>
              </w:rPr>
              <w:t>/____________________/</w:t>
            </w:r>
          </w:p>
          <w:p w:rsidR="009422CD" w:rsidRPr="00A15249" w:rsidRDefault="009422CD" w:rsidP="009422CD">
            <w:pPr>
              <w:widowControl w:val="0"/>
              <w:spacing w:after="160"/>
              <w:ind w:left="3828" w:right="13"/>
              <w:jc w:val="both"/>
              <w:rPr>
                <w:rFonts w:ascii="GHEA Grapalat" w:hAnsi="GHEA Grapalat" w:cs="Sylfaen"/>
                <w:vertAlign w:val="superscript"/>
              </w:rPr>
            </w:pPr>
            <w:r w:rsidRPr="00A15249">
              <w:rPr>
                <w:rFonts w:ascii="GHEA Grapalat" w:hAnsi="GHEA Grapalat"/>
                <w:vertAlign w:val="superscript"/>
              </w:rPr>
              <w:t>подпись/</w:t>
            </w:r>
          </w:p>
          <w:p w:rsidR="009422CD" w:rsidRPr="00A15249" w:rsidRDefault="009422CD" w:rsidP="009422CD">
            <w:pPr>
              <w:widowControl w:val="0"/>
              <w:spacing w:after="160"/>
              <w:rPr>
                <w:rFonts w:ascii="GHEA Grapalat" w:hAnsi="GHEA Grapalat" w:cs="Tahoma"/>
              </w:rPr>
            </w:pPr>
          </w:p>
          <w:p w:rsidR="009422CD" w:rsidRPr="00A15249" w:rsidRDefault="009422CD" w:rsidP="009422C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9422CD" w:rsidRPr="00A15249" w:rsidRDefault="009422CD" w:rsidP="009422CD">
            <w:pPr>
              <w:widowControl w:val="0"/>
              <w:spacing w:after="160"/>
              <w:rPr>
                <w:rFonts w:ascii="GHEA Grapalat" w:hAnsi="GHEA Grapalat" w:cs="Tahoma"/>
              </w:rPr>
            </w:pPr>
            <w:r w:rsidRPr="00A15249">
              <w:rPr>
                <w:rFonts w:ascii="GHEA Grapalat" w:hAnsi="GHEA Grapalat"/>
              </w:rPr>
              <w:t>23.а.</w:t>
            </w:r>
            <w:r w:rsidRPr="00A15249">
              <w:rPr>
                <w:rFonts w:ascii="GHEA Grapalat" w:hAnsi="GHEA Grapalat"/>
              </w:rPr>
              <w:tab/>
              <w:t xml:space="preserve"> Обслуживающая плательщика финансовая организация </w:t>
            </w:r>
          </w:p>
          <w:p w:rsidR="009422CD" w:rsidRPr="00A15249" w:rsidRDefault="009422CD" w:rsidP="009422CD">
            <w:pPr>
              <w:widowControl w:val="0"/>
              <w:spacing w:after="160"/>
              <w:rPr>
                <w:rFonts w:ascii="GHEA Grapalat" w:hAnsi="GHEA Grapalat" w:cs="Tahoma"/>
              </w:rPr>
            </w:pPr>
          </w:p>
          <w:p w:rsidR="009422CD" w:rsidRPr="00A15249" w:rsidRDefault="009422CD" w:rsidP="009422CD">
            <w:pPr>
              <w:widowControl w:val="0"/>
              <w:jc w:val="right"/>
              <w:rPr>
                <w:rFonts w:ascii="GHEA Grapalat" w:hAnsi="GHEA Grapalat" w:cs="Tahoma"/>
              </w:rPr>
            </w:pPr>
            <w:r w:rsidRPr="00A15249">
              <w:rPr>
                <w:rFonts w:ascii="GHEA Grapalat" w:hAnsi="GHEA Grapalat"/>
              </w:rPr>
              <w:t>/____________________/</w:t>
            </w:r>
          </w:p>
          <w:p w:rsidR="009422CD" w:rsidRPr="00A15249" w:rsidRDefault="009422CD" w:rsidP="009422CD">
            <w:pPr>
              <w:widowControl w:val="0"/>
              <w:spacing w:after="160"/>
              <w:ind w:right="983"/>
              <w:jc w:val="right"/>
              <w:rPr>
                <w:rFonts w:ascii="GHEA Grapalat" w:hAnsi="GHEA Grapalat" w:cs="Sylfaen"/>
                <w:vertAlign w:val="superscript"/>
              </w:rPr>
            </w:pPr>
            <w:r w:rsidRPr="00A15249">
              <w:rPr>
                <w:rFonts w:ascii="GHEA Grapalat" w:hAnsi="GHEA Grapalat"/>
                <w:vertAlign w:val="superscript"/>
              </w:rPr>
              <w:t>/подпись/</w:t>
            </w:r>
          </w:p>
          <w:p w:rsidR="009422CD" w:rsidRPr="00A15249" w:rsidRDefault="009422CD" w:rsidP="009422CD">
            <w:pPr>
              <w:widowControl w:val="0"/>
              <w:spacing w:after="160"/>
              <w:rPr>
                <w:rFonts w:ascii="GHEA Grapalat" w:hAnsi="GHEA Grapalat" w:cs="Arial"/>
              </w:rPr>
            </w:pPr>
          </w:p>
        </w:tc>
      </w:tr>
      <w:tr w:rsidR="009422CD" w:rsidRPr="00A15249" w:rsidTr="009422CD">
        <w:trPr>
          <w:trHeight w:val="2194"/>
        </w:trPr>
        <w:tc>
          <w:tcPr>
            <w:tcW w:w="5616" w:type="dxa"/>
            <w:tcBorders>
              <w:top w:val="nil"/>
              <w:left w:val="single" w:sz="4" w:space="0" w:color="auto"/>
              <w:bottom w:val="single" w:sz="4" w:space="0" w:color="auto"/>
              <w:right w:val="single" w:sz="4" w:space="0" w:color="auto"/>
            </w:tcBorders>
            <w:noWrap/>
            <w:vAlign w:val="bottom"/>
          </w:tcPr>
          <w:p w:rsidR="009422CD" w:rsidRPr="00A15249" w:rsidRDefault="009422CD" w:rsidP="009422CD">
            <w:pPr>
              <w:widowControl w:val="0"/>
              <w:tabs>
                <w:tab w:val="left" w:pos="4678"/>
              </w:tabs>
              <w:spacing w:after="160"/>
              <w:rPr>
                <w:rFonts w:ascii="GHEA Grapalat" w:hAnsi="GHEA Grapalat" w:cs="Sylfaen"/>
              </w:rPr>
            </w:pPr>
            <w:r w:rsidRPr="00A15249">
              <w:rPr>
                <w:rFonts w:ascii="GHEA Grapalat" w:hAnsi="GHEA Grapalat"/>
              </w:rPr>
              <w:t>24.б.</w:t>
            </w:r>
            <w:r w:rsidRPr="00A15249">
              <w:rPr>
                <w:rFonts w:ascii="GHEA Grapalat" w:hAnsi="GHEA Grapalat"/>
              </w:rPr>
              <w:tab/>
              <w:t>М. П.</w:t>
            </w:r>
          </w:p>
          <w:p w:rsidR="009422CD" w:rsidRPr="00A15249" w:rsidRDefault="009422CD" w:rsidP="009422CD">
            <w:pPr>
              <w:widowControl w:val="0"/>
              <w:spacing w:after="160"/>
              <w:rPr>
                <w:rFonts w:ascii="GHEA Grapalat" w:hAnsi="GHEA Grapalat" w:cs="Sylfaen"/>
              </w:rPr>
            </w:pPr>
          </w:p>
          <w:p w:rsidR="009422CD" w:rsidRPr="00A15249" w:rsidRDefault="009422CD" w:rsidP="009422CD">
            <w:pPr>
              <w:widowControl w:val="0"/>
              <w:spacing w:after="160"/>
              <w:ind w:right="155"/>
              <w:jc w:val="right"/>
              <w:rPr>
                <w:rFonts w:ascii="GHEA Grapalat" w:hAnsi="GHEA Grapalat" w:cs="Sylfaen"/>
                <w:lang w:val="en-US"/>
              </w:rPr>
            </w:pPr>
            <w:r w:rsidRPr="00A15249">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9422CD" w:rsidRPr="00A15249" w:rsidRDefault="009422CD" w:rsidP="009422CD">
            <w:pPr>
              <w:widowControl w:val="0"/>
              <w:tabs>
                <w:tab w:val="left" w:pos="4554"/>
              </w:tabs>
              <w:spacing w:after="160"/>
              <w:rPr>
                <w:rFonts w:ascii="GHEA Grapalat" w:hAnsi="GHEA Grapalat" w:cs="Sylfaen"/>
              </w:rPr>
            </w:pPr>
            <w:r w:rsidRPr="00A15249">
              <w:rPr>
                <w:rFonts w:ascii="GHEA Grapalat" w:hAnsi="GHEA Grapalat"/>
              </w:rPr>
              <w:t>23.б.</w:t>
            </w:r>
            <w:r w:rsidRPr="00A15249">
              <w:rPr>
                <w:rFonts w:ascii="GHEA Grapalat" w:hAnsi="GHEA Grapalat"/>
              </w:rPr>
              <w:tab/>
              <w:t>М. П.</w:t>
            </w:r>
          </w:p>
          <w:p w:rsidR="009422CD" w:rsidRPr="00A15249" w:rsidRDefault="009422CD" w:rsidP="009422CD">
            <w:pPr>
              <w:widowControl w:val="0"/>
              <w:spacing w:after="160"/>
              <w:rPr>
                <w:rFonts w:ascii="GHEA Grapalat" w:hAnsi="GHEA Grapalat"/>
              </w:rPr>
            </w:pPr>
          </w:p>
          <w:p w:rsidR="009422CD" w:rsidRPr="00A15249" w:rsidRDefault="009422CD" w:rsidP="009422CD">
            <w:pPr>
              <w:widowControl w:val="0"/>
              <w:spacing w:after="160"/>
              <w:jc w:val="right"/>
              <w:rPr>
                <w:rFonts w:ascii="GHEA Grapalat" w:hAnsi="GHEA Grapalat" w:cs="Sylfaen"/>
              </w:rPr>
            </w:pPr>
            <w:r w:rsidRPr="00A15249">
              <w:rPr>
                <w:rFonts w:ascii="GHEA Grapalat" w:hAnsi="GHEA Grapalat"/>
              </w:rPr>
              <w:t>23.в Дата исполнения: "___" ___ 20___г.</w:t>
            </w:r>
          </w:p>
        </w:tc>
      </w:tr>
    </w:tbl>
    <w:p w:rsidR="009422CD" w:rsidRPr="00A15249" w:rsidRDefault="009422CD" w:rsidP="009422CD">
      <w:pPr>
        <w:widowControl w:val="0"/>
        <w:spacing w:after="160"/>
        <w:jc w:val="center"/>
        <w:rPr>
          <w:rFonts w:ascii="GHEA Grapalat" w:hAnsi="GHEA Grapalat" w:cs="Sylfaen"/>
        </w:rPr>
      </w:pPr>
    </w:p>
    <w:p w:rsidR="009422CD" w:rsidRPr="00A15249" w:rsidRDefault="009422CD" w:rsidP="009422CD">
      <w:pPr>
        <w:rPr>
          <w:rFonts w:ascii="GHEA Grapalat" w:hAnsi="GHEA Grapalat" w:cs="Sylfaen"/>
        </w:rPr>
      </w:pPr>
      <w:r w:rsidRPr="00A15249">
        <w:rPr>
          <w:rFonts w:ascii="GHEA Grapalat" w:hAnsi="GHEA Grapalat" w:cs="Sylfaen"/>
        </w:rPr>
        <w:t xml:space="preserve">*  </w:t>
      </w:r>
      <w:r w:rsidRPr="00A152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422CD" w:rsidRPr="00A15249" w:rsidRDefault="009422CD" w:rsidP="009422CD">
      <w:pPr>
        <w:rPr>
          <w:rFonts w:ascii="GHEA Grapalat" w:hAnsi="GHEA Grapalat" w:cs="Sylfaen"/>
        </w:rPr>
      </w:pPr>
      <w:r w:rsidRPr="00A15249">
        <w:rPr>
          <w:rFonts w:ascii="GHEA Grapalat" w:hAnsi="GHEA Grapalat" w:cs="Sylfaen"/>
        </w:rPr>
        <w:br w:type="page"/>
      </w:r>
    </w:p>
    <w:p w:rsidR="009422CD" w:rsidRPr="00A15249" w:rsidRDefault="009422CD" w:rsidP="009422CD">
      <w:pPr>
        <w:widowControl w:val="0"/>
        <w:spacing w:after="160"/>
        <w:ind w:left="567" w:right="565"/>
        <w:jc w:val="center"/>
        <w:rPr>
          <w:rFonts w:ascii="GHEA Grapalat" w:hAnsi="GHEA Grapalat"/>
          <w:b/>
        </w:rPr>
      </w:pPr>
      <w:r w:rsidRPr="00A15249">
        <w:rPr>
          <w:rFonts w:ascii="GHEA Grapalat" w:hAnsi="GHEA Grapalat"/>
          <w:b/>
        </w:rPr>
        <w:lastRenderedPageBreak/>
        <w:t xml:space="preserve">Обязательные реквизиты платежного требования </w:t>
      </w:r>
      <w:r w:rsidRPr="00A152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422CD" w:rsidRPr="00A15249" w:rsidTr="009422C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Наличие указанного поля/</w:t>
            </w:r>
          </w:p>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 xml:space="preserve">Требование о заполнении реквизита </w:t>
            </w:r>
          </w:p>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Сторона,</w:t>
            </w:r>
          </w:p>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 xml:space="preserve">заполняющая реквизит </w:t>
            </w:r>
          </w:p>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бенефициар или плательщик</w:t>
            </w:r>
          </w:p>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(в связи с процессом закупки)</w:t>
            </w:r>
          </w:p>
        </w:tc>
      </w:tr>
      <w:tr w:rsidR="009422CD" w:rsidRPr="00A15249" w:rsidTr="009422C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b/>
              </w:rPr>
            </w:pPr>
            <w:r w:rsidRPr="00A15249">
              <w:rPr>
                <w:rFonts w:ascii="GHEA Grapalat" w:hAnsi="GHEA Grapalat"/>
                <w:b/>
              </w:rPr>
              <w:t>5</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на документе заранее заполнено "Платежное требование"</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both"/>
              <w:rPr>
                <w:rFonts w:ascii="GHEA Grapalat" w:hAnsi="GHEA Grapalat"/>
              </w:rPr>
            </w:pPr>
            <w:r w:rsidRPr="00A152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бенефициаром при представлении платежного требования в банк плательщика</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both"/>
              <w:rPr>
                <w:rFonts w:ascii="GHEA Grapalat" w:hAnsi="GHEA Grapalat"/>
              </w:rPr>
            </w:pPr>
            <w:r w:rsidRPr="00A152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заполняется бенефициаром в день представления платежного требования в банк плательщика </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both"/>
              <w:rPr>
                <w:rFonts w:ascii="GHEA Grapalat" w:hAnsi="GHEA Grapalat"/>
              </w:rPr>
            </w:pPr>
            <w:r w:rsidRPr="00A152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w:t>
            </w:r>
            <w:r w:rsidRPr="00A15249">
              <w:rPr>
                <w:rFonts w:ascii="GHEA Grapalat" w:hAnsi="GHEA Grapalat"/>
              </w:rPr>
              <w:lastRenderedPageBreak/>
              <w:t>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заполняется плательщиком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плательщиком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плательщиком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плательщиком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заполняется в </w:t>
            </w:r>
            <w:r w:rsidRPr="00A15249">
              <w:rPr>
                <w:rFonts w:ascii="GHEA Grapalat" w:hAnsi="GHEA Grapalat"/>
              </w:rPr>
              <w:lastRenderedPageBreak/>
              <w:t>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заполняется плательщиком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заранее заполняется бенефициаром — по приглашению</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 заполняется)</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заранее заполняется бенефициаром — по приглашению</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заранее заполняется бенефициаром — по приглашению</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номер счета </w:t>
            </w:r>
            <w:r w:rsidRPr="00A15249">
              <w:rPr>
                <w:rFonts w:ascii="GHEA Grapalat" w:hAnsi="GHEA Grapalat"/>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 xml:space="preserve">заранее заполняется </w:t>
            </w:r>
            <w:r w:rsidRPr="00A15249">
              <w:rPr>
                <w:rFonts w:ascii="GHEA Grapalat" w:hAnsi="GHEA Grapalat"/>
              </w:rPr>
              <w:lastRenderedPageBreak/>
              <w:t>бенефициаром — по приглашению</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заполняется плательщиком </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 заполняется и не применяется)</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плательщиком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заранее заполняется бенефициаром — по приглашению</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w:t>
            </w:r>
            <w:r w:rsidRPr="00A15249">
              <w:rPr>
                <w:rFonts w:ascii="GHEA Grapalat" w:hAnsi="GHEA Grapalat"/>
              </w:rPr>
              <w:lastRenderedPageBreak/>
              <w:t>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заполняется бенефициаром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Del="0010680B" w:rsidRDefault="009422CD" w:rsidP="009422CD">
            <w:pPr>
              <w:widowControl w:val="0"/>
              <w:spacing w:after="120"/>
              <w:jc w:val="center"/>
              <w:rPr>
                <w:rFonts w:ascii="GHEA Grapalat" w:hAnsi="GHEA Grapalat"/>
              </w:rPr>
            </w:pPr>
            <w:r w:rsidRPr="00A15249">
              <w:rPr>
                <w:rFonts w:ascii="GHEA Grapalat" w:hAnsi="GHEA Grapalat"/>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cs="Sylfaen"/>
              </w:rPr>
            </w:pPr>
            <w:r w:rsidRPr="00A15249">
              <w:rPr>
                <w:rFonts w:ascii="GHEA Grapalat" w:hAnsi="GHEA Grapalat"/>
              </w:rPr>
              <w:t xml:space="preserve">обязательно </w:t>
            </w:r>
          </w:p>
          <w:p w:rsidR="009422CD" w:rsidRPr="00A15249" w:rsidRDefault="009422CD" w:rsidP="009422CD">
            <w:pPr>
              <w:widowControl w:val="0"/>
              <w:spacing w:after="120"/>
              <w:jc w:val="center"/>
              <w:rPr>
                <w:rFonts w:ascii="GHEA Grapalat" w:hAnsi="GHEA Grapalat" w:cs="Sylfaen"/>
              </w:rPr>
            </w:pPr>
            <w:r w:rsidRPr="00A15249">
              <w:rPr>
                <w:rFonts w:ascii="GHEA Grapalat" w:hAnsi="GHEA Grapalat"/>
              </w:rPr>
              <w:t xml:space="preserve">заполняются слова "акцептованный платеж", </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заранее заполняется бенефициаром </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Если заполнено поле "Основания для совершения платежа", то настоящие данные обязательно </w:t>
            </w:r>
            <w:r w:rsidRPr="00A15249">
              <w:rPr>
                <w:rFonts w:ascii="GHEA Grapalat" w:hAnsi="GHEA Grapalat"/>
              </w:rPr>
              <w:lastRenderedPageBreak/>
              <w:t>заполняются.</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заполняется бенефициаром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подписывается плательщиком или </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проставляется электронная подпись плательщика</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обязательно: </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при наличии печати, когда плательщик представляет Требование в бумажной форме</w:t>
            </w:r>
          </w:p>
          <w:p w:rsidR="009422CD" w:rsidRPr="00A15249" w:rsidRDefault="009422CD" w:rsidP="009422CD">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скрепляется печатью плательщика </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при представлении в бумажной форме</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обязательно: </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подписывается бенефициаром</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обязательно: </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скрепляется печатью бенефициара </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при представлении в </w:t>
            </w:r>
            <w:r w:rsidRPr="00A15249">
              <w:rPr>
                <w:rFonts w:ascii="GHEA Grapalat" w:hAnsi="GHEA Grapalat"/>
              </w:rPr>
              <w:lastRenderedPageBreak/>
              <w:t>банк в бумажной форме</w:t>
            </w: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подпись сотрудника финансовой организации (филиала), обслуживающе</w:t>
            </w:r>
            <w:r w:rsidRPr="00A15249">
              <w:rPr>
                <w:rFonts w:ascii="GHEA Grapalat" w:hAnsi="GHEA Grapalat"/>
              </w:rPr>
              <w:lastRenderedPageBreak/>
              <w:t>й бенефициара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заполняется при представлении Платежного требования в обслуживающую бенефициара финансовую </w:t>
            </w:r>
            <w:r w:rsidRPr="00A15249">
              <w:rPr>
                <w:rFonts w:ascii="GHEA Grapalat" w:hAnsi="GHEA Grapalat"/>
              </w:rPr>
              <w:lastRenderedPageBreak/>
              <w:t>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p>
        </w:tc>
      </w:tr>
      <w:tr w:rsidR="009422CD" w:rsidRPr="00A15249" w:rsidTr="009422C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необязательно</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widowControl w:val="0"/>
              <w:spacing w:after="120"/>
              <w:jc w:val="center"/>
              <w:rPr>
                <w:rFonts w:ascii="GHEA Grapalat" w:hAnsi="GHEA Grapalat"/>
              </w:rPr>
            </w:pPr>
          </w:p>
        </w:tc>
      </w:tr>
    </w:tbl>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jc w:val="both"/>
        <w:rPr>
          <w:rFonts w:ascii="GHEA Grapalat" w:hAnsi="GHEA Grapalat"/>
        </w:rPr>
      </w:pPr>
      <w:r w:rsidRPr="00A15249">
        <w:rPr>
          <w:rFonts w:ascii="GHEA Grapalat" w:hAnsi="GHEA Grapalat"/>
        </w:rPr>
        <w:br w:type="page"/>
      </w:r>
    </w:p>
    <w:p w:rsidR="009422CD" w:rsidRPr="00A15249" w:rsidRDefault="009422CD" w:rsidP="009422CD">
      <w:pPr>
        <w:widowControl w:val="0"/>
        <w:spacing w:after="160"/>
        <w:ind w:firstLine="567"/>
        <w:jc w:val="right"/>
        <w:rPr>
          <w:rFonts w:ascii="GHEA Grapalat" w:hAnsi="GHEA Grapalat" w:cs="Arial"/>
          <w:b/>
          <w:lang w:val="hy-AM"/>
        </w:rPr>
      </w:pPr>
      <w:r w:rsidRPr="00A15249">
        <w:rPr>
          <w:rFonts w:ascii="GHEA Grapalat" w:hAnsi="GHEA Grapalat"/>
          <w:b/>
        </w:rPr>
        <w:lastRenderedPageBreak/>
        <w:t>Приложение № 5</w:t>
      </w:r>
      <w:r w:rsidRPr="00A15249">
        <w:rPr>
          <w:rFonts w:ascii="GHEA Grapalat" w:hAnsi="GHEA Grapalat"/>
          <w:b/>
          <w:lang w:val="hy-AM"/>
        </w:rPr>
        <w:t>.2</w:t>
      </w:r>
    </w:p>
    <w:p w:rsidR="009422CD" w:rsidRPr="00A15249" w:rsidRDefault="009422CD" w:rsidP="009422CD">
      <w:pPr>
        <w:pStyle w:val="BodyTextIndent3"/>
        <w:widowControl w:val="0"/>
        <w:spacing w:after="160" w:line="240" w:lineRule="auto"/>
        <w:jc w:val="right"/>
        <w:rPr>
          <w:rFonts w:ascii="GHEA Grapalat" w:hAnsi="GHEA Grapalat" w:cs="Arial"/>
          <w:b/>
          <w:sz w:val="24"/>
          <w:szCs w:val="24"/>
        </w:rPr>
      </w:pPr>
      <w:r w:rsidRPr="00A15249">
        <w:rPr>
          <w:rFonts w:ascii="GHEA Grapalat" w:hAnsi="GHEA Grapalat"/>
          <w:b/>
          <w:sz w:val="24"/>
          <w:szCs w:val="24"/>
        </w:rPr>
        <w:t xml:space="preserve">к Приглашению под кодом </w:t>
      </w:r>
      <w:r w:rsidR="003D65CC" w:rsidRPr="00A15249">
        <w:rPr>
          <w:rFonts w:ascii="GHEA Grapalat" w:hAnsi="GHEA Grapalat"/>
          <w:i/>
          <w:sz w:val="24"/>
          <w:szCs w:val="24"/>
          <w:lang w:val="en-US"/>
        </w:rPr>
        <w:t>SHAH</w:t>
      </w:r>
      <w:r w:rsidR="003D65CC" w:rsidRPr="00A15249">
        <w:rPr>
          <w:rFonts w:ascii="GHEA Grapalat" w:hAnsi="GHEA Grapalat"/>
          <w:i/>
          <w:sz w:val="24"/>
          <w:szCs w:val="24"/>
        </w:rPr>
        <w:t>- BMAShDzB -23/04</w:t>
      </w: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pStyle w:val="BodyTextIndent3"/>
        <w:widowControl w:val="0"/>
        <w:spacing w:after="160" w:line="240" w:lineRule="auto"/>
        <w:jc w:val="center"/>
        <w:rPr>
          <w:rFonts w:ascii="GHEA Grapalat" w:hAnsi="GHEA Grapalat"/>
          <w:sz w:val="24"/>
          <w:szCs w:val="24"/>
          <w:lang w:val="hy-AM"/>
        </w:rPr>
      </w:pPr>
      <w:r w:rsidRPr="00A15249">
        <w:rPr>
          <w:rFonts w:ascii="GHEA Grapalat" w:hAnsi="GHEA Grapalat"/>
          <w:sz w:val="24"/>
          <w:szCs w:val="24"/>
        </w:rPr>
        <w:t xml:space="preserve">ГАРАНТИЯ </w:t>
      </w:r>
      <w:r w:rsidRPr="00A15249">
        <w:rPr>
          <w:rFonts w:ascii="GHEA Grapalat" w:hAnsi="GHEA Grapalat"/>
          <w:sz w:val="24"/>
          <w:szCs w:val="24"/>
          <w:lang w:val="en-US"/>
        </w:rPr>
        <w:t>N</w:t>
      </w:r>
      <w:r w:rsidRPr="00A15249">
        <w:rPr>
          <w:rFonts w:ascii="GHEA Grapalat" w:hAnsi="GHEA Grapalat"/>
          <w:sz w:val="24"/>
          <w:szCs w:val="24"/>
          <w:lang w:val="hy-AM"/>
        </w:rPr>
        <w:t>________</w:t>
      </w:r>
    </w:p>
    <w:p w:rsidR="009422CD" w:rsidRPr="00A15249" w:rsidRDefault="009422CD" w:rsidP="009422CD">
      <w:pPr>
        <w:widowControl w:val="0"/>
        <w:spacing w:after="160"/>
        <w:ind w:left="567" w:right="565"/>
        <w:jc w:val="center"/>
        <w:rPr>
          <w:rFonts w:ascii="GHEA Grapalat" w:hAnsi="GHEA Grapalat"/>
          <w:b/>
        </w:rPr>
      </w:pPr>
      <w:r w:rsidRPr="00A15249">
        <w:rPr>
          <w:rFonts w:ascii="GHEA Grapalat" w:hAnsi="GHEA Grapalat"/>
          <w:b/>
        </w:rPr>
        <w:t>(обеспечение предоплаты)</w:t>
      </w: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A15249">
        <w:rPr>
          <w:rFonts w:ascii="GHEA Grapalat" w:eastAsiaTheme="minorHAnsi" w:hAnsi="GHEA Grapalat" w:cstheme="minorBidi"/>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w:t>
      </w:r>
      <w:r w:rsidRPr="00A15249">
        <w:rPr>
          <w:rFonts w:ascii="GHEA Grapalat" w:eastAsiaTheme="minorHAnsi" w:hAnsi="GHEA Grapalat" w:cstheme="minorBidi"/>
          <w:lang w:val="hy-AM"/>
        </w:rPr>
        <w:t xml:space="preserve">  </w:t>
      </w:r>
      <w:r w:rsidRPr="00A15249">
        <w:rPr>
          <w:rStyle w:val="Strong"/>
          <w:rFonts w:ascii="GHEA Grapalat" w:hAnsi="GHEA Grapalat"/>
          <w:u w:val="single"/>
          <w:lang w:val="hy-AM"/>
        </w:rPr>
        <w:tab/>
      </w:r>
      <w:r w:rsidRPr="00A15249">
        <w:rPr>
          <w:rStyle w:val="Strong"/>
          <w:rFonts w:ascii="GHEA Grapalat" w:hAnsi="GHEA Grapalat"/>
          <w:u w:val="single"/>
        </w:rPr>
        <w:t>___________</w:t>
      </w:r>
      <w:r w:rsidRPr="00A15249">
        <w:rPr>
          <w:rFonts w:ascii="GHEA Grapalat" w:eastAsiaTheme="minorHAnsi" w:hAnsi="GHEA Grapalat" w:cstheme="minorBidi"/>
        </w:rPr>
        <w:t>заключаемым между</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Style w:val="Strong"/>
          <w:rFonts w:ascii="GHEA Grapalat" w:hAnsi="GHEA Grapalat"/>
        </w:rPr>
        <w:t xml:space="preserve">                                                       </w:t>
      </w:r>
      <w:r w:rsidRPr="00A15249">
        <w:rPr>
          <w:rStyle w:val="Strong"/>
          <w:rFonts w:ascii="GHEA Grapalat" w:hAnsi="GHEA Grapalat"/>
          <w:lang w:val="hy-AM"/>
        </w:rPr>
        <w:tab/>
      </w:r>
      <w:r w:rsidRPr="00A15249">
        <w:rPr>
          <w:rStyle w:val="Strong"/>
          <w:rFonts w:ascii="GHEA Grapalat" w:hAnsi="GHEA Grapalat"/>
          <w:lang w:val="hy-AM"/>
        </w:rPr>
        <w:tab/>
      </w:r>
      <w:r w:rsidRPr="00A15249">
        <w:rPr>
          <w:rStyle w:val="Strong"/>
          <w:rFonts w:ascii="GHEA Grapalat" w:hAnsi="GHEA Grapalat"/>
        </w:rPr>
        <w:t xml:space="preserve">           номер заключаемого договора</w:t>
      </w:r>
      <w:r w:rsidRPr="00A15249">
        <w:rPr>
          <w:rFonts w:ascii="GHEA Grapalat" w:eastAsiaTheme="minorHAnsi" w:hAnsi="GHEA Grapalat" w:cstheme="minorBidi"/>
        </w:rPr>
        <w:t xml:space="preserve"> </w:t>
      </w:r>
    </w:p>
    <w:p w:rsidR="009422CD" w:rsidRPr="00A15249" w:rsidRDefault="009422CD" w:rsidP="009422CD">
      <w:pPr>
        <w:pStyle w:val="NormalWeb"/>
        <w:shd w:val="clear" w:color="auto" w:fill="FFFFFF"/>
        <w:spacing w:before="0" w:beforeAutospacing="0" w:after="0" w:afterAutospacing="0"/>
        <w:ind w:left="-142"/>
        <w:rPr>
          <w:rStyle w:val="Strong"/>
          <w:rFonts w:ascii="GHEA Grapalat" w:hAnsi="GHEA Grapalat"/>
          <w:b w:val="0"/>
          <w:bCs w:val="0"/>
          <w:lang w:val="hy-AM"/>
        </w:rPr>
      </w:pPr>
      <w:r w:rsidRPr="00A15249">
        <w:rPr>
          <w:rFonts w:ascii="GHEA Grapalat" w:hAnsi="GHEA Grapalat"/>
          <w:u w:val="single"/>
        </w:rPr>
        <w:t>______________________</w:t>
      </w:r>
      <w:r w:rsidRPr="00A15249">
        <w:rPr>
          <w:rFonts w:ascii="GHEA Grapalat" w:hAnsi="GHEA Grapalat"/>
          <w:lang w:val="hy-AM"/>
        </w:rPr>
        <w:t xml:space="preserve"> </w:t>
      </w:r>
      <w:r w:rsidRPr="00A15249">
        <w:rPr>
          <w:rFonts w:ascii="GHEA Grapalat" w:eastAsiaTheme="minorHAnsi" w:hAnsi="GHEA Grapalat" w:cstheme="minorBidi"/>
        </w:rPr>
        <w:t xml:space="preserve">   (далее-бенефициар)   и</w:t>
      </w:r>
      <w:r w:rsidRPr="00A15249">
        <w:rPr>
          <w:rStyle w:val="Strong"/>
          <w:rFonts w:ascii="GHEA Grapalat" w:hAnsi="GHEA Grapalat"/>
        </w:rPr>
        <w:t xml:space="preserve">   </w:t>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Style w:val="Strong"/>
          <w:rFonts w:ascii="GHEA Grapalat" w:hAnsi="GHEA Grapalat"/>
          <w:u w:val="single"/>
          <w:lang w:val="hy-AM"/>
        </w:rPr>
        <w:tab/>
      </w:r>
      <w:r w:rsidRPr="00A15249">
        <w:rPr>
          <w:rFonts w:ascii="GHEA Grapalat" w:eastAsiaTheme="minorHAnsi" w:hAnsi="GHEA Grapalat" w:cstheme="minorBidi"/>
        </w:rPr>
        <w:t xml:space="preserve">    </w:t>
      </w:r>
    </w:p>
    <w:p w:rsidR="009422CD" w:rsidRPr="00A15249" w:rsidRDefault="009422CD" w:rsidP="009422CD">
      <w:pPr>
        <w:pStyle w:val="NormalWeb"/>
        <w:shd w:val="clear" w:color="auto" w:fill="FFFFFF"/>
        <w:spacing w:before="0" w:beforeAutospacing="0" w:after="0" w:afterAutospacing="0"/>
        <w:ind w:left="-142"/>
        <w:rPr>
          <w:rStyle w:val="Strong"/>
          <w:rFonts w:ascii="GHEA Grapalat" w:hAnsi="GHEA Grapalat"/>
          <w:b w:val="0"/>
        </w:rPr>
      </w:pPr>
      <w:r w:rsidRPr="00A15249">
        <w:rPr>
          <w:rStyle w:val="Strong"/>
          <w:rFonts w:ascii="GHEA Grapalat" w:hAnsi="GHEA Grapalat"/>
        </w:rPr>
        <w:t xml:space="preserve"> наименование заказчика                                                                  наименование отобранного участника</w:t>
      </w:r>
    </w:p>
    <w:p w:rsidR="009422CD" w:rsidRPr="00A15249" w:rsidRDefault="009422CD" w:rsidP="009422CD">
      <w:pPr>
        <w:pStyle w:val="NormalWeb"/>
        <w:shd w:val="clear" w:color="auto" w:fill="FFFFFF"/>
        <w:spacing w:before="0" w:beforeAutospacing="0" w:after="0" w:afterAutospacing="0"/>
        <w:ind w:left="-142"/>
        <w:rPr>
          <w:rFonts w:ascii="GHEA Grapalat" w:hAnsi="GHEA Grapalat" w:cs="Sylfaen"/>
          <w:vertAlign w:val="superscript"/>
          <w:lang w:val="hy-AM"/>
        </w:rPr>
      </w:pPr>
      <w:r w:rsidRPr="00A15249">
        <w:rPr>
          <w:rStyle w:val="Strong"/>
          <w:rFonts w:ascii="GHEA Grapalat" w:hAnsi="GHEA Grapalat"/>
        </w:rPr>
        <w:t xml:space="preserve">                                                                </w:t>
      </w:r>
      <w:r w:rsidRPr="00A15249">
        <w:rPr>
          <w:rStyle w:val="Strong"/>
          <w:rFonts w:ascii="GHEA Grapalat" w:hAnsi="GHEA Grapalat"/>
          <w:lang w:val="hy-AM"/>
        </w:rPr>
        <w:tab/>
      </w:r>
    </w:p>
    <w:p w:rsidR="009422CD" w:rsidRPr="00A15249" w:rsidRDefault="009422CD" w:rsidP="009422CD">
      <w:pPr>
        <w:pStyle w:val="NormalWeb"/>
        <w:shd w:val="clear" w:color="auto" w:fill="FFFFFF"/>
        <w:spacing w:before="0" w:beforeAutospacing="0" w:after="0" w:afterAutospacing="0"/>
        <w:jc w:val="both"/>
        <w:rPr>
          <w:rFonts w:ascii="GHEA Grapalat" w:hAnsi="GHEA Grapalat"/>
        </w:rPr>
      </w:pPr>
      <w:r w:rsidRPr="00A15249">
        <w:rPr>
          <w:rFonts w:ascii="GHEA Grapalat" w:eastAsiaTheme="minorHAnsi" w:hAnsi="GHEA Grapalat" w:cstheme="minorBidi"/>
        </w:rPr>
        <w:t xml:space="preserve">(далее-принципал). </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r w:rsidRPr="00A15249">
        <w:rPr>
          <w:rStyle w:val="Strong"/>
          <w:rFonts w:ascii="GHEA Grapalat" w:hAnsi="GHEA Grapalat"/>
          <w:color w:val="FF0000"/>
          <w:lang w:val="hy-AM"/>
        </w:rPr>
        <w:tab/>
      </w:r>
      <w:r w:rsidRPr="00A15249">
        <w:rPr>
          <w:rStyle w:val="Strong"/>
          <w:rFonts w:ascii="GHEA Grapalat" w:hAnsi="GHEA Grapalat"/>
          <w:color w:val="FF0000"/>
          <w:lang w:val="hy-AM"/>
        </w:rPr>
        <w:tab/>
      </w:r>
      <w:r w:rsidRPr="00A15249">
        <w:rPr>
          <w:rFonts w:ascii="GHEA Grapalat" w:eastAsiaTheme="minorHAnsi" w:hAnsi="GHEA Grapalat" w:cstheme="minorBidi"/>
          <w:color w:val="FF0000"/>
        </w:rPr>
        <w:t xml:space="preserve">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lang w:val="hy-AM"/>
        </w:rPr>
      </w:pPr>
      <w:r w:rsidRPr="00A15249">
        <w:rPr>
          <w:rFonts w:ascii="GHEA Grapalat" w:eastAsiaTheme="minorHAnsi" w:hAnsi="GHEA Grapalat" w:cstheme="minorBidi"/>
        </w:rPr>
        <w:t xml:space="preserve">  2.  По гарантии </w:t>
      </w:r>
      <w:r w:rsidRPr="00A15249">
        <w:rPr>
          <w:rFonts w:ascii="GHEA Grapalat" w:eastAsiaTheme="minorHAnsi" w:hAnsi="GHEA Grapalat" w:cstheme="minorBidi"/>
          <w:lang w:val="hy-AM"/>
        </w:rPr>
        <w:t xml:space="preserve">----------------------------------------------------------------------------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lang w:val="hy-AM"/>
        </w:rPr>
      </w:pPr>
      <w:r w:rsidRPr="00A15249">
        <w:rPr>
          <w:rFonts w:ascii="GHEA Grapalat" w:eastAsiaTheme="minorHAnsi" w:hAnsi="GHEA Grapalat" w:cstheme="minorBidi"/>
        </w:rPr>
        <w:t xml:space="preserve">                                                           наименование банка выдающего гарантию</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9422CD" w:rsidRPr="00A15249" w:rsidRDefault="009422CD" w:rsidP="009422CD">
      <w:pPr>
        <w:pStyle w:val="NormalWeb"/>
        <w:shd w:val="clear" w:color="auto" w:fill="FFFFFF"/>
        <w:spacing w:before="0" w:beforeAutospacing="0" w:after="0" w:afterAutospacing="0"/>
        <w:jc w:val="center"/>
        <w:rPr>
          <w:rFonts w:ascii="GHEA Grapalat" w:eastAsiaTheme="minorHAnsi" w:hAnsi="GHEA Grapalat" w:cstheme="minorBidi"/>
        </w:rPr>
      </w:pPr>
      <w:r w:rsidRPr="00A15249">
        <w:rPr>
          <w:rFonts w:ascii="GHEA Grapalat" w:eastAsiaTheme="minorHAnsi" w:hAnsi="GHEA Grapalat" w:cstheme="minorBidi"/>
        </w:rPr>
        <w:t xml:space="preserve">                                                       сумма в цифрах и прописью</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                         </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rsidR="009422CD" w:rsidRPr="00A15249" w:rsidRDefault="009422CD" w:rsidP="009422CD">
      <w:pPr>
        <w:pStyle w:val="NormalWeb"/>
        <w:shd w:val="clear" w:color="auto" w:fill="FFFFFF"/>
        <w:spacing w:before="0" w:beforeAutospacing="0" w:after="0" w:afterAutospacing="0"/>
        <w:jc w:val="both"/>
        <w:rPr>
          <w:rFonts w:ascii="GHEA Grapalat" w:eastAsiaTheme="minorHAnsi" w:hAnsi="GHEA Grapalat" w:cstheme="minorBidi"/>
        </w:rPr>
      </w:pPr>
      <w:r w:rsidRPr="00A15249">
        <w:rPr>
          <w:rFonts w:ascii="GHEA Grapalat" w:eastAsiaTheme="minorHAnsi" w:hAnsi="GHEA Grapalat" w:cstheme="minorBidi"/>
        </w:rPr>
        <w:t xml:space="preserve">             расчетный счет</w:t>
      </w:r>
    </w:p>
    <w:p w:rsidR="009422CD" w:rsidRPr="00A15249" w:rsidRDefault="009422CD" w:rsidP="009422CD">
      <w:pPr>
        <w:pStyle w:val="NormalWeb"/>
        <w:shd w:val="clear" w:color="auto" w:fill="FFFFFF"/>
        <w:spacing w:before="0" w:beforeAutospacing="0" w:after="0" w:afterAutospacing="0"/>
        <w:ind w:firstLine="375"/>
        <w:jc w:val="both"/>
        <w:rPr>
          <w:rStyle w:val="Strong"/>
          <w:rFonts w:ascii="GHEA Grapalat" w:hAnsi="GHEA Grapalat"/>
          <w:b w:val="0"/>
          <w:bCs w:val="0"/>
        </w:rPr>
      </w:pPr>
      <w:r w:rsidRPr="00A15249">
        <w:rPr>
          <w:rStyle w:val="Strong"/>
          <w:rFonts w:ascii="GHEA Grapalat" w:hAnsi="GHEA Grapalat"/>
        </w:rPr>
        <w:t xml:space="preserve">3. </w:t>
      </w:r>
      <w:r w:rsidRPr="00A15249">
        <w:rPr>
          <w:rFonts w:ascii="GHEA Grapalat" w:eastAsiaTheme="minorHAnsi" w:hAnsi="GHEA Grapalat" w:cstheme="minorBidi"/>
        </w:rPr>
        <w:t>Настоящая гарантия является безотзывной.</w:t>
      </w:r>
    </w:p>
    <w:p w:rsidR="009422CD" w:rsidRPr="00A15249" w:rsidRDefault="009422CD" w:rsidP="009422CD">
      <w:pPr>
        <w:pStyle w:val="NormalWeb"/>
        <w:shd w:val="clear" w:color="auto" w:fill="FFFFFF"/>
        <w:spacing w:before="0" w:beforeAutospacing="0" w:after="0" w:afterAutospacing="0"/>
        <w:ind w:firstLine="375"/>
        <w:jc w:val="both"/>
        <w:rPr>
          <w:rStyle w:val="Strong"/>
          <w:rFonts w:ascii="GHEA Grapalat" w:hAnsi="GHEA Grapalat"/>
          <w:b w:val="0"/>
          <w:bCs w:val="0"/>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r w:rsidRPr="00A15249">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r w:rsidRPr="00A15249">
        <w:rPr>
          <w:rFonts w:ascii="GHEA Grapalat" w:eastAsiaTheme="minorHAnsi" w:hAnsi="GHEA Grapalat" w:cstheme="minorBidi"/>
        </w:rPr>
        <w:t>номер заключаемого договара</w:t>
      </w: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p>
    <w:p w:rsidR="009422CD" w:rsidRPr="00A15249" w:rsidRDefault="009422CD" w:rsidP="009422CD">
      <w:pPr>
        <w:pStyle w:val="NormalWeb"/>
        <w:shd w:val="clear" w:color="auto" w:fill="FFFFFF"/>
        <w:contextualSpacing/>
        <w:jc w:val="both"/>
        <w:rPr>
          <w:rFonts w:ascii="GHEA Grapalat" w:eastAsiaTheme="minorHAnsi" w:hAnsi="GHEA Grapalat" w:cstheme="minorBidi"/>
          <w:lang w:val="hy-AM"/>
        </w:rPr>
      </w:pPr>
      <w:r w:rsidRPr="00A15249">
        <w:rPr>
          <w:rFonts w:ascii="GHEA Grapalat" w:eastAsiaTheme="minorHAnsi" w:hAnsi="GHEA Grapalat" w:cstheme="minorBidi"/>
        </w:rPr>
        <w:t xml:space="preserve">и  действует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в</w:t>
      </w:r>
      <w:r w:rsidRPr="00A15249">
        <w:rPr>
          <w:rFonts w:ascii="GHEA Grapalat" w:hAnsi="GHEA Grapalat"/>
        </w:rPr>
        <w:t>ключительно</w:t>
      </w:r>
      <w:r w:rsidRPr="00A15249">
        <w:rPr>
          <w:rFonts w:ascii="GHEA Grapalat" w:eastAsiaTheme="minorHAnsi" w:hAnsi="GHEA Grapalat" w:cstheme="minorBidi"/>
        </w:rPr>
        <w:t xml:space="preserve">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до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девяностого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рабочего </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дня</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следующего за днем </w:t>
      </w:r>
    </w:p>
    <w:p w:rsidR="009422CD" w:rsidRPr="00A15249" w:rsidRDefault="009422CD" w:rsidP="009422CD">
      <w:pPr>
        <w:pStyle w:val="NormalWeb"/>
        <w:shd w:val="clear" w:color="auto" w:fill="FFFFFF"/>
        <w:contextualSpacing/>
        <w:jc w:val="both"/>
        <w:rPr>
          <w:rFonts w:ascii="GHEA Grapalat" w:eastAsiaTheme="minorHAnsi" w:hAnsi="GHEA Grapalat" w:cstheme="minorBidi"/>
          <w:lang w:val="hy-AM"/>
        </w:rPr>
      </w:pPr>
    </w:p>
    <w:p w:rsidR="009422CD" w:rsidRPr="00A15249" w:rsidRDefault="009422CD" w:rsidP="009422CD">
      <w:pPr>
        <w:pStyle w:val="NormalWeb"/>
        <w:shd w:val="clear" w:color="auto" w:fill="FFFFFF"/>
        <w:contextualSpacing/>
        <w:jc w:val="center"/>
        <w:rPr>
          <w:rFonts w:ascii="GHEA Grapalat" w:eastAsiaTheme="minorHAnsi" w:hAnsi="GHEA Grapalat" w:cstheme="minorBidi"/>
        </w:rPr>
      </w:pPr>
      <w:r w:rsidRPr="00A15249">
        <w:rPr>
          <w:rFonts w:ascii="GHEA Grapalat" w:eastAsiaTheme="minorHAnsi" w:hAnsi="GHEA Grapalat" w:cstheme="minorBidi"/>
          <w:lang w:val="hy-AM"/>
        </w:rPr>
        <w:t>--------------------------------------------------------</w:t>
      </w:r>
      <w:r w:rsidRPr="00A15249">
        <w:rPr>
          <w:rFonts w:ascii="GHEA Grapalat" w:eastAsiaTheme="minorHAnsi" w:hAnsi="GHEA Grapalat" w:cstheme="minorBidi"/>
        </w:rPr>
        <w:t>------------------</w:t>
      </w:r>
      <w:r w:rsidRPr="00A15249">
        <w:rPr>
          <w:rFonts w:ascii="GHEA Grapalat" w:eastAsiaTheme="minorHAnsi" w:hAnsi="GHEA Grapalat" w:cstheme="minorBidi"/>
          <w:lang w:val="hy-AM"/>
        </w:rPr>
        <w:t>----------------------</w:t>
      </w:r>
      <w:r w:rsidRPr="00A15249">
        <w:rPr>
          <w:rFonts w:ascii="GHEA Grapalat" w:eastAsiaTheme="minorHAnsi" w:hAnsi="GHEA Grapalat" w:cstheme="minorBidi"/>
        </w:rPr>
        <w:t xml:space="preserve"> </w:t>
      </w:r>
      <w:r w:rsidRPr="00A15249">
        <w:rPr>
          <w:rFonts w:ascii="GHEA Grapalat" w:eastAsiaTheme="minorHAnsi" w:hAnsi="GHEA Grapalat" w:cstheme="minorBidi"/>
          <w:lang w:val="hy-AM"/>
        </w:rPr>
        <w:t>.</w:t>
      </w:r>
      <w:r w:rsidRPr="00A15249">
        <w:rPr>
          <w:rFonts w:ascii="GHEA Grapalat" w:eastAsiaTheme="minorHAnsi" w:hAnsi="GHEA Grapalat" w:cstheme="minorBidi"/>
        </w:rPr>
        <w:t xml:space="preserve">                    </w:t>
      </w:r>
      <w:r w:rsidRPr="00A15249">
        <w:rPr>
          <w:rFonts w:ascii="GHEA Grapalat" w:hAnsi="GHEA Grapalat"/>
        </w:rPr>
        <w:t xml:space="preserve"> крайний  срок</w:t>
      </w:r>
      <w:r w:rsidRPr="00A15249">
        <w:rPr>
          <w:rFonts w:ascii="GHEA Grapalat" w:eastAsiaTheme="minorHAnsi" w:hAnsi="GHEA Grapalat" w:cstheme="minorBidi"/>
        </w:rPr>
        <w:t xml:space="preserve"> выполнения работ</w:t>
      </w:r>
      <w:r w:rsidRPr="00A15249">
        <w:rPr>
          <w:rFonts w:ascii="GHEA Grapalat" w:hAnsi="GHEA Grapalat"/>
        </w:rPr>
        <w:t>, предусмотренный заключаемым договором</w:t>
      </w:r>
    </w:p>
    <w:p w:rsidR="009422CD" w:rsidRPr="00A15249" w:rsidRDefault="009422CD" w:rsidP="009422CD">
      <w:pPr>
        <w:pStyle w:val="NormalWeb"/>
        <w:shd w:val="clear" w:color="auto" w:fill="FFFFFF"/>
        <w:contextualSpacing/>
        <w:jc w:val="center"/>
        <w:rPr>
          <w:rFonts w:ascii="GHEA Grapalat" w:eastAsiaTheme="minorHAnsi" w:hAnsi="GHEA Grapalat" w:cstheme="minorBidi"/>
        </w:rPr>
      </w:pPr>
    </w:p>
    <w:p w:rsidR="009422CD" w:rsidRPr="00A15249" w:rsidRDefault="009422CD" w:rsidP="009422CD">
      <w:pPr>
        <w:pStyle w:val="NormalWeb"/>
        <w:shd w:val="clear" w:color="auto" w:fill="FFFFFF"/>
        <w:contextualSpacing/>
        <w:jc w:val="both"/>
        <w:rPr>
          <w:rFonts w:ascii="GHEA Grapalat" w:eastAsiaTheme="minorHAnsi" w:hAnsi="GHEA Grapalat" w:cstheme="minorBidi"/>
        </w:rPr>
      </w:pPr>
      <w:r w:rsidRPr="00A15249">
        <w:rPr>
          <w:rFonts w:ascii="GHEA Grapalat" w:eastAsiaTheme="minorHAnsi" w:hAnsi="GHEA Grapalat" w:cstheme="minorBidi"/>
        </w:rPr>
        <w:t>В день предоставления гарантии лицо, выдающее гарантию, с официального адреса</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электронной почты высылает воспроизведенный (отсканированный) с оригинала настояшей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9422CD" w:rsidRPr="00A15249" w:rsidRDefault="009422CD" w:rsidP="009422CD">
      <w:pPr>
        <w:pStyle w:val="NormalWeb"/>
        <w:shd w:val="clear" w:color="auto" w:fill="FFFFFF"/>
        <w:contextualSpacing/>
        <w:jc w:val="both"/>
        <w:rPr>
          <w:rStyle w:val="Strong"/>
          <w:rFonts w:ascii="GHEA Grapalat" w:hAnsi="GHEA Grapalat"/>
          <w:b w:val="0"/>
          <w:bCs w:val="0"/>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ind w:firstLine="374"/>
        <w:contextualSpacing/>
        <w:jc w:val="both"/>
        <w:rPr>
          <w:rFonts w:ascii="GHEA Grapalat" w:eastAsiaTheme="minorHAnsi" w:hAnsi="GHEA Grapalat" w:cstheme="minorBidi"/>
        </w:rPr>
      </w:pPr>
      <w:r w:rsidRPr="00A15249">
        <w:rPr>
          <w:rFonts w:ascii="GHEA Grapalat" w:eastAsiaTheme="minorHAnsi" w:hAnsi="GHEA Grapalat" w:cstheme="minorBidi"/>
        </w:rPr>
        <w:t>1) копии заключенного договора N</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 xml:space="preserve">_____________________, включая </w:t>
      </w:r>
    </w:p>
    <w:p w:rsidR="009422CD" w:rsidRPr="00A15249" w:rsidRDefault="009422CD" w:rsidP="009422CD">
      <w:pPr>
        <w:pStyle w:val="NormalWeb"/>
        <w:shd w:val="clear" w:color="auto" w:fill="FFFFFF"/>
        <w:contextualSpacing/>
        <w:jc w:val="both"/>
        <w:rPr>
          <w:rFonts w:ascii="GHEA Grapalat" w:eastAsiaTheme="minorHAnsi" w:hAnsi="GHEA Grapalat" w:cstheme="minorBidi"/>
        </w:rPr>
      </w:pPr>
      <w:r w:rsidRPr="00A15249">
        <w:rPr>
          <w:rFonts w:ascii="GHEA Grapalat" w:eastAsiaTheme="minorHAnsi" w:hAnsi="GHEA Grapalat" w:cstheme="minorBidi"/>
        </w:rPr>
        <w:t xml:space="preserve">                                                                         номер заключаемого договара</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копии внесенных  в него изменений, дополнительных соглашений,</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A15249">
          <w:rPr>
            <w:rStyle w:val="Hyperlink"/>
            <w:rFonts w:ascii="GHEA Grapalat" w:hAnsi="GHEA Grapalat"/>
            <w:lang w:val="hy-AM"/>
          </w:rPr>
          <w:t>www.procurement.am</w:t>
        </w:r>
      </w:hyperlink>
      <w:r w:rsidRPr="00A15249">
        <w:rPr>
          <w:rFonts w:ascii="GHEA Grapalat" w:eastAsiaTheme="minorHAnsi" w:hAnsi="GHEA Grapalat" w:cstheme="minorBidi"/>
        </w:rPr>
        <w:t xml:space="preserve"> .</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7.</w:t>
      </w:r>
      <w:r w:rsidRPr="00A15249">
        <w:rPr>
          <w:rFonts w:ascii="GHEA Grapalat" w:hAnsi="GHEA Grapalat"/>
        </w:rPr>
        <w:t xml:space="preserve"> </w:t>
      </w:r>
      <w:r w:rsidRPr="00A15249">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8.</w:t>
      </w:r>
      <w:r w:rsidRPr="00A15249">
        <w:rPr>
          <w:rFonts w:ascii="GHEA Grapalat" w:hAnsi="GHEA Grapalat"/>
        </w:rPr>
        <w:t xml:space="preserve"> </w:t>
      </w:r>
      <w:r w:rsidRPr="00A15249">
        <w:rPr>
          <w:rFonts w:ascii="GHEA Grapalat" w:eastAsiaTheme="minorHAnsi" w:hAnsi="GHEA Grapalat" w:cstheme="minorBidi"/>
        </w:rPr>
        <w:t>Лицо, выдающее гарантию, отклоняет требование бенефициара, если:</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r w:rsidRPr="00A15249">
        <w:rPr>
          <w:rFonts w:ascii="GHEA Grapalat" w:eastAsiaTheme="minorHAnsi" w:hAnsi="GHEA Grapalat" w:cstheme="minorBidi"/>
        </w:rPr>
        <w:t>2) требование представлено по истечении срока, установленного гарантией.</w:t>
      </w: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r w:rsidRPr="00A15249">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r w:rsidRPr="00A15249">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15249">
        <w:rPr>
          <w:rFonts w:ascii="GHEA Grapalat" w:eastAsiaTheme="minorHAnsi" w:hAnsi="GHEA Grapalat" w:cstheme="minorBidi"/>
        </w:rPr>
        <w:t>12. В день предоставления гарантии лицо, выдающее гарантию, с официального адреса</w:t>
      </w:r>
      <w:r w:rsidRPr="00A15249">
        <w:rPr>
          <w:rFonts w:ascii="GHEA Grapalat" w:eastAsiaTheme="minorHAnsi" w:hAnsi="GHEA Grapalat" w:cstheme="minorBidi"/>
          <w:lang w:val="hy-AM"/>
        </w:rPr>
        <w:t xml:space="preserve"> </w:t>
      </w:r>
      <w:r w:rsidRPr="00A1524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   -------------.</w:t>
      </w:r>
    </w:p>
    <w:p w:rsidR="009422CD" w:rsidRPr="00A15249" w:rsidRDefault="009422CD" w:rsidP="009422CD">
      <w:pPr>
        <w:pStyle w:val="NormalWeb"/>
        <w:shd w:val="clear" w:color="auto" w:fill="FFFFFF"/>
        <w:spacing w:before="0" w:beforeAutospacing="0" w:after="0" w:afterAutospacing="0"/>
        <w:ind w:firstLine="375"/>
        <w:rPr>
          <w:rFonts w:ascii="GHEA Grapalat" w:eastAsiaTheme="minorHAnsi" w:hAnsi="GHEA Grapalat" w:cstheme="minorBidi"/>
        </w:rPr>
      </w:pPr>
      <w:r w:rsidRPr="00A15249">
        <w:rPr>
          <w:rFonts w:ascii="GHEA Grapalat" w:eastAsiaTheme="minorHAnsi" w:hAnsi="GHEA Grapalat" w:cstheme="minorBidi"/>
        </w:rPr>
        <w:lastRenderedPageBreak/>
        <w:t>код процедуры</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u w:val="single"/>
          <w:lang w:val="hy-AM"/>
        </w:rPr>
      </w:pPr>
      <w:r w:rsidRPr="00A15249">
        <w:rPr>
          <w:rFonts w:ascii="GHEA Grapalat" w:hAnsi="GHEA Grapalat"/>
          <w:lang w:val="hy-AM"/>
        </w:rPr>
        <w:t>Руководитель исполнительного органа</w:t>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lang w:val="hy-AM"/>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lang w:val="hy-AM"/>
        </w:rPr>
      </w:pPr>
    </w:p>
    <w:p w:rsidR="009422CD" w:rsidRPr="00A15249" w:rsidRDefault="009422CD" w:rsidP="009422CD">
      <w:pPr>
        <w:pStyle w:val="NormalWeb"/>
        <w:shd w:val="clear" w:color="auto" w:fill="FFFFFF"/>
        <w:spacing w:before="0" w:beforeAutospacing="0" w:after="0" w:afterAutospacing="0"/>
        <w:ind w:firstLine="375"/>
        <w:jc w:val="both"/>
        <w:rPr>
          <w:rFonts w:ascii="GHEA Grapalat" w:hAnsi="GHEA Grapalat"/>
          <w:lang w:val="hy-AM"/>
        </w:rPr>
      </w:pP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r w:rsidRPr="00A15249">
        <w:rPr>
          <w:rFonts w:ascii="GHEA Grapalat" w:hAnsi="GHEA Grapalat"/>
          <w:u w:val="single"/>
          <w:lang w:val="hy-AM"/>
        </w:rPr>
        <w:tab/>
      </w:r>
    </w:p>
    <w:p w:rsidR="009422CD" w:rsidRPr="00A15249" w:rsidRDefault="009422CD" w:rsidP="009422CD">
      <w:pPr>
        <w:pStyle w:val="NormalWeb"/>
        <w:shd w:val="clear" w:color="auto" w:fill="FFFFFF"/>
        <w:spacing w:before="0" w:beforeAutospacing="0" w:after="0" w:afterAutospacing="0"/>
        <w:rPr>
          <w:rFonts w:ascii="GHEA Grapalat" w:hAnsi="GHEA Grapalat" w:cs="Sylfaen"/>
          <w:vertAlign w:val="superscript"/>
        </w:rPr>
      </w:pPr>
      <w:r w:rsidRPr="00A15249">
        <w:rPr>
          <w:rFonts w:ascii="GHEA Grapalat" w:hAnsi="GHEA Grapalat" w:cs="Sylfaen"/>
          <w:vertAlign w:val="superscript"/>
          <w:lang w:val="hy-AM"/>
        </w:rPr>
        <w:t xml:space="preserve">                                                        </w:t>
      </w:r>
      <w:r w:rsidRPr="00A15249">
        <w:rPr>
          <w:rFonts w:ascii="GHEA Grapalat" w:hAnsi="GHEA Grapalat" w:cs="Sylfaen"/>
          <w:vertAlign w:val="superscript"/>
        </w:rPr>
        <w:t>число, месяц, год</w:t>
      </w:r>
    </w:p>
    <w:p w:rsidR="009422CD" w:rsidRPr="00A15249" w:rsidRDefault="009422CD" w:rsidP="009422CD">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widowControl w:val="0"/>
        <w:spacing w:after="160"/>
        <w:ind w:left="567" w:right="565"/>
        <w:jc w:val="center"/>
        <w:rPr>
          <w:rFonts w:ascii="GHEA Grapalat" w:hAnsi="GHEA Grapalat"/>
          <w:b/>
        </w:rPr>
      </w:pPr>
    </w:p>
    <w:p w:rsidR="009422CD" w:rsidRPr="00A15249" w:rsidRDefault="009422CD" w:rsidP="009422CD">
      <w:pPr>
        <w:rPr>
          <w:rFonts w:ascii="GHEA Grapalat" w:hAnsi="GHEA Grapalat"/>
          <w:b/>
        </w:rPr>
      </w:pPr>
      <w:r w:rsidRPr="00A15249">
        <w:rPr>
          <w:rFonts w:ascii="GHEA Grapalat" w:hAnsi="GHEA Grapalat"/>
          <w:b/>
        </w:rPr>
        <w:br w:type="page"/>
      </w:r>
    </w:p>
    <w:p w:rsidR="009422CD" w:rsidRPr="00A15249" w:rsidRDefault="009422CD" w:rsidP="009422CD">
      <w:pPr>
        <w:pStyle w:val="BodyTextIndent3"/>
        <w:widowControl w:val="0"/>
        <w:spacing w:after="160"/>
        <w:jc w:val="right"/>
        <w:rPr>
          <w:rFonts w:ascii="GHEA Grapalat" w:hAnsi="GHEA Grapalat" w:cs="Sylfaen"/>
          <w:b/>
          <w:sz w:val="24"/>
          <w:szCs w:val="24"/>
        </w:rPr>
      </w:pPr>
      <w:r w:rsidRPr="00A15249">
        <w:rPr>
          <w:rFonts w:ascii="GHEA Grapalat" w:hAnsi="GHEA Grapalat"/>
          <w:b/>
          <w:sz w:val="24"/>
          <w:szCs w:val="24"/>
        </w:rPr>
        <w:lastRenderedPageBreak/>
        <w:t>Приложение №7</w:t>
      </w:r>
      <w:r w:rsidRPr="00A15249">
        <w:rPr>
          <w:rStyle w:val="FootnoteReference"/>
          <w:rFonts w:ascii="GHEA Grapalat" w:hAnsi="GHEA Grapalat" w:cs="Sylfaen"/>
          <w:b/>
          <w:sz w:val="24"/>
          <w:szCs w:val="24"/>
        </w:rPr>
        <w:footnoteReference w:customMarkFollows="1" w:id="22"/>
        <w:t>25</w:t>
      </w:r>
    </w:p>
    <w:p w:rsidR="00DD598A" w:rsidRPr="00A15249" w:rsidRDefault="009422CD" w:rsidP="00DD598A">
      <w:pPr>
        <w:pStyle w:val="BodyTextIndent3"/>
        <w:widowControl w:val="0"/>
        <w:spacing w:after="160" w:line="240" w:lineRule="auto"/>
        <w:jc w:val="right"/>
        <w:rPr>
          <w:rFonts w:ascii="GHEA Grapalat" w:hAnsi="GHEA Grapalat" w:cs="Arial"/>
          <w:b/>
          <w:sz w:val="24"/>
          <w:szCs w:val="24"/>
        </w:rPr>
      </w:pPr>
      <w:r w:rsidRPr="00A15249">
        <w:rPr>
          <w:rFonts w:ascii="GHEA Grapalat" w:hAnsi="GHEA Grapalat"/>
          <w:b/>
          <w:sz w:val="24"/>
          <w:szCs w:val="24"/>
        </w:rPr>
        <w:t>к Приглашению на открытый конкурс</w:t>
      </w:r>
      <w:r w:rsidRPr="00A15249">
        <w:rPr>
          <w:rFonts w:ascii="GHEA Grapalat" w:hAnsi="GHEA Grapalat" w:cs="Sylfaen"/>
          <w:b/>
          <w:sz w:val="24"/>
          <w:szCs w:val="24"/>
        </w:rPr>
        <w:br/>
      </w:r>
      <w:r w:rsidRPr="00A15249">
        <w:rPr>
          <w:rFonts w:ascii="GHEA Grapalat" w:hAnsi="GHEA Grapalat"/>
          <w:b/>
          <w:sz w:val="24"/>
          <w:szCs w:val="24"/>
        </w:rPr>
        <w:t xml:space="preserve">под кодом </w:t>
      </w:r>
      <w:r w:rsidR="00DD598A" w:rsidRPr="00A15249">
        <w:rPr>
          <w:rFonts w:ascii="GHEA Grapalat" w:hAnsi="GHEA Grapalat"/>
          <w:i/>
          <w:sz w:val="24"/>
          <w:szCs w:val="24"/>
          <w:lang w:val="en-US"/>
        </w:rPr>
        <w:t>SHAH</w:t>
      </w:r>
      <w:r w:rsidR="00DD598A" w:rsidRPr="00A15249">
        <w:rPr>
          <w:rFonts w:ascii="GHEA Grapalat" w:hAnsi="GHEA Grapalat"/>
          <w:i/>
          <w:sz w:val="24"/>
          <w:szCs w:val="24"/>
        </w:rPr>
        <w:t>- BMAShDzB -23/04</w:t>
      </w:r>
    </w:p>
    <w:p w:rsidR="009422CD" w:rsidRPr="00A15249" w:rsidRDefault="009422CD" w:rsidP="009422CD">
      <w:pPr>
        <w:pStyle w:val="BodyTextIndent3"/>
        <w:widowControl w:val="0"/>
        <w:spacing w:after="160"/>
        <w:jc w:val="right"/>
        <w:rPr>
          <w:rFonts w:ascii="GHEA Grapalat" w:hAnsi="GHEA Grapalat" w:cs="Sylfaen"/>
          <w:b/>
          <w:sz w:val="24"/>
          <w:szCs w:val="24"/>
        </w:rPr>
      </w:pPr>
      <w:r w:rsidRPr="00A15249">
        <w:rPr>
          <w:rFonts w:ascii="GHEA Grapalat" w:hAnsi="GHEA Grapalat"/>
          <w:b/>
          <w:sz w:val="24"/>
          <w:szCs w:val="24"/>
        </w:rPr>
        <w:t>*</w:t>
      </w:r>
    </w:p>
    <w:p w:rsidR="009422CD" w:rsidRPr="00A15249" w:rsidRDefault="009422CD" w:rsidP="009422CD">
      <w:pPr>
        <w:widowControl w:val="0"/>
        <w:tabs>
          <w:tab w:val="left" w:pos="2268"/>
        </w:tabs>
        <w:spacing w:after="160" w:line="360" w:lineRule="auto"/>
        <w:ind w:firstLine="567"/>
        <w:jc w:val="right"/>
        <w:rPr>
          <w:rFonts w:ascii="GHEA Grapalat" w:hAnsi="GHEA Grapalat"/>
        </w:rPr>
      </w:pPr>
    </w:p>
    <w:p w:rsidR="009422CD" w:rsidRPr="00A15249" w:rsidRDefault="009422CD" w:rsidP="009422CD">
      <w:pPr>
        <w:widowControl w:val="0"/>
        <w:spacing w:after="160" w:line="360" w:lineRule="auto"/>
        <w:ind w:firstLine="567"/>
        <w:jc w:val="center"/>
        <w:rPr>
          <w:rFonts w:ascii="GHEA Grapalat" w:hAnsi="GHEA Grapalat"/>
          <w:b/>
        </w:rPr>
      </w:pPr>
      <w:r w:rsidRPr="00A15249">
        <w:rPr>
          <w:rFonts w:ascii="GHEA Grapalat" w:hAnsi="GHEA Grapalat"/>
          <w:b/>
        </w:rPr>
        <w:t>ДОГОВОР ГОСУДАРСТВЕННОЙ ЗАКУПКИ НА ВЫПОЛНЕНИЕ ПОДРЯДНЫХ РАБОТ ДЛЯ НУЖД ГОСУДАРСТВА</w:t>
      </w:r>
    </w:p>
    <w:p w:rsidR="009422CD" w:rsidRPr="00A15249" w:rsidRDefault="009422CD" w:rsidP="009422CD">
      <w:pPr>
        <w:widowControl w:val="0"/>
        <w:spacing w:after="160" w:line="360" w:lineRule="auto"/>
        <w:ind w:firstLine="567"/>
        <w:jc w:val="center"/>
        <w:rPr>
          <w:rFonts w:ascii="GHEA Grapalat" w:hAnsi="GHEA Grapalat"/>
          <w:b/>
          <w:lang w:val="en-US"/>
        </w:rPr>
      </w:pPr>
      <w:r w:rsidRPr="00A15249">
        <w:rPr>
          <w:rFonts w:ascii="GHEA Grapalat" w:hAnsi="GHEA Grapalat"/>
          <w:b/>
        </w:rPr>
        <w:t>№ _____________</w:t>
      </w:r>
    </w:p>
    <w:tbl>
      <w:tblPr>
        <w:tblW w:w="0" w:type="auto"/>
        <w:tblLayout w:type="fixed"/>
        <w:tblLook w:val="04A0" w:firstRow="1" w:lastRow="0" w:firstColumn="1" w:lastColumn="0" w:noHBand="0" w:noVBand="1"/>
      </w:tblPr>
      <w:tblGrid>
        <w:gridCol w:w="4503"/>
        <w:gridCol w:w="4784"/>
      </w:tblGrid>
      <w:tr w:rsidR="009422CD" w:rsidRPr="00A15249" w:rsidTr="009422CD">
        <w:tc>
          <w:tcPr>
            <w:tcW w:w="4503" w:type="dxa"/>
          </w:tcPr>
          <w:p w:rsidR="009422CD" w:rsidRPr="00A15249" w:rsidRDefault="009422CD" w:rsidP="009422CD">
            <w:pPr>
              <w:widowControl w:val="0"/>
              <w:tabs>
                <w:tab w:val="left" w:pos="720"/>
                <w:tab w:val="left" w:pos="1440"/>
                <w:tab w:val="left" w:pos="8865"/>
              </w:tabs>
              <w:spacing w:after="160" w:line="360" w:lineRule="auto"/>
              <w:ind w:firstLine="567"/>
              <w:jc w:val="both"/>
              <w:rPr>
                <w:rFonts w:ascii="GHEA Grapalat" w:hAnsi="GHEA Grapalat"/>
                <w:lang w:val="en-US"/>
              </w:rPr>
            </w:pPr>
            <w:r w:rsidRPr="00A15249">
              <w:rPr>
                <w:rFonts w:ascii="GHEA Grapalat" w:hAnsi="GHEA Grapalat"/>
              </w:rPr>
              <w:t xml:space="preserve">г. </w:t>
            </w:r>
          </w:p>
        </w:tc>
        <w:tc>
          <w:tcPr>
            <w:tcW w:w="4784" w:type="dxa"/>
          </w:tcPr>
          <w:p w:rsidR="009422CD" w:rsidRPr="00A15249" w:rsidRDefault="009422CD" w:rsidP="009422CD">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A15249">
              <w:rPr>
                <w:rFonts w:ascii="GHEA Grapalat" w:hAnsi="GHEA Grapalat"/>
              </w:rPr>
              <w:t>"</w:t>
            </w:r>
            <w:r w:rsidRPr="00A15249">
              <w:rPr>
                <w:rFonts w:ascii="GHEA Grapalat" w:hAnsi="GHEA Grapalat"/>
                <w:lang w:val="en-US"/>
              </w:rPr>
              <w:tab/>
            </w:r>
            <w:r w:rsidRPr="00A15249">
              <w:rPr>
                <w:rFonts w:ascii="GHEA Grapalat" w:hAnsi="GHEA Grapalat"/>
              </w:rPr>
              <w:t>"</w:t>
            </w:r>
            <w:r w:rsidRPr="00A15249">
              <w:rPr>
                <w:rFonts w:ascii="GHEA Grapalat" w:hAnsi="GHEA Grapalat"/>
                <w:lang w:val="en-US"/>
              </w:rPr>
              <w:tab/>
            </w:r>
            <w:r w:rsidRPr="00A15249">
              <w:rPr>
                <w:rFonts w:ascii="GHEA Grapalat" w:hAnsi="GHEA Grapalat"/>
              </w:rPr>
              <w:t>20</w:t>
            </w:r>
            <w:r w:rsidRPr="00A15249">
              <w:rPr>
                <w:rFonts w:ascii="GHEA Grapalat" w:hAnsi="GHEA Grapalat"/>
                <w:lang w:val="en-US"/>
              </w:rPr>
              <w:tab/>
            </w:r>
            <w:r w:rsidRPr="00A15249">
              <w:rPr>
                <w:rFonts w:ascii="GHEA Grapalat" w:hAnsi="GHEA Grapalat"/>
              </w:rPr>
              <w:t>г.</w:t>
            </w:r>
          </w:p>
        </w:tc>
      </w:tr>
    </w:tbl>
    <w:p w:rsidR="009422CD" w:rsidRPr="00A15249" w:rsidRDefault="009422CD" w:rsidP="009422CD">
      <w:pPr>
        <w:widowControl w:val="0"/>
        <w:spacing w:after="160" w:line="360" w:lineRule="auto"/>
        <w:ind w:firstLine="567"/>
        <w:jc w:val="both"/>
        <w:rPr>
          <w:rFonts w:ascii="GHEA Grapalat" w:hAnsi="GHEA Grapalat"/>
        </w:rPr>
      </w:pPr>
    </w:p>
    <w:p w:rsidR="009422CD" w:rsidRPr="00A15249" w:rsidRDefault="009422CD" w:rsidP="009422CD">
      <w:pPr>
        <w:widowControl w:val="0"/>
        <w:spacing w:after="160" w:line="360" w:lineRule="auto"/>
        <w:jc w:val="both"/>
        <w:rPr>
          <w:rFonts w:ascii="GHEA Grapalat" w:hAnsi="GHEA Grapalat" w:cs="Sylfaen"/>
        </w:rPr>
      </w:pPr>
      <w:r w:rsidRPr="00A15249">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9422CD" w:rsidRPr="00A15249" w:rsidRDefault="009422CD" w:rsidP="009422CD">
      <w:pPr>
        <w:widowControl w:val="0"/>
        <w:spacing w:after="160" w:line="360" w:lineRule="auto"/>
        <w:ind w:firstLine="567"/>
        <w:jc w:val="both"/>
        <w:rPr>
          <w:rFonts w:ascii="GHEA Grapalat" w:hAnsi="GHEA Grapalat"/>
          <w:b/>
        </w:rPr>
      </w:pPr>
    </w:p>
    <w:p w:rsidR="009422CD" w:rsidRPr="00A15249" w:rsidRDefault="009422CD" w:rsidP="009422CD">
      <w:pPr>
        <w:widowControl w:val="0"/>
        <w:spacing w:after="160" w:line="360" w:lineRule="auto"/>
        <w:jc w:val="center"/>
        <w:rPr>
          <w:rFonts w:ascii="GHEA Grapalat" w:hAnsi="GHEA Grapalat"/>
          <w:b/>
        </w:rPr>
      </w:pPr>
      <w:r w:rsidRPr="00A15249">
        <w:rPr>
          <w:rFonts w:ascii="GHEA Grapalat" w:hAnsi="GHEA Grapalat"/>
          <w:b/>
        </w:rPr>
        <w:t>1. ПРЕДМЕТ ДОГОВОРА</w:t>
      </w:r>
    </w:p>
    <w:p w:rsidR="009422CD" w:rsidRPr="00A15249" w:rsidRDefault="009422CD" w:rsidP="009422CD">
      <w:pPr>
        <w:ind w:firstLine="708"/>
        <w:jc w:val="both"/>
        <w:rPr>
          <w:rFonts w:ascii="GHEA Grapalat" w:hAnsi="GHEA Grapalat"/>
          <w:spacing w:val="2"/>
        </w:rPr>
      </w:pPr>
      <w:r w:rsidRPr="00A15249">
        <w:rPr>
          <w:rFonts w:ascii="GHEA Grapalat" w:hAnsi="GHEA Grapalat"/>
        </w:rPr>
        <w:t>1.1.</w:t>
      </w:r>
      <w:r w:rsidRPr="00A15249">
        <w:rPr>
          <w:rFonts w:ascii="GHEA Grapalat" w:hAnsi="GHEA Grapalat"/>
        </w:rPr>
        <w:tab/>
        <w:t>Подрядчик обязуется в установленном настоящим Договором порядке,</w:t>
      </w:r>
      <w:r w:rsidRPr="00A15249">
        <w:rPr>
          <w:rFonts w:ascii="GHEA Grapalat" w:hAnsi="GHEA Grapalat" w:cs="Courier New"/>
        </w:rPr>
        <w:t xml:space="preserve"> </w:t>
      </w:r>
      <w:r w:rsidRPr="00A15249">
        <w:rPr>
          <w:rFonts w:ascii="GHEA Grapalat" w:hAnsi="GHEA Grapalat"/>
        </w:rPr>
        <w:t>предусмотренных объемах, форме и сроках выполнять предусмотренные объемной ведомостью-</w:t>
      </w:r>
      <w:r w:rsidRPr="00A15249">
        <w:rPr>
          <w:rFonts w:ascii="Calibri" w:hAnsi="Calibri" w:cs="Calibri"/>
        </w:rPr>
        <w:t> </w:t>
      </w:r>
      <w:r w:rsidRPr="00A15249">
        <w:rPr>
          <w:rFonts w:ascii="GHEA Grapalat" w:hAnsi="GHEA Grapalat" w:cs="GHEA Grapalat"/>
        </w:rPr>
        <w:t>сметой</w:t>
      </w:r>
      <w:r w:rsidRPr="00A15249">
        <w:rPr>
          <w:rFonts w:ascii="GHEA Grapalat" w:hAnsi="GHEA Grapalat"/>
        </w:rPr>
        <w:t>,</w:t>
      </w:r>
      <w:r w:rsidRPr="00A15249">
        <w:rPr>
          <w:rFonts w:ascii="GHEA Grapalat" w:hAnsi="GHEA Grapalat"/>
          <w:spacing w:val="6"/>
        </w:rPr>
        <w:t xml:space="preserve"> установленной Приложением № 1 к настоящему Договору</w:t>
      </w:r>
      <w:r w:rsidRPr="00A15249">
        <w:rPr>
          <w:rFonts w:ascii="GHEA Grapalat" w:hAnsi="GHEA Grapalat"/>
          <w:spacing w:val="2"/>
        </w:rPr>
        <w:t xml:space="preserve"> </w:t>
      </w:r>
    </w:p>
    <w:p w:rsidR="009422CD" w:rsidRPr="00A15249" w:rsidRDefault="009422CD" w:rsidP="009422CD">
      <w:pPr>
        <w:widowControl w:val="0"/>
        <w:jc w:val="both"/>
        <w:rPr>
          <w:rFonts w:ascii="GHEA Grapalat" w:hAnsi="GHEA Grapalat"/>
        </w:rPr>
      </w:pPr>
      <w:r w:rsidRPr="00A15249">
        <w:rPr>
          <w:rFonts w:ascii="GHEA Grapalat" w:hAnsi="GHEA Grapalat"/>
        </w:rPr>
        <w:t>(далее — договор), _____________________________________________________</w:t>
      </w:r>
    </w:p>
    <w:p w:rsidR="009422CD" w:rsidRPr="00A15249" w:rsidRDefault="009422CD" w:rsidP="009422CD">
      <w:pPr>
        <w:widowControl w:val="0"/>
        <w:spacing w:after="160" w:line="360" w:lineRule="auto"/>
        <w:ind w:left="4536"/>
        <w:jc w:val="both"/>
        <w:rPr>
          <w:rFonts w:ascii="GHEA Grapalat" w:hAnsi="GHEA Grapalat"/>
          <w:vertAlign w:val="superscript"/>
        </w:rPr>
      </w:pPr>
      <w:r w:rsidRPr="00A15249">
        <w:rPr>
          <w:rFonts w:ascii="GHEA Grapalat" w:hAnsi="GHEA Grapalat"/>
          <w:vertAlign w:val="superscript"/>
        </w:rPr>
        <w:t>Наименование работ</w:t>
      </w:r>
    </w:p>
    <w:p w:rsidR="009422CD" w:rsidRPr="00A15249" w:rsidRDefault="009422CD" w:rsidP="009422CD">
      <w:pPr>
        <w:widowControl w:val="0"/>
        <w:spacing w:after="160" w:line="360" w:lineRule="auto"/>
        <w:jc w:val="both"/>
        <w:rPr>
          <w:rFonts w:ascii="GHEA Grapalat" w:hAnsi="GHEA Grapalat"/>
        </w:rPr>
      </w:pPr>
      <w:r w:rsidRPr="00A15249">
        <w:rPr>
          <w:rFonts w:ascii="GHEA Grapalat" w:hAnsi="GHEA Grapalat"/>
        </w:rPr>
        <w:t>работы (далее — работа), а Заказчик обязуется принимать выполненную работу и платить за нее.</w:t>
      </w:r>
    </w:p>
    <w:p w:rsidR="009422CD" w:rsidRPr="00A15249" w:rsidRDefault="009422CD" w:rsidP="009422CD">
      <w:pPr>
        <w:widowControl w:val="0"/>
        <w:tabs>
          <w:tab w:val="left" w:pos="1134"/>
        </w:tabs>
        <w:spacing w:after="160" w:line="360" w:lineRule="auto"/>
        <w:ind w:firstLine="567"/>
        <w:jc w:val="both"/>
        <w:rPr>
          <w:rFonts w:ascii="GHEA Grapalat" w:hAnsi="GHEA Grapalat"/>
        </w:rPr>
      </w:pPr>
      <w:r w:rsidRPr="00A15249">
        <w:rPr>
          <w:rFonts w:ascii="GHEA Grapalat" w:hAnsi="GHEA Grapalat"/>
        </w:rPr>
        <w:lastRenderedPageBreak/>
        <w:t>1.2.</w:t>
      </w:r>
      <w:r w:rsidRPr="00A15249">
        <w:rPr>
          <w:rFonts w:ascii="GHEA Grapalat" w:hAnsi="GHEA Grapalat"/>
        </w:rPr>
        <w:tab/>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rsidR="009422CD" w:rsidRPr="00A15249" w:rsidRDefault="009422CD" w:rsidP="009422CD">
      <w:pPr>
        <w:widowControl w:val="0"/>
        <w:tabs>
          <w:tab w:val="left" w:pos="1134"/>
        </w:tabs>
        <w:spacing w:after="160" w:line="360" w:lineRule="auto"/>
        <w:ind w:firstLine="567"/>
        <w:jc w:val="both"/>
        <w:rPr>
          <w:rFonts w:ascii="GHEA Grapalat" w:hAnsi="GHEA Grapalat"/>
          <w:spacing w:val="6"/>
        </w:rPr>
      </w:pPr>
      <w:r w:rsidRPr="00A15249">
        <w:rPr>
          <w:rFonts w:ascii="GHEA Grapalat" w:hAnsi="GHEA Grapalat"/>
        </w:rPr>
        <w:t>1.3.</w:t>
      </w:r>
      <w:r w:rsidRPr="00A15249">
        <w:rPr>
          <w:rFonts w:ascii="GHEA Grapalat" w:hAnsi="GHEA Grapalat"/>
          <w:spacing w:val="6"/>
        </w:rPr>
        <w:tab/>
        <w:t>Предусмотренные договором работы начинаются после вступления</w:t>
      </w:r>
      <w:r w:rsidRPr="00A15249">
        <w:rPr>
          <w:rFonts w:ascii="Calibri" w:hAnsi="Calibri" w:cs="Calibri"/>
          <w:spacing w:val="6"/>
          <w:lang w:val="en-US"/>
        </w:rPr>
        <w:t> </w:t>
      </w:r>
      <w:r w:rsidRPr="00A15249">
        <w:rPr>
          <w:rFonts w:ascii="GHEA Grapalat" w:hAnsi="GHEA Grapalat"/>
          <w:spacing w:val="6"/>
        </w:rPr>
        <w:t>договора в силу и устанавливается следующий срок выполнения:</w:t>
      </w:r>
    </w:p>
    <w:p w:rsidR="009422CD" w:rsidRPr="00A15249" w:rsidRDefault="009422CD" w:rsidP="009422CD">
      <w:pPr>
        <w:widowControl w:val="0"/>
        <w:jc w:val="both"/>
        <w:rPr>
          <w:rFonts w:ascii="GHEA Grapalat" w:hAnsi="GHEA Grapalat"/>
          <w:spacing w:val="6"/>
        </w:rPr>
      </w:pPr>
      <w:r w:rsidRPr="00A15249">
        <w:rPr>
          <w:rFonts w:ascii="GHEA Grapalat" w:hAnsi="GHEA Grapalat"/>
        </w:rPr>
        <w:t>_________________________________________________________________________.</w:t>
      </w:r>
    </w:p>
    <w:p w:rsidR="009422CD" w:rsidRPr="00A15249" w:rsidRDefault="009422CD" w:rsidP="009422CD">
      <w:pPr>
        <w:widowControl w:val="0"/>
        <w:tabs>
          <w:tab w:val="left" w:pos="1134"/>
        </w:tabs>
        <w:spacing w:after="160" w:line="360" w:lineRule="auto"/>
        <w:ind w:left="3402"/>
        <w:jc w:val="both"/>
        <w:rPr>
          <w:rFonts w:ascii="GHEA Grapalat" w:hAnsi="GHEA Grapalat" w:cs="Times Armenian"/>
          <w:vertAlign w:val="superscript"/>
        </w:rPr>
      </w:pPr>
      <w:r w:rsidRPr="00A15249">
        <w:rPr>
          <w:rFonts w:ascii="GHEA Grapalat" w:hAnsi="GHEA Grapalat"/>
          <w:vertAlign w:val="superscript"/>
        </w:rPr>
        <w:t>окончательный срок выполнения работ</w:t>
      </w:r>
    </w:p>
    <w:p w:rsidR="009422CD" w:rsidRPr="00A15249" w:rsidRDefault="009422CD" w:rsidP="009422CD">
      <w:pPr>
        <w:widowControl w:val="0"/>
        <w:tabs>
          <w:tab w:val="left" w:pos="1134"/>
        </w:tabs>
        <w:spacing w:after="160" w:line="360" w:lineRule="auto"/>
        <w:ind w:firstLine="567"/>
        <w:jc w:val="both"/>
        <w:rPr>
          <w:rFonts w:ascii="GHEA Grapalat" w:hAnsi="GHEA Grapalat"/>
        </w:rPr>
      </w:pPr>
      <w:r w:rsidRPr="00A15249">
        <w:rPr>
          <w:rFonts w:ascii="GHEA Grapalat" w:hAnsi="GHEA Grapalat"/>
        </w:rPr>
        <w:t xml:space="preserve">Сроки выполнения предусмотренных договором отдельных видов работ, этапов и объемов установлены календарным графиком, представленным в Приложении 2 к настоящему Договору. </w:t>
      </w:r>
    </w:p>
    <w:p w:rsidR="009422CD" w:rsidRPr="00A15249" w:rsidRDefault="009422CD" w:rsidP="009422CD">
      <w:pPr>
        <w:widowControl w:val="0"/>
        <w:tabs>
          <w:tab w:val="left" w:pos="1134"/>
        </w:tabs>
        <w:spacing w:after="160" w:line="360" w:lineRule="auto"/>
        <w:ind w:firstLine="567"/>
        <w:jc w:val="both"/>
        <w:rPr>
          <w:rFonts w:ascii="GHEA Grapalat" w:hAnsi="GHEA Grapalat"/>
        </w:rPr>
      </w:pPr>
    </w:p>
    <w:p w:rsidR="009422CD" w:rsidRPr="00A15249" w:rsidRDefault="009422CD" w:rsidP="009422CD">
      <w:pPr>
        <w:widowControl w:val="0"/>
        <w:tabs>
          <w:tab w:val="left" w:pos="1276"/>
        </w:tabs>
        <w:spacing w:after="160" w:line="360" w:lineRule="auto"/>
        <w:ind w:firstLine="567"/>
        <w:jc w:val="center"/>
        <w:rPr>
          <w:rFonts w:ascii="GHEA Grapalat" w:hAnsi="GHEA Grapalat"/>
          <w:b/>
        </w:rPr>
      </w:pPr>
      <w:r w:rsidRPr="00A15249">
        <w:rPr>
          <w:rFonts w:ascii="GHEA Grapalat" w:hAnsi="GHEA Grapalat"/>
          <w:b/>
        </w:rPr>
        <w:t>2. ВЫПОЛНЕНИЕ РАБОТ СРЕДСТВАМИ ПОДРЯДЧИКА</w:t>
      </w:r>
    </w:p>
    <w:p w:rsidR="009422CD" w:rsidRPr="00A15249" w:rsidRDefault="009422CD" w:rsidP="009422CD">
      <w:pPr>
        <w:widowControl w:val="0"/>
        <w:tabs>
          <w:tab w:val="left" w:pos="1134"/>
        </w:tabs>
        <w:spacing w:after="160" w:line="360" w:lineRule="auto"/>
        <w:ind w:firstLine="567"/>
        <w:jc w:val="both"/>
        <w:rPr>
          <w:rFonts w:ascii="GHEA Grapalat" w:hAnsi="GHEA Grapalat" w:cs="Times Armenian"/>
        </w:rPr>
      </w:pPr>
      <w:r w:rsidRPr="00A15249">
        <w:rPr>
          <w:rFonts w:ascii="GHEA Grapalat" w:hAnsi="GHEA Grapalat"/>
        </w:rPr>
        <w:t>2.1.</w:t>
      </w:r>
      <w:r w:rsidRPr="00A15249">
        <w:rPr>
          <w:rFonts w:ascii="GHEA Grapalat" w:hAnsi="GHEA Grapalat"/>
        </w:rPr>
        <w:tab/>
        <w:t xml:space="preserve">Работа выполняется трудовым и техническим ресурсом, строительными материалами и средствами Подрядчика. </w:t>
      </w:r>
    </w:p>
    <w:p w:rsidR="009422CD" w:rsidRPr="00A15249" w:rsidRDefault="009422CD" w:rsidP="009422CD">
      <w:pPr>
        <w:widowControl w:val="0"/>
        <w:tabs>
          <w:tab w:val="left" w:pos="1134"/>
          <w:tab w:val="left" w:pos="1276"/>
        </w:tabs>
        <w:spacing w:after="160" w:line="360" w:lineRule="auto"/>
        <w:ind w:firstLine="567"/>
        <w:jc w:val="both"/>
        <w:rPr>
          <w:rFonts w:ascii="GHEA Grapalat" w:hAnsi="GHEA Grapalat"/>
        </w:rPr>
      </w:pPr>
      <w:r w:rsidRPr="00A15249">
        <w:rPr>
          <w:rFonts w:ascii="GHEA Grapalat" w:hAnsi="GHEA Grapalat"/>
        </w:rPr>
        <w:t>2.2.</w:t>
      </w:r>
      <w:r w:rsidRPr="00A15249">
        <w:rPr>
          <w:rFonts w:ascii="GHEA Grapalat" w:hAnsi="GHEA Grapalat"/>
        </w:rPr>
        <w:tab/>
        <w:t>Подрядчик несет ответственность за качество предоставленных им материалов и оборудования.</w:t>
      </w:r>
    </w:p>
    <w:p w:rsidR="009422CD" w:rsidRPr="00A15249" w:rsidRDefault="009422CD" w:rsidP="009422CD">
      <w:pPr>
        <w:widowControl w:val="0"/>
        <w:tabs>
          <w:tab w:val="left" w:pos="1276"/>
        </w:tabs>
        <w:spacing w:after="160" w:line="360" w:lineRule="auto"/>
        <w:ind w:firstLine="567"/>
        <w:jc w:val="center"/>
        <w:rPr>
          <w:rFonts w:ascii="GHEA Grapalat" w:hAnsi="GHEA Grapalat"/>
          <w:b/>
          <w:i/>
        </w:rPr>
      </w:pPr>
    </w:p>
    <w:p w:rsidR="009422CD" w:rsidRPr="00A15249" w:rsidRDefault="009422CD" w:rsidP="009422CD">
      <w:pPr>
        <w:widowControl w:val="0"/>
        <w:spacing w:after="160" w:line="360" w:lineRule="auto"/>
        <w:jc w:val="center"/>
        <w:rPr>
          <w:rFonts w:ascii="GHEA Grapalat" w:hAnsi="GHEA Grapalat"/>
          <w:b/>
        </w:rPr>
      </w:pPr>
      <w:r w:rsidRPr="00A15249">
        <w:rPr>
          <w:rFonts w:ascii="GHEA Grapalat" w:hAnsi="GHEA Grapalat"/>
          <w:b/>
        </w:rPr>
        <w:t>3. ПРАВА И ОБЯЗАННОСТИ СТОРОН</w:t>
      </w:r>
    </w:p>
    <w:p w:rsidR="009422CD" w:rsidRPr="00A15249" w:rsidRDefault="009422CD" w:rsidP="009422CD">
      <w:pPr>
        <w:widowControl w:val="0"/>
        <w:tabs>
          <w:tab w:val="left" w:pos="1276"/>
        </w:tabs>
        <w:spacing w:after="160" w:line="360" w:lineRule="auto"/>
        <w:ind w:firstLine="567"/>
        <w:jc w:val="both"/>
        <w:rPr>
          <w:rFonts w:ascii="GHEA Grapalat" w:hAnsi="GHEA Grapalat"/>
          <w:b/>
        </w:rPr>
      </w:pPr>
      <w:r w:rsidRPr="00A15249">
        <w:rPr>
          <w:rFonts w:ascii="GHEA Grapalat" w:hAnsi="GHEA Grapalat"/>
          <w:b/>
        </w:rPr>
        <w:t>3.1.</w:t>
      </w:r>
      <w:r w:rsidRPr="00A15249">
        <w:rPr>
          <w:rFonts w:ascii="GHEA Grapalat" w:hAnsi="GHEA Grapalat"/>
          <w:b/>
        </w:rPr>
        <w:tab/>
        <w:t>Заказчик имеет право:</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3.1.1.</w:t>
      </w:r>
      <w:r w:rsidRPr="00A15249">
        <w:rPr>
          <w:rFonts w:ascii="GHEA Grapalat" w:hAnsi="GHEA Grapalat"/>
        </w:rPr>
        <w:tab/>
        <w:t>В любое время проверять ход и качество выполненной Подрядчиком работы, без вмешательства в его деятельность;</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3.1.2.</w:t>
      </w:r>
      <w:r w:rsidRPr="00A15249">
        <w:rPr>
          <w:rFonts w:ascii="GHEA Grapalat" w:hAnsi="GHEA Grapalat"/>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lastRenderedPageBreak/>
        <w:t>3.1.3.</w:t>
      </w:r>
      <w:r w:rsidRPr="00A15249">
        <w:rPr>
          <w:rFonts w:ascii="GHEA Grapalat" w:hAnsi="GHEA Grapalat"/>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A15249">
        <w:rPr>
          <w:rFonts w:ascii="GHEA Grapalat" w:hAnsi="GHEA Grapalat"/>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3.1.4.</w:t>
      </w:r>
      <w:r w:rsidRPr="00A15249">
        <w:rPr>
          <w:rFonts w:ascii="GHEA Grapalat" w:hAnsi="GHEA Grapalat"/>
        </w:rPr>
        <w:tab/>
        <w:t>В одностороннем порядке расторгать договор и требовать возмещения причиненных ему убытков, если:</w:t>
      </w:r>
    </w:p>
    <w:p w:rsidR="009422CD" w:rsidRPr="00A15249" w:rsidRDefault="009422CD" w:rsidP="009422CD">
      <w:pPr>
        <w:widowControl w:val="0"/>
        <w:tabs>
          <w:tab w:val="left" w:pos="1134"/>
        </w:tabs>
        <w:spacing w:after="160" w:line="360" w:lineRule="auto"/>
        <w:ind w:firstLine="567"/>
        <w:jc w:val="both"/>
        <w:rPr>
          <w:rFonts w:ascii="GHEA Grapalat" w:hAnsi="GHEA Grapalat"/>
        </w:rPr>
      </w:pPr>
      <w:r w:rsidRPr="00A15249">
        <w:rPr>
          <w:rFonts w:ascii="GHEA Grapalat" w:hAnsi="GHEA Grapalat"/>
        </w:rPr>
        <w:t>а)</w:t>
      </w:r>
      <w:r w:rsidRPr="00A15249">
        <w:rPr>
          <w:rFonts w:ascii="GHEA Grapalat" w:hAnsi="GHEA Grapalat"/>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9422CD" w:rsidRPr="00A15249" w:rsidRDefault="009422CD" w:rsidP="009422CD">
      <w:pPr>
        <w:widowControl w:val="0"/>
        <w:tabs>
          <w:tab w:val="left" w:pos="1134"/>
        </w:tabs>
        <w:spacing w:after="160" w:line="360" w:lineRule="auto"/>
        <w:ind w:firstLine="567"/>
        <w:jc w:val="both"/>
        <w:rPr>
          <w:rFonts w:ascii="GHEA Grapalat" w:hAnsi="GHEA Grapalat"/>
        </w:rPr>
      </w:pPr>
      <w:r w:rsidRPr="00A15249">
        <w:rPr>
          <w:rFonts w:ascii="GHEA Grapalat" w:hAnsi="GHEA Grapalat"/>
        </w:rPr>
        <w:t>б)</w:t>
      </w:r>
      <w:r w:rsidRPr="00A15249">
        <w:rPr>
          <w:rFonts w:ascii="GHEA Grapalat" w:hAnsi="GHEA Grapalat"/>
        </w:rPr>
        <w:tab/>
        <w:t>Подрядчик нарушил предусмотренный в пункте 1.3 договора срок (календарный график включительно),</w:t>
      </w:r>
    </w:p>
    <w:p w:rsidR="009422CD" w:rsidRPr="00A15249" w:rsidRDefault="009422CD" w:rsidP="009422CD">
      <w:pPr>
        <w:widowControl w:val="0"/>
        <w:tabs>
          <w:tab w:val="left" w:pos="1134"/>
        </w:tabs>
        <w:spacing w:after="160" w:line="360" w:lineRule="auto"/>
        <w:ind w:firstLine="567"/>
        <w:jc w:val="both"/>
        <w:rPr>
          <w:rFonts w:ascii="GHEA Grapalat" w:hAnsi="GHEA Grapalat"/>
        </w:rPr>
      </w:pPr>
      <w:r w:rsidRPr="00A15249">
        <w:rPr>
          <w:rFonts w:ascii="GHEA Grapalat" w:hAnsi="GHEA Grapalat"/>
        </w:rPr>
        <w:t>в)</w:t>
      </w:r>
      <w:r w:rsidRPr="00A15249">
        <w:rPr>
          <w:rFonts w:ascii="GHEA Grapalat" w:hAnsi="GHEA Grapalat"/>
        </w:rPr>
        <w:tab/>
        <w:t>выполненная Подрядчиком работа не соответствует требованиям, установленным проектно-сметными документами,</w:t>
      </w:r>
    </w:p>
    <w:p w:rsidR="009422CD" w:rsidRPr="00A15249" w:rsidRDefault="009422CD" w:rsidP="009422CD">
      <w:pPr>
        <w:widowControl w:val="0"/>
        <w:tabs>
          <w:tab w:val="left" w:pos="1134"/>
        </w:tabs>
        <w:spacing w:after="160" w:line="360" w:lineRule="auto"/>
        <w:ind w:firstLine="567"/>
        <w:jc w:val="both"/>
        <w:rPr>
          <w:rFonts w:ascii="GHEA Grapalat" w:hAnsi="GHEA Grapalat"/>
        </w:rPr>
      </w:pPr>
      <w:r w:rsidRPr="00A15249">
        <w:rPr>
          <w:rFonts w:ascii="GHEA Grapalat" w:hAnsi="GHEA Grapalat"/>
        </w:rPr>
        <w:t>г)</w:t>
      </w:r>
      <w:r w:rsidRPr="00A15249">
        <w:rPr>
          <w:rFonts w:ascii="GHEA Grapalat" w:hAnsi="GHEA Grapalat"/>
        </w:rPr>
        <w:tab/>
        <w:t>Подрядчик нарушил разумные сроки безвозмездного устранения недостатков работы по основаниям, предусмотренным пунктом 3.1.3 договора;</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3.1.5.</w:t>
      </w:r>
      <w:r w:rsidRPr="00A15249">
        <w:rPr>
          <w:rFonts w:ascii="GHEA Grapalat" w:hAnsi="GHEA Grapalat"/>
        </w:rPr>
        <w:tab/>
        <w:t>В течение гарантийного срока предъявлять требования, связанные с недостатками результата работы.</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3.1.6.</w:t>
      </w:r>
      <w:r w:rsidRPr="00A15249">
        <w:rPr>
          <w:rFonts w:ascii="GHEA Grapalat" w:hAnsi="GHEA Grapalat"/>
        </w:rPr>
        <w:tab/>
        <w:t>Уполномочить другое лицо на осуществление технического контроля над выполнением работы;</w:t>
      </w:r>
    </w:p>
    <w:p w:rsidR="009422CD" w:rsidRPr="00A15249" w:rsidRDefault="009422CD" w:rsidP="009422CD">
      <w:pPr>
        <w:widowControl w:val="0"/>
        <w:tabs>
          <w:tab w:val="left" w:pos="1276"/>
        </w:tabs>
        <w:spacing w:after="160" w:line="360" w:lineRule="auto"/>
        <w:ind w:firstLine="567"/>
        <w:jc w:val="both"/>
        <w:rPr>
          <w:rFonts w:ascii="GHEA Grapalat" w:hAnsi="GHEA Grapalat" w:cs="Times Armenian"/>
        </w:rPr>
      </w:pPr>
      <w:r w:rsidRPr="00A15249">
        <w:rPr>
          <w:rFonts w:ascii="GHEA Grapalat" w:hAnsi="GHEA Grapalat"/>
        </w:rPr>
        <w:t>3.1.7.</w:t>
      </w:r>
      <w:r w:rsidRPr="00A15249">
        <w:rPr>
          <w:rFonts w:ascii="GHEA Grapalat" w:hAnsi="GHEA Grapalat"/>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9422CD" w:rsidRPr="00A15249" w:rsidRDefault="009422CD" w:rsidP="009422CD">
      <w:pPr>
        <w:rPr>
          <w:rFonts w:ascii="GHEA Grapalat" w:hAnsi="GHEA Grapalat"/>
          <w:b/>
        </w:rPr>
      </w:pPr>
      <w:r w:rsidRPr="00A15249">
        <w:rPr>
          <w:rFonts w:ascii="GHEA Grapalat" w:hAnsi="GHEA Grapalat"/>
          <w:b/>
        </w:rPr>
        <w:br w:type="page"/>
      </w:r>
    </w:p>
    <w:p w:rsidR="009422CD" w:rsidRPr="00A15249" w:rsidRDefault="009422CD" w:rsidP="009422CD">
      <w:pPr>
        <w:widowControl w:val="0"/>
        <w:tabs>
          <w:tab w:val="left" w:pos="1134"/>
        </w:tabs>
        <w:spacing w:after="160" w:line="360" w:lineRule="auto"/>
        <w:ind w:firstLine="567"/>
        <w:jc w:val="both"/>
        <w:rPr>
          <w:rFonts w:ascii="GHEA Grapalat" w:hAnsi="GHEA Grapalat" w:cs="Times Armenian"/>
          <w:b/>
        </w:rPr>
      </w:pPr>
      <w:r w:rsidRPr="00A15249">
        <w:rPr>
          <w:rFonts w:ascii="GHEA Grapalat" w:hAnsi="GHEA Grapalat"/>
          <w:b/>
        </w:rPr>
        <w:lastRenderedPageBreak/>
        <w:t>3.2.</w:t>
      </w:r>
      <w:r w:rsidRPr="00A15249">
        <w:rPr>
          <w:rFonts w:ascii="GHEA Grapalat" w:hAnsi="GHEA Grapalat"/>
          <w:b/>
        </w:rPr>
        <w:tab/>
        <w:t>Заказчик обязан:</w:t>
      </w:r>
    </w:p>
    <w:p w:rsidR="009422CD" w:rsidRPr="00A15249" w:rsidRDefault="009422CD" w:rsidP="009422CD">
      <w:pPr>
        <w:widowControl w:val="0"/>
        <w:tabs>
          <w:tab w:val="left" w:pos="1276"/>
        </w:tabs>
        <w:spacing w:after="160" w:line="360" w:lineRule="auto"/>
        <w:ind w:firstLine="567"/>
        <w:jc w:val="both"/>
        <w:rPr>
          <w:rFonts w:ascii="GHEA Grapalat" w:hAnsi="GHEA Grapalat" w:cs="Times Armenian"/>
        </w:rPr>
      </w:pPr>
      <w:r w:rsidRPr="00A15249">
        <w:rPr>
          <w:rFonts w:ascii="GHEA Grapalat" w:hAnsi="GHEA Grapalat"/>
        </w:rPr>
        <w:t>3.2.1.</w:t>
      </w:r>
      <w:r w:rsidRPr="00A15249">
        <w:rPr>
          <w:rFonts w:ascii="GHEA Grapalat" w:hAnsi="GHEA Grapalat"/>
        </w:rPr>
        <w:tab/>
        <w:t>При выполнении работы оказывать Подрядчику содействие в случаях, в объеме и в порядке, предусмотренных договором.</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3.2.2.</w:t>
      </w:r>
      <w:r w:rsidRPr="00A15249">
        <w:rPr>
          <w:rFonts w:ascii="GHEA Grapalat" w:hAnsi="GHEA Grapalat"/>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3.2.3.</w:t>
      </w:r>
      <w:r w:rsidRPr="00A15249">
        <w:rPr>
          <w:rFonts w:ascii="GHEA Grapalat" w:hAnsi="GHEA Grapalat"/>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9422CD" w:rsidRPr="00A15249" w:rsidRDefault="009422CD" w:rsidP="009422CD">
      <w:pPr>
        <w:widowControl w:val="0"/>
        <w:tabs>
          <w:tab w:val="left" w:pos="1276"/>
        </w:tabs>
        <w:spacing w:after="160" w:line="360" w:lineRule="auto"/>
        <w:ind w:firstLine="567"/>
        <w:jc w:val="both"/>
        <w:rPr>
          <w:rFonts w:ascii="GHEA Grapalat" w:hAnsi="GHEA Grapalat" w:cs="Times Armenian"/>
        </w:rPr>
      </w:pPr>
      <w:r w:rsidRPr="00A15249">
        <w:rPr>
          <w:rFonts w:ascii="GHEA Grapalat" w:hAnsi="GHEA Grapalat"/>
        </w:rPr>
        <w:t>3.2.4.</w:t>
      </w:r>
      <w:r w:rsidRPr="00A15249">
        <w:rPr>
          <w:rFonts w:ascii="GHEA Grapalat" w:hAnsi="GHEA Grapalat"/>
        </w:rPr>
        <w:tab/>
        <w:t>В случае приемки результата работы в срок, предусмотренный пунктом 1.3.</w:t>
      </w:r>
      <w:r w:rsidRPr="00A15249">
        <w:rPr>
          <w:rFonts w:ascii="GHEA Grapalat" w:hAnsi="GHEA Grapalat"/>
        </w:rPr>
        <w:tab/>
        <w:t xml:space="preserve">Договора, уплачивать Подрядчику суммы, подлежащие уплате последнему. </w:t>
      </w:r>
    </w:p>
    <w:p w:rsidR="009422CD" w:rsidRPr="00A15249" w:rsidRDefault="009422CD" w:rsidP="009422CD">
      <w:pPr>
        <w:widowControl w:val="0"/>
        <w:tabs>
          <w:tab w:val="left" w:pos="1134"/>
        </w:tabs>
        <w:spacing w:after="160" w:line="360" w:lineRule="auto"/>
        <w:ind w:firstLine="567"/>
        <w:jc w:val="both"/>
        <w:rPr>
          <w:rFonts w:ascii="GHEA Grapalat" w:hAnsi="GHEA Grapalat"/>
          <w:b/>
        </w:rPr>
      </w:pPr>
      <w:r w:rsidRPr="00A15249">
        <w:rPr>
          <w:rFonts w:ascii="GHEA Grapalat" w:hAnsi="GHEA Grapalat"/>
          <w:b/>
        </w:rPr>
        <w:t>3.3.</w:t>
      </w:r>
      <w:r w:rsidRPr="00A15249">
        <w:rPr>
          <w:rFonts w:ascii="GHEA Grapalat" w:hAnsi="GHEA Grapalat"/>
          <w:b/>
        </w:rPr>
        <w:tab/>
        <w:t>Подрядчик имеет право:</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3.3.1.</w:t>
      </w:r>
      <w:r w:rsidRPr="00A15249">
        <w:rPr>
          <w:rFonts w:ascii="GHEA Grapalat" w:hAnsi="GHEA Grapalat"/>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9422CD" w:rsidRPr="00A15249" w:rsidRDefault="009422CD" w:rsidP="009422CD">
      <w:pPr>
        <w:widowControl w:val="0"/>
        <w:tabs>
          <w:tab w:val="left" w:pos="1276"/>
        </w:tabs>
        <w:spacing w:after="160" w:line="360" w:lineRule="auto"/>
        <w:ind w:firstLine="567"/>
        <w:jc w:val="both"/>
        <w:rPr>
          <w:rFonts w:ascii="GHEA Grapalat" w:hAnsi="GHEA Grapalat" w:cs="Times Armenian"/>
        </w:rPr>
      </w:pPr>
      <w:r w:rsidRPr="00A15249">
        <w:rPr>
          <w:rFonts w:ascii="GHEA Grapalat" w:hAnsi="GHEA Grapalat"/>
        </w:rPr>
        <w:t>3.3.2.</w:t>
      </w:r>
      <w:r w:rsidRPr="00A15249">
        <w:rPr>
          <w:rFonts w:ascii="GHEA Grapalat" w:hAnsi="GHEA Grapalat"/>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9422CD" w:rsidRPr="00A15249" w:rsidRDefault="009422CD" w:rsidP="009422CD">
      <w:pPr>
        <w:widowControl w:val="0"/>
        <w:tabs>
          <w:tab w:val="left" w:pos="1276"/>
        </w:tabs>
        <w:spacing w:after="160" w:line="360" w:lineRule="auto"/>
        <w:ind w:firstLine="567"/>
        <w:jc w:val="both"/>
        <w:rPr>
          <w:rFonts w:ascii="GHEA Grapalat" w:hAnsi="GHEA Grapalat"/>
          <w:b/>
        </w:rPr>
      </w:pPr>
      <w:r w:rsidRPr="00A15249">
        <w:rPr>
          <w:rFonts w:ascii="GHEA Grapalat" w:hAnsi="GHEA Grapalat"/>
          <w:b/>
        </w:rPr>
        <w:t>3.4.</w:t>
      </w:r>
      <w:r w:rsidRPr="00A15249">
        <w:rPr>
          <w:rFonts w:ascii="GHEA Grapalat" w:hAnsi="GHEA Grapalat"/>
          <w:b/>
        </w:rPr>
        <w:tab/>
        <w:t>Подрядчик обязан:</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3.4.1.</w:t>
      </w:r>
      <w:r w:rsidRPr="00A15249">
        <w:rPr>
          <w:rFonts w:ascii="GHEA Grapalat" w:hAnsi="GHEA Grapalat"/>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p>
    <w:p w:rsidR="009422CD" w:rsidRPr="00A15249" w:rsidRDefault="009422CD" w:rsidP="009422CD">
      <w:pPr>
        <w:widowControl w:val="0"/>
        <w:tabs>
          <w:tab w:val="left" w:pos="1276"/>
        </w:tabs>
        <w:spacing w:after="160" w:line="360" w:lineRule="auto"/>
        <w:ind w:firstLine="567"/>
        <w:jc w:val="both"/>
        <w:rPr>
          <w:rFonts w:ascii="GHEA Grapalat" w:hAnsi="GHEA Grapalat" w:cs="Times Armenian"/>
        </w:rPr>
      </w:pP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3.4.2.</w:t>
      </w:r>
      <w:r w:rsidRPr="00A15249">
        <w:rPr>
          <w:rFonts w:ascii="GHEA Grapalat" w:hAnsi="GHEA Grapalat"/>
        </w:rPr>
        <w:tab/>
        <w:t>Выполнять указания Заказчика по части работы, если они не противоречат условиям договора.</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3.4.3.</w:t>
      </w:r>
      <w:r w:rsidRPr="00A15249">
        <w:rPr>
          <w:rFonts w:ascii="GHEA Grapalat" w:hAnsi="GHEA Grapalat"/>
        </w:rPr>
        <w:tab/>
        <w:t>Обеспечивать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3.4.4.</w:t>
      </w:r>
      <w:r w:rsidRPr="00A15249">
        <w:rPr>
          <w:rFonts w:ascii="GHEA Grapalat" w:hAnsi="GHEA Grapalat"/>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(эксплуатации) результата работы, а также сообщать сведения о возможных последствиях несоблюдения этих требований и правил.</w:t>
      </w:r>
    </w:p>
    <w:p w:rsidR="009422CD" w:rsidRPr="00A15249" w:rsidRDefault="009422CD" w:rsidP="009422CD">
      <w:pPr>
        <w:widowControl w:val="0"/>
        <w:tabs>
          <w:tab w:val="left" w:pos="1276"/>
        </w:tabs>
        <w:spacing w:after="160" w:line="360" w:lineRule="auto"/>
        <w:ind w:firstLine="567"/>
        <w:jc w:val="both"/>
        <w:rPr>
          <w:rFonts w:ascii="GHEA Grapalat" w:hAnsi="GHEA Grapalat" w:cs="Times Armenian"/>
        </w:rPr>
      </w:pPr>
      <w:r w:rsidRPr="00A15249">
        <w:rPr>
          <w:rFonts w:ascii="GHEA Grapalat" w:hAnsi="GHEA Grapalat"/>
        </w:rPr>
        <w:t>3.4.5.</w:t>
      </w:r>
      <w:r w:rsidRPr="00A15249">
        <w:rPr>
          <w:rFonts w:ascii="GHEA Grapalat" w:hAnsi="GHEA Grapalat"/>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3.4.6.</w:t>
      </w:r>
      <w:r w:rsidRPr="00A15249">
        <w:rPr>
          <w:rFonts w:ascii="GHEA Grapalat" w:hAnsi="GHEA Grapalat"/>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3.4.7.</w:t>
      </w:r>
      <w:r w:rsidRPr="00A15249">
        <w:rPr>
          <w:rFonts w:ascii="GHEA Grapalat" w:hAnsi="GHEA Grapalat"/>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3.4.8.</w:t>
      </w:r>
      <w:r w:rsidRPr="00A15249">
        <w:rPr>
          <w:rFonts w:ascii="GHEA Grapalat" w:hAnsi="GHEA Grapalat"/>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своих средств и в установленный Заказчиком разумный срок устранять эти недостатки. </w:t>
      </w:r>
    </w:p>
    <w:p w:rsidR="009422CD" w:rsidRPr="00A15249" w:rsidRDefault="009422CD" w:rsidP="009422CD">
      <w:pPr>
        <w:widowControl w:val="0"/>
        <w:tabs>
          <w:tab w:val="left" w:pos="1276"/>
        </w:tabs>
        <w:spacing w:after="160" w:line="360" w:lineRule="auto"/>
        <w:ind w:firstLine="567"/>
        <w:jc w:val="both"/>
        <w:rPr>
          <w:rFonts w:ascii="GHEA Grapalat" w:hAnsi="GHEA Grapalat" w:cs="Times Armenian"/>
        </w:rPr>
      </w:pPr>
      <w:r w:rsidRPr="00A15249">
        <w:rPr>
          <w:rFonts w:ascii="GHEA Grapalat" w:hAnsi="GHEA Grapalat"/>
        </w:rPr>
        <w:lastRenderedPageBreak/>
        <w:t>3.4.9.</w:t>
      </w:r>
      <w:r w:rsidRPr="00A15249">
        <w:rPr>
          <w:rFonts w:ascii="GHEA Grapalat" w:hAnsi="GHEA Grapalat"/>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 своих средств и в установленный Заказчиком разумный срок устранять эти недостатки</w:t>
      </w:r>
      <w:r w:rsidRPr="00A15249">
        <w:rPr>
          <w:rStyle w:val="FootnoteReference"/>
          <w:rFonts w:ascii="GHEA Grapalat" w:hAnsi="GHEA Grapalat"/>
        </w:rPr>
        <w:footnoteReference w:customMarkFollows="1" w:id="23"/>
        <w:t>26</w:t>
      </w:r>
      <w:r w:rsidRPr="00A15249">
        <w:rPr>
          <w:rFonts w:ascii="GHEA Grapalat" w:hAnsi="GHEA Grapalat"/>
        </w:rPr>
        <w:t>.</w:t>
      </w:r>
    </w:p>
    <w:p w:rsidR="009422CD" w:rsidRPr="00A15249" w:rsidRDefault="009422CD" w:rsidP="009422CD">
      <w:pPr>
        <w:widowControl w:val="0"/>
        <w:tabs>
          <w:tab w:val="left" w:pos="1418"/>
        </w:tabs>
        <w:spacing w:after="160" w:line="360" w:lineRule="auto"/>
        <w:ind w:firstLine="567"/>
        <w:jc w:val="both"/>
        <w:rPr>
          <w:rFonts w:ascii="GHEA Grapalat" w:hAnsi="GHEA Grapalat" w:cs="Times Armenian"/>
        </w:rPr>
      </w:pPr>
      <w:r w:rsidRPr="00A15249">
        <w:rPr>
          <w:rFonts w:ascii="GHEA Grapalat" w:hAnsi="GHEA Grapalat"/>
        </w:rPr>
        <w:t>3.4.10.</w:t>
      </w:r>
      <w:r w:rsidRPr="00A15249">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 и (или) к</w:t>
      </w:r>
      <w:r w:rsidRPr="00A15249">
        <w:rPr>
          <w:rFonts w:ascii="GHEA Grapalat" w:hAnsi="GHEA Grapalat"/>
          <w:lang w:val="hy-AM"/>
        </w:rPr>
        <w:t xml:space="preserve"> </w:t>
      </w:r>
      <w:r w:rsidRPr="00A15249">
        <w:rPr>
          <w:rFonts w:ascii="GHEA Grapalat" w:hAnsi="GHEA Grapalat"/>
        </w:rPr>
        <w:t>приборам и оборудованию  представлены в приложении № —- к договору</w:t>
      </w:r>
      <w:r w:rsidRPr="00A15249">
        <w:rPr>
          <w:rStyle w:val="FootnoteReference"/>
          <w:rFonts w:ascii="GHEA Grapalat" w:hAnsi="GHEA Grapalat"/>
        </w:rPr>
        <w:footnoteReference w:customMarkFollows="1" w:id="24"/>
        <w:t>27</w:t>
      </w:r>
      <w:r w:rsidRPr="00A15249">
        <w:rPr>
          <w:rFonts w:ascii="GHEA Grapalat" w:hAnsi="GHEA Grapalat"/>
        </w:rPr>
        <w:t xml:space="preserve">. </w:t>
      </w:r>
    </w:p>
    <w:p w:rsidR="009422CD" w:rsidRPr="00A15249" w:rsidRDefault="009422CD" w:rsidP="009422CD">
      <w:pPr>
        <w:widowControl w:val="0"/>
        <w:tabs>
          <w:tab w:val="left" w:pos="1418"/>
        </w:tabs>
        <w:spacing w:after="160" w:line="360" w:lineRule="auto"/>
        <w:ind w:firstLine="567"/>
        <w:jc w:val="both"/>
        <w:rPr>
          <w:rFonts w:ascii="GHEA Grapalat" w:hAnsi="GHEA Grapalat"/>
        </w:rPr>
      </w:pPr>
      <w:r w:rsidRPr="00A15249">
        <w:rPr>
          <w:rFonts w:ascii="GHEA Grapalat" w:hAnsi="GHEA Grapalat"/>
        </w:rPr>
        <w:t>3.4.11.</w:t>
      </w:r>
      <w:r w:rsidRPr="00A15249">
        <w:rPr>
          <w:rFonts w:ascii="GHEA Grapalat" w:hAnsi="GHEA Grapalat"/>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9422CD" w:rsidRPr="00A15249" w:rsidRDefault="009422CD" w:rsidP="009422CD">
      <w:pPr>
        <w:widowControl w:val="0"/>
        <w:tabs>
          <w:tab w:val="left" w:pos="1276"/>
        </w:tabs>
        <w:spacing w:after="160" w:line="360" w:lineRule="auto"/>
        <w:ind w:firstLine="567"/>
        <w:jc w:val="both"/>
        <w:rPr>
          <w:rFonts w:ascii="GHEA Grapalat" w:hAnsi="GHEA Grapalat" w:cs="Sylfaen"/>
          <w:u w:val="single"/>
        </w:rPr>
      </w:pPr>
    </w:p>
    <w:p w:rsidR="009422CD" w:rsidRPr="00A15249" w:rsidRDefault="009422CD" w:rsidP="009422CD">
      <w:pPr>
        <w:widowControl w:val="0"/>
        <w:tabs>
          <w:tab w:val="left" w:pos="1276"/>
        </w:tabs>
        <w:spacing w:after="160" w:line="360" w:lineRule="auto"/>
        <w:jc w:val="center"/>
        <w:rPr>
          <w:rFonts w:ascii="GHEA Grapalat" w:hAnsi="GHEA Grapalat"/>
          <w:b/>
        </w:rPr>
      </w:pPr>
      <w:r w:rsidRPr="00A15249">
        <w:rPr>
          <w:rFonts w:ascii="GHEA Grapalat" w:hAnsi="GHEA Grapalat"/>
          <w:b/>
        </w:rPr>
        <w:t>4. ПОРЯДОК СДАЧИ И ПРИЕМКИ РАБОТЫ</w:t>
      </w:r>
    </w:p>
    <w:p w:rsidR="009422CD" w:rsidRPr="00A15249" w:rsidRDefault="009422CD" w:rsidP="009422CD">
      <w:pPr>
        <w:widowControl w:val="0"/>
        <w:tabs>
          <w:tab w:val="left" w:pos="1134"/>
        </w:tabs>
        <w:spacing w:after="160" w:line="340" w:lineRule="auto"/>
        <w:ind w:firstLine="567"/>
        <w:jc w:val="both"/>
        <w:rPr>
          <w:rFonts w:ascii="GHEA Grapalat" w:hAnsi="GHEA Grapalat"/>
        </w:rPr>
      </w:pPr>
      <w:r w:rsidRPr="00A15249">
        <w:rPr>
          <w:rFonts w:ascii="GHEA Grapalat" w:hAnsi="GHEA Grapalat"/>
        </w:rPr>
        <w:t>4.1.</w:t>
      </w:r>
      <w:r w:rsidRPr="00A15249">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9422CD" w:rsidRPr="00A15249" w:rsidRDefault="009422CD" w:rsidP="009422CD">
      <w:pPr>
        <w:widowControl w:val="0"/>
        <w:tabs>
          <w:tab w:val="left" w:pos="1134"/>
        </w:tabs>
        <w:spacing w:after="160" w:line="340" w:lineRule="auto"/>
        <w:ind w:firstLine="567"/>
        <w:jc w:val="both"/>
        <w:rPr>
          <w:rFonts w:ascii="GHEA Grapalat" w:hAnsi="GHEA Grapalat" w:cs="Sylfaen"/>
        </w:rPr>
      </w:pPr>
      <w:r w:rsidRPr="00A15249">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w:t>
      </w:r>
      <w:r w:rsidRPr="00A15249">
        <w:rPr>
          <w:rFonts w:ascii="GHEA Grapalat" w:hAnsi="GHEA Grapalat" w:cs="Sylfaen"/>
        </w:rPr>
        <w:lastRenderedPageBreak/>
        <w:t>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Pr="00A15249">
        <w:rPr>
          <w:rFonts w:ascii="GHEA Grapalat" w:hAnsi="GHEA Grapalat" w:cs="Sylfaen"/>
          <w:vertAlign w:val="superscript"/>
        </w:rPr>
        <w:t>27.1</w:t>
      </w:r>
      <w:r w:rsidRPr="00A15249">
        <w:rPr>
          <w:rFonts w:ascii="GHEA Grapalat" w:hAnsi="GHEA Grapalat"/>
        </w:rPr>
        <w:t xml:space="preserve"> </w:t>
      </w:r>
    </w:p>
    <w:p w:rsidR="009422CD" w:rsidRPr="00A15249" w:rsidRDefault="009422CD" w:rsidP="009422CD">
      <w:pPr>
        <w:widowControl w:val="0"/>
        <w:spacing w:after="160" w:line="340" w:lineRule="auto"/>
        <w:ind w:firstLine="567"/>
        <w:jc w:val="both"/>
        <w:rPr>
          <w:rFonts w:ascii="GHEA Grapalat" w:hAnsi="GHEA Grapalat" w:cs="Sylfaen"/>
        </w:rPr>
      </w:pPr>
      <w:r w:rsidRPr="00A15249">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9422CD" w:rsidRPr="00A15249" w:rsidRDefault="009422CD" w:rsidP="009422CD">
      <w:pPr>
        <w:widowControl w:val="0"/>
        <w:tabs>
          <w:tab w:val="left" w:pos="1134"/>
        </w:tabs>
        <w:spacing w:after="160" w:line="340" w:lineRule="auto"/>
        <w:ind w:firstLine="567"/>
        <w:jc w:val="both"/>
        <w:rPr>
          <w:rFonts w:ascii="GHEA Grapalat" w:hAnsi="GHEA Grapalat" w:cs="Sylfaen"/>
        </w:rPr>
      </w:pPr>
      <w:r w:rsidRPr="00A15249">
        <w:rPr>
          <w:rFonts w:ascii="GHEA Grapalat" w:hAnsi="GHEA Grapalat"/>
        </w:rPr>
        <w:t>4.2.</w:t>
      </w:r>
      <w:r w:rsidRPr="00A15249">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9422CD" w:rsidRPr="00A15249" w:rsidRDefault="009422CD" w:rsidP="009422CD">
      <w:pPr>
        <w:widowControl w:val="0"/>
        <w:tabs>
          <w:tab w:val="left" w:pos="1134"/>
        </w:tabs>
        <w:spacing w:after="160" w:line="340" w:lineRule="auto"/>
        <w:ind w:firstLine="567"/>
        <w:jc w:val="both"/>
        <w:rPr>
          <w:rFonts w:ascii="GHEA Grapalat" w:hAnsi="GHEA Grapalat" w:cs="Sylfaen"/>
        </w:rPr>
      </w:pPr>
      <w:r w:rsidRPr="00A15249">
        <w:rPr>
          <w:rFonts w:ascii="GHEA Grapalat" w:hAnsi="GHEA Grapalat"/>
        </w:rPr>
        <w:t>а)</w:t>
      </w:r>
      <w:r w:rsidRPr="00A15249">
        <w:rPr>
          <w:rFonts w:ascii="GHEA Grapalat" w:hAnsi="GHEA Grapalat"/>
        </w:rPr>
        <w:tab/>
        <w:t>для урегулирования вопроса предпринимает меры, предусмотренные договором для подобной ситуации;</w:t>
      </w:r>
    </w:p>
    <w:p w:rsidR="009422CD" w:rsidRPr="00A15249" w:rsidRDefault="009422CD" w:rsidP="009422CD">
      <w:pPr>
        <w:widowControl w:val="0"/>
        <w:tabs>
          <w:tab w:val="left" w:pos="1134"/>
        </w:tabs>
        <w:spacing w:after="160" w:line="360" w:lineRule="auto"/>
        <w:ind w:firstLine="567"/>
        <w:jc w:val="both"/>
        <w:rPr>
          <w:rFonts w:ascii="GHEA Grapalat" w:hAnsi="GHEA Grapalat" w:cs="Sylfaen"/>
        </w:rPr>
      </w:pPr>
      <w:r w:rsidRPr="00A15249">
        <w:rPr>
          <w:rFonts w:ascii="GHEA Grapalat" w:hAnsi="GHEA Grapalat"/>
        </w:rPr>
        <w:t>б)</w:t>
      </w:r>
      <w:r w:rsidRPr="00A15249">
        <w:rPr>
          <w:rFonts w:ascii="GHEA Grapalat" w:hAnsi="GHEA Grapalat"/>
        </w:rPr>
        <w:tab/>
        <w:t>в отношении Подрядчика применяет меры ответственности, предусмотренные договором.</w:t>
      </w:r>
    </w:p>
    <w:p w:rsidR="009422CD" w:rsidRPr="00A15249" w:rsidRDefault="009422CD" w:rsidP="009422CD">
      <w:pPr>
        <w:widowControl w:val="0"/>
        <w:tabs>
          <w:tab w:val="left" w:pos="1134"/>
        </w:tabs>
        <w:spacing w:after="160" w:line="360" w:lineRule="auto"/>
        <w:ind w:firstLine="567"/>
        <w:jc w:val="both"/>
        <w:rPr>
          <w:rFonts w:ascii="GHEA Grapalat" w:hAnsi="GHEA Grapalat" w:cs="Sylfaen"/>
        </w:rPr>
      </w:pPr>
      <w:r w:rsidRPr="00A15249">
        <w:rPr>
          <w:rFonts w:ascii="GHEA Grapalat" w:hAnsi="GHEA Grapalat"/>
        </w:rPr>
        <w:t>4.3.</w:t>
      </w:r>
      <w:r w:rsidRPr="00A15249">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9422CD" w:rsidRPr="00A15249" w:rsidRDefault="009422CD" w:rsidP="009422CD">
      <w:pPr>
        <w:widowControl w:val="0"/>
        <w:tabs>
          <w:tab w:val="left" w:pos="1134"/>
        </w:tabs>
        <w:spacing w:after="160" w:line="360" w:lineRule="auto"/>
        <w:ind w:firstLine="567"/>
        <w:jc w:val="both"/>
        <w:rPr>
          <w:rFonts w:ascii="GHEA Grapalat" w:hAnsi="GHEA Grapalat"/>
        </w:rPr>
      </w:pPr>
      <w:r w:rsidRPr="00A15249">
        <w:rPr>
          <w:rFonts w:ascii="GHEA Grapalat" w:hAnsi="GHEA Grapalat"/>
        </w:rPr>
        <w:t>4.4.</w:t>
      </w:r>
      <w:r w:rsidRPr="00A15249">
        <w:rPr>
          <w:rFonts w:ascii="GHEA Grapalat" w:hAnsi="GHEA Grapalat"/>
        </w:rPr>
        <w:tab/>
        <w:t>Если в срок, установленный пунктом 4.3 договора, Заказчик не</w:t>
      </w:r>
      <w:r w:rsidRPr="00A15249">
        <w:rPr>
          <w:rFonts w:ascii="Calibri" w:hAnsi="Calibri" w:cs="Calibri"/>
        </w:rPr>
        <w:t> </w:t>
      </w:r>
      <w:r w:rsidRPr="00A15249">
        <w:rPr>
          <w:rFonts w:ascii="GHEA Grapalat" w:hAnsi="GHEA Grapalat"/>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rsidR="009422CD" w:rsidRPr="00A15249" w:rsidRDefault="009422CD" w:rsidP="009422CD">
      <w:pPr>
        <w:widowControl w:val="0"/>
        <w:tabs>
          <w:tab w:val="left" w:pos="1276"/>
        </w:tabs>
        <w:spacing w:after="160" w:line="360" w:lineRule="auto"/>
        <w:ind w:firstLine="567"/>
        <w:jc w:val="both"/>
        <w:rPr>
          <w:rFonts w:ascii="GHEA Grapalat" w:hAnsi="GHEA Grapalat" w:cs="Times Armenian"/>
        </w:rPr>
      </w:pPr>
      <w:r w:rsidRPr="00A15249">
        <w:rPr>
          <w:rFonts w:ascii="GHEA Grapalat" w:hAnsi="GHEA Grapalat"/>
        </w:rPr>
        <w:t>4.5 В случае несоответствия предусмотренных календарным графиком работы либо договора результатов отдельных видов работ, этапов и объемов проектно-</w:t>
      </w:r>
      <w:r w:rsidRPr="00A15249">
        <w:rPr>
          <w:rFonts w:ascii="GHEA Grapalat" w:hAnsi="GHEA Grapalat"/>
        </w:rPr>
        <w:lastRenderedPageBreak/>
        <w:t>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9422CD" w:rsidRPr="00A15249" w:rsidRDefault="009422CD" w:rsidP="009422CD">
      <w:pPr>
        <w:pStyle w:val="norm"/>
        <w:widowControl w:val="0"/>
        <w:tabs>
          <w:tab w:val="left" w:pos="1134"/>
        </w:tabs>
        <w:spacing w:after="160" w:line="360" w:lineRule="auto"/>
        <w:ind w:firstLine="567"/>
        <w:rPr>
          <w:rFonts w:ascii="GHEA Grapalat" w:hAnsi="GHEA Grapalat"/>
          <w:sz w:val="24"/>
          <w:szCs w:val="24"/>
        </w:rPr>
      </w:pPr>
      <w:r w:rsidRPr="00A15249">
        <w:rPr>
          <w:rFonts w:ascii="GHEA Grapalat" w:hAnsi="GHEA Grapalat"/>
          <w:sz w:val="24"/>
          <w:szCs w:val="24"/>
        </w:rPr>
        <w:t>4.6.</w:t>
      </w:r>
      <w:r w:rsidRPr="00A15249">
        <w:rPr>
          <w:rFonts w:ascii="GHEA Grapalat" w:hAnsi="GHEA Grapalat"/>
          <w:sz w:val="24"/>
          <w:szCs w:val="24"/>
        </w:rPr>
        <w:tab/>
        <w:t xml:space="preserve">Во время приемки работы применяются также следующие условия: </w:t>
      </w:r>
    </w:p>
    <w:p w:rsidR="009422CD" w:rsidRPr="00A15249" w:rsidRDefault="009422CD" w:rsidP="009422CD">
      <w:pPr>
        <w:pStyle w:val="norm"/>
        <w:widowControl w:val="0"/>
        <w:tabs>
          <w:tab w:val="left" w:pos="1134"/>
        </w:tabs>
        <w:spacing w:after="160" w:line="360" w:lineRule="auto"/>
        <w:ind w:firstLine="567"/>
        <w:rPr>
          <w:rFonts w:ascii="GHEA Grapalat" w:hAnsi="GHEA Grapalat" w:cs="Sylfaen"/>
          <w:sz w:val="24"/>
          <w:szCs w:val="24"/>
        </w:rPr>
      </w:pPr>
      <w:r w:rsidRPr="00A15249">
        <w:rPr>
          <w:rFonts w:ascii="GHEA Grapalat" w:hAnsi="GHEA Grapalat"/>
          <w:sz w:val="24"/>
          <w:szCs w:val="24"/>
        </w:rPr>
        <w:t>1)</w:t>
      </w:r>
      <w:r w:rsidRPr="00A15249">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приемной комиссии по завершенному строительству (далее-приемная комиссия), установленной постановлением Правительства Республики Армения № 596-N от 19 марта 2015 года, и для приемки выполненных работ;</w:t>
      </w:r>
    </w:p>
    <w:p w:rsidR="009422CD" w:rsidRPr="00A15249" w:rsidRDefault="009422CD" w:rsidP="009422CD">
      <w:pPr>
        <w:pStyle w:val="norm"/>
        <w:widowControl w:val="0"/>
        <w:tabs>
          <w:tab w:val="left" w:pos="1134"/>
        </w:tabs>
        <w:spacing w:after="160" w:line="360" w:lineRule="auto"/>
        <w:ind w:firstLine="567"/>
        <w:rPr>
          <w:rFonts w:ascii="GHEA Grapalat" w:hAnsi="GHEA Grapalat" w:cs="Sylfaen"/>
          <w:sz w:val="24"/>
          <w:szCs w:val="24"/>
        </w:rPr>
      </w:pPr>
      <w:r w:rsidRPr="00A15249">
        <w:rPr>
          <w:rFonts w:ascii="GHEA Grapalat" w:hAnsi="GHEA Grapalat"/>
          <w:sz w:val="24"/>
          <w:szCs w:val="24"/>
        </w:rPr>
        <w:t>2)</w:t>
      </w:r>
      <w:r w:rsidRPr="00A15249">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A15249">
        <w:rPr>
          <w:rFonts w:ascii="Calibri" w:hAnsi="Calibri" w:cs="Calibri"/>
          <w:sz w:val="24"/>
          <w:szCs w:val="24"/>
        </w:rPr>
        <w:t> </w:t>
      </w:r>
      <w:r w:rsidRPr="00A15249">
        <w:rPr>
          <w:rFonts w:ascii="GHEA Grapalat" w:hAnsi="GHEA Grapalat"/>
          <w:sz w:val="24"/>
          <w:szCs w:val="24"/>
        </w:rPr>
        <w:t>года;</w:t>
      </w:r>
    </w:p>
    <w:p w:rsidR="009422CD" w:rsidRPr="00A15249" w:rsidRDefault="009422CD" w:rsidP="009422CD">
      <w:pPr>
        <w:pStyle w:val="norm"/>
        <w:widowControl w:val="0"/>
        <w:tabs>
          <w:tab w:val="left" w:pos="1134"/>
        </w:tabs>
        <w:spacing w:after="160" w:line="360" w:lineRule="auto"/>
        <w:ind w:firstLine="567"/>
        <w:rPr>
          <w:rFonts w:ascii="GHEA Grapalat" w:hAnsi="GHEA Grapalat" w:cs="Sylfaen"/>
          <w:sz w:val="24"/>
          <w:szCs w:val="24"/>
        </w:rPr>
      </w:pPr>
      <w:r w:rsidRPr="00A15249">
        <w:rPr>
          <w:rFonts w:ascii="GHEA Grapalat" w:hAnsi="GHEA Grapalat"/>
          <w:sz w:val="24"/>
          <w:szCs w:val="24"/>
        </w:rPr>
        <w:t>3)</w:t>
      </w:r>
      <w:r w:rsidRPr="00A15249">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9422CD" w:rsidRPr="00A15249" w:rsidRDefault="009422CD" w:rsidP="009422CD">
      <w:pPr>
        <w:pStyle w:val="norm"/>
        <w:widowControl w:val="0"/>
        <w:tabs>
          <w:tab w:val="left" w:pos="1134"/>
        </w:tabs>
        <w:spacing w:after="160" w:line="360" w:lineRule="auto"/>
        <w:ind w:firstLine="567"/>
        <w:rPr>
          <w:rFonts w:ascii="GHEA Grapalat" w:hAnsi="GHEA Grapalat" w:cs="Sylfaen"/>
          <w:sz w:val="24"/>
          <w:szCs w:val="24"/>
        </w:rPr>
      </w:pPr>
      <w:r w:rsidRPr="00A15249">
        <w:rPr>
          <w:rFonts w:ascii="GHEA Grapalat" w:hAnsi="GHEA Grapalat"/>
          <w:sz w:val="24"/>
          <w:szCs w:val="24"/>
        </w:rPr>
        <w:t>4)</w:t>
      </w:r>
      <w:r w:rsidRPr="00A15249">
        <w:rPr>
          <w:rFonts w:ascii="GHEA Grapalat" w:hAnsi="GHEA Grapalat"/>
          <w:sz w:val="24"/>
          <w:szCs w:val="24"/>
        </w:rPr>
        <w:tab/>
        <w:t>после получения в установленном порядке акта, указанного в подпункте</w:t>
      </w:r>
      <w:r w:rsidRPr="00A15249">
        <w:rPr>
          <w:rFonts w:ascii="Calibri" w:hAnsi="Calibri" w:cs="Calibri"/>
          <w:sz w:val="24"/>
          <w:szCs w:val="24"/>
        </w:rPr>
        <w:t> </w:t>
      </w:r>
      <w:r w:rsidRPr="00A15249">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9422CD" w:rsidRPr="00A15249" w:rsidRDefault="009422CD" w:rsidP="009422CD">
      <w:pPr>
        <w:pStyle w:val="norm"/>
        <w:widowControl w:val="0"/>
        <w:tabs>
          <w:tab w:val="left" w:pos="1134"/>
        </w:tabs>
        <w:spacing w:after="160" w:line="360" w:lineRule="auto"/>
        <w:ind w:firstLine="567"/>
        <w:rPr>
          <w:rFonts w:ascii="GHEA Grapalat" w:hAnsi="GHEA Grapalat" w:cs="Sylfaen"/>
          <w:sz w:val="24"/>
          <w:szCs w:val="24"/>
        </w:rPr>
      </w:pPr>
      <w:r w:rsidRPr="00A15249">
        <w:rPr>
          <w:rFonts w:ascii="GHEA Grapalat" w:hAnsi="GHEA Grapalat"/>
          <w:sz w:val="24"/>
          <w:szCs w:val="24"/>
        </w:rPr>
        <w:t>а.</w:t>
      </w:r>
      <w:r w:rsidRPr="00A15249">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9422CD" w:rsidRPr="00A15249" w:rsidRDefault="009422CD" w:rsidP="009422CD">
      <w:pPr>
        <w:pStyle w:val="norm"/>
        <w:widowControl w:val="0"/>
        <w:tabs>
          <w:tab w:val="left" w:pos="1134"/>
        </w:tabs>
        <w:spacing w:after="160" w:line="360" w:lineRule="auto"/>
        <w:ind w:firstLine="567"/>
        <w:rPr>
          <w:rFonts w:ascii="GHEA Grapalat" w:hAnsi="GHEA Grapalat" w:cs="Sylfaen"/>
          <w:sz w:val="24"/>
          <w:szCs w:val="24"/>
        </w:rPr>
      </w:pPr>
      <w:r w:rsidRPr="00A15249">
        <w:rPr>
          <w:rFonts w:ascii="GHEA Grapalat" w:hAnsi="GHEA Grapalat"/>
          <w:sz w:val="24"/>
          <w:szCs w:val="24"/>
        </w:rPr>
        <w:t>б.</w:t>
      </w:r>
      <w:r w:rsidRPr="00A15249">
        <w:rPr>
          <w:rFonts w:ascii="GHEA Grapalat" w:hAnsi="GHEA Grapalat"/>
          <w:sz w:val="24"/>
          <w:szCs w:val="24"/>
        </w:rPr>
        <w:tab/>
        <w:t>не соответствует требованиям договора, то акт не подписывается;</w:t>
      </w:r>
    </w:p>
    <w:p w:rsidR="009422CD" w:rsidRPr="00A15249" w:rsidRDefault="009422CD" w:rsidP="009422CD">
      <w:pPr>
        <w:pStyle w:val="norm"/>
        <w:widowControl w:val="0"/>
        <w:tabs>
          <w:tab w:val="left" w:pos="1134"/>
        </w:tabs>
        <w:spacing w:after="160" w:line="360" w:lineRule="auto"/>
        <w:ind w:firstLine="567"/>
        <w:rPr>
          <w:rFonts w:ascii="GHEA Grapalat" w:hAnsi="GHEA Grapalat" w:cs="Sylfaen"/>
          <w:sz w:val="24"/>
          <w:szCs w:val="24"/>
        </w:rPr>
      </w:pPr>
      <w:r w:rsidRPr="00A15249">
        <w:rPr>
          <w:rFonts w:ascii="GHEA Grapalat" w:hAnsi="GHEA Grapalat"/>
          <w:sz w:val="24"/>
          <w:szCs w:val="24"/>
        </w:rPr>
        <w:lastRenderedPageBreak/>
        <w:t>5)</w:t>
      </w:r>
      <w:r w:rsidRPr="00A15249">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9422CD" w:rsidRPr="00A15249" w:rsidRDefault="009422CD" w:rsidP="009422CD">
      <w:pPr>
        <w:widowControl w:val="0"/>
        <w:tabs>
          <w:tab w:val="left" w:pos="1276"/>
        </w:tabs>
        <w:spacing w:after="160" w:line="348" w:lineRule="auto"/>
        <w:ind w:firstLine="567"/>
        <w:jc w:val="center"/>
        <w:rPr>
          <w:rFonts w:ascii="GHEA Grapalat" w:hAnsi="GHEA Grapalat"/>
          <w:b/>
        </w:rPr>
      </w:pPr>
      <w:r w:rsidRPr="00A15249">
        <w:rPr>
          <w:rFonts w:ascii="GHEA Grapalat" w:hAnsi="GHEA Grapalat"/>
          <w:b/>
        </w:rPr>
        <w:t>5.</w:t>
      </w:r>
      <w:r w:rsidRPr="00A15249">
        <w:rPr>
          <w:rFonts w:ascii="GHEA Grapalat" w:hAnsi="GHEA Grapalat"/>
          <w:b/>
          <w:lang w:val="hy-AM"/>
        </w:rPr>
        <w:t xml:space="preserve"> </w:t>
      </w:r>
      <w:r w:rsidRPr="00A15249">
        <w:rPr>
          <w:rFonts w:ascii="GHEA Grapalat" w:hAnsi="GHEA Grapalat"/>
          <w:b/>
        </w:rPr>
        <w:t>ЦЕНА И ОПЛАТА РАБОТЫ</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5.1.</w:t>
      </w:r>
      <w:r w:rsidRPr="00A15249">
        <w:rPr>
          <w:rFonts w:ascii="GHEA Grapalat" w:hAnsi="GHEA Grapalat"/>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лот 1________. (_______) драмов РА, из которых _______ (_______) драмов РА составляют НДС.</w:t>
      </w:r>
    </w:p>
    <w:p w:rsidR="009422CD" w:rsidRPr="00A15249" w:rsidRDefault="009422CD" w:rsidP="009422CD">
      <w:pPr>
        <w:widowControl w:val="0"/>
        <w:tabs>
          <w:tab w:val="left" w:pos="1276"/>
        </w:tabs>
        <w:spacing w:after="160" w:line="360" w:lineRule="auto"/>
        <w:jc w:val="both"/>
        <w:rPr>
          <w:rFonts w:ascii="GHEA Grapalat" w:hAnsi="GHEA Grapalat"/>
        </w:rPr>
      </w:pPr>
      <w:r w:rsidRPr="00A15249">
        <w:rPr>
          <w:rFonts w:ascii="GHEA Grapalat" w:hAnsi="GHEA Grapalat"/>
        </w:rPr>
        <w:t>_________________________________________________________________________</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лот n _______ (________) драмов РА, из которых _____ (________) драмов РА составляют НДС</w:t>
      </w:r>
      <w:r w:rsidRPr="00A15249">
        <w:rPr>
          <w:rStyle w:val="FootnoteReference"/>
          <w:rFonts w:ascii="GHEA Grapalat" w:hAnsi="GHEA Grapalat"/>
        </w:rPr>
        <w:footnoteReference w:customMarkFollows="1" w:id="25"/>
        <w:t>28</w:t>
      </w:r>
      <w:r w:rsidRPr="00A15249">
        <w:rPr>
          <w:rFonts w:ascii="GHEA Grapalat" w:hAnsi="GHEA Grapalat"/>
        </w:rPr>
        <w:t>.</w:t>
      </w:r>
    </w:p>
    <w:p w:rsidR="009422CD" w:rsidRPr="00A15249" w:rsidRDefault="009422CD" w:rsidP="009422CD">
      <w:pPr>
        <w:widowControl w:val="0"/>
        <w:tabs>
          <w:tab w:val="left" w:pos="1276"/>
        </w:tabs>
        <w:spacing w:after="160" w:line="360" w:lineRule="auto"/>
        <w:ind w:firstLine="567"/>
        <w:jc w:val="both"/>
        <w:rPr>
          <w:ins w:id="11" w:author="Vardan" w:date="2022-10-29T23:33:00Z"/>
          <w:rFonts w:ascii="GHEA Grapalat" w:hAnsi="GHEA Grapalat"/>
        </w:rPr>
      </w:pPr>
      <w:r w:rsidRPr="00A15249">
        <w:rPr>
          <w:rFonts w:ascii="GHEA Grapalat" w:hAnsi="GHEA Grapalat"/>
        </w:rPr>
        <w:t>5.1.1.</w:t>
      </w:r>
      <w:r w:rsidRPr="00A15249">
        <w:rPr>
          <w:rFonts w:ascii="GHEA Grapalat" w:hAnsi="GHEA Grapalat"/>
        </w:rPr>
        <w:tab/>
      </w:r>
      <w:r w:rsidRPr="00A15249">
        <w:rPr>
          <w:rFonts w:ascii="GHEA Grapalat" w:hAnsi="GHEA Grapalat"/>
          <w:spacing w:val="-6"/>
        </w:rPr>
        <w:t>Заказчик перечисляет сумму в размере до ________ (_________) драмов РА от цены договора на банковский счет Подрядчика в качестве предоплаты.</w:t>
      </w:r>
      <w:r w:rsidRPr="00A15249">
        <w:rPr>
          <w:rFonts w:ascii="GHEA Grapalat" w:hAnsi="GHEA Grapalat"/>
        </w:rPr>
        <w:t xml:space="preserve"> </w:t>
      </w:r>
    </w:p>
    <w:p w:rsidR="009422CD" w:rsidRPr="00A15249" w:rsidRDefault="009422CD" w:rsidP="009422CD">
      <w:pPr>
        <w:widowControl w:val="0"/>
        <w:tabs>
          <w:tab w:val="left" w:pos="1276"/>
        </w:tabs>
        <w:spacing w:after="160" w:line="360" w:lineRule="auto"/>
        <w:ind w:firstLine="567"/>
        <w:jc w:val="both"/>
        <w:rPr>
          <w:rFonts w:ascii="GHEA Grapalat" w:hAnsi="GHEA Grapalat" w:cs="Times Armenian"/>
        </w:rPr>
      </w:pPr>
      <w:r w:rsidRPr="00A15249">
        <w:rPr>
          <w:rFonts w:ascii="GHEA Grapalat" w:hAnsi="GHEA Grapalat" w:cs="Times Armenian"/>
        </w:rPr>
        <w:t xml:space="preserve">При этом предоплата предоставляется, если </w:t>
      </w:r>
      <w:r w:rsidRPr="00A15249">
        <w:rPr>
          <w:rFonts w:ascii="GHEA Grapalat" w:hAnsi="GHEA Grapalat" w:cs="Sylfaen"/>
        </w:rPr>
        <w:t xml:space="preserve">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w:t>
      </w:r>
      <w:r w:rsidRPr="00A15249">
        <w:rPr>
          <w:rFonts w:ascii="GHEA Grapalat" w:hAnsi="GHEA Grapalat" w:cs="Sylfaen"/>
        </w:rPr>
        <w:lastRenderedPageBreak/>
        <w:t>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Pr="00A15249">
        <w:rPr>
          <w:rFonts w:ascii="GHEA Grapalat" w:hAnsi="GHEA Grapalat" w:cs="Sylfaen"/>
          <w:vertAlign w:val="superscript"/>
        </w:rPr>
        <w:t>29.1</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Подрядчику не производятся</w:t>
      </w:r>
      <w:r w:rsidRPr="00A15249">
        <w:rPr>
          <w:rStyle w:val="FootnoteReference"/>
          <w:rFonts w:ascii="GHEA Grapalat" w:hAnsi="GHEA Grapalat"/>
        </w:rPr>
        <w:t xml:space="preserve"> </w:t>
      </w:r>
      <w:r w:rsidRPr="00A15249">
        <w:rPr>
          <w:rStyle w:val="FootnoteReference"/>
          <w:rFonts w:ascii="GHEA Grapalat" w:hAnsi="GHEA Grapalat"/>
        </w:rPr>
        <w:footnoteReference w:customMarkFollows="1" w:id="26"/>
        <w:t>29</w:t>
      </w:r>
      <w:r w:rsidRPr="00A15249">
        <w:rPr>
          <w:rFonts w:ascii="GHEA Grapalat" w:hAnsi="GHEA Grapalat"/>
        </w:rPr>
        <w:t xml:space="preserve">. </w:t>
      </w:r>
    </w:p>
    <w:p w:rsidR="009422CD" w:rsidRPr="00A15249" w:rsidRDefault="009422CD" w:rsidP="009422CD">
      <w:pPr>
        <w:widowControl w:val="0"/>
        <w:tabs>
          <w:tab w:val="num" w:pos="1134"/>
        </w:tabs>
        <w:spacing w:after="160" w:line="360" w:lineRule="auto"/>
        <w:ind w:firstLine="567"/>
        <w:jc w:val="both"/>
        <w:rPr>
          <w:rFonts w:ascii="GHEA Grapalat" w:hAnsi="GHEA Grapalat"/>
        </w:rPr>
      </w:pPr>
      <w:r w:rsidRPr="00A15249">
        <w:rPr>
          <w:rFonts w:ascii="GHEA Grapalat" w:hAnsi="GHEA Grapalat"/>
        </w:rPr>
        <w:t>5.2.</w:t>
      </w:r>
      <w:r w:rsidRPr="00A15249">
        <w:rPr>
          <w:rFonts w:ascii="GHEA Grapalat" w:hAnsi="GHEA Grapalat"/>
        </w:rPr>
        <w:tab/>
        <w:t>Цена работы стабильна, и Подрядчик не вправе требовать увеличения, а Заказчик — снижения этой цены.</w:t>
      </w:r>
    </w:p>
    <w:p w:rsidR="009422CD" w:rsidRPr="00A15249" w:rsidRDefault="009422CD" w:rsidP="009422CD">
      <w:pPr>
        <w:widowControl w:val="0"/>
        <w:tabs>
          <w:tab w:val="left" w:pos="1134"/>
        </w:tabs>
        <w:spacing w:after="160" w:line="360" w:lineRule="auto"/>
        <w:ind w:firstLine="567"/>
        <w:jc w:val="both"/>
        <w:rPr>
          <w:ins w:id="12" w:author="Vardan" w:date="2022-10-29T23:33:00Z"/>
          <w:rFonts w:ascii="GHEA Grapalat" w:hAnsi="GHEA Grapalat"/>
        </w:rPr>
      </w:pPr>
      <w:r w:rsidRPr="00A15249">
        <w:rPr>
          <w:rFonts w:ascii="GHEA Grapalat" w:hAnsi="GHEA Grapalat"/>
        </w:rPr>
        <w:t>5.3.</w:t>
      </w:r>
      <w:r w:rsidRPr="00A15249">
        <w:rPr>
          <w:rFonts w:ascii="GHEA Grapalat" w:hAnsi="GHEA Grapalat"/>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9422CD" w:rsidRPr="00A15249" w:rsidRDefault="009422CD" w:rsidP="009422CD">
      <w:pPr>
        <w:spacing w:line="360" w:lineRule="auto"/>
        <w:jc w:val="both"/>
        <w:rPr>
          <w:rFonts w:ascii="GHEA Grapalat" w:hAnsi="GHEA Grapalat"/>
        </w:rPr>
      </w:pPr>
      <w:r w:rsidRPr="00A15249">
        <w:rPr>
          <w:rFonts w:ascii="GHEA Grapalat" w:hAnsi="GHEA Grapalat"/>
        </w:rPr>
        <w:t xml:space="preserve">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----ого  декабря данного года. </w:t>
      </w:r>
    </w:p>
    <w:p w:rsidR="009422CD" w:rsidRPr="00A15249" w:rsidRDefault="009422CD" w:rsidP="009422CD">
      <w:pPr>
        <w:widowControl w:val="0"/>
        <w:tabs>
          <w:tab w:val="left" w:pos="1134"/>
        </w:tabs>
        <w:spacing w:after="160"/>
        <w:ind w:firstLine="567"/>
        <w:jc w:val="both"/>
        <w:rPr>
          <w:rFonts w:ascii="GHEA Grapalat" w:hAnsi="GHEA Grapalat"/>
          <w:lang w:val="hy-AM"/>
        </w:rPr>
      </w:pPr>
      <w:r w:rsidRPr="00A15249">
        <w:rPr>
          <w:rFonts w:ascii="GHEA Grapalat" w:hAnsi="GHEA Grapalat"/>
          <w:lang w:val="hy-AM"/>
        </w:rPr>
        <w:t xml:space="preserve">При этом, с целью совершения платежа, </w:t>
      </w:r>
      <w:r w:rsidRPr="00A15249">
        <w:rPr>
          <w:rFonts w:ascii="GHEA Grapalat" w:hAnsi="GHEA Grapalat"/>
        </w:rPr>
        <w:t>заказчик</w:t>
      </w:r>
      <w:r w:rsidRPr="00A15249">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A15249">
        <w:rPr>
          <w:rFonts w:ascii="GHEA Grapalat" w:hAnsi="GHEA Grapalat"/>
          <w:vertAlign w:val="superscript"/>
          <w:lang w:val="hy-AM"/>
        </w:rPr>
        <w:t>28,1</w:t>
      </w:r>
      <w:r w:rsidRPr="00A15249">
        <w:rPr>
          <w:rFonts w:ascii="GHEA Grapalat" w:hAnsi="GHEA Grapalat"/>
          <w:lang w:val="hy-AM"/>
        </w:rPr>
        <w:t>.</w:t>
      </w:r>
    </w:p>
    <w:p w:rsidR="009422CD" w:rsidRPr="00A15249" w:rsidRDefault="009422CD" w:rsidP="009422CD">
      <w:pPr>
        <w:rPr>
          <w:rFonts w:ascii="GHEA Grapalat" w:hAnsi="GHEA Grapalat"/>
          <w:b/>
        </w:rPr>
      </w:pPr>
    </w:p>
    <w:p w:rsidR="009422CD" w:rsidRPr="00A15249" w:rsidRDefault="009422CD" w:rsidP="009422CD">
      <w:pPr>
        <w:widowControl w:val="0"/>
        <w:tabs>
          <w:tab w:val="left" w:pos="1276"/>
        </w:tabs>
        <w:spacing w:after="160" w:line="360" w:lineRule="auto"/>
        <w:ind w:firstLine="567"/>
        <w:jc w:val="center"/>
        <w:rPr>
          <w:rFonts w:ascii="GHEA Grapalat" w:hAnsi="GHEA Grapalat"/>
          <w:b/>
        </w:rPr>
      </w:pPr>
      <w:r w:rsidRPr="00A15249">
        <w:rPr>
          <w:rFonts w:ascii="GHEA Grapalat" w:hAnsi="GHEA Grapalat"/>
          <w:b/>
        </w:rPr>
        <w:t>6. ОТВЕТСТВЕННОСТЬ СТОРОН</w:t>
      </w:r>
    </w:p>
    <w:p w:rsidR="009422CD" w:rsidRPr="00A15249" w:rsidRDefault="009422CD" w:rsidP="009422CD">
      <w:pPr>
        <w:widowControl w:val="0"/>
        <w:tabs>
          <w:tab w:val="left" w:pos="1134"/>
        </w:tabs>
        <w:spacing w:after="160" w:line="360" w:lineRule="auto"/>
        <w:ind w:firstLine="567"/>
        <w:jc w:val="both"/>
        <w:rPr>
          <w:rFonts w:ascii="GHEA Grapalat" w:hAnsi="GHEA Grapalat"/>
        </w:rPr>
      </w:pPr>
      <w:r w:rsidRPr="00A15249">
        <w:rPr>
          <w:rFonts w:ascii="GHEA Grapalat" w:hAnsi="GHEA Grapalat"/>
        </w:rPr>
        <w:lastRenderedPageBreak/>
        <w:t>6.1.</w:t>
      </w:r>
      <w:r w:rsidRPr="00A15249">
        <w:rPr>
          <w:rFonts w:ascii="GHEA Grapalat" w:hAnsi="GHEA Grapalat"/>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9422CD" w:rsidRPr="00A15249" w:rsidRDefault="009422CD" w:rsidP="009422CD">
      <w:pPr>
        <w:widowControl w:val="0"/>
        <w:tabs>
          <w:tab w:val="left" w:pos="1134"/>
        </w:tabs>
        <w:spacing w:after="160" w:line="360" w:lineRule="auto"/>
        <w:ind w:firstLine="567"/>
        <w:jc w:val="both"/>
        <w:rPr>
          <w:rFonts w:ascii="GHEA Grapalat" w:hAnsi="GHEA Grapalat" w:cs="Sylfaen"/>
        </w:rPr>
      </w:pPr>
      <w:r w:rsidRPr="00A15249">
        <w:rPr>
          <w:rFonts w:ascii="GHEA Grapalat" w:hAnsi="GHEA Grapalat"/>
        </w:rPr>
        <w:t>6.2.</w:t>
      </w:r>
      <w:r w:rsidRPr="00A15249">
        <w:rPr>
          <w:rFonts w:ascii="GHEA Grapalat" w:hAnsi="GHEA Grapalat"/>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9422CD" w:rsidRPr="00A15249" w:rsidRDefault="009422CD" w:rsidP="009422CD">
      <w:pPr>
        <w:widowControl w:val="0"/>
        <w:tabs>
          <w:tab w:val="left" w:pos="1134"/>
        </w:tabs>
        <w:spacing w:after="160" w:line="360" w:lineRule="auto"/>
        <w:ind w:firstLine="567"/>
        <w:jc w:val="both"/>
        <w:rPr>
          <w:rFonts w:ascii="GHEA Grapalat" w:hAnsi="GHEA Grapalat" w:cs="Tahoma"/>
        </w:rPr>
      </w:pPr>
      <w:r w:rsidRPr="00A15249">
        <w:rPr>
          <w:rFonts w:ascii="GHEA Grapalat" w:hAnsi="GHEA Grapalat"/>
        </w:rPr>
        <w:t>6.3.</w:t>
      </w:r>
      <w:r w:rsidRPr="00A15249">
        <w:rPr>
          <w:rFonts w:ascii="GHEA Grapalat" w:hAnsi="GHEA Grapalat"/>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A15249">
        <w:rPr>
          <w:rStyle w:val="FootnoteReference"/>
          <w:rFonts w:ascii="GHEA Grapalat" w:hAnsi="GHEA Grapalat"/>
        </w:rPr>
        <w:footnoteReference w:customMarkFollows="1" w:id="27"/>
        <w:t>30</w:t>
      </w:r>
      <w:r w:rsidRPr="00A15249">
        <w:rPr>
          <w:rFonts w:ascii="GHEA Grapalat" w:hAnsi="GHEA Grapalat"/>
        </w:rPr>
        <w:t>. При этом</w:t>
      </w:r>
      <w:r w:rsidRPr="00A15249">
        <w:rPr>
          <w:rFonts w:ascii="GHEA Grapalat" w:hAnsi="GHEA Grapalat"/>
          <w:lang w:val="hy-AM"/>
        </w:rPr>
        <w:t>,</w:t>
      </w:r>
      <w:r w:rsidRPr="00A15249">
        <w:rPr>
          <w:rFonts w:ascii="GHEA Grapalat" w:hAnsi="GHEA Grapalat"/>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9422CD" w:rsidRPr="00A15249" w:rsidRDefault="009422CD" w:rsidP="009422CD">
      <w:pPr>
        <w:widowControl w:val="0"/>
        <w:tabs>
          <w:tab w:val="left" w:pos="1134"/>
        </w:tabs>
        <w:spacing w:after="160" w:line="360" w:lineRule="auto"/>
        <w:ind w:firstLine="567"/>
        <w:jc w:val="both"/>
        <w:rPr>
          <w:rFonts w:ascii="GHEA Grapalat" w:hAnsi="GHEA Grapalat"/>
        </w:rPr>
      </w:pPr>
      <w:r w:rsidRPr="00A15249">
        <w:rPr>
          <w:rFonts w:ascii="GHEA Grapalat" w:hAnsi="GHEA Grapalat"/>
        </w:rPr>
        <w:t>6.4.</w:t>
      </w:r>
      <w:r w:rsidRPr="00A15249">
        <w:rPr>
          <w:rFonts w:ascii="GHEA Grapalat" w:hAnsi="GHEA Grapalat"/>
        </w:rPr>
        <w:tab/>
        <w:t>Предусмотренные пунктами 6.2, 6.3 и 6.5.1 договора пеня и штраф исчисляются и зачитываются вместе с суммами, уплачиваемыми Подрядчику.</w:t>
      </w:r>
    </w:p>
    <w:p w:rsidR="009422CD" w:rsidRPr="00A15249" w:rsidRDefault="009422CD" w:rsidP="009422CD">
      <w:pPr>
        <w:widowControl w:val="0"/>
        <w:tabs>
          <w:tab w:val="left" w:pos="1134"/>
        </w:tabs>
        <w:spacing w:after="160" w:line="360" w:lineRule="auto"/>
        <w:ind w:firstLine="567"/>
        <w:jc w:val="both"/>
        <w:rPr>
          <w:rFonts w:ascii="GHEA Grapalat" w:hAnsi="GHEA Grapalat"/>
        </w:rPr>
      </w:pPr>
      <w:r w:rsidRPr="00A15249">
        <w:rPr>
          <w:rFonts w:ascii="GHEA Grapalat" w:hAnsi="GHEA Grapalat"/>
        </w:rPr>
        <w:t>6.5.</w:t>
      </w:r>
      <w:r w:rsidRPr="00A15249">
        <w:rPr>
          <w:rFonts w:ascii="GHEA Grapalat" w:hAnsi="GHEA Grapalat"/>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9422CD" w:rsidRPr="00A15249" w:rsidRDefault="009422CD" w:rsidP="009422CD">
      <w:pPr>
        <w:widowControl w:val="0"/>
        <w:tabs>
          <w:tab w:val="left" w:pos="1134"/>
        </w:tabs>
        <w:spacing w:after="160" w:line="360" w:lineRule="auto"/>
        <w:ind w:firstLine="567"/>
        <w:jc w:val="both"/>
        <w:rPr>
          <w:rFonts w:ascii="GHEA Grapalat" w:hAnsi="GHEA Grapalat"/>
        </w:rPr>
      </w:pPr>
      <w:r w:rsidRPr="00A15249">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w:t>
      </w:r>
      <w:r w:rsidRPr="00A15249">
        <w:rPr>
          <w:rFonts w:ascii="GHEA Grapalat" w:hAnsi="GHEA Grapalat"/>
        </w:rPr>
        <w:lastRenderedPageBreak/>
        <w:t>гигиенических и экологических (в том числе мер по адаптации к изменению климата), к подрядчику применяются следующие меры ответственности.</w:t>
      </w:r>
      <w:r w:rsidRPr="00A15249">
        <w:rPr>
          <w:rFonts w:ascii="GHEA Grapalat" w:hAnsi="GHEA Grapalat"/>
          <w:vertAlign w:val="superscript"/>
        </w:rPr>
        <w:t>31.1</w:t>
      </w:r>
    </w:p>
    <w:tbl>
      <w:tblPr>
        <w:tblW w:w="0" w:type="auto"/>
        <w:tblLook w:val="04A0" w:firstRow="1" w:lastRow="0" w:firstColumn="1" w:lastColumn="0" w:noHBand="0" w:noVBand="1"/>
      </w:tblPr>
      <w:tblGrid>
        <w:gridCol w:w="2631"/>
        <w:gridCol w:w="2631"/>
        <w:gridCol w:w="2632"/>
      </w:tblGrid>
      <w:tr w:rsidR="009422CD" w:rsidRPr="00A15249" w:rsidTr="009422CD">
        <w:tc>
          <w:tcPr>
            <w:tcW w:w="2631" w:type="dxa"/>
            <w:tcBorders>
              <w:top w:val="single" w:sz="4" w:space="0" w:color="auto"/>
              <w:left w:val="single" w:sz="4" w:space="0" w:color="auto"/>
              <w:bottom w:val="single" w:sz="4" w:space="0" w:color="auto"/>
              <w:right w:val="single" w:sz="4" w:space="0" w:color="auto"/>
            </w:tcBorders>
            <w:hideMark/>
          </w:tcPr>
          <w:p w:rsidR="009422CD" w:rsidRPr="00A15249" w:rsidRDefault="009422CD" w:rsidP="009422CD">
            <w:pPr>
              <w:pStyle w:val="NormalWeb"/>
              <w:spacing w:before="0" w:beforeAutospacing="0" w:after="0" w:afterAutospacing="0" w:line="360" w:lineRule="auto"/>
              <w:jc w:val="center"/>
              <w:rPr>
                <w:rFonts w:ascii="GHEA Grapalat" w:hAnsi="GHEA Grapalat" w:cs="Sylfaen"/>
                <w:lang w:val="hy-AM" w:eastAsia="en-US"/>
              </w:rPr>
            </w:pPr>
            <w:r w:rsidRPr="00A15249">
              <w:rPr>
                <w:rFonts w:ascii="GHEA Grapalat" w:hAnsi="GHEA Grapalat" w:cs="Sylfaen"/>
              </w:rPr>
              <w:t>N</w:t>
            </w:r>
          </w:p>
        </w:tc>
        <w:tc>
          <w:tcPr>
            <w:tcW w:w="2631" w:type="dxa"/>
            <w:tcBorders>
              <w:top w:val="single" w:sz="4" w:space="0" w:color="auto"/>
              <w:left w:val="single" w:sz="4" w:space="0" w:color="auto"/>
              <w:bottom w:val="single" w:sz="4" w:space="0" w:color="auto"/>
              <w:right w:val="single" w:sz="4" w:space="0" w:color="auto"/>
            </w:tcBorders>
            <w:hideMark/>
          </w:tcPr>
          <w:p w:rsidR="009422CD" w:rsidRPr="00A15249" w:rsidRDefault="009422CD" w:rsidP="009422CD">
            <w:pPr>
              <w:pStyle w:val="NormalWeb"/>
              <w:spacing w:before="0" w:beforeAutospacing="0" w:after="0" w:afterAutospacing="0" w:line="360" w:lineRule="auto"/>
              <w:jc w:val="center"/>
              <w:rPr>
                <w:rFonts w:ascii="GHEA Grapalat" w:hAnsi="GHEA Grapalat" w:cs="Sylfaen"/>
                <w:u w:val="single"/>
                <w:lang w:val="hy-AM" w:eastAsia="en-US"/>
              </w:rPr>
            </w:pPr>
            <w:r w:rsidRPr="00A15249">
              <w:rPr>
                <w:rFonts w:ascii="GHEA Grapalat" w:hAnsi="GHEA Grapalat" w:cs="Sylfaen"/>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rsidR="009422CD" w:rsidRPr="00A15249" w:rsidRDefault="009422CD" w:rsidP="009422CD">
            <w:pPr>
              <w:pStyle w:val="NormalWeb"/>
              <w:spacing w:before="0" w:beforeAutospacing="0" w:after="0" w:afterAutospacing="0" w:line="360" w:lineRule="auto"/>
              <w:jc w:val="center"/>
              <w:rPr>
                <w:rFonts w:ascii="GHEA Grapalat" w:hAnsi="GHEA Grapalat" w:cs="Sylfaen"/>
                <w:u w:val="single"/>
                <w:lang w:val="en-US" w:eastAsia="en-US"/>
              </w:rPr>
            </w:pPr>
            <w:r w:rsidRPr="00A15249">
              <w:rPr>
                <w:rFonts w:ascii="GHEA Grapalat" w:hAnsi="GHEA Grapalat"/>
                <w:u w:val="single"/>
                <w:lang w:val="en-US"/>
              </w:rPr>
              <w:t>О</w:t>
            </w:r>
            <w:r w:rsidRPr="00A15249">
              <w:rPr>
                <w:rFonts w:ascii="GHEA Grapalat" w:hAnsi="GHEA Grapalat"/>
                <w:u w:val="single"/>
              </w:rPr>
              <w:t>тветственност</w:t>
            </w:r>
            <w:r w:rsidRPr="00A15249">
              <w:rPr>
                <w:rFonts w:ascii="GHEA Grapalat" w:hAnsi="GHEA Grapalat"/>
                <w:u w:val="single"/>
                <w:lang w:val="en-US"/>
              </w:rPr>
              <w:t>ь</w:t>
            </w:r>
          </w:p>
        </w:tc>
      </w:tr>
      <w:tr w:rsidR="009422CD" w:rsidRPr="00A15249" w:rsidTr="009422CD">
        <w:tc>
          <w:tcPr>
            <w:tcW w:w="2631"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tabs>
                <w:tab w:val="center" w:pos="5342"/>
              </w:tabs>
              <w:spacing w:before="100" w:beforeAutospacing="1"/>
              <w:jc w:val="both"/>
              <w:rPr>
                <w:rFonts w:ascii="GHEA Grapalat" w:eastAsiaTheme="minorHAnsi" w:hAnsi="GHEA Grapalat"/>
                <w:b/>
              </w:rPr>
            </w:pPr>
            <w:r w:rsidRPr="00A15249">
              <w:rPr>
                <w:rFonts w:ascii="GHEA Grapalat" w:eastAsiaTheme="minorHAnsi" w:hAnsi="GHEA Grapalat"/>
                <w:b/>
              </w:rPr>
              <w:t>1</w:t>
            </w:r>
          </w:p>
        </w:tc>
        <w:tc>
          <w:tcPr>
            <w:tcW w:w="2631"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tabs>
                <w:tab w:val="center" w:pos="5342"/>
              </w:tabs>
              <w:spacing w:before="100" w:beforeAutospacing="1"/>
              <w:rPr>
                <w:rFonts w:ascii="GHEA Grapalat" w:eastAsiaTheme="minorHAnsi" w:hAnsi="GHEA Grapalat"/>
                <w:b/>
                <w:lang w:val="hy-AM"/>
              </w:rPr>
            </w:pPr>
            <w:r w:rsidRPr="00A15249">
              <w:rPr>
                <w:rFonts w:ascii="GHEA Grapalat" w:hAnsi="GHEA Grapalat"/>
              </w:rPr>
              <w:t>Неправильная организация и оснащение строительной площадки</w:t>
            </w:r>
          </w:p>
        </w:tc>
        <w:tc>
          <w:tcPr>
            <w:tcW w:w="2632"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tabs>
                <w:tab w:val="center" w:pos="5342"/>
              </w:tabs>
              <w:spacing w:before="100" w:beforeAutospacing="1"/>
              <w:rPr>
                <w:rFonts w:ascii="GHEA Grapalat" w:eastAsiaTheme="minorHAnsi" w:hAnsi="GHEA Grapalat"/>
              </w:rPr>
            </w:pPr>
            <w:r w:rsidRPr="00A15249">
              <w:rPr>
                <w:rFonts w:ascii="GHEA Grapalat" w:eastAsiaTheme="minorHAnsi" w:hAnsi="GHEA Grapalat"/>
              </w:rPr>
              <w:t>Штраф - 0,5% от цены контракта</w:t>
            </w:r>
          </w:p>
        </w:tc>
      </w:tr>
      <w:tr w:rsidR="009422CD" w:rsidRPr="00A15249" w:rsidTr="009422CD">
        <w:tc>
          <w:tcPr>
            <w:tcW w:w="2631"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tabs>
                <w:tab w:val="center" w:pos="5342"/>
              </w:tabs>
              <w:spacing w:before="100" w:beforeAutospacing="1"/>
              <w:jc w:val="both"/>
              <w:rPr>
                <w:rFonts w:ascii="GHEA Grapalat" w:eastAsiaTheme="minorHAnsi" w:hAnsi="GHEA Grapalat"/>
                <w:b/>
              </w:rPr>
            </w:pPr>
            <w:r w:rsidRPr="00A15249">
              <w:rPr>
                <w:rFonts w:ascii="GHEA Grapalat" w:eastAsiaTheme="minorHAnsi" w:hAnsi="GHEA Grapalat"/>
                <w:b/>
              </w:rPr>
              <w:t>2</w:t>
            </w:r>
          </w:p>
        </w:tc>
        <w:tc>
          <w:tcPr>
            <w:tcW w:w="2631"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tabs>
                <w:tab w:val="center" w:pos="5342"/>
              </w:tabs>
              <w:spacing w:before="100" w:beforeAutospacing="1"/>
              <w:rPr>
                <w:rFonts w:ascii="GHEA Grapalat" w:eastAsiaTheme="minorHAnsi" w:hAnsi="GHEA Grapalat"/>
                <w:b/>
              </w:rPr>
            </w:pPr>
            <w:r w:rsidRPr="00A15249">
              <w:rPr>
                <w:rFonts w:ascii="GHEA Grapalat" w:hAnsi="GHEA Grapalat"/>
              </w:rPr>
              <w:t>Несоблюдение технических норм безопасности</w:t>
            </w:r>
          </w:p>
        </w:tc>
        <w:tc>
          <w:tcPr>
            <w:tcW w:w="2632"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tabs>
                <w:tab w:val="center" w:pos="5342"/>
              </w:tabs>
              <w:spacing w:before="100" w:beforeAutospacing="1"/>
              <w:rPr>
                <w:rFonts w:ascii="GHEA Grapalat" w:eastAsiaTheme="minorHAnsi" w:hAnsi="GHEA Grapalat"/>
                <w:lang w:val="en-US"/>
              </w:rPr>
            </w:pPr>
            <w:r w:rsidRPr="00A15249">
              <w:rPr>
                <w:rFonts w:ascii="GHEA Grapalat" w:eastAsiaTheme="minorHAnsi" w:hAnsi="GHEA Grapalat"/>
              </w:rPr>
              <w:t>Штраф - 0,5% от цены контракта</w:t>
            </w:r>
          </w:p>
        </w:tc>
      </w:tr>
      <w:tr w:rsidR="009422CD" w:rsidRPr="00A15249" w:rsidTr="009422CD">
        <w:tc>
          <w:tcPr>
            <w:tcW w:w="2631" w:type="dxa"/>
            <w:tcBorders>
              <w:top w:val="single" w:sz="4" w:space="0" w:color="auto"/>
              <w:left w:val="single" w:sz="4" w:space="0" w:color="auto"/>
              <w:bottom w:val="single" w:sz="4" w:space="0" w:color="auto"/>
              <w:right w:val="single" w:sz="4" w:space="0" w:color="auto"/>
            </w:tcBorders>
          </w:tcPr>
          <w:p w:rsidR="009422CD" w:rsidRPr="00A15249" w:rsidRDefault="009422CD" w:rsidP="009422CD">
            <w:pPr>
              <w:tabs>
                <w:tab w:val="center" w:pos="5342"/>
              </w:tabs>
              <w:jc w:val="both"/>
              <w:rPr>
                <w:rFonts w:ascii="GHEA Grapalat" w:eastAsiaTheme="minorHAnsi" w:hAnsi="GHEA Grapalat"/>
                <w:b/>
              </w:rPr>
            </w:pPr>
            <w:r w:rsidRPr="00A15249">
              <w:rPr>
                <w:rFonts w:ascii="GHEA Grapalat" w:eastAsiaTheme="minorHAnsi" w:hAnsi="GHEA Grapalat"/>
                <w:b/>
              </w:rPr>
              <w:t>3</w:t>
            </w:r>
          </w:p>
        </w:tc>
        <w:tc>
          <w:tcPr>
            <w:tcW w:w="2631"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tabs>
                <w:tab w:val="center" w:pos="5342"/>
              </w:tabs>
              <w:rPr>
                <w:rFonts w:ascii="GHEA Grapalat" w:eastAsiaTheme="minorHAnsi" w:hAnsi="GHEA Grapalat"/>
                <w:b/>
                <w:lang w:val="hy-AM"/>
              </w:rPr>
            </w:pPr>
            <w:r w:rsidRPr="00A15249">
              <w:rPr>
                <w:rFonts w:ascii="GHEA Grapalat" w:hAnsi="GHEA Grapalat"/>
              </w:rPr>
              <w:t>Несоблюдение санитарных и экологических норм</w:t>
            </w:r>
          </w:p>
        </w:tc>
        <w:tc>
          <w:tcPr>
            <w:tcW w:w="2632" w:type="dxa"/>
            <w:tcBorders>
              <w:top w:val="single" w:sz="4" w:space="0" w:color="auto"/>
              <w:left w:val="single" w:sz="4" w:space="0" w:color="auto"/>
              <w:bottom w:val="single" w:sz="4" w:space="0" w:color="auto"/>
              <w:right w:val="single" w:sz="4" w:space="0" w:color="auto"/>
            </w:tcBorders>
            <w:vAlign w:val="center"/>
          </w:tcPr>
          <w:p w:rsidR="009422CD" w:rsidRPr="00A15249" w:rsidRDefault="009422CD" w:rsidP="009422CD">
            <w:pPr>
              <w:tabs>
                <w:tab w:val="center" w:pos="5342"/>
              </w:tabs>
              <w:spacing w:before="100" w:beforeAutospacing="1"/>
              <w:rPr>
                <w:rFonts w:ascii="GHEA Grapalat" w:eastAsiaTheme="minorHAnsi" w:hAnsi="GHEA Grapalat"/>
                <w:lang w:val="en-US"/>
              </w:rPr>
            </w:pPr>
            <w:r w:rsidRPr="00A15249">
              <w:rPr>
                <w:rFonts w:ascii="GHEA Grapalat" w:eastAsiaTheme="minorHAnsi" w:hAnsi="GHEA Grapalat"/>
              </w:rPr>
              <w:t>Штраф - 0,5% от цены контракта</w:t>
            </w:r>
          </w:p>
        </w:tc>
      </w:tr>
    </w:tbl>
    <w:p w:rsidR="009422CD" w:rsidRPr="00A15249" w:rsidRDefault="009422CD" w:rsidP="009422CD">
      <w:pPr>
        <w:widowControl w:val="0"/>
        <w:tabs>
          <w:tab w:val="left" w:pos="1134"/>
        </w:tabs>
        <w:spacing w:after="160" w:line="360" w:lineRule="auto"/>
        <w:ind w:firstLine="567"/>
        <w:jc w:val="both"/>
        <w:rPr>
          <w:rFonts w:ascii="GHEA Grapalat" w:hAnsi="GHEA Grapalat"/>
        </w:rPr>
      </w:pPr>
      <w:r w:rsidRPr="00A15249">
        <w:rPr>
          <w:rFonts w:ascii="GHEA Grapalat" w:hAnsi="GHEA Grapalat"/>
        </w:rPr>
        <w:t>6.6.</w:t>
      </w:r>
      <w:r w:rsidRPr="00A15249">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22CD" w:rsidRPr="00A15249" w:rsidRDefault="009422CD" w:rsidP="009422CD">
      <w:pPr>
        <w:widowControl w:val="0"/>
        <w:tabs>
          <w:tab w:val="left" w:pos="1134"/>
        </w:tabs>
        <w:spacing w:after="160" w:line="360" w:lineRule="auto"/>
        <w:ind w:firstLine="567"/>
        <w:jc w:val="both"/>
        <w:rPr>
          <w:rFonts w:ascii="GHEA Grapalat" w:hAnsi="GHEA Grapalat"/>
        </w:rPr>
      </w:pPr>
      <w:r w:rsidRPr="00A15249">
        <w:rPr>
          <w:rFonts w:ascii="GHEA Grapalat" w:hAnsi="GHEA Grapalat"/>
        </w:rPr>
        <w:t>6.7.</w:t>
      </w:r>
      <w:r w:rsidRPr="00A15249">
        <w:rPr>
          <w:rFonts w:ascii="GHEA Grapalat" w:hAnsi="GHEA Grapalat"/>
        </w:rPr>
        <w:tab/>
        <w:t xml:space="preserve">Уплата пеней и (или) штрафов не освобождает стороны от исполнения своих договорных обязательств. </w:t>
      </w:r>
    </w:p>
    <w:p w:rsidR="009422CD" w:rsidRPr="00A15249" w:rsidRDefault="009422CD" w:rsidP="009422CD">
      <w:pPr>
        <w:widowControl w:val="0"/>
        <w:tabs>
          <w:tab w:val="left" w:pos="1276"/>
        </w:tabs>
        <w:spacing w:after="160" w:line="360" w:lineRule="auto"/>
        <w:jc w:val="center"/>
        <w:rPr>
          <w:rFonts w:ascii="GHEA Grapalat" w:hAnsi="GHEA Grapalat"/>
          <w:b/>
        </w:rPr>
      </w:pPr>
      <w:r w:rsidRPr="00A15249">
        <w:rPr>
          <w:rFonts w:ascii="GHEA Grapalat" w:hAnsi="GHEA Grapalat"/>
          <w:b/>
        </w:rPr>
        <w:t>7. ДЕЙСТВИЕ НЕПРЕОДОЛИМОЙ СИЛЫ (ФОРС-МАЖОР)</w:t>
      </w:r>
    </w:p>
    <w:p w:rsidR="009422CD" w:rsidRPr="00A15249" w:rsidRDefault="009422CD" w:rsidP="009422CD">
      <w:pPr>
        <w:widowControl w:val="0"/>
        <w:tabs>
          <w:tab w:val="left" w:pos="1276"/>
        </w:tabs>
        <w:spacing w:after="160" w:line="360" w:lineRule="auto"/>
        <w:ind w:firstLine="567"/>
        <w:jc w:val="both"/>
        <w:rPr>
          <w:rFonts w:ascii="GHEA Grapalat" w:hAnsi="GHEA Grapalat"/>
        </w:rPr>
      </w:pPr>
      <w:r w:rsidRPr="00A15249">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22CD" w:rsidRPr="00A15249" w:rsidRDefault="009422CD" w:rsidP="009422CD">
      <w:pPr>
        <w:widowControl w:val="0"/>
        <w:tabs>
          <w:tab w:val="left" w:pos="1276"/>
        </w:tabs>
        <w:spacing w:after="160" w:line="360" w:lineRule="auto"/>
        <w:jc w:val="center"/>
        <w:rPr>
          <w:rFonts w:ascii="GHEA Grapalat" w:hAnsi="GHEA Grapalat" w:cs="Sylfaen"/>
          <w:b/>
        </w:rPr>
      </w:pPr>
      <w:r w:rsidRPr="00A15249">
        <w:rPr>
          <w:rFonts w:ascii="GHEA Grapalat" w:hAnsi="GHEA Grapalat"/>
          <w:b/>
        </w:rPr>
        <w:lastRenderedPageBreak/>
        <w:t>8. ИНЫЕ УСЛОВИЯ</w:t>
      </w:r>
    </w:p>
    <w:p w:rsidR="009422CD" w:rsidRPr="00A15249" w:rsidRDefault="009422CD" w:rsidP="009422CD">
      <w:pPr>
        <w:widowControl w:val="0"/>
        <w:tabs>
          <w:tab w:val="left" w:pos="1134"/>
        </w:tabs>
        <w:spacing w:after="160" w:line="360" w:lineRule="auto"/>
        <w:ind w:firstLine="567"/>
        <w:jc w:val="both"/>
        <w:rPr>
          <w:rFonts w:ascii="GHEA Grapalat" w:hAnsi="GHEA Grapalat" w:cs="Times Armenian"/>
        </w:rPr>
      </w:pPr>
      <w:r w:rsidRPr="00A15249">
        <w:rPr>
          <w:rFonts w:ascii="GHEA Grapalat" w:hAnsi="GHEA Grapalat"/>
        </w:rPr>
        <w:t>8.1.</w:t>
      </w:r>
      <w:r w:rsidRPr="00A15249">
        <w:rPr>
          <w:rFonts w:ascii="GHEA Grapalat" w:hAnsi="GHEA Grapalat"/>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9422CD" w:rsidRPr="00A15249" w:rsidRDefault="009422CD" w:rsidP="009422CD">
      <w:pPr>
        <w:widowControl w:val="0"/>
        <w:tabs>
          <w:tab w:val="left" w:pos="1276"/>
        </w:tabs>
        <w:spacing w:after="160" w:line="360" w:lineRule="auto"/>
        <w:ind w:firstLine="567"/>
        <w:jc w:val="both"/>
        <w:rPr>
          <w:rFonts w:ascii="GHEA Grapalat" w:hAnsi="GHEA Grapalat" w:cs="Sylfaen"/>
        </w:rPr>
      </w:pPr>
      <w:r w:rsidRPr="00A15249">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A15249">
        <w:rPr>
          <w:rStyle w:val="FootnoteReference"/>
          <w:rFonts w:ascii="GHEA Grapalat" w:hAnsi="GHEA Grapalat"/>
        </w:rPr>
        <w:t xml:space="preserve"> </w:t>
      </w:r>
      <w:r w:rsidRPr="00A15249">
        <w:rPr>
          <w:rStyle w:val="FootnoteReference"/>
          <w:rFonts w:ascii="GHEA Grapalat" w:hAnsi="GHEA Grapalat"/>
        </w:rPr>
        <w:footnoteReference w:customMarkFollows="1" w:id="28"/>
        <w:t>31</w:t>
      </w:r>
      <w:r w:rsidRPr="00A15249">
        <w:rPr>
          <w:rFonts w:ascii="GHEA Grapalat" w:hAnsi="GHEA Grapalat"/>
        </w:rPr>
        <w:t>.</w:t>
      </w:r>
    </w:p>
    <w:p w:rsidR="009422CD" w:rsidRPr="00A15249" w:rsidRDefault="009422CD" w:rsidP="009422CD">
      <w:pPr>
        <w:widowControl w:val="0"/>
        <w:tabs>
          <w:tab w:val="left" w:pos="1134"/>
        </w:tabs>
        <w:spacing w:after="160" w:line="360" w:lineRule="auto"/>
        <w:ind w:firstLine="567"/>
        <w:jc w:val="both"/>
        <w:rPr>
          <w:rFonts w:ascii="GHEA Grapalat" w:hAnsi="GHEA Grapalat" w:cs="Times Armenian"/>
        </w:rPr>
      </w:pPr>
      <w:r w:rsidRPr="00A15249">
        <w:rPr>
          <w:rFonts w:ascii="GHEA Grapalat" w:hAnsi="GHEA Grapalat"/>
        </w:rPr>
        <w:t>8.2.</w:t>
      </w:r>
      <w:r w:rsidRPr="00A15249">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9422CD" w:rsidRPr="00A15249" w:rsidRDefault="009422CD" w:rsidP="009422CD">
      <w:pPr>
        <w:widowControl w:val="0"/>
        <w:tabs>
          <w:tab w:val="left" w:pos="1134"/>
        </w:tabs>
        <w:spacing w:after="160" w:line="360" w:lineRule="auto"/>
        <w:ind w:firstLine="567"/>
        <w:jc w:val="both"/>
        <w:rPr>
          <w:rFonts w:ascii="GHEA Grapalat" w:hAnsi="GHEA Grapalat" w:cs="Sylfaen"/>
        </w:rPr>
      </w:pPr>
      <w:r w:rsidRPr="00A15249">
        <w:rPr>
          <w:rFonts w:ascii="GHEA Grapalat" w:hAnsi="GHEA Grapalat"/>
        </w:rPr>
        <w:t>8.3.</w:t>
      </w:r>
      <w:r w:rsidRPr="00A15249">
        <w:rPr>
          <w:rFonts w:ascii="GHEA Grapalat" w:hAnsi="GHEA Grapalat"/>
        </w:rPr>
        <w:tab/>
        <w:t xml:space="preserve">В том случае, когда в установленном законом порядке в результате контроля </w:t>
      </w:r>
      <w:r w:rsidRPr="00A15249">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 расторгает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w:t>
      </w:r>
      <w:r w:rsidRPr="00A15249">
        <w:rPr>
          <w:rFonts w:ascii="GHEA Grapalat" w:hAnsi="GHEA Grapalat"/>
          <w:spacing w:val="-4"/>
        </w:rPr>
        <w:lastRenderedPageBreak/>
        <w:t>понесенные по его вине убытки Заказчика в том объеме, по части которого был расторгнут договор.</w:t>
      </w:r>
    </w:p>
    <w:p w:rsidR="009422CD" w:rsidRPr="00A15249" w:rsidRDefault="009422CD" w:rsidP="009422CD">
      <w:pPr>
        <w:widowControl w:val="0"/>
        <w:tabs>
          <w:tab w:val="left" w:pos="1134"/>
        </w:tabs>
        <w:spacing w:after="160" w:line="360" w:lineRule="auto"/>
        <w:ind w:firstLine="567"/>
        <w:jc w:val="both"/>
        <w:rPr>
          <w:rFonts w:ascii="GHEA Grapalat" w:hAnsi="GHEA Grapalat"/>
        </w:rPr>
      </w:pPr>
      <w:r w:rsidRPr="00A15249">
        <w:rPr>
          <w:rFonts w:ascii="GHEA Grapalat" w:hAnsi="GHEA Grapalat"/>
        </w:rPr>
        <w:t>8.4.</w:t>
      </w:r>
      <w:r w:rsidRPr="00A15249">
        <w:rPr>
          <w:rFonts w:ascii="GHEA Grapalat" w:hAnsi="GHEA Grapalat"/>
        </w:rPr>
        <w:tab/>
        <w:t>Споры в связи с договором подлежат рассмотрению в судах Республики</w:t>
      </w:r>
      <w:r w:rsidRPr="00A15249">
        <w:rPr>
          <w:rFonts w:ascii="Calibri" w:hAnsi="Calibri" w:cs="Calibri"/>
          <w:lang w:val="en-US"/>
        </w:rPr>
        <w:t> </w:t>
      </w:r>
      <w:r w:rsidRPr="00A15249">
        <w:rPr>
          <w:rFonts w:ascii="GHEA Grapalat" w:hAnsi="GHEA Grapalat"/>
        </w:rPr>
        <w:t>Армения.</w:t>
      </w:r>
    </w:p>
    <w:p w:rsidR="009422CD" w:rsidRPr="00A15249" w:rsidRDefault="009422CD" w:rsidP="009422CD">
      <w:pPr>
        <w:widowControl w:val="0"/>
        <w:tabs>
          <w:tab w:val="left" w:pos="1134"/>
        </w:tabs>
        <w:spacing w:after="160" w:line="360" w:lineRule="auto"/>
        <w:ind w:firstLine="567"/>
        <w:jc w:val="both"/>
        <w:rPr>
          <w:rFonts w:ascii="GHEA Grapalat" w:hAnsi="GHEA Grapalat" w:cs="Sylfaen"/>
        </w:rPr>
      </w:pPr>
      <w:r w:rsidRPr="00A15249">
        <w:rPr>
          <w:rFonts w:ascii="GHEA Grapalat" w:hAnsi="GHEA Grapalat"/>
        </w:rPr>
        <w:t>8.5</w:t>
      </w:r>
      <w:r w:rsidRPr="00A15249">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9422CD" w:rsidRPr="00A15249" w:rsidRDefault="009422CD" w:rsidP="009422CD">
      <w:pPr>
        <w:widowControl w:val="0"/>
        <w:tabs>
          <w:tab w:val="left" w:pos="1276"/>
        </w:tabs>
        <w:spacing w:after="160" w:line="360" w:lineRule="auto"/>
        <w:ind w:firstLine="567"/>
        <w:jc w:val="both"/>
        <w:rPr>
          <w:rFonts w:ascii="GHEA Grapalat" w:hAnsi="GHEA Grapalat" w:cs="Sylfaen"/>
        </w:rPr>
      </w:pPr>
      <w:r w:rsidRPr="00A152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9422CD" w:rsidRPr="00A15249" w:rsidRDefault="009422CD" w:rsidP="009422CD">
      <w:pPr>
        <w:widowControl w:val="0"/>
        <w:tabs>
          <w:tab w:val="left" w:pos="1134"/>
        </w:tabs>
        <w:spacing w:after="160" w:line="360" w:lineRule="auto"/>
        <w:ind w:firstLine="567"/>
        <w:jc w:val="both"/>
        <w:rPr>
          <w:rFonts w:ascii="GHEA Grapalat" w:hAnsi="GHEA Grapalat" w:cs="Sylfaen"/>
        </w:rPr>
      </w:pPr>
      <w:r w:rsidRPr="00A15249">
        <w:rPr>
          <w:rFonts w:ascii="GHEA Grapalat" w:hAnsi="GHEA Grapalat"/>
        </w:rPr>
        <w:t>8.6.</w:t>
      </w:r>
      <w:r w:rsidRPr="00A15249">
        <w:rPr>
          <w:rFonts w:ascii="GHEA Grapalat" w:hAnsi="GHEA Grapalat"/>
        </w:rPr>
        <w:tab/>
        <w:t>Если договор осуществляется посредством заключения договора субподряда:</w:t>
      </w:r>
    </w:p>
    <w:p w:rsidR="009422CD" w:rsidRPr="00A15249" w:rsidRDefault="009422CD" w:rsidP="009422CD">
      <w:pPr>
        <w:widowControl w:val="0"/>
        <w:tabs>
          <w:tab w:val="left" w:pos="1134"/>
        </w:tabs>
        <w:spacing w:after="160" w:line="372" w:lineRule="auto"/>
        <w:ind w:firstLine="567"/>
        <w:jc w:val="both"/>
        <w:rPr>
          <w:rFonts w:ascii="GHEA Grapalat" w:hAnsi="GHEA Grapalat" w:cs="Sylfaen"/>
        </w:rPr>
      </w:pPr>
      <w:r w:rsidRPr="00A15249">
        <w:rPr>
          <w:rFonts w:ascii="GHEA Grapalat" w:hAnsi="GHEA Grapalat"/>
        </w:rPr>
        <w:t>1)</w:t>
      </w:r>
      <w:r w:rsidRPr="00A15249">
        <w:rPr>
          <w:rFonts w:ascii="GHEA Grapalat" w:hAnsi="GHEA Grapalat"/>
        </w:rPr>
        <w:tab/>
        <w:t>Подрядчик несет ответственность за неисполнение или ненадлежащее исполнение обязательств субподрядчика;</w:t>
      </w:r>
    </w:p>
    <w:p w:rsidR="009422CD" w:rsidRPr="00A15249" w:rsidRDefault="009422CD" w:rsidP="009422CD">
      <w:pPr>
        <w:widowControl w:val="0"/>
        <w:tabs>
          <w:tab w:val="left" w:pos="1134"/>
        </w:tabs>
        <w:spacing w:after="160" w:line="372" w:lineRule="auto"/>
        <w:ind w:firstLine="567"/>
        <w:jc w:val="both"/>
        <w:rPr>
          <w:rFonts w:ascii="GHEA Grapalat" w:hAnsi="GHEA Grapalat" w:cs="Sylfaen"/>
        </w:rPr>
      </w:pPr>
      <w:r w:rsidRPr="00A15249">
        <w:rPr>
          <w:rFonts w:ascii="GHEA Grapalat" w:hAnsi="GHEA Grapalat"/>
        </w:rPr>
        <w:t>2)</w:t>
      </w:r>
      <w:r w:rsidRPr="00A15249">
        <w:rPr>
          <w:rFonts w:ascii="GHEA Grapalat" w:hAnsi="GHEA Grapalat"/>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A15249">
        <w:rPr>
          <w:rStyle w:val="FootnoteReference"/>
          <w:rFonts w:ascii="GHEA Grapalat" w:hAnsi="GHEA Grapalat"/>
        </w:rPr>
        <w:footnoteReference w:customMarkFollows="1" w:id="29"/>
        <w:t>32</w:t>
      </w:r>
      <w:r w:rsidRPr="00A15249">
        <w:rPr>
          <w:rFonts w:ascii="GHEA Grapalat" w:hAnsi="GHEA Grapalat"/>
        </w:rPr>
        <w:t>.</w:t>
      </w:r>
    </w:p>
    <w:p w:rsidR="009422CD" w:rsidRPr="00A15249" w:rsidRDefault="009422CD" w:rsidP="009422CD">
      <w:pPr>
        <w:widowControl w:val="0"/>
        <w:tabs>
          <w:tab w:val="left" w:pos="1134"/>
        </w:tabs>
        <w:spacing w:after="160" w:line="372" w:lineRule="auto"/>
        <w:ind w:firstLine="567"/>
        <w:jc w:val="both"/>
        <w:rPr>
          <w:rFonts w:ascii="GHEA Grapalat" w:hAnsi="GHEA Grapalat" w:cs="Sylfaen"/>
        </w:rPr>
      </w:pPr>
      <w:r w:rsidRPr="00A15249">
        <w:rPr>
          <w:rFonts w:ascii="GHEA Grapalat" w:hAnsi="GHEA Grapalat"/>
        </w:rPr>
        <w:t>8.7.</w:t>
      </w:r>
      <w:r w:rsidRPr="00A15249">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w:t>
      </w:r>
      <w:r w:rsidRPr="00A15249">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A15249">
        <w:rPr>
          <w:rStyle w:val="FootnoteReference"/>
          <w:rFonts w:ascii="GHEA Grapalat" w:hAnsi="GHEA Grapalat"/>
        </w:rPr>
        <w:footnoteReference w:customMarkFollows="1" w:id="30"/>
        <w:t>33</w:t>
      </w:r>
      <w:r w:rsidRPr="00A15249">
        <w:rPr>
          <w:rFonts w:ascii="GHEA Grapalat" w:hAnsi="GHEA Grapalat"/>
        </w:rPr>
        <w:t>.</w:t>
      </w:r>
    </w:p>
    <w:p w:rsidR="009422CD" w:rsidRPr="00A15249" w:rsidRDefault="009422CD" w:rsidP="009422CD">
      <w:pPr>
        <w:widowControl w:val="0"/>
        <w:tabs>
          <w:tab w:val="left" w:pos="1134"/>
        </w:tabs>
        <w:spacing w:after="160" w:line="372" w:lineRule="auto"/>
        <w:ind w:firstLine="567"/>
        <w:jc w:val="both"/>
        <w:rPr>
          <w:rFonts w:ascii="GHEA Grapalat" w:hAnsi="GHEA Grapalat"/>
        </w:rPr>
      </w:pPr>
      <w:r w:rsidRPr="00A15249">
        <w:rPr>
          <w:rFonts w:ascii="GHEA Grapalat" w:hAnsi="GHEA Grapalat"/>
        </w:rPr>
        <w:t>8.8.</w:t>
      </w:r>
      <w:r w:rsidRPr="00A15249">
        <w:rPr>
          <w:rFonts w:ascii="GHEA Grapalat" w:hAnsi="GHEA Grapalat"/>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7-и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9422CD" w:rsidRPr="00A15249" w:rsidRDefault="009422CD" w:rsidP="009422CD">
      <w:pPr>
        <w:widowControl w:val="0"/>
        <w:tabs>
          <w:tab w:val="left" w:pos="1134"/>
        </w:tabs>
        <w:spacing w:after="160" w:line="372" w:lineRule="auto"/>
        <w:ind w:firstLine="567"/>
        <w:jc w:val="both"/>
        <w:rPr>
          <w:rFonts w:ascii="GHEA Grapalat" w:hAnsi="GHEA Grapalat" w:cs="Times Armenian"/>
        </w:rPr>
      </w:pPr>
      <w:r w:rsidRPr="00A15249">
        <w:rPr>
          <w:rFonts w:ascii="GHEA Grapalat" w:hAnsi="GHEA Grapalat"/>
        </w:rPr>
        <w:t>8.9.</w:t>
      </w:r>
      <w:r w:rsidRPr="00A15249">
        <w:rPr>
          <w:rFonts w:ascii="GHEA Grapalat" w:hAnsi="GHEA Grapalat"/>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9422CD" w:rsidRPr="00A15249" w:rsidRDefault="009422CD" w:rsidP="009422CD">
      <w:pPr>
        <w:widowControl w:val="0"/>
        <w:spacing w:after="160" w:line="372" w:lineRule="auto"/>
        <w:ind w:firstLine="567"/>
        <w:jc w:val="both"/>
        <w:rPr>
          <w:rFonts w:ascii="GHEA Grapalat" w:hAnsi="GHEA Grapalat"/>
        </w:rPr>
      </w:pPr>
      <w:r w:rsidRPr="00A15249">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9422CD" w:rsidRPr="00A15249" w:rsidRDefault="009422CD" w:rsidP="009422CD">
      <w:pPr>
        <w:widowControl w:val="0"/>
        <w:tabs>
          <w:tab w:val="left" w:pos="1276"/>
        </w:tabs>
        <w:spacing w:after="160" w:line="353" w:lineRule="auto"/>
        <w:ind w:firstLine="567"/>
        <w:jc w:val="both"/>
        <w:rPr>
          <w:rFonts w:ascii="GHEA Grapalat" w:hAnsi="GHEA Grapalat" w:cs="Sylfaen"/>
        </w:rPr>
      </w:pPr>
      <w:r w:rsidRPr="00A15249">
        <w:rPr>
          <w:rFonts w:ascii="GHEA Grapalat" w:hAnsi="GHEA Grapalat"/>
        </w:rPr>
        <w:t>8.10.</w:t>
      </w:r>
      <w:r w:rsidRPr="00A15249">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w:t>
      </w:r>
      <w:r w:rsidRPr="00A15249">
        <w:rPr>
          <w:rFonts w:ascii="GHEA Grapalat" w:hAnsi="GHEA Grapalat"/>
        </w:rPr>
        <w:lastRenderedPageBreak/>
        <w:t>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9422CD" w:rsidRPr="00A15249" w:rsidRDefault="009422CD" w:rsidP="009422CD">
      <w:pPr>
        <w:widowControl w:val="0"/>
        <w:tabs>
          <w:tab w:val="left" w:pos="1276"/>
        </w:tabs>
        <w:spacing w:after="160" w:line="360" w:lineRule="auto"/>
        <w:ind w:firstLine="567"/>
        <w:jc w:val="both"/>
        <w:rPr>
          <w:rFonts w:ascii="GHEA Grapalat" w:hAnsi="GHEA Grapalat"/>
          <w:spacing w:val="-4"/>
        </w:rPr>
      </w:pPr>
      <w:r w:rsidRPr="00A15249">
        <w:rPr>
          <w:rFonts w:ascii="GHEA Grapalat" w:hAnsi="GHEA Grapalat"/>
        </w:rPr>
        <w:t>8.11.</w:t>
      </w:r>
      <w:r w:rsidRPr="00A15249">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A15249">
        <w:rPr>
          <w:rFonts w:ascii="GHEA Grapalat" w:hAnsi="GHEA Grapalat"/>
          <w:spacing w:val="-4"/>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Подрядчика.</w:t>
      </w:r>
    </w:p>
    <w:p w:rsidR="009422CD" w:rsidRPr="00A15249" w:rsidRDefault="009422CD" w:rsidP="009422CD">
      <w:pPr>
        <w:widowControl w:val="0"/>
        <w:tabs>
          <w:tab w:val="left" w:pos="1276"/>
        </w:tabs>
        <w:spacing w:after="160" w:line="353" w:lineRule="auto"/>
        <w:ind w:firstLine="567"/>
        <w:jc w:val="both"/>
        <w:rPr>
          <w:rFonts w:ascii="GHEA Grapalat" w:hAnsi="GHEA Grapalat"/>
        </w:rPr>
      </w:pPr>
      <w:r w:rsidRPr="00A15249">
        <w:rPr>
          <w:rFonts w:ascii="GHEA Grapalat" w:hAnsi="GHEA Grapalat"/>
        </w:rPr>
        <w:t>8.12.</w:t>
      </w:r>
      <w:r w:rsidRPr="00A15249">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9422CD" w:rsidRPr="00A15249" w:rsidRDefault="009422CD" w:rsidP="009422CD">
      <w:pPr>
        <w:widowControl w:val="0"/>
        <w:tabs>
          <w:tab w:val="left" w:pos="1276"/>
        </w:tabs>
        <w:spacing w:after="160" w:line="353" w:lineRule="auto"/>
        <w:ind w:firstLine="567"/>
        <w:jc w:val="both"/>
        <w:rPr>
          <w:rFonts w:ascii="GHEA Grapalat" w:hAnsi="GHEA Grapalat"/>
        </w:rPr>
      </w:pPr>
      <w:r w:rsidRPr="00A15249">
        <w:rPr>
          <w:rFonts w:ascii="GHEA Grapalat" w:hAnsi="GHEA Grapalat"/>
        </w:rPr>
        <w:t>8.13.</w:t>
      </w:r>
      <w:r w:rsidRPr="00A15249">
        <w:rPr>
          <w:rFonts w:ascii="GHEA Grapalat" w:hAnsi="GHEA Grapalat"/>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9422CD" w:rsidRPr="00A15249" w:rsidRDefault="009422CD" w:rsidP="009422CD">
      <w:pPr>
        <w:widowControl w:val="0"/>
        <w:tabs>
          <w:tab w:val="left" w:pos="1276"/>
        </w:tabs>
        <w:spacing w:after="160" w:line="353" w:lineRule="auto"/>
        <w:ind w:firstLine="567"/>
        <w:jc w:val="both"/>
        <w:rPr>
          <w:rFonts w:ascii="GHEA Grapalat" w:hAnsi="GHEA Grapalat"/>
        </w:rPr>
      </w:pPr>
      <w:r w:rsidRPr="00A15249">
        <w:rPr>
          <w:rFonts w:ascii="GHEA Grapalat" w:hAnsi="GHEA Grapalat"/>
        </w:rPr>
        <w:t>8.14.</w:t>
      </w:r>
      <w:r w:rsidRPr="00A15249">
        <w:rPr>
          <w:rFonts w:ascii="GHEA Grapalat" w:hAnsi="GHEA Grapalat"/>
        </w:rPr>
        <w:tab/>
        <w:t>К отношениям, связанным с настоящим договором, применяется право Республики Армения.</w:t>
      </w:r>
    </w:p>
    <w:p w:rsidR="009422CD" w:rsidRPr="00A15249" w:rsidRDefault="009422CD" w:rsidP="009422CD">
      <w:pPr>
        <w:widowControl w:val="0"/>
        <w:tabs>
          <w:tab w:val="left" w:pos="1276"/>
        </w:tabs>
        <w:spacing w:after="160" w:line="353" w:lineRule="auto"/>
        <w:ind w:firstLine="567"/>
        <w:jc w:val="both"/>
        <w:rPr>
          <w:rFonts w:ascii="GHEA Grapalat" w:hAnsi="GHEA Grapalat"/>
        </w:rPr>
      </w:pPr>
      <w:r w:rsidRPr="00A15249">
        <w:rPr>
          <w:rFonts w:ascii="GHEA Grapalat" w:hAnsi="GHEA Grapalat"/>
        </w:rPr>
        <w:t>8.15.</w:t>
      </w:r>
      <w:r w:rsidRPr="00A15249">
        <w:rPr>
          <w:rFonts w:ascii="GHEA Grapalat" w:hAnsi="GHEA Grapalat"/>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w:t>
      </w:r>
      <w:r w:rsidRPr="00A15249">
        <w:rPr>
          <w:rFonts w:ascii="GHEA Grapalat" w:hAnsi="GHEA Grapalat"/>
        </w:rPr>
        <w:lastRenderedPageBreak/>
        <w:t xml:space="preserve">заключения, финансовые средства в целях его исполнения не предусматриваются. </w:t>
      </w:r>
      <w:r w:rsidRPr="00A15249">
        <w:rPr>
          <w:rFonts w:ascii="GHEA Grapalat" w:hAnsi="GHEA Grapalat"/>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A15249">
        <w:rPr>
          <w:rFonts w:ascii="GHEA Grapalat" w:hAnsi="GHEA Grapalat"/>
        </w:rPr>
        <w:t>Если размер выделенных для исполнения договора финансовых средств превышает двадцатипятикратный кратный размер базовой единицы закупок, то Заказчиком будет заключенo соглашение в случае, если представленные Подрядчиком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A15249">
        <w:rPr>
          <w:rStyle w:val="FootnoteReference"/>
          <w:rFonts w:ascii="GHEA Grapalat" w:hAnsi="GHEA Grapalat"/>
        </w:rPr>
        <w:footnoteReference w:customMarkFollows="1" w:id="31"/>
        <w:t>34</w:t>
      </w:r>
    </w:p>
    <w:p w:rsidR="009422CD" w:rsidRPr="00A15249" w:rsidRDefault="009422CD" w:rsidP="009422CD">
      <w:pPr>
        <w:widowControl w:val="0"/>
        <w:tabs>
          <w:tab w:val="left" w:pos="1276"/>
        </w:tabs>
        <w:spacing w:after="160" w:line="353" w:lineRule="auto"/>
        <w:ind w:firstLine="567"/>
        <w:jc w:val="both"/>
        <w:rPr>
          <w:rFonts w:ascii="GHEA Grapalat" w:hAnsi="GHEA Grapalat"/>
        </w:rPr>
      </w:pPr>
    </w:p>
    <w:p w:rsidR="009422CD" w:rsidRPr="00A15249" w:rsidRDefault="009422CD" w:rsidP="009422CD">
      <w:pPr>
        <w:widowControl w:val="0"/>
        <w:spacing w:after="160" w:line="353" w:lineRule="auto"/>
        <w:jc w:val="center"/>
        <w:rPr>
          <w:rFonts w:ascii="GHEA Grapalat" w:hAnsi="GHEA Grapalat" w:cs="Sylfaen"/>
          <w:b/>
        </w:rPr>
      </w:pPr>
      <w:r w:rsidRPr="00A15249">
        <w:rPr>
          <w:rFonts w:ascii="GHEA Grapalat" w:hAnsi="GHEA Grapalat"/>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9422CD" w:rsidRPr="00A15249" w:rsidTr="009422CD">
        <w:trPr>
          <w:jc w:val="center"/>
        </w:trPr>
        <w:tc>
          <w:tcPr>
            <w:tcW w:w="4536" w:type="dxa"/>
          </w:tcPr>
          <w:p w:rsidR="009422CD" w:rsidRPr="00A15249" w:rsidRDefault="009422CD" w:rsidP="009422CD">
            <w:pPr>
              <w:widowControl w:val="0"/>
              <w:spacing w:after="160" w:line="360" w:lineRule="auto"/>
              <w:jc w:val="center"/>
              <w:rPr>
                <w:rFonts w:ascii="GHEA Grapalat" w:hAnsi="GHEA Grapalat" w:cs="Sylfaen"/>
                <w:b/>
                <w:bCs/>
              </w:rPr>
            </w:pPr>
            <w:r w:rsidRPr="00A15249">
              <w:rPr>
                <w:rFonts w:ascii="GHEA Grapalat" w:hAnsi="GHEA Grapalat"/>
                <w:b/>
              </w:rPr>
              <w:t>ЗАКАЗЧИК</w:t>
            </w:r>
          </w:p>
          <w:p w:rsidR="009422CD" w:rsidRPr="00A15249" w:rsidRDefault="009422CD" w:rsidP="009422CD">
            <w:pPr>
              <w:widowControl w:val="0"/>
              <w:jc w:val="center"/>
              <w:rPr>
                <w:rFonts w:ascii="GHEA Grapalat" w:hAnsi="GHEA Grapalat"/>
                <w:lang w:val="en-US"/>
              </w:rPr>
            </w:pPr>
            <w:r w:rsidRPr="00A15249">
              <w:rPr>
                <w:rFonts w:ascii="GHEA Grapalat" w:hAnsi="GHEA Grapalat"/>
                <w:lang w:val="en-US"/>
              </w:rPr>
              <w:t>______________________</w:t>
            </w:r>
          </w:p>
          <w:p w:rsidR="009422CD" w:rsidRPr="00A15249" w:rsidRDefault="009422CD" w:rsidP="009422CD">
            <w:pPr>
              <w:widowControl w:val="0"/>
              <w:spacing w:after="160" w:line="360" w:lineRule="auto"/>
              <w:jc w:val="center"/>
              <w:rPr>
                <w:rFonts w:ascii="GHEA Grapalat" w:hAnsi="GHEA Grapalat"/>
                <w:vertAlign w:val="superscript"/>
              </w:rPr>
            </w:pPr>
            <w:r w:rsidRPr="00A15249">
              <w:rPr>
                <w:rFonts w:ascii="GHEA Grapalat" w:hAnsi="GHEA Grapalat"/>
                <w:vertAlign w:val="superscript"/>
              </w:rPr>
              <w:t>/подпись/</w:t>
            </w:r>
          </w:p>
          <w:p w:rsidR="009422CD" w:rsidRPr="00A15249" w:rsidRDefault="009422CD" w:rsidP="009422CD">
            <w:pPr>
              <w:widowControl w:val="0"/>
              <w:spacing w:after="160" w:line="360" w:lineRule="auto"/>
              <w:jc w:val="center"/>
              <w:rPr>
                <w:rFonts w:ascii="GHEA Grapalat" w:hAnsi="GHEA Grapalat"/>
              </w:rPr>
            </w:pPr>
            <w:r w:rsidRPr="00A15249">
              <w:rPr>
                <w:rFonts w:ascii="GHEA Grapalat" w:hAnsi="GHEA Grapalat"/>
              </w:rPr>
              <w:t>М. П.</w:t>
            </w:r>
          </w:p>
        </w:tc>
        <w:tc>
          <w:tcPr>
            <w:tcW w:w="760" w:type="dxa"/>
          </w:tcPr>
          <w:p w:rsidR="009422CD" w:rsidRPr="00A15249" w:rsidRDefault="009422CD" w:rsidP="009422CD">
            <w:pPr>
              <w:widowControl w:val="0"/>
              <w:spacing w:after="160" w:line="360" w:lineRule="auto"/>
              <w:jc w:val="center"/>
              <w:rPr>
                <w:rFonts w:ascii="GHEA Grapalat" w:hAnsi="GHEA Grapalat"/>
              </w:rPr>
            </w:pPr>
          </w:p>
        </w:tc>
        <w:tc>
          <w:tcPr>
            <w:tcW w:w="4343" w:type="dxa"/>
          </w:tcPr>
          <w:p w:rsidR="009422CD" w:rsidRPr="00A15249" w:rsidRDefault="009422CD" w:rsidP="009422CD">
            <w:pPr>
              <w:widowControl w:val="0"/>
              <w:spacing w:after="160" w:line="360" w:lineRule="auto"/>
              <w:jc w:val="center"/>
              <w:rPr>
                <w:rFonts w:ascii="GHEA Grapalat" w:hAnsi="GHEA Grapalat" w:cs="Sylfaen"/>
                <w:b/>
                <w:bCs/>
              </w:rPr>
            </w:pPr>
            <w:r w:rsidRPr="00A15249">
              <w:rPr>
                <w:rFonts w:ascii="GHEA Grapalat" w:hAnsi="GHEA Grapalat"/>
                <w:b/>
              </w:rPr>
              <w:t>ПОДРЯДЧИК</w:t>
            </w:r>
          </w:p>
          <w:p w:rsidR="009422CD" w:rsidRPr="00A15249" w:rsidRDefault="009422CD" w:rsidP="009422CD">
            <w:pPr>
              <w:widowControl w:val="0"/>
              <w:jc w:val="center"/>
              <w:rPr>
                <w:rFonts w:ascii="GHEA Grapalat" w:hAnsi="GHEA Grapalat"/>
                <w:lang w:val="en-US"/>
              </w:rPr>
            </w:pPr>
            <w:r w:rsidRPr="00A15249">
              <w:rPr>
                <w:rFonts w:ascii="GHEA Grapalat" w:hAnsi="GHEA Grapalat"/>
                <w:lang w:val="en-US"/>
              </w:rPr>
              <w:t>___________________</w:t>
            </w:r>
          </w:p>
          <w:p w:rsidR="009422CD" w:rsidRPr="00A15249" w:rsidRDefault="009422CD" w:rsidP="009422CD">
            <w:pPr>
              <w:widowControl w:val="0"/>
              <w:spacing w:after="160" w:line="360" w:lineRule="auto"/>
              <w:jc w:val="center"/>
              <w:rPr>
                <w:rFonts w:ascii="GHEA Grapalat" w:hAnsi="GHEA Grapalat"/>
                <w:vertAlign w:val="superscript"/>
              </w:rPr>
            </w:pPr>
            <w:r w:rsidRPr="00A15249">
              <w:rPr>
                <w:rFonts w:ascii="GHEA Grapalat" w:hAnsi="GHEA Grapalat"/>
                <w:vertAlign w:val="superscript"/>
              </w:rPr>
              <w:t>/подпись/</w:t>
            </w:r>
          </w:p>
          <w:p w:rsidR="009422CD" w:rsidRPr="00A15249" w:rsidRDefault="009422CD" w:rsidP="009422CD">
            <w:pPr>
              <w:widowControl w:val="0"/>
              <w:spacing w:after="160" w:line="360" w:lineRule="auto"/>
              <w:jc w:val="center"/>
              <w:rPr>
                <w:rFonts w:ascii="GHEA Grapalat" w:hAnsi="GHEA Grapalat"/>
              </w:rPr>
            </w:pPr>
            <w:r w:rsidRPr="00A15249">
              <w:rPr>
                <w:rFonts w:ascii="GHEA Grapalat" w:hAnsi="GHEA Grapalat"/>
              </w:rPr>
              <w:t>М. П.</w:t>
            </w:r>
          </w:p>
        </w:tc>
      </w:tr>
    </w:tbl>
    <w:p w:rsidR="009422CD" w:rsidRPr="00A15249" w:rsidRDefault="009422CD" w:rsidP="009422CD">
      <w:pPr>
        <w:widowControl w:val="0"/>
        <w:tabs>
          <w:tab w:val="left" w:pos="1276"/>
        </w:tabs>
        <w:spacing w:after="160" w:line="360" w:lineRule="auto"/>
        <w:ind w:firstLine="567"/>
        <w:jc w:val="both"/>
        <w:rPr>
          <w:rFonts w:ascii="GHEA Grapalat" w:hAnsi="GHEA Grapalat"/>
          <w:i/>
          <w:lang w:val="en-US"/>
        </w:rPr>
      </w:pPr>
    </w:p>
    <w:p w:rsidR="009422CD" w:rsidRPr="00A15249" w:rsidRDefault="009422CD" w:rsidP="009422CD">
      <w:pPr>
        <w:widowControl w:val="0"/>
        <w:tabs>
          <w:tab w:val="left" w:pos="1276"/>
        </w:tabs>
        <w:spacing w:after="160" w:line="360" w:lineRule="auto"/>
        <w:ind w:firstLine="567"/>
        <w:jc w:val="both"/>
        <w:rPr>
          <w:rFonts w:ascii="GHEA Grapalat" w:hAnsi="GHEA Grapalat"/>
          <w:u w:val="single"/>
        </w:rPr>
      </w:pPr>
      <w:r w:rsidRPr="00A15249">
        <w:rPr>
          <w:rFonts w:ascii="GHEA Grapalat" w:hAnsi="GHEA Grapalat"/>
          <w:i/>
        </w:rPr>
        <w:lastRenderedPageBreak/>
        <w:t>В случае необходимости в проект договора могут быть включены не противоречащие законодательству Республики Армения положения.</w:t>
      </w:r>
    </w:p>
    <w:p w:rsidR="009422CD" w:rsidRPr="00A15249" w:rsidRDefault="009422CD" w:rsidP="009422CD">
      <w:pPr>
        <w:widowControl w:val="0"/>
        <w:spacing w:after="160" w:line="360" w:lineRule="auto"/>
        <w:ind w:firstLine="567"/>
        <w:rPr>
          <w:rFonts w:ascii="GHEA Grapalat" w:hAnsi="GHEA Grapalat"/>
          <w:i/>
        </w:rPr>
      </w:pPr>
      <w:r w:rsidRPr="00A15249">
        <w:rPr>
          <w:rFonts w:ascii="GHEA Grapalat" w:hAnsi="GHEA Grapalat"/>
        </w:rPr>
        <w:br w:type="page"/>
      </w:r>
    </w:p>
    <w:p w:rsidR="009422CD" w:rsidRPr="00A15249" w:rsidRDefault="009422CD" w:rsidP="009422CD">
      <w:pPr>
        <w:widowControl w:val="0"/>
        <w:spacing w:after="160" w:line="360" w:lineRule="auto"/>
        <w:ind w:firstLine="567"/>
        <w:jc w:val="right"/>
        <w:rPr>
          <w:rFonts w:ascii="GHEA Grapalat" w:hAnsi="GHEA Grapalat" w:cs="Arial"/>
          <w:i/>
        </w:rPr>
      </w:pPr>
      <w:r w:rsidRPr="00A15249">
        <w:rPr>
          <w:rFonts w:ascii="GHEA Grapalat" w:hAnsi="GHEA Grapalat"/>
          <w:i/>
        </w:rPr>
        <w:lastRenderedPageBreak/>
        <w:t>Приложение № 1</w:t>
      </w:r>
    </w:p>
    <w:p w:rsidR="009422CD" w:rsidRPr="00A15249" w:rsidRDefault="009422CD" w:rsidP="009422CD">
      <w:pPr>
        <w:widowControl w:val="0"/>
        <w:spacing w:after="160" w:line="360" w:lineRule="auto"/>
        <w:ind w:firstLine="567"/>
        <w:jc w:val="right"/>
        <w:rPr>
          <w:rFonts w:ascii="GHEA Grapalat" w:hAnsi="GHEA Grapalat" w:cs="Arial"/>
          <w:i/>
        </w:rPr>
      </w:pPr>
      <w:r w:rsidRPr="00A15249">
        <w:rPr>
          <w:rFonts w:ascii="GHEA Grapalat" w:hAnsi="GHEA Grapalat"/>
        </w:rPr>
        <w:t>к Договору под кодом</w:t>
      </w:r>
      <w:r w:rsidRPr="00A15249">
        <w:rPr>
          <w:rFonts w:ascii="GHEA Grapalat" w:hAnsi="GHEA Grapalat" w:cs="Arial"/>
          <w:i/>
        </w:rPr>
        <w:br/>
      </w:r>
      <w:r w:rsidRPr="00A15249">
        <w:rPr>
          <w:rFonts w:ascii="GHEA Grapalat" w:hAnsi="GHEA Grapalat"/>
          <w:i/>
        </w:rPr>
        <w:t xml:space="preserve">заключенному " </w:t>
      </w:r>
      <w:r w:rsidRPr="00A15249">
        <w:rPr>
          <w:rFonts w:ascii="GHEA Grapalat" w:hAnsi="GHEA Grapalat"/>
          <w:i/>
        </w:rPr>
        <w:tab/>
        <w:t xml:space="preserve">"  </w:t>
      </w:r>
      <w:r w:rsidRPr="00A15249">
        <w:rPr>
          <w:rFonts w:ascii="GHEA Grapalat" w:hAnsi="GHEA Grapalat"/>
          <w:i/>
        </w:rPr>
        <w:tab/>
        <w:t>20</w:t>
      </w:r>
      <w:r w:rsidRPr="00A15249">
        <w:rPr>
          <w:rFonts w:ascii="GHEA Grapalat" w:hAnsi="GHEA Grapalat"/>
          <w:i/>
        </w:rPr>
        <w:tab/>
        <w:t>г.</w:t>
      </w:r>
    </w:p>
    <w:p w:rsidR="009422CD" w:rsidRPr="00A15249" w:rsidRDefault="009422CD" w:rsidP="009422CD">
      <w:pPr>
        <w:widowControl w:val="0"/>
        <w:spacing w:after="160" w:line="360" w:lineRule="auto"/>
        <w:ind w:firstLine="567"/>
        <w:jc w:val="center"/>
        <w:rPr>
          <w:rFonts w:ascii="GHEA Grapalat" w:hAnsi="GHEA Grapalat"/>
          <w:b/>
        </w:rPr>
      </w:pPr>
    </w:p>
    <w:p w:rsidR="009422CD" w:rsidRPr="00A15249" w:rsidRDefault="009422CD" w:rsidP="009422CD">
      <w:pPr>
        <w:widowControl w:val="0"/>
        <w:spacing w:after="160" w:line="360" w:lineRule="auto"/>
        <w:ind w:firstLine="567"/>
        <w:jc w:val="center"/>
        <w:rPr>
          <w:rFonts w:ascii="GHEA Grapalat" w:hAnsi="GHEA Grapalat" w:cs="Arial"/>
          <w:b/>
        </w:rPr>
      </w:pPr>
      <w:r w:rsidRPr="00A15249">
        <w:rPr>
          <w:rFonts w:ascii="GHEA Grapalat" w:hAnsi="GHEA Grapalat"/>
          <w:b/>
        </w:rPr>
        <w:t>Объемная ведомость-смета*</w:t>
      </w:r>
    </w:p>
    <w:p w:rsidR="009422CD" w:rsidRPr="00A15249" w:rsidRDefault="009422CD" w:rsidP="009422CD">
      <w:pPr>
        <w:widowControl w:val="0"/>
        <w:spacing w:after="160" w:line="360" w:lineRule="auto"/>
        <w:ind w:firstLine="567"/>
        <w:jc w:val="right"/>
        <w:rPr>
          <w:rFonts w:ascii="GHEA Grapalat" w:hAnsi="GHEA Grapalat"/>
          <w:i/>
        </w:rPr>
      </w:pPr>
    </w:p>
    <w:p w:rsidR="009422CD" w:rsidRPr="00A15249" w:rsidRDefault="009422CD" w:rsidP="009422CD">
      <w:pPr>
        <w:widowControl w:val="0"/>
        <w:spacing w:after="160" w:line="360" w:lineRule="auto"/>
        <w:ind w:firstLine="567"/>
        <w:jc w:val="center"/>
        <w:rPr>
          <w:rFonts w:ascii="GHEA Grapalat" w:hAnsi="GHEA Grapalat"/>
          <w:lang w:val="hy-AM"/>
        </w:rPr>
      </w:pPr>
      <w:r w:rsidRPr="00A15249">
        <w:rPr>
          <w:rFonts w:ascii="GHEA Grapalat" w:hAnsi="GHEA Grapalat"/>
          <w:b/>
        </w:rPr>
        <w:t>ВЫПОЛНЕНИЯ РАБОТ</w:t>
      </w:r>
      <w:r w:rsidRPr="00A15249">
        <w:rPr>
          <w:rFonts w:ascii="GHEA Grapalat" w:hAnsi="GHEA Grapalat"/>
        </w:rPr>
        <w:t xml:space="preserve"> "наименование работ"</w:t>
      </w:r>
    </w:p>
    <w:p w:rsidR="009422CD" w:rsidRPr="00A15249" w:rsidRDefault="009422CD" w:rsidP="009422CD">
      <w:pPr>
        <w:widowControl w:val="0"/>
        <w:spacing w:after="160" w:line="360" w:lineRule="auto"/>
        <w:ind w:firstLine="567"/>
        <w:jc w:val="center"/>
        <w:rPr>
          <w:rFonts w:ascii="GHEA Grapalat" w:hAnsi="GHEA Grapalat"/>
          <w:lang w:val="hy-AM"/>
        </w:rPr>
      </w:pPr>
    </w:p>
    <w:p w:rsidR="009422CD" w:rsidRPr="00A15249" w:rsidRDefault="009422CD" w:rsidP="009422CD">
      <w:pPr>
        <w:widowControl w:val="0"/>
        <w:spacing w:after="160" w:line="360" w:lineRule="auto"/>
        <w:ind w:firstLine="567"/>
        <w:jc w:val="center"/>
        <w:rPr>
          <w:rFonts w:ascii="GHEA Grapalat" w:hAnsi="GHEA Grapalat"/>
          <w:lang w:val="hy-AM"/>
        </w:rPr>
      </w:pPr>
    </w:p>
    <w:p w:rsidR="009422CD" w:rsidRPr="00A15249" w:rsidRDefault="009422CD" w:rsidP="009422CD">
      <w:pPr>
        <w:widowControl w:val="0"/>
        <w:spacing w:after="160" w:line="360" w:lineRule="auto"/>
        <w:ind w:firstLine="567"/>
        <w:jc w:val="center"/>
        <w:rPr>
          <w:rFonts w:ascii="GHEA Grapalat" w:hAnsi="GHEA Grapalat"/>
          <w:lang w:val="hy-AM"/>
        </w:rPr>
      </w:pPr>
    </w:p>
    <w:p w:rsidR="009422CD" w:rsidRPr="00A15249" w:rsidRDefault="009422CD" w:rsidP="009422CD">
      <w:pPr>
        <w:widowControl w:val="0"/>
        <w:spacing w:after="160" w:line="360" w:lineRule="auto"/>
        <w:ind w:firstLine="567"/>
        <w:jc w:val="center"/>
        <w:rPr>
          <w:rFonts w:ascii="GHEA Grapalat" w:hAnsi="GHEA Grapalat"/>
          <w:lang w:val="hy-AM"/>
        </w:rPr>
      </w:pPr>
    </w:p>
    <w:p w:rsidR="009422CD" w:rsidRPr="00A15249" w:rsidRDefault="009422CD" w:rsidP="009422CD">
      <w:pPr>
        <w:widowControl w:val="0"/>
        <w:spacing w:after="160" w:line="360" w:lineRule="auto"/>
        <w:ind w:firstLine="567"/>
        <w:jc w:val="center"/>
        <w:rPr>
          <w:rFonts w:ascii="GHEA Grapalat" w:hAnsi="GHEA Grapalat"/>
          <w:lang w:val="hy-AM"/>
        </w:rPr>
      </w:pPr>
    </w:p>
    <w:p w:rsidR="009422CD" w:rsidRPr="00A15249" w:rsidRDefault="009422CD" w:rsidP="009422CD">
      <w:pPr>
        <w:widowControl w:val="0"/>
        <w:spacing w:after="160" w:line="360" w:lineRule="auto"/>
        <w:ind w:firstLine="567"/>
        <w:jc w:val="center"/>
        <w:rPr>
          <w:rFonts w:ascii="GHEA Grapalat" w:hAnsi="GHEA Grapalat"/>
          <w:lang w:val="hy-AM"/>
        </w:rPr>
      </w:pPr>
    </w:p>
    <w:p w:rsidR="009422CD" w:rsidRPr="00A15249" w:rsidRDefault="009422CD" w:rsidP="009422CD">
      <w:pPr>
        <w:widowControl w:val="0"/>
        <w:spacing w:after="160" w:line="360" w:lineRule="auto"/>
        <w:ind w:firstLine="567"/>
        <w:jc w:val="center"/>
        <w:rPr>
          <w:rFonts w:ascii="GHEA Grapalat" w:hAnsi="GHEA Grapalat"/>
          <w:b/>
          <w:lang w:val="hy-AM"/>
        </w:rPr>
      </w:pPr>
    </w:p>
    <w:p w:rsidR="009422CD" w:rsidRPr="00A15249" w:rsidRDefault="009422CD" w:rsidP="009422CD">
      <w:pPr>
        <w:widowControl w:val="0"/>
        <w:spacing w:after="160" w:line="360" w:lineRule="auto"/>
        <w:ind w:firstLine="567"/>
        <w:rPr>
          <w:rFonts w:ascii="GHEA Grapalat" w:hAnsi="GHEA Grapalat"/>
          <w:i/>
        </w:rPr>
      </w:pPr>
      <w:r w:rsidRPr="00A15249">
        <w:rPr>
          <w:rFonts w:ascii="GHEA Grapalat" w:hAnsi="GHEA Grapalat"/>
        </w:rPr>
        <w:t>* Подрядчик выполняет работы по адресу _________________________.</w:t>
      </w:r>
    </w:p>
    <w:p w:rsidR="009422CD" w:rsidRPr="00A15249" w:rsidRDefault="009422CD" w:rsidP="009422CD">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9422CD" w:rsidRPr="00A15249" w:rsidTr="009422CD">
        <w:trPr>
          <w:jc w:val="center"/>
        </w:trPr>
        <w:tc>
          <w:tcPr>
            <w:tcW w:w="4536" w:type="dxa"/>
          </w:tcPr>
          <w:p w:rsidR="009422CD" w:rsidRPr="00A15249" w:rsidRDefault="009422CD" w:rsidP="009422CD">
            <w:pPr>
              <w:widowControl w:val="0"/>
              <w:spacing w:after="160" w:line="360" w:lineRule="auto"/>
              <w:ind w:firstLine="34"/>
              <w:jc w:val="center"/>
              <w:rPr>
                <w:rFonts w:ascii="GHEA Grapalat" w:hAnsi="GHEA Grapalat" w:cs="Sylfaen"/>
                <w:b/>
                <w:bCs/>
              </w:rPr>
            </w:pPr>
            <w:r w:rsidRPr="00A15249">
              <w:rPr>
                <w:rFonts w:ascii="GHEA Grapalat" w:hAnsi="GHEA Grapalat"/>
                <w:b/>
              </w:rPr>
              <w:t>ЗАКАЗЧИК</w:t>
            </w:r>
          </w:p>
          <w:p w:rsidR="009422CD" w:rsidRPr="00A15249" w:rsidRDefault="009422CD" w:rsidP="009422CD">
            <w:pPr>
              <w:widowControl w:val="0"/>
              <w:ind w:firstLine="34"/>
              <w:jc w:val="center"/>
              <w:rPr>
                <w:rFonts w:ascii="GHEA Grapalat" w:hAnsi="GHEA Grapalat"/>
                <w:lang w:val="en-US"/>
              </w:rPr>
            </w:pPr>
            <w:r w:rsidRPr="00A15249">
              <w:rPr>
                <w:rFonts w:ascii="GHEA Grapalat" w:hAnsi="GHEA Grapalat"/>
                <w:lang w:val="en-US"/>
              </w:rPr>
              <w:t>_______________________</w:t>
            </w:r>
          </w:p>
          <w:p w:rsidR="009422CD" w:rsidRPr="00A15249" w:rsidRDefault="009422CD" w:rsidP="009422CD">
            <w:pPr>
              <w:widowControl w:val="0"/>
              <w:spacing w:after="160" w:line="360" w:lineRule="auto"/>
              <w:ind w:firstLine="34"/>
              <w:jc w:val="center"/>
              <w:rPr>
                <w:rFonts w:ascii="GHEA Grapalat" w:hAnsi="GHEA Grapalat"/>
                <w:vertAlign w:val="superscript"/>
              </w:rPr>
            </w:pPr>
            <w:r w:rsidRPr="00A15249">
              <w:rPr>
                <w:rFonts w:ascii="GHEA Grapalat" w:hAnsi="GHEA Grapalat"/>
                <w:vertAlign w:val="superscript"/>
              </w:rPr>
              <w:t>/подпись/</w:t>
            </w:r>
          </w:p>
          <w:p w:rsidR="009422CD" w:rsidRPr="00A15249" w:rsidRDefault="009422CD" w:rsidP="009422CD">
            <w:pPr>
              <w:widowControl w:val="0"/>
              <w:spacing w:after="160" w:line="360" w:lineRule="auto"/>
              <w:ind w:firstLine="34"/>
              <w:jc w:val="center"/>
              <w:rPr>
                <w:rFonts w:ascii="GHEA Grapalat" w:hAnsi="GHEA Grapalat"/>
              </w:rPr>
            </w:pPr>
            <w:r w:rsidRPr="00A15249">
              <w:rPr>
                <w:rFonts w:ascii="GHEA Grapalat" w:hAnsi="GHEA Grapalat"/>
              </w:rPr>
              <w:t>М. П.</w:t>
            </w:r>
          </w:p>
        </w:tc>
        <w:tc>
          <w:tcPr>
            <w:tcW w:w="760" w:type="dxa"/>
          </w:tcPr>
          <w:p w:rsidR="009422CD" w:rsidRPr="00A15249" w:rsidRDefault="009422CD" w:rsidP="009422CD">
            <w:pPr>
              <w:widowControl w:val="0"/>
              <w:spacing w:after="160" w:line="360" w:lineRule="auto"/>
              <w:ind w:firstLine="34"/>
              <w:jc w:val="center"/>
              <w:rPr>
                <w:rFonts w:ascii="GHEA Grapalat" w:hAnsi="GHEA Grapalat"/>
              </w:rPr>
            </w:pPr>
          </w:p>
        </w:tc>
        <w:tc>
          <w:tcPr>
            <w:tcW w:w="4343" w:type="dxa"/>
          </w:tcPr>
          <w:p w:rsidR="009422CD" w:rsidRPr="00A15249" w:rsidRDefault="009422CD" w:rsidP="009422CD">
            <w:pPr>
              <w:widowControl w:val="0"/>
              <w:spacing w:after="160" w:line="360" w:lineRule="auto"/>
              <w:ind w:firstLine="34"/>
              <w:jc w:val="center"/>
              <w:rPr>
                <w:rFonts w:ascii="GHEA Grapalat" w:hAnsi="GHEA Grapalat" w:cs="Sylfaen"/>
                <w:b/>
                <w:bCs/>
              </w:rPr>
            </w:pPr>
            <w:r w:rsidRPr="00A15249">
              <w:rPr>
                <w:rFonts w:ascii="GHEA Grapalat" w:hAnsi="GHEA Grapalat"/>
                <w:b/>
              </w:rPr>
              <w:t>ПОДРЯДЧИК</w:t>
            </w:r>
          </w:p>
          <w:p w:rsidR="009422CD" w:rsidRPr="00A15249" w:rsidRDefault="009422CD" w:rsidP="009422CD">
            <w:pPr>
              <w:widowControl w:val="0"/>
              <w:ind w:firstLine="34"/>
              <w:jc w:val="center"/>
              <w:rPr>
                <w:rFonts w:ascii="GHEA Grapalat" w:hAnsi="GHEA Grapalat"/>
                <w:lang w:val="en-US"/>
              </w:rPr>
            </w:pPr>
            <w:r w:rsidRPr="00A15249">
              <w:rPr>
                <w:rFonts w:ascii="GHEA Grapalat" w:hAnsi="GHEA Grapalat"/>
                <w:lang w:val="en-US"/>
              </w:rPr>
              <w:t>___________________</w:t>
            </w:r>
          </w:p>
          <w:p w:rsidR="009422CD" w:rsidRPr="00A15249" w:rsidRDefault="009422CD" w:rsidP="009422CD">
            <w:pPr>
              <w:widowControl w:val="0"/>
              <w:spacing w:after="160" w:line="360" w:lineRule="auto"/>
              <w:ind w:firstLine="34"/>
              <w:jc w:val="center"/>
              <w:rPr>
                <w:rFonts w:ascii="GHEA Grapalat" w:hAnsi="GHEA Grapalat"/>
                <w:vertAlign w:val="superscript"/>
              </w:rPr>
            </w:pPr>
            <w:r w:rsidRPr="00A15249">
              <w:rPr>
                <w:rFonts w:ascii="GHEA Grapalat" w:hAnsi="GHEA Grapalat"/>
                <w:vertAlign w:val="superscript"/>
              </w:rPr>
              <w:t>/подпись/</w:t>
            </w:r>
          </w:p>
          <w:p w:rsidR="009422CD" w:rsidRPr="00A15249" w:rsidRDefault="009422CD" w:rsidP="009422CD">
            <w:pPr>
              <w:widowControl w:val="0"/>
              <w:spacing w:after="160" w:line="360" w:lineRule="auto"/>
              <w:ind w:firstLine="34"/>
              <w:jc w:val="center"/>
              <w:rPr>
                <w:rFonts w:ascii="GHEA Grapalat" w:hAnsi="GHEA Grapalat"/>
              </w:rPr>
            </w:pPr>
            <w:r w:rsidRPr="00A15249">
              <w:rPr>
                <w:rFonts w:ascii="GHEA Grapalat" w:hAnsi="GHEA Grapalat"/>
              </w:rPr>
              <w:t>М. П.</w:t>
            </w:r>
          </w:p>
        </w:tc>
      </w:tr>
    </w:tbl>
    <w:p w:rsidR="009422CD" w:rsidRPr="00A15249" w:rsidRDefault="009422CD" w:rsidP="009422CD">
      <w:pPr>
        <w:widowControl w:val="0"/>
        <w:spacing w:after="160" w:line="360" w:lineRule="auto"/>
        <w:ind w:firstLine="567"/>
        <w:jc w:val="right"/>
        <w:rPr>
          <w:rFonts w:ascii="GHEA Grapalat" w:hAnsi="GHEA Grapalat"/>
          <w:i/>
        </w:rPr>
      </w:pPr>
    </w:p>
    <w:p w:rsidR="009422CD" w:rsidRPr="00A15249" w:rsidRDefault="009422CD" w:rsidP="009422CD">
      <w:pPr>
        <w:rPr>
          <w:rFonts w:ascii="GHEA Grapalat" w:hAnsi="GHEA Grapalat"/>
          <w:i/>
        </w:rPr>
      </w:pPr>
      <w:r w:rsidRPr="00A15249">
        <w:rPr>
          <w:rFonts w:ascii="GHEA Grapalat" w:hAnsi="GHEA Grapalat"/>
          <w:i/>
        </w:rPr>
        <w:br w:type="page"/>
      </w:r>
    </w:p>
    <w:p w:rsidR="009422CD" w:rsidRPr="00A15249" w:rsidRDefault="009422CD" w:rsidP="009422CD">
      <w:pPr>
        <w:widowControl w:val="0"/>
        <w:spacing w:after="160" w:line="360" w:lineRule="auto"/>
        <w:ind w:firstLine="567"/>
        <w:jc w:val="right"/>
        <w:rPr>
          <w:rFonts w:ascii="GHEA Grapalat" w:hAnsi="GHEA Grapalat" w:cs="Arial"/>
          <w:i/>
        </w:rPr>
      </w:pPr>
      <w:r w:rsidRPr="00A15249">
        <w:rPr>
          <w:rFonts w:ascii="GHEA Grapalat" w:hAnsi="GHEA Grapalat"/>
          <w:i/>
        </w:rPr>
        <w:lastRenderedPageBreak/>
        <w:t>Приложение № 2</w:t>
      </w:r>
    </w:p>
    <w:p w:rsidR="009422CD" w:rsidRPr="00A15249" w:rsidRDefault="009422CD" w:rsidP="009422CD">
      <w:pPr>
        <w:widowControl w:val="0"/>
        <w:spacing w:after="160" w:line="360" w:lineRule="auto"/>
        <w:ind w:firstLine="567"/>
        <w:jc w:val="right"/>
        <w:rPr>
          <w:rFonts w:ascii="GHEA Grapalat" w:hAnsi="GHEA Grapalat" w:cs="Arial"/>
          <w:i/>
        </w:rPr>
      </w:pPr>
      <w:r w:rsidRPr="00A15249">
        <w:rPr>
          <w:rFonts w:ascii="GHEA Grapalat" w:hAnsi="GHEA Grapalat"/>
          <w:i/>
        </w:rPr>
        <w:t xml:space="preserve">к Договору под кодом </w:t>
      </w:r>
      <w:r w:rsidRPr="00A15249">
        <w:rPr>
          <w:rFonts w:ascii="GHEA Grapalat" w:hAnsi="GHEA Grapalat" w:cs="Arial"/>
          <w:i/>
        </w:rPr>
        <w:br/>
      </w:r>
      <w:r w:rsidRPr="00A15249">
        <w:rPr>
          <w:rFonts w:ascii="GHEA Grapalat" w:hAnsi="GHEA Grapalat"/>
          <w:i/>
        </w:rPr>
        <w:t xml:space="preserve">заключенному " </w:t>
      </w:r>
      <w:r w:rsidRPr="00A15249">
        <w:rPr>
          <w:rFonts w:ascii="GHEA Grapalat" w:hAnsi="GHEA Grapalat"/>
          <w:i/>
        </w:rPr>
        <w:tab/>
        <w:t xml:space="preserve">"  </w:t>
      </w:r>
      <w:r w:rsidRPr="00A15249">
        <w:rPr>
          <w:rFonts w:ascii="GHEA Grapalat" w:hAnsi="GHEA Grapalat"/>
          <w:i/>
        </w:rPr>
        <w:tab/>
        <w:t>20</w:t>
      </w:r>
      <w:r w:rsidRPr="00A15249">
        <w:rPr>
          <w:rFonts w:ascii="GHEA Grapalat" w:hAnsi="GHEA Grapalat"/>
          <w:i/>
        </w:rPr>
        <w:tab/>
        <w:t>г.</w:t>
      </w:r>
    </w:p>
    <w:p w:rsidR="009422CD" w:rsidRPr="00A15249" w:rsidRDefault="009422CD" w:rsidP="009422CD">
      <w:pPr>
        <w:widowControl w:val="0"/>
        <w:spacing w:after="160" w:line="360" w:lineRule="auto"/>
        <w:ind w:firstLine="567"/>
        <w:jc w:val="center"/>
        <w:rPr>
          <w:rFonts w:ascii="GHEA Grapalat" w:hAnsi="GHEA Grapalat" w:cs="Sylfaen"/>
          <w:b/>
        </w:rPr>
      </w:pPr>
    </w:p>
    <w:p w:rsidR="009422CD" w:rsidRPr="00A15249" w:rsidRDefault="009422CD" w:rsidP="009422CD">
      <w:pPr>
        <w:widowControl w:val="0"/>
        <w:spacing w:after="160" w:line="360" w:lineRule="auto"/>
        <w:ind w:firstLine="567"/>
        <w:jc w:val="center"/>
        <w:rPr>
          <w:rFonts w:ascii="GHEA Grapalat" w:hAnsi="GHEA Grapalat"/>
          <w:b/>
        </w:rPr>
      </w:pPr>
      <w:r w:rsidRPr="00A15249">
        <w:rPr>
          <w:rFonts w:ascii="GHEA Grapalat" w:hAnsi="GHEA Grapalat"/>
          <w:b/>
        </w:rPr>
        <w:t>КАЛЕНДАРНЫЙ ГРАФИК</w:t>
      </w:r>
    </w:p>
    <w:p w:rsidR="009422CD" w:rsidRPr="00A15249" w:rsidRDefault="00811DE0" w:rsidP="009422CD">
      <w:pPr>
        <w:widowControl w:val="0"/>
        <w:spacing w:after="160" w:line="360" w:lineRule="auto"/>
        <w:ind w:firstLine="567"/>
        <w:jc w:val="center"/>
        <w:rPr>
          <w:rFonts w:ascii="GHEA Grapalat" w:hAnsi="GHEA Grapalat"/>
          <w:b/>
        </w:rPr>
      </w:pPr>
      <w:r w:rsidRPr="00A15249">
        <w:rPr>
          <w:rFonts w:ascii="GHEA Grapalat" w:hAnsi="GHEA Grapalat"/>
        </w:rPr>
        <w:t xml:space="preserve">ВЫПОЛНЕНИЯ РАБОТ " РАБОТЫ ПО АСФАЛЬТИРОВАНИЮ 2-Й ОЧЕРЕДИ УЧАСТКА МЕЖДУ 2-Й И 24-Й УЛИЦАМИ ПОСЕЛКА АМАСИЯ ОБЩИНЫ АМАСИЯ </w:t>
      </w:r>
      <w:r w:rsidR="009422CD" w:rsidRPr="00A15249">
        <w:rPr>
          <w:rFonts w:ascii="GHEA Grapalat" w:hAnsi="GHEA Grapalat"/>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9422CD" w:rsidRPr="00A15249" w:rsidTr="009422CD">
        <w:trPr>
          <w:cantSplit/>
          <w:jc w:val="center"/>
        </w:trPr>
        <w:tc>
          <w:tcPr>
            <w:tcW w:w="816" w:type="dxa"/>
            <w:vMerge w:val="restart"/>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п/п</w:t>
            </w:r>
          </w:p>
        </w:tc>
        <w:tc>
          <w:tcPr>
            <w:tcW w:w="4962" w:type="dxa"/>
            <w:vMerge w:val="restart"/>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Наименования</w:t>
            </w:r>
          </w:p>
          <w:p w:rsidR="009422CD" w:rsidRPr="00A15249" w:rsidRDefault="009422CD" w:rsidP="009422CD">
            <w:pPr>
              <w:widowControl w:val="0"/>
              <w:spacing w:after="120"/>
              <w:jc w:val="center"/>
              <w:rPr>
                <w:rFonts w:ascii="GHEA Grapalat" w:hAnsi="GHEA Grapalat"/>
              </w:rPr>
            </w:pPr>
            <w:r w:rsidRPr="00A15249">
              <w:rPr>
                <w:rFonts w:ascii="GHEA Grapalat" w:hAnsi="GHEA Grapalat"/>
              </w:rPr>
              <w:t>выполняемых Подрядчиком отдельных видов работ</w:t>
            </w:r>
          </w:p>
        </w:tc>
        <w:tc>
          <w:tcPr>
            <w:tcW w:w="2656" w:type="dxa"/>
            <w:gridSpan w:val="2"/>
            <w:vAlign w:val="center"/>
          </w:tcPr>
          <w:p w:rsidR="009422CD" w:rsidRPr="00A15249" w:rsidRDefault="009422CD" w:rsidP="009422CD">
            <w:pPr>
              <w:widowControl w:val="0"/>
              <w:spacing w:after="120"/>
              <w:jc w:val="center"/>
              <w:rPr>
                <w:rFonts w:ascii="GHEA Grapalat" w:hAnsi="GHEA Grapalat"/>
                <w:lang w:val="en-US"/>
              </w:rPr>
            </w:pPr>
            <w:r w:rsidRPr="00A15249">
              <w:rPr>
                <w:rFonts w:ascii="GHEA Grapalat" w:hAnsi="GHEA Grapalat"/>
              </w:rPr>
              <w:t>Срок выполнения работ</w:t>
            </w:r>
            <w:r w:rsidRPr="00A15249">
              <w:rPr>
                <w:rStyle w:val="FootnoteReference"/>
                <w:rFonts w:ascii="GHEA Grapalat" w:hAnsi="GHEA Grapalat"/>
              </w:rPr>
              <w:footnoteReference w:customMarkFollows="1" w:id="32"/>
              <w:t>**</w:t>
            </w:r>
          </w:p>
        </w:tc>
      </w:tr>
      <w:tr w:rsidR="009422CD" w:rsidRPr="00A15249" w:rsidTr="009422CD">
        <w:trPr>
          <w:cantSplit/>
          <w:trHeight w:val="586"/>
          <w:jc w:val="center"/>
        </w:trPr>
        <w:tc>
          <w:tcPr>
            <w:tcW w:w="816" w:type="dxa"/>
            <w:vMerge/>
            <w:vAlign w:val="center"/>
          </w:tcPr>
          <w:p w:rsidR="009422CD" w:rsidRPr="00A15249" w:rsidRDefault="009422CD" w:rsidP="009422CD">
            <w:pPr>
              <w:widowControl w:val="0"/>
              <w:spacing w:after="120"/>
              <w:jc w:val="both"/>
              <w:rPr>
                <w:rFonts w:ascii="GHEA Grapalat" w:hAnsi="GHEA Grapalat"/>
              </w:rPr>
            </w:pPr>
          </w:p>
        </w:tc>
        <w:tc>
          <w:tcPr>
            <w:tcW w:w="4962" w:type="dxa"/>
            <w:vMerge/>
          </w:tcPr>
          <w:p w:rsidR="009422CD" w:rsidRPr="00A15249" w:rsidRDefault="009422CD" w:rsidP="009422CD">
            <w:pPr>
              <w:widowControl w:val="0"/>
              <w:spacing w:after="120"/>
              <w:rPr>
                <w:rFonts w:ascii="GHEA Grapalat" w:hAnsi="GHEA Grapalat"/>
              </w:rPr>
            </w:pPr>
          </w:p>
        </w:tc>
        <w:tc>
          <w:tcPr>
            <w:tcW w:w="1216" w:type="dxa"/>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Начало</w:t>
            </w:r>
          </w:p>
        </w:tc>
        <w:tc>
          <w:tcPr>
            <w:tcW w:w="1440" w:type="dxa"/>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Конец</w:t>
            </w:r>
          </w:p>
        </w:tc>
      </w:tr>
      <w:tr w:rsidR="009422CD" w:rsidRPr="00A15249" w:rsidTr="009422CD">
        <w:trPr>
          <w:trHeight w:val="586"/>
          <w:jc w:val="center"/>
        </w:trPr>
        <w:tc>
          <w:tcPr>
            <w:tcW w:w="816" w:type="dxa"/>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1</w:t>
            </w:r>
          </w:p>
        </w:tc>
        <w:tc>
          <w:tcPr>
            <w:tcW w:w="4962" w:type="dxa"/>
            <w:vAlign w:val="center"/>
          </w:tcPr>
          <w:p w:rsidR="009422CD" w:rsidRPr="00A15249" w:rsidRDefault="00811DE0" w:rsidP="009422CD">
            <w:pPr>
              <w:widowControl w:val="0"/>
              <w:spacing w:after="120"/>
              <w:rPr>
                <w:rFonts w:ascii="GHEA Grapalat" w:hAnsi="GHEA Grapalat"/>
              </w:rPr>
            </w:pPr>
            <w:r w:rsidRPr="00A15249">
              <w:rPr>
                <w:rFonts w:ascii="GHEA Grapalat" w:hAnsi="GHEA Grapalat"/>
              </w:rPr>
              <w:t>Работы по асфальтированию 2-й очереди участка между 2-й и 24-й улицами поселка Амасия общины Амасия</w:t>
            </w:r>
          </w:p>
        </w:tc>
        <w:tc>
          <w:tcPr>
            <w:tcW w:w="1216" w:type="dxa"/>
            <w:vAlign w:val="center"/>
          </w:tcPr>
          <w:p w:rsidR="009422CD" w:rsidRPr="00A15249" w:rsidRDefault="00811DE0" w:rsidP="00811DE0">
            <w:pPr>
              <w:widowControl w:val="0"/>
              <w:spacing w:after="120"/>
              <w:jc w:val="center"/>
              <w:rPr>
                <w:rFonts w:ascii="GHEA Grapalat" w:hAnsi="GHEA Grapalat"/>
              </w:rPr>
            </w:pPr>
            <w:r w:rsidRPr="00A15249">
              <w:rPr>
                <w:rFonts w:ascii="GHEA Grapalat" w:hAnsi="GHEA Grapalat"/>
              </w:rPr>
              <w:t>с даты подписания договора,</w:t>
            </w:r>
          </w:p>
        </w:tc>
        <w:tc>
          <w:tcPr>
            <w:tcW w:w="1440" w:type="dxa"/>
            <w:vAlign w:val="center"/>
          </w:tcPr>
          <w:p w:rsidR="009422CD" w:rsidRPr="00A15249" w:rsidRDefault="00811DE0" w:rsidP="00811DE0">
            <w:pPr>
              <w:widowControl w:val="0"/>
              <w:spacing w:after="120"/>
              <w:rPr>
                <w:rFonts w:ascii="GHEA Grapalat" w:hAnsi="GHEA Grapalat"/>
              </w:rPr>
            </w:pPr>
            <w:r w:rsidRPr="00A15249">
              <w:rPr>
                <w:rFonts w:ascii="GHEA Grapalat" w:hAnsi="GHEA Grapalat"/>
              </w:rPr>
              <w:t xml:space="preserve">90 календарных дней </w:t>
            </w:r>
          </w:p>
        </w:tc>
      </w:tr>
      <w:tr w:rsidR="00811DE0" w:rsidRPr="00A15249" w:rsidTr="009422CD">
        <w:trPr>
          <w:cantSplit/>
          <w:trHeight w:val="586"/>
          <w:jc w:val="center"/>
        </w:trPr>
        <w:tc>
          <w:tcPr>
            <w:tcW w:w="5778" w:type="dxa"/>
            <w:gridSpan w:val="2"/>
            <w:vAlign w:val="center"/>
          </w:tcPr>
          <w:p w:rsidR="00811DE0" w:rsidRPr="00A15249" w:rsidRDefault="00811DE0" w:rsidP="00811DE0">
            <w:pPr>
              <w:widowControl w:val="0"/>
              <w:spacing w:after="120"/>
              <w:rPr>
                <w:rFonts w:ascii="GHEA Grapalat" w:hAnsi="GHEA Grapalat"/>
                <w:b/>
              </w:rPr>
            </w:pPr>
            <w:r w:rsidRPr="00A15249">
              <w:rPr>
                <w:rFonts w:ascii="GHEA Grapalat" w:hAnsi="GHEA Grapalat"/>
                <w:b/>
              </w:rPr>
              <w:t>ВСЕГО</w:t>
            </w:r>
          </w:p>
        </w:tc>
        <w:tc>
          <w:tcPr>
            <w:tcW w:w="1216" w:type="dxa"/>
            <w:vAlign w:val="center"/>
          </w:tcPr>
          <w:p w:rsidR="00811DE0" w:rsidRPr="00A15249" w:rsidRDefault="00811DE0" w:rsidP="00811DE0">
            <w:pPr>
              <w:widowControl w:val="0"/>
              <w:spacing w:after="120"/>
              <w:jc w:val="center"/>
              <w:rPr>
                <w:rFonts w:ascii="GHEA Grapalat" w:hAnsi="GHEA Grapalat"/>
              </w:rPr>
            </w:pPr>
            <w:r w:rsidRPr="00A15249">
              <w:rPr>
                <w:rFonts w:ascii="GHEA Grapalat" w:hAnsi="GHEA Grapalat"/>
              </w:rPr>
              <w:t>с даты подписания договора,</w:t>
            </w:r>
          </w:p>
        </w:tc>
        <w:tc>
          <w:tcPr>
            <w:tcW w:w="1440" w:type="dxa"/>
            <w:vAlign w:val="center"/>
          </w:tcPr>
          <w:p w:rsidR="00811DE0" w:rsidRPr="00A15249" w:rsidRDefault="00811DE0" w:rsidP="00811DE0">
            <w:pPr>
              <w:widowControl w:val="0"/>
              <w:spacing w:after="120"/>
              <w:rPr>
                <w:rFonts w:ascii="GHEA Grapalat" w:hAnsi="GHEA Grapalat"/>
              </w:rPr>
            </w:pPr>
            <w:r w:rsidRPr="00A15249">
              <w:rPr>
                <w:rFonts w:ascii="GHEA Grapalat" w:hAnsi="GHEA Grapalat"/>
              </w:rPr>
              <w:t xml:space="preserve">90 календарных дней </w:t>
            </w:r>
          </w:p>
        </w:tc>
      </w:tr>
    </w:tbl>
    <w:p w:rsidR="009422CD" w:rsidRPr="00A15249" w:rsidRDefault="009422CD" w:rsidP="009422CD">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9422CD" w:rsidRPr="00A15249" w:rsidTr="009422CD">
        <w:trPr>
          <w:jc w:val="center"/>
        </w:trPr>
        <w:tc>
          <w:tcPr>
            <w:tcW w:w="4536" w:type="dxa"/>
          </w:tcPr>
          <w:p w:rsidR="009422CD" w:rsidRPr="00A15249" w:rsidRDefault="009422CD" w:rsidP="009422CD">
            <w:pPr>
              <w:widowControl w:val="0"/>
              <w:spacing w:after="160" w:line="360" w:lineRule="auto"/>
              <w:jc w:val="center"/>
              <w:rPr>
                <w:rFonts w:ascii="GHEA Grapalat" w:hAnsi="GHEA Grapalat" w:cs="Sylfaen"/>
                <w:b/>
                <w:bCs/>
              </w:rPr>
            </w:pPr>
            <w:r w:rsidRPr="00A15249">
              <w:rPr>
                <w:rFonts w:ascii="GHEA Grapalat" w:hAnsi="GHEA Grapalat"/>
                <w:b/>
              </w:rPr>
              <w:t>ЗАКАЗЧИК</w:t>
            </w:r>
          </w:p>
          <w:p w:rsidR="009422CD" w:rsidRPr="00A15249" w:rsidRDefault="009422CD" w:rsidP="009422CD">
            <w:pPr>
              <w:widowControl w:val="0"/>
              <w:jc w:val="center"/>
              <w:rPr>
                <w:rFonts w:ascii="GHEA Grapalat" w:hAnsi="GHEA Grapalat"/>
                <w:lang w:val="en-US"/>
              </w:rPr>
            </w:pPr>
            <w:r w:rsidRPr="00A15249">
              <w:rPr>
                <w:rFonts w:ascii="GHEA Grapalat" w:hAnsi="GHEA Grapalat"/>
                <w:lang w:val="en-US"/>
              </w:rPr>
              <w:t>______________________</w:t>
            </w:r>
          </w:p>
          <w:p w:rsidR="009422CD" w:rsidRPr="00A15249" w:rsidRDefault="009422CD" w:rsidP="009422CD">
            <w:pPr>
              <w:widowControl w:val="0"/>
              <w:spacing w:after="160" w:line="360" w:lineRule="auto"/>
              <w:jc w:val="center"/>
              <w:rPr>
                <w:rFonts w:ascii="GHEA Grapalat" w:hAnsi="GHEA Grapalat"/>
                <w:vertAlign w:val="superscript"/>
              </w:rPr>
            </w:pPr>
            <w:r w:rsidRPr="00A15249">
              <w:rPr>
                <w:rFonts w:ascii="GHEA Grapalat" w:hAnsi="GHEA Grapalat"/>
                <w:vertAlign w:val="superscript"/>
              </w:rPr>
              <w:t>/подпись/</w:t>
            </w:r>
          </w:p>
          <w:p w:rsidR="009422CD" w:rsidRPr="00A15249" w:rsidRDefault="009422CD" w:rsidP="009422CD">
            <w:pPr>
              <w:widowControl w:val="0"/>
              <w:spacing w:after="160" w:line="360" w:lineRule="auto"/>
              <w:jc w:val="center"/>
              <w:rPr>
                <w:rFonts w:ascii="GHEA Grapalat" w:hAnsi="GHEA Grapalat"/>
              </w:rPr>
            </w:pPr>
            <w:r w:rsidRPr="00A15249">
              <w:rPr>
                <w:rFonts w:ascii="GHEA Grapalat" w:hAnsi="GHEA Grapalat"/>
              </w:rPr>
              <w:t>М. П.</w:t>
            </w:r>
          </w:p>
        </w:tc>
        <w:tc>
          <w:tcPr>
            <w:tcW w:w="760" w:type="dxa"/>
          </w:tcPr>
          <w:p w:rsidR="009422CD" w:rsidRPr="00A15249" w:rsidRDefault="009422CD" w:rsidP="009422CD">
            <w:pPr>
              <w:widowControl w:val="0"/>
              <w:spacing w:after="160" w:line="360" w:lineRule="auto"/>
              <w:jc w:val="center"/>
              <w:rPr>
                <w:rFonts w:ascii="GHEA Grapalat" w:hAnsi="GHEA Grapalat"/>
              </w:rPr>
            </w:pPr>
          </w:p>
        </w:tc>
        <w:tc>
          <w:tcPr>
            <w:tcW w:w="4343" w:type="dxa"/>
          </w:tcPr>
          <w:p w:rsidR="009422CD" w:rsidRPr="00A15249" w:rsidRDefault="009422CD" w:rsidP="009422CD">
            <w:pPr>
              <w:widowControl w:val="0"/>
              <w:spacing w:after="160" w:line="360" w:lineRule="auto"/>
              <w:jc w:val="center"/>
              <w:rPr>
                <w:rFonts w:ascii="GHEA Grapalat" w:hAnsi="GHEA Grapalat" w:cs="Sylfaen"/>
                <w:b/>
                <w:bCs/>
              </w:rPr>
            </w:pPr>
            <w:r w:rsidRPr="00A15249">
              <w:rPr>
                <w:rFonts w:ascii="GHEA Grapalat" w:hAnsi="GHEA Grapalat"/>
                <w:b/>
              </w:rPr>
              <w:t>ПОДРЯДЧИК</w:t>
            </w:r>
          </w:p>
          <w:p w:rsidR="009422CD" w:rsidRPr="00A15249" w:rsidRDefault="009422CD" w:rsidP="009422CD">
            <w:pPr>
              <w:widowControl w:val="0"/>
              <w:jc w:val="center"/>
              <w:rPr>
                <w:rFonts w:ascii="GHEA Grapalat" w:hAnsi="GHEA Grapalat"/>
                <w:lang w:val="en-US"/>
              </w:rPr>
            </w:pPr>
            <w:r w:rsidRPr="00A15249">
              <w:rPr>
                <w:rFonts w:ascii="GHEA Grapalat" w:hAnsi="GHEA Grapalat"/>
                <w:lang w:val="en-US"/>
              </w:rPr>
              <w:t>_____________________</w:t>
            </w:r>
          </w:p>
          <w:p w:rsidR="009422CD" w:rsidRPr="00A15249" w:rsidRDefault="009422CD" w:rsidP="009422CD">
            <w:pPr>
              <w:widowControl w:val="0"/>
              <w:spacing w:after="160" w:line="360" w:lineRule="auto"/>
              <w:jc w:val="center"/>
              <w:rPr>
                <w:rFonts w:ascii="GHEA Grapalat" w:hAnsi="GHEA Grapalat"/>
                <w:vertAlign w:val="superscript"/>
              </w:rPr>
            </w:pPr>
            <w:r w:rsidRPr="00A15249">
              <w:rPr>
                <w:rFonts w:ascii="GHEA Grapalat" w:hAnsi="GHEA Grapalat"/>
                <w:vertAlign w:val="superscript"/>
              </w:rPr>
              <w:t>/подпись/</w:t>
            </w:r>
          </w:p>
          <w:p w:rsidR="009422CD" w:rsidRPr="00A15249" w:rsidRDefault="009422CD" w:rsidP="009422CD">
            <w:pPr>
              <w:widowControl w:val="0"/>
              <w:spacing w:after="160" w:line="360" w:lineRule="auto"/>
              <w:jc w:val="center"/>
              <w:rPr>
                <w:rFonts w:ascii="GHEA Grapalat" w:hAnsi="GHEA Grapalat"/>
              </w:rPr>
            </w:pPr>
            <w:r w:rsidRPr="00A15249">
              <w:rPr>
                <w:rFonts w:ascii="GHEA Grapalat" w:hAnsi="GHEA Grapalat"/>
              </w:rPr>
              <w:t>М. П.</w:t>
            </w:r>
          </w:p>
        </w:tc>
      </w:tr>
    </w:tbl>
    <w:p w:rsidR="009422CD" w:rsidRPr="00A15249" w:rsidRDefault="009422CD" w:rsidP="009422CD">
      <w:pPr>
        <w:widowControl w:val="0"/>
        <w:tabs>
          <w:tab w:val="left" w:pos="8789"/>
        </w:tabs>
        <w:spacing w:after="160" w:line="360" w:lineRule="auto"/>
        <w:ind w:firstLine="567"/>
        <w:jc w:val="both"/>
        <w:rPr>
          <w:rFonts w:ascii="GHEA Grapalat" w:hAnsi="GHEA Grapalat"/>
        </w:rPr>
      </w:pPr>
    </w:p>
    <w:p w:rsidR="009422CD" w:rsidRPr="00A15249" w:rsidRDefault="009422CD" w:rsidP="009422CD">
      <w:pPr>
        <w:widowControl w:val="0"/>
        <w:spacing w:after="160" w:line="360" w:lineRule="auto"/>
        <w:rPr>
          <w:rFonts w:ascii="GHEA Grapalat" w:hAnsi="GHEA Grapalat"/>
          <w:i/>
        </w:rPr>
      </w:pPr>
      <w:r w:rsidRPr="00A15249">
        <w:rPr>
          <w:rFonts w:ascii="GHEA Grapalat" w:hAnsi="GHEA Grapalat"/>
        </w:rPr>
        <w:br w:type="page"/>
      </w:r>
    </w:p>
    <w:p w:rsidR="009422CD" w:rsidRPr="00A15249" w:rsidRDefault="009422CD" w:rsidP="009422CD">
      <w:pPr>
        <w:widowControl w:val="0"/>
        <w:spacing w:after="160" w:line="360" w:lineRule="auto"/>
        <w:ind w:firstLine="567"/>
        <w:jc w:val="right"/>
        <w:rPr>
          <w:rFonts w:ascii="GHEA Grapalat" w:hAnsi="GHEA Grapalat" w:cs="Sylfaen"/>
          <w:i/>
        </w:rPr>
      </w:pPr>
      <w:r w:rsidRPr="00A15249">
        <w:rPr>
          <w:rFonts w:ascii="GHEA Grapalat" w:hAnsi="GHEA Grapalat"/>
          <w:i/>
        </w:rPr>
        <w:lastRenderedPageBreak/>
        <w:t>Приложение № 3</w:t>
      </w:r>
    </w:p>
    <w:p w:rsidR="009422CD" w:rsidRPr="00A15249" w:rsidRDefault="009422CD" w:rsidP="009422CD">
      <w:pPr>
        <w:widowControl w:val="0"/>
        <w:spacing w:after="160" w:line="360" w:lineRule="auto"/>
        <w:ind w:firstLine="567"/>
        <w:jc w:val="right"/>
        <w:rPr>
          <w:rFonts w:ascii="GHEA Grapalat" w:hAnsi="GHEA Grapalat" w:cs="Sylfaen"/>
          <w:i/>
        </w:rPr>
      </w:pPr>
      <w:r w:rsidRPr="00A15249">
        <w:rPr>
          <w:rFonts w:ascii="GHEA Grapalat" w:hAnsi="GHEA Grapalat"/>
          <w:i/>
        </w:rPr>
        <w:t xml:space="preserve">к Договору под кодом </w:t>
      </w:r>
      <w:r w:rsidRPr="00A15249">
        <w:rPr>
          <w:rFonts w:ascii="GHEA Grapalat" w:hAnsi="GHEA Grapalat" w:cs="Sylfaen"/>
          <w:i/>
        </w:rPr>
        <w:br/>
      </w:r>
      <w:r w:rsidRPr="00A15249">
        <w:rPr>
          <w:rFonts w:ascii="GHEA Grapalat" w:hAnsi="GHEA Grapalat"/>
          <w:i/>
        </w:rPr>
        <w:t xml:space="preserve">заключенному " </w:t>
      </w:r>
      <w:r w:rsidRPr="00A15249">
        <w:rPr>
          <w:rFonts w:ascii="GHEA Grapalat" w:hAnsi="GHEA Grapalat"/>
          <w:i/>
        </w:rPr>
        <w:tab/>
        <w:t xml:space="preserve">" </w:t>
      </w:r>
      <w:r w:rsidRPr="00A15249">
        <w:rPr>
          <w:rFonts w:ascii="GHEA Grapalat" w:hAnsi="GHEA Grapalat"/>
          <w:i/>
        </w:rPr>
        <w:tab/>
        <w:t>20</w:t>
      </w:r>
      <w:r w:rsidRPr="00A15249">
        <w:rPr>
          <w:rFonts w:ascii="GHEA Grapalat" w:hAnsi="GHEA Grapalat"/>
          <w:i/>
        </w:rPr>
        <w:tab/>
        <w:t>г.</w:t>
      </w:r>
    </w:p>
    <w:p w:rsidR="009422CD" w:rsidRPr="00A15249" w:rsidRDefault="009422CD" w:rsidP="009422CD">
      <w:pPr>
        <w:widowControl w:val="0"/>
        <w:tabs>
          <w:tab w:val="left" w:pos="9540"/>
        </w:tabs>
        <w:spacing w:after="160" w:line="360" w:lineRule="auto"/>
        <w:ind w:firstLine="567"/>
        <w:jc w:val="center"/>
        <w:rPr>
          <w:rFonts w:ascii="GHEA Grapalat" w:hAnsi="GHEA Grapalat"/>
        </w:rPr>
      </w:pPr>
    </w:p>
    <w:p w:rsidR="009422CD" w:rsidRPr="00A15249" w:rsidRDefault="009422CD" w:rsidP="009422CD">
      <w:pPr>
        <w:widowControl w:val="0"/>
        <w:spacing w:after="160" w:line="360" w:lineRule="auto"/>
        <w:ind w:firstLine="567"/>
        <w:jc w:val="center"/>
        <w:rPr>
          <w:rFonts w:ascii="GHEA Grapalat" w:hAnsi="GHEA Grapalat"/>
          <w:lang w:val="en-US"/>
        </w:rPr>
      </w:pPr>
      <w:r w:rsidRPr="00A15249">
        <w:rPr>
          <w:rFonts w:ascii="GHEA Grapalat" w:hAnsi="GHEA Grapalat"/>
        </w:rPr>
        <w:t>ГРАФИК ОПЛАТЫ</w:t>
      </w:r>
      <w:r w:rsidRPr="00A15249">
        <w:rPr>
          <w:rStyle w:val="FootnoteReference"/>
          <w:rFonts w:ascii="GHEA Grapalat" w:hAnsi="GHEA Grapalat"/>
        </w:rPr>
        <w:footnoteReference w:customMarkFollows="1" w:id="33"/>
        <w:t>*</w:t>
      </w:r>
    </w:p>
    <w:p w:rsidR="009422CD" w:rsidRPr="00A15249" w:rsidRDefault="009422CD" w:rsidP="009422CD">
      <w:pPr>
        <w:widowControl w:val="0"/>
        <w:spacing w:after="160" w:line="360" w:lineRule="auto"/>
        <w:ind w:firstLine="567"/>
        <w:jc w:val="right"/>
        <w:rPr>
          <w:rFonts w:ascii="GHEA Grapalat" w:hAnsi="GHEA Grapalat"/>
        </w:rPr>
      </w:pPr>
      <w:r w:rsidRPr="00A15249">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9422CD" w:rsidRPr="00A15249" w:rsidTr="009422CD">
        <w:trPr>
          <w:jc w:val="center"/>
        </w:trPr>
        <w:tc>
          <w:tcPr>
            <w:tcW w:w="10955" w:type="dxa"/>
            <w:gridSpan w:val="16"/>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Работа</w:t>
            </w:r>
          </w:p>
        </w:tc>
      </w:tr>
      <w:tr w:rsidR="009422CD" w:rsidRPr="00A15249" w:rsidTr="009422CD">
        <w:trPr>
          <w:jc w:val="center"/>
        </w:trPr>
        <w:tc>
          <w:tcPr>
            <w:tcW w:w="1259" w:type="dxa"/>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номер предусмотренного приглашением лота</w:t>
            </w:r>
          </w:p>
        </w:tc>
        <w:tc>
          <w:tcPr>
            <w:tcW w:w="1238" w:type="dxa"/>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промежуточный код, предусмотренный планом закупок по классификации ЕЗК (CPV)</w:t>
            </w:r>
          </w:p>
        </w:tc>
        <w:tc>
          <w:tcPr>
            <w:tcW w:w="1019" w:type="dxa"/>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наименование</w:t>
            </w:r>
          </w:p>
        </w:tc>
        <w:tc>
          <w:tcPr>
            <w:tcW w:w="7439" w:type="dxa"/>
            <w:gridSpan w:val="13"/>
            <w:vAlign w:val="center"/>
          </w:tcPr>
          <w:p w:rsidR="009422CD" w:rsidRPr="00A15249" w:rsidRDefault="009422CD" w:rsidP="009422CD">
            <w:pPr>
              <w:widowControl w:val="0"/>
              <w:spacing w:after="120"/>
              <w:jc w:val="both"/>
              <w:rPr>
                <w:rFonts w:ascii="GHEA Grapalat" w:hAnsi="GHEA Grapalat"/>
              </w:rPr>
            </w:pPr>
            <w:r w:rsidRPr="00A15249">
              <w:rPr>
                <w:rFonts w:ascii="GHEA Grapalat" w:hAnsi="GHEA Grapalat"/>
              </w:rPr>
              <w:t>Оплату работы предусматривается произвести в 20 г., по месяцам, в том числе</w:t>
            </w:r>
            <w:r w:rsidRPr="00A15249">
              <w:rPr>
                <w:rStyle w:val="FootnoteReference"/>
                <w:rFonts w:ascii="GHEA Grapalat" w:hAnsi="GHEA Grapalat"/>
              </w:rPr>
              <w:footnoteReference w:customMarkFollows="1" w:id="34"/>
              <w:t>**</w:t>
            </w:r>
          </w:p>
        </w:tc>
      </w:tr>
      <w:tr w:rsidR="009422CD" w:rsidRPr="00A15249" w:rsidTr="009422CD">
        <w:trPr>
          <w:cantSplit/>
          <w:trHeight w:val="1134"/>
          <w:jc w:val="center"/>
        </w:trPr>
        <w:tc>
          <w:tcPr>
            <w:tcW w:w="1259" w:type="dxa"/>
          </w:tcPr>
          <w:p w:rsidR="009422CD" w:rsidRPr="00A15249" w:rsidRDefault="009422CD" w:rsidP="009422CD">
            <w:pPr>
              <w:widowControl w:val="0"/>
              <w:spacing w:after="120"/>
              <w:jc w:val="center"/>
              <w:rPr>
                <w:rFonts w:ascii="GHEA Grapalat" w:hAnsi="GHEA Grapalat"/>
              </w:rPr>
            </w:pPr>
          </w:p>
        </w:tc>
        <w:tc>
          <w:tcPr>
            <w:tcW w:w="1238" w:type="dxa"/>
          </w:tcPr>
          <w:p w:rsidR="009422CD" w:rsidRPr="00A15249" w:rsidRDefault="009422CD" w:rsidP="009422CD">
            <w:pPr>
              <w:widowControl w:val="0"/>
              <w:spacing w:after="120"/>
              <w:jc w:val="center"/>
              <w:rPr>
                <w:rFonts w:ascii="GHEA Grapalat" w:hAnsi="GHEA Grapalat"/>
              </w:rPr>
            </w:pPr>
          </w:p>
        </w:tc>
        <w:tc>
          <w:tcPr>
            <w:tcW w:w="1019" w:type="dxa"/>
          </w:tcPr>
          <w:p w:rsidR="009422CD" w:rsidRPr="00A15249" w:rsidRDefault="009422CD" w:rsidP="009422CD">
            <w:pPr>
              <w:widowControl w:val="0"/>
              <w:spacing w:after="120"/>
              <w:jc w:val="center"/>
              <w:rPr>
                <w:rFonts w:ascii="GHEA Grapalat" w:hAnsi="GHEA Grapalat"/>
              </w:rPr>
            </w:pPr>
          </w:p>
        </w:tc>
        <w:tc>
          <w:tcPr>
            <w:tcW w:w="582" w:type="dxa"/>
            <w:vAlign w:val="center"/>
          </w:tcPr>
          <w:p w:rsidR="009422CD" w:rsidRPr="00A15249" w:rsidRDefault="009422CD" w:rsidP="009422CD">
            <w:pPr>
              <w:widowControl w:val="0"/>
              <w:spacing w:after="120"/>
              <w:ind w:left="-95" w:right="-88"/>
              <w:jc w:val="center"/>
              <w:rPr>
                <w:rFonts w:ascii="GHEA Grapalat" w:hAnsi="GHEA Grapalat"/>
              </w:rPr>
            </w:pPr>
            <w:r w:rsidRPr="00A15249">
              <w:rPr>
                <w:rFonts w:ascii="GHEA Grapalat" w:hAnsi="GHEA Grapalat"/>
              </w:rPr>
              <w:t>январь</w:t>
            </w:r>
          </w:p>
        </w:tc>
        <w:tc>
          <w:tcPr>
            <w:tcW w:w="700" w:type="dxa"/>
            <w:vAlign w:val="center"/>
          </w:tcPr>
          <w:p w:rsidR="009422CD" w:rsidRPr="00A15249" w:rsidRDefault="009422CD" w:rsidP="009422CD">
            <w:pPr>
              <w:widowControl w:val="0"/>
              <w:spacing w:after="120"/>
              <w:ind w:left="-95" w:right="-88"/>
              <w:jc w:val="center"/>
              <w:rPr>
                <w:rFonts w:ascii="GHEA Grapalat" w:hAnsi="GHEA Grapalat" w:cs="Sylfaen"/>
              </w:rPr>
            </w:pPr>
            <w:r w:rsidRPr="00A15249">
              <w:rPr>
                <w:rFonts w:ascii="GHEA Grapalat" w:hAnsi="GHEA Grapalat"/>
              </w:rPr>
              <w:t>февраль</w:t>
            </w:r>
          </w:p>
        </w:tc>
        <w:tc>
          <w:tcPr>
            <w:tcW w:w="431" w:type="dxa"/>
            <w:vAlign w:val="center"/>
          </w:tcPr>
          <w:p w:rsidR="009422CD" w:rsidRPr="00A15249" w:rsidRDefault="009422CD" w:rsidP="009422CD">
            <w:pPr>
              <w:widowControl w:val="0"/>
              <w:spacing w:after="120"/>
              <w:ind w:left="-95" w:right="-88"/>
              <w:jc w:val="center"/>
              <w:rPr>
                <w:rFonts w:ascii="GHEA Grapalat" w:hAnsi="GHEA Grapalat"/>
              </w:rPr>
            </w:pPr>
            <w:r w:rsidRPr="00A15249">
              <w:rPr>
                <w:rFonts w:ascii="GHEA Grapalat" w:hAnsi="GHEA Grapalat"/>
              </w:rPr>
              <w:t>март</w:t>
            </w:r>
          </w:p>
        </w:tc>
        <w:tc>
          <w:tcPr>
            <w:tcW w:w="556" w:type="dxa"/>
            <w:vAlign w:val="center"/>
          </w:tcPr>
          <w:p w:rsidR="009422CD" w:rsidRPr="00A15249" w:rsidRDefault="009422CD" w:rsidP="009422CD">
            <w:pPr>
              <w:widowControl w:val="0"/>
              <w:spacing w:after="120"/>
              <w:ind w:left="-95" w:right="-88"/>
              <w:jc w:val="center"/>
              <w:rPr>
                <w:rFonts w:ascii="GHEA Grapalat" w:hAnsi="GHEA Grapalat" w:cs="Sylfaen"/>
              </w:rPr>
            </w:pPr>
            <w:r w:rsidRPr="00A15249">
              <w:rPr>
                <w:rFonts w:ascii="GHEA Grapalat" w:hAnsi="GHEA Grapalat"/>
              </w:rPr>
              <w:t>апрель</w:t>
            </w:r>
          </w:p>
        </w:tc>
        <w:tc>
          <w:tcPr>
            <w:tcW w:w="436" w:type="dxa"/>
            <w:vAlign w:val="center"/>
          </w:tcPr>
          <w:p w:rsidR="009422CD" w:rsidRPr="00A15249" w:rsidRDefault="009422CD" w:rsidP="009422CD">
            <w:pPr>
              <w:widowControl w:val="0"/>
              <w:spacing w:after="120"/>
              <w:ind w:left="-95" w:right="-88"/>
              <w:jc w:val="center"/>
              <w:rPr>
                <w:rFonts w:ascii="GHEA Grapalat" w:hAnsi="GHEA Grapalat"/>
              </w:rPr>
            </w:pPr>
            <w:r w:rsidRPr="00A15249">
              <w:rPr>
                <w:rFonts w:ascii="GHEA Grapalat" w:hAnsi="GHEA Grapalat"/>
              </w:rPr>
              <w:t>май</w:t>
            </w:r>
          </w:p>
        </w:tc>
        <w:tc>
          <w:tcPr>
            <w:tcW w:w="515" w:type="dxa"/>
            <w:vAlign w:val="center"/>
          </w:tcPr>
          <w:p w:rsidR="009422CD" w:rsidRPr="00A15249" w:rsidRDefault="009422CD" w:rsidP="009422CD">
            <w:pPr>
              <w:widowControl w:val="0"/>
              <w:spacing w:after="120"/>
              <w:ind w:left="-95" w:right="-88"/>
              <w:jc w:val="center"/>
              <w:rPr>
                <w:rFonts w:ascii="GHEA Grapalat" w:hAnsi="GHEA Grapalat"/>
              </w:rPr>
            </w:pPr>
            <w:r w:rsidRPr="00A15249">
              <w:rPr>
                <w:rFonts w:ascii="GHEA Grapalat" w:hAnsi="GHEA Grapalat"/>
              </w:rPr>
              <w:t>июнь</w:t>
            </w:r>
          </w:p>
        </w:tc>
        <w:tc>
          <w:tcPr>
            <w:tcW w:w="477" w:type="dxa"/>
            <w:vAlign w:val="center"/>
          </w:tcPr>
          <w:p w:rsidR="009422CD" w:rsidRPr="00A15249" w:rsidRDefault="009422CD" w:rsidP="009422CD">
            <w:pPr>
              <w:widowControl w:val="0"/>
              <w:spacing w:after="120"/>
              <w:ind w:left="-95" w:right="-88"/>
              <w:jc w:val="center"/>
              <w:rPr>
                <w:rFonts w:ascii="GHEA Grapalat" w:hAnsi="GHEA Grapalat"/>
              </w:rPr>
            </w:pPr>
            <w:r w:rsidRPr="00A15249">
              <w:rPr>
                <w:rFonts w:ascii="GHEA Grapalat" w:hAnsi="GHEA Grapalat"/>
              </w:rPr>
              <w:t xml:space="preserve">июль </w:t>
            </w:r>
          </w:p>
        </w:tc>
        <w:tc>
          <w:tcPr>
            <w:tcW w:w="531" w:type="dxa"/>
            <w:vAlign w:val="center"/>
          </w:tcPr>
          <w:p w:rsidR="009422CD" w:rsidRPr="00A15249" w:rsidRDefault="009422CD" w:rsidP="009422CD">
            <w:pPr>
              <w:widowControl w:val="0"/>
              <w:spacing w:after="120"/>
              <w:ind w:left="-95" w:right="-88"/>
              <w:jc w:val="center"/>
              <w:rPr>
                <w:rFonts w:ascii="GHEA Grapalat" w:hAnsi="GHEA Grapalat"/>
              </w:rPr>
            </w:pPr>
            <w:r w:rsidRPr="00A15249">
              <w:rPr>
                <w:rFonts w:ascii="GHEA Grapalat" w:hAnsi="GHEA Grapalat"/>
              </w:rPr>
              <w:t>август</w:t>
            </w:r>
          </w:p>
        </w:tc>
        <w:tc>
          <w:tcPr>
            <w:tcW w:w="729" w:type="dxa"/>
            <w:vAlign w:val="center"/>
          </w:tcPr>
          <w:p w:rsidR="009422CD" w:rsidRPr="00A15249" w:rsidRDefault="009422CD" w:rsidP="009422CD">
            <w:pPr>
              <w:widowControl w:val="0"/>
              <w:spacing w:after="120"/>
              <w:ind w:left="-95" w:right="-88"/>
              <w:jc w:val="center"/>
              <w:rPr>
                <w:rFonts w:ascii="GHEA Grapalat" w:hAnsi="GHEA Grapalat"/>
              </w:rPr>
            </w:pPr>
            <w:r w:rsidRPr="00A15249">
              <w:rPr>
                <w:rFonts w:ascii="GHEA Grapalat" w:hAnsi="GHEA Grapalat"/>
              </w:rPr>
              <w:t xml:space="preserve">сентябрь </w:t>
            </w:r>
          </w:p>
        </w:tc>
        <w:tc>
          <w:tcPr>
            <w:tcW w:w="663" w:type="dxa"/>
            <w:vAlign w:val="center"/>
          </w:tcPr>
          <w:p w:rsidR="009422CD" w:rsidRPr="00A15249" w:rsidRDefault="009422CD" w:rsidP="009422CD">
            <w:pPr>
              <w:widowControl w:val="0"/>
              <w:spacing w:after="120"/>
              <w:ind w:left="-95" w:right="-88"/>
              <w:jc w:val="center"/>
              <w:rPr>
                <w:rFonts w:ascii="GHEA Grapalat" w:hAnsi="GHEA Grapalat"/>
              </w:rPr>
            </w:pPr>
            <w:r w:rsidRPr="00A15249">
              <w:rPr>
                <w:rFonts w:ascii="GHEA Grapalat" w:hAnsi="GHEA Grapalat"/>
              </w:rPr>
              <w:t>октябрь</w:t>
            </w:r>
          </w:p>
        </w:tc>
        <w:tc>
          <w:tcPr>
            <w:tcW w:w="594" w:type="dxa"/>
            <w:vAlign w:val="center"/>
          </w:tcPr>
          <w:p w:rsidR="009422CD" w:rsidRPr="00A15249" w:rsidRDefault="009422CD" w:rsidP="009422CD">
            <w:pPr>
              <w:widowControl w:val="0"/>
              <w:spacing w:after="120"/>
              <w:ind w:left="-95" w:right="-88"/>
              <w:jc w:val="center"/>
              <w:rPr>
                <w:rFonts w:ascii="GHEA Grapalat" w:hAnsi="GHEA Grapalat"/>
              </w:rPr>
            </w:pPr>
            <w:r w:rsidRPr="00A15249">
              <w:rPr>
                <w:rFonts w:ascii="GHEA Grapalat" w:hAnsi="GHEA Grapalat"/>
              </w:rPr>
              <w:t>ноябрь</w:t>
            </w:r>
          </w:p>
        </w:tc>
        <w:tc>
          <w:tcPr>
            <w:tcW w:w="644" w:type="dxa"/>
            <w:vAlign w:val="center"/>
          </w:tcPr>
          <w:p w:rsidR="009422CD" w:rsidRPr="00A15249" w:rsidRDefault="009422CD" w:rsidP="009422CD">
            <w:pPr>
              <w:widowControl w:val="0"/>
              <w:spacing w:after="120"/>
              <w:ind w:left="-95" w:right="-88"/>
              <w:jc w:val="center"/>
              <w:rPr>
                <w:rFonts w:ascii="GHEA Grapalat" w:hAnsi="GHEA Grapalat"/>
              </w:rPr>
            </w:pPr>
            <w:r w:rsidRPr="00A15249">
              <w:rPr>
                <w:rFonts w:ascii="GHEA Grapalat" w:hAnsi="GHEA Grapalat"/>
              </w:rPr>
              <w:t>декабрь</w:t>
            </w:r>
          </w:p>
        </w:tc>
        <w:tc>
          <w:tcPr>
            <w:tcW w:w="581" w:type="dxa"/>
            <w:vAlign w:val="center"/>
          </w:tcPr>
          <w:p w:rsidR="009422CD" w:rsidRPr="00A15249" w:rsidRDefault="009422CD" w:rsidP="009422CD">
            <w:pPr>
              <w:widowControl w:val="0"/>
              <w:spacing w:after="120"/>
              <w:ind w:left="-95" w:right="-88"/>
              <w:jc w:val="center"/>
              <w:rPr>
                <w:rFonts w:ascii="GHEA Grapalat" w:hAnsi="GHEA Grapalat"/>
                <w:lang w:val="en-US"/>
              </w:rPr>
            </w:pPr>
            <w:r w:rsidRPr="00A15249">
              <w:rPr>
                <w:rFonts w:ascii="GHEA Grapalat" w:hAnsi="GHEA Grapalat"/>
              </w:rPr>
              <w:t>Всего</w:t>
            </w:r>
          </w:p>
        </w:tc>
      </w:tr>
      <w:tr w:rsidR="00811DE0" w:rsidRPr="00A15249" w:rsidTr="00973003">
        <w:trPr>
          <w:cantSplit/>
          <w:trHeight w:val="1134"/>
          <w:jc w:val="center"/>
        </w:trPr>
        <w:tc>
          <w:tcPr>
            <w:tcW w:w="1259" w:type="dxa"/>
          </w:tcPr>
          <w:p w:rsidR="00811DE0" w:rsidRPr="00A15249" w:rsidRDefault="00811DE0" w:rsidP="00811DE0">
            <w:pPr>
              <w:widowControl w:val="0"/>
              <w:spacing w:after="120"/>
              <w:jc w:val="center"/>
              <w:rPr>
                <w:rFonts w:ascii="GHEA Grapalat" w:hAnsi="GHEA Grapalat"/>
                <w:lang w:val="en-US"/>
              </w:rPr>
            </w:pPr>
            <w:r w:rsidRPr="00A15249">
              <w:rPr>
                <w:rFonts w:ascii="GHEA Grapalat" w:hAnsi="GHEA Grapalat"/>
                <w:lang w:val="en-US"/>
              </w:rPr>
              <w:lastRenderedPageBreak/>
              <w:t>1</w:t>
            </w:r>
          </w:p>
        </w:tc>
        <w:tc>
          <w:tcPr>
            <w:tcW w:w="1238" w:type="dxa"/>
          </w:tcPr>
          <w:p w:rsidR="00811DE0" w:rsidRPr="00A15249" w:rsidRDefault="00811DE0" w:rsidP="00811DE0">
            <w:pPr>
              <w:widowControl w:val="0"/>
              <w:spacing w:after="120"/>
              <w:jc w:val="center"/>
              <w:rPr>
                <w:rFonts w:ascii="GHEA Grapalat" w:hAnsi="GHEA Grapalat"/>
              </w:rPr>
            </w:pPr>
            <w:r w:rsidRPr="00A15249">
              <w:rPr>
                <w:rFonts w:ascii="GHEA Grapalat" w:hAnsi="GHEA Grapalat"/>
                <w:color w:val="000000"/>
                <w:lang w:val="hy-AM" w:eastAsia="en-US" w:bidi="ar-SA"/>
              </w:rPr>
              <w:t>45231176</w:t>
            </w:r>
          </w:p>
        </w:tc>
        <w:tc>
          <w:tcPr>
            <w:tcW w:w="1019" w:type="dxa"/>
          </w:tcPr>
          <w:p w:rsidR="00811DE0" w:rsidRPr="00A15249" w:rsidRDefault="00811DE0" w:rsidP="00811DE0">
            <w:pPr>
              <w:widowControl w:val="0"/>
              <w:spacing w:after="120"/>
              <w:jc w:val="center"/>
              <w:rPr>
                <w:rFonts w:ascii="GHEA Grapalat" w:hAnsi="GHEA Grapalat"/>
              </w:rPr>
            </w:pPr>
            <w:r w:rsidRPr="00A15249">
              <w:rPr>
                <w:rFonts w:ascii="GHEA Grapalat" w:hAnsi="GHEA Grapalat"/>
              </w:rPr>
              <w:t>Работы по асфальтированию 2-й очереди участка между 2-й и 24-й улицами поселка Амасия общины Амасия</w:t>
            </w:r>
          </w:p>
        </w:tc>
        <w:tc>
          <w:tcPr>
            <w:tcW w:w="582" w:type="dxa"/>
          </w:tcPr>
          <w:p w:rsidR="00811DE0" w:rsidRPr="00A15249" w:rsidRDefault="00811DE0" w:rsidP="00811DE0">
            <w:pPr>
              <w:jc w:val="center"/>
              <w:rPr>
                <w:rFonts w:ascii="GHEA Grapalat" w:hAnsi="GHEA Grapalat"/>
                <w:lang w:val="pt-BR"/>
              </w:rPr>
            </w:pPr>
          </w:p>
          <w:p w:rsidR="00811DE0" w:rsidRPr="00A15249" w:rsidRDefault="00811DE0" w:rsidP="00811DE0">
            <w:pPr>
              <w:jc w:val="center"/>
              <w:rPr>
                <w:rFonts w:ascii="GHEA Grapalat" w:hAnsi="GHEA Grapalat"/>
                <w:lang w:val="pt-BR"/>
              </w:rPr>
            </w:pPr>
          </w:p>
          <w:p w:rsidR="00811DE0" w:rsidRPr="00A15249" w:rsidRDefault="00811DE0" w:rsidP="00811DE0">
            <w:pPr>
              <w:jc w:val="center"/>
              <w:rPr>
                <w:rFonts w:ascii="GHEA Grapalat" w:hAnsi="GHEA Grapalat"/>
                <w:lang w:val="pt-BR"/>
              </w:rPr>
            </w:pPr>
            <w:r w:rsidRPr="00A15249">
              <w:rPr>
                <w:rFonts w:ascii="GHEA Grapalat" w:hAnsi="GHEA Grapalat"/>
                <w:lang w:val="pt-BR"/>
              </w:rPr>
              <w:t>... %</w:t>
            </w:r>
          </w:p>
        </w:tc>
        <w:tc>
          <w:tcPr>
            <w:tcW w:w="700" w:type="dxa"/>
          </w:tcPr>
          <w:p w:rsidR="00811DE0" w:rsidRPr="00A15249" w:rsidRDefault="00811DE0" w:rsidP="00811DE0">
            <w:pPr>
              <w:jc w:val="center"/>
              <w:rPr>
                <w:rFonts w:ascii="GHEA Grapalat" w:hAnsi="GHEA Grapalat"/>
                <w:lang w:val="pt-BR"/>
              </w:rPr>
            </w:pPr>
          </w:p>
          <w:p w:rsidR="00811DE0" w:rsidRPr="00A15249" w:rsidRDefault="00811DE0" w:rsidP="00811DE0">
            <w:pPr>
              <w:jc w:val="center"/>
              <w:rPr>
                <w:rFonts w:ascii="GHEA Grapalat" w:hAnsi="GHEA Grapalat"/>
                <w:lang w:val="pt-BR"/>
              </w:rPr>
            </w:pPr>
          </w:p>
          <w:p w:rsidR="00811DE0" w:rsidRPr="00A15249" w:rsidRDefault="00811DE0" w:rsidP="00811DE0">
            <w:pPr>
              <w:jc w:val="center"/>
              <w:rPr>
                <w:rFonts w:ascii="GHEA Grapalat" w:hAnsi="GHEA Grapalat"/>
                <w:lang w:val="pt-BR"/>
              </w:rPr>
            </w:pPr>
            <w:r w:rsidRPr="00A15249">
              <w:rPr>
                <w:rFonts w:ascii="GHEA Grapalat" w:hAnsi="GHEA Grapalat"/>
                <w:lang w:val="pt-BR"/>
              </w:rPr>
              <w:t>... %</w:t>
            </w:r>
          </w:p>
        </w:tc>
        <w:tc>
          <w:tcPr>
            <w:tcW w:w="431" w:type="dxa"/>
          </w:tcPr>
          <w:p w:rsidR="00811DE0" w:rsidRPr="00A15249" w:rsidRDefault="00811DE0" w:rsidP="00811DE0">
            <w:pPr>
              <w:jc w:val="center"/>
              <w:rPr>
                <w:rFonts w:ascii="GHEA Grapalat" w:hAnsi="GHEA Grapalat"/>
                <w:lang w:val="pt-BR"/>
              </w:rPr>
            </w:pPr>
          </w:p>
          <w:p w:rsidR="00811DE0" w:rsidRPr="00A15249" w:rsidRDefault="00811DE0" w:rsidP="00811DE0">
            <w:pPr>
              <w:jc w:val="center"/>
              <w:rPr>
                <w:rFonts w:ascii="GHEA Grapalat" w:hAnsi="GHEA Grapalat"/>
                <w:lang w:val="pt-BR"/>
              </w:rPr>
            </w:pPr>
          </w:p>
          <w:p w:rsidR="00811DE0" w:rsidRPr="00A15249" w:rsidRDefault="00811DE0" w:rsidP="00811DE0">
            <w:pPr>
              <w:jc w:val="center"/>
              <w:rPr>
                <w:rFonts w:ascii="GHEA Grapalat" w:hAnsi="GHEA Grapalat" w:cs="Arial"/>
                <w:lang w:val="pt-BR"/>
              </w:rPr>
            </w:pPr>
            <w:r w:rsidRPr="00A15249">
              <w:rPr>
                <w:rFonts w:ascii="GHEA Grapalat" w:hAnsi="GHEA Grapalat"/>
                <w:lang w:val="pt-BR"/>
              </w:rPr>
              <w:t>... %</w:t>
            </w:r>
          </w:p>
        </w:tc>
        <w:tc>
          <w:tcPr>
            <w:tcW w:w="556" w:type="dxa"/>
          </w:tcPr>
          <w:p w:rsidR="00811DE0" w:rsidRPr="00A15249" w:rsidRDefault="00811DE0" w:rsidP="00811DE0">
            <w:pPr>
              <w:jc w:val="center"/>
              <w:rPr>
                <w:rFonts w:ascii="GHEA Grapalat" w:hAnsi="GHEA Grapalat"/>
                <w:lang w:val="pt-BR"/>
              </w:rPr>
            </w:pPr>
          </w:p>
          <w:p w:rsidR="00811DE0" w:rsidRPr="00A15249" w:rsidRDefault="00811DE0" w:rsidP="00811DE0">
            <w:pPr>
              <w:jc w:val="center"/>
              <w:rPr>
                <w:rFonts w:ascii="GHEA Grapalat" w:hAnsi="GHEA Grapalat"/>
                <w:lang w:val="pt-BR"/>
              </w:rPr>
            </w:pPr>
          </w:p>
          <w:p w:rsidR="00811DE0" w:rsidRPr="00A15249" w:rsidRDefault="00811DE0" w:rsidP="00811DE0">
            <w:pPr>
              <w:jc w:val="center"/>
              <w:rPr>
                <w:rFonts w:ascii="GHEA Grapalat" w:hAnsi="GHEA Grapalat" w:cs="Arial"/>
                <w:lang w:val="pt-BR"/>
              </w:rPr>
            </w:pPr>
            <w:r w:rsidRPr="00A15249">
              <w:rPr>
                <w:rFonts w:ascii="GHEA Grapalat" w:hAnsi="GHEA Grapalat"/>
                <w:lang w:val="pt-BR"/>
              </w:rPr>
              <w:t>... %</w:t>
            </w:r>
          </w:p>
        </w:tc>
        <w:tc>
          <w:tcPr>
            <w:tcW w:w="436" w:type="dxa"/>
            <w:textDirection w:val="tbRl"/>
          </w:tcPr>
          <w:p w:rsidR="00811DE0" w:rsidRPr="00A15249" w:rsidRDefault="00811DE0" w:rsidP="00811DE0">
            <w:pPr>
              <w:ind w:left="113" w:right="113"/>
              <w:jc w:val="center"/>
              <w:rPr>
                <w:rFonts w:ascii="GHEA Grapalat" w:hAnsi="GHEA Grapalat" w:cs="Arial"/>
                <w:lang w:val="pt-BR"/>
              </w:rPr>
            </w:pPr>
            <w:r w:rsidRPr="00A15249">
              <w:rPr>
                <w:rFonts w:ascii="GHEA Grapalat" w:hAnsi="GHEA Grapalat"/>
                <w:lang w:val="pt-BR"/>
              </w:rPr>
              <w:t>45 %</w:t>
            </w:r>
          </w:p>
        </w:tc>
        <w:tc>
          <w:tcPr>
            <w:tcW w:w="515" w:type="dxa"/>
            <w:textDirection w:val="tbRl"/>
          </w:tcPr>
          <w:p w:rsidR="00811DE0" w:rsidRPr="00A15249" w:rsidRDefault="00811DE0" w:rsidP="00811DE0">
            <w:pPr>
              <w:ind w:left="113" w:right="113"/>
              <w:jc w:val="center"/>
              <w:rPr>
                <w:rFonts w:ascii="GHEA Grapalat" w:hAnsi="GHEA Grapalat" w:cs="Arial"/>
                <w:lang w:val="pt-BR"/>
              </w:rPr>
            </w:pPr>
            <w:r w:rsidRPr="00A15249">
              <w:rPr>
                <w:rFonts w:ascii="GHEA Grapalat" w:hAnsi="GHEA Grapalat"/>
                <w:lang w:val="pt-BR"/>
              </w:rPr>
              <w:t>45 %</w:t>
            </w:r>
          </w:p>
        </w:tc>
        <w:tc>
          <w:tcPr>
            <w:tcW w:w="477" w:type="dxa"/>
            <w:textDirection w:val="tbRl"/>
          </w:tcPr>
          <w:p w:rsidR="00811DE0" w:rsidRPr="00A15249" w:rsidRDefault="00811DE0" w:rsidP="00811DE0">
            <w:pPr>
              <w:ind w:left="113" w:right="113"/>
              <w:jc w:val="center"/>
              <w:rPr>
                <w:rFonts w:ascii="GHEA Grapalat" w:hAnsi="GHEA Grapalat" w:cs="Arial"/>
                <w:lang w:val="pt-BR"/>
              </w:rPr>
            </w:pPr>
            <w:r w:rsidRPr="00A15249">
              <w:rPr>
                <w:rFonts w:ascii="GHEA Grapalat" w:hAnsi="GHEA Grapalat"/>
                <w:lang w:val="pt-BR"/>
              </w:rPr>
              <w:t>45 %</w:t>
            </w:r>
          </w:p>
        </w:tc>
        <w:tc>
          <w:tcPr>
            <w:tcW w:w="531" w:type="dxa"/>
            <w:textDirection w:val="tbRl"/>
          </w:tcPr>
          <w:p w:rsidR="00811DE0" w:rsidRPr="00A15249" w:rsidRDefault="00811DE0" w:rsidP="00811DE0">
            <w:pPr>
              <w:ind w:left="113" w:right="113"/>
              <w:jc w:val="center"/>
              <w:rPr>
                <w:rFonts w:ascii="GHEA Grapalat" w:hAnsi="GHEA Grapalat" w:cs="Arial"/>
                <w:lang w:val="pt-BR"/>
              </w:rPr>
            </w:pPr>
            <w:r w:rsidRPr="00A15249">
              <w:rPr>
                <w:rFonts w:ascii="GHEA Grapalat" w:hAnsi="GHEA Grapalat"/>
                <w:lang w:val="pt-BR"/>
              </w:rPr>
              <w:t>45 %</w:t>
            </w:r>
          </w:p>
        </w:tc>
        <w:tc>
          <w:tcPr>
            <w:tcW w:w="729" w:type="dxa"/>
            <w:textDirection w:val="tbRl"/>
          </w:tcPr>
          <w:p w:rsidR="00811DE0" w:rsidRPr="00A15249" w:rsidRDefault="00811DE0" w:rsidP="00811DE0">
            <w:pPr>
              <w:ind w:left="113" w:right="113"/>
              <w:jc w:val="center"/>
              <w:rPr>
                <w:rFonts w:ascii="GHEA Grapalat" w:hAnsi="GHEA Grapalat" w:cs="Arial"/>
                <w:lang w:val="pt-BR"/>
              </w:rPr>
            </w:pPr>
            <w:r w:rsidRPr="00A15249">
              <w:rPr>
                <w:rFonts w:ascii="GHEA Grapalat" w:hAnsi="GHEA Grapalat"/>
                <w:lang w:val="pt-BR"/>
              </w:rPr>
              <w:t>45 %</w:t>
            </w:r>
          </w:p>
        </w:tc>
        <w:tc>
          <w:tcPr>
            <w:tcW w:w="663" w:type="dxa"/>
            <w:textDirection w:val="tbRl"/>
          </w:tcPr>
          <w:p w:rsidR="00811DE0" w:rsidRPr="00A15249" w:rsidRDefault="00811DE0" w:rsidP="00811DE0">
            <w:pPr>
              <w:ind w:left="113" w:right="113"/>
              <w:jc w:val="center"/>
              <w:rPr>
                <w:rFonts w:ascii="GHEA Grapalat" w:hAnsi="GHEA Grapalat" w:cs="Arial"/>
                <w:lang w:val="pt-BR"/>
              </w:rPr>
            </w:pPr>
            <w:r w:rsidRPr="00A15249">
              <w:rPr>
                <w:rFonts w:ascii="GHEA Grapalat" w:hAnsi="GHEA Grapalat"/>
                <w:lang w:val="pt-BR"/>
              </w:rPr>
              <w:t>45 %</w:t>
            </w:r>
          </w:p>
        </w:tc>
        <w:tc>
          <w:tcPr>
            <w:tcW w:w="594" w:type="dxa"/>
            <w:textDirection w:val="tbRl"/>
          </w:tcPr>
          <w:p w:rsidR="00811DE0" w:rsidRPr="00A15249" w:rsidRDefault="00811DE0" w:rsidP="00811DE0">
            <w:pPr>
              <w:ind w:left="113" w:right="113"/>
              <w:jc w:val="center"/>
              <w:rPr>
                <w:rFonts w:ascii="GHEA Grapalat" w:hAnsi="GHEA Grapalat" w:cs="Arial"/>
                <w:lang w:val="pt-BR"/>
              </w:rPr>
            </w:pPr>
            <w:r w:rsidRPr="00A15249">
              <w:rPr>
                <w:rFonts w:ascii="GHEA Grapalat" w:hAnsi="GHEA Grapalat"/>
                <w:lang w:val="pt-BR"/>
              </w:rPr>
              <w:t>45 %</w:t>
            </w:r>
          </w:p>
        </w:tc>
        <w:tc>
          <w:tcPr>
            <w:tcW w:w="644" w:type="dxa"/>
            <w:textDirection w:val="tbRl"/>
          </w:tcPr>
          <w:p w:rsidR="00811DE0" w:rsidRPr="00A15249" w:rsidRDefault="00811DE0" w:rsidP="00811DE0">
            <w:pPr>
              <w:ind w:left="113" w:right="113"/>
              <w:jc w:val="center"/>
              <w:rPr>
                <w:rFonts w:ascii="GHEA Grapalat" w:hAnsi="GHEA Grapalat" w:cs="Arial"/>
                <w:lang w:val="pt-BR"/>
              </w:rPr>
            </w:pPr>
            <w:r w:rsidRPr="00A15249">
              <w:rPr>
                <w:rFonts w:ascii="GHEA Grapalat" w:hAnsi="GHEA Grapalat"/>
                <w:lang w:val="pt-BR"/>
              </w:rPr>
              <w:t>45 %</w:t>
            </w:r>
          </w:p>
        </w:tc>
        <w:tc>
          <w:tcPr>
            <w:tcW w:w="581" w:type="dxa"/>
            <w:textDirection w:val="tbRl"/>
          </w:tcPr>
          <w:p w:rsidR="00811DE0" w:rsidRPr="00A15249" w:rsidRDefault="00811DE0" w:rsidP="00811DE0">
            <w:pPr>
              <w:ind w:left="113" w:right="113"/>
              <w:jc w:val="center"/>
              <w:rPr>
                <w:rFonts w:ascii="GHEA Grapalat" w:hAnsi="GHEA Grapalat"/>
                <w:lang w:val="pt-BR"/>
              </w:rPr>
            </w:pPr>
          </w:p>
          <w:p w:rsidR="00811DE0" w:rsidRPr="00A15249" w:rsidRDefault="00811DE0" w:rsidP="00811DE0">
            <w:pPr>
              <w:ind w:left="113" w:right="113"/>
              <w:jc w:val="center"/>
              <w:rPr>
                <w:rFonts w:ascii="GHEA Grapalat" w:hAnsi="GHEA Grapalat"/>
                <w:lang w:val="pt-BR"/>
              </w:rPr>
            </w:pPr>
          </w:p>
          <w:p w:rsidR="00811DE0" w:rsidRPr="00A15249" w:rsidRDefault="00811DE0" w:rsidP="00811DE0">
            <w:pPr>
              <w:ind w:left="113" w:right="113"/>
              <w:jc w:val="center"/>
              <w:rPr>
                <w:rFonts w:ascii="GHEA Grapalat" w:hAnsi="GHEA Grapalat"/>
                <w:b/>
                <w:lang w:val="pt-BR"/>
              </w:rPr>
            </w:pPr>
            <w:r w:rsidRPr="00A15249">
              <w:rPr>
                <w:rFonts w:ascii="GHEA Grapalat" w:hAnsi="GHEA Grapalat"/>
                <w:lang w:val="pt-BR"/>
              </w:rPr>
              <w:t>45 %</w:t>
            </w:r>
          </w:p>
        </w:tc>
      </w:tr>
    </w:tbl>
    <w:p w:rsidR="009422CD" w:rsidRPr="00A15249" w:rsidRDefault="009422CD" w:rsidP="009422CD">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9422CD" w:rsidRPr="00A15249" w:rsidTr="009422CD">
        <w:trPr>
          <w:jc w:val="center"/>
        </w:trPr>
        <w:tc>
          <w:tcPr>
            <w:tcW w:w="4536" w:type="dxa"/>
          </w:tcPr>
          <w:p w:rsidR="009422CD" w:rsidRPr="00A15249" w:rsidRDefault="009422CD" w:rsidP="009422CD">
            <w:pPr>
              <w:widowControl w:val="0"/>
              <w:spacing w:after="160" w:line="360" w:lineRule="auto"/>
              <w:jc w:val="center"/>
              <w:rPr>
                <w:rFonts w:ascii="GHEA Grapalat" w:hAnsi="GHEA Grapalat" w:cs="Sylfaen"/>
                <w:b/>
                <w:bCs/>
              </w:rPr>
            </w:pPr>
            <w:r w:rsidRPr="00A15249">
              <w:rPr>
                <w:rFonts w:ascii="GHEA Grapalat" w:hAnsi="GHEA Grapalat"/>
                <w:b/>
              </w:rPr>
              <w:t>ЗАКАЗЧИК</w:t>
            </w:r>
          </w:p>
          <w:p w:rsidR="009422CD" w:rsidRPr="00A15249" w:rsidRDefault="009422CD" w:rsidP="009422CD">
            <w:pPr>
              <w:widowControl w:val="0"/>
              <w:spacing w:after="160" w:line="360" w:lineRule="auto"/>
              <w:jc w:val="center"/>
              <w:rPr>
                <w:rFonts w:ascii="GHEA Grapalat" w:hAnsi="GHEA Grapalat"/>
                <w:lang w:val="en-US"/>
              </w:rPr>
            </w:pPr>
            <w:r w:rsidRPr="00A15249">
              <w:rPr>
                <w:rFonts w:ascii="GHEA Grapalat" w:hAnsi="GHEA Grapalat"/>
                <w:lang w:val="en-US"/>
              </w:rPr>
              <w:t>______________________</w:t>
            </w:r>
          </w:p>
          <w:p w:rsidR="009422CD" w:rsidRPr="00A15249" w:rsidRDefault="009422CD" w:rsidP="009422CD">
            <w:pPr>
              <w:widowControl w:val="0"/>
              <w:spacing w:after="160" w:line="360" w:lineRule="auto"/>
              <w:jc w:val="center"/>
              <w:rPr>
                <w:rFonts w:ascii="GHEA Grapalat" w:hAnsi="GHEA Grapalat"/>
              </w:rPr>
            </w:pPr>
            <w:r w:rsidRPr="00A15249">
              <w:rPr>
                <w:rFonts w:ascii="GHEA Grapalat" w:hAnsi="GHEA Grapalat"/>
              </w:rPr>
              <w:t>/подпись/</w:t>
            </w:r>
          </w:p>
          <w:p w:rsidR="009422CD" w:rsidRPr="00A15249" w:rsidRDefault="009422CD" w:rsidP="009422CD">
            <w:pPr>
              <w:widowControl w:val="0"/>
              <w:spacing w:after="160" w:line="360" w:lineRule="auto"/>
              <w:jc w:val="center"/>
              <w:rPr>
                <w:rFonts w:ascii="GHEA Grapalat" w:hAnsi="GHEA Grapalat"/>
              </w:rPr>
            </w:pPr>
            <w:r w:rsidRPr="00A15249">
              <w:rPr>
                <w:rFonts w:ascii="GHEA Grapalat" w:hAnsi="GHEA Grapalat"/>
              </w:rPr>
              <w:t>М. П.</w:t>
            </w:r>
          </w:p>
        </w:tc>
        <w:tc>
          <w:tcPr>
            <w:tcW w:w="760" w:type="dxa"/>
          </w:tcPr>
          <w:p w:rsidR="009422CD" w:rsidRPr="00A15249" w:rsidRDefault="009422CD" w:rsidP="009422CD">
            <w:pPr>
              <w:widowControl w:val="0"/>
              <w:spacing w:after="160" w:line="360" w:lineRule="auto"/>
              <w:jc w:val="center"/>
              <w:rPr>
                <w:rFonts w:ascii="GHEA Grapalat" w:hAnsi="GHEA Grapalat"/>
              </w:rPr>
            </w:pPr>
          </w:p>
        </w:tc>
        <w:tc>
          <w:tcPr>
            <w:tcW w:w="4343" w:type="dxa"/>
          </w:tcPr>
          <w:p w:rsidR="009422CD" w:rsidRPr="00A15249" w:rsidRDefault="009422CD" w:rsidP="009422CD">
            <w:pPr>
              <w:widowControl w:val="0"/>
              <w:spacing w:after="160" w:line="360" w:lineRule="auto"/>
              <w:jc w:val="center"/>
              <w:rPr>
                <w:rFonts w:ascii="GHEA Grapalat" w:hAnsi="GHEA Grapalat" w:cs="Sylfaen"/>
                <w:b/>
                <w:bCs/>
              </w:rPr>
            </w:pPr>
            <w:r w:rsidRPr="00A15249">
              <w:rPr>
                <w:rFonts w:ascii="GHEA Grapalat" w:hAnsi="GHEA Grapalat"/>
                <w:b/>
              </w:rPr>
              <w:t>ПОДРЯДЧИК</w:t>
            </w:r>
          </w:p>
          <w:p w:rsidR="009422CD" w:rsidRPr="00A15249" w:rsidRDefault="009422CD" w:rsidP="009422CD">
            <w:pPr>
              <w:widowControl w:val="0"/>
              <w:spacing w:after="160" w:line="360" w:lineRule="auto"/>
              <w:jc w:val="center"/>
              <w:rPr>
                <w:rFonts w:ascii="GHEA Grapalat" w:hAnsi="GHEA Grapalat"/>
                <w:lang w:val="en-US"/>
              </w:rPr>
            </w:pPr>
            <w:r w:rsidRPr="00A15249">
              <w:rPr>
                <w:rFonts w:ascii="GHEA Grapalat" w:hAnsi="GHEA Grapalat"/>
                <w:lang w:val="en-US"/>
              </w:rPr>
              <w:t>_____________________</w:t>
            </w:r>
          </w:p>
          <w:p w:rsidR="009422CD" w:rsidRPr="00A15249" w:rsidRDefault="009422CD" w:rsidP="009422CD">
            <w:pPr>
              <w:widowControl w:val="0"/>
              <w:spacing w:after="160" w:line="360" w:lineRule="auto"/>
              <w:jc w:val="center"/>
              <w:rPr>
                <w:rFonts w:ascii="GHEA Grapalat" w:hAnsi="GHEA Grapalat"/>
              </w:rPr>
            </w:pPr>
            <w:r w:rsidRPr="00A15249">
              <w:rPr>
                <w:rFonts w:ascii="GHEA Grapalat" w:hAnsi="GHEA Grapalat"/>
              </w:rPr>
              <w:t>/подпись/</w:t>
            </w:r>
          </w:p>
          <w:p w:rsidR="009422CD" w:rsidRPr="00A15249" w:rsidRDefault="009422CD" w:rsidP="009422CD">
            <w:pPr>
              <w:widowControl w:val="0"/>
              <w:spacing w:after="160" w:line="360" w:lineRule="auto"/>
              <w:jc w:val="center"/>
              <w:rPr>
                <w:rFonts w:ascii="GHEA Grapalat" w:hAnsi="GHEA Grapalat"/>
              </w:rPr>
            </w:pPr>
            <w:r w:rsidRPr="00A15249">
              <w:rPr>
                <w:rFonts w:ascii="GHEA Grapalat" w:hAnsi="GHEA Grapalat"/>
              </w:rPr>
              <w:t>М. П.</w:t>
            </w:r>
          </w:p>
        </w:tc>
      </w:tr>
    </w:tbl>
    <w:p w:rsidR="009422CD" w:rsidRPr="00A15249" w:rsidRDefault="009422CD" w:rsidP="009422CD">
      <w:pPr>
        <w:widowControl w:val="0"/>
        <w:spacing w:after="160" w:line="360" w:lineRule="auto"/>
        <w:ind w:firstLine="567"/>
        <w:rPr>
          <w:rFonts w:ascii="GHEA Grapalat" w:hAnsi="GHEA Grapalat"/>
        </w:rPr>
        <w:sectPr w:rsidR="009422CD" w:rsidRPr="00A15249" w:rsidSect="009422CD">
          <w:footerReference w:type="default" r:id="rId12"/>
          <w:footnotePr>
            <w:pos w:val="beneathText"/>
          </w:footnotePr>
          <w:type w:val="nextColumn"/>
          <w:pgSz w:w="11907" w:h="16840" w:code="9"/>
          <w:pgMar w:top="993" w:right="1418" w:bottom="1418" w:left="1418" w:header="561" w:footer="561" w:gutter="0"/>
          <w:cols w:space="720"/>
          <w:docGrid w:linePitch="326"/>
        </w:sectPr>
      </w:pPr>
    </w:p>
    <w:p w:rsidR="009422CD" w:rsidRPr="00A15249" w:rsidRDefault="009422CD" w:rsidP="009422CD">
      <w:pPr>
        <w:widowControl w:val="0"/>
        <w:spacing w:after="160" w:line="360" w:lineRule="auto"/>
        <w:ind w:firstLine="567"/>
        <w:jc w:val="right"/>
        <w:rPr>
          <w:rFonts w:ascii="GHEA Grapalat" w:hAnsi="GHEA Grapalat" w:cs="Arial"/>
          <w:i/>
        </w:rPr>
      </w:pPr>
      <w:r w:rsidRPr="00A15249">
        <w:rPr>
          <w:rFonts w:ascii="GHEA Grapalat" w:hAnsi="GHEA Grapalat"/>
          <w:i/>
        </w:rPr>
        <w:lastRenderedPageBreak/>
        <w:t>Приложение № 4</w:t>
      </w:r>
    </w:p>
    <w:p w:rsidR="009422CD" w:rsidRPr="00A15249" w:rsidRDefault="009422CD" w:rsidP="009422CD">
      <w:pPr>
        <w:widowControl w:val="0"/>
        <w:spacing w:after="160" w:line="360" w:lineRule="auto"/>
        <w:ind w:firstLine="567"/>
        <w:jc w:val="right"/>
        <w:rPr>
          <w:rFonts w:ascii="GHEA Grapalat" w:hAnsi="GHEA Grapalat" w:cs="Arial"/>
          <w:i/>
        </w:rPr>
      </w:pPr>
      <w:r w:rsidRPr="00A15249">
        <w:rPr>
          <w:rFonts w:ascii="GHEA Grapalat" w:hAnsi="GHEA Grapalat"/>
          <w:i/>
        </w:rPr>
        <w:t xml:space="preserve">к Договору под кодом </w:t>
      </w:r>
      <w:r w:rsidRPr="00A15249">
        <w:rPr>
          <w:rFonts w:ascii="GHEA Grapalat" w:hAnsi="GHEA Grapalat" w:cs="Arial"/>
          <w:i/>
        </w:rPr>
        <w:br/>
      </w:r>
      <w:r w:rsidRPr="00A15249">
        <w:rPr>
          <w:rFonts w:ascii="GHEA Grapalat" w:hAnsi="GHEA Grapalat"/>
          <w:i/>
        </w:rPr>
        <w:t xml:space="preserve">заключенному " </w:t>
      </w:r>
      <w:r w:rsidRPr="00A15249">
        <w:rPr>
          <w:rFonts w:ascii="GHEA Grapalat" w:hAnsi="GHEA Grapalat"/>
          <w:i/>
        </w:rPr>
        <w:tab/>
        <w:t xml:space="preserve">" </w:t>
      </w:r>
      <w:r w:rsidRPr="00A15249">
        <w:rPr>
          <w:rFonts w:ascii="GHEA Grapalat" w:hAnsi="GHEA Grapalat"/>
          <w:i/>
        </w:rPr>
        <w:tab/>
        <w:t>20</w:t>
      </w:r>
      <w:r w:rsidRPr="00A15249">
        <w:rPr>
          <w:rFonts w:ascii="GHEA Grapalat" w:hAnsi="GHEA Grapalat"/>
          <w:i/>
        </w:rPr>
        <w:tab/>
        <w:t>г.</w:t>
      </w:r>
    </w:p>
    <w:p w:rsidR="009422CD" w:rsidRPr="00A15249" w:rsidRDefault="009422CD" w:rsidP="009422CD">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9422CD" w:rsidRPr="00A15249" w:rsidTr="009422CD">
        <w:trPr>
          <w:tblCellSpacing w:w="7" w:type="dxa"/>
          <w:jc w:val="center"/>
        </w:trPr>
        <w:tc>
          <w:tcPr>
            <w:tcW w:w="0" w:type="auto"/>
            <w:vAlign w:val="center"/>
          </w:tcPr>
          <w:p w:rsidR="009422CD" w:rsidRPr="00A15249" w:rsidRDefault="009422CD" w:rsidP="009422CD">
            <w:pPr>
              <w:widowControl w:val="0"/>
              <w:spacing w:after="160" w:line="360" w:lineRule="auto"/>
              <w:jc w:val="center"/>
              <w:rPr>
                <w:rFonts w:ascii="GHEA Grapalat" w:hAnsi="GHEA Grapalat"/>
                <w:iCs/>
                <w:color w:val="000000"/>
              </w:rPr>
            </w:pPr>
            <w:r w:rsidRPr="00A15249">
              <w:rPr>
                <w:rFonts w:ascii="GHEA Grapalat" w:hAnsi="GHEA Grapalat"/>
              </w:rPr>
              <w:t>Сторона договора</w:t>
            </w:r>
            <w:r w:rsidRPr="00A15249">
              <w:rPr>
                <w:rFonts w:ascii="GHEA Grapalat" w:hAnsi="GHEA Grapalat"/>
                <w:color w:val="000000"/>
              </w:rPr>
              <w:t xml:space="preserve"> </w:t>
            </w:r>
          </w:p>
          <w:p w:rsidR="009422CD" w:rsidRPr="00A15249" w:rsidRDefault="009422CD" w:rsidP="009422CD">
            <w:pPr>
              <w:widowControl w:val="0"/>
              <w:spacing w:after="160" w:line="360" w:lineRule="auto"/>
              <w:jc w:val="center"/>
              <w:rPr>
                <w:rFonts w:ascii="GHEA Grapalat" w:hAnsi="GHEA Grapalat"/>
                <w:iCs/>
                <w:color w:val="000000"/>
              </w:rPr>
            </w:pPr>
            <w:r w:rsidRPr="00A15249">
              <w:rPr>
                <w:rFonts w:ascii="GHEA Grapalat" w:hAnsi="GHEA Grapalat"/>
                <w:color w:val="000000"/>
              </w:rPr>
              <w:t>_____________________________</w:t>
            </w:r>
          </w:p>
          <w:p w:rsidR="009422CD" w:rsidRPr="00A15249" w:rsidRDefault="009422CD" w:rsidP="009422CD">
            <w:pPr>
              <w:widowControl w:val="0"/>
              <w:spacing w:after="160" w:line="360" w:lineRule="auto"/>
              <w:jc w:val="center"/>
              <w:rPr>
                <w:rFonts w:ascii="GHEA Grapalat" w:hAnsi="GHEA Grapalat"/>
                <w:iCs/>
                <w:color w:val="000000"/>
              </w:rPr>
            </w:pPr>
            <w:r w:rsidRPr="00A15249">
              <w:rPr>
                <w:rFonts w:ascii="GHEA Grapalat" w:hAnsi="GHEA Grapalat"/>
                <w:color w:val="000000"/>
              </w:rPr>
              <w:t>______________________________</w:t>
            </w:r>
          </w:p>
          <w:p w:rsidR="009422CD" w:rsidRPr="00A15249" w:rsidRDefault="009422CD" w:rsidP="009422CD">
            <w:pPr>
              <w:widowControl w:val="0"/>
              <w:spacing w:after="160" w:line="360" w:lineRule="auto"/>
              <w:jc w:val="center"/>
              <w:rPr>
                <w:rFonts w:ascii="GHEA Grapalat" w:hAnsi="GHEA Grapalat"/>
                <w:iCs/>
                <w:color w:val="000000"/>
              </w:rPr>
            </w:pPr>
            <w:r w:rsidRPr="00A15249">
              <w:rPr>
                <w:rFonts w:ascii="GHEA Grapalat" w:hAnsi="GHEA Grapalat"/>
                <w:color w:val="000000"/>
              </w:rPr>
              <w:t>место нахождения ______________</w:t>
            </w:r>
          </w:p>
          <w:p w:rsidR="009422CD" w:rsidRPr="00A15249" w:rsidRDefault="009422CD" w:rsidP="009422CD">
            <w:pPr>
              <w:widowControl w:val="0"/>
              <w:spacing w:after="160" w:line="360" w:lineRule="auto"/>
              <w:jc w:val="center"/>
              <w:rPr>
                <w:rFonts w:ascii="GHEA Grapalat" w:hAnsi="GHEA Grapalat"/>
                <w:iCs/>
                <w:color w:val="000000"/>
              </w:rPr>
            </w:pPr>
            <w:r w:rsidRPr="00A15249">
              <w:rPr>
                <w:rFonts w:ascii="GHEA Grapalat" w:hAnsi="GHEA Grapalat"/>
                <w:color w:val="000000"/>
              </w:rPr>
              <w:t>Р/С__________________________</w:t>
            </w:r>
          </w:p>
          <w:p w:rsidR="009422CD" w:rsidRPr="00A15249" w:rsidRDefault="009422CD" w:rsidP="009422CD">
            <w:pPr>
              <w:widowControl w:val="0"/>
              <w:spacing w:after="160" w:line="360" w:lineRule="auto"/>
              <w:jc w:val="center"/>
              <w:rPr>
                <w:rFonts w:ascii="GHEA Grapalat" w:hAnsi="GHEA Grapalat"/>
                <w:iCs/>
                <w:color w:val="000000"/>
              </w:rPr>
            </w:pPr>
            <w:r w:rsidRPr="00A15249">
              <w:rPr>
                <w:rFonts w:ascii="GHEA Grapalat" w:hAnsi="GHEA Grapalat"/>
                <w:color w:val="000000"/>
              </w:rPr>
              <w:t>УНН__________________________</w:t>
            </w:r>
          </w:p>
        </w:tc>
        <w:tc>
          <w:tcPr>
            <w:tcW w:w="0" w:type="auto"/>
            <w:vAlign w:val="center"/>
          </w:tcPr>
          <w:p w:rsidR="009422CD" w:rsidRPr="00A15249" w:rsidRDefault="009422CD" w:rsidP="009422CD">
            <w:pPr>
              <w:widowControl w:val="0"/>
              <w:spacing w:after="160" w:line="360" w:lineRule="auto"/>
              <w:jc w:val="center"/>
              <w:rPr>
                <w:rFonts w:ascii="GHEA Grapalat" w:hAnsi="GHEA Grapalat"/>
                <w:iCs/>
                <w:color w:val="000000"/>
              </w:rPr>
            </w:pPr>
            <w:r w:rsidRPr="00A15249">
              <w:rPr>
                <w:rFonts w:ascii="GHEA Grapalat" w:hAnsi="GHEA Grapalat"/>
                <w:color w:val="000000"/>
              </w:rPr>
              <w:t xml:space="preserve">Заказчик </w:t>
            </w:r>
          </w:p>
          <w:p w:rsidR="009422CD" w:rsidRPr="00A15249" w:rsidRDefault="009422CD" w:rsidP="009422CD">
            <w:pPr>
              <w:widowControl w:val="0"/>
              <w:spacing w:after="160" w:line="360" w:lineRule="auto"/>
              <w:jc w:val="center"/>
              <w:rPr>
                <w:rFonts w:ascii="GHEA Grapalat" w:hAnsi="GHEA Grapalat"/>
                <w:iCs/>
                <w:color w:val="000000"/>
              </w:rPr>
            </w:pPr>
            <w:r w:rsidRPr="00A15249">
              <w:rPr>
                <w:rFonts w:ascii="GHEA Grapalat" w:hAnsi="GHEA Grapalat"/>
                <w:color w:val="000000"/>
              </w:rPr>
              <w:t>______________________________</w:t>
            </w:r>
          </w:p>
          <w:p w:rsidR="009422CD" w:rsidRPr="00A15249" w:rsidRDefault="009422CD" w:rsidP="009422CD">
            <w:pPr>
              <w:widowControl w:val="0"/>
              <w:spacing w:after="160" w:line="360" w:lineRule="auto"/>
              <w:jc w:val="center"/>
              <w:rPr>
                <w:rFonts w:ascii="GHEA Grapalat" w:hAnsi="GHEA Grapalat"/>
                <w:iCs/>
                <w:color w:val="000000"/>
              </w:rPr>
            </w:pPr>
            <w:r w:rsidRPr="00A15249">
              <w:rPr>
                <w:rFonts w:ascii="GHEA Grapalat" w:hAnsi="GHEA Grapalat"/>
                <w:color w:val="000000"/>
              </w:rPr>
              <w:t>_______________________________</w:t>
            </w:r>
          </w:p>
          <w:p w:rsidR="009422CD" w:rsidRPr="00A15249" w:rsidRDefault="009422CD" w:rsidP="009422CD">
            <w:pPr>
              <w:widowControl w:val="0"/>
              <w:spacing w:after="160" w:line="360" w:lineRule="auto"/>
              <w:jc w:val="center"/>
              <w:rPr>
                <w:rFonts w:ascii="GHEA Grapalat" w:hAnsi="GHEA Grapalat"/>
                <w:iCs/>
                <w:color w:val="000000"/>
              </w:rPr>
            </w:pPr>
            <w:r w:rsidRPr="00A15249">
              <w:rPr>
                <w:rFonts w:ascii="GHEA Grapalat" w:hAnsi="GHEA Grapalat"/>
                <w:color w:val="000000"/>
              </w:rPr>
              <w:t>место нахождения _______________</w:t>
            </w:r>
          </w:p>
          <w:p w:rsidR="009422CD" w:rsidRPr="00A15249" w:rsidRDefault="009422CD" w:rsidP="009422CD">
            <w:pPr>
              <w:widowControl w:val="0"/>
              <w:spacing w:after="160" w:line="360" w:lineRule="auto"/>
              <w:jc w:val="center"/>
              <w:rPr>
                <w:rFonts w:ascii="GHEA Grapalat" w:hAnsi="GHEA Grapalat"/>
                <w:iCs/>
                <w:color w:val="000000"/>
              </w:rPr>
            </w:pPr>
            <w:r w:rsidRPr="00A15249">
              <w:rPr>
                <w:rFonts w:ascii="GHEA Grapalat" w:hAnsi="GHEA Grapalat"/>
                <w:color w:val="000000"/>
              </w:rPr>
              <w:t>Р/С____________________________</w:t>
            </w:r>
          </w:p>
          <w:p w:rsidR="009422CD" w:rsidRPr="00A15249" w:rsidRDefault="009422CD" w:rsidP="009422CD">
            <w:pPr>
              <w:widowControl w:val="0"/>
              <w:spacing w:after="160" w:line="360" w:lineRule="auto"/>
              <w:jc w:val="center"/>
              <w:rPr>
                <w:rFonts w:ascii="GHEA Grapalat" w:hAnsi="GHEA Grapalat"/>
                <w:iCs/>
                <w:color w:val="000000"/>
              </w:rPr>
            </w:pPr>
            <w:r w:rsidRPr="00A15249">
              <w:rPr>
                <w:rFonts w:ascii="GHEA Grapalat" w:hAnsi="GHEA Grapalat"/>
                <w:color w:val="000000"/>
              </w:rPr>
              <w:t>УНН___________________________</w:t>
            </w:r>
          </w:p>
        </w:tc>
      </w:tr>
    </w:tbl>
    <w:p w:rsidR="009422CD" w:rsidRPr="00A15249" w:rsidRDefault="009422CD" w:rsidP="009422CD">
      <w:pPr>
        <w:widowControl w:val="0"/>
        <w:spacing w:after="160" w:line="360" w:lineRule="auto"/>
        <w:ind w:left="567" w:right="566"/>
        <w:rPr>
          <w:rFonts w:ascii="GHEA Grapalat" w:hAnsi="GHEA Grapalat"/>
          <w:iCs/>
          <w:color w:val="000000"/>
        </w:rPr>
      </w:pPr>
    </w:p>
    <w:p w:rsidR="009422CD" w:rsidRPr="00A15249" w:rsidRDefault="009422CD" w:rsidP="009422CD">
      <w:pPr>
        <w:widowControl w:val="0"/>
        <w:spacing w:after="160" w:line="360" w:lineRule="auto"/>
        <w:ind w:left="567" w:right="566"/>
        <w:jc w:val="center"/>
        <w:rPr>
          <w:rFonts w:ascii="GHEA Grapalat" w:hAnsi="GHEA Grapalat"/>
          <w:iCs/>
          <w:color w:val="000000"/>
        </w:rPr>
      </w:pPr>
      <w:r w:rsidRPr="00A15249">
        <w:rPr>
          <w:rFonts w:ascii="GHEA Grapalat" w:hAnsi="GHEA Grapalat"/>
          <w:b/>
          <w:color w:val="000000"/>
        </w:rPr>
        <w:t>АКТ №</w:t>
      </w:r>
    </w:p>
    <w:p w:rsidR="009422CD" w:rsidRPr="00A15249" w:rsidRDefault="009422CD" w:rsidP="009422CD">
      <w:pPr>
        <w:widowControl w:val="0"/>
        <w:spacing w:after="160" w:line="360" w:lineRule="auto"/>
        <w:ind w:left="567" w:right="566"/>
        <w:jc w:val="center"/>
        <w:rPr>
          <w:rFonts w:ascii="GHEA Grapalat" w:hAnsi="GHEA Grapalat"/>
          <w:b/>
          <w:bCs/>
          <w:iCs/>
          <w:color w:val="000000"/>
        </w:rPr>
      </w:pPr>
      <w:r w:rsidRPr="00A15249">
        <w:rPr>
          <w:rFonts w:ascii="GHEA Grapalat" w:hAnsi="GHEA Grapalat"/>
          <w:b/>
          <w:color w:val="000000"/>
        </w:rPr>
        <w:t xml:space="preserve">СДАЧИ-ПРИЕМКИ РЕЗУЛЬТАТОВ ИСПОЛНЕНИЯ </w:t>
      </w:r>
      <w:r w:rsidRPr="00A15249">
        <w:rPr>
          <w:rFonts w:ascii="GHEA Grapalat" w:hAnsi="GHEA Grapalat"/>
          <w:b/>
          <w:color w:val="000000"/>
        </w:rPr>
        <w:br/>
        <w:t>ДОГОВОРА ИЛИ ЕГО ЧАСТИ</w:t>
      </w:r>
    </w:p>
    <w:p w:rsidR="009422CD" w:rsidRPr="00A15249" w:rsidRDefault="009422CD" w:rsidP="009422CD">
      <w:pPr>
        <w:pStyle w:val="BodyTextIndent"/>
        <w:widowControl w:val="0"/>
        <w:spacing w:after="160"/>
        <w:ind w:left="567" w:right="566" w:firstLine="0"/>
        <w:jc w:val="center"/>
        <w:rPr>
          <w:rFonts w:ascii="GHEA Grapalat" w:hAnsi="GHEA Grapalat"/>
          <w:b/>
          <w:bCs/>
          <w:iCs/>
          <w:sz w:val="24"/>
          <w:szCs w:val="24"/>
        </w:rPr>
      </w:pPr>
    </w:p>
    <w:p w:rsidR="009422CD" w:rsidRPr="00A15249" w:rsidRDefault="009422CD" w:rsidP="009422CD">
      <w:pPr>
        <w:pStyle w:val="BodyTextIndent"/>
        <w:widowControl w:val="0"/>
        <w:tabs>
          <w:tab w:val="left" w:pos="1134"/>
          <w:tab w:val="left" w:pos="2268"/>
          <w:tab w:val="left" w:pos="3402"/>
        </w:tabs>
        <w:spacing w:after="160"/>
        <w:ind w:firstLine="567"/>
        <w:rPr>
          <w:rFonts w:ascii="GHEA Grapalat" w:hAnsi="GHEA Grapalat"/>
          <w:iCs/>
          <w:sz w:val="24"/>
          <w:szCs w:val="24"/>
        </w:rPr>
      </w:pPr>
      <w:r w:rsidRPr="00A15249">
        <w:rPr>
          <w:rFonts w:ascii="GHEA Grapalat" w:hAnsi="GHEA Grapalat"/>
          <w:sz w:val="24"/>
          <w:szCs w:val="24"/>
        </w:rPr>
        <w:t>"</w:t>
      </w:r>
      <w:r w:rsidRPr="00A15249">
        <w:rPr>
          <w:rFonts w:ascii="GHEA Grapalat" w:hAnsi="GHEA Grapalat"/>
          <w:sz w:val="24"/>
          <w:szCs w:val="24"/>
        </w:rPr>
        <w:tab/>
        <w:t>" "</w:t>
      </w:r>
      <w:r w:rsidRPr="00A15249">
        <w:rPr>
          <w:rFonts w:ascii="GHEA Grapalat" w:hAnsi="GHEA Grapalat"/>
          <w:sz w:val="24"/>
          <w:szCs w:val="24"/>
        </w:rPr>
        <w:tab/>
        <w:t>" 20</w:t>
      </w:r>
      <w:r w:rsidRPr="00A15249">
        <w:rPr>
          <w:rFonts w:ascii="GHEA Grapalat" w:hAnsi="GHEA Grapalat"/>
          <w:sz w:val="24"/>
          <w:szCs w:val="24"/>
        </w:rPr>
        <w:tab/>
        <w:t>г.</w:t>
      </w:r>
    </w:p>
    <w:p w:rsidR="009422CD" w:rsidRPr="00A15249" w:rsidRDefault="009422CD" w:rsidP="009422CD">
      <w:pPr>
        <w:pStyle w:val="NormalWeb"/>
        <w:widowControl w:val="0"/>
        <w:spacing w:before="0" w:beforeAutospacing="0" w:after="160" w:afterAutospacing="0" w:line="360" w:lineRule="auto"/>
        <w:ind w:firstLine="567"/>
        <w:rPr>
          <w:rFonts w:ascii="GHEA Grapalat" w:hAnsi="GHEA Grapalat"/>
          <w:color w:val="000000"/>
        </w:rPr>
      </w:pPr>
      <w:r w:rsidRPr="00A15249">
        <w:rPr>
          <w:rFonts w:ascii="GHEA Grapalat" w:hAnsi="GHEA Grapalat"/>
          <w:color w:val="000000"/>
        </w:rPr>
        <w:t>Наименование договора (далее — Договор) _____________________________</w:t>
      </w:r>
    </w:p>
    <w:p w:rsidR="009422CD" w:rsidRPr="00A15249" w:rsidRDefault="009422CD" w:rsidP="009422CD">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A15249">
        <w:rPr>
          <w:rFonts w:ascii="GHEA Grapalat" w:hAnsi="GHEA Grapalat"/>
          <w:color w:val="000000"/>
        </w:rPr>
        <w:t>Дата заключения Договора "_________" "_____________________" 20</w:t>
      </w:r>
      <w:r w:rsidRPr="00A15249">
        <w:rPr>
          <w:rFonts w:ascii="GHEA Grapalat" w:hAnsi="GHEA Grapalat"/>
          <w:color w:val="000000"/>
        </w:rPr>
        <w:tab/>
        <w:t>г.</w:t>
      </w:r>
    </w:p>
    <w:p w:rsidR="009422CD" w:rsidRPr="00A15249" w:rsidRDefault="009422CD" w:rsidP="009422CD">
      <w:pPr>
        <w:pStyle w:val="NormalWeb"/>
        <w:widowControl w:val="0"/>
        <w:spacing w:before="0" w:beforeAutospacing="0" w:after="160" w:afterAutospacing="0" w:line="360" w:lineRule="auto"/>
        <w:ind w:firstLine="567"/>
        <w:rPr>
          <w:rFonts w:ascii="GHEA Grapalat" w:hAnsi="GHEA Grapalat"/>
          <w:color w:val="000000"/>
        </w:rPr>
      </w:pPr>
      <w:r w:rsidRPr="00A15249">
        <w:rPr>
          <w:rFonts w:ascii="GHEA Grapalat" w:hAnsi="GHEA Grapalat"/>
          <w:color w:val="000000"/>
        </w:rPr>
        <w:t>Номер Договора _____________________________________________________</w:t>
      </w:r>
    </w:p>
    <w:p w:rsidR="009422CD" w:rsidRPr="00A15249" w:rsidRDefault="009422CD" w:rsidP="009422CD">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A15249">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15249">
        <w:rPr>
          <w:rFonts w:ascii="GHEA Grapalat" w:hAnsi="GHEA Grapalat"/>
          <w:color w:val="000000"/>
        </w:rPr>
        <w:tab/>
        <w:t>" "</w:t>
      </w:r>
      <w:r w:rsidRPr="00A15249">
        <w:rPr>
          <w:rFonts w:ascii="GHEA Grapalat" w:hAnsi="GHEA Grapalat"/>
          <w:color w:val="000000"/>
        </w:rPr>
        <w:tab/>
        <w:t>" 20</w:t>
      </w:r>
      <w:r w:rsidRPr="00A15249">
        <w:rPr>
          <w:rFonts w:ascii="GHEA Grapalat" w:hAnsi="GHEA Grapalat"/>
          <w:color w:val="000000"/>
        </w:rPr>
        <w:tab/>
        <w:t>г., составили настоящий акт о следующем:</w:t>
      </w:r>
    </w:p>
    <w:p w:rsidR="009422CD" w:rsidRPr="00A15249" w:rsidRDefault="009422CD" w:rsidP="009422CD">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9422CD" w:rsidRPr="00A15249" w:rsidRDefault="009422CD" w:rsidP="009422CD">
      <w:pPr>
        <w:widowControl w:val="0"/>
        <w:spacing w:after="160" w:line="360" w:lineRule="auto"/>
        <w:ind w:firstLine="567"/>
        <w:jc w:val="both"/>
        <w:rPr>
          <w:rFonts w:ascii="GHEA Grapalat" w:hAnsi="GHEA Grapalat"/>
          <w:iCs/>
          <w:color w:val="000000"/>
        </w:rPr>
      </w:pPr>
      <w:r w:rsidRPr="00A15249">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9422CD" w:rsidRPr="00A15249" w:rsidTr="009422CD">
        <w:trPr>
          <w:trHeight w:val="345"/>
          <w:jc w:val="center"/>
        </w:trPr>
        <w:tc>
          <w:tcPr>
            <w:tcW w:w="379" w:type="dxa"/>
            <w:vMerge w:val="restart"/>
            <w:shd w:val="clear" w:color="auto" w:fill="auto"/>
            <w:vAlign w:val="center"/>
          </w:tcPr>
          <w:p w:rsidR="009422CD" w:rsidRPr="00A15249" w:rsidRDefault="009422CD" w:rsidP="009422CD">
            <w:pPr>
              <w:pStyle w:val="NormalWeb"/>
              <w:widowControl w:val="0"/>
              <w:spacing w:before="0" w:beforeAutospacing="0" w:after="160" w:afterAutospacing="0" w:line="360" w:lineRule="auto"/>
              <w:ind w:firstLine="567"/>
              <w:jc w:val="center"/>
              <w:rPr>
                <w:rFonts w:ascii="GHEA Grapalat" w:hAnsi="GHEA Grapalat"/>
              </w:rPr>
            </w:pPr>
            <w:r w:rsidRPr="00A15249">
              <w:rPr>
                <w:rFonts w:ascii="GHEA Grapalat" w:hAnsi="GHEA Grapalat"/>
              </w:rPr>
              <w:t>№</w:t>
            </w:r>
          </w:p>
        </w:tc>
        <w:tc>
          <w:tcPr>
            <w:tcW w:w="11014" w:type="dxa"/>
            <w:gridSpan w:val="8"/>
            <w:shd w:val="clear" w:color="auto" w:fill="auto"/>
            <w:vAlign w:val="center"/>
          </w:tcPr>
          <w:p w:rsidR="009422CD" w:rsidRPr="00A15249" w:rsidRDefault="009422CD" w:rsidP="009422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rPr>
            </w:pPr>
            <w:r w:rsidRPr="00A15249">
              <w:rPr>
                <w:rFonts w:ascii="GHEA Grapalat" w:hAnsi="GHEA Grapalat"/>
              </w:rPr>
              <w:t>Выполненные работы</w:t>
            </w:r>
          </w:p>
        </w:tc>
      </w:tr>
      <w:tr w:rsidR="009422CD" w:rsidRPr="00A15249" w:rsidTr="009422CD">
        <w:trPr>
          <w:trHeight w:val="152"/>
          <w:jc w:val="center"/>
        </w:trPr>
        <w:tc>
          <w:tcPr>
            <w:tcW w:w="379" w:type="dxa"/>
            <w:vMerge/>
            <w:shd w:val="clear" w:color="auto" w:fill="auto"/>
          </w:tcPr>
          <w:p w:rsidR="009422CD" w:rsidRPr="00A15249" w:rsidRDefault="009422CD" w:rsidP="009422CD">
            <w:pPr>
              <w:pStyle w:val="NormalWeb"/>
              <w:widowControl w:val="0"/>
              <w:spacing w:before="0" w:beforeAutospacing="0" w:after="160" w:afterAutospacing="0" w:line="360" w:lineRule="auto"/>
              <w:ind w:firstLine="567"/>
              <w:jc w:val="center"/>
              <w:rPr>
                <w:rFonts w:ascii="GHEA Grapalat" w:hAnsi="GHEA Grapalat"/>
              </w:rPr>
            </w:pPr>
          </w:p>
        </w:tc>
        <w:tc>
          <w:tcPr>
            <w:tcW w:w="1248" w:type="dxa"/>
            <w:vMerge w:val="restart"/>
            <w:shd w:val="clear" w:color="auto" w:fill="auto"/>
            <w:vAlign w:val="center"/>
          </w:tcPr>
          <w:p w:rsidR="009422CD" w:rsidRPr="00A15249" w:rsidRDefault="009422CD" w:rsidP="009422CD">
            <w:pPr>
              <w:pStyle w:val="NormalWeb"/>
              <w:widowControl w:val="0"/>
              <w:spacing w:before="0" w:beforeAutospacing="0" w:after="120" w:afterAutospacing="0"/>
              <w:ind w:left="-82" w:right="-118"/>
              <w:jc w:val="center"/>
              <w:rPr>
                <w:rFonts w:ascii="GHEA Grapalat" w:hAnsi="GHEA Grapalat"/>
              </w:rPr>
            </w:pPr>
            <w:r w:rsidRPr="00A15249">
              <w:rPr>
                <w:rFonts w:ascii="GHEA Grapalat" w:hAnsi="GHEA Grapalat"/>
              </w:rPr>
              <w:t>наименование</w:t>
            </w:r>
          </w:p>
        </w:tc>
        <w:tc>
          <w:tcPr>
            <w:tcW w:w="1533" w:type="dxa"/>
            <w:vMerge w:val="restart"/>
            <w:shd w:val="clear" w:color="auto" w:fill="auto"/>
            <w:vAlign w:val="center"/>
          </w:tcPr>
          <w:p w:rsidR="009422CD" w:rsidRPr="00A15249" w:rsidRDefault="009422CD" w:rsidP="009422CD">
            <w:pPr>
              <w:pStyle w:val="NormalWeb"/>
              <w:widowControl w:val="0"/>
              <w:spacing w:before="0" w:beforeAutospacing="0" w:after="120" w:afterAutospacing="0"/>
              <w:ind w:left="-82" w:right="-118"/>
              <w:jc w:val="center"/>
              <w:rPr>
                <w:rFonts w:ascii="GHEA Grapalat" w:hAnsi="GHEA Grapalat"/>
              </w:rPr>
            </w:pPr>
            <w:r w:rsidRPr="00A15249">
              <w:rPr>
                <w:rFonts w:ascii="GHEA Grapalat" w:hAnsi="GHEA Grapalat"/>
              </w:rPr>
              <w:t>краткое изложение технической характеристики</w:t>
            </w:r>
          </w:p>
        </w:tc>
        <w:tc>
          <w:tcPr>
            <w:tcW w:w="3103" w:type="dxa"/>
            <w:gridSpan w:val="2"/>
            <w:shd w:val="clear" w:color="auto" w:fill="auto"/>
            <w:vAlign w:val="center"/>
          </w:tcPr>
          <w:p w:rsidR="009422CD" w:rsidRPr="00A15249" w:rsidRDefault="009422CD" w:rsidP="009422CD">
            <w:pPr>
              <w:pStyle w:val="NormalWeb"/>
              <w:widowControl w:val="0"/>
              <w:spacing w:before="0" w:beforeAutospacing="0" w:after="120" w:afterAutospacing="0"/>
              <w:ind w:left="-82" w:right="-118"/>
              <w:jc w:val="center"/>
              <w:rPr>
                <w:rFonts w:ascii="GHEA Grapalat" w:hAnsi="GHEA Grapalat"/>
              </w:rPr>
            </w:pPr>
            <w:r w:rsidRPr="00A15249">
              <w:rPr>
                <w:rFonts w:ascii="GHEA Grapalat" w:hAnsi="GHEA Grapalat"/>
              </w:rPr>
              <w:t>количественный показатель</w:t>
            </w:r>
          </w:p>
        </w:tc>
        <w:tc>
          <w:tcPr>
            <w:tcW w:w="3167" w:type="dxa"/>
            <w:gridSpan w:val="2"/>
            <w:shd w:val="clear" w:color="auto" w:fill="auto"/>
            <w:vAlign w:val="center"/>
          </w:tcPr>
          <w:p w:rsidR="009422CD" w:rsidRPr="00A15249" w:rsidRDefault="009422CD" w:rsidP="009422CD">
            <w:pPr>
              <w:pStyle w:val="NormalWeb"/>
              <w:widowControl w:val="0"/>
              <w:spacing w:before="0" w:beforeAutospacing="0" w:after="120" w:afterAutospacing="0"/>
              <w:ind w:left="-82" w:right="-118"/>
              <w:jc w:val="center"/>
              <w:rPr>
                <w:rFonts w:ascii="GHEA Grapalat" w:hAnsi="GHEA Grapalat"/>
              </w:rPr>
            </w:pPr>
            <w:r w:rsidRPr="00A15249">
              <w:rPr>
                <w:rFonts w:ascii="GHEA Grapalat" w:hAnsi="GHEA Grapalat"/>
              </w:rPr>
              <w:t>срок исполнения</w:t>
            </w:r>
          </w:p>
        </w:tc>
        <w:tc>
          <w:tcPr>
            <w:tcW w:w="1087" w:type="dxa"/>
            <w:vMerge w:val="restart"/>
            <w:shd w:val="clear" w:color="auto" w:fill="auto"/>
            <w:vAlign w:val="center"/>
          </w:tcPr>
          <w:p w:rsidR="009422CD" w:rsidRPr="00A15249" w:rsidRDefault="009422CD" w:rsidP="009422CD">
            <w:pPr>
              <w:pStyle w:val="NormalWeb"/>
              <w:widowControl w:val="0"/>
              <w:spacing w:before="0" w:beforeAutospacing="0" w:after="120" w:afterAutospacing="0"/>
              <w:ind w:left="-82" w:right="-118"/>
              <w:jc w:val="center"/>
              <w:rPr>
                <w:rFonts w:ascii="GHEA Grapalat" w:hAnsi="GHEA Grapalat"/>
              </w:rPr>
            </w:pPr>
            <w:r w:rsidRPr="00A15249">
              <w:rPr>
                <w:rFonts w:ascii="GHEA Grapalat" w:hAnsi="GHEA Grapalat"/>
              </w:rPr>
              <w:t>сумма, подлежащая уплате (тыс. драмов)</w:t>
            </w:r>
          </w:p>
        </w:tc>
        <w:tc>
          <w:tcPr>
            <w:tcW w:w="876" w:type="dxa"/>
            <w:vMerge w:val="restart"/>
            <w:shd w:val="clear" w:color="auto" w:fill="auto"/>
            <w:vAlign w:val="center"/>
          </w:tcPr>
          <w:p w:rsidR="009422CD" w:rsidRPr="00A15249" w:rsidRDefault="009422CD" w:rsidP="009422CD">
            <w:pPr>
              <w:pStyle w:val="NormalWeb"/>
              <w:widowControl w:val="0"/>
              <w:spacing w:before="0" w:beforeAutospacing="0" w:after="120" w:afterAutospacing="0"/>
              <w:ind w:left="-82" w:right="-118"/>
              <w:jc w:val="center"/>
              <w:rPr>
                <w:rFonts w:ascii="GHEA Grapalat" w:hAnsi="GHEA Grapalat"/>
              </w:rPr>
            </w:pPr>
            <w:r w:rsidRPr="00A15249">
              <w:rPr>
                <w:rFonts w:ascii="GHEA Grapalat" w:hAnsi="GHEA Grapalat"/>
              </w:rPr>
              <w:t>срок оплаты (по графику оплаты)</w:t>
            </w:r>
          </w:p>
        </w:tc>
      </w:tr>
      <w:tr w:rsidR="009422CD" w:rsidRPr="00A15249" w:rsidTr="009422CD">
        <w:trPr>
          <w:trHeight w:val="152"/>
          <w:jc w:val="center"/>
        </w:trPr>
        <w:tc>
          <w:tcPr>
            <w:tcW w:w="379" w:type="dxa"/>
            <w:vMerge/>
            <w:tcBorders>
              <w:bottom w:val="single" w:sz="4" w:space="0" w:color="auto"/>
            </w:tcBorders>
            <w:shd w:val="clear" w:color="auto" w:fill="auto"/>
          </w:tcPr>
          <w:p w:rsidR="009422CD" w:rsidRPr="00A15249" w:rsidRDefault="009422CD" w:rsidP="009422CD">
            <w:pPr>
              <w:pStyle w:val="NormalWeb"/>
              <w:widowControl w:val="0"/>
              <w:spacing w:before="0" w:beforeAutospacing="0" w:after="160" w:afterAutospacing="0" w:line="360" w:lineRule="auto"/>
              <w:ind w:firstLine="567"/>
              <w:jc w:val="center"/>
              <w:rPr>
                <w:rFonts w:ascii="GHEA Grapalat" w:hAnsi="GHEA Grapalat"/>
              </w:rPr>
            </w:pPr>
          </w:p>
        </w:tc>
        <w:tc>
          <w:tcPr>
            <w:tcW w:w="1248" w:type="dxa"/>
            <w:vMerge/>
            <w:tcBorders>
              <w:bottom w:val="single" w:sz="4" w:space="0" w:color="auto"/>
            </w:tcBorders>
            <w:shd w:val="clear" w:color="auto" w:fill="auto"/>
            <w:vAlign w:val="center"/>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1533" w:type="dxa"/>
            <w:vMerge/>
            <w:tcBorders>
              <w:bottom w:val="single" w:sz="4" w:space="0" w:color="auto"/>
            </w:tcBorders>
            <w:shd w:val="clear" w:color="auto" w:fill="auto"/>
            <w:vAlign w:val="center"/>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1915" w:type="dxa"/>
            <w:tcBorders>
              <w:bottom w:val="single" w:sz="4" w:space="0" w:color="auto"/>
            </w:tcBorders>
            <w:shd w:val="clear" w:color="auto" w:fill="auto"/>
            <w:vAlign w:val="center"/>
          </w:tcPr>
          <w:p w:rsidR="009422CD" w:rsidRPr="00A15249" w:rsidRDefault="009422CD" w:rsidP="009422CD">
            <w:pPr>
              <w:pStyle w:val="NormalWeb"/>
              <w:widowControl w:val="0"/>
              <w:tabs>
                <w:tab w:val="left" w:pos="916"/>
              </w:tabs>
              <w:spacing w:before="0" w:beforeAutospacing="0" w:after="120" w:afterAutospacing="0"/>
              <w:ind w:left="-105" w:right="-72"/>
              <w:jc w:val="center"/>
              <w:rPr>
                <w:rFonts w:ascii="GHEA Grapalat" w:hAnsi="GHEA Grapalat"/>
              </w:rPr>
            </w:pPr>
            <w:r w:rsidRPr="00A15249">
              <w:rPr>
                <w:rFonts w:ascii="GHEA Grapalat" w:hAnsi="GHEA Grapalat"/>
              </w:rPr>
              <w:t>по графику закупки, утвержденному Договором</w:t>
            </w:r>
          </w:p>
        </w:tc>
        <w:tc>
          <w:tcPr>
            <w:tcW w:w="1188" w:type="dxa"/>
            <w:tcBorders>
              <w:bottom w:val="single" w:sz="4" w:space="0" w:color="auto"/>
            </w:tcBorders>
            <w:shd w:val="clear" w:color="auto" w:fill="auto"/>
            <w:vAlign w:val="center"/>
          </w:tcPr>
          <w:p w:rsidR="009422CD" w:rsidRPr="00A15249" w:rsidRDefault="009422CD" w:rsidP="009422CD">
            <w:pPr>
              <w:pStyle w:val="NormalWeb"/>
              <w:widowControl w:val="0"/>
              <w:tabs>
                <w:tab w:val="left" w:pos="916"/>
              </w:tabs>
              <w:spacing w:before="0" w:beforeAutospacing="0" w:after="120" w:afterAutospacing="0"/>
              <w:ind w:left="-105" w:right="-72"/>
              <w:jc w:val="center"/>
              <w:rPr>
                <w:rFonts w:ascii="GHEA Grapalat" w:hAnsi="GHEA Grapalat"/>
              </w:rPr>
            </w:pPr>
            <w:r w:rsidRPr="00A15249">
              <w:rPr>
                <w:rFonts w:ascii="GHEA Grapalat" w:hAnsi="GHEA Grapalat"/>
              </w:rPr>
              <w:t>фактический</w:t>
            </w:r>
          </w:p>
        </w:tc>
        <w:tc>
          <w:tcPr>
            <w:tcW w:w="1960" w:type="dxa"/>
            <w:tcBorders>
              <w:bottom w:val="single" w:sz="4" w:space="0" w:color="auto"/>
            </w:tcBorders>
            <w:shd w:val="clear" w:color="auto" w:fill="auto"/>
            <w:vAlign w:val="center"/>
          </w:tcPr>
          <w:p w:rsidR="009422CD" w:rsidRPr="00A15249" w:rsidRDefault="009422CD" w:rsidP="009422CD">
            <w:pPr>
              <w:pStyle w:val="NormalWeb"/>
              <w:widowControl w:val="0"/>
              <w:tabs>
                <w:tab w:val="left" w:pos="916"/>
              </w:tabs>
              <w:spacing w:before="0" w:beforeAutospacing="0" w:after="120" w:afterAutospacing="0"/>
              <w:ind w:left="-105" w:right="-72"/>
              <w:jc w:val="center"/>
              <w:rPr>
                <w:rFonts w:ascii="GHEA Grapalat" w:hAnsi="GHEA Grapalat"/>
              </w:rPr>
            </w:pPr>
            <w:r w:rsidRPr="00A15249">
              <w:rPr>
                <w:rFonts w:ascii="GHEA Grapalat" w:hAnsi="GHEA Grapalat"/>
              </w:rPr>
              <w:t>по графику закупки, утвержденному Договором</w:t>
            </w:r>
          </w:p>
        </w:tc>
        <w:tc>
          <w:tcPr>
            <w:tcW w:w="1207" w:type="dxa"/>
            <w:tcBorders>
              <w:bottom w:val="single" w:sz="4" w:space="0" w:color="auto"/>
            </w:tcBorders>
            <w:shd w:val="clear" w:color="auto" w:fill="auto"/>
            <w:vAlign w:val="center"/>
          </w:tcPr>
          <w:p w:rsidR="009422CD" w:rsidRPr="00A15249" w:rsidRDefault="009422CD" w:rsidP="009422CD">
            <w:pPr>
              <w:pStyle w:val="NormalWeb"/>
              <w:widowControl w:val="0"/>
              <w:tabs>
                <w:tab w:val="left" w:pos="916"/>
              </w:tabs>
              <w:spacing w:before="0" w:beforeAutospacing="0" w:after="120" w:afterAutospacing="0"/>
              <w:ind w:left="-105" w:right="-72"/>
              <w:jc w:val="center"/>
              <w:rPr>
                <w:rFonts w:ascii="GHEA Grapalat" w:hAnsi="GHEA Grapalat"/>
              </w:rPr>
            </w:pPr>
            <w:r w:rsidRPr="00A15249">
              <w:rPr>
                <w:rFonts w:ascii="GHEA Grapalat" w:hAnsi="GHEA Grapalat"/>
              </w:rPr>
              <w:t>фактический</w:t>
            </w:r>
          </w:p>
        </w:tc>
        <w:tc>
          <w:tcPr>
            <w:tcW w:w="1087" w:type="dxa"/>
            <w:vMerge/>
            <w:tcBorders>
              <w:bottom w:val="single" w:sz="4" w:space="0" w:color="auto"/>
            </w:tcBorders>
            <w:shd w:val="clear" w:color="auto" w:fill="auto"/>
            <w:vAlign w:val="center"/>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876" w:type="dxa"/>
            <w:vMerge/>
            <w:tcBorders>
              <w:bottom w:val="single" w:sz="4" w:space="0" w:color="auto"/>
            </w:tcBorders>
            <w:shd w:val="clear" w:color="auto" w:fill="auto"/>
            <w:vAlign w:val="center"/>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r>
      <w:tr w:rsidR="009422CD" w:rsidRPr="00A15249" w:rsidTr="009422CD">
        <w:trPr>
          <w:trHeight w:val="515"/>
          <w:jc w:val="center"/>
        </w:trPr>
        <w:tc>
          <w:tcPr>
            <w:tcW w:w="379" w:type="dxa"/>
            <w:shd w:val="clear" w:color="auto" w:fill="auto"/>
            <w:vAlign w:val="center"/>
          </w:tcPr>
          <w:p w:rsidR="009422CD" w:rsidRPr="00A15249" w:rsidRDefault="009422CD" w:rsidP="009422CD">
            <w:pPr>
              <w:pStyle w:val="NormalWeb"/>
              <w:widowControl w:val="0"/>
              <w:spacing w:before="0" w:beforeAutospacing="0" w:after="160" w:afterAutospacing="0" w:line="360" w:lineRule="auto"/>
              <w:ind w:firstLine="567"/>
              <w:jc w:val="center"/>
              <w:rPr>
                <w:rFonts w:ascii="GHEA Grapalat" w:hAnsi="GHEA Grapalat"/>
              </w:rPr>
            </w:pPr>
          </w:p>
        </w:tc>
        <w:tc>
          <w:tcPr>
            <w:tcW w:w="1248" w:type="dxa"/>
            <w:shd w:val="clear" w:color="auto" w:fill="auto"/>
            <w:vAlign w:val="center"/>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1533" w:type="dxa"/>
            <w:shd w:val="clear" w:color="auto" w:fill="auto"/>
            <w:vAlign w:val="center"/>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1915" w:type="dxa"/>
            <w:shd w:val="clear" w:color="auto" w:fill="auto"/>
            <w:vAlign w:val="center"/>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1188" w:type="dxa"/>
            <w:shd w:val="clear" w:color="auto" w:fill="auto"/>
            <w:vAlign w:val="center"/>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1960" w:type="dxa"/>
            <w:shd w:val="clear" w:color="auto" w:fill="auto"/>
            <w:vAlign w:val="center"/>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1207" w:type="dxa"/>
            <w:shd w:val="clear" w:color="auto" w:fill="auto"/>
            <w:vAlign w:val="center"/>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1087" w:type="dxa"/>
            <w:shd w:val="clear" w:color="auto" w:fill="auto"/>
            <w:vAlign w:val="center"/>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876" w:type="dxa"/>
            <w:shd w:val="clear" w:color="auto" w:fill="auto"/>
            <w:vAlign w:val="center"/>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r>
      <w:tr w:rsidR="009422CD" w:rsidRPr="00A15249" w:rsidTr="009422CD">
        <w:trPr>
          <w:trHeight w:val="515"/>
          <w:jc w:val="center"/>
        </w:trPr>
        <w:tc>
          <w:tcPr>
            <w:tcW w:w="379" w:type="dxa"/>
            <w:shd w:val="clear" w:color="auto" w:fill="auto"/>
          </w:tcPr>
          <w:p w:rsidR="009422CD" w:rsidRPr="00A15249" w:rsidRDefault="009422CD" w:rsidP="009422CD">
            <w:pPr>
              <w:pStyle w:val="NormalWeb"/>
              <w:widowControl w:val="0"/>
              <w:spacing w:before="0" w:beforeAutospacing="0" w:after="160" w:afterAutospacing="0" w:line="360" w:lineRule="auto"/>
              <w:ind w:firstLine="567"/>
              <w:jc w:val="center"/>
              <w:rPr>
                <w:rFonts w:ascii="GHEA Grapalat" w:hAnsi="GHEA Grapalat"/>
              </w:rPr>
            </w:pPr>
          </w:p>
        </w:tc>
        <w:tc>
          <w:tcPr>
            <w:tcW w:w="1248" w:type="dxa"/>
            <w:shd w:val="clear" w:color="auto" w:fill="auto"/>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1533" w:type="dxa"/>
            <w:shd w:val="clear" w:color="auto" w:fill="auto"/>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1915" w:type="dxa"/>
            <w:shd w:val="clear" w:color="auto" w:fill="auto"/>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1188" w:type="dxa"/>
            <w:shd w:val="clear" w:color="auto" w:fill="auto"/>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1960" w:type="dxa"/>
            <w:shd w:val="clear" w:color="auto" w:fill="auto"/>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1207" w:type="dxa"/>
            <w:shd w:val="clear" w:color="auto" w:fill="auto"/>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1087" w:type="dxa"/>
            <w:shd w:val="clear" w:color="auto" w:fill="auto"/>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c>
          <w:tcPr>
            <w:tcW w:w="876" w:type="dxa"/>
            <w:shd w:val="clear" w:color="auto" w:fill="auto"/>
          </w:tcPr>
          <w:p w:rsidR="009422CD" w:rsidRPr="00A15249" w:rsidRDefault="009422CD" w:rsidP="009422CD">
            <w:pPr>
              <w:pStyle w:val="NormalWeb"/>
              <w:widowControl w:val="0"/>
              <w:tabs>
                <w:tab w:val="left" w:pos="916"/>
              </w:tabs>
              <w:spacing w:before="0" w:beforeAutospacing="0" w:after="120" w:afterAutospacing="0"/>
              <w:jc w:val="center"/>
              <w:rPr>
                <w:rFonts w:ascii="GHEA Grapalat" w:hAnsi="GHEA Grapalat"/>
              </w:rPr>
            </w:pPr>
          </w:p>
        </w:tc>
      </w:tr>
    </w:tbl>
    <w:p w:rsidR="009422CD" w:rsidRPr="00A15249" w:rsidRDefault="009422CD" w:rsidP="009422CD">
      <w:pPr>
        <w:widowControl w:val="0"/>
        <w:spacing w:after="160" w:line="360" w:lineRule="auto"/>
        <w:ind w:firstLine="567"/>
        <w:jc w:val="both"/>
        <w:rPr>
          <w:rFonts w:ascii="GHEA Grapalat" w:hAnsi="GHEA Grapalat" w:cs="Arial"/>
          <w:iCs/>
          <w:color w:val="000000"/>
          <w:lang w:val="en-US"/>
        </w:rPr>
      </w:pPr>
    </w:p>
    <w:p w:rsidR="009422CD" w:rsidRPr="00A15249" w:rsidRDefault="009422CD" w:rsidP="009422CD">
      <w:pPr>
        <w:widowControl w:val="0"/>
        <w:spacing w:after="160" w:line="360" w:lineRule="auto"/>
        <w:ind w:firstLine="567"/>
        <w:jc w:val="both"/>
        <w:rPr>
          <w:rFonts w:ascii="GHEA Grapalat" w:hAnsi="GHEA Grapalat"/>
          <w:iCs/>
          <w:snapToGrid w:val="0"/>
          <w:color w:val="000000"/>
        </w:rPr>
      </w:pPr>
      <w:r w:rsidRPr="00A15249">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9422CD" w:rsidRPr="00A15249" w:rsidRDefault="009422CD" w:rsidP="009422CD">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9422CD" w:rsidRPr="00A15249" w:rsidTr="009422CD">
        <w:trPr>
          <w:trHeight w:val="266"/>
          <w:tblCellSpacing w:w="7" w:type="dxa"/>
          <w:jc w:val="center"/>
        </w:trPr>
        <w:tc>
          <w:tcPr>
            <w:tcW w:w="0" w:type="auto"/>
            <w:vAlign w:val="center"/>
          </w:tcPr>
          <w:p w:rsidR="009422CD" w:rsidRPr="00A15249" w:rsidRDefault="009422CD" w:rsidP="009422CD">
            <w:pPr>
              <w:widowControl w:val="0"/>
              <w:spacing w:after="160" w:line="360" w:lineRule="auto"/>
              <w:jc w:val="center"/>
              <w:rPr>
                <w:rFonts w:ascii="GHEA Grapalat" w:hAnsi="GHEA Grapalat"/>
                <w:iCs/>
                <w:color w:val="000000"/>
              </w:rPr>
            </w:pPr>
            <w:r w:rsidRPr="00A15249">
              <w:rPr>
                <w:rFonts w:ascii="GHEA Grapalat" w:hAnsi="GHEA Grapalat"/>
                <w:color w:val="000000"/>
              </w:rPr>
              <w:t xml:space="preserve">Работу сдал </w:t>
            </w:r>
          </w:p>
        </w:tc>
        <w:tc>
          <w:tcPr>
            <w:tcW w:w="0" w:type="auto"/>
            <w:vAlign w:val="center"/>
          </w:tcPr>
          <w:p w:rsidR="009422CD" w:rsidRPr="00A15249" w:rsidRDefault="009422CD" w:rsidP="009422CD">
            <w:pPr>
              <w:widowControl w:val="0"/>
              <w:spacing w:after="160" w:line="360" w:lineRule="auto"/>
              <w:jc w:val="center"/>
              <w:rPr>
                <w:rFonts w:ascii="GHEA Grapalat" w:hAnsi="GHEA Grapalat"/>
                <w:iCs/>
                <w:color w:val="000000"/>
              </w:rPr>
            </w:pPr>
            <w:r w:rsidRPr="00A15249">
              <w:rPr>
                <w:rFonts w:ascii="GHEA Grapalat" w:hAnsi="GHEA Grapalat"/>
                <w:color w:val="000000"/>
              </w:rPr>
              <w:t>Работу принял</w:t>
            </w:r>
          </w:p>
        </w:tc>
      </w:tr>
      <w:tr w:rsidR="009422CD" w:rsidRPr="00A15249" w:rsidTr="009422CD">
        <w:trPr>
          <w:trHeight w:val="473"/>
          <w:tblCellSpacing w:w="7" w:type="dxa"/>
          <w:jc w:val="center"/>
        </w:trPr>
        <w:tc>
          <w:tcPr>
            <w:tcW w:w="0" w:type="auto"/>
            <w:vAlign w:val="center"/>
          </w:tcPr>
          <w:p w:rsidR="009422CD" w:rsidRPr="00A15249" w:rsidRDefault="009422CD" w:rsidP="009422CD">
            <w:pPr>
              <w:widowControl w:val="0"/>
              <w:jc w:val="center"/>
              <w:rPr>
                <w:rFonts w:ascii="GHEA Grapalat" w:hAnsi="GHEA Grapalat"/>
                <w:iCs/>
                <w:lang w:val="en-US"/>
              </w:rPr>
            </w:pPr>
            <w:r w:rsidRPr="00A15249">
              <w:rPr>
                <w:rFonts w:ascii="GHEA Grapalat" w:hAnsi="GHEA Grapalat"/>
              </w:rPr>
              <w:t>___________________________</w:t>
            </w:r>
          </w:p>
          <w:p w:rsidR="009422CD" w:rsidRPr="00A15249" w:rsidRDefault="009422CD" w:rsidP="009422CD">
            <w:pPr>
              <w:widowControl w:val="0"/>
              <w:spacing w:after="160" w:line="360" w:lineRule="auto"/>
              <w:jc w:val="center"/>
              <w:rPr>
                <w:rFonts w:ascii="GHEA Grapalat" w:hAnsi="GHEA Grapalat"/>
                <w:iCs/>
                <w:vertAlign w:val="superscript"/>
              </w:rPr>
            </w:pPr>
            <w:r w:rsidRPr="00A15249">
              <w:rPr>
                <w:rFonts w:ascii="GHEA Grapalat" w:hAnsi="GHEA Grapalat"/>
                <w:vertAlign w:val="superscript"/>
              </w:rPr>
              <w:t xml:space="preserve">подпись </w:t>
            </w:r>
          </w:p>
        </w:tc>
        <w:tc>
          <w:tcPr>
            <w:tcW w:w="0" w:type="auto"/>
            <w:vAlign w:val="center"/>
          </w:tcPr>
          <w:p w:rsidR="009422CD" w:rsidRPr="00A15249" w:rsidRDefault="009422CD" w:rsidP="009422CD">
            <w:pPr>
              <w:widowControl w:val="0"/>
              <w:jc w:val="center"/>
              <w:rPr>
                <w:rFonts w:ascii="GHEA Grapalat" w:hAnsi="GHEA Grapalat"/>
                <w:iCs/>
              </w:rPr>
            </w:pPr>
            <w:r w:rsidRPr="00A15249">
              <w:rPr>
                <w:rFonts w:ascii="GHEA Grapalat" w:hAnsi="GHEA Grapalat"/>
              </w:rPr>
              <w:t>___________________________</w:t>
            </w:r>
          </w:p>
          <w:p w:rsidR="009422CD" w:rsidRPr="00A15249" w:rsidRDefault="009422CD" w:rsidP="009422CD">
            <w:pPr>
              <w:widowControl w:val="0"/>
              <w:spacing w:after="160" w:line="360" w:lineRule="auto"/>
              <w:jc w:val="center"/>
              <w:rPr>
                <w:rFonts w:ascii="GHEA Grapalat" w:hAnsi="GHEA Grapalat"/>
                <w:iCs/>
                <w:vertAlign w:val="superscript"/>
              </w:rPr>
            </w:pPr>
            <w:r w:rsidRPr="00A15249">
              <w:rPr>
                <w:rFonts w:ascii="GHEA Grapalat" w:hAnsi="GHEA Grapalat"/>
                <w:vertAlign w:val="superscript"/>
              </w:rPr>
              <w:t xml:space="preserve">подпись </w:t>
            </w:r>
          </w:p>
        </w:tc>
      </w:tr>
      <w:tr w:rsidR="009422CD" w:rsidRPr="00A15249" w:rsidTr="009422CD">
        <w:trPr>
          <w:trHeight w:val="503"/>
          <w:tblCellSpacing w:w="7" w:type="dxa"/>
          <w:jc w:val="center"/>
        </w:trPr>
        <w:tc>
          <w:tcPr>
            <w:tcW w:w="0" w:type="auto"/>
            <w:vAlign w:val="center"/>
          </w:tcPr>
          <w:p w:rsidR="009422CD" w:rsidRPr="00A15249" w:rsidRDefault="009422CD" w:rsidP="009422CD">
            <w:pPr>
              <w:widowControl w:val="0"/>
              <w:jc w:val="center"/>
              <w:rPr>
                <w:rFonts w:ascii="GHEA Grapalat" w:hAnsi="GHEA Grapalat"/>
                <w:iCs/>
                <w:lang w:val="en-US"/>
              </w:rPr>
            </w:pPr>
            <w:r w:rsidRPr="00A15249">
              <w:rPr>
                <w:rFonts w:ascii="GHEA Grapalat" w:hAnsi="GHEA Grapalat"/>
              </w:rPr>
              <w:t>___________________________</w:t>
            </w:r>
          </w:p>
          <w:p w:rsidR="009422CD" w:rsidRPr="00A15249" w:rsidRDefault="009422CD" w:rsidP="009422CD">
            <w:pPr>
              <w:widowControl w:val="0"/>
              <w:spacing w:after="160" w:line="360" w:lineRule="auto"/>
              <w:jc w:val="center"/>
              <w:rPr>
                <w:rFonts w:ascii="GHEA Grapalat" w:hAnsi="GHEA Grapalat"/>
                <w:iCs/>
                <w:vertAlign w:val="superscript"/>
              </w:rPr>
            </w:pPr>
            <w:r w:rsidRPr="00A15249">
              <w:rPr>
                <w:rFonts w:ascii="GHEA Grapalat" w:hAnsi="GHEA Grapalat"/>
                <w:vertAlign w:val="superscript"/>
              </w:rPr>
              <w:t>фамилия, имя</w:t>
            </w:r>
          </w:p>
        </w:tc>
        <w:tc>
          <w:tcPr>
            <w:tcW w:w="0" w:type="auto"/>
            <w:vAlign w:val="center"/>
          </w:tcPr>
          <w:p w:rsidR="009422CD" w:rsidRPr="00A15249" w:rsidRDefault="009422CD" w:rsidP="009422CD">
            <w:pPr>
              <w:widowControl w:val="0"/>
              <w:jc w:val="center"/>
              <w:rPr>
                <w:rFonts w:ascii="GHEA Grapalat" w:hAnsi="GHEA Grapalat"/>
                <w:iCs/>
              </w:rPr>
            </w:pPr>
            <w:r w:rsidRPr="00A15249">
              <w:rPr>
                <w:rFonts w:ascii="GHEA Grapalat" w:hAnsi="GHEA Grapalat"/>
              </w:rPr>
              <w:t>___________________________</w:t>
            </w:r>
          </w:p>
          <w:p w:rsidR="009422CD" w:rsidRPr="00A15249" w:rsidRDefault="009422CD" w:rsidP="009422CD">
            <w:pPr>
              <w:widowControl w:val="0"/>
              <w:spacing w:after="160" w:line="360" w:lineRule="auto"/>
              <w:jc w:val="center"/>
              <w:rPr>
                <w:rFonts w:ascii="GHEA Grapalat" w:hAnsi="GHEA Grapalat"/>
                <w:iCs/>
                <w:vertAlign w:val="superscript"/>
              </w:rPr>
            </w:pPr>
            <w:r w:rsidRPr="00A15249">
              <w:rPr>
                <w:rFonts w:ascii="GHEA Grapalat" w:hAnsi="GHEA Grapalat"/>
                <w:vertAlign w:val="superscript"/>
              </w:rPr>
              <w:t>фамилия, имя</w:t>
            </w:r>
          </w:p>
        </w:tc>
      </w:tr>
      <w:tr w:rsidR="009422CD" w:rsidRPr="00A15249" w:rsidTr="009422CD">
        <w:trPr>
          <w:trHeight w:val="281"/>
          <w:tblCellSpacing w:w="7" w:type="dxa"/>
          <w:jc w:val="center"/>
        </w:trPr>
        <w:tc>
          <w:tcPr>
            <w:tcW w:w="0" w:type="auto"/>
            <w:vAlign w:val="center"/>
          </w:tcPr>
          <w:p w:rsidR="009422CD" w:rsidRPr="00A15249" w:rsidRDefault="009422CD" w:rsidP="009422CD">
            <w:pPr>
              <w:widowControl w:val="0"/>
              <w:spacing w:after="160" w:line="360" w:lineRule="auto"/>
              <w:jc w:val="center"/>
              <w:rPr>
                <w:rFonts w:ascii="GHEA Grapalat" w:hAnsi="GHEA Grapalat"/>
                <w:iCs/>
                <w:color w:val="000000"/>
              </w:rPr>
            </w:pPr>
            <w:r w:rsidRPr="00A15249">
              <w:rPr>
                <w:rFonts w:ascii="GHEA Grapalat" w:hAnsi="GHEA Grapalat"/>
                <w:color w:val="000000"/>
              </w:rPr>
              <w:t>М. П.</w:t>
            </w:r>
          </w:p>
        </w:tc>
        <w:tc>
          <w:tcPr>
            <w:tcW w:w="0" w:type="auto"/>
            <w:vAlign w:val="center"/>
          </w:tcPr>
          <w:p w:rsidR="009422CD" w:rsidRPr="00A15249" w:rsidRDefault="009422CD" w:rsidP="009422CD">
            <w:pPr>
              <w:widowControl w:val="0"/>
              <w:spacing w:after="160" w:line="360" w:lineRule="auto"/>
              <w:jc w:val="center"/>
              <w:rPr>
                <w:rFonts w:ascii="GHEA Grapalat" w:hAnsi="GHEA Grapalat"/>
                <w:iCs/>
                <w:color w:val="000000"/>
              </w:rPr>
            </w:pPr>
            <w:r w:rsidRPr="00A15249">
              <w:rPr>
                <w:rFonts w:ascii="GHEA Grapalat" w:hAnsi="GHEA Grapalat"/>
                <w:color w:val="000000"/>
              </w:rPr>
              <w:t>М. П.</w:t>
            </w:r>
          </w:p>
        </w:tc>
      </w:tr>
    </w:tbl>
    <w:p w:rsidR="009422CD" w:rsidRPr="00A15249" w:rsidRDefault="009422CD" w:rsidP="009422CD">
      <w:pPr>
        <w:widowControl w:val="0"/>
        <w:spacing w:after="160" w:line="360" w:lineRule="auto"/>
        <w:ind w:firstLine="567"/>
        <w:jc w:val="center"/>
        <w:rPr>
          <w:rFonts w:ascii="GHEA Grapalat" w:hAnsi="GHEA Grapalat" w:cs="Sylfaen"/>
          <w:b/>
        </w:rPr>
      </w:pPr>
    </w:p>
    <w:p w:rsidR="009422CD" w:rsidRPr="00A15249" w:rsidRDefault="009422CD" w:rsidP="009422CD">
      <w:pPr>
        <w:rPr>
          <w:rFonts w:ascii="GHEA Grapalat" w:hAnsi="GHEA Grapalat" w:cs="Sylfaen"/>
          <w:b/>
        </w:rPr>
      </w:pPr>
      <w:r w:rsidRPr="00A15249">
        <w:rPr>
          <w:rFonts w:ascii="GHEA Grapalat" w:hAnsi="GHEA Grapalat" w:cs="Sylfaen"/>
          <w:b/>
        </w:rPr>
        <w:br w:type="page"/>
      </w:r>
    </w:p>
    <w:p w:rsidR="009422CD" w:rsidRPr="00A15249" w:rsidRDefault="009422CD" w:rsidP="009422CD">
      <w:pPr>
        <w:widowControl w:val="0"/>
        <w:spacing w:after="160" w:line="360" w:lineRule="auto"/>
        <w:ind w:firstLine="567"/>
        <w:jc w:val="right"/>
        <w:rPr>
          <w:rFonts w:ascii="GHEA Grapalat" w:hAnsi="GHEA Grapalat" w:cs="Sylfaen"/>
          <w:i/>
        </w:rPr>
      </w:pPr>
      <w:r w:rsidRPr="00A15249">
        <w:rPr>
          <w:rFonts w:ascii="GHEA Grapalat" w:hAnsi="GHEA Grapalat"/>
          <w:i/>
        </w:rPr>
        <w:lastRenderedPageBreak/>
        <w:t>Приложение № 4.1</w:t>
      </w:r>
    </w:p>
    <w:p w:rsidR="009422CD" w:rsidRPr="00A15249" w:rsidRDefault="009422CD" w:rsidP="009422CD">
      <w:pPr>
        <w:widowControl w:val="0"/>
        <w:spacing w:after="160" w:line="360" w:lineRule="auto"/>
        <w:ind w:firstLine="567"/>
        <w:jc w:val="right"/>
        <w:rPr>
          <w:rFonts w:ascii="GHEA Grapalat" w:hAnsi="GHEA Grapalat" w:cs="Arial"/>
          <w:i/>
        </w:rPr>
      </w:pPr>
      <w:r w:rsidRPr="00A15249">
        <w:rPr>
          <w:rFonts w:ascii="GHEA Grapalat" w:hAnsi="GHEA Grapalat"/>
          <w:i/>
        </w:rPr>
        <w:t>к Договору под кодом</w:t>
      </w:r>
      <w:r w:rsidRPr="00A15249">
        <w:rPr>
          <w:rFonts w:ascii="GHEA Grapalat" w:hAnsi="GHEA Grapalat" w:cs="Arial"/>
          <w:i/>
        </w:rPr>
        <w:br/>
      </w:r>
      <w:r w:rsidRPr="00A15249">
        <w:rPr>
          <w:rFonts w:ascii="GHEA Grapalat" w:hAnsi="GHEA Grapalat"/>
          <w:i/>
        </w:rPr>
        <w:t xml:space="preserve">заключенному " </w:t>
      </w:r>
      <w:r w:rsidRPr="00A15249">
        <w:rPr>
          <w:rFonts w:ascii="GHEA Grapalat" w:hAnsi="GHEA Grapalat"/>
          <w:i/>
        </w:rPr>
        <w:tab/>
        <w:t xml:space="preserve">"  </w:t>
      </w:r>
      <w:r w:rsidRPr="00A15249">
        <w:rPr>
          <w:rFonts w:ascii="GHEA Grapalat" w:hAnsi="GHEA Grapalat"/>
          <w:i/>
        </w:rPr>
        <w:tab/>
        <w:t>20</w:t>
      </w:r>
      <w:r w:rsidRPr="00A15249">
        <w:rPr>
          <w:rFonts w:ascii="GHEA Grapalat" w:hAnsi="GHEA Grapalat"/>
          <w:i/>
        </w:rPr>
        <w:tab/>
        <w:t>г.</w:t>
      </w:r>
    </w:p>
    <w:p w:rsidR="009422CD" w:rsidRPr="00A15249" w:rsidRDefault="009422CD" w:rsidP="009422CD">
      <w:pPr>
        <w:widowControl w:val="0"/>
        <w:spacing w:after="160" w:line="360" w:lineRule="auto"/>
        <w:jc w:val="center"/>
        <w:rPr>
          <w:rFonts w:ascii="GHEA Grapalat" w:hAnsi="GHEA Grapalat" w:cs="Sylfaen"/>
        </w:rPr>
      </w:pPr>
    </w:p>
    <w:p w:rsidR="009422CD" w:rsidRPr="00A15249" w:rsidRDefault="009422CD" w:rsidP="009422CD">
      <w:pPr>
        <w:widowControl w:val="0"/>
        <w:tabs>
          <w:tab w:val="left" w:pos="2250"/>
        </w:tabs>
        <w:spacing w:after="160" w:line="360" w:lineRule="auto"/>
        <w:jc w:val="center"/>
        <w:rPr>
          <w:rFonts w:ascii="GHEA Grapalat" w:hAnsi="GHEA Grapalat" w:cs="Sylfaen"/>
          <w:bCs/>
        </w:rPr>
      </w:pPr>
      <w:r w:rsidRPr="00A15249">
        <w:rPr>
          <w:rFonts w:ascii="GHEA Grapalat" w:hAnsi="GHEA Grapalat"/>
        </w:rPr>
        <w:t>АКТ №______</w:t>
      </w:r>
    </w:p>
    <w:p w:rsidR="009422CD" w:rsidRPr="00A15249" w:rsidRDefault="009422CD" w:rsidP="009422CD">
      <w:pPr>
        <w:widowControl w:val="0"/>
        <w:tabs>
          <w:tab w:val="left" w:pos="2250"/>
        </w:tabs>
        <w:spacing w:after="160" w:line="360" w:lineRule="auto"/>
        <w:jc w:val="center"/>
        <w:rPr>
          <w:rFonts w:ascii="GHEA Grapalat" w:hAnsi="GHEA Grapalat" w:cs="Sylfaen"/>
          <w:bCs/>
        </w:rPr>
      </w:pPr>
      <w:r w:rsidRPr="00A15249">
        <w:rPr>
          <w:rFonts w:ascii="GHEA Grapalat" w:hAnsi="GHEA Grapalat"/>
        </w:rPr>
        <w:t>относительно фиксирования факта сдачи Заказчику результата договора</w:t>
      </w:r>
    </w:p>
    <w:p w:rsidR="009422CD" w:rsidRPr="00A15249" w:rsidRDefault="009422CD" w:rsidP="009422CD">
      <w:pPr>
        <w:widowControl w:val="0"/>
        <w:tabs>
          <w:tab w:val="left" w:pos="360"/>
          <w:tab w:val="left" w:pos="540"/>
        </w:tabs>
        <w:spacing w:after="160" w:line="360" w:lineRule="auto"/>
        <w:ind w:firstLine="567"/>
        <w:jc w:val="both"/>
        <w:rPr>
          <w:rFonts w:ascii="GHEA Grapalat" w:hAnsi="GHEA Grapalat"/>
        </w:rPr>
      </w:pPr>
    </w:p>
    <w:p w:rsidR="009422CD" w:rsidRPr="00A15249" w:rsidRDefault="009422CD" w:rsidP="009422CD">
      <w:pPr>
        <w:widowControl w:val="0"/>
        <w:jc w:val="both"/>
        <w:rPr>
          <w:rFonts w:ascii="GHEA Grapalat" w:hAnsi="GHEA Grapalat"/>
        </w:rPr>
      </w:pPr>
      <w:r w:rsidRPr="00A15249">
        <w:rPr>
          <w:rFonts w:ascii="GHEA Grapalat" w:hAnsi="GHEA Grapalat"/>
        </w:rPr>
        <w:t xml:space="preserve">Настоящим фиксируется, что в рамках договора закупки № ___________________, </w:t>
      </w:r>
    </w:p>
    <w:p w:rsidR="009422CD" w:rsidRPr="00A15249" w:rsidRDefault="009422CD" w:rsidP="009422CD">
      <w:pPr>
        <w:widowControl w:val="0"/>
        <w:spacing w:after="160" w:line="360" w:lineRule="auto"/>
        <w:ind w:left="6946"/>
        <w:jc w:val="center"/>
        <w:rPr>
          <w:rFonts w:ascii="GHEA Grapalat" w:hAnsi="GHEA Grapalat"/>
          <w:vertAlign w:val="superscript"/>
        </w:rPr>
      </w:pPr>
      <w:r w:rsidRPr="00A15249">
        <w:rPr>
          <w:rFonts w:ascii="GHEA Grapalat" w:hAnsi="GHEA Grapalat"/>
          <w:vertAlign w:val="superscript"/>
        </w:rPr>
        <w:t>номер договора</w:t>
      </w:r>
    </w:p>
    <w:p w:rsidR="009422CD" w:rsidRPr="00A15249" w:rsidRDefault="009422CD" w:rsidP="009422CD">
      <w:pPr>
        <w:widowControl w:val="0"/>
        <w:tabs>
          <w:tab w:val="left" w:pos="8789"/>
        </w:tabs>
        <w:jc w:val="both"/>
        <w:rPr>
          <w:rFonts w:ascii="GHEA Grapalat" w:hAnsi="GHEA Grapalat" w:cs="Sylfaen"/>
        </w:rPr>
      </w:pPr>
      <w:r w:rsidRPr="00A15249">
        <w:rPr>
          <w:rFonts w:ascii="GHEA Grapalat" w:hAnsi="GHEA Grapalat"/>
        </w:rPr>
        <w:t>заключенного _________________________________________________ 20</w:t>
      </w:r>
      <w:r w:rsidRPr="00A15249">
        <w:rPr>
          <w:rFonts w:ascii="GHEA Grapalat" w:hAnsi="GHEA Grapalat"/>
        </w:rPr>
        <w:tab/>
        <w:t>г.</w:t>
      </w:r>
    </w:p>
    <w:p w:rsidR="009422CD" w:rsidRPr="00A15249" w:rsidRDefault="009422CD" w:rsidP="009422CD">
      <w:pPr>
        <w:widowControl w:val="0"/>
        <w:spacing w:after="160" w:line="360" w:lineRule="auto"/>
        <w:ind w:right="-360"/>
        <w:jc w:val="center"/>
        <w:rPr>
          <w:rFonts w:ascii="GHEA Grapalat" w:hAnsi="GHEA Grapalat" w:cs="Sylfaen"/>
          <w:vertAlign w:val="superscript"/>
        </w:rPr>
      </w:pPr>
      <w:r w:rsidRPr="00A15249">
        <w:rPr>
          <w:rFonts w:ascii="GHEA Grapalat" w:hAnsi="GHEA Grapalat"/>
          <w:vertAlign w:val="superscript"/>
        </w:rPr>
        <w:t>дата заключения договора</w:t>
      </w:r>
    </w:p>
    <w:p w:rsidR="009422CD" w:rsidRPr="00A15249" w:rsidRDefault="009422CD" w:rsidP="009422CD">
      <w:pPr>
        <w:widowControl w:val="0"/>
        <w:ind w:right="-357"/>
        <w:jc w:val="both"/>
        <w:rPr>
          <w:rFonts w:ascii="GHEA Grapalat" w:hAnsi="GHEA Grapalat" w:cs="Sylfaen"/>
          <w:u w:val="single"/>
        </w:rPr>
      </w:pPr>
      <w:r w:rsidRPr="00A15249">
        <w:rPr>
          <w:rFonts w:ascii="GHEA Grapalat" w:hAnsi="GHEA Grapalat"/>
        </w:rPr>
        <w:t>между __________ (далее — Заказчик) и _____________ (далее — Исполнитель),</w:t>
      </w:r>
    </w:p>
    <w:p w:rsidR="009422CD" w:rsidRPr="00A15249" w:rsidRDefault="009422CD" w:rsidP="009422CD">
      <w:pPr>
        <w:widowControl w:val="0"/>
        <w:tabs>
          <w:tab w:val="left" w:pos="4678"/>
        </w:tabs>
        <w:spacing w:after="160" w:line="360" w:lineRule="auto"/>
        <w:ind w:left="851" w:right="-1"/>
        <w:jc w:val="both"/>
        <w:rPr>
          <w:rFonts w:ascii="GHEA Grapalat" w:hAnsi="GHEA Grapalat" w:cs="Sylfaen"/>
          <w:u w:val="single"/>
          <w:vertAlign w:val="superscript"/>
        </w:rPr>
      </w:pPr>
      <w:r w:rsidRPr="00A15249">
        <w:rPr>
          <w:rFonts w:ascii="GHEA Grapalat" w:hAnsi="GHEA Grapalat"/>
          <w:vertAlign w:val="superscript"/>
        </w:rPr>
        <w:t xml:space="preserve">имя Заказчика </w:t>
      </w:r>
      <w:r w:rsidRPr="00A15249">
        <w:rPr>
          <w:rFonts w:ascii="GHEA Grapalat" w:hAnsi="GHEA Grapalat"/>
          <w:vertAlign w:val="superscript"/>
        </w:rPr>
        <w:tab/>
        <w:t>имя Исполнителя</w:t>
      </w:r>
    </w:p>
    <w:p w:rsidR="009422CD" w:rsidRPr="00A15249" w:rsidRDefault="009422CD" w:rsidP="009422CD">
      <w:pPr>
        <w:widowControl w:val="0"/>
        <w:spacing w:after="160" w:line="360" w:lineRule="auto"/>
        <w:jc w:val="both"/>
        <w:rPr>
          <w:rFonts w:ascii="GHEA Grapalat" w:hAnsi="GHEA Grapalat" w:cs="Sylfaen"/>
        </w:rPr>
      </w:pPr>
      <w:r w:rsidRPr="00A15249">
        <w:rPr>
          <w:rFonts w:ascii="GHEA Grapalat" w:hAnsi="GHEA Grapalat"/>
        </w:rPr>
        <w:t>Исполнитель _____________ 20 г. с целью сдачи-приемки сдал Заказчику нижеуказанные работы:</w:t>
      </w:r>
    </w:p>
    <w:p w:rsidR="009422CD" w:rsidRPr="00A15249" w:rsidRDefault="009422CD" w:rsidP="009422CD">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422CD" w:rsidRPr="00A15249" w:rsidTr="009422CD">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9422CD" w:rsidRPr="00A15249" w:rsidRDefault="009422CD" w:rsidP="009422CD">
            <w:pPr>
              <w:widowControl w:val="0"/>
              <w:spacing w:after="120"/>
              <w:jc w:val="center"/>
              <w:rPr>
                <w:rFonts w:ascii="GHEA Grapalat" w:hAnsi="GHEA Grapalat" w:cs="Sylfaen"/>
                <w:bCs/>
              </w:rPr>
            </w:pPr>
            <w:r w:rsidRPr="00A15249">
              <w:rPr>
                <w:rFonts w:ascii="GHEA Grapalat" w:hAnsi="GHEA Grapalat"/>
              </w:rPr>
              <w:t>Работа</w:t>
            </w:r>
          </w:p>
        </w:tc>
      </w:tr>
      <w:tr w:rsidR="009422CD" w:rsidRPr="00A15249" w:rsidTr="009422CD">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9422CD" w:rsidRPr="00A15249" w:rsidRDefault="009422CD" w:rsidP="009422CD">
            <w:pPr>
              <w:widowControl w:val="0"/>
              <w:spacing w:after="120"/>
              <w:ind w:firstLine="567"/>
              <w:jc w:val="center"/>
              <w:rPr>
                <w:rFonts w:ascii="GHEA Grapalat" w:hAnsi="GHEA Grapalat"/>
              </w:rPr>
            </w:pPr>
            <w:r w:rsidRPr="00A152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9422CD" w:rsidRPr="00A15249" w:rsidRDefault="009422CD" w:rsidP="009422CD">
            <w:pPr>
              <w:widowControl w:val="0"/>
              <w:spacing w:after="120"/>
              <w:jc w:val="center"/>
              <w:rPr>
                <w:rFonts w:ascii="GHEA Grapalat" w:hAnsi="GHEA Grapalat"/>
              </w:rPr>
            </w:pPr>
            <w:r w:rsidRPr="00A15249">
              <w:rPr>
                <w:rFonts w:ascii="GHEA Grapalat" w:hAnsi="GHEA Grapalat"/>
              </w:rPr>
              <w:t>объем (фактический)</w:t>
            </w:r>
          </w:p>
        </w:tc>
      </w:tr>
      <w:tr w:rsidR="009422CD" w:rsidRPr="00A15249" w:rsidTr="009422CD">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9422CD" w:rsidRPr="00A15249" w:rsidRDefault="009422CD" w:rsidP="009422CD">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9422CD" w:rsidRPr="00A15249" w:rsidRDefault="009422CD" w:rsidP="009422CD">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9422CD" w:rsidRPr="00A15249" w:rsidRDefault="009422CD" w:rsidP="009422CD">
            <w:pPr>
              <w:widowControl w:val="0"/>
              <w:spacing w:after="120"/>
              <w:rPr>
                <w:rFonts w:ascii="GHEA Grapalat" w:hAnsi="GHEA Grapalat" w:cs="Sylfaen"/>
              </w:rPr>
            </w:pPr>
          </w:p>
        </w:tc>
      </w:tr>
      <w:tr w:rsidR="009422CD" w:rsidRPr="00A15249" w:rsidTr="009422CD">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9422CD" w:rsidRPr="00A15249" w:rsidRDefault="009422CD" w:rsidP="009422CD">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9422CD" w:rsidRPr="00A15249" w:rsidRDefault="009422CD" w:rsidP="009422CD">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9422CD" w:rsidRPr="00A15249" w:rsidRDefault="009422CD" w:rsidP="009422CD">
            <w:pPr>
              <w:widowControl w:val="0"/>
              <w:spacing w:after="120"/>
              <w:rPr>
                <w:rFonts w:ascii="GHEA Grapalat" w:hAnsi="GHEA Grapalat" w:cs="Sylfaen"/>
              </w:rPr>
            </w:pPr>
          </w:p>
        </w:tc>
      </w:tr>
    </w:tbl>
    <w:p w:rsidR="009422CD" w:rsidRPr="00A15249" w:rsidRDefault="009422CD" w:rsidP="009422CD">
      <w:pPr>
        <w:widowControl w:val="0"/>
        <w:tabs>
          <w:tab w:val="left" w:pos="360"/>
          <w:tab w:val="left" w:pos="540"/>
        </w:tabs>
        <w:spacing w:after="160" w:line="360" w:lineRule="auto"/>
        <w:ind w:firstLine="567"/>
        <w:jc w:val="both"/>
        <w:rPr>
          <w:rFonts w:ascii="GHEA Grapalat" w:hAnsi="GHEA Grapalat" w:cs="Sylfaen"/>
        </w:rPr>
      </w:pPr>
    </w:p>
    <w:p w:rsidR="009422CD" w:rsidRPr="00A15249" w:rsidRDefault="009422CD" w:rsidP="009422CD">
      <w:pPr>
        <w:widowControl w:val="0"/>
        <w:tabs>
          <w:tab w:val="left" w:pos="360"/>
          <w:tab w:val="left" w:pos="540"/>
        </w:tabs>
        <w:spacing w:after="160" w:line="360" w:lineRule="auto"/>
        <w:ind w:firstLine="567"/>
        <w:jc w:val="both"/>
        <w:rPr>
          <w:rFonts w:ascii="GHEA Grapalat" w:hAnsi="GHEA Grapalat"/>
        </w:rPr>
      </w:pPr>
      <w:r w:rsidRPr="00A15249">
        <w:rPr>
          <w:rFonts w:ascii="GHEA Grapalat" w:hAnsi="GHEA Grapalat"/>
        </w:rPr>
        <w:t>Настоящий акт составлен в 2 экземплярах, каждой из сторон предоставляется по одному экземпляру.</w:t>
      </w:r>
    </w:p>
    <w:p w:rsidR="009422CD" w:rsidRPr="00A15249" w:rsidRDefault="009422CD" w:rsidP="009422CD">
      <w:pPr>
        <w:rPr>
          <w:rFonts w:ascii="GHEA Grapalat" w:hAnsi="GHEA Grapalat"/>
        </w:rPr>
      </w:pPr>
      <w:r w:rsidRPr="00A15249">
        <w:rPr>
          <w:rFonts w:ascii="GHEA Grapalat" w:hAnsi="GHEA Grapalat"/>
        </w:rPr>
        <w:br w:type="page"/>
      </w:r>
    </w:p>
    <w:p w:rsidR="009422CD" w:rsidRPr="00A15249" w:rsidRDefault="009422CD" w:rsidP="009422CD">
      <w:pPr>
        <w:widowControl w:val="0"/>
        <w:spacing w:after="160" w:line="360" w:lineRule="auto"/>
        <w:jc w:val="center"/>
        <w:rPr>
          <w:rFonts w:ascii="GHEA Grapalat" w:hAnsi="GHEA Grapalat" w:cs="Sylfaen"/>
        </w:rPr>
      </w:pPr>
      <w:r w:rsidRPr="00A15249">
        <w:rPr>
          <w:rFonts w:ascii="GHEA Grapalat" w:hAnsi="GHEA Grapalat"/>
        </w:rPr>
        <w:lastRenderedPageBreak/>
        <w:t>СТОРОНЫ</w:t>
      </w:r>
    </w:p>
    <w:p w:rsidR="009422CD" w:rsidRPr="00A15249" w:rsidRDefault="009422CD" w:rsidP="009422CD">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350"/>
        <w:gridCol w:w="4720"/>
      </w:tblGrid>
      <w:tr w:rsidR="009422CD" w:rsidRPr="00A15249" w:rsidTr="009422CD">
        <w:tc>
          <w:tcPr>
            <w:tcW w:w="4785" w:type="dxa"/>
          </w:tcPr>
          <w:p w:rsidR="009422CD" w:rsidRPr="00A15249" w:rsidRDefault="009422CD" w:rsidP="009422CD">
            <w:pPr>
              <w:widowControl w:val="0"/>
              <w:tabs>
                <w:tab w:val="left" w:pos="360"/>
                <w:tab w:val="left" w:pos="540"/>
              </w:tabs>
              <w:spacing w:after="160" w:line="360" w:lineRule="auto"/>
              <w:jc w:val="center"/>
              <w:rPr>
                <w:rFonts w:ascii="GHEA Grapalat" w:hAnsi="GHEA Grapalat" w:cs="Sylfaen"/>
                <w:b/>
                <w:bCs/>
              </w:rPr>
            </w:pPr>
            <w:r w:rsidRPr="00A15249">
              <w:rPr>
                <w:rFonts w:ascii="GHEA Grapalat" w:hAnsi="GHEA Grapalat"/>
                <w:b/>
              </w:rPr>
              <w:t>Передал</w:t>
            </w:r>
          </w:p>
        </w:tc>
        <w:tc>
          <w:tcPr>
            <w:tcW w:w="5223" w:type="dxa"/>
          </w:tcPr>
          <w:p w:rsidR="009422CD" w:rsidRPr="00A15249" w:rsidRDefault="009422CD" w:rsidP="009422CD">
            <w:pPr>
              <w:widowControl w:val="0"/>
              <w:tabs>
                <w:tab w:val="left" w:pos="360"/>
                <w:tab w:val="left" w:pos="540"/>
              </w:tabs>
              <w:spacing w:after="160" w:line="360" w:lineRule="auto"/>
              <w:jc w:val="center"/>
              <w:rPr>
                <w:rFonts w:ascii="GHEA Grapalat" w:hAnsi="GHEA Grapalat" w:cs="Sylfaen"/>
                <w:b/>
                <w:bCs/>
              </w:rPr>
            </w:pPr>
            <w:r w:rsidRPr="00A15249">
              <w:rPr>
                <w:rFonts w:ascii="GHEA Grapalat" w:hAnsi="GHEA Grapalat"/>
                <w:b/>
              </w:rPr>
              <w:t>Принял</w:t>
            </w:r>
          </w:p>
        </w:tc>
      </w:tr>
    </w:tbl>
    <w:p w:rsidR="009422CD" w:rsidRPr="00A15249" w:rsidRDefault="009422CD" w:rsidP="009422CD">
      <w:pPr>
        <w:widowControl w:val="0"/>
        <w:tabs>
          <w:tab w:val="left" w:pos="360"/>
          <w:tab w:val="left" w:pos="540"/>
        </w:tabs>
        <w:spacing w:after="160" w:line="360" w:lineRule="auto"/>
        <w:jc w:val="right"/>
        <w:rPr>
          <w:rFonts w:ascii="GHEA Grapalat" w:hAnsi="GHEA Grapalat" w:cs="Sylfaen"/>
        </w:rPr>
      </w:pPr>
      <w:r w:rsidRPr="00A15249">
        <w:rPr>
          <w:rFonts w:ascii="GHEA Grapalat" w:hAnsi="GHEA Grapalat"/>
        </w:rPr>
        <w:t>представитель, спроектировавший заявку:</w:t>
      </w:r>
    </w:p>
    <w:p w:rsidR="009422CD" w:rsidRPr="00A15249" w:rsidRDefault="009422CD" w:rsidP="009422CD">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9422CD" w:rsidRPr="00A15249" w:rsidTr="009422CD">
        <w:trPr>
          <w:tblCellSpacing w:w="7" w:type="dxa"/>
          <w:jc w:val="center"/>
        </w:trPr>
        <w:tc>
          <w:tcPr>
            <w:tcW w:w="0" w:type="auto"/>
            <w:vAlign w:val="center"/>
          </w:tcPr>
          <w:p w:rsidR="009422CD" w:rsidRPr="00A15249" w:rsidRDefault="009422CD" w:rsidP="009422CD">
            <w:pPr>
              <w:widowControl w:val="0"/>
              <w:jc w:val="center"/>
              <w:rPr>
                <w:rFonts w:ascii="GHEA Grapalat" w:hAnsi="GHEA Grapalat" w:cs="GHEA Grapalat"/>
                <w:color w:val="000000"/>
              </w:rPr>
            </w:pPr>
            <w:r w:rsidRPr="00A15249">
              <w:rPr>
                <w:rFonts w:ascii="GHEA Grapalat" w:hAnsi="GHEA Grapalat"/>
                <w:color w:val="000000"/>
              </w:rPr>
              <w:t xml:space="preserve">_________________________ </w:t>
            </w:r>
          </w:p>
          <w:p w:rsidR="009422CD" w:rsidRPr="00A15249" w:rsidRDefault="009422CD" w:rsidP="009422CD">
            <w:pPr>
              <w:widowControl w:val="0"/>
              <w:spacing w:after="160" w:line="360" w:lineRule="auto"/>
              <w:jc w:val="center"/>
              <w:rPr>
                <w:rFonts w:ascii="GHEA Grapalat" w:hAnsi="GHEA Grapalat" w:cs="GHEA Grapalat"/>
                <w:color w:val="000000"/>
                <w:vertAlign w:val="superscript"/>
              </w:rPr>
            </w:pPr>
            <w:r w:rsidRPr="00A15249">
              <w:rPr>
                <w:rFonts w:ascii="GHEA Grapalat" w:hAnsi="GHEA Grapalat"/>
                <w:color w:val="000000"/>
                <w:vertAlign w:val="superscript"/>
              </w:rPr>
              <w:t>фамилия, имя</w:t>
            </w:r>
          </w:p>
        </w:tc>
        <w:tc>
          <w:tcPr>
            <w:tcW w:w="0" w:type="auto"/>
            <w:vAlign w:val="center"/>
          </w:tcPr>
          <w:p w:rsidR="009422CD" w:rsidRPr="00A15249" w:rsidRDefault="009422CD" w:rsidP="009422CD">
            <w:pPr>
              <w:widowControl w:val="0"/>
              <w:jc w:val="center"/>
              <w:rPr>
                <w:rFonts w:ascii="GHEA Grapalat" w:hAnsi="GHEA Grapalat" w:cs="GHEA Grapalat"/>
                <w:color w:val="000000"/>
              </w:rPr>
            </w:pPr>
            <w:r w:rsidRPr="00A15249">
              <w:rPr>
                <w:rFonts w:ascii="GHEA Grapalat" w:hAnsi="GHEA Grapalat"/>
                <w:color w:val="000000"/>
              </w:rPr>
              <w:t>________________________</w:t>
            </w:r>
          </w:p>
          <w:p w:rsidR="009422CD" w:rsidRPr="00A15249" w:rsidRDefault="009422CD" w:rsidP="009422CD">
            <w:pPr>
              <w:widowControl w:val="0"/>
              <w:spacing w:after="160" w:line="360" w:lineRule="auto"/>
              <w:jc w:val="center"/>
              <w:rPr>
                <w:rFonts w:ascii="GHEA Grapalat" w:hAnsi="GHEA Grapalat" w:cs="GHEA Grapalat"/>
                <w:color w:val="000000"/>
                <w:vertAlign w:val="superscript"/>
              </w:rPr>
            </w:pPr>
            <w:r w:rsidRPr="00A15249">
              <w:rPr>
                <w:rFonts w:ascii="GHEA Grapalat" w:hAnsi="GHEA Grapalat"/>
                <w:color w:val="000000"/>
                <w:vertAlign w:val="superscript"/>
              </w:rPr>
              <w:t>фамилия, имя</w:t>
            </w:r>
          </w:p>
        </w:tc>
      </w:tr>
      <w:tr w:rsidR="009422CD" w:rsidRPr="00A15249" w:rsidTr="009422CD">
        <w:trPr>
          <w:tblCellSpacing w:w="7" w:type="dxa"/>
          <w:jc w:val="center"/>
        </w:trPr>
        <w:tc>
          <w:tcPr>
            <w:tcW w:w="0" w:type="auto"/>
            <w:vAlign w:val="center"/>
          </w:tcPr>
          <w:p w:rsidR="009422CD" w:rsidRPr="00A15249" w:rsidRDefault="009422CD" w:rsidP="009422CD">
            <w:pPr>
              <w:widowControl w:val="0"/>
              <w:jc w:val="center"/>
              <w:rPr>
                <w:rFonts w:ascii="GHEA Grapalat" w:hAnsi="GHEA Grapalat" w:cs="GHEA Grapalat"/>
                <w:color w:val="000000"/>
                <w:lang w:val="en-US"/>
              </w:rPr>
            </w:pPr>
            <w:r w:rsidRPr="00A15249">
              <w:rPr>
                <w:rFonts w:ascii="GHEA Grapalat" w:hAnsi="GHEA Grapalat"/>
                <w:color w:val="000000"/>
              </w:rPr>
              <w:t>_________________________</w:t>
            </w:r>
          </w:p>
          <w:p w:rsidR="009422CD" w:rsidRPr="00A15249" w:rsidRDefault="009422CD" w:rsidP="009422CD">
            <w:pPr>
              <w:widowControl w:val="0"/>
              <w:spacing w:after="160" w:line="360" w:lineRule="auto"/>
              <w:jc w:val="center"/>
              <w:rPr>
                <w:rFonts w:ascii="GHEA Grapalat" w:hAnsi="GHEA Grapalat" w:cs="GHEA Grapalat"/>
                <w:color w:val="000000"/>
                <w:vertAlign w:val="superscript"/>
                <w:lang w:val="en-US"/>
              </w:rPr>
            </w:pPr>
            <w:r w:rsidRPr="00A15249">
              <w:rPr>
                <w:rFonts w:ascii="GHEA Grapalat" w:hAnsi="GHEA Grapalat"/>
                <w:color w:val="000000"/>
                <w:vertAlign w:val="superscript"/>
              </w:rPr>
              <w:t>подпись</w:t>
            </w:r>
          </w:p>
        </w:tc>
        <w:tc>
          <w:tcPr>
            <w:tcW w:w="0" w:type="auto"/>
            <w:vAlign w:val="center"/>
          </w:tcPr>
          <w:p w:rsidR="009422CD" w:rsidRPr="00A15249" w:rsidRDefault="009422CD" w:rsidP="009422CD">
            <w:pPr>
              <w:widowControl w:val="0"/>
              <w:jc w:val="center"/>
              <w:rPr>
                <w:rFonts w:ascii="GHEA Grapalat" w:hAnsi="GHEA Grapalat" w:cs="GHEA Grapalat"/>
                <w:color w:val="000000"/>
                <w:lang w:val="en-US"/>
              </w:rPr>
            </w:pPr>
            <w:r w:rsidRPr="00A15249">
              <w:rPr>
                <w:rFonts w:ascii="GHEA Grapalat" w:hAnsi="GHEA Grapalat"/>
                <w:color w:val="000000"/>
              </w:rPr>
              <w:t>________________________</w:t>
            </w:r>
          </w:p>
          <w:p w:rsidR="009422CD" w:rsidRPr="00A15249" w:rsidRDefault="009422CD" w:rsidP="009422CD">
            <w:pPr>
              <w:widowControl w:val="0"/>
              <w:spacing w:after="160" w:line="360" w:lineRule="auto"/>
              <w:jc w:val="center"/>
              <w:rPr>
                <w:rFonts w:ascii="GHEA Grapalat" w:hAnsi="GHEA Grapalat" w:cs="GHEA Grapalat"/>
                <w:color w:val="000000"/>
                <w:vertAlign w:val="superscript"/>
              </w:rPr>
            </w:pPr>
            <w:r w:rsidRPr="00A15249">
              <w:rPr>
                <w:rFonts w:ascii="GHEA Grapalat" w:hAnsi="GHEA Grapalat"/>
                <w:color w:val="000000"/>
                <w:vertAlign w:val="superscript"/>
              </w:rPr>
              <w:t>подпись</w:t>
            </w:r>
          </w:p>
        </w:tc>
      </w:tr>
    </w:tbl>
    <w:p w:rsidR="009422CD" w:rsidRPr="00A15249" w:rsidRDefault="009422CD" w:rsidP="009422CD">
      <w:pPr>
        <w:widowControl w:val="0"/>
        <w:tabs>
          <w:tab w:val="left" w:pos="360"/>
          <w:tab w:val="left" w:pos="540"/>
        </w:tabs>
        <w:spacing w:after="160" w:line="360" w:lineRule="auto"/>
        <w:jc w:val="center"/>
        <w:rPr>
          <w:rFonts w:ascii="GHEA Grapalat" w:hAnsi="GHEA Grapalat" w:cs="Sylfaen"/>
          <w:b/>
          <w:bCs/>
        </w:rPr>
      </w:pPr>
    </w:p>
    <w:p w:rsidR="009422CD" w:rsidRPr="00A15249" w:rsidRDefault="009422CD" w:rsidP="009422CD">
      <w:pPr>
        <w:pStyle w:val="norm"/>
        <w:widowControl w:val="0"/>
        <w:spacing w:after="160" w:line="360" w:lineRule="auto"/>
        <w:ind w:firstLine="567"/>
        <w:jc w:val="center"/>
        <w:rPr>
          <w:rFonts w:ascii="GHEA Grapalat" w:hAnsi="GHEA Grapalat"/>
          <w:b/>
          <w:sz w:val="24"/>
          <w:szCs w:val="24"/>
        </w:rPr>
      </w:pPr>
    </w:p>
    <w:p w:rsidR="009422CD" w:rsidRPr="00A15249" w:rsidRDefault="009422CD" w:rsidP="009422CD">
      <w:pPr>
        <w:widowControl w:val="0"/>
        <w:spacing w:after="160"/>
        <w:ind w:left="-142" w:firstLine="142"/>
        <w:jc w:val="both"/>
        <w:rPr>
          <w:rFonts w:ascii="GHEA Grapalat" w:hAnsi="GHEA Grapalat"/>
          <w:i/>
        </w:rPr>
      </w:pPr>
    </w:p>
    <w:p w:rsidR="009422CD" w:rsidRPr="00A15249" w:rsidRDefault="009422CD">
      <w:pPr>
        <w:rPr>
          <w:rFonts w:ascii="GHEA Grapalat" w:hAnsi="GHEA Grapalat"/>
        </w:rPr>
      </w:pPr>
    </w:p>
    <w:sectPr w:rsidR="009422CD" w:rsidRPr="00A15249" w:rsidSect="009422CD">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07B" w:rsidRDefault="00DD107B" w:rsidP="009422CD">
      <w:r>
        <w:separator/>
      </w:r>
    </w:p>
  </w:endnote>
  <w:endnote w:type="continuationSeparator" w:id="0">
    <w:p w:rsidR="00DD107B" w:rsidRDefault="00DD107B" w:rsidP="0094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20002A87" w:usb1="80000000" w:usb2="00000008"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8B20E1" w:rsidRPr="003E450C" w:rsidRDefault="008B20E1">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B0D63">
          <w:rPr>
            <w:rFonts w:ascii="GHEA Grapalat" w:hAnsi="GHEA Grapalat"/>
            <w:noProof/>
            <w:sz w:val="24"/>
            <w:szCs w:val="24"/>
          </w:rPr>
          <w:t>12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07B" w:rsidRDefault="00DD107B" w:rsidP="009422CD">
      <w:r>
        <w:separator/>
      </w:r>
    </w:p>
  </w:footnote>
  <w:footnote w:type="continuationSeparator" w:id="0">
    <w:p w:rsidR="00DD107B" w:rsidRDefault="00DD107B" w:rsidP="009422CD">
      <w:r>
        <w:continuationSeparator/>
      </w:r>
    </w:p>
  </w:footnote>
  <w:footnote w:id="1">
    <w:p w:rsidR="008B20E1" w:rsidRPr="00793343" w:rsidRDefault="008B20E1" w:rsidP="009422CD">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8B20E1" w:rsidRPr="008842CE" w:rsidRDefault="008B20E1" w:rsidP="009422CD">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8B20E1" w:rsidRPr="00803069" w:rsidRDefault="008B20E1" w:rsidP="009422C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8B20E1" w:rsidRPr="00803069" w:rsidDel="0014408D" w:rsidRDefault="008B20E1" w:rsidP="009422CD">
      <w:pPr>
        <w:widowControl w:val="0"/>
        <w:ind w:firstLine="142"/>
        <w:jc w:val="both"/>
        <w:rPr>
          <w:del w:id="1"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rsidR="008B20E1" w:rsidRPr="00803069" w:rsidRDefault="008B20E1" w:rsidP="009422CD">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rsidR="008B20E1" w:rsidRPr="00803069" w:rsidRDefault="008B20E1" w:rsidP="009422CD">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rsidR="008B20E1" w:rsidRPr="00D3436F" w:rsidRDefault="008B20E1" w:rsidP="009422CD">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8B20E1" w:rsidRPr="008842CE" w:rsidRDefault="008B20E1" w:rsidP="009422CD">
      <w:pPr>
        <w:pStyle w:val="FootnoteText"/>
        <w:widowControl w:val="0"/>
        <w:jc w:val="both"/>
        <w:rPr>
          <w:rFonts w:ascii="GHEA Grapalat" w:hAnsi="GHEA Grapalat"/>
          <w:lang w:val="af-ZA"/>
        </w:rPr>
      </w:pPr>
    </w:p>
    <w:p w:rsidR="008B20E1" w:rsidRPr="008842CE" w:rsidRDefault="008B20E1" w:rsidP="009422CD">
      <w:pPr>
        <w:pStyle w:val="FootnoteText"/>
        <w:widowControl w:val="0"/>
        <w:jc w:val="both"/>
        <w:rPr>
          <w:rFonts w:ascii="GHEA Grapalat" w:hAnsi="GHEA Grapalat"/>
          <w:lang w:val="af-ZA"/>
        </w:rPr>
      </w:pPr>
    </w:p>
  </w:footnote>
  <w:footnote w:id="4">
    <w:p w:rsidR="008B20E1" w:rsidRPr="00CD6B60" w:rsidRDefault="008B20E1" w:rsidP="009422CD">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8B20E1" w:rsidRPr="00CD6B60" w:rsidRDefault="008B20E1" w:rsidP="009422CD">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B20E1" w:rsidRPr="002E4BC5" w:rsidRDefault="008B20E1" w:rsidP="009422CD">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B20E1" w:rsidRPr="003F2273" w:rsidRDefault="008B20E1" w:rsidP="009422CD">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5">
    <w:p w:rsidR="008B20E1" w:rsidRDefault="008B20E1" w:rsidP="009422CD">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8B20E1" w:rsidRPr="00831D6D" w:rsidRDefault="008B20E1" w:rsidP="009422CD">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8B20E1" w:rsidRPr="00831D6D" w:rsidRDefault="008B20E1" w:rsidP="009422CD">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6">
    <w:p w:rsidR="008B20E1" w:rsidRPr="00D3436F" w:rsidRDefault="008B20E1" w:rsidP="009422CD">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B20E1" w:rsidRPr="000811C1" w:rsidRDefault="008B20E1" w:rsidP="009422CD">
      <w:pPr>
        <w:pStyle w:val="FootnoteText"/>
        <w:rPr>
          <w:rFonts w:asciiTheme="minorHAnsi" w:hAnsiTheme="minorHAnsi"/>
        </w:rPr>
      </w:pPr>
    </w:p>
  </w:footnote>
  <w:footnote w:id="7">
    <w:p w:rsidR="008B20E1" w:rsidRPr="00810F23" w:rsidRDefault="008B20E1" w:rsidP="009422CD">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rsidR="008B20E1" w:rsidRPr="00035859" w:rsidRDefault="008B20E1" w:rsidP="009422CD">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8B20E1" w:rsidRPr="00035859" w:rsidRDefault="008B20E1" w:rsidP="009422CD">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Последний абзац пункта 7.1 снимается из приглашения, если процедура закупки не организована на основании пункта 2 части 6 статьи 15 Закона.</w:t>
      </w:r>
    </w:p>
    <w:p w:rsidR="008B20E1" w:rsidRPr="00035859" w:rsidRDefault="008B20E1" w:rsidP="009422CD">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8B20E1" w:rsidRPr="000811C1" w:rsidRDefault="008B20E1" w:rsidP="009422CD">
      <w:pPr>
        <w:pStyle w:val="FootnoteText"/>
        <w:rPr>
          <w:rFonts w:asciiTheme="minorHAnsi" w:hAnsiTheme="minorHAnsi"/>
        </w:rPr>
      </w:pPr>
    </w:p>
  </w:footnote>
  <w:footnote w:id="9">
    <w:p w:rsidR="008B20E1" w:rsidRPr="00FE2AA4" w:rsidRDefault="008B20E1" w:rsidP="009422CD">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10">
    <w:p w:rsidR="008B20E1" w:rsidRPr="008842CE" w:rsidRDefault="008B20E1" w:rsidP="009422CD">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B20E1" w:rsidRPr="000811C1" w:rsidRDefault="008B20E1" w:rsidP="009422CD">
      <w:pPr>
        <w:pStyle w:val="FootnoteText"/>
        <w:rPr>
          <w:lang w:val="af-ZA"/>
        </w:rPr>
      </w:pPr>
    </w:p>
  </w:footnote>
  <w:footnote w:id="11">
    <w:p w:rsidR="008B20E1" w:rsidRPr="00F41D1E" w:rsidRDefault="008B20E1" w:rsidP="009422CD">
      <w:pPr>
        <w:pStyle w:val="FootnoteText"/>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8B20E1" w:rsidRPr="00F41D1E" w:rsidRDefault="008B20E1" w:rsidP="009422CD">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8B20E1" w:rsidRPr="00F41D1E" w:rsidRDefault="008B20E1" w:rsidP="009422CD">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8B20E1" w:rsidRPr="00791FCA" w:rsidRDefault="008B20E1" w:rsidP="009422CD">
      <w:pPr>
        <w:pStyle w:val="FootnoteText"/>
        <w:jc w:val="both"/>
        <w:rPr>
          <w:rFonts w:asciiTheme="minorHAnsi" w:hAnsiTheme="minorHAnsi"/>
          <w:i/>
        </w:rPr>
      </w:pPr>
    </w:p>
    <w:p w:rsidR="008B20E1" w:rsidRPr="00D44813" w:rsidRDefault="008B20E1" w:rsidP="009422CD">
      <w:pPr>
        <w:pStyle w:val="FootnoteText"/>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rsidR="008B20E1" w:rsidRPr="00D44813" w:rsidRDefault="008B20E1" w:rsidP="009422CD">
      <w:pPr>
        <w:pStyle w:val="FootnoteText"/>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8B20E1" w:rsidRPr="00D44813" w:rsidRDefault="008B20E1" w:rsidP="009422CD">
      <w:pPr>
        <w:pStyle w:val="FootnoteText"/>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8B20E1" w:rsidRDefault="008B20E1" w:rsidP="009422CD">
      <w:pPr>
        <w:pStyle w:val="FootnoteText"/>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8B20E1" w:rsidRPr="00D44813" w:rsidRDefault="008B20E1" w:rsidP="009422CD">
      <w:pPr>
        <w:pStyle w:val="FootnoteText"/>
        <w:jc w:val="both"/>
        <w:rPr>
          <w:rFonts w:asciiTheme="minorHAnsi" w:hAnsiTheme="minorHAnsi"/>
          <w:i/>
        </w:rPr>
      </w:pPr>
    </w:p>
    <w:p w:rsidR="008B20E1" w:rsidRDefault="008B20E1" w:rsidP="009422CD">
      <w:pPr>
        <w:pStyle w:val="FootnoteText"/>
        <w:jc w:val="both"/>
        <w:rPr>
          <w:rFonts w:asciiTheme="minorHAnsi" w:hAnsiTheme="minorHAnsi"/>
        </w:rPr>
      </w:pPr>
    </w:p>
    <w:p w:rsidR="008B20E1" w:rsidRPr="002B487D" w:rsidRDefault="008B20E1" w:rsidP="009422CD">
      <w:pPr>
        <w:pStyle w:val="FootnoteText"/>
        <w:jc w:val="both"/>
        <w:rPr>
          <w:ins w:id="5" w:author="Vardan" w:date="2020-06-03T18:23:00Z"/>
          <w:rFonts w:asciiTheme="minorHAnsi" w:hAnsiTheme="minorHAnsi"/>
          <w:i/>
        </w:rPr>
      </w:pPr>
      <w:r w:rsidRPr="002B487D">
        <w:rPr>
          <w:rFonts w:asciiTheme="minorHAnsi" w:hAnsiTheme="minorHAnsi"/>
          <w:i/>
        </w:rPr>
        <w:t>12 Если:</w:t>
      </w:r>
    </w:p>
    <w:p w:rsidR="008B20E1" w:rsidRPr="002B487D" w:rsidRDefault="008B20E1" w:rsidP="009422CD">
      <w:pPr>
        <w:pStyle w:val="FootnoteText"/>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8B20E1" w:rsidRPr="002B487D" w:rsidRDefault="008B20E1" w:rsidP="009422CD">
      <w:pPr>
        <w:pStyle w:val="FootnoteText"/>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8B20E1" w:rsidRPr="002B487D" w:rsidRDefault="008B20E1" w:rsidP="009422CD">
      <w:pPr>
        <w:pStyle w:val="FootnoteText"/>
        <w:jc w:val="both"/>
        <w:rPr>
          <w:rFonts w:asciiTheme="minorHAnsi" w:hAnsiTheme="minorHAnsi"/>
          <w:i/>
        </w:rPr>
      </w:pPr>
    </w:p>
  </w:footnote>
  <w:footnote w:id="12">
    <w:p w:rsidR="008B20E1" w:rsidRPr="002B487D" w:rsidRDefault="008B20E1" w:rsidP="009422CD">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3">
    <w:p w:rsidR="008B20E1" w:rsidRPr="008E4439" w:rsidRDefault="008B20E1" w:rsidP="009422CD">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8B20E1" w:rsidRPr="000811C1" w:rsidRDefault="008B20E1" w:rsidP="009422CD">
      <w:pPr>
        <w:pStyle w:val="FootnoteText"/>
        <w:rPr>
          <w:rFonts w:ascii="Sylfaen" w:hAnsi="Sylfaen"/>
          <w:sz w:val="18"/>
          <w:szCs w:val="18"/>
        </w:rPr>
      </w:pPr>
    </w:p>
  </w:footnote>
  <w:footnote w:id="14">
    <w:p w:rsidR="008B20E1" w:rsidRPr="00A31673" w:rsidRDefault="008B20E1" w:rsidP="009422CD">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rsidR="008B20E1" w:rsidRPr="00900E5A" w:rsidRDefault="008B20E1" w:rsidP="009422CD">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6">
    <w:p w:rsidR="008B20E1" w:rsidRPr="00810F23" w:rsidRDefault="008B20E1" w:rsidP="009422CD">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8B20E1" w:rsidRPr="005F2C25" w:rsidRDefault="008B20E1" w:rsidP="009422CD">
      <w:pPr>
        <w:pStyle w:val="FootnoteText"/>
        <w:rPr>
          <w:rFonts w:ascii="Times New Roman" w:hAnsi="Times New Roman"/>
        </w:rPr>
      </w:pPr>
    </w:p>
  </w:footnote>
  <w:footnote w:id="17">
    <w:p w:rsidR="008B20E1" w:rsidRDefault="008B20E1" w:rsidP="009422CD">
      <w:pPr>
        <w:jc w:val="both"/>
      </w:pPr>
    </w:p>
    <w:p w:rsidR="008B20E1" w:rsidRPr="00FC561F" w:rsidRDefault="008B20E1" w:rsidP="009422CD">
      <w:pPr>
        <w:jc w:val="both"/>
        <w:rPr>
          <w:rFonts w:ascii="GHEA Grapalat" w:hAnsi="GHEA Grapalat"/>
          <w:i/>
          <w:sz w:val="20"/>
          <w:szCs w:val="20"/>
        </w:rPr>
      </w:pPr>
    </w:p>
    <w:p w:rsidR="008B20E1" w:rsidRPr="007D41A3" w:rsidRDefault="008B20E1" w:rsidP="009422CD">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участник при заполнении заявления-объявления указывает ссылку на сайт, содержащий сведения о своих</w:t>
      </w:r>
      <w:r w:rsidRPr="001849D9">
        <w:rPr>
          <w:rFonts w:asciiTheme="minorHAnsi" w:hAnsiTheme="minorHAnsi"/>
          <w:i/>
          <w:sz w:val="20"/>
          <w:szCs w:val="20"/>
          <w:lang w:val="af-ZA"/>
        </w:rPr>
        <w:t xml:space="preserve"> </w:t>
      </w:r>
      <w:r w:rsidRPr="007D41A3">
        <w:rPr>
          <w:rFonts w:ascii="GHEA Grapalat" w:hAnsi="GHEA Grapalat"/>
          <w:i/>
          <w:sz w:val="20"/>
          <w:szCs w:val="20"/>
        </w:rPr>
        <w:t>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8B20E1" w:rsidRPr="007D41A3" w:rsidRDefault="008B20E1" w:rsidP="009422CD">
      <w:pPr>
        <w:jc w:val="both"/>
        <w:rPr>
          <w:rFonts w:ascii="GHEA Grapalat" w:hAnsi="GHEA Grapalat"/>
          <w:i/>
          <w:sz w:val="20"/>
          <w:szCs w:val="20"/>
        </w:rPr>
      </w:pPr>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rsidR="008B20E1" w:rsidRPr="007D41A3" w:rsidRDefault="008B20E1" w:rsidP="009422CD">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8B20E1" w:rsidRPr="001849D9" w:rsidRDefault="008B20E1" w:rsidP="009422CD">
      <w:pPr>
        <w:jc w:val="both"/>
        <w:rPr>
          <w:rFonts w:ascii="GHEA Grapalat" w:hAnsi="GHEA Grapalat"/>
          <w:i/>
          <w:sz w:val="20"/>
          <w:szCs w:val="20"/>
          <w:lang w:val="af-ZA"/>
        </w:rPr>
      </w:pPr>
      <w:r w:rsidRPr="001849D9">
        <w:rPr>
          <w:rFonts w:ascii="GHEA Grapalat" w:hAnsi="GHEA Grapalat"/>
          <w:i/>
          <w:sz w:val="20"/>
          <w:szCs w:val="20"/>
        </w:rPr>
        <w:t xml:space="preserve"> </w:t>
      </w:r>
    </w:p>
    <w:p w:rsidR="008B20E1" w:rsidRPr="001849D9" w:rsidRDefault="008B20E1" w:rsidP="009422CD">
      <w:pPr>
        <w:pStyle w:val="FootnoteText"/>
        <w:rPr>
          <w:rFonts w:asciiTheme="minorHAnsi" w:hAnsiTheme="minorHAnsi"/>
          <w:i/>
          <w:lang w:val="af-ZA"/>
        </w:rPr>
      </w:pPr>
    </w:p>
  </w:footnote>
  <w:footnote w:id="18">
    <w:p w:rsidR="008B20E1" w:rsidRPr="00990559" w:rsidRDefault="008B20E1" w:rsidP="009422CD">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9">
    <w:p w:rsidR="008B20E1" w:rsidRPr="00D3436F" w:rsidRDefault="008B20E1" w:rsidP="009422CD">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8B20E1" w:rsidRPr="00D3436F" w:rsidRDefault="008B20E1" w:rsidP="009422CD">
      <w:pPr>
        <w:pStyle w:val="FootnoteText"/>
        <w:rPr>
          <w:lang w:val="es-ES"/>
        </w:rPr>
      </w:pPr>
    </w:p>
  </w:footnote>
  <w:footnote w:id="20">
    <w:p w:rsidR="008B20E1" w:rsidRPr="008842CE" w:rsidRDefault="008B20E1" w:rsidP="009422CD">
      <w:pPr>
        <w:pStyle w:val="FootnoteText"/>
        <w:jc w:val="both"/>
      </w:pPr>
    </w:p>
  </w:footnote>
  <w:footnote w:id="21">
    <w:p w:rsidR="008B20E1" w:rsidRPr="008842CE" w:rsidRDefault="008B20E1" w:rsidP="009422CD">
      <w:pPr>
        <w:pStyle w:val="FootnoteText"/>
        <w:jc w:val="both"/>
      </w:pPr>
    </w:p>
  </w:footnote>
  <w:footnote w:id="22">
    <w:p w:rsidR="008B20E1" w:rsidRPr="00124BE9" w:rsidRDefault="008B20E1" w:rsidP="009422CD">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8B20E1" w:rsidRPr="00124BE9" w:rsidRDefault="008B20E1" w:rsidP="009422CD">
      <w:pPr>
        <w:pStyle w:val="FootnoteText"/>
        <w:widowControl w:val="0"/>
        <w:jc w:val="both"/>
        <w:rPr>
          <w:rFonts w:ascii="GHEA Grapalat" w:hAnsi="GHEA Grapalat"/>
          <w:lang w:val="hy-AM"/>
        </w:rPr>
      </w:pPr>
    </w:p>
  </w:footnote>
  <w:footnote w:id="23">
    <w:p w:rsidR="008B20E1" w:rsidRPr="00124BE9" w:rsidRDefault="008B20E1" w:rsidP="009422CD">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4">
    <w:p w:rsidR="008B20E1" w:rsidRDefault="008B20E1" w:rsidP="009422CD">
      <w:pPr>
        <w:pStyle w:val="FootnoteText"/>
        <w:widowControl w:val="0"/>
        <w:jc w:val="both"/>
        <w:rPr>
          <w:rFonts w:ascii="GHEA Grapalat" w:hAnsi="GHEA Grapalat"/>
          <w:i/>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8B20E1" w:rsidRPr="00124BE9" w:rsidRDefault="008B20E1" w:rsidP="009422CD">
      <w:pPr>
        <w:pStyle w:val="FootnoteText"/>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rsidR="008B20E1" w:rsidRPr="00124BE9" w:rsidRDefault="008B20E1" w:rsidP="009422CD">
      <w:pPr>
        <w:pStyle w:val="FootnoteText"/>
        <w:widowControl w:val="0"/>
        <w:jc w:val="both"/>
        <w:rPr>
          <w:rFonts w:ascii="GHEA Grapalat" w:hAnsi="GHEA Grapalat"/>
          <w:lang w:val="hy-AM"/>
        </w:rPr>
      </w:pPr>
    </w:p>
  </w:footnote>
  <w:footnote w:id="25">
    <w:p w:rsidR="008B20E1" w:rsidRDefault="008B20E1" w:rsidP="009422CD">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rsidR="008B20E1" w:rsidRPr="00EB336B" w:rsidRDefault="008B20E1" w:rsidP="009422CD">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8B20E1" w:rsidRPr="00124BE9" w:rsidRDefault="008B20E1" w:rsidP="009422CD">
      <w:pPr>
        <w:pStyle w:val="FootnoteText"/>
        <w:widowControl w:val="0"/>
        <w:jc w:val="both"/>
        <w:rPr>
          <w:rFonts w:ascii="GHEA Grapalat" w:hAnsi="GHEA Grapalat"/>
          <w:lang w:val="hy-AM"/>
        </w:rPr>
      </w:pPr>
    </w:p>
  </w:footnote>
  <w:footnote w:id="26">
    <w:p w:rsidR="008B20E1" w:rsidRDefault="008B20E1" w:rsidP="009422CD">
      <w:pPr>
        <w:pStyle w:val="FootnoteText"/>
        <w:widowControl w:val="0"/>
        <w:jc w:val="both"/>
        <w:rPr>
          <w:rFonts w:ascii="GHEA Grapalat" w:hAnsi="GHEA Grapalat"/>
          <w:i/>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rsidR="008B20E1" w:rsidRPr="00124BE9" w:rsidRDefault="008B20E1" w:rsidP="009422CD">
      <w:pPr>
        <w:pStyle w:val="FootnoteText"/>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27">
    <w:p w:rsidR="008B20E1" w:rsidRPr="00AC7DC5" w:rsidRDefault="008B20E1" w:rsidP="009422CD">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8B20E1" w:rsidRPr="00552088" w:rsidRDefault="008B20E1" w:rsidP="009422CD">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8B20E1" w:rsidRPr="004078D0" w:rsidRDefault="008B20E1" w:rsidP="009422CD">
      <w:pPr>
        <w:pStyle w:val="FootnoteText"/>
        <w:widowControl w:val="0"/>
        <w:jc w:val="both"/>
        <w:rPr>
          <w:rFonts w:ascii="GHEA Grapalat" w:hAnsi="GHEA Grapalat"/>
          <w:sz w:val="2"/>
          <w:szCs w:val="2"/>
          <w:lang w:val="hy-AM"/>
        </w:rPr>
      </w:pPr>
    </w:p>
    <w:p w:rsidR="008B20E1" w:rsidRPr="004078D0" w:rsidRDefault="008B20E1" w:rsidP="009422CD">
      <w:pPr>
        <w:pStyle w:val="FootnoteText"/>
        <w:widowControl w:val="0"/>
        <w:jc w:val="both"/>
        <w:rPr>
          <w:rFonts w:ascii="GHEA Grapalat" w:hAnsi="GHEA Grapalat"/>
          <w:sz w:val="2"/>
          <w:szCs w:val="2"/>
          <w:lang w:val="hy-AM"/>
        </w:rPr>
      </w:pPr>
    </w:p>
  </w:footnote>
  <w:footnote w:id="28">
    <w:p w:rsidR="008B20E1" w:rsidRDefault="008B20E1" w:rsidP="009422CD">
      <w:pPr>
        <w:pStyle w:val="FootnoteText"/>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8B20E1" w:rsidRPr="00124BE9" w:rsidRDefault="008B20E1" w:rsidP="009422CD">
      <w:pPr>
        <w:pStyle w:val="FootnoteText"/>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29">
    <w:p w:rsidR="008B20E1" w:rsidRPr="00124BE9" w:rsidRDefault="008B20E1" w:rsidP="009422CD">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0">
    <w:p w:rsidR="008B20E1" w:rsidRPr="00124BE9" w:rsidRDefault="008B20E1" w:rsidP="009422CD">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B20E1" w:rsidRPr="001C4E24" w:rsidRDefault="008B20E1" w:rsidP="009422CD">
      <w:pPr>
        <w:pStyle w:val="FootnoteText"/>
        <w:rPr>
          <w:lang w:val="hy-AM"/>
        </w:rPr>
      </w:pPr>
    </w:p>
  </w:footnote>
  <w:footnote w:id="31">
    <w:p w:rsidR="008B20E1" w:rsidRPr="00124BE9" w:rsidRDefault="008B20E1" w:rsidP="009422CD">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8B20E1" w:rsidRPr="00124BE9" w:rsidRDefault="008B20E1" w:rsidP="009422CD">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2">
    <w:p w:rsidR="008B20E1" w:rsidRPr="00124BE9" w:rsidRDefault="008B20E1" w:rsidP="009422CD">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13"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8B20E1" w:rsidRPr="00124BE9" w:rsidRDefault="008B20E1" w:rsidP="009422CD">
      <w:pPr>
        <w:pStyle w:val="FootnoteText"/>
        <w:widowControl w:val="0"/>
      </w:pPr>
      <w:r w:rsidRPr="00124BE9">
        <w:rPr>
          <w:rFonts w:ascii="GHEA Grapalat" w:hAnsi="GHEA Grapalat"/>
          <w:i/>
        </w:rPr>
        <w:t>.</w:t>
      </w:r>
    </w:p>
  </w:footnote>
  <w:footnote w:id="33">
    <w:p w:rsidR="008B20E1" w:rsidRPr="00124BE9" w:rsidRDefault="008B20E1" w:rsidP="009422CD">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rsidR="008B20E1" w:rsidRPr="00124BE9" w:rsidRDefault="008B20E1" w:rsidP="009422CD">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7"/>
  </w:num>
  <w:num w:numId="23">
    <w:abstractNumId w:val="18"/>
  </w:num>
  <w:num w:numId="24">
    <w:abstractNumId w:val="20"/>
  </w:num>
  <w:num w:numId="25">
    <w:abstractNumId w:val="13"/>
  </w:num>
  <w:num w:numId="26">
    <w:abstractNumId w:val="6"/>
  </w:num>
  <w:num w:numId="27">
    <w:abstractNumId w:val="11"/>
  </w:num>
  <w:num w:numId="28">
    <w:abstractNumId w:val="3"/>
  </w:num>
  <w:num w:numId="29">
    <w:abstractNumId w:val="2"/>
  </w:num>
  <w:num w:numId="30">
    <w:abstractNumId w:val="0"/>
  </w:num>
  <w:num w:numId="31">
    <w:abstractNumId w:val="9"/>
  </w:num>
  <w:num w:numId="32">
    <w:abstractNumId w:val="25"/>
  </w:num>
  <w:num w:numId="33">
    <w:abstractNumId w:val="23"/>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2CD"/>
    <w:rsid w:val="003D65CC"/>
    <w:rsid w:val="004C66F9"/>
    <w:rsid w:val="004D0A55"/>
    <w:rsid w:val="006B0D63"/>
    <w:rsid w:val="00811DE0"/>
    <w:rsid w:val="008B20E1"/>
    <w:rsid w:val="008B23A4"/>
    <w:rsid w:val="009422CD"/>
    <w:rsid w:val="00A15249"/>
    <w:rsid w:val="00A77996"/>
    <w:rsid w:val="00B952C9"/>
    <w:rsid w:val="00C2156E"/>
    <w:rsid w:val="00DB2703"/>
    <w:rsid w:val="00DD107B"/>
    <w:rsid w:val="00DD5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29065"/>
  <w15:chartTrackingRefBased/>
  <w15:docId w15:val="{D5049227-A1CC-44DE-BDE5-A2407A589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2CD"/>
    <w:pPr>
      <w:spacing w:after="0" w:line="240" w:lineRule="auto"/>
    </w:pPr>
    <w:rPr>
      <w:rFonts w:ascii="Times New Roman" w:eastAsia="Times New Roman" w:hAnsi="Times New Roman" w:cs="Times New Roman"/>
      <w:sz w:val="24"/>
      <w:szCs w:val="24"/>
      <w:lang w:eastAsia="ru-RU" w:bidi="ru-RU"/>
    </w:rPr>
  </w:style>
  <w:style w:type="paragraph" w:styleId="Heading1">
    <w:name w:val="heading 1"/>
    <w:basedOn w:val="Normal"/>
    <w:next w:val="Normal"/>
    <w:link w:val="Heading1Char"/>
    <w:qFormat/>
    <w:rsid w:val="009422CD"/>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9422CD"/>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9422CD"/>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9422CD"/>
    <w:pPr>
      <w:keepNext/>
      <w:outlineLvl w:val="3"/>
    </w:pPr>
    <w:rPr>
      <w:rFonts w:ascii="Arial LatArm" w:hAnsi="Arial LatArm"/>
      <w:i/>
      <w:sz w:val="18"/>
      <w:szCs w:val="20"/>
    </w:rPr>
  </w:style>
  <w:style w:type="paragraph" w:styleId="Heading5">
    <w:name w:val="heading 5"/>
    <w:basedOn w:val="Normal"/>
    <w:next w:val="Normal"/>
    <w:link w:val="Heading5Char"/>
    <w:qFormat/>
    <w:rsid w:val="009422CD"/>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9422CD"/>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9422CD"/>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9422CD"/>
    <w:pPr>
      <w:keepNext/>
      <w:outlineLvl w:val="7"/>
    </w:pPr>
    <w:rPr>
      <w:rFonts w:ascii="Times Armenian" w:hAnsi="Times Armenian"/>
      <w:i/>
      <w:sz w:val="20"/>
      <w:szCs w:val="20"/>
    </w:rPr>
  </w:style>
  <w:style w:type="paragraph" w:styleId="Heading9">
    <w:name w:val="heading 9"/>
    <w:basedOn w:val="Normal"/>
    <w:next w:val="Normal"/>
    <w:link w:val="Heading9Char"/>
    <w:qFormat/>
    <w:rsid w:val="009422CD"/>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22CD"/>
    <w:rPr>
      <w:rFonts w:ascii="Arial Armenian" w:eastAsia="Times New Roman" w:hAnsi="Arial Armenian" w:cs="Times New Roman"/>
      <w:sz w:val="28"/>
      <w:szCs w:val="20"/>
      <w:lang w:eastAsia="ru-RU" w:bidi="ru-RU"/>
    </w:rPr>
  </w:style>
  <w:style w:type="character" w:customStyle="1" w:styleId="Heading2Char">
    <w:name w:val="Heading 2 Char"/>
    <w:basedOn w:val="DefaultParagraphFont"/>
    <w:link w:val="Heading2"/>
    <w:rsid w:val="009422CD"/>
    <w:rPr>
      <w:rFonts w:ascii="Arial LatArm" w:eastAsia="Times New Roman" w:hAnsi="Arial LatArm" w:cs="Times New Roman"/>
      <w:b/>
      <w:color w:val="0000FF"/>
      <w:sz w:val="20"/>
      <w:szCs w:val="20"/>
      <w:lang w:eastAsia="ru-RU" w:bidi="ru-RU"/>
    </w:rPr>
  </w:style>
  <w:style w:type="character" w:customStyle="1" w:styleId="Heading3Char">
    <w:name w:val="Heading 3 Char"/>
    <w:basedOn w:val="DefaultParagraphFont"/>
    <w:link w:val="Heading3"/>
    <w:rsid w:val="009422CD"/>
    <w:rPr>
      <w:rFonts w:ascii="Arial LatArm" w:eastAsia="Times New Roman" w:hAnsi="Arial LatArm" w:cs="Times New Roman"/>
      <w:i/>
      <w:sz w:val="20"/>
      <w:szCs w:val="20"/>
      <w:lang w:eastAsia="ru-RU" w:bidi="ru-RU"/>
    </w:rPr>
  </w:style>
  <w:style w:type="character" w:customStyle="1" w:styleId="Heading4Char">
    <w:name w:val="Heading 4 Char"/>
    <w:basedOn w:val="DefaultParagraphFont"/>
    <w:link w:val="Heading4"/>
    <w:rsid w:val="009422CD"/>
    <w:rPr>
      <w:rFonts w:ascii="Arial LatArm" w:eastAsia="Times New Roman" w:hAnsi="Arial LatArm" w:cs="Times New Roman"/>
      <w:i/>
      <w:sz w:val="18"/>
      <w:szCs w:val="20"/>
      <w:lang w:eastAsia="ru-RU" w:bidi="ru-RU"/>
    </w:rPr>
  </w:style>
  <w:style w:type="character" w:customStyle="1" w:styleId="Heading5Char">
    <w:name w:val="Heading 5 Char"/>
    <w:basedOn w:val="DefaultParagraphFont"/>
    <w:link w:val="Heading5"/>
    <w:rsid w:val="009422CD"/>
    <w:rPr>
      <w:rFonts w:ascii="Arial LatArm" w:eastAsia="Times New Roman" w:hAnsi="Arial LatArm" w:cs="Times New Roman"/>
      <w:b/>
      <w:sz w:val="26"/>
      <w:szCs w:val="20"/>
      <w:lang w:eastAsia="ru-RU" w:bidi="ru-RU"/>
    </w:rPr>
  </w:style>
  <w:style w:type="character" w:customStyle="1" w:styleId="Heading6Char">
    <w:name w:val="Heading 6 Char"/>
    <w:basedOn w:val="DefaultParagraphFont"/>
    <w:link w:val="Heading6"/>
    <w:rsid w:val="009422CD"/>
    <w:rPr>
      <w:rFonts w:ascii="Arial LatArm" w:eastAsia="Times New Roman" w:hAnsi="Arial LatArm" w:cs="Times New Roman"/>
      <w:b/>
      <w:color w:val="000000"/>
      <w:szCs w:val="20"/>
      <w:lang w:eastAsia="ru-RU" w:bidi="ru-RU"/>
    </w:rPr>
  </w:style>
  <w:style w:type="character" w:customStyle="1" w:styleId="Heading7Char">
    <w:name w:val="Heading 7 Char"/>
    <w:basedOn w:val="DefaultParagraphFont"/>
    <w:link w:val="Heading7"/>
    <w:rsid w:val="009422CD"/>
    <w:rPr>
      <w:rFonts w:ascii="Times Armenian" w:eastAsia="Times New Roman" w:hAnsi="Times Armenian" w:cs="Times New Roman"/>
      <w:b/>
      <w:sz w:val="20"/>
      <w:szCs w:val="20"/>
      <w:lang w:eastAsia="ru-RU" w:bidi="ru-RU"/>
    </w:rPr>
  </w:style>
  <w:style w:type="character" w:customStyle="1" w:styleId="Heading8Char">
    <w:name w:val="Heading 8 Char"/>
    <w:basedOn w:val="DefaultParagraphFont"/>
    <w:link w:val="Heading8"/>
    <w:rsid w:val="009422CD"/>
    <w:rPr>
      <w:rFonts w:ascii="Times Armenian" w:eastAsia="Times New Roman" w:hAnsi="Times Armenian" w:cs="Times New Roman"/>
      <w:i/>
      <w:sz w:val="20"/>
      <w:szCs w:val="20"/>
      <w:lang w:eastAsia="ru-RU" w:bidi="ru-RU"/>
    </w:rPr>
  </w:style>
  <w:style w:type="character" w:customStyle="1" w:styleId="Heading9Char">
    <w:name w:val="Heading 9 Char"/>
    <w:basedOn w:val="DefaultParagraphFont"/>
    <w:link w:val="Heading9"/>
    <w:rsid w:val="009422CD"/>
    <w:rPr>
      <w:rFonts w:ascii="Times Armenian" w:eastAsia="Times New Roman" w:hAnsi="Times Armenian" w:cs="Times New Roman"/>
      <w:b/>
      <w:color w:val="000000"/>
      <w:szCs w:val="20"/>
      <w:lang w:eastAsia="ru-RU" w:bidi="ru-RU"/>
    </w:rPr>
  </w:style>
  <w:style w:type="paragraph" w:styleId="BodyTextIndent">
    <w:name w:val="Body Text Indent"/>
    <w:aliases w:val=" Char, Char Char Char Char,Char Char Char Char"/>
    <w:basedOn w:val="Normal"/>
    <w:link w:val="BodyTextIndentChar"/>
    <w:rsid w:val="009422CD"/>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9422CD"/>
    <w:rPr>
      <w:rFonts w:ascii="Arial LatArm" w:eastAsia="Times New Roman" w:hAnsi="Arial LatArm" w:cs="Times New Roman"/>
      <w:i/>
      <w:sz w:val="20"/>
      <w:szCs w:val="20"/>
      <w:lang w:eastAsia="ru-RU" w:bidi="ru-RU"/>
    </w:rPr>
  </w:style>
  <w:style w:type="paragraph" w:styleId="Footer">
    <w:name w:val="footer"/>
    <w:basedOn w:val="Normal"/>
    <w:link w:val="FooterChar"/>
    <w:uiPriority w:val="99"/>
    <w:rsid w:val="009422CD"/>
    <w:pPr>
      <w:tabs>
        <w:tab w:val="center" w:pos="4320"/>
        <w:tab w:val="right" w:pos="8640"/>
      </w:tabs>
    </w:pPr>
    <w:rPr>
      <w:sz w:val="20"/>
      <w:szCs w:val="20"/>
    </w:rPr>
  </w:style>
  <w:style w:type="character" w:customStyle="1" w:styleId="FooterChar">
    <w:name w:val="Footer Char"/>
    <w:basedOn w:val="DefaultParagraphFont"/>
    <w:link w:val="Footer"/>
    <w:uiPriority w:val="99"/>
    <w:rsid w:val="009422CD"/>
    <w:rPr>
      <w:rFonts w:ascii="Times New Roman" w:eastAsia="Times New Roman" w:hAnsi="Times New Roman" w:cs="Times New Roman"/>
      <w:sz w:val="20"/>
      <w:szCs w:val="20"/>
      <w:lang w:eastAsia="ru-RU" w:bidi="ru-RU"/>
    </w:rPr>
  </w:style>
  <w:style w:type="paragraph" w:styleId="BodyTextIndent3">
    <w:name w:val="Body Text Indent 3"/>
    <w:basedOn w:val="Normal"/>
    <w:link w:val="BodyTextIndent3Char"/>
    <w:rsid w:val="009422CD"/>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9422CD"/>
    <w:rPr>
      <w:rFonts w:ascii="Times Armenian" w:eastAsia="Times New Roman" w:hAnsi="Times Armenian" w:cs="Times New Roman"/>
      <w:sz w:val="20"/>
      <w:szCs w:val="20"/>
      <w:lang w:eastAsia="ru-RU" w:bidi="ru-RU"/>
    </w:rPr>
  </w:style>
  <w:style w:type="paragraph" w:styleId="BodyText2">
    <w:name w:val="Body Text 2"/>
    <w:basedOn w:val="Normal"/>
    <w:link w:val="BodyText2Char"/>
    <w:rsid w:val="009422CD"/>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9422CD"/>
    <w:rPr>
      <w:rFonts w:ascii="Arial LatArm" w:eastAsia="Times New Roman" w:hAnsi="Arial LatArm" w:cs="Times New Roman"/>
      <w:sz w:val="20"/>
      <w:szCs w:val="20"/>
      <w:lang w:eastAsia="ru-RU" w:bidi="ru-RU"/>
    </w:rPr>
  </w:style>
  <w:style w:type="paragraph" w:styleId="BodyTextIndent2">
    <w:name w:val="Body Text Indent 2"/>
    <w:basedOn w:val="Normal"/>
    <w:link w:val="BodyTextIndent2Char"/>
    <w:rsid w:val="009422CD"/>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9422CD"/>
    <w:rPr>
      <w:rFonts w:ascii="Baltica" w:eastAsia="Times New Roman" w:hAnsi="Baltica" w:cs="Times New Roman"/>
      <w:sz w:val="20"/>
      <w:szCs w:val="20"/>
      <w:lang w:eastAsia="ru-RU" w:bidi="ru-RU"/>
    </w:rPr>
  </w:style>
  <w:style w:type="paragraph" w:customStyle="1" w:styleId="Default">
    <w:name w:val="Default"/>
    <w:rsid w:val="009422C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BalloonText">
    <w:name w:val="Balloon Text"/>
    <w:basedOn w:val="Normal"/>
    <w:link w:val="BalloonTextChar"/>
    <w:rsid w:val="009422CD"/>
    <w:rPr>
      <w:rFonts w:ascii="Tahoma" w:hAnsi="Tahoma"/>
      <w:sz w:val="16"/>
      <w:szCs w:val="16"/>
    </w:rPr>
  </w:style>
  <w:style w:type="character" w:customStyle="1" w:styleId="BalloonTextChar">
    <w:name w:val="Balloon Text Char"/>
    <w:basedOn w:val="DefaultParagraphFont"/>
    <w:link w:val="BalloonText"/>
    <w:rsid w:val="009422CD"/>
    <w:rPr>
      <w:rFonts w:ascii="Tahoma" w:eastAsia="Times New Roman" w:hAnsi="Tahoma" w:cs="Times New Roman"/>
      <w:sz w:val="16"/>
      <w:szCs w:val="16"/>
      <w:lang w:eastAsia="ru-RU" w:bidi="ru-RU"/>
    </w:rPr>
  </w:style>
  <w:style w:type="character" w:styleId="Hyperlink">
    <w:name w:val="Hyperlink"/>
    <w:rsid w:val="009422CD"/>
    <w:rPr>
      <w:color w:val="0000FF"/>
      <w:u w:val="single"/>
    </w:rPr>
  </w:style>
  <w:style w:type="character" w:customStyle="1" w:styleId="CharChar1">
    <w:name w:val="Char Char1"/>
    <w:locked/>
    <w:rsid w:val="009422CD"/>
    <w:rPr>
      <w:rFonts w:ascii="Arial LatArm" w:hAnsi="Arial LatArm"/>
      <w:i/>
      <w:lang w:val="ru-RU" w:eastAsia="ru-RU" w:bidi="ru-RU"/>
    </w:rPr>
  </w:style>
  <w:style w:type="paragraph" w:styleId="BodyText">
    <w:name w:val="Body Text"/>
    <w:basedOn w:val="Normal"/>
    <w:link w:val="BodyTextChar"/>
    <w:rsid w:val="009422CD"/>
    <w:pPr>
      <w:spacing w:after="120"/>
    </w:pPr>
  </w:style>
  <w:style w:type="character" w:customStyle="1" w:styleId="BodyTextChar">
    <w:name w:val="Body Text Char"/>
    <w:basedOn w:val="DefaultParagraphFont"/>
    <w:link w:val="BodyText"/>
    <w:rsid w:val="009422CD"/>
    <w:rPr>
      <w:rFonts w:ascii="Times New Roman" w:eastAsia="Times New Roman" w:hAnsi="Times New Roman" w:cs="Times New Roman"/>
      <w:sz w:val="24"/>
      <w:szCs w:val="24"/>
      <w:lang w:eastAsia="ru-RU" w:bidi="ru-RU"/>
    </w:rPr>
  </w:style>
  <w:style w:type="paragraph" w:styleId="Index1">
    <w:name w:val="index 1"/>
    <w:basedOn w:val="Normal"/>
    <w:next w:val="Normal"/>
    <w:autoRedefine/>
    <w:semiHidden/>
    <w:rsid w:val="009422CD"/>
    <w:pPr>
      <w:ind w:left="240" w:hanging="240"/>
    </w:pPr>
  </w:style>
  <w:style w:type="paragraph" w:styleId="Header">
    <w:name w:val="header"/>
    <w:basedOn w:val="Normal"/>
    <w:link w:val="HeaderChar"/>
    <w:rsid w:val="009422CD"/>
    <w:pPr>
      <w:tabs>
        <w:tab w:val="center" w:pos="4153"/>
        <w:tab w:val="right" w:pos="8306"/>
      </w:tabs>
    </w:pPr>
    <w:rPr>
      <w:sz w:val="20"/>
      <w:szCs w:val="20"/>
    </w:rPr>
  </w:style>
  <w:style w:type="character" w:customStyle="1" w:styleId="HeaderChar">
    <w:name w:val="Header Char"/>
    <w:basedOn w:val="DefaultParagraphFont"/>
    <w:link w:val="Header"/>
    <w:rsid w:val="009422CD"/>
    <w:rPr>
      <w:rFonts w:ascii="Times New Roman" w:eastAsia="Times New Roman" w:hAnsi="Times New Roman" w:cs="Times New Roman"/>
      <w:sz w:val="20"/>
      <w:szCs w:val="20"/>
      <w:lang w:eastAsia="ru-RU" w:bidi="ru-RU"/>
    </w:rPr>
  </w:style>
  <w:style w:type="paragraph" w:styleId="BodyText3">
    <w:name w:val="Body Text 3"/>
    <w:basedOn w:val="Normal"/>
    <w:link w:val="BodyText3Char"/>
    <w:rsid w:val="009422CD"/>
    <w:pPr>
      <w:jc w:val="both"/>
    </w:pPr>
    <w:rPr>
      <w:rFonts w:ascii="Arial LatArm" w:hAnsi="Arial LatArm"/>
      <w:sz w:val="20"/>
      <w:szCs w:val="20"/>
    </w:rPr>
  </w:style>
  <w:style w:type="character" w:customStyle="1" w:styleId="BodyText3Char">
    <w:name w:val="Body Text 3 Char"/>
    <w:basedOn w:val="DefaultParagraphFont"/>
    <w:link w:val="BodyText3"/>
    <w:rsid w:val="009422CD"/>
    <w:rPr>
      <w:rFonts w:ascii="Arial LatArm" w:eastAsia="Times New Roman" w:hAnsi="Arial LatArm" w:cs="Times New Roman"/>
      <w:sz w:val="20"/>
      <w:szCs w:val="20"/>
      <w:lang w:eastAsia="ru-RU" w:bidi="ru-RU"/>
    </w:rPr>
  </w:style>
  <w:style w:type="paragraph" w:styleId="Title">
    <w:name w:val="Title"/>
    <w:basedOn w:val="Normal"/>
    <w:link w:val="TitleChar"/>
    <w:qFormat/>
    <w:rsid w:val="009422CD"/>
    <w:pPr>
      <w:jc w:val="center"/>
    </w:pPr>
    <w:rPr>
      <w:rFonts w:ascii="Arial Armenian" w:hAnsi="Arial Armenian"/>
      <w:szCs w:val="20"/>
    </w:rPr>
  </w:style>
  <w:style w:type="character" w:customStyle="1" w:styleId="TitleChar">
    <w:name w:val="Title Char"/>
    <w:basedOn w:val="DefaultParagraphFont"/>
    <w:link w:val="Title"/>
    <w:rsid w:val="009422CD"/>
    <w:rPr>
      <w:rFonts w:ascii="Arial Armenian" w:eastAsia="Times New Roman" w:hAnsi="Arial Armenian" w:cs="Times New Roman"/>
      <w:sz w:val="24"/>
      <w:szCs w:val="20"/>
      <w:lang w:eastAsia="ru-RU" w:bidi="ru-RU"/>
    </w:rPr>
  </w:style>
  <w:style w:type="character" w:styleId="PageNumber">
    <w:name w:val="page number"/>
    <w:basedOn w:val="DefaultParagraphFont"/>
    <w:rsid w:val="009422CD"/>
  </w:style>
  <w:style w:type="paragraph" w:styleId="FootnoteText">
    <w:name w:val="footnote text"/>
    <w:basedOn w:val="Normal"/>
    <w:link w:val="FootnoteTextChar"/>
    <w:semiHidden/>
    <w:rsid w:val="009422CD"/>
    <w:rPr>
      <w:rFonts w:ascii="Times Armenian" w:hAnsi="Times Armenian"/>
      <w:sz w:val="20"/>
      <w:szCs w:val="20"/>
    </w:rPr>
  </w:style>
  <w:style w:type="character" w:customStyle="1" w:styleId="FootnoteTextChar">
    <w:name w:val="Footnote Text Char"/>
    <w:basedOn w:val="DefaultParagraphFont"/>
    <w:link w:val="FootnoteText"/>
    <w:semiHidden/>
    <w:rsid w:val="009422C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Normal"/>
    <w:rsid w:val="009422CD"/>
    <w:pPr>
      <w:spacing w:after="160" w:line="240" w:lineRule="exact"/>
    </w:pPr>
    <w:rPr>
      <w:rFonts w:ascii="Arial" w:hAnsi="Arial" w:cs="Arial"/>
      <w:sz w:val="20"/>
      <w:szCs w:val="20"/>
    </w:rPr>
  </w:style>
  <w:style w:type="paragraph" w:customStyle="1" w:styleId="norm">
    <w:name w:val="norm"/>
    <w:basedOn w:val="Normal"/>
    <w:rsid w:val="009422CD"/>
    <w:pPr>
      <w:spacing w:line="480" w:lineRule="auto"/>
      <w:ind w:firstLine="709"/>
      <w:jc w:val="both"/>
    </w:pPr>
    <w:rPr>
      <w:rFonts w:ascii="Arial Armenian" w:hAnsi="Arial Armenian"/>
      <w:sz w:val="22"/>
      <w:szCs w:val="20"/>
    </w:rPr>
  </w:style>
  <w:style w:type="character" w:customStyle="1" w:styleId="normChar">
    <w:name w:val="norm Char"/>
    <w:locked/>
    <w:rsid w:val="009422CD"/>
    <w:rPr>
      <w:rFonts w:ascii="Arial Armenian" w:hAnsi="Arial Armenian"/>
      <w:sz w:val="22"/>
      <w:lang w:val="ru-RU" w:eastAsia="ru-RU" w:bidi="ru-RU"/>
    </w:rPr>
  </w:style>
  <w:style w:type="character" w:customStyle="1" w:styleId="CharCharChar">
    <w:name w:val="Char Char Char"/>
    <w:rsid w:val="009422CD"/>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9422CD"/>
    <w:pPr>
      <w:spacing w:before="100" w:beforeAutospacing="1" w:after="100" w:afterAutospacing="1"/>
    </w:pPr>
  </w:style>
  <w:style w:type="character" w:styleId="Strong">
    <w:name w:val="Strong"/>
    <w:qFormat/>
    <w:rsid w:val="009422CD"/>
    <w:rPr>
      <w:b/>
      <w:bCs/>
    </w:rPr>
  </w:style>
  <w:style w:type="character" w:styleId="FootnoteReference">
    <w:name w:val="footnote reference"/>
    <w:semiHidden/>
    <w:rsid w:val="009422CD"/>
    <w:rPr>
      <w:vertAlign w:val="superscript"/>
    </w:rPr>
  </w:style>
  <w:style w:type="character" w:customStyle="1" w:styleId="CharChar22">
    <w:name w:val="Char Char22"/>
    <w:rsid w:val="009422CD"/>
    <w:rPr>
      <w:rFonts w:ascii="Arial Armenian" w:hAnsi="Arial Armenian"/>
      <w:sz w:val="28"/>
      <w:lang w:val="ru-RU"/>
    </w:rPr>
  </w:style>
  <w:style w:type="character" w:customStyle="1" w:styleId="CharChar20">
    <w:name w:val="Char Char20"/>
    <w:rsid w:val="009422CD"/>
    <w:rPr>
      <w:rFonts w:ascii="Times LatArm" w:hAnsi="Times LatArm"/>
      <w:b/>
      <w:sz w:val="28"/>
      <w:lang w:val="ru-RU"/>
    </w:rPr>
  </w:style>
  <w:style w:type="character" w:customStyle="1" w:styleId="CharChar16">
    <w:name w:val="Char Char16"/>
    <w:rsid w:val="009422CD"/>
    <w:rPr>
      <w:rFonts w:ascii="Times Armenian" w:hAnsi="Times Armenian"/>
      <w:b/>
      <w:lang w:val="ru-RU"/>
    </w:rPr>
  </w:style>
  <w:style w:type="character" w:customStyle="1" w:styleId="CharChar15">
    <w:name w:val="Char Char15"/>
    <w:rsid w:val="009422CD"/>
    <w:rPr>
      <w:rFonts w:ascii="Times Armenian" w:hAnsi="Times Armenian"/>
      <w:i/>
      <w:lang w:val="ru-RU"/>
    </w:rPr>
  </w:style>
  <w:style w:type="character" w:customStyle="1" w:styleId="CharChar13">
    <w:name w:val="Char Char13"/>
    <w:rsid w:val="009422CD"/>
    <w:rPr>
      <w:rFonts w:ascii="Arial Armenian" w:hAnsi="Arial Armenian"/>
      <w:lang w:val="ru-RU"/>
    </w:rPr>
  </w:style>
  <w:style w:type="character" w:customStyle="1" w:styleId="CommentTextChar">
    <w:name w:val="Comment Text Char"/>
    <w:basedOn w:val="DefaultParagraphFont"/>
    <w:link w:val="CommentText"/>
    <w:semiHidden/>
    <w:rsid w:val="009422CD"/>
    <w:rPr>
      <w:rFonts w:ascii="Times Armenian" w:eastAsia="Times New Roman" w:hAnsi="Times Armenian" w:cs="Times New Roman"/>
      <w:sz w:val="20"/>
      <w:szCs w:val="20"/>
      <w:lang w:eastAsia="ru-RU" w:bidi="ru-RU"/>
    </w:rPr>
  </w:style>
  <w:style w:type="paragraph" w:styleId="CommentText">
    <w:name w:val="annotation text"/>
    <w:basedOn w:val="Normal"/>
    <w:link w:val="CommentTextChar"/>
    <w:semiHidden/>
    <w:rsid w:val="009422CD"/>
    <w:rPr>
      <w:rFonts w:ascii="Times Armenian" w:hAnsi="Times Armenian"/>
      <w:sz w:val="20"/>
      <w:szCs w:val="20"/>
    </w:rPr>
  </w:style>
  <w:style w:type="character" w:customStyle="1" w:styleId="CommentSubjectChar">
    <w:name w:val="Comment Subject Char"/>
    <w:basedOn w:val="CommentTextChar"/>
    <w:link w:val="CommentSubject"/>
    <w:semiHidden/>
    <w:rsid w:val="009422CD"/>
    <w:rPr>
      <w:rFonts w:ascii="Times Armenian" w:eastAsia="Times New Roman" w:hAnsi="Times Armenian" w:cs="Times New Roman"/>
      <w:b/>
      <w:bCs/>
      <w:sz w:val="20"/>
      <w:szCs w:val="20"/>
      <w:lang w:eastAsia="ru-RU" w:bidi="ru-RU"/>
    </w:rPr>
  </w:style>
  <w:style w:type="paragraph" w:styleId="CommentSubject">
    <w:name w:val="annotation subject"/>
    <w:basedOn w:val="CommentText"/>
    <w:next w:val="CommentText"/>
    <w:link w:val="CommentSubjectChar"/>
    <w:semiHidden/>
    <w:rsid w:val="009422CD"/>
    <w:rPr>
      <w:b/>
      <w:bCs/>
    </w:rPr>
  </w:style>
  <w:style w:type="character" w:customStyle="1" w:styleId="EndnoteTextChar">
    <w:name w:val="Endnote Text Char"/>
    <w:basedOn w:val="DefaultParagraphFont"/>
    <w:link w:val="EndnoteText"/>
    <w:semiHidden/>
    <w:rsid w:val="009422CD"/>
    <w:rPr>
      <w:rFonts w:ascii="Times Armenian" w:eastAsia="Times New Roman" w:hAnsi="Times Armenian" w:cs="Times New Roman"/>
      <w:sz w:val="20"/>
      <w:szCs w:val="20"/>
      <w:lang w:eastAsia="ru-RU" w:bidi="ru-RU"/>
    </w:rPr>
  </w:style>
  <w:style w:type="paragraph" w:styleId="EndnoteText">
    <w:name w:val="endnote text"/>
    <w:basedOn w:val="Normal"/>
    <w:link w:val="EndnoteTextChar"/>
    <w:semiHidden/>
    <w:rsid w:val="009422CD"/>
    <w:rPr>
      <w:rFonts w:ascii="Times Armenian" w:hAnsi="Times Armenian"/>
      <w:sz w:val="20"/>
      <w:szCs w:val="20"/>
    </w:rPr>
  </w:style>
  <w:style w:type="character" w:customStyle="1" w:styleId="DocumentMapChar">
    <w:name w:val="Document Map Char"/>
    <w:basedOn w:val="DefaultParagraphFont"/>
    <w:link w:val="DocumentMap"/>
    <w:semiHidden/>
    <w:rsid w:val="009422CD"/>
    <w:rPr>
      <w:rFonts w:ascii="Tahoma" w:eastAsia="Times New Roman" w:hAnsi="Tahoma" w:cs="Tahoma"/>
      <w:sz w:val="20"/>
      <w:szCs w:val="20"/>
      <w:shd w:val="clear" w:color="auto" w:fill="000080"/>
      <w:lang w:eastAsia="ru-RU" w:bidi="ru-RU"/>
    </w:rPr>
  </w:style>
  <w:style w:type="paragraph" w:styleId="DocumentMap">
    <w:name w:val="Document Map"/>
    <w:basedOn w:val="Normal"/>
    <w:link w:val="DocumentMapChar"/>
    <w:semiHidden/>
    <w:rsid w:val="009422CD"/>
    <w:pPr>
      <w:shd w:val="clear" w:color="auto" w:fill="000080"/>
    </w:pPr>
    <w:rPr>
      <w:rFonts w:ascii="Tahoma" w:hAnsi="Tahoma" w:cs="Tahoma"/>
      <w:sz w:val="20"/>
      <w:szCs w:val="20"/>
    </w:rPr>
  </w:style>
  <w:style w:type="table" w:styleId="TableGrid">
    <w:name w:val="Table Grid"/>
    <w:basedOn w:val="TableNormal"/>
    <w:uiPriority w:val="39"/>
    <w:rsid w:val="009422CD"/>
    <w:pPr>
      <w:spacing w:after="0" w:line="240" w:lineRule="auto"/>
    </w:pPr>
    <w:rPr>
      <w:rFonts w:ascii="Times New Roman" w:eastAsia="Times New Roman" w:hAnsi="Times New Roman" w:cs="Times New Roman"/>
      <w:sz w:val="20"/>
      <w:szCs w:val="20"/>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9422CD"/>
    <w:pPr>
      <w:spacing w:after="160" w:line="240" w:lineRule="exact"/>
    </w:pPr>
    <w:rPr>
      <w:rFonts w:ascii="Verdana" w:hAnsi="Verdana"/>
      <w:sz w:val="20"/>
      <w:szCs w:val="20"/>
    </w:rPr>
  </w:style>
  <w:style w:type="paragraph" w:customStyle="1" w:styleId="Style2">
    <w:name w:val="Style2"/>
    <w:basedOn w:val="Normal"/>
    <w:rsid w:val="009422CD"/>
    <w:pPr>
      <w:jc w:val="center"/>
    </w:pPr>
    <w:rPr>
      <w:rFonts w:ascii="Arial Armenian" w:hAnsi="Arial Armenian"/>
      <w:w w:val="90"/>
      <w:sz w:val="22"/>
      <w:szCs w:val="20"/>
    </w:rPr>
  </w:style>
  <w:style w:type="character" w:customStyle="1" w:styleId="CharChar23">
    <w:name w:val="Char Char23"/>
    <w:rsid w:val="009422CD"/>
    <w:rPr>
      <w:rFonts w:ascii="Arial Armenian" w:hAnsi="Arial Armenian"/>
      <w:sz w:val="28"/>
      <w:lang w:val="ru-RU" w:eastAsia="ru-RU" w:bidi="ru-RU"/>
    </w:rPr>
  </w:style>
  <w:style w:type="character" w:customStyle="1" w:styleId="CharChar21">
    <w:name w:val="Char Char21"/>
    <w:rsid w:val="009422CD"/>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9422CD"/>
    <w:pPr>
      <w:ind w:left="720"/>
    </w:pPr>
    <w:rPr>
      <w:rFonts w:ascii="Times Armenian" w:hAnsi="Times Armenian"/>
    </w:rPr>
  </w:style>
  <w:style w:type="character" w:customStyle="1" w:styleId="ListParagraphChar">
    <w:name w:val="List Paragraph Char"/>
    <w:link w:val="ListParagraph"/>
    <w:uiPriority w:val="34"/>
    <w:locked/>
    <w:rsid w:val="009422CD"/>
    <w:rPr>
      <w:rFonts w:ascii="Times Armenian" w:eastAsia="Times New Roman" w:hAnsi="Times Armenian" w:cs="Times New Roman"/>
      <w:sz w:val="24"/>
      <w:szCs w:val="24"/>
      <w:lang w:eastAsia="ru-RU" w:bidi="ru-RU"/>
    </w:rPr>
  </w:style>
  <w:style w:type="character" w:customStyle="1" w:styleId="CharChar25">
    <w:name w:val="Char Char25"/>
    <w:rsid w:val="009422CD"/>
    <w:rPr>
      <w:rFonts w:ascii="Arial Armenian" w:hAnsi="Arial Armenian"/>
      <w:sz w:val="28"/>
      <w:lang w:val="ru-RU" w:eastAsia="ru-RU" w:bidi="ru-RU"/>
    </w:rPr>
  </w:style>
  <w:style w:type="character" w:customStyle="1" w:styleId="CharChar24">
    <w:name w:val="Char Char24"/>
    <w:rsid w:val="009422CD"/>
    <w:rPr>
      <w:rFonts w:ascii="Arial LatArm" w:hAnsi="Arial LatArm"/>
      <w:b/>
      <w:color w:val="0000FF"/>
      <w:lang w:val="ru-RU" w:eastAsia="ru-RU" w:bidi="ru-RU"/>
    </w:rPr>
  </w:style>
  <w:style w:type="paragraph" w:styleId="BlockText">
    <w:name w:val="Block Text"/>
    <w:basedOn w:val="Normal"/>
    <w:rsid w:val="009422C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9422CD"/>
    <w:pPr>
      <w:autoSpaceDE w:val="0"/>
      <w:autoSpaceDN w:val="0"/>
      <w:adjustRightInd w:val="0"/>
    </w:pPr>
    <w:rPr>
      <w:rFonts w:ascii="Times Armenian" w:hAnsi="Times Armenian"/>
    </w:rPr>
  </w:style>
  <w:style w:type="paragraph" w:customStyle="1" w:styleId="Normal2">
    <w:name w:val="Normal+2"/>
    <w:basedOn w:val="Normal"/>
    <w:next w:val="Normal"/>
    <w:rsid w:val="009422C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9422CD"/>
    <w:pPr>
      <w:widowControl w:val="0"/>
      <w:adjustRightInd w:val="0"/>
      <w:spacing w:after="160" w:line="240" w:lineRule="exact"/>
    </w:pPr>
    <w:rPr>
      <w:sz w:val="20"/>
      <w:szCs w:val="20"/>
    </w:rPr>
  </w:style>
  <w:style w:type="paragraph" w:customStyle="1" w:styleId="xl63">
    <w:name w:val="xl63"/>
    <w:basedOn w:val="Normal"/>
    <w:rsid w:val="009422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9422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9422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9422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9422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9422C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9422C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9422C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9422C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9422C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9422C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9422C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9422C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9422C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9422C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9422C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9422C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9422CD"/>
    <w:pPr>
      <w:spacing w:before="100" w:beforeAutospacing="1" w:after="100" w:afterAutospacing="1"/>
    </w:pPr>
    <w:rPr>
      <w:rFonts w:eastAsia="Arial Unicode MS"/>
      <w:sz w:val="16"/>
      <w:szCs w:val="16"/>
    </w:rPr>
  </w:style>
  <w:style w:type="paragraph" w:customStyle="1" w:styleId="font13">
    <w:name w:val="font13"/>
    <w:basedOn w:val="Normal"/>
    <w:rsid w:val="009422C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9422C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9422C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9422C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9422C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9422CD"/>
    <w:pPr>
      <w:suppressAutoHyphens/>
      <w:spacing w:line="100" w:lineRule="atLeast"/>
    </w:pPr>
    <w:rPr>
      <w:kern w:val="1"/>
      <w:sz w:val="20"/>
      <w:szCs w:val="20"/>
    </w:rPr>
  </w:style>
  <w:style w:type="character" w:styleId="FollowedHyperlink">
    <w:name w:val="FollowedHyperlink"/>
    <w:rsid w:val="009422CD"/>
    <w:rPr>
      <w:color w:val="800080"/>
      <w:u w:val="single"/>
    </w:rPr>
  </w:style>
  <w:style w:type="character" w:customStyle="1" w:styleId="CharCharCharChar1">
    <w:name w:val="Char Char Char Char1"/>
    <w:aliases w:val=" Char Char Char Char Char Char"/>
    <w:rsid w:val="009422CD"/>
    <w:rPr>
      <w:rFonts w:ascii="Arial LatArm" w:hAnsi="Arial LatArm"/>
      <w:sz w:val="24"/>
      <w:lang w:val="ru-RU" w:eastAsia="ru-RU" w:bidi="ru-RU"/>
    </w:rPr>
  </w:style>
  <w:style w:type="character" w:customStyle="1" w:styleId="CharChar">
    <w:name w:val="Char Char"/>
    <w:locked/>
    <w:rsid w:val="009422CD"/>
    <w:rPr>
      <w:lang w:val="ru-RU" w:eastAsia="ru-RU" w:bidi="ru-RU"/>
    </w:rPr>
  </w:style>
  <w:style w:type="character" w:styleId="Emphasis">
    <w:name w:val="Emphasis"/>
    <w:qFormat/>
    <w:rsid w:val="009422CD"/>
    <w:rPr>
      <w:i/>
      <w:iCs/>
    </w:rPr>
  </w:style>
  <w:style w:type="character" w:customStyle="1" w:styleId="CharChar4">
    <w:name w:val="Char Char4"/>
    <w:locked/>
    <w:rsid w:val="009422CD"/>
    <w:rPr>
      <w:sz w:val="24"/>
      <w:szCs w:val="24"/>
      <w:lang w:val="ru-RU" w:eastAsia="ru-RU" w:bidi="ru-RU"/>
    </w:rPr>
  </w:style>
  <w:style w:type="paragraph" w:customStyle="1" w:styleId="msonormalcxspmiddle">
    <w:name w:val="msonormalcxspmiddle"/>
    <w:basedOn w:val="Normal"/>
    <w:rsid w:val="009422CD"/>
    <w:pPr>
      <w:spacing w:before="100" w:beforeAutospacing="1" w:after="100" w:afterAutospacing="1"/>
    </w:pPr>
  </w:style>
  <w:style w:type="character" w:customStyle="1" w:styleId="CharChar5">
    <w:name w:val="Char Char5"/>
    <w:locked/>
    <w:rsid w:val="009422CD"/>
    <w:rPr>
      <w:sz w:val="24"/>
      <w:szCs w:val="24"/>
      <w:lang w:val="ru-RU" w:eastAsia="ru-RU" w:bidi="ru-RU"/>
    </w:rPr>
  </w:style>
  <w:style w:type="table" w:styleId="TableSimple2">
    <w:name w:val="Table Simple 2"/>
    <w:basedOn w:val="TableNormal"/>
    <w:rsid w:val="009422CD"/>
    <w:pPr>
      <w:spacing w:after="0" w:line="240" w:lineRule="auto"/>
    </w:pPr>
    <w:rPr>
      <w:rFonts w:ascii="Times New Roman" w:eastAsia="Times New Roman" w:hAnsi="Times New Roman" w:cs="Times New Roman"/>
      <w:sz w:val="20"/>
      <w:szCs w:val="20"/>
      <w:lang w:eastAsia="ru-RU" w:bidi="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9422CD"/>
    <w:rPr>
      <w:rFonts w:ascii="Consolas" w:hAnsi="Consolas"/>
      <w:sz w:val="20"/>
      <w:szCs w:val="20"/>
    </w:rPr>
  </w:style>
  <w:style w:type="character" w:customStyle="1" w:styleId="HTMLPreformattedChar">
    <w:name w:val="HTML Preformatted Char"/>
    <w:basedOn w:val="DefaultParagraphFont"/>
    <w:link w:val="HTMLPreformatted"/>
    <w:uiPriority w:val="99"/>
    <w:rsid w:val="009422CD"/>
    <w:rPr>
      <w:rFonts w:ascii="Consolas" w:eastAsia="Times New Roman" w:hAnsi="Consolas" w:cs="Times New Roman"/>
      <w:sz w:val="20"/>
      <w:szCs w:val="2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561415">
      <w:bodyDiv w:val="1"/>
      <w:marLeft w:val="0"/>
      <w:marRight w:val="0"/>
      <w:marTop w:val="0"/>
      <w:marBottom w:val="0"/>
      <w:divBdr>
        <w:top w:val="none" w:sz="0" w:space="0" w:color="auto"/>
        <w:left w:val="none" w:sz="0" w:space="0" w:color="auto"/>
        <w:bottom w:val="none" w:sz="0" w:space="0" w:color="auto"/>
        <w:right w:val="none" w:sz="0" w:space="0" w:color="auto"/>
      </w:divBdr>
    </w:div>
    <w:div w:id="434904203">
      <w:bodyDiv w:val="1"/>
      <w:marLeft w:val="0"/>
      <w:marRight w:val="0"/>
      <w:marTop w:val="0"/>
      <w:marBottom w:val="0"/>
      <w:divBdr>
        <w:top w:val="none" w:sz="0" w:space="0" w:color="auto"/>
        <w:left w:val="none" w:sz="0" w:space="0" w:color="auto"/>
        <w:bottom w:val="none" w:sz="0" w:space="0" w:color="auto"/>
        <w:right w:val="none" w:sz="0" w:space="0" w:color="auto"/>
      </w:divBdr>
    </w:div>
    <w:div w:id="707336716">
      <w:bodyDiv w:val="1"/>
      <w:marLeft w:val="0"/>
      <w:marRight w:val="0"/>
      <w:marTop w:val="0"/>
      <w:marBottom w:val="0"/>
      <w:divBdr>
        <w:top w:val="none" w:sz="0" w:space="0" w:color="auto"/>
        <w:left w:val="none" w:sz="0" w:space="0" w:color="auto"/>
        <w:bottom w:val="none" w:sz="0" w:space="0" w:color="auto"/>
        <w:right w:val="none" w:sz="0" w:space="0" w:color="auto"/>
      </w:divBdr>
    </w:div>
    <w:div w:id="1048645406">
      <w:bodyDiv w:val="1"/>
      <w:marLeft w:val="0"/>
      <w:marRight w:val="0"/>
      <w:marTop w:val="0"/>
      <w:marBottom w:val="0"/>
      <w:divBdr>
        <w:top w:val="none" w:sz="0" w:space="0" w:color="auto"/>
        <w:left w:val="none" w:sz="0" w:space="0" w:color="auto"/>
        <w:bottom w:val="none" w:sz="0" w:space="0" w:color="auto"/>
        <w:right w:val="none" w:sz="0" w:space="0" w:color="auto"/>
      </w:divBdr>
    </w:div>
    <w:div w:id="1137531201">
      <w:bodyDiv w:val="1"/>
      <w:marLeft w:val="0"/>
      <w:marRight w:val="0"/>
      <w:marTop w:val="0"/>
      <w:marBottom w:val="0"/>
      <w:divBdr>
        <w:top w:val="none" w:sz="0" w:space="0" w:color="auto"/>
        <w:left w:val="none" w:sz="0" w:space="0" w:color="auto"/>
        <w:bottom w:val="none" w:sz="0" w:space="0" w:color="auto"/>
        <w:right w:val="none" w:sz="0" w:space="0" w:color="auto"/>
      </w:divBdr>
    </w:div>
    <w:div w:id="131760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1968D-D3B7-4B86-B0BF-B811850F7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129</Pages>
  <Words>24811</Words>
  <Characters>141423</Characters>
  <Application>Microsoft Office Word</Application>
  <DocSecurity>0</DocSecurity>
  <Lines>1178</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user16</cp:lastModifiedBy>
  <cp:revision>10</cp:revision>
  <dcterms:created xsi:type="dcterms:W3CDTF">2023-02-24T19:14:00Z</dcterms:created>
  <dcterms:modified xsi:type="dcterms:W3CDTF">2023-03-06T08:15:00Z</dcterms:modified>
</cp:coreProperties>
</file>