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610F12" w:rsidRPr="00B21BA9" w:rsidRDefault="00610F12" w:rsidP="00610F12">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610F12" w:rsidRDefault="00610F12" w:rsidP="00610F12">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610F12" w:rsidRDefault="00610F12" w:rsidP="00610F12">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096865" w:rsidRPr="001304AC" w:rsidRDefault="00096865" w:rsidP="00561FCA">
      <w:pPr>
        <w:pStyle w:val="BodyText"/>
        <w:spacing w:after="0"/>
        <w:ind w:right="-7" w:firstLine="567"/>
        <w:jc w:val="right"/>
        <w:rPr>
          <w:rFonts w:ascii="GHEA Grapalat" w:hAnsi="GHEA Grapalat" w:cs="Sylfaen"/>
          <w:i/>
          <w:sz w:val="16"/>
          <w:lang w:val="hy-AM"/>
        </w:rPr>
      </w:pP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1304AC" w:rsidRDefault="00642EFE" w:rsidP="00EF3662">
      <w:pPr>
        <w:pStyle w:val="BodyTextIndent"/>
        <w:spacing w:line="240" w:lineRule="auto"/>
        <w:jc w:val="center"/>
        <w:rPr>
          <w:rFonts w:ascii="GHEA Grapalat" w:hAnsi="GHEA Grapalat"/>
          <w:i w:val="0"/>
          <w:lang w:val="af-ZA"/>
        </w:rPr>
      </w:pPr>
      <w:r w:rsidRPr="001304AC">
        <w:rPr>
          <w:rFonts w:ascii="GHEA Grapalat" w:hAnsi="GHEA Grapalat"/>
          <w:i w:val="0"/>
          <w:lang w:val="af-ZA"/>
        </w:rPr>
        <w:t>ՀԱՅՏԱՐԱՐՈՒԹՅՈՒՆ</w:t>
      </w:r>
    </w:p>
    <w:p w:rsidR="00D03FA5" w:rsidRPr="001304AC"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hy-AM"/>
        </w:rPr>
        <w:t>ԳՆԱՆՇՄԱՆ ՀԱՐՑՄԱՆ</w:t>
      </w:r>
      <w:r w:rsidRPr="001304AC">
        <w:rPr>
          <w:rFonts w:ascii="GHEA Grapalat" w:hAnsi="GHEA Grapalat"/>
          <w:i w:val="0"/>
          <w:lang w:val="af-ZA"/>
        </w:rPr>
        <w:t xml:space="preserve"> ՄԱՍԻՆ</w:t>
      </w:r>
    </w:p>
    <w:p w:rsidR="00D03FA5" w:rsidRPr="001304AC" w:rsidRDefault="00D03FA5" w:rsidP="00D03FA5">
      <w:pPr>
        <w:pStyle w:val="BodyTextIndent"/>
        <w:spacing w:line="240" w:lineRule="auto"/>
        <w:jc w:val="center"/>
        <w:rPr>
          <w:rFonts w:ascii="GHEA Grapalat" w:hAnsi="GHEA Grapalat"/>
          <w:i w:val="0"/>
          <w:lang w:val="af-ZA"/>
        </w:rPr>
      </w:pPr>
    </w:p>
    <w:p w:rsidR="00D03FA5" w:rsidRPr="000D08EB"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af-ZA"/>
        </w:rPr>
        <w:t xml:space="preserve">Հայտարարության սույն տեքստը </w:t>
      </w:r>
      <w:r w:rsidRPr="000D08EB">
        <w:rPr>
          <w:rFonts w:ascii="GHEA Grapalat" w:hAnsi="GHEA Grapalat"/>
          <w:i w:val="0"/>
          <w:lang w:val="af-ZA"/>
        </w:rPr>
        <w:t>հաստատված է գնահատող հանձնաժողովի</w:t>
      </w:r>
    </w:p>
    <w:p w:rsidR="00D03FA5" w:rsidRPr="001304AC" w:rsidRDefault="00D03FA5" w:rsidP="00D03FA5">
      <w:pPr>
        <w:pStyle w:val="BodyTextIndent"/>
        <w:spacing w:line="240" w:lineRule="auto"/>
        <w:jc w:val="center"/>
        <w:rPr>
          <w:rFonts w:ascii="GHEA Grapalat" w:hAnsi="GHEA Grapalat"/>
          <w:i w:val="0"/>
          <w:color w:val="000000"/>
          <w:lang w:val="af-ZA"/>
        </w:rPr>
      </w:pPr>
      <w:r w:rsidRPr="000D08EB">
        <w:rPr>
          <w:rFonts w:ascii="GHEA Grapalat" w:hAnsi="GHEA Grapalat"/>
          <w:i w:val="0"/>
          <w:color w:val="000000"/>
          <w:lang w:val="af-ZA"/>
        </w:rPr>
        <w:t>2023 թվականի</w:t>
      </w:r>
      <w:r w:rsidRPr="000D08EB">
        <w:rPr>
          <w:rFonts w:ascii="GHEA Grapalat" w:hAnsi="GHEA Grapalat"/>
          <w:i w:val="0"/>
          <w:color w:val="000000"/>
          <w:lang w:val="hy-AM"/>
        </w:rPr>
        <w:t xml:space="preserve"> </w:t>
      </w:r>
      <w:r w:rsidR="000D08EB" w:rsidRPr="000D08EB">
        <w:rPr>
          <w:rFonts w:ascii="GHEA Grapalat" w:hAnsi="GHEA Grapalat"/>
          <w:i w:val="0"/>
          <w:color w:val="000000"/>
          <w:lang w:val="en-US"/>
        </w:rPr>
        <w:t>մարտի</w:t>
      </w:r>
      <w:r w:rsidR="000D08EB" w:rsidRPr="003E6701">
        <w:rPr>
          <w:rFonts w:ascii="GHEA Grapalat" w:hAnsi="GHEA Grapalat"/>
          <w:i w:val="0"/>
          <w:color w:val="000000"/>
          <w:lang w:val="af-ZA"/>
        </w:rPr>
        <w:t xml:space="preserve"> 7</w:t>
      </w:r>
      <w:r w:rsidRPr="000D08EB">
        <w:rPr>
          <w:rFonts w:ascii="GHEA Grapalat" w:hAnsi="GHEA Grapalat"/>
          <w:i w:val="0"/>
          <w:color w:val="000000"/>
          <w:lang w:val="hy-AM"/>
        </w:rPr>
        <w:t>-ի թիվ 1</w:t>
      </w:r>
      <w:r w:rsidRPr="000D08EB">
        <w:rPr>
          <w:rFonts w:ascii="GHEA Grapalat" w:hAnsi="GHEA Grapalat"/>
          <w:i w:val="0"/>
          <w:color w:val="000000"/>
          <w:lang w:val="af-ZA"/>
        </w:rPr>
        <w:t xml:space="preserve"> որոշմամբ</w:t>
      </w:r>
      <w:r w:rsidRPr="001304AC">
        <w:rPr>
          <w:rFonts w:ascii="GHEA Grapalat" w:hAnsi="GHEA Grapalat"/>
          <w:i w:val="0"/>
          <w:color w:val="000000"/>
          <w:lang w:val="af-ZA"/>
        </w:rPr>
        <w:t xml:space="preserve"> </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jc w:val="center"/>
        <w:rPr>
          <w:rFonts w:ascii="GHEA Grapalat" w:hAnsi="GHEA Grapalat"/>
          <w:b/>
          <w:i w:val="0"/>
          <w:lang w:val="af-ZA"/>
        </w:rPr>
      </w:pPr>
      <w:r w:rsidRPr="001304AC">
        <w:rPr>
          <w:rFonts w:ascii="GHEA Grapalat" w:hAnsi="GHEA Grapalat"/>
          <w:i w:val="0"/>
          <w:lang w:val="af-ZA"/>
        </w:rPr>
        <w:t xml:space="preserve">Ընթացակարգի ծածկագիրը` </w:t>
      </w:r>
      <w:r w:rsidRPr="001304AC">
        <w:rPr>
          <w:rFonts w:ascii="GHEA Grapalat" w:hAnsi="GHEA Grapalat"/>
          <w:b/>
          <w:i w:val="0"/>
          <w:lang w:val="hy-AM"/>
        </w:rPr>
        <w:t>«</w:t>
      </w:r>
      <w:r w:rsidRPr="001304AC">
        <w:rPr>
          <w:rFonts w:ascii="GHEA Grapalat" w:hAnsi="GHEA Grapalat"/>
          <w:b/>
          <w:i w:val="0"/>
          <w:lang w:val="af-ZA"/>
        </w:rPr>
        <w:t>ԳՀԱՊՁԲ-ՀՎԿԱԿ-2023-</w:t>
      </w:r>
      <w:r w:rsidR="001D007C">
        <w:rPr>
          <w:rFonts w:ascii="GHEA Grapalat" w:hAnsi="GHEA Grapalat"/>
          <w:b/>
          <w:i w:val="0"/>
          <w:lang w:val="af-ZA"/>
        </w:rPr>
        <w:t>17</w:t>
      </w:r>
      <w:r w:rsidRPr="001304AC">
        <w:rPr>
          <w:rFonts w:ascii="GHEA Grapalat" w:hAnsi="GHEA Grapalat"/>
          <w:b/>
          <w:i w:val="0"/>
          <w:lang w:val="hy-AM"/>
        </w:rPr>
        <w:t>»</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ind w:firstLine="708"/>
        <w:jc w:val="left"/>
        <w:rPr>
          <w:rFonts w:ascii="GHEA Grapalat" w:hAnsi="GHEA Grapalat"/>
          <w:i w:val="0"/>
          <w:lang w:val="af-ZA"/>
        </w:rPr>
      </w:pPr>
      <w:r w:rsidRPr="001304AC">
        <w:rPr>
          <w:rFonts w:ascii="GHEA Grapalat" w:hAnsi="GHEA Grapalat"/>
          <w:i w:val="0"/>
          <w:lang w:val="af-ZA"/>
        </w:rPr>
        <w:t xml:space="preserve">Պատվիրատուն` </w:t>
      </w:r>
      <w:r w:rsidRPr="001304AC">
        <w:rPr>
          <w:rFonts w:ascii="GHEA Grapalat" w:hAnsi="GHEA Grapalat"/>
          <w:b/>
          <w:i w:val="0"/>
          <w:lang w:val="af-ZA"/>
        </w:rPr>
        <w:t xml:space="preserve">«Հիվանդությունների վերահսկման և կանխարգելման ազգային կենտրոն» ՊՈԱԿ-ը, </w:t>
      </w:r>
      <w:r w:rsidRPr="001304AC">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1304AC" w:rsidRDefault="00A20B69" w:rsidP="006265F4">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bookmarkStart w:id="0" w:name="_Hlk23167417"/>
      <w:r w:rsidR="00496E18" w:rsidRPr="001304AC">
        <w:rPr>
          <w:rFonts w:ascii="GHEA Grapalat" w:hAnsi="GHEA Grapalat"/>
          <w:i w:val="0"/>
          <w:lang w:val="af-ZA"/>
        </w:rPr>
        <w:t>Սույն ընթացակարգի</w:t>
      </w:r>
      <w:bookmarkEnd w:id="0"/>
      <w:r w:rsidR="00496E18" w:rsidRPr="001304AC">
        <w:rPr>
          <w:rFonts w:ascii="GHEA Grapalat" w:hAnsi="GHEA Grapalat"/>
          <w:i w:val="0"/>
          <w:lang w:val="af-ZA"/>
        </w:rPr>
        <w:t xml:space="preserve"> արդյունքում</w:t>
      </w:r>
      <w:r w:rsidR="00642EFE" w:rsidRPr="001304AC">
        <w:rPr>
          <w:rFonts w:ascii="GHEA Grapalat" w:hAnsi="GHEA Grapalat"/>
          <w:i w:val="0"/>
          <w:lang w:val="af-ZA"/>
        </w:rPr>
        <w:t xml:space="preserve"> </w:t>
      </w:r>
      <w:r w:rsidR="002E7EE1" w:rsidRPr="001304AC">
        <w:rPr>
          <w:rFonts w:ascii="GHEA Grapalat" w:hAnsi="GHEA Grapalat"/>
          <w:i w:val="0"/>
          <w:lang w:val="hy-AM"/>
        </w:rPr>
        <w:t>ընտրված</w:t>
      </w:r>
      <w:r w:rsidR="00642EFE" w:rsidRPr="001304AC">
        <w:rPr>
          <w:rFonts w:ascii="GHEA Grapalat" w:hAnsi="GHEA Grapalat"/>
          <w:i w:val="0"/>
          <w:lang w:val="af-ZA"/>
        </w:rPr>
        <w:t xml:space="preserve"> մասնակցին սահմանված կարգով կառաջարկվի կնքել</w:t>
      </w:r>
      <w:r w:rsidR="00496E18" w:rsidRPr="001304AC">
        <w:rPr>
          <w:rFonts w:ascii="GHEA Grapalat" w:hAnsi="GHEA Grapalat"/>
          <w:i w:val="0"/>
          <w:lang w:val="af-ZA"/>
        </w:rPr>
        <w:t xml:space="preserve"> </w:t>
      </w:r>
      <w:r w:rsidR="00A9644B">
        <w:rPr>
          <w:rFonts w:ascii="GHEA Grapalat" w:hAnsi="GHEA Grapalat"/>
          <w:b/>
          <w:i w:val="0"/>
          <w:lang w:val="af-ZA"/>
        </w:rPr>
        <w:t>սեղմված բնական գազի</w:t>
      </w:r>
      <w:r w:rsidR="00A9644B">
        <w:rPr>
          <w:rFonts w:ascii="GHEA Grapalat" w:hAnsi="GHEA Grapalat"/>
          <w:i w:val="0"/>
          <w:lang w:val="af-ZA"/>
        </w:rPr>
        <w:t xml:space="preserve">    մատակարարման </w:t>
      </w:r>
      <w:r w:rsidR="00341A74" w:rsidRPr="001304AC">
        <w:rPr>
          <w:rFonts w:ascii="GHEA Grapalat" w:hAnsi="GHEA Grapalat"/>
          <w:i w:val="0"/>
          <w:lang w:val="af-ZA"/>
        </w:rPr>
        <w:t xml:space="preserve">պայմանագիր (այսուհետ` </w:t>
      </w:r>
      <w:r w:rsidR="006265F4" w:rsidRPr="001304AC">
        <w:rPr>
          <w:rFonts w:ascii="GHEA Grapalat" w:hAnsi="GHEA Grapalat"/>
          <w:i w:val="0"/>
          <w:lang w:val="af-ZA"/>
        </w:rPr>
        <w:t xml:space="preserve">պայմանագիր)։ </w:t>
      </w:r>
    </w:p>
    <w:p w:rsidR="00357D48" w:rsidRPr="001304AC" w:rsidRDefault="00A20B69" w:rsidP="00EF3662">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r w:rsidR="00A76C15" w:rsidRPr="001304AC">
        <w:rPr>
          <w:rFonts w:ascii="GHEA Grapalat" w:hAnsi="GHEA Grapalat"/>
          <w:i w:val="0"/>
          <w:lang w:val="af-ZA"/>
        </w:rPr>
        <w:t>«</w:t>
      </w:r>
      <w:r w:rsidR="00357D48" w:rsidRPr="001304AC">
        <w:rPr>
          <w:rFonts w:ascii="GHEA Grapalat" w:hAnsi="GHEA Grapalat"/>
          <w:i w:val="0"/>
          <w:lang w:val="af-ZA"/>
        </w:rPr>
        <w:t>Գնումների մասին</w:t>
      </w:r>
      <w:r w:rsidR="00A76C15" w:rsidRPr="001304AC">
        <w:rPr>
          <w:rFonts w:ascii="GHEA Grapalat" w:hAnsi="GHEA Grapalat"/>
          <w:i w:val="0"/>
          <w:lang w:val="af-ZA"/>
        </w:rPr>
        <w:t>»</w:t>
      </w:r>
      <w:r w:rsidR="00A96293" w:rsidRPr="001304AC">
        <w:rPr>
          <w:rFonts w:ascii="GHEA Grapalat" w:hAnsi="GHEA Grapalat"/>
          <w:i w:val="0"/>
          <w:lang w:val="af-ZA"/>
        </w:rPr>
        <w:t xml:space="preserve"> </w:t>
      </w:r>
      <w:r w:rsidR="00357D48" w:rsidRPr="001304AC">
        <w:rPr>
          <w:rFonts w:ascii="GHEA Grapalat" w:hAnsi="GHEA Grapalat"/>
          <w:i w:val="0"/>
          <w:lang w:val="af-ZA"/>
        </w:rPr>
        <w:t xml:space="preserve">ՀՀ օրենքի </w:t>
      </w:r>
      <w:r w:rsidR="00955E87" w:rsidRPr="001304AC">
        <w:rPr>
          <w:rFonts w:ascii="GHEA Grapalat" w:hAnsi="GHEA Grapalat"/>
          <w:i w:val="0"/>
          <w:lang w:val="af-ZA"/>
        </w:rPr>
        <w:t>7</w:t>
      </w:r>
      <w:r w:rsidR="00357D48" w:rsidRPr="001304AC">
        <w:rPr>
          <w:rFonts w:ascii="GHEA Grapalat" w:hAnsi="GHEA Grapalat"/>
          <w:i w:val="0"/>
          <w:lang w:val="af-ZA"/>
        </w:rPr>
        <w:t xml:space="preserve">-րդ հոդվածի համաձայն` </w:t>
      </w:r>
      <w:r w:rsidR="00DB4CC7" w:rsidRPr="001304A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04AC">
        <w:rPr>
          <w:rFonts w:ascii="GHEA Grapalat" w:hAnsi="GHEA Grapalat"/>
          <w:i w:val="0"/>
          <w:lang w:val="af-ZA"/>
        </w:rPr>
        <w:t xml:space="preserve">սույն </w:t>
      </w:r>
      <w:r w:rsidR="00496E18" w:rsidRPr="001304AC">
        <w:rPr>
          <w:rFonts w:ascii="GHEA Grapalat" w:hAnsi="GHEA Grapalat"/>
          <w:i w:val="0"/>
          <w:lang w:val="af-ZA"/>
        </w:rPr>
        <w:t xml:space="preserve">ընթացակարգին </w:t>
      </w:r>
      <w:r w:rsidR="00DB4CC7" w:rsidRPr="001304AC">
        <w:rPr>
          <w:rFonts w:ascii="GHEA Grapalat" w:hAnsi="GHEA Grapalat"/>
          <w:i w:val="0"/>
          <w:lang w:val="af-ZA"/>
        </w:rPr>
        <w:t>մասնակցելու հավասար իրավունք:</w:t>
      </w:r>
    </w:p>
    <w:p w:rsidR="00A20B69" w:rsidRPr="001304AC" w:rsidRDefault="00496E18" w:rsidP="00EF3662">
      <w:pPr>
        <w:ind w:firstLine="720"/>
        <w:jc w:val="both"/>
        <w:rPr>
          <w:rFonts w:ascii="GHEA Grapalat" w:hAnsi="GHEA Grapalat"/>
          <w:sz w:val="20"/>
          <w:szCs w:val="20"/>
          <w:lang w:val="af-ZA"/>
        </w:rPr>
      </w:pPr>
      <w:r w:rsidRPr="001304AC">
        <w:rPr>
          <w:rFonts w:ascii="GHEA Grapalat" w:hAnsi="GHEA Grapalat"/>
          <w:sz w:val="20"/>
          <w:szCs w:val="20"/>
          <w:lang w:val="af-ZA"/>
        </w:rPr>
        <w:t xml:space="preserve">Սույն ընթացակարգին </w:t>
      </w:r>
      <w:r w:rsidR="00357D48" w:rsidRPr="001304AC">
        <w:rPr>
          <w:rFonts w:ascii="GHEA Grapalat" w:hAnsi="GHEA Grapalat"/>
          <w:sz w:val="20"/>
          <w:szCs w:val="20"/>
          <w:lang w:val="af-ZA"/>
        </w:rPr>
        <w:t>մասնակցելու իրավունք</w:t>
      </w:r>
      <w:r w:rsidR="00124461" w:rsidRPr="001304AC">
        <w:rPr>
          <w:rFonts w:ascii="GHEA Grapalat" w:hAnsi="GHEA Grapalat"/>
          <w:sz w:val="20"/>
          <w:szCs w:val="20"/>
          <w:lang w:val="af-ZA"/>
        </w:rPr>
        <w:t xml:space="preserve"> </w:t>
      </w:r>
      <w:r w:rsidR="003C3660" w:rsidRPr="001304AC">
        <w:rPr>
          <w:rFonts w:ascii="GHEA Grapalat" w:hAnsi="GHEA Grapalat"/>
          <w:sz w:val="20"/>
          <w:szCs w:val="20"/>
          <w:lang w:val="af-ZA"/>
        </w:rPr>
        <w:t xml:space="preserve">չունեցող </w:t>
      </w:r>
      <w:r w:rsidR="006E7947" w:rsidRPr="001304AC">
        <w:rPr>
          <w:rFonts w:ascii="GHEA Grapalat" w:hAnsi="GHEA Grapalat"/>
          <w:sz w:val="20"/>
          <w:szCs w:val="20"/>
          <w:lang w:val="af-ZA"/>
        </w:rPr>
        <w:t xml:space="preserve">անձանց, ինչպես </w:t>
      </w:r>
      <w:r w:rsidR="00A20B69" w:rsidRPr="001304AC">
        <w:rPr>
          <w:rFonts w:ascii="GHEA Grapalat" w:hAnsi="GHEA Grapalat"/>
          <w:sz w:val="20"/>
          <w:szCs w:val="20"/>
          <w:lang w:val="af-ZA"/>
        </w:rPr>
        <w:t xml:space="preserve">նաև մասնակիցներին ներկայացվող </w:t>
      </w:r>
      <w:r w:rsidR="008A511D" w:rsidRPr="001304AC">
        <w:rPr>
          <w:rFonts w:ascii="GHEA Grapalat" w:hAnsi="GHEA Grapalat"/>
          <w:sz w:val="20"/>
          <w:szCs w:val="20"/>
          <w:lang w:val="af-ZA"/>
        </w:rPr>
        <w:t xml:space="preserve">պայմանները </w:t>
      </w:r>
      <w:r w:rsidR="00A20B69" w:rsidRPr="001304AC">
        <w:rPr>
          <w:rFonts w:ascii="GHEA Grapalat" w:hAnsi="GHEA Grapalat"/>
          <w:sz w:val="20"/>
          <w:szCs w:val="20"/>
          <w:lang w:val="af-ZA"/>
        </w:rPr>
        <w:t>սահմանված են սույն ընթացակարգի հրավերով:</w:t>
      </w:r>
    </w:p>
    <w:p w:rsidR="00357D48" w:rsidRPr="001304AC" w:rsidRDefault="00EE73A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Ընտրված </w:t>
      </w:r>
      <w:r w:rsidR="00357D48" w:rsidRPr="001304AC">
        <w:rPr>
          <w:rFonts w:ascii="GHEA Grapalat" w:hAnsi="GHEA Grapalat"/>
          <w:i w:val="0"/>
          <w:lang w:val="af-ZA"/>
        </w:rPr>
        <w:t xml:space="preserve">մասնակիցը որոշվում է </w:t>
      </w:r>
      <w:bookmarkStart w:id="1" w:name="_Hlk23167512"/>
      <w:r w:rsidR="00496E18" w:rsidRPr="001304AC">
        <w:rPr>
          <w:rFonts w:ascii="GHEA Grapalat" w:hAnsi="GHEA Grapalat"/>
          <w:i w:val="0"/>
          <w:lang w:val="af-ZA"/>
        </w:rPr>
        <w:t xml:space="preserve">ոչ գնային պայմաններով բավարար գնահատված </w:t>
      </w:r>
      <w:bookmarkEnd w:id="1"/>
      <w:r w:rsidR="00357D48" w:rsidRPr="001304A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304AC">
        <w:rPr>
          <w:rFonts w:ascii="GHEA Grapalat" w:hAnsi="GHEA Grapalat"/>
          <w:i w:val="0"/>
          <w:lang w:val="af-ZA"/>
        </w:rPr>
        <w:t>։</w:t>
      </w:r>
      <w:r w:rsidR="00357D48" w:rsidRPr="001304AC">
        <w:rPr>
          <w:rFonts w:ascii="GHEA Grapalat" w:hAnsi="GHEA Grapalat"/>
          <w:i w:val="0"/>
          <w:lang w:val="af-ZA"/>
        </w:rPr>
        <w:t xml:space="preserve"> </w:t>
      </w:r>
    </w:p>
    <w:p w:rsidR="0067579A" w:rsidRPr="001304AC" w:rsidRDefault="00357D4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Էլեկտրոնային ձևով հրավեր տրամադրելու պահանջի դեպքում պատվիրատուն </w:t>
      </w:r>
      <w:r w:rsidR="00E222A7" w:rsidRPr="001304AC">
        <w:rPr>
          <w:rFonts w:ascii="GHEA Grapalat" w:hAnsi="GHEA Grapalat"/>
          <w:i w:val="0"/>
          <w:lang w:val="af-ZA"/>
        </w:rPr>
        <w:t xml:space="preserve">անվճար </w:t>
      </w:r>
      <w:r w:rsidRPr="001304AC">
        <w:rPr>
          <w:rFonts w:ascii="GHEA Grapalat" w:hAnsi="GHEA Grapalat"/>
          <w:i w:val="0"/>
          <w:lang w:val="af-ZA"/>
        </w:rPr>
        <w:t>ապահովում է հրավերի` էլեկտրոնային ձևով տրամադրումը դիմում</w:t>
      </w:r>
      <w:r w:rsidR="0006311D" w:rsidRPr="001304AC">
        <w:rPr>
          <w:rFonts w:ascii="GHEA Grapalat" w:hAnsi="GHEA Grapalat"/>
          <w:i w:val="0"/>
          <w:lang w:val="af-ZA"/>
        </w:rPr>
        <w:t>ը</w:t>
      </w:r>
      <w:r w:rsidRPr="001304AC">
        <w:rPr>
          <w:rFonts w:ascii="GHEA Grapalat" w:hAnsi="GHEA Grapalat"/>
          <w:i w:val="0"/>
          <w:lang w:val="af-ZA"/>
        </w:rPr>
        <w:t xml:space="preserve"> ստանալու օրվան հաջորդող աշխատանքային օրվա ընթացքում</w:t>
      </w:r>
      <w:r w:rsidR="004D5671" w:rsidRPr="001304AC">
        <w:rPr>
          <w:rFonts w:ascii="GHEA Grapalat" w:hAnsi="GHEA Grapalat"/>
          <w:i w:val="0"/>
          <w:lang w:val="af-ZA"/>
        </w:rPr>
        <w:t>։</w:t>
      </w:r>
      <w:r w:rsidRPr="001304A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1304AC">
        <w:rPr>
          <w:rFonts w:ascii="GHEA Grapalat" w:hAnsi="GHEA Grapalat"/>
          <w:i w:val="0"/>
          <w:lang w:val="af-ZA"/>
        </w:rPr>
        <w:t>Սույն ընթացակարգին մասնակցության հայտերն անհրաժեշտ է ներկայացնել</w:t>
      </w:r>
      <w:r w:rsidRPr="001304AC">
        <w:rPr>
          <w:rFonts w:ascii="GHEA Grapalat" w:hAnsi="GHEA Grapalat"/>
          <w:i w:val="0"/>
          <w:lang w:val="af-ZA" w:eastAsia="ru-RU"/>
        </w:rPr>
        <w:t xml:space="preserve"> </w:t>
      </w:r>
      <w:r w:rsidRPr="001304AC">
        <w:rPr>
          <w:rFonts w:ascii="GHEA Grapalat" w:hAnsi="GHEA Grapalat"/>
          <w:b/>
          <w:i w:val="0"/>
          <w:lang w:val="af-ZA"/>
        </w:rPr>
        <w:t>ք.Երևան,</w:t>
      </w:r>
      <w:r w:rsidRPr="001304AC">
        <w:rPr>
          <w:rFonts w:ascii="GHEA Grapalat" w:hAnsi="GHEA Grapalat"/>
          <w:i w:val="0"/>
          <w:lang w:val="af-ZA"/>
        </w:rPr>
        <w:t xml:space="preserve"> </w:t>
      </w:r>
      <w:r w:rsidRPr="001304AC">
        <w:rPr>
          <w:rFonts w:ascii="GHEA Grapalat" w:hAnsi="GHEA Grapalat"/>
          <w:b/>
          <w:i w:val="0"/>
          <w:lang w:val="hy-AM"/>
        </w:rPr>
        <w:t>Մ</w:t>
      </w:r>
      <w:r w:rsidRPr="00AD577C">
        <w:rPr>
          <w:rFonts w:ascii="GHEA Grapalat" w:hAnsi="GHEA Grapalat"/>
          <w:b/>
          <w:i w:val="0"/>
          <w:lang w:val="hy-AM"/>
        </w:rPr>
        <w:t xml:space="preserve">.Հերացի 12 </w:t>
      </w:r>
      <w:r w:rsidRPr="00AD577C">
        <w:rPr>
          <w:rFonts w:ascii="GHEA Grapalat" w:hAnsi="GHEA Grapalat"/>
          <w:i w:val="0"/>
          <w:lang w:val="af-ZA"/>
        </w:rPr>
        <w:t>հասցեով, փաստաթղթային ձևով</w:t>
      </w:r>
      <w:r w:rsidRPr="00AD577C">
        <w:rPr>
          <w:rFonts w:ascii="GHEA Grapalat" w:hAnsi="GHEA Grapalat"/>
          <w:i w:val="0"/>
          <w:lang w:val="af-ZA" w:eastAsia="ru-RU"/>
        </w:rPr>
        <w:t xml:space="preserve"> </w:t>
      </w:r>
      <w:r w:rsidRPr="00AD577C">
        <w:rPr>
          <w:rFonts w:ascii="GHEA Grapalat" w:hAnsi="GHEA Grapalat"/>
          <w:i w:val="0"/>
          <w:lang w:val="af-ZA"/>
        </w:rPr>
        <w:t>մինչև սույն հայտարարության հրապարակման օրվանից հաշված</w:t>
      </w:r>
      <w:r w:rsidRPr="00AD577C">
        <w:rPr>
          <w:rFonts w:ascii="GHEA Grapalat" w:hAnsi="GHEA Grapalat"/>
          <w:b/>
          <w:i w:val="0"/>
          <w:lang w:val="af-ZA"/>
        </w:rPr>
        <w:t xml:space="preserve"> </w:t>
      </w:r>
      <w:r w:rsidR="00AD577C" w:rsidRPr="00AD577C">
        <w:rPr>
          <w:rFonts w:ascii="GHEA Grapalat" w:hAnsi="GHEA Grapalat"/>
          <w:b/>
          <w:i w:val="0"/>
          <w:lang w:val="af-ZA"/>
        </w:rPr>
        <w:t>9</w:t>
      </w:r>
      <w:r w:rsidRPr="00AD577C">
        <w:rPr>
          <w:rFonts w:ascii="GHEA Grapalat" w:hAnsi="GHEA Grapalat"/>
          <w:b/>
          <w:i w:val="0"/>
          <w:lang w:val="af-ZA"/>
        </w:rPr>
        <w:t xml:space="preserve">-րդ օրվա ժամը </w:t>
      </w:r>
      <w:r w:rsidRPr="00AD577C">
        <w:rPr>
          <w:rFonts w:ascii="GHEA Grapalat" w:hAnsi="GHEA Grapalat"/>
          <w:b/>
          <w:i w:val="0"/>
          <w:lang w:val="hy-AM"/>
        </w:rPr>
        <w:t>11:</w:t>
      </w:r>
      <w:r w:rsidR="00AD577C" w:rsidRPr="00AD577C">
        <w:rPr>
          <w:rFonts w:ascii="GHEA Grapalat" w:hAnsi="GHEA Grapalat"/>
          <w:b/>
          <w:i w:val="0"/>
          <w:lang w:val="af-ZA"/>
        </w:rPr>
        <w:t>0</w:t>
      </w:r>
      <w:r w:rsidRPr="00AD577C">
        <w:rPr>
          <w:rFonts w:ascii="GHEA Grapalat" w:hAnsi="GHEA Grapalat"/>
          <w:b/>
          <w:i w:val="0"/>
          <w:lang w:val="hy-AM"/>
        </w:rPr>
        <w:t>0</w:t>
      </w:r>
      <w:r w:rsidRPr="00AD577C">
        <w:rPr>
          <w:rFonts w:ascii="GHEA Grapalat" w:hAnsi="GHEA Grapalat"/>
          <w:b/>
          <w:i w:val="0"/>
          <w:lang w:val="af-ZA"/>
        </w:rPr>
        <w:t>-ը:</w:t>
      </w:r>
      <w:r w:rsidRPr="00AD577C">
        <w:rPr>
          <w:rFonts w:ascii="GHEA Grapalat" w:hAnsi="GHEA Grapalat"/>
          <w:i w:val="0"/>
          <w:lang w:val="af-ZA"/>
        </w:rPr>
        <w:t xml:space="preserve"> </w:t>
      </w:r>
    </w:p>
    <w:p w:rsidR="00EA12C9" w:rsidRPr="00AD577C" w:rsidRDefault="00EA12C9" w:rsidP="00EA12C9">
      <w:pPr>
        <w:pStyle w:val="BodyTextIndent"/>
        <w:spacing w:line="240" w:lineRule="auto"/>
        <w:rPr>
          <w:rFonts w:ascii="GHEA Grapalat" w:hAnsi="GHEA Grapalat"/>
          <w:i w:val="0"/>
          <w:lang w:val="af-ZA"/>
        </w:rPr>
      </w:pPr>
      <w:r w:rsidRPr="00AD577C">
        <w:rPr>
          <w:rFonts w:ascii="GHEA Grapalat" w:hAnsi="GHEA Grapalat"/>
          <w:i w:val="0"/>
          <w:lang w:val="af-ZA"/>
        </w:rPr>
        <w:t xml:space="preserve">Հայտերը, հայերենից բացի, կարող են ներկայացվել նաև անգլերեն կամ ռուսերեն: </w:t>
      </w:r>
    </w:p>
    <w:p w:rsidR="00EA12C9" w:rsidRPr="00AD577C" w:rsidRDefault="00EA12C9" w:rsidP="00EA12C9">
      <w:pPr>
        <w:pStyle w:val="BodyTextIndent"/>
        <w:spacing w:line="240" w:lineRule="auto"/>
        <w:ind w:firstLine="708"/>
        <w:rPr>
          <w:rFonts w:ascii="GHEA Grapalat" w:hAnsi="GHEA Grapalat"/>
          <w:i w:val="0"/>
          <w:lang w:val="af-ZA"/>
        </w:rPr>
      </w:pPr>
      <w:r w:rsidRPr="00AD577C">
        <w:rPr>
          <w:rFonts w:ascii="GHEA Grapalat" w:hAnsi="GHEA Grapalat"/>
          <w:i w:val="0"/>
          <w:color w:val="000000"/>
          <w:lang w:val="af-ZA"/>
        </w:rPr>
        <w:t xml:space="preserve">Հայտերի բացումը տեղի կունենա </w:t>
      </w:r>
      <w:r w:rsidRPr="00AD577C">
        <w:rPr>
          <w:rFonts w:ascii="GHEA Grapalat" w:hAnsi="GHEA Grapalat"/>
          <w:b/>
          <w:i w:val="0"/>
          <w:color w:val="000000"/>
          <w:lang w:val="af-ZA"/>
        </w:rPr>
        <w:t>ք.Երևան,</w:t>
      </w:r>
      <w:r w:rsidRPr="00AD577C">
        <w:rPr>
          <w:rFonts w:ascii="GHEA Grapalat" w:hAnsi="GHEA Grapalat"/>
          <w:i w:val="0"/>
          <w:color w:val="000000"/>
          <w:lang w:val="af-ZA"/>
        </w:rPr>
        <w:t xml:space="preserve"> </w:t>
      </w:r>
      <w:r w:rsidRPr="00AD577C">
        <w:rPr>
          <w:rFonts w:ascii="GHEA Grapalat" w:hAnsi="GHEA Grapalat"/>
          <w:b/>
          <w:i w:val="0"/>
          <w:color w:val="000000"/>
          <w:lang w:val="hy-AM"/>
        </w:rPr>
        <w:t>Մ.Հերացի 12</w:t>
      </w:r>
      <w:r w:rsidRPr="00AD577C">
        <w:rPr>
          <w:rFonts w:ascii="GHEA Grapalat" w:hAnsi="GHEA Grapalat"/>
          <w:i w:val="0"/>
          <w:color w:val="000000"/>
          <w:lang w:val="af-ZA"/>
        </w:rPr>
        <w:t xml:space="preserve"> հասցեում,</w:t>
      </w:r>
      <w:r w:rsidRPr="00AD577C">
        <w:rPr>
          <w:rFonts w:ascii="GHEA Grapalat" w:hAnsi="GHEA Grapalat"/>
          <w:i w:val="0"/>
          <w:color w:val="000000"/>
          <w:lang w:val="hy-AM"/>
        </w:rPr>
        <w:t xml:space="preserve"> </w:t>
      </w:r>
      <w:r w:rsidRPr="00AD577C">
        <w:rPr>
          <w:rFonts w:ascii="GHEA Grapalat" w:hAnsi="GHEA Grapalat"/>
          <w:b/>
          <w:i w:val="0"/>
          <w:color w:val="000000"/>
          <w:lang w:val="hy-AM"/>
        </w:rPr>
        <w:t>2023</w:t>
      </w:r>
      <w:r w:rsidRPr="00AD577C">
        <w:rPr>
          <w:rFonts w:ascii="GHEA Grapalat" w:hAnsi="GHEA Grapalat"/>
          <w:b/>
          <w:i w:val="0"/>
          <w:color w:val="000000"/>
          <w:lang w:val="af-ZA"/>
        </w:rPr>
        <w:t xml:space="preserve"> թ</w:t>
      </w:r>
      <w:r w:rsidRPr="00AD577C">
        <w:rPr>
          <w:rFonts w:ascii="GHEA Grapalat" w:hAnsi="GHEA Grapalat"/>
          <w:b/>
          <w:i w:val="0"/>
          <w:color w:val="000000"/>
          <w:lang w:val="hy-AM"/>
        </w:rPr>
        <w:t xml:space="preserve">-ի </w:t>
      </w:r>
      <w:r w:rsidR="000C7719">
        <w:rPr>
          <w:rFonts w:ascii="GHEA Grapalat" w:hAnsi="GHEA Grapalat"/>
          <w:b/>
          <w:i w:val="0"/>
          <w:color w:val="000000"/>
          <w:lang w:val="af-ZA"/>
        </w:rPr>
        <w:t>մարտի 15</w:t>
      </w:r>
      <w:r w:rsidRPr="00AD577C">
        <w:rPr>
          <w:rFonts w:ascii="GHEA Grapalat" w:hAnsi="GHEA Grapalat"/>
          <w:b/>
          <w:i w:val="0"/>
          <w:color w:val="000000"/>
          <w:lang w:val="hy-AM"/>
        </w:rPr>
        <w:t>-</w:t>
      </w:r>
      <w:r w:rsidRPr="00AD577C">
        <w:rPr>
          <w:rFonts w:ascii="GHEA Grapalat" w:hAnsi="GHEA Grapalat"/>
          <w:b/>
          <w:i w:val="0"/>
          <w:color w:val="000000"/>
          <w:lang w:val="af-ZA"/>
        </w:rPr>
        <w:t xml:space="preserve">ին ժամը </w:t>
      </w:r>
      <w:r w:rsidRPr="00AD577C">
        <w:rPr>
          <w:rFonts w:ascii="GHEA Grapalat" w:hAnsi="GHEA Grapalat"/>
          <w:b/>
          <w:i w:val="0"/>
          <w:color w:val="000000"/>
          <w:lang w:val="hy-AM"/>
        </w:rPr>
        <w:t>11:</w:t>
      </w:r>
      <w:r w:rsidR="000C7719">
        <w:rPr>
          <w:rFonts w:ascii="GHEA Grapalat" w:hAnsi="GHEA Grapalat"/>
          <w:b/>
          <w:i w:val="0"/>
          <w:color w:val="000000"/>
          <w:lang w:val="af-ZA"/>
        </w:rPr>
        <w:t>0</w:t>
      </w:r>
      <w:r w:rsidRPr="00AD577C">
        <w:rPr>
          <w:rFonts w:ascii="GHEA Grapalat" w:hAnsi="GHEA Grapalat"/>
          <w:b/>
          <w:i w:val="0"/>
          <w:color w:val="000000"/>
          <w:lang w:val="hy-AM"/>
        </w:rPr>
        <w:t>0</w:t>
      </w:r>
      <w:r w:rsidRPr="00AD577C">
        <w:rPr>
          <w:rFonts w:ascii="GHEA Grapalat" w:hAnsi="GHEA Grapalat"/>
          <w:b/>
          <w:i w:val="0"/>
          <w:color w:val="000000"/>
          <w:lang w:val="af-ZA"/>
        </w:rPr>
        <w:t>-</w:t>
      </w:r>
      <w:r w:rsidRPr="00AD577C">
        <w:rPr>
          <w:rFonts w:ascii="GHEA Grapalat" w:hAnsi="GHEA Grapalat"/>
          <w:b/>
          <w:i w:val="0"/>
          <w:lang w:val="af-ZA"/>
        </w:rPr>
        <w:t>ին։</w:t>
      </w:r>
    </w:p>
    <w:p w:rsidR="006675F2" w:rsidRPr="001304AC" w:rsidRDefault="006675F2" w:rsidP="006675F2">
      <w:pPr>
        <w:ind w:firstLine="720"/>
        <w:jc w:val="both"/>
        <w:rPr>
          <w:rFonts w:ascii="GHEA Grapalat" w:hAnsi="GHEA Grapalat"/>
          <w:sz w:val="20"/>
          <w:szCs w:val="20"/>
          <w:lang w:val="hy-AM"/>
        </w:rPr>
      </w:pPr>
      <w:r w:rsidRPr="00AD577C">
        <w:rPr>
          <w:rFonts w:ascii="GHEA Grapalat" w:hAnsi="GHEA Grapalat"/>
          <w:sz w:val="20"/>
          <w:szCs w:val="20"/>
          <w:lang w:val="af-ZA"/>
        </w:rPr>
        <w:t>Սույն ընթացակարգի վերաբերյալ բողոք</w:t>
      </w:r>
      <w:r w:rsidRPr="00AD577C">
        <w:rPr>
          <w:rFonts w:ascii="GHEA Grapalat" w:hAnsi="GHEA Grapalat"/>
          <w:sz w:val="20"/>
          <w:szCs w:val="20"/>
          <w:lang w:val="hy-AM"/>
        </w:rPr>
        <w:t xml:space="preserve">արկումն իրականացվում է </w:t>
      </w:r>
      <w:r w:rsidRPr="00AD577C">
        <w:rPr>
          <w:rFonts w:ascii="GHEA Grapalat" w:hAnsi="GHEA Grapalat"/>
          <w:sz w:val="16"/>
          <w:szCs w:val="16"/>
          <w:lang w:val="af-ZA"/>
        </w:rPr>
        <w:t xml:space="preserve"> </w:t>
      </w:r>
      <w:r w:rsidRPr="00AD577C">
        <w:rPr>
          <w:rFonts w:ascii="GHEA Grapalat" w:hAnsi="GHEA Grapalat"/>
          <w:sz w:val="20"/>
          <w:szCs w:val="20"/>
          <w:lang w:val="af-ZA"/>
        </w:rPr>
        <w:t>«</w:t>
      </w:r>
      <w:r w:rsidRPr="00AD577C">
        <w:rPr>
          <w:rFonts w:ascii="GHEA Grapalat" w:hAnsi="GHEA Grapalat"/>
          <w:sz w:val="20"/>
          <w:szCs w:val="20"/>
          <w:lang w:val="hy-AM"/>
        </w:rPr>
        <w:t>Գնումների</w:t>
      </w:r>
      <w:r w:rsidRPr="00AD577C">
        <w:rPr>
          <w:rFonts w:ascii="GHEA Grapalat" w:hAnsi="GHEA Grapalat"/>
          <w:sz w:val="20"/>
          <w:szCs w:val="20"/>
          <w:lang w:val="af-ZA"/>
        </w:rPr>
        <w:t xml:space="preserve"> </w:t>
      </w:r>
      <w:r w:rsidRPr="00AD577C">
        <w:rPr>
          <w:rFonts w:ascii="GHEA Grapalat" w:hAnsi="GHEA Grapalat"/>
          <w:sz w:val="20"/>
          <w:szCs w:val="20"/>
          <w:lang w:val="hy-AM"/>
        </w:rPr>
        <w:t>մասին</w:t>
      </w:r>
      <w:r w:rsidRPr="00AD577C">
        <w:rPr>
          <w:rFonts w:ascii="GHEA Grapalat" w:hAnsi="GHEA Grapalat"/>
          <w:sz w:val="20"/>
          <w:szCs w:val="20"/>
          <w:lang w:val="af-ZA"/>
        </w:rPr>
        <w:t>»</w:t>
      </w:r>
      <w:r w:rsidRPr="00AD577C">
        <w:rPr>
          <w:rFonts w:ascii="GHEA Grapalat" w:hAnsi="GHEA Grapalat"/>
          <w:sz w:val="20"/>
          <w:szCs w:val="20"/>
          <w:lang w:val="hy-AM"/>
        </w:rPr>
        <w:t xml:space="preserve"> ՀՀ</w:t>
      </w:r>
      <w:r w:rsidRPr="00AD577C">
        <w:rPr>
          <w:rFonts w:ascii="GHEA Grapalat" w:hAnsi="GHEA Grapalat"/>
          <w:sz w:val="20"/>
          <w:szCs w:val="20"/>
          <w:lang w:val="af-ZA"/>
        </w:rPr>
        <w:t xml:space="preserve"> </w:t>
      </w:r>
      <w:r w:rsidRPr="00AD577C">
        <w:rPr>
          <w:rFonts w:ascii="GHEA Grapalat" w:hAnsi="GHEA Grapalat"/>
          <w:sz w:val="20"/>
          <w:szCs w:val="20"/>
          <w:lang w:val="hy-AM"/>
        </w:rPr>
        <w:t>օրենքով</w:t>
      </w:r>
      <w:r w:rsidRPr="00AD577C">
        <w:rPr>
          <w:rFonts w:ascii="GHEA Grapalat" w:hAnsi="GHEA Grapalat"/>
          <w:sz w:val="20"/>
          <w:szCs w:val="20"/>
          <w:lang w:val="af-ZA"/>
        </w:rPr>
        <w:t xml:space="preserve"> </w:t>
      </w:r>
      <w:r w:rsidRPr="00AD577C">
        <w:rPr>
          <w:rFonts w:ascii="GHEA Grapalat" w:hAnsi="GHEA Grapalat"/>
          <w:sz w:val="20"/>
          <w:szCs w:val="20"/>
          <w:lang w:val="hy-AM"/>
        </w:rPr>
        <w:t>և</w:t>
      </w:r>
      <w:r w:rsidRPr="00AD577C">
        <w:rPr>
          <w:rFonts w:ascii="GHEA Grapalat" w:hAnsi="GHEA Grapalat"/>
          <w:sz w:val="20"/>
          <w:szCs w:val="20"/>
          <w:lang w:val="af-ZA"/>
        </w:rPr>
        <w:t xml:space="preserve"> </w:t>
      </w:r>
      <w:r w:rsidRPr="00AD577C">
        <w:rPr>
          <w:rFonts w:ascii="GHEA Grapalat" w:hAnsi="GHEA Grapalat"/>
          <w:sz w:val="20"/>
          <w:szCs w:val="20"/>
          <w:lang w:val="hy-AM"/>
        </w:rPr>
        <w:t>ՀՀ քաղաքացիական դատավարության օրենսգրքով սահմանված կարգով։</w:t>
      </w:r>
    </w:p>
    <w:p w:rsidR="006675F2" w:rsidRPr="001304AC"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1304A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C23A9">
        <w:rPr>
          <w:rFonts w:ascii="GHEA Grapalat" w:hAnsi="GHEA Grapalat"/>
          <w:b/>
          <w:i w:val="0"/>
          <w:lang w:val="hy-AM"/>
        </w:rPr>
        <w:t xml:space="preserve"> Լուիզա</w:t>
      </w:r>
      <w:r w:rsidRPr="001304AC">
        <w:rPr>
          <w:rFonts w:ascii="Courier New" w:hAnsi="Courier New" w:cs="Courier New"/>
          <w:b/>
          <w:i w:val="0"/>
          <w:lang w:val="hy-AM"/>
        </w:rPr>
        <w:t xml:space="preserve"> </w:t>
      </w:r>
      <w:r w:rsidR="005C23A9">
        <w:rPr>
          <w:rFonts w:ascii="GHEA Grapalat" w:hAnsi="GHEA Grapalat"/>
          <w:b/>
          <w:i w:val="0"/>
          <w:lang w:val="hy-AM"/>
        </w:rPr>
        <w:t>Նալբան</w:t>
      </w:r>
      <w:r w:rsidR="000A59F4">
        <w:rPr>
          <w:rFonts w:ascii="GHEA Grapalat" w:hAnsi="GHEA Grapalat"/>
          <w:b/>
          <w:i w:val="0"/>
          <w:lang w:val="hy-AM"/>
        </w:rPr>
        <w:t>դյա</w:t>
      </w:r>
      <w:r w:rsidRPr="001304AC">
        <w:rPr>
          <w:rFonts w:ascii="GHEA Grapalat" w:hAnsi="GHEA Grapalat"/>
          <w:b/>
          <w:i w:val="0"/>
          <w:lang w:val="hy-AM"/>
        </w:rPr>
        <w:t>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the notice is approved by decision of </w:t>
      </w:r>
      <w:r w:rsidRPr="00DD6345">
        <w:rPr>
          <w:rFonts w:ascii="Times New Roman" w:hAnsi="Times New Roman"/>
          <w:i w:val="0"/>
          <w:sz w:val="24"/>
          <w:szCs w:val="24"/>
        </w:rPr>
        <w:t>the Price Quotation Commission number 1 of</w:t>
      </w:r>
      <w:r w:rsidR="00DD6345" w:rsidRPr="00DD6345">
        <w:rPr>
          <w:rFonts w:ascii="Times New Roman" w:hAnsi="Times New Roman"/>
          <w:i w:val="0"/>
          <w:sz w:val="24"/>
          <w:szCs w:val="24"/>
        </w:rPr>
        <w:t xml:space="preserve">  March 7</w:t>
      </w:r>
      <w:r w:rsidR="00DD6345" w:rsidRPr="00DD6345">
        <w:rPr>
          <w:rFonts w:ascii="Times New Roman" w:hAnsi="Times New Roman"/>
          <w:i w:val="0"/>
          <w:sz w:val="24"/>
          <w:szCs w:val="24"/>
          <w:vertAlign w:val="superscript"/>
        </w:rPr>
        <w:t>th</w:t>
      </w:r>
      <w:r w:rsidR="00DD6345" w:rsidRPr="00DD6345">
        <w:rPr>
          <w:rFonts w:ascii="Times New Roman" w:hAnsi="Times New Roman"/>
          <w:i w:val="0"/>
          <w:sz w:val="24"/>
          <w:szCs w:val="24"/>
        </w:rPr>
        <w:t xml:space="preserve"> of </w:t>
      </w:r>
      <w:r w:rsidRPr="00DD6345">
        <w:rPr>
          <w:rFonts w:ascii="Times New Roman" w:hAnsi="Times New Roman"/>
          <w:i w:val="0"/>
          <w:sz w:val="24"/>
          <w:szCs w:val="24"/>
        </w:rPr>
        <w:t>2023 and is</w:t>
      </w:r>
      <w:r w:rsidRPr="00DD6345">
        <w:rPr>
          <w:rFonts w:ascii="Times New Roman" w:hAnsi="Times New Roman"/>
          <w:i w:val="0"/>
          <w:sz w:val="24"/>
          <w:szCs w:val="24"/>
          <w:lang w:val="en-US"/>
        </w:rPr>
        <w:t> </w:t>
      </w:r>
      <w:r w:rsidRPr="00DD6345">
        <w:rPr>
          <w:rFonts w:ascii="Times New Roman" w:hAnsi="Times New Roman"/>
          <w:i w:val="0"/>
          <w:sz w:val="24"/>
          <w:szCs w:val="24"/>
        </w:rPr>
        <w:t>published pursuant to Article 27 of the Law of the Republic of</w:t>
      </w:r>
      <w:r w:rsidRPr="001304AC">
        <w:rPr>
          <w:rFonts w:ascii="Times New Roman" w:hAnsi="Times New Roman"/>
          <w:i w:val="0"/>
          <w:sz w:val="24"/>
          <w:szCs w:val="24"/>
        </w:rPr>
        <w:t xml:space="preserve">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w:t>
      </w:r>
      <w:r w:rsidR="00894E75">
        <w:rPr>
          <w:rFonts w:ascii="Times New Roman" w:hAnsi="Times New Roman"/>
          <w:b/>
          <w:i w:val="0"/>
          <w:sz w:val="24"/>
          <w:szCs w:val="24"/>
        </w:rPr>
        <w:t>2023-17</w:t>
      </w:r>
    </w:p>
    <w:p w:rsidR="0021365A" w:rsidRPr="0021365A" w:rsidRDefault="00DB7B3C" w:rsidP="0021365A">
      <w:pPr>
        <w:pStyle w:val="BodyTextIndent"/>
        <w:spacing w:line="240" w:lineRule="auto"/>
        <w:ind w:firstLine="709"/>
        <w:contextualSpacing/>
        <w:rPr>
          <w:rFonts w:ascii="Times New Roman" w:hAnsi="Times New Roman"/>
          <w:i w:val="0"/>
          <w:sz w:val="24"/>
          <w:szCs w:val="24"/>
        </w:rPr>
      </w:pPr>
      <w:r w:rsidRPr="001304AC">
        <w:rPr>
          <w:rFonts w:ascii="Times New Roman" w:hAnsi="Times New Roman"/>
          <w:i w:val="0"/>
          <w:sz w:val="24"/>
          <w:szCs w:val="24"/>
        </w:rPr>
        <w:t xml:space="preserve">The contracting authority “National center for desease control and prevention” SNCO MOH RA, located at the following address: 12 M.Heratsi str., </w:t>
      </w:r>
      <w:r w:rsidR="0021365A" w:rsidRPr="0021365A">
        <w:rPr>
          <w:rFonts w:ascii="Times New Roman" w:hAnsi="Times New Roman"/>
          <w:i w:val="0"/>
          <w:sz w:val="24"/>
          <w:szCs w:val="24"/>
        </w:rPr>
        <w:t>Yerevan, gives notice for a price quotation which shall be carried out in one stage.</w:t>
      </w:r>
    </w:p>
    <w:p w:rsidR="00DB7B3C" w:rsidRPr="00236AFD" w:rsidRDefault="00DB7B3C" w:rsidP="0021365A">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000A36AC" w:rsidRPr="00236AFD">
        <w:rPr>
          <w:rFonts w:ascii="Times New Roman" w:hAnsi="Times New Roman"/>
          <w:i w:val="0"/>
          <w:sz w:val="24"/>
          <w:szCs w:val="24"/>
        </w:rPr>
        <w:t xml:space="preserve">Compressed natural gas </w:t>
      </w:r>
      <w:r w:rsidR="00236AFD" w:rsidRPr="00236AFD">
        <w:rPr>
          <w:rFonts w:ascii="Times New Roman" w:hAnsi="Times New Roman"/>
          <w:i w:val="0"/>
          <w:sz w:val="24"/>
          <w:szCs w:val="24"/>
        </w:rPr>
        <w:t xml:space="preserve">(here in 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quotation must be submitted to the following address: 12 M.Heratsi str., Yerevan in hard copy, by </w:t>
      </w:r>
      <w:r w:rsidRPr="001304AC">
        <w:rPr>
          <w:rFonts w:ascii="Times New Roman" w:hAnsi="Times New Roman"/>
          <w:i w:val="0"/>
          <w:sz w:val="24"/>
          <w:szCs w:val="24"/>
          <w:lang w:val="en-US"/>
        </w:rPr>
        <w:t>11</w:t>
      </w:r>
      <w:r w:rsidRPr="001304AC">
        <w:rPr>
          <w:rFonts w:ascii="Times New Roman" w:hAnsi="Times New Roman"/>
          <w:i w:val="0"/>
          <w:sz w:val="24"/>
          <w:szCs w:val="24"/>
        </w:rPr>
        <w:t>:00 o'clock of the 8</w:t>
      </w:r>
      <w:r w:rsidRPr="001304AC">
        <w:rPr>
          <w:rFonts w:ascii="Times New Roman" w:hAnsi="Times New Roman"/>
          <w:i w:val="0"/>
          <w:sz w:val="24"/>
          <w:szCs w:val="24"/>
          <w:u w:val="single"/>
          <w:vertAlign w:val="superscript"/>
        </w:rPr>
        <w:t>th</w:t>
      </w:r>
      <w:r w:rsidRPr="001304AC">
        <w:rPr>
          <w:rFonts w:ascii="Times New Roman" w:hAnsi="Times New Roman"/>
          <w:i w:val="0"/>
          <w:sz w:val="24"/>
          <w:szCs w:val="24"/>
        </w:rPr>
        <w:t xml:space="preserve"> day from the date of publication of this notice. The bids may, in addition to Armenian, also be submitted in English or Russian.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 opening will </w:t>
      </w:r>
      <w:r w:rsidRPr="0027006D">
        <w:rPr>
          <w:rFonts w:ascii="Times New Roman" w:hAnsi="Times New Roman"/>
          <w:i w:val="0"/>
          <w:sz w:val="24"/>
          <w:szCs w:val="24"/>
        </w:rPr>
        <w:t>take place at the following address: 12 M.Heratsi str., on the 2023</w:t>
      </w:r>
      <w:r w:rsidR="0027006D" w:rsidRPr="0027006D">
        <w:rPr>
          <w:rFonts w:ascii="Times New Roman" w:hAnsi="Times New Roman"/>
          <w:i w:val="0"/>
          <w:sz w:val="24"/>
          <w:szCs w:val="24"/>
        </w:rPr>
        <w:t xml:space="preserve"> March 15</w:t>
      </w:r>
      <w:r w:rsidR="0027006D" w:rsidRPr="0027006D">
        <w:rPr>
          <w:rFonts w:ascii="Times New Roman" w:hAnsi="Times New Roman"/>
          <w:i w:val="0"/>
          <w:sz w:val="24"/>
          <w:szCs w:val="24"/>
          <w:vertAlign w:val="superscript"/>
        </w:rPr>
        <w:t>th</w:t>
      </w:r>
      <w:r w:rsidRPr="0027006D">
        <w:rPr>
          <w:rFonts w:ascii="Times New Roman" w:hAnsi="Times New Roman"/>
          <w:i w:val="0"/>
          <w:sz w:val="24"/>
          <w:szCs w:val="24"/>
        </w:rPr>
        <w:t xml:space="preserve">, at </w:t>
      </w:r>
      <w:r w:rsidRPr="0027006D">
        <w:rPr>
          <w:rFonts w:ascii="Times New Roman" w:hAnsi="Times New Roman"/>
          <w:i w:val="0"/>
          <w:sz w:val="24"/>
          <w:szCs w:val="24"/>
          <w:lang w:val="en-US"/>
        </w:rPr>
        <w:t>11</w:t>
      </w:r>
      <w:r w:rsidRPr="0027006D">
        <w:rPr>
          <w:rFonts w:ascii="Times New Roman" w:hAnsi="Times New Roman"/>
          <w:i w:val="0"/>
          <w:sz w:val="24"/>
          <w:szCs w:val="24"/>
        </w:rPr>
        <w:t>:</w:t>
      </w:r>
      <w:r w:rsidR="0027006D" w:rsidRPr="0027006D">
        <w:rPr>
          <w:rFonts w:ascii="Times New Roman" w:hAnsi="Times New Roman"/>
          <w:i w:val="0"/>
          <w:sz w:val="24"/>
          <w:szCs w:val="24"/>
        </w:rPr>
        <w:t>0</w:t>
      </w:r>
      <w:r w:rsidRPr="0027006D">
        <w:rPr>
          <w:rFonts w:ascii="Times New Roman" w:hAnsi="Times New Roman"/>
          <w:i w:val="0"/>
          <w:sz w:val="24"/>
          <w:szCs w:val="24"/>
        </w:rPr>
        <w:t>0 o'clock.</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For receiving additional information concerning this n</w:t>
      </w:r>
      <w:r w:rsidR="00377879">
        <w:rPr>
          <w:rFonts w:ascii="Times New Roman" w:hAnsi="Times New Roman"/>
          <w:i w:val="0"/>
          <w:sz w:val="24"/>
          <w:szCs w:val="24"/>
        </w:rPr>
        <w:t xml:space="preserve">otice, you may apply to </w:t>
      </w:r>
      <w:r w:rsidR="00377879" w:rsidRPr="00377879">
        <w:rPr>
          <w:rFonts w:ascii="Times New Roman" w:hAnsi="Times New Roman"/>
          <w:i w:val="0"/>
          <w:sz w:val="24"/>
          <w:szCs w:val="24"/>
          <w:lang w:val="en-GB"/>
        </w:rPr>
        <w:t>Luiza</w:t>
      </w:r>
      <w:r w:rsidR="00377879">
        <w:rPr>
          <w:rFonts w:ascii="Times New Roman" w:hAnsi="Times New Roman"/>
          <w:i w:val="0"/>
          <w:sz w:val="24"/>
          <w:szCs w:val="24"/>
        </w:rPr>
        <w:t xml:space="preserve"> Nalbandyan</w:t>
      </w:r>
      <w:r w:rsidRPr="001304AC">
        <w:rPr>
          <w:rFonts w:ascii="Times New Roman" w:hAnsi="Times New Roman"/>
          <w:i w:val="0"/>
          <w:sz w:val="24"/>
          <w:szCs w:val="24"/>
        </w:rPr>
        <w:t>,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165F2C" w:rsidRDefault="00414D1B" w:rsidP="00414D1B">
      <w:pPr>
        <w:pStyle w:val="BodyText"/>
        <w:spacing w:after="0"/>
        <w:ind w:firstLine="567"/>
        <w:jc w:val="right"/>
        <w:rPr>
          <w:rFonts w:ascii="GHEA Grapalat" w:hAnsi="GHEA Grapalat" w:cs="Sylfaen"/>
          <w:i/>
          <w:sz w:val="20"/>
          <w:szCs w:val="20"/>
          <w:lang w:val="af-ZA"/>
        </w:rPr>
      </w:pPr>
      <w:r w:rsidRPr="00165F2C">
        <w:rPr>
          <w:rFonts w:ascii="GHEA Grapalat" w:hAnsi="GHEA Grapalat" w:cs="Sylfaen"/>
          <w:i/>
          <w:sz w:val="20"/>
          <w:szCs w:val="20"/>
        </w:rPr>
        <w:lastRenderedPageBreak/>
        <w:t>Հաստատված</w:t>
      </w:r>
      <w:r w:rsidRPr="00165F2C">
        <w:rPr>
          <w:rFonts w:ascii="GHEA Grapalat" w:hAnsi="GHEA Grapalat" w:cs="Times Armenian"/>
          <w:i/>
          <w:sz w:val="20"/>
          <w:szCs w:val="20"/>
          <w:lang w:val="af-ZA"/>
        </w:rPr>
        <w:t xml:space="preserve"> </w:t>
      </w:r>
      <w:r w:rsidRPr="00165F2C">
        <w:rPr>
          <w:rFonts w:ascii="GHEA Grapalat" w:hAnsi="GHEA Grapalat" w:cs="Sylfaen"/>
          <w:i/>
          <w:sz w:val="20"/>
          <w:szCs w:val="20"/>
        </w:rPr>
        <w:t>է</w:t>
      </w:r>
    </w:p>
    <w:p w:rsidR="00414D1B" w:rsidRPr="00165F2C" w:rsidRDefault="00414D1B" w:rsidP="00414D1B">
      <w:pPr>
        <w:pStyle w:val="BodyText"/>
        <w:spacing w:after="0"/>
        <w:ind w:right="-6" w:firstLine="567"/>
        <w:contextualSpacing/>
        <w:jc w:val="right"/>
        <w:rPr>
          <w:rFonts w:ascii="GHEA Grapalat" w:hAnsi="GHEA Grapalat" w:cs="Sylfaen"/>
          <w:sz w:val="20"/>
          <w:szCs w:val="20"/>
          <w:lang w:val="af-ZA"/>
        </w:rPr>
      </w:pPr>
      <w:r w:rsidRPr="00165F2C">
        <w:rPr>
          <w:rFonts w:ascii="GHEA Grapalat" w:hAnsi="GHEA Grapalat"/>
          <w:b/>
          <w:sz w:val="20"/>
          <w:szCs w:val="20"/>
          <w:lang w:val="hy-AM"/>
        </w:rPr>
        <w:t>«</w:t>
      </w:r>
      <w:r w:rsidRPr="00165F2C">
        <w:rPr>
          <w:rFonts w:ascii="GHEA Grapalat" w:hAnsi="GHEA Grapalat"/>
          <w:b/>
          <w:sz w:val="20"/>
          <w:szCs w:val="20"/>
          <w:lang w:val="af-ZA"/>
        </w:rPr>
        <w:t>ԳՀԱՊՁԲ-ՀՎԿԱԿ-</w:t>
      </w:r>
      <w:r w:rsidR="00894E75" w:rsidRPr="00165F2C">
        <w:rPr>
          <w:rFonts w:ascii="GHEA Grapalat" w:hAnsi="GHEA Grapalat"/>
          <w:b/>
          <w:sz w:val="20"/>
          <w:szCs w:val="20"/>
          <w:lang w:val="af-ZA"/>
        </w:rPr>
        <w:t>2023-17</w:t>
      </w:r>
      <w:r w:rsidRPr="00165F2C">
        <w:rPr>
          <w:rFonts w:ascii="GHEA Grapalat" w:hAnsi="GHEA Grapalat"/>
          <w:b/>
          <w:sz w:val="20"/>
          <w:szCs w:val="20"/>
          <w:lang w:val="hy-AM"/>
        </w:rPr>
        <w:t>»</w:t>
      </w:r>
      <w:r w:rsidRPr="00165F2C">
        <w:rPr>
          <w:rFonts w:ascii="GHEA Grapalat" w:hAnsi="GHEA Grapalat"/>
          <w:b/>
          <w:sz w:val="20"/>
          <w:szCs w:val="20"/>
          <w:lang w:val="af-ZA"/>
        </w:rPr>
        <w:t xml:space="preserve"> </w:t>
      </w:r>
      <w:r w:rsidRPr="00165F2C">
        <w:rPr>
          <w:rFonts w:ascii="GHEA Grapalat" w:hAnsi="GHEA Grapalat" w:cs="Sylfaen"/>
          <w:sz w:val="20"/>
          <w:szCs w:val="20"/>
          <w:lang w:val="hy-AM"/>
        </w:rPr>
        <w:t>ծածկագրով</w:t>
      </w:r>
      <w:r w:rsidRPr="00165F2C">
        <w:rPr>
          <w:rFonts w:ascii="GHEA Grapalat" w:hAnsi="GHEA Grapalat" w:cs="Sylfaen"/>
          <w:sz w:val="20"/>
          <w:szCs w:val="20"/>
          <w:lang w:val="af-ZA"/>
        </w:rPr>
        <w:t xml:space="preserve"> </w:t>
      </w:r>
    </w:p>
    <w:p w:rsidR="00414D1B" w:rsidRPr="00165F2C"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165F2C">
        <w:rPr>
          <w:rFonts w:ascii="GHEA Grapalat" w:hAnsi="GHEA Grapalat" w:cs="Sylfaen"/>
          <w:color w:val="000000"/>
          <w:sz w:val="20"/>
          <w:szCs w:val="20"/>
          <w:lang w:val="hy-AM"/>
        </w:rPr>
        <w:t>գնանշման</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հարցման</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գնահատող</w:t>
      </w:r>
      <w:r w:rsidRPr="00165F2C">
        <w:rPr>
          <w:rFonts w:ascii="GHEA Grapalat" w:hAnsi="GHEA Grapalat" w:cs="Sylfaen"/>
          <w:color w:val="000000"/>
          <w:sz w:val="20"/>
          <w:szCs w:val="20"/>
          <w:lang w:val="af-ZA"/>
        </w:rPr>
        <w:t xml:space="preserve"> </w:t>
      </w:r>
      <w:r w:rsidRPr="00165F2C">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165F2C">
        <w:rPr>
          <w:rFonts w:ascii="GHEA Grapalat" w:hAnsi="GHEA Grapalat" w:cs="Sylfaen"/>
          <w:color w:val="000000"/>
          <w:sz w:val="22"/>
          <w:lang w:val="af-ZA"/>
        </w:rPr>
        <w:t xml:space="preserve"> </w:t>
      </w:r>
      <w:r w:rsidRPr="00165F2C">
        <w:rPr>
          <w:rFonts w:ascii="GHEA Grapalat" w:hAnsi="GHEA Grapalat" w:cs="Sylfaen"/>
          <w:color w:val="000000"/>
          <w:sz w:val="20"/>
          <w:szCs w:val="20"/>
          <w:lang w:val="af-ZA"/>
        </w:rPr>
        <w:t>2023</w:t>
      </w:r>
      <w:r w:rsidRPr="00165F2C">
        <w:rPr>
          <w:rFonts w:ascii="GHEA Grapalat" w:hAnsi="GHEA Grapalat" w:cs="Sylfaen"/>
          <w:color w:val="000000"/>
          <w:sz w:val="20"/>
          <w:szCs w:val="20"/>
        </w:rPr>
        <w:t>թ</w:t>
      </w:r>
      <w:r w:rsidRPr="00165F2C">
        <w:rPr>
          <w:rFonts w:ascii="GHEA Grapalat" w:hAnsi="GHEA Grapalat" w:cs="Times Armenian"/>
          <w:color w:val="000000"/>
          <w:sz w:val="20"/>
          <w:szCs w:val="20"/>
          <w:lang w:val="af-ZA"/>
        </w:rPr>
        <w:t>.</w:t>
      </w:r>
      <w:r w:rsidRPr="00165F2C">
        <w:rPr>
          <w:rFonts w:ascii="GHEA Grapalat" w:hAnsi="GHEA Grapalat" w:cs="Times Armenian"/>
          <w:color w:val="000000"/>
          <w:sz w:val="20"/>
          <w:szCs w:val="20"/>
          <w:lang w:val="hy-AM"/>
        </w:rPr>
        <w:t xml:space="preserve"> </w:t>
      </w:r>
      <w:r w:rsidR="00165F2C" w:rsidRPr="00165F2C">
        <w:rPr>
          <w:rFonts w:ascii="GHEA Grapalat" w:hAnsi="GHEA Grapalat" w:cs="Times Armenian"/>
          <w:color w:val="000000"/>
          <w:sz w:val="20"/>
          <w:szCs w:val="20"/>
        </w:rPr>
        <w:t>մարտի</w:t>
      </w:r>
      <w:r w:rsidR="00165F2C" w:rsidRPr="003E6701">
        <w:rPr>
          <w:rFonts w:ascii="GHEA Grapalat" w:hAnsi="GHEA Grapalat" w:cs="Times Armenian"/>
          <w:color w:val="000000"/>
          <w:sz w:val="20"/>
          <w:szCs w:val="20"/>
          <w:lang w:val="af-ZA"/>
        </w:rPr>
        <w:t xml:space="preserve"> 7-</w:t>
      </w:r>
      <w:r w:rsidR="00165F2C" w:rsidRPr="00165F2C">
        <w:rPr>
          <w:rFonts w:ascii="GHEA Grapalat" w:hAnsi="GHEA Grapalat" w:cs="Times Armenian"/>
          <w:color w:val="000000"/>
          <w:sz w:val="20"/>
          <w:szCs w:val="20"/>
        </w:rPr>
        <w:t>ի</w:t>
      </w:r>
      <w:r w:rsidR="00165F2C" w:rsidRPr="003E6701">
        <w:rPr>
          <w:rFonts w:ascii="GHEA Grapalat" w:hAnsi="GHEA Grapalat" w:cs="Times Armenian"/>
          <w:color w:val="000000"/>
          <w:sz w:val="20"/>
          <w:szCs w:val="20"/>
          <w:lang w:val="af-ZA"/>
        </w:rPr>
        <w:t xml:space="preserve"> </w:t>
      </w:r>
      <w:r w:rsidRPr="00165F2C">
        <w:rPr>
          <w:rFonts w:ascii="GHEA Grapalat" w:hAnsi="GHEA Grapalat" w:cs="Times Armenian"/>
          <w:color w:val="000000"/>
          <w:sz w:val="20"/>
          <w:szCs w:val="20"/>
          <w:lang w:val="af-ZA"/>
        </w:rPr>
        <w:t xml:space="preserve">N 1 </w:t>
      </w:r>
      <w:r w:rsidRPr="00165F2C">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00C6327F">
        <w:rPr>
          <w:rFonts w:ascii="GHEA Grapalat" w:hAnsi="GHEA Grapalat"/>
          <w:b/>
        </w:rPr>
        <w:t>ՍԵՂՄՎԱԾ</w:t>
      </w:r>
      <w:r w:rsidR="00C6327F" w:rsidRPr="00C6327F">
        <w:rPr>
          <w:rFonts w:ascii="GHEA Grapalat" w:hAnsi="GHEA Grapalat"/>
          <w:b/>
          <w:lang w:val="af-ZA"/>
        </w:rPr>
        <w:t xml:space="preserve"> </w:t>
      </w:r>
      <w:r w:rsidR="00C6327F">
        <w:rPr>
          <w:rFonts w:ascii="GHEA Grapalat" w:hAnsi="GHEA Grapalat"/>
          <w:b/>
        </w:rPr>
        <w:t>ԲՆԱԿԱՆ</w:t>
      </w:r>
      <w:r w:rsidR="00C6327F" w:rsidRPr="00C6327F">
        <w:rPr>
          <w:rFonts w:ascii="GHEA Grapalat" w:hAnsi="GHEA Grapalat"/>
          <w:b/>
          <w:lang w:val="af-ZA"/>
        </w:rPr>
        <w:t xml:space="preserve"> </w:t>
      </w:r>
      <w:r w:rsidR="00C6327F">
        <w:rPr>
          <w:rFonts w:ascii="GHEA Grapalat" w:hAnsi="GHEA Grapalat"/>
          <w:b/>
        </w:rPr>
        <w:t>ԳԱԶԻ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160AE4" w:rsidRPr="001304AC" w:rsidRDefault="00C879F6" w:rsidP="00E81EE8">
      <w:pPr>
        <w:jc w:val="center"/>
        <w:rPr>
          <w:rFonts w:ascii="GHEA Grapalat" w:hAnsi="GHEA Grapalat"/>
          <w:b/>
          <w:sz w:val="20"/>
          <w:szCs w:val="20"/>
          <w:lang w:val="af-ZA"/>
        </w:rPr>
      </w:pPr>
      <w:r w:rsidRPr="001304AC">
        <w:rPr>
          <w:rFonts w:ascii="GHEA Grapalat" w:hAnsi="GHEA Grapalat" w:cs="Sylfaen"/>
          <w:b/>
          <w:sz w:val="20"/>
          <w:szCs w:val="20"/>
          <w:lang w:val="af-ZA"/>
        </w:rPr>
        <w:br w:type="page"/>
      </w:r>
      <w:r w:rsidR="00160AE4"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9D3BE8">
        <w:rPr>
          <w:rFonts w:ascii="GHEA Grapalat" w:hAnsi="GHEA Grapalat" w:cs="Sylfaen"/>
          <w:b/>
          <w:sz w:val="20"/>
          <w:szCs w:val="20"/>
          <w:lang w:val="af-ZA"/>
        </w:rPr>
        <w:t xml:space="preserve">ՍԵՂՄՎԱԾ </w:t>
      </w:r>
      <w:r w:rsidR="00905311">
        <w:rPr>
          <w:rFonts w:ascii="GHEA Grapalat" w:hAnsi="GHEA Grapalat" w:cs="Sylfaen"/>
          <w:b/>
          <w:sz w:val="20"/>
          <w:szCs w:val="20"/>
          <w:lang w:val="af-ZA"/>
        </w:rPr>
        <w:t>ԲՆԱԿԱՆ ԳԱԶԻ</w:t>
      </w:r>
      <w:r w:rsidRPr="001304AC">
        <w:rPr>
          <w:rFonts w:ascii="GHEA Grapalat" w:hAnsi="GHEA Grapalat" w:cs="Sylfaen"/>
          <w:b/>
          <w:sz w:val="20"/>
          <w:szCs w:val="20"/>
          <w:lang w:val="af-ZA"/>
        </w:rPr>
        <w:t xml:space="preserve">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r w:rsidRPr="001304AC">
        <w:rPr>
          <w:rFonts w:ascii="GHEA Grapalat" w:hAnsi="GHEA Grapalat" w:cs="Sylfaen"/>
          <w:b/>
          <w:sz w:val="20"/>
        </w:rPr>
        <w:t>ՄԱՍ</w:t>
      </w:r>
      <w:r w:rsidRPr="001304AC">
        <w:rPr>
          <w:rFonts w:ascii="GHEA Grapalat" w:hAnsi="GHEA Grapalat" w:cs="Times Armenian"/>
          <w:b/>
          <w:sz w:val="20"/>
          <w:lang w:val="af-ZA"/>
        </w:rPr>
        <w:t xml:space="preserve">  II.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6776B9" w:rsidRPr="001304AC">
        <w:rPr>
          <w:rFonts w:ascii="GHEA Grapalat" w:hAnsi="GHEA Grapalat"/>
          <w:b/>
          <w:sz w:val="20"/>
          <w:szCs w:val="20"/>
          <w:lang w:val="af-ZA"/>
        </w:rPr>
        <w:t>ԳՀԱՊՁԲ-ՀՎԿԱԿ-</w:t>
      </w:r>
      <w:r w:rsidR="00894E75">
        <w:rPr>
          <w:rFonts w:ascii="GHEA Grapalat" w:hAnsi="GHEA Grapalat"/>
          <w:b/>
          <w:sz w:val="20"/>
          <w:szCs w:val="20"/>
          <w:lang w:val="af-ZA"/>
        </w:rPr>
        <w:t>2023-17</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1304AC">
        <w:rPr>
          <w:rFonts w:ascii="GHEA Grapalat" w:hAnsi="GHEA Grapalat" w:cs="Sylfaen"/>
          <w:i w:val="0"/>
        </w:rPr>
        <w:t xml:space="preserve">1.1 </w:t>
      </w:r>
      <w:r w:rsidR="00096865" w:rsidRPr="001304AC">
        <w:rPr>
          <w:rFonts w:ascii="GHEA Grapalat" w:hAnsi="GHEA Grapalat" w:cs="Sylfaen"/>
          <w:i w:val="0"/>
        </w:rPr>
        <w:t>Գնման</w:t>
      </w:r>
      <w:r w:rsidR="00096865" w:rsidRPr="001304AC">
        <w:rPr>
          <w:rFonts w:ascii="GHEA Grapalat" w:hAnsi="GHEA Grapalat" w:cs="Sylfaen"/>
          <w:i w:val="0"/>
          <w:lang w:val="af-ZA"/>
        </w:rPr>
        <w:t xml:space="preserve"> </w:t>
      </w:r>
      <w:r w:rsidR="00096865" w:rsidRPr="001304AC">
        <w:rPr>
          <w:rFonts w:ascii="GHEA Grapalat" w:hAnsi="GHEA Grapalat" w:cs="Sylfaen"/>
          <w:i w:val="0"/>
        </w:rPr>
        <w:t>առարկա</w:t>
      </w:r>
      <w:r w:rsidR="00096865" w:rsidRPr="001304AC">
        <w:rPr>
          <w:rFonts w:ascii="GHEA Grapalat" w:hAnsi="GHEA Grapalat" w:cs="Sylfaen"/>
          <w:i w:val="0"/>
          <w:lang w:val="af-ZA"/>
        </w:rPr>
        <w:t xml:space="preserve"> </w:t>
      </w:r>
      <w:r w:rsidR="00096865" w:rsidRPr="001304AC">
        <w:rPr>
          <w:rFonts w:ascii="GHEA Grapalat" w:hAnsi="GHEA Grapalat" w:cs="Sylfaen"/>
          <w:i w:val="0"/>
        </w:rPr>
        <w:t>է</w:t>
      </w:r>
      <w:r w:rsidR="00096865" w:rsidRPr="001304AC">
        <w:rPr>
          <w:rFonts w:ascii="GHEA Grapalat" w:hAnsi="GHEA Grapalat" w:cs="Sylfaen"/>
          <w:i w:val="0"/>
          <w:lang w:val="af-ZA"/>
        </w:rPr>
        <w:t xml:space="preserve"> </w:t>
      </w:r>
      <w:r w:rsidR="00096865" w:rsidRPr="001304AC">
        <w:rPr>
          <w:rFonts w:ascii="GHEA Grapalat" w:hAnsi="GHEA Grapalat" w:cs="Sylfaen"/>
          <w:i w:val="0"/>
        </w:rPr>
        <w:t>հանդիսանում</w:t>
      </w:r>
      <w:r w:rsidR="00096865" w:rsidRPr="001304AC">
        <w:rPr>
          <w:rFonts w:ascii="GHEA Grapalat" w:hAnsi="GHEA Grapalat" w:cs="Sylfaen"/>
          <w:i w:val="0"/>
          <w:lang w:val="af-ZA"/>
        </w:rPr>
        <w:t xml:space="preserve"> </w:t>
      </w:r>
      <w:r w:rsidR="00B3239F" w:rsidRPr="001304AC">
        <w:rPr>
          <w:rFonts w:ascii="GHEA Grapalat" w:hAnsi="GHEA Grapalat"/>
          <w:b/>
          <w:i w:val="0"/>
          <w:lang w:val="af-ZA"/>
        </w:rPr>
        <w:t>«Հիվանդությունների վերահսկման և կանխարգելման ազգային կենտրոն» ՊՈԱԿ</w:t>
      </w:r>
      <w:r w:rsidR="00B3239F" w:rsidRPr="001304AC">
        <w:rPr>
          <w:rFonts w:ascii="GHEA Grapalat" w:hAnsi="GHEA Grapalat"/>
          <w:i w:val="0"/>
          <w:lang w:val="hy-AM"/>
        </w:rPr>
        <w:t>-</w:t>
      </w:r>
      <w:r w:rsidR="00B3239F" w:rsidRPr="001304AC">
        <w:rPr>
          <w:rFonts w:ascii="GHEA Grapalat" w:hAnsi="GHEA Grapalat"/>
          <w:i w:val="0"/>
        </w:rPr>
        <w:t>ի</w:t>
      </w:r>
      <w:r w:rsidR="00B3239F" w:rsidRPr="001304AC">
        <w:rPr>
          <w:rFonts w:ascii="GHEA Grapalat" w:hAnsi="GHEA Grapalat" w:cs="Sylfaen"/>
          <w:i w:val="0"/>
          <w:lang w:val="af-ZA"/>
        </w:rPr>
        <w:t xml:space="preserve"> </w:t>
      </w:r>
      <w:r w:rsidR="00096865" w:rsidRPr="006C6B95">
        <w:rPr>
          <w:rFonts w:ascii="GHEA Grapalat" w:hAnsi="GHEA Grapalat" w:cs="Sylfaen"/>
          <w:i w:val="0"/>
        </w:rPr>
        <w:t>կարիքների</w:t>
      </w:r>
      <w:r w:rsidR="00096865" w:rsidRPr="006C6B95">
        <w:rPr>
          <w:rFonts w:ascii="GHEA Grapalat" w:hAnsi="GHEA Grapalat" w:cs="Times Armenian"/>
          <w:i w:val="0"/>
          <w:lang w:val="af-ZA"/>
        </w:rPr>
        <w:t xml:space="preserve"> </w:t>
      </w:r>
      <w:r w:rsidR="00096865" w:rsidRPr="006C6B95">
        <w:rPr>
          <w:rFonts w:ascii="GHEA Grapalat" w:hAnsi="GHEA Grapalat" w:cs="Sylfaen"/>
          <w:i w:val="0"/>
        </w:rPr>
        <w:t>համար</w:t>
      </w:r>
      <w:r w:rsidR="00096865" w:rsidRPr="006C6B95">
        <w:rPr>
          <w:rFonts w:ascii="GHEA Grapalat" w:hAnsi="GHEA Grapalat" w:cs="Times Armenian"/>
          <w:i w:val="0"/>
          <w:lang w:val="af-ZA"/>
        </w:rPr>
        <w:t>`</w:t>
      </w:r>
      <w:r w:rsidR="006C6B95" w:rsidRPr="006C6B95">
        <w:rPr>
          <w:rFonts w:ascii="GHEA Grapalat" w:hAnsi="GHEA Grapalat"/>
          <w:b/>
          <w:i w:val="0"/>
          <w:lang w:val="af-ZA"/>
        </w:rPr>
        <w:t xml:space="preserve"> սեղմված</w:t>
      </w:r>
      <w:r w:rsidR="006C6B95">
        <w:rPr>
          <w:rFonts w:ascii="GHEA Grapalat" w:hAnsi="GHEA Grapalat"/>
          <w:b/>
          <w:i w:val="0"/>
          <w:lang w:val="af-ZA"/>
        </w:rPr>
        <w:t xml:space="preserve"> բնական գազի</w:t>
      </w:r>
      <w:r w:rsidR="00FC73AD">
        <w:rPr>
          <w:rFonts w:ascii="GHEA Grapalat" w:hAnsi="GHEA Grapalat"/>
          <w:i w:val="0"/>
          <w:lang w:val="af-ZA"/>
        </w:rPr>
        <w:t xml:space="preserve"> </w:t>
      </w:r>
      <w:r w:rsidR="00096865" w:rsidRPr="001304AC">
        <w:rPr>
          <w:rFonts w:ascii="GHEA Grapalat" w:hAnsi="GHEA Grapalat"/>
          <w:i w:val="0"/>
        </w:rPr>
        <w:t>ձեռքբերումը</w:t>
      </w:r>
      <w:r w:rsidR="00816505" w:rsidRPr="001304AC">
        <w:rPr>
          <w:rFonts w:ascii="GHEA Grapalat" w:hAnsi="GHEA Grapalat"/>
          <w:i w:val="0"/>
        </w:rPr>
        <w:t xml:space="preserve"> (այսուհետ` նաև ապրանք)</w:t>
      </w:r>
      <w:r w:rsidR="00C43524" w:rsidRPr="001304AC">
        <w:rPr>
          <w:rFonts w:ascii="GHEA Grapalat" w:hAnsi="GHEA Grapalat"/>
          <w:i w:val="0"/>
          <w:lang w:val="af-ZA"/>
        </w:rPr>
        <w:t>,</w:t>
      </w:r>
      <w:r w:rsidR="00096865" w:rsidRPr="001304AC">
        <w:rPr>
          <w:rFonts w:ascii="GHEA Grapalat" w:hAnsi="GHEA Grapalat"/>
          <w:i w:val="0"/>
          <w:lang w:val="af-ZA"/>
        </w:rPr>
        <w:t xml:space="preserve"> </w:t>
      </w:r>
      <w:r w:rsidR="00096865" w:rsidRPr="001304AC">
        <w:rPr>
          <w:rFonts w:ascii="GHEA Grapalat" w:hAnsi="GHEA Grapalat"/>
          <w:i w:val="0"/>
        </w:rPr>
        <w:t>որոնք</w:t>
      </w:r>
      <w:r w:rsidR="00096865" w:rsidRPr="001304AC">
        <w:rPr>
          <w:rFonts w:ascii="GHEA Grapalat" w:hAnsi="GHEA Grapalat"/>
          <w:i w:val="0"/>
          <w:lang w:val="af-ZA"/>
        </w:rPr>
        <w:t xml:space="preserve"> </w:t>
      </w:r>
      <w:r w:rsidR="00096865" w:rsidRPr="001304AC">
        <w:rPr>
          <w:rFonts w:ascii="GHEA Grapalat" w:hAnsi="GHEA Grapalat"/>
          <w:i w:val="0"/>
        </w:rPr>
        <w:t>խմբավորված</w:t>
      </w:r>
      <w:r w:rsidR="00096865" w:rsidRPr="001304AC">
        <w:rPr>
          <w:rFonts w:ascii="GHEA Grapalat" w:hAnsi="GHEA Grapalat"/>
          <w:i w:val="0"/>
          <w:lang w:val="af-ZA"/>
        </w:rPr>
        <w:t xml:space="preserve">  </w:t>
      </w:r>
      <w:r w:rsidR="00096865" w:rsidRPr="001304AC">
        <w:rPr>
          <w:rFonts w:ascii="GHEA Grapalat" w:hAnsi="GHEA Grapalat"/>
          <w:i w:val="0"/>
        </w:rPr>
        <w:t>են</w:t>
      </w:r>
      <w:r w:rsidR="00096865" w:rsidRPr="001304AC">
        <w:rPr>
          <w:rFonts w:ascii="GHEA Grapalat" w:hAnsi="GHEA Grapalat"/>
          <w:i w:val="0"/>
          <w:lang w:val="af-ZA"/>
        </w:rPr>
        <w:t xml:space="preserve"> </w:t>
      </w:r>
      <w:r w:rsidR="00C460AD">
        <w:rPr>
          <w:rFonts w:ascii="GHEA Grapalat" w:hAnsi="GHEA Grapalat"/>
          <w:b/>
          <w:i w:val="0"/>
          <w:lang w:val="af-ZA"/>
        </w:rPr>
        <w:t>11</w:t>
      </w:r>
      <w:r w:rsidR="005951B7" w:rsidRPr="001304AC">
        <w:rPr>
          <w:rFonts w:ascii="GHEA Grapalat" w:hAnsi="GHEA Grapalat"/>
          <w:b/>
          <w:i w:val="0"/>
          <w:lang w:val="af-ZA"/>
        </w:rPr>
        <w:t xml:space="preserve"> (տ</w:t>
      </w:r>
      <w:r w:rsidR="00732AA1" w:rsidRPr="001304AC">
        <w:rPr>
          <w:rFonts w:ascii="GHEA Grapalat" w:hAnsi="GHEA Grapalat"/>
          <w:b/>
          <w:i w:val="0"/>
          <w:lang w:val="af-ZA"/>
        </w:rPr>
        <w:t>ա</w:t>
      </w:r>
      <w:r w:rsidR="00C460AD">
        <w:rPr>
          <w:rFonts w:ascii="GHEA Grapalat" w:hAnsi="GHEA Grapalat"/>
          <w:b/>
          <w:i w:val="0"/>
          <w:lang w:val="af-ZA"/>
        </w:rPr>
        <w:t>ս</w:t>
      </w:r>
      <w:r w:rsidR="00224471">
        <w:rPr>
          <w:rFonts w:ascii="GHEA Grapalat" w:hAnsi="GHEA Grapalat"/>
          <w:b/>
          <w:i w:val="0"/>
          <w:lang w:val="hy-AM"/>
        </w:rPr>
        <w:t>նմեկ</w:t>
      </w:r>
      <w:r w:rsidR="005951B7" w:rsidRPr="001304AC">
        <w:rPr>
          <w:rFonts w:ascii="GHEA Grapalat" w:hAnsi="GHEA Grapalat"/>
          <w:b/>
          <w:i w:val="0"/>
          <w:lang w:val="af-ZA"/>
        </w:rPr>
        <w:t>)</w:t>
      </w:r>
      <w:r w:rsidR="00096865" w:rsidRPr="001304AC">
        <w:rPr>
          <w:rFonts w:ascii="GHEA Grapalat" w:hAnsi="GHEA Grapalat"/>
          <w:b/>
          <w:i w:val="0"/>
          <w:lang w:val="af-ZA"/>
        </w:rPr>
        <w:t xml:space="preserve"> </w:t>
      </w:r>
      <w:r w:rsidR="00096865" w:rsidRPr="001304AC">
        <w:rPr>
          <w:rFonts w:ascii="GHEA Grapalat" w:hAnsi="GHEA Grapalat" w:cs="Sylfaen"/>
          <w:b/>
          <w:i w:val="0"/>
        </w:rPr>
        <w:t>չափաբաժիներ</w:t>
      </w:r>
      <w:r w:rsidR="00753E6E" w:rsidRPr="001304AC">
        <w:rPr>
          <w:rFonts w:ascii="GHEA Grapalat" w:hAnsi="GHEA Grapalat" w:cs="Sylfaen"/>
          <w:b/>
          <w:i w:val="0"/>
        </w:rPr>
        <w:t>ում</w:t>
      </w:r>
      <w:r w:rsidR="00096865" w:rsidRPr="001304A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7373"/>
      </w:tblGrid>
      <w:tr w:rsidR="006675F2" w:rsidRPr="00CB466C" w:rsidTr="00A41BBC">
        <w:trPr>
          <w:trHeight w:val="480"/>
        </w:trPr>
        <w:tc>
          <w:tcPr>
            <w:tcW w:w="2977" w:type="dxa"/>
            <w:gridSpan w:val="2"/>
            <w:vAlign w:val="center"/>
          </w:tcPr>
          <w:p w:rsidR="006675F2" w:rsidRPr="00CB466C" w:rsidRDefault="006675F2" w:rsidP="00D30C7A">
            <w:pPr>
              <w:pStyle w:val="BodyTextIndent2"/>
              <w:spacing w:line="240" w:lineRule="auto"/>
              <w:ind w:firstLine="0"/>
              <w:jc w:val="center"/>
              <w:rPr>
                <w:rFonts w:ascii="GHEA Grapalat" w:hAnsi="GHEA Grapalat"/>
                <w:b/>
                <w:bCs/>
                <w:i/>
                <w:iCs/>
              </w:rPr>
            </w:pPr>
            <w:r w:rsidRPr="00CB466C">
              <w:rPr>
                <w:rFonts w:ascii="GHEA Grapalat" w:hAnsi="GHEA Grapalat"/>
                <w:b/>
                <w:bCs/>
                <w:i/>
                <w:iCs/>
              </w:rPr>
              <w:t xml:space="preserve">Չափաբաժինների </w:t>
            </w:r>
          </w:p>
        </w:tc>
        <w:tc>
          <w:tcPr>
            <w:tcW w:w="7373"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FC5076">
        <w:trPr>
          <w:trHeight w:val="584"/>
        </w:trPr>
        <w:tc>
          <w:tcPr>
            <w:tcW w:w="1418"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rPr>
              <w:t>համարները</w:t>
            </w:r>
          </w:p>
        </w:tc>
        <w:tc>
          <w:tcPr>
            <w:tcW w:w="1559"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lang w:val="hy-AM"/>
              </w:rPr>
              <w:t>գնման</w:t>
            </w:r>
            <w:r w:rsidRPr="00CB466C">
              <w:rPr>
                <w:rFonts w:ascii="GHEA Grapalat" w:hAnsi="GHEA Grapalat"/>
                <w:b/>
                <w:bCs/>
                <w:i/>
                <w:iCs/>
                <w:lang w:val="en-US"/>
              </w:rPr>
              <w:t xml:space="preserve"> </w:t>
            </w:r>
            <w:r w:rsidRPr="00CB466C">
              <w:rPr>
                <w:rFonts w:ascii="GHEA Grapalat" w:hAnsi="GHEA Grapalat"/>
                <w:b/>
                <w:bCs/>
                <w:i/>
                <w:iCs/>
                <w:lang w:val="hy-AM"/>
              </w:rPr>
              <w:t xml:space="preserve"> գինը</w:t>
            </w:r>
          </w:p>
        </w:tc>
        <w:tc>
          <w:tcPr>
            <w:tcW w:w="7373"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3E6701" w:rsidP="003E6701">
            <w:pPr>
              <w:jc w:val="center"/>
              <w:rPr>
                <w:rFonts w:ascii="GHEA Grapalat" w:hAnsi="GHEA Grapalat" w:cs="Calibri"/>
                <w:sz w:val="20"/>
                <w:szCs w:val="20"/>
              </w:rPr>
            </w:pPr>
            <w:r>
              <w:rPr>
                <w:rFonts w:ascii="GHEA Grapalat" w:hAnsi="GHEA Grapalat" w:cs="Calibri"/>
                <w:sz w:val="20"/>
                <w:szCs w:val="20"/>
              </w:rPr>
              <w:t>2</w:t>
            </w:r>
            <w:r>
              <w:rPr>
                <w:rFonts w:ascii="GHEA Grapalat" w:hAnsi="GHEA Grapalat" w:cs="Calibri"/>
                <w:sz w:val="20"/>
                <w:szCs w:val="20"/>
                <w:lang w:val="ru-RU"/>
              </w:rPr>
              <w:t xml:space="preserve"> </w:t>
            </w:r>
            <w:r w:rsidR="000F0F20">
              <w:rPr>
                <w:rFonts w:ascii="GHEA Grapalat" w:hAnsi="GHEA Grapalat" w:cs="Calibri"/>
                <w:sz w:val="20"/>
                <w:szCs w:val="20"/>
              </w:rPr>
              <w:t>310</w:t>
            </w:r>
            <w:r>
              <w:rPr>
                <w:rFonts w:ascii="GHEA Grapalat" w:hAnsi="GHEA Grapalat" w:cs="Calibri"/>
                <w:sz w:val="20"/>
                <w:szCs w:val="20"/>
                <w:lang w:val="ru-RU"/>
              </w:rPr>
              <w:t xml:space="preserve"> </w:t>
            </w:r>
            <w:r w:rsidR="000F0F20">
              <w:rPr>
                <w:rFonts w:ascii="GHEA Grapalat" w:hAnsi="GHEA Grapalat" w:cs="Calibri"/>
                <w:sz w:val="20"/>
                <w:szCs w:val="20"/>
              </w:rPr>
              <w:t>000</w:t>
            </w:r>
          </w:p>
        </w:tc>
        <w:tc>
          <w:tcPr>
            <w:tcW w:w="7373" w:type="dxa"/>
            <w:vAlign w:val="center"/>
          </w:tcPr>
          <w:p w:rsidR="000F0F20" w:rsidRPr="00360276" w:rsidRDefault="000F0F20">
            <w:pPr>
              <w:rPr>
                <w:rFonts w:ascii="GHEA Grapalat" w:hAnsi="GHEA Grapalat" w:cs="Calibri"/>
                <w:sz w:val="20"/>
                <w:szCs w:val="20"/>
                <w:lang w:val="hy-AM"/>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1</w:t>
            </w: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1 140 </w:t>
            </w:r>
            <w:r w:rsidR="000F0F20">
              <w:rPr>
                <w:rFonts w:ascii="GHEA Grapalat" w:hAnsi="GHEA Grapalat" w:cs="Calibri"/>
                <w:sz w:val="20"/>
                <w:szCs w:val="20"/>
              </w:rPr>
              <w:t>000</w:t>
            </w:r>
          </w:p>
        </w:tc>
        <w:tc>
          <w:tcPr>
            <w:tcW w:w="7373" w:type="dxa"/>
            <w:vAlign w:val="center"/>
          </w:tcPr>
          <w:p w:rsidR="000F0F20" w:rsidRPr="00CB466C" w:rsidRDefault="000F0F20">
            <w:pPr>
              <w:rPr>
                <w:rFonts w:ascii="GHEA Grapalat" w:hAnsi="GHEA Grapalat" w:cs="Calibri"/>
                <w:sz w:val="20"/>
                <w:szCs w:val="20"/>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2</w:t>
            </w: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930 </w:t>
            </w:r>
            <w:r w:rsidR="000F0F20">
              <w:rPr>
                <w:rFonts w:ascii="GHEA Grapalat" w:hAnsi="GHEA Grapalat" w:cs="Calibri"/>
                <w:sz w:val="20"/>
                <w:szCs w:val="20"/>
              </w:rPr>
              <w:t>000</w:t>
            </w:r>
          </w:p>
        </w:tc>
        <w:tc>
          <w:tcPr>
            <w:tcW w:w="7373" w:type="dxa"/>
            <w:vAlign w:val="center"/>
          </w:tcPr>
          <w:p w:rsidR="000F0F20" w:rsidRPr="00CB466C" w:rsidRDefault="000F0F20">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3</w:t>
            </w: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rsidP="007302EA">
            <w:pPr>
              <w:jc w:val="center"/>
              <w:rPr>
                <w:rFonts w:ascii="GHEA Grapalat" w:hAnsi="GHEA Grapalat" w:cs="Calibri"/>
                <w:sz w:val="20"/>
                <w:szCs w:val="20"/>
              </w:rPr>
            </w:pPr>
            <w:r>
              <w:rPr>
                <w:rFonts w:ascii="GHEA Grapalat" w:hAnsi="GHEA Grapalat" w:cs="Calibri"/>
                <w:sz w:val="20"/>
                <w:szCs w:val="20"/>
              </w:rPr>
              <w:t xml:space="preserve">1 </w:t>
            </w:r>
            <w:r w:rsidR="000F0F20">
              <w:rPr>
                <w:rFonts w:ascii="GHEA Grapalat" w:hAnsi="GHEA Grapalat" w:cs="Calibri"/>
                <w:sz w:val="20"/>
                <w:szCs w:val="20"/>
              </w:rPr>
              <w:t>507</w:t>
            </w:r>
            <w:r>
              <w:rPr>
                <w:rFonts w:ascii="GHEA Grapalat" w:hAnsi="GHEA Grapalat" w:cs="Calibri"/>
                <w:sz w:val="20"/>
                <w:szCs w:val="20"/>
                <w:lang w:val="ru-RU"/>
              </w:rPr>
              <w:t xml:space="preserve"> </w:t>
            </w:r>
            <w:r w:rsidR="000F0F20">
              <w:rPr>
                <w:rFonts w:ascii="GHEA Grapalat" w:hAnsi="GHEA Grapalat" w:cs="Calibri"/>
                <w:sz w:val="20"/>
                <w:szCs w:val="20"/>
              </w:rPr>
              <w:t>500</w:t>
            </w:r>
          </w:p>
        </w:tc>
        <w:tc>
          <w:tcPr>
            <w:tcW w:w="7373" w:type="dxa"/>
            <w:vAlign w:val="center"/>
          </w:tcPr>
          <w:p w:rsidR="000F0F20" w:rsidRPr="00CB466C" w:rsidRDefault="000F0F20">
            <w:pPr>
              <w:rPr>
                <w:rFonts w:ascii="GHEA Grapalat" w:hAnsi="GHEA Grapalat" w:cs="Calibri"/>
                <w:sz w:val="20"/>
                <w:szCs w:val="20"/>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4</w:t>
            </w: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896 </w:t>
            </w:r>
            <w:r w:rsidR="000F0F20">
              <w:rPr>
                <w:rFonts w:ascii="GHEA Grapalat" w:hAnsi="GHEA Grapalat" w:cs="Calibri"/>
                <w:sz w:val="20"/>
                <w:szCs w:val="20"/>
              </w:rPr>
              <w:t>000</w:t>
            </w:r>
          </w:p>
        </w:tc>
        <w:tc>
          <w:tcPr>
            <w:tcW w:w="7373" w:type="dxa"/>
            <w:vAlign w:val="center"/>
          </w:tcPr>
          <w:p w:rsidR="000F0F20" w:rsidRPr="00CB466C" w:rsidRDefault="000F0F20">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5</w:t>
            </w:r>
          </w:p>
        </w:tc>
      </w:tr>
      <w:tr w:rsidR="000F0F20" w:rsidRPr="00CB466C" w:rsidTr="00A41BBC">
        <w:tc>
          <w:tcPr>
            <w:tcW w:w="1418" w:type="dxa"/>
            <w:vAlign w:val="center"/>
          </w:tcPr>
          <w:p w:rsidR="000F0F20" w:rsidRPr="00CB466C" w:rsidRDefault="000F0F20" w:rsidP="00B7272E">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915 </w:t>
            </w:r>
            <w:r w:rsidR="000F0F20">
              <w:rPr>
                <w:rFonts w:ascii="GHEA Grapalat" w:hAnsi="GHEA Grapalat" w:cs="Calibri"/>
                <w:sz w:val="20"/>
                <w:szCs w:val="20"/>
              </w:rPr>
              <w:t>000</w:t>
            </w:r>
          </w:p>
        </w:tc>
        <w:tc>
          <w:tcPr>
            <w:tcW w:w="7373" w:type="dxa"/>
            <w:vAlign w:val="center"/>
          </w:tcPr>
          <w:p w:rsidR="000F0F20" w:rsidRPr="00CB466C" w:rsidRDefault="000F0F20">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6</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1 050 </w:t>
            </w:r>
            <w:r w:rsidR="000F0F20">
              <w:rPr>
                <w:rFonts w:ascii="GHEA Grapalat" w:hAnsi="GHEA Grapalat" w:cs="Calibri"/>
                <w:sz w:val="20"/>
                <w:szCs w:val="20"/>
              </w:rPr>
              <w:t>000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7</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0F0F20" w:rsidP="007302EA">
            <w:pPr>
              <w:jc w:val="center"/>
              <w:rPr>
                <w:rFonts w:ascii="GHEA Grapalat" w:hAnsi="GHEA Grapalat" w:cs="Calibri"/>
                <w:sz w:val="20"/>
                <w:szCs w:val="20"/>
              </w:rPr>
            </w:pPr>
            <w:r>
              <w:rPr>
                <w:rFonts w:ascii="GHEA Grapalat" w:hAnsi="GHEA Grapalat" w:cs="Calibri"/>
                <w:sz w:val="20"/>
                <w:szCs w:val="20"/>
              </w:rPr>
              <w:t>842</w:t>
            </w:r>
            <w:r w:rsidR="007302EA">
              <w:rPr>
                <w:rFonts w:ascii="GHEA Grapalat" w:hAnsi="GHEA Grapalat" w:cs="Calibri"/>
                <w:sz w:val="20"/>
                <w:szCs w:val="20"/>
                <w:lang w:val="ru-RU"/>
              </w:rPr>
              <w:t xml:space="preserve"> </w:t>
            </w:r>
            <w:r>
              <w:rPr>
                <w:rFonts w:ascii="GHEA Grapalat" w:hAnsi="GHEA Grapalat" w:cs="Calibri"/>
                <w:sz w:val="20"/>
                <w:szCs w:val="20"/>
              </w:rPr>
              <w:t>500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8</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rsidP="007302EA">
            <w:pPr>
              <w:jc w:val="center"/>
              <w:rPr>
                <w:rFonts w:ascii="GHEA Grapalat" w:hAnsi="GHEA Grapalat" w:cs="Calibri"/>
                <w:sz w:val="20"/>
                <w:szCs w:val="20"/>
              </w:rPr>
            </w:pPr>
            <w:r>
              <w:rPr>
                <w:rFonts w:ascii="GHEA Grapalat" w:hAnsi="GHEA Grapalat" w:cs="Calibri"/>
                <w:sz w:val="20"/>
                <w:szCs w:val="20"/>
              </w:rPr>
              <w:t xml:space="preserve">2 </w:t>
            </w:r>
            <w:r w:rsidR="000F0F20">
              <w:rPr>
                <w:rFonts w:ascii="GHEA Grapalat" w:hAnsi="GHEA Grapalat" w:cs="Calibri"/>
                <w:sz w:val="20"/>
                <w:szCs w:val="20"/>
              </w:rPr>
              <w:t>030</w:t>
            </w:r>
            <w:r>
              <w:rPr>
                <w:rFonts w:ascii="GHEA Grapalat" w:hAnsi="GHEA Grapalat" w:cs="Calibri"/>
                <w:sz w:val="20"/>
                <w:szCs w:val="20"/>
                <w:lang w:val="ru-RU"/>
              </w:rPr>
              <w:t xml:space="preserve"> </w:t>
            </w:r>
            <w:r w:rsidR="000F0F20">
              <w:rPr>
                <w:rFonts w:ascii="GHEA Grapalat" w:hAnsi="GHEA Grapalat" w:cs="Calibri"/>
                <w:sz w:val="20"/>
                <w:szCs w:val="20"/>
              </w:rPr>
              <w:t>000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9</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rsidP="007302EA">
            <w:pPr>
              <w:jc w:val="center"/>
              <w:rPr>
                <w:rFonts w:ascii="GHEA Grapalat" w:hAnsi="GHEA Grapalat" w:cs="Calibri"/>
                <w:sz w:val="20"/>
                <w:szCs w:val="20"/>
              </w:rPr>
            </w:pPr>
            <w:r>
              <w:rPr>
                <w:rFonts w:ascii="GHEA Grapalat" w:hAnsi="GHEA Grapalat" w:cs="Calibri"/>
                <w:sz w:val="20"/>
                <w:szCs w:val="20"/>
              </w:rPr>
              <w:t xml:space="preserve">1 </w:t>
            </w:r>
            <w:r w:rsidR="000F0F20">
              <w:rPr>
                <w:rFonts w:ascii="GHEA Grapalat" w:hAnsi="GHEA Grapalat" w:cs="Calibri"/>
                <w:sz w:val="20"/>
                <w:szCs w:val="20"/>
              </w:rPr>
              <w:t>440</w:t>
            </w:r>
            <w:r>
              <w:rPr>
                <w:rFonts w:ascii="GHEA Grapalat" w:hAnsi="GHEA Grapalat" w:cs="Calibri"/>
                <w:sz w:val="20"/>
                <w:szCs w:val="20"/>
                <w:lang w:val="ru-RU"/>
              </w:rPr>
              <w:t xml:space="preserve"> </w:t>
            </w:r>
            <w:r w:rsidR="000F0F20">
              <w:rPr>
                <w:rFonts w:ascii="GHEA Grapalat" w:hAnsi="GHEA Grapalat" w:cs="Calibri"/>
                <w:sz w:val="20"/>
                <w:szCs w:val="20"/>
              </w:rPr>
              <w:t>000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10</w:t>
            </w:r>
          </w:p>
        </w:tc>
      </w:tr>
      <w:tr w:rsidR="000F0F20" w:rsidRPr="00CB466C" w:rsidTr="00A41BBC">
        <w:tc>
          <w:tcPr>
            <w:tcW w:w="1418" w:type="dxa"/>
            <w:vAlign w:val="center"/>
          </w:tcPr>
          <w:p w:rsidR="000F0F20" w:rsidRPr="00CB466C" w:rsidRDefault="000F0F20" w:rsidP="00C3733B">
            <w:pPr>
              <w:pStyle w:val="BodyTextIndent2"/>
              <w:numPr>
                <w:ilvl w:val="0"/>
                <w:numId w:val="31"/>
              </w:numPr>
              <w:spacing w:line="240" w:lineRule="auto"/>
              <w:jc w:val="center"/>
              <w:rPr>
                <w:rFonts w:ascii="GHEA Grapalat" w:hAnsi="GHEA Grapalat"/>
              </w:rPr>
            </w:pPr>
          </w:p>
        </w:tc>
        <w:tc>
          <w:tcPr>
            <w:tcW w:w="1559" w:type="dxa"/>
            <w:vAlign w:val="center"/>
          </w:tcPr>
          <w:p w:rsidR="000F0F20" w:rsidRDefault="007302EA">
            <w:pPr>
              <w:jc w:val="center"/>
              <w:rPr>
                <w:rFonts w:ascii="GHEA Grapalat" w:hAnsi="GHEA Grapalat" w:cs="Calibri"/>
                <w:sz w:val="20"/>
                <w:szCs w:val="20"/>
              </w:rPr>
            </w:pPr>
            <w:r>
              <w:rPr>
                <w:rFonts w:ascii="GHEA Grapalat" w:hAnsi="GHEA Grapalat" w:cs="Calibri"/>
                <w:sz w:val="20"/>
                <w:szCs w:val="20"/>
              </w:rPr>
              <w:t xml:space="preserve">990 </w:t>
            </w:r>
            <w:bookmarkStart w:id="2" w:name="_GoBack"/>
            <w:bookmarkEnd w:id="2"/>
            <w:r w:rsidR="000F0F20">
              <w:rPr>
                <w:rFonts w:ascii="GHEA Grapalat" w:hAnsi="GHEA Grapalat" w:cs="Calibri"/>
                <w:sz w:val="20"/>
                <w:szCs w:val="20"/>
              </w:rPr>
              <w:t>000</w:t>
            </w:r>
          </w:p>
        </w:tc>
        <w:tc>
          <w:tcPr>
            <w:tcW w:w="7373" w:type="dxa"/>
            <w:vAlign w:val="center"/>
          </w:tcPr>
          <w:p w:rsidR="000F0F20" w:rsidRPr="00CB466C" w:rsidRDefault="000F0F20" w:rsidP="00C3733B">
            <w:pPr>
              <w:rPr>
                <w:rFonts w:ascii="GHEA Grapalat" w:hAnsi="GHEA Grapalat" w:cs="Calibri"/>
                <w:sz w:val="20"/>
                <w:szCs w:val="20"/>
                <w:lang w:val="af-ZA"/>
              </w:rPr>
            </w:pPr>
            <w:r w:rsidRPr="00360276">
              <w:rPr>
                <w:rFonts w:ascii="GHEA Grapalat" w:hAnsi="GHEA Grapalat" w:cs="Calibri"/>
                <w:sz w:val="20"/>
                <w:szCs w:val="20"/>
                <w:lang w:val="af-ZA"/>
              </w:rPr>
              <w:t>Սեղմված բնական գազ</w:t>
            </w:r>
            <w:r>
              <w:rPr>
                <w:rFonts w:ascii="GHEA Grapalat" w:hAnsi="GHEA Grapalat" w:cs="Calibri"/>
                <w:sz w:val="20"/>
                <w:szCs w:val="20"/>
                <w:lang w:val="hy-AM"/>
              </w:rPr>
              <w:t xml:space="preserve"> 11</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Տեխնիկական բնութագրերում հղումնե</w:t>
      </w:r>
      <w:r w:rsidR="00D06FD0">
        <w:rPr>
          <w:rFonts w:ascii="GHEA Grapalat" w:hAnsi="GHEA Grapalat"/>
        </w:rPr>
        <w:t>ր օգտագործելիս սույն հրավերի N 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w:t>
      </w:r>
      <w:r w:rsidRPr="001304AC">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w:t>
      </w:r>
      <w:r w:rsidRPr="001304AC">
        <w:rPr>
          <w:rFonts w:ascii="GHEA Grapalat" w:hAnsi="GHEA Grapalat"/>
          <w:color w:val="000000"/>
          <w:sz w:val="20"/>
          <w:szCs w:val="20"/>
          <w:lang w:val="hy-AM"/>
        </w:rPr>
        <w:lastRenderedPageBreak/>
        <w:t xml:space="preserve">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lastRenderedPageBreak/>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B72D85">
        <w:rPr>
          <w:rFonts w:ascii="GHEA Grapalat" w:hAnsi="GHEA Grapalat" w:cs="Sylfaen"/>
          <w:szCs w:val="24"/>
          <w:lang w:val="hy-AM"/>
        </w:rPr>
        <w:t xml:space="preserve">հանձնաժողովին </w:t>
      </w:r>
      <w:r w:rsidRPr="00B72D85">
        <w:rPr>
          <w:rFonts w:ascii="GHEA Grapalat" w:hAnsi="GHEA Grapalat" w:cs="Sylfaen"/>
          <w:szCs w:val="24"/>
          <w:lang w:val="hy-AM"/>
        </w:rPr>
        <w:t xml:space="preserve">ոչ ուշ, քան սույն ընթացակարգի հայտարարությունը և հրավերը </w:t>
      </w:r>
      <w:r w:rsidR="00E601A1" w:rsidRPr="00B72D85">
        <w:rPr>
          <w:rFonts w:ascii="GHEA Grapalat" w:hAnsi="GHEA Grapalat" w:cs="Sylfaen"/>
          <w:szCs w:val="24"/>
          <w:lang w:val="hy-AM"/>
        </w:rPr>
        <w:t xml:space="preserve">տեղեկագրում </w:t>
      </w:r>
      <w:r w:rsidR="00585E16" w:rsidRPr="00B72D85">
        <w:rPr>
          <w:rFonts w:ascii="GHEA Grapalat" w:hAnsi="GHEA Grapalat" w:cs="Sylfaen"/>
          <w:szCs w:val="24"/>
          <w:lang w:val="hy-AM"/>
        </w:rPr>
        <w:t>հ</w:t>
      </w:r>
      <w:r w:rsidRPr="00B72D85">
        <w:rPr>
          <w:rFonts w:ascii="GHEA Grapalat" w:hAnsi="GHEA Grapalat" w:cs="Sylfaen"/>
          <w:szCs w:val="24"/>
          <w:lang w:val="hy-AM"/>
        </w:rPr>
        <w:t xml:space="preserve">րապարակվելու </w:t>
      </w:r>
      <w:r w:rsidR="00E46DBA" w:rsidRPr="00B72D85">
        <w:rPr>
          <w:rFonts w:ascii="GHEA Grapalat" w:hAnsi="GHEA Grapalat" w:cs="Sylfaen"/>
          <w:szCs w:val="24"/>
          <w:lang w:val="hy-AM"/>
        </w:rPr>
        <w:t xml:space="preserve">օրվանից </w:t>
      </w:r>
      <w:r w:rsidR="00B72D85" w:rsidRPr="00B72D85">
        <w:rPr>
          <w:rFonts w:ascii="GHEA Grapalat" w:hAnsi="GHEA Grapalat" w:cs="Sylfaen"/>
          <w:b/>
          <w:szCs w:val="24"/>
          <w:lang w:val="hy-AM"/>
        </w:rPr>
        <w:t>9</w:t>
      </w:r>
      <w:r w:rsidR="000405FF" w:rsidRPr="00B72D85">
        <w:rPr>
          <w:rFonts w:ascii="GHEA Grapalat" w:hAnsi="GHEA Grapalat" w:cs="Sylfaen"/>
          <w:b/>
          <w:szCs w:val="24"/>
          <w:lang w:val="hy-AM"/>
        </w:rPr>
        <w:t>-րդ օրվա ժամը 11:</w:t>
      </w:r>
      <w:r w:rsidR="00B72D85" w:rsidRPr="00B72D85">
        <w:rPr>
          <w:rFonts w:ascii="GHEA Grapalat" w:hAnsi="GHEA Grapalat" w:cs="Sylfaen"/>
          <w:b/>
          <w:szCs w:val="24"/>
          <w:lang w:val="hy-AM"/>
        </w:rPr>
        <w:t>0</w:t>
      </w:r>
      <w:r w:rsidR="000405FF" w:rsidRPr="00B72D85">
        <w:rPr>
          <w:rFonts w:ascii="GHEA Grapalat" w:hAnsi="GHEA Grapalat" w:cs="Sylfaen"/>
          <w:b/>
          <w:szCs w:val="24"/>
          <w:lang w:val="hy-AM"/>
        </w:rPr>
        <w:t>0-ն, ք.Երեան, Մ.Հերացի 12 հասցեով</w:t>
      </w:r>
      <w:r w:rsidR="000405FF" w:rsidRPr="00B72D85">
        <w:rPr>
          <w:rFonts w:ascii="GHEA Grapalat" w:hAnsi="GHEA Grapalat" w:cs="Sylfaen"/>
          <w:szCs w:val="24"/>
          <w:lang w:val="hy-AM"/>
        </w:rPr>
        <w:t>։</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F27D7D">
        <w:rPr>
          <w:rFonts w:ascii="GHEA Grapalat" w:hAnsi="GHEA Grapalat"/>
          <w:b/>
          <w:lang w:val="hy-AM"/>
        </w:rPr>
        <w:t>Լուիզա Նալբանդյանը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3"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4"/>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5"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7D7E5F" w:rsidRPr="002B2675" w:rsidRDefault="00E410D5" w:rsidP="002B267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5"/>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lastRenderedPageBreak/>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F64028" w:rsidRPr="002B2675" w:rsidRDefault="00220C7C" w:rsidP="002B2675">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D41B08">
        <w:rPr>
          <w:rFonts w:ascii="GHEA Grapalat" w:hAnsi="GHEA Grapalat" w:cs="Sylfaen"/>
          <w:szCs w:val="24"/>
          <w:lang w:val="en-US"/>
        </w:rPr>
        <w:t>օրվանից</w:t>
      </w:r>
      <w:r w:rsidR="004348F9" w:rsidRPr="00D41B08">
        <w:rPr>
          <w:rFonts w:ascii="GHEA Grapalat" w:hAnsi="GHEA Grapalat" w:cs="Sylfaen"/>
          <w:szCs w:val="24"/>
        </w:rPr>
        <w:t xml:space="preserve"> </w:t>
      </w:r>
      <w:r w:rsidR="004348F9" w:rsidRPr="00D41B08">
        <w:rPr>
          <w:rFonts w:ascii="GHEA Grapalat" w:hAnsi="GHEA Grapalat" w:cs="Sylfaen"/>
          <w:szCs w:val="24"/>
          <w:lang w:val="ru-RU"/>
        </w:rPr>
        <w:t>հաշված</w:t>
      </w:r>
      <w:r w:rsidR="004348F9" w:rsidRPr="00D41B08">
        <w:rPr>
          <w:rFonts w:ascii="GHEA Grapalat" w:hAnsi="GHEA Grapalat" w:cs="Sylfaen"/>
          <w:szCs w:val="24"/>
        </w:rPr>
        <w:t xml:space="preserve"> </w:t>
      </w:r>
      <w:r w:rsidR="00D41B08" w:rsidRPr="00D41B08">
        <w:rPr>
          <w:rFonts w:ascii="GHEA Grapalat" w:hAnsi="GHEA Grapalat" w:cs="Sylfaen"/>
          <w:b/>
          <w:szCs w:val="24"/>
        </w:rPr>
        <w:t>9</w:t>
      </w:r>
      <w:r w:rsidR="00446953" w:rsidRPr="00D41B08">
        <w:rPr>
          <w:rFonts w:ascii="GHEA Grapalat" w:hAnsi="GHEA Grapalat" w:cs="Sylfaen"/>
          <w:b/>
          <w:szCs w:val="24"/>
          <w:lang w:val="hy-AM"/>
        </w:rPr>
        <w:t>-</w:t>
      </w:r>
      <w:r w:rsidR="00446953" w:rsidRPr="00D41B08">
        <w:rPr>
          <w:rFonts w:ascii="GHEA Grapalat" w:hAnsi="GHEA Grapalat" w:cs="Sylfaen"/>
          <w:b/>
          <w:szCs w:val="24"/>
          <w:lang w:val="ru-RU"/>
        </w:rPr>
        <w:t>րդ</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օրվա</w:t>
      </w:r>
      <w:r w:rsidR="00446953" w:rsidRPr="00D41B08">
        <w:rPr>
          <w:rFonts w:ascii="GHEA Grapalat" w:hAnsi="GHEA Grapalat" w:cs="Sylfaen"/>
          <w:b/>
          <w:szCs w:val="24"/>
        </w:rPr>
        <w:t xml:space="preserve"> </w:t>
      </w:r>
      <w:r w:rsidR="00446953" w:rsidRPr="00D41B08">
        <w:rPr>
          <w:rFonts w:ascii="GHEA Grapalat" w:hAnsi="GHEA Grapalat" w:cs="Sylfaen"/>
          <w:b/>
          <w:szCs w:val="24"/>
          <w:lang w:val="ru-RU"/>
        </w:rPr>
        <w:t>ժամը</w:t>
      </w:r>
      <w:r w:rsidR="00446953" w:rsidRPr="00D41B08">
        <w:rPr>
          <w:rFonts w:ascii="GHEA Grapalat" w:hAnsi="GHEA Grapalat" w:cs="Sylfaen"/>
          <w:b/>
          <w:szCs w:val="24"/>
        </w:rPr>
        <w:t xml:space="preserve"> </w:t>
      </w:r>
      <w:r w:rsidR="00446953" w:rsidRPr="00D41B08">
        <w:rPr>
          <w:rFonts w:ascii="GHEA Grapalat" w:hAnsi="GHEA Grapalat" w:cs="Sylfaen"/>
          <w:b/>
          <w:szCs w:val="24"/>
          <w:lang w:val="hy-AM"/>
        </w:rPr>
        <w:t>11:</w:t>
      </w:r>
      <w:r w:rsidR="00D41B08" w:rsidRPr="00D41B08">
        <w:rPr>
          <w:rFonts w:ascii="GHEA Grapalat" w:hAnsi="GHEA Grapalat" w:cs="Sylfaen"/>
          <w:b/>
          <w:szCs w:val="24"/>
        </w:rPr>
        <w:t>0</w:t>
      </w:r>
      <w:r w:rsidR="00446953" w:rsidRPr="00D41B08">
        <w:rPr>
          <w:rFonts w:ascii="GHEA Grapalat" w:hAnsi="GHEA Grapalat" w:cs="Sylfaen"/>
          <w:b/>
          <w:szCs w:val="24"/>
          <w:lang w:val="hy-AM"/>
        </w:rPr>
        <w:t>0-</w:t>
      </w:r>
      <w:r w:rsidR="00446953" w:rsidRPr="00D41B08">
        <w:rPr>
          <w:rFonts w:ascii="GHEA Grapalat" w:hAnsi="GHEA Grapalat" w:cs="Sylfaen"/>
          <w:b/>
          <w:szCs w:val="24"/>
          <w:lang w:val="en-US"/>
        </w:rPr>
        <w:t>ի</w:t>
      </w:r>
      <w:r w:rsidR="00446953" w:rsidRPr="00D41B08">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lastRenderedPageBreak/>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lastRenderedPageBreak/>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lastRenderedPageBreak/>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lastRenderedPageBreak/>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1F65">
        <w:rPr>
          <w:rFonts w:ascii="GHEA Grapalat" w:hAnsi="GHEA Grapalat" w:cs="Sylfaen"/>
          <w:lang w:val="es-ES"/>
        </w:rPr>
        <w:t xml:space="preserve">դեպքում </w:t>
      </w:r>
      <w:r w:rsidR="004227D0" w:rsidRPr="00131F65">
        <w:rPr>
          <w:rFonts w:ascii="GHEA Grapalat" w:hAnsi="GHEA Grapalat" w:cs="Sylfaen"/>
          <w:b/>
          <w:lang w:val="es-ES"/>
        </w:rPr>
        <w:t>10 օրացուցային</w:t>
      </w:r>
      <w:r w:rsidR="004227D0" w:rsidRPr="00131F65">
        <w:rPr>
          <w:rFonts w:ascii="GHEA Grapalat" w:hAnsi="GHEA Grapalat" w:cs="Arial"/>
          <w:b/>
          <w:lang w:val="es-ES"/>
        </w:rPr>
        <w:t xml:space="preserve"> </w:t>
      </w:r>
      <w:r w:rsidR="004227D0" w:rsidRPr="00131F65">
        <w:rPr>
          <w:rFonts w:ascii="GHEA Grapalat" w:hAnsi="GHEA Grapalat" w:cs="Sylfaen"/>
          <w:b/>
          <w:lang w:val="es-ES"/>
        </w:rPr>
        <w:t>օր</w:t>
      </w:r>
      <w:r w:rsidR="004227D0" w:rsidRPr="00131F65">
        <w:rPr>
          <w:rFonts w:ascii="GHEA Grapalat" w:hAnsi="GHEA Grapalat" w:cs="Arial"/>
          <w:b/>
          <w:lang w:val="es-ES"/>
        </w:rPr>
        <w:t xml:space="preserve"> </w:t>
      </w:r>
      <w:r w:rsidR="004227D0" w:rsidRPr="00131F65">
        <w:rPr>
          <w:rFonts w:ascii="GHEA Grapalat" w:hAnsi="GHEA Grapalat" w:cs="Sylfaen"/>
          <w:b/>
          <w:lang w:val="es-ES"/>
        </w:rPr>
        <w:t>է</w:t>
      </w:r>
      <w:r w:rsidR="004227D0" w:rsidRPr="00131F65">
        <w:rPr>
          <w:rFonts w:ascii="GHEA Grapalat" w:hAnsi="GHEA Grapalat" w:cs="Tahoma"/>
          <w:b/>
          <w:lang w:val="es-ES"/>
        </w:rPr>
        <w:t>։</w:t>
      </w:r>
      <w:r w:rsidR="004227D0" w:rsidRPr="00131F65">
        <w:rPr>
          <w:rFonts w:ascii="GHEA Grapalat" w:hAnsi="GHEA Grapalat"/>
          <w:lang w:val="es-ES"/>
        </w:rPr>
        <w:t xml:space="preserve"> </w:t>
      </w:r>
      <w:r w:rsidRPr="00131F65">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583092" w:rsidRPr="002742DB" w:rsidRDefault="00F40755" w:rsidP="002B267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A52787" w:rsidRDefault="00A52787" w:rsidP="00EF3662">
      <w:pPr>
        <w:jc w:val="center"/>
        <w:rPr>
          <w:rFonts w:ascii="GHEA Grapalat" w:hAnsi="GHEA Grapalat"/>
          <w:b/>
          <w:iCs/>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8E2F92">
      <w:pP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lastRenderedPageBreak/>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lastRenderedPageBreak/>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8E2F9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lastRenderedPageBreak/>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Default="00096865" w:rsidP="00EF3662">
      <w:pPr>
        <w:ind w:firstLine="567"/>
        <w:jc w:val="center"/>
        <w:rPr>
          <w:rFonts w:ascii="GHEA Grapalat" w:hAnsi="GHEA Grapalat"/>
          <w:szCs w:val="22"/>
          <w:lang w:val="af-ZA"/>
        </w:rPr>
      </w:pPr>
    </w:p>
    <w:p w:rsidR="005B0ED3" w:rsidRPr="001304AC" w:rsidRDefault="005B0ED3"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AB0304" w:rsidRPr="00A81F63" w:rsidRDefault="00096865" w:rsidP="00A81F63">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Default="00880AA5" w:rsidP="00880AA5">
      <w:pPr>
        <w:jc w:val="center"/>
        <w:rPr>
          <w:rFonts w:ascii="GHEA Grapalat" w:hAnsi="GHEA Grapalat" w:cs="Sylfaen"/>
          <w:b/>
          <w:lang w:val="es-ES"/>
        </w:rPr>
      </w:pPr>
    </w:p>
    <w:p w:rsidR="005B0ED3" w:rsidRPr="001304AC" w:rsidRDefault="005B0ED3"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r w:rsidRPr="001304AC">
        <w:rPr>
          <w:rFonts w:ascii="GHEA Grapalat" w:hAnsi="GHEA Grapalat" w:cs="Sylfaen"/>
          <w:vertAlign w:val="superscript"/>
          <w:lang w:val="es-ES"/>
        </w:rPr>
        <w:t>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հայտարարված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չափաբաժնի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r w:rsidRPr="001304AC">
        <w:rPr>
          <w:rFonts w:ascii="GHEA Grapalat" w:hAnsi="GHEA Grapalat" w:cs="Sylfaen"/>
          <w:sz w:val="20"/>
          <w:szCs w:val="20"/>
          <w:lang w:val="es-ES"/>
        </w:rPr>
        <w:t>հրավերի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lang w:val="es-ES"/>
        </w:rPr>
        <w:t xml:space="preserve">ռեզիդենտ: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երկրի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մասնակցի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հարկի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էլեկտրոնային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բավարարում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փոխկապակցված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Arial"/>
          <w:sz w:val="20"/>
          <w:szCs w:val="20"/>
          <w:lang w:val="es-ES"/>
        </w:rPr>
        <w:t>կողմից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r w:rsidRPr="001304AC">
        <w:rPr>
          <w:rFonts w:ascii="GHEA Grapalat" w:hAnsi="GHEA Grapalat" w:cs="Arial"/>
          <w:sz w:val="20"/>
          <w:szCs w:val="20"/>
          <w:lang w:val="es-ES"/>
        </w:rPr>
        <w:t>տեղեկություններ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r w:rsidRPr="001304AC">
        <w:rPr>
          <w:rFonts w:ascii="GHEA Grapalat" w:hAnsi="GHEA Grapalat"/>
          <w:sz w:val="20"/>
          <w:lang w:val="es-ES"/>
        </w:rPr>
        <w:t xml:space="preserve">ապրանքի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E21E10" w:rsidRDefault="00880AA5" w:rsidP="00E21E10">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1304AC">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C3F2E">
      <w:pPr>
        <w:spacing w:line="360" w:lineRule="auto"/>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w:t>
      </w:r>
      <w:r w:rsidRPr="001304AC">
        <w:rPr>
          <w:rFonts w:ascii="GHEA Grapalat" w:eastAsia="GHEA Grapalat" w:hAnsi="GHEA Grapalat" w:cs="GHEA Grapalat"/>
        </w:rPr>
        <w:lastRenderedPageBreak/>
        <w:t>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sidRPr="001304AC">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w:t>
      </w:r>
      <w:r w:rsidRPr="001304AC">
        <w:rPr>
          <w:rFonts w:ascii="GHEA Grapalat" w:eastAsia="GHEA Grapalat" w:hAnsi="GHEA Grapalat" w:cs="GHEA Grapalat"/>
        </w:rPr>
        <w:lastRenderedPageBreak/>
        <w:t>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r w:rsidRPr="001304AC">
        <w:rPr>
          <w:rFonts w:ascii="GHEA Grapalat" w:hAnsi="GHEA Grapalat" w:cs="Arial"/>
          <w:sz w:val="20"/>
          <w:szCs w:val="20"/>
          <w:lang w:val="es-ES"/>
        </w:rPr>
        <w:t>պայմանագիրը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136AE" w:rsidRPr="003E6701"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3E6701"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3E6701"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3E6701"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3E6701"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3E6701"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3E6701"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3E6701"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3E6701"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894E75">
        <w:rPr>
          <w:rFonts w:ascii="GHEA Grapalat" w:hAnsi="GHEA Grapalat"/>
          <w:b/>
          <w:color w:val="000000"/>
          <w:sz w:val="20"/>
          <w:szCs w:val="20"/>
          <w:lang w:val="hy-AM"/>
        </w:rPr>
        <w:t>2023-17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3E6701"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3E6701"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1304AC">
              <w:rPr>
                <w:rFonts w:ascii="GHEA Grapalat" w:hAnsi="GHEA Grapalat"/>
                <w:sz w:val="20"/>
                <w:szCs w:val="20"/>
              </w:rPr>
              <w:lastRenderedPageBreak/>
              <w:t>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3E6701"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3E6701"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3E6701"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w:t>
            </w:r>
            <w:r w:rsidRPr="001304AC">
              <w:rPr>
                <w:rFonts w:ascii="GHEA Grapalat" w:hAnsi="GHEA Grapalat"/>
                <w:sz w:val="20"/>
                <w:szCs w:val="20"/>
              </w:rPr>
              <w:lastRenderedPageBreak/>
              <w:t xml:space="preserve">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894E75">
        <w:rPr>
          <w:rFonts w:ascii="GHEA Grapalat" w:hAnsi="GHEA Grapalat"/>
          <w:b/>
          <w:color w:val="000000"/>
          <w:lang w:val="hy-AM"/>
        </w:rPr>
        <w:t>2023-17</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C03FC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590471" w:rsidRDefault="00D12240" w:rsidP="00590471">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422959" w:rsidRDefault="00D12240" w:rsidP="00422959">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72698">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9E7FFE">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9E7FFE" w:rsidRDefault="00D12240" w:rsidP="009E7FFE">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D76A0" w:rsidRDefault="00D12240" w:rsidP="001D76A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016C6A">
      <w:pP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7C12BC" w:rsidRDefault="00D12240" w:rsidP="007C12BC">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1304AC">
        <w:rPr>
          <w:rFonts w:ascii="GHEA Grapalat" w:hAnsi="GHEA Grapalat" w:cs="Sylfaen"/>
          <w:sz w:val="20"/>
          <w:lang w:val="hy-AM"/>
        </w:rPr>
        <w:lastRenderedPageBreak/>
        <w:t>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61505E" w:rsidRDefault="00D12240" w:rsidP="0061505E">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512167">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lastRenderedPageBreak/>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w:t>
      </w:r>
      <w:r w:rsidR="005C2E7C">
        <w:rPr>
          <w:rFonts w:ascii="GHEA Grapalat" w:hAnsi="GHEA Grapalat"/>
          <w:sz w:val="20"/>
          <w:szCs w:val="20"/>
          <w:lang w:val="hy-AM" w:eastAsia="ru-RU"/>
        </w:rPr>
        <w:t xml:space="preserve">N 2, </w:t>
      </w:r>
      <w:r w:rsidRPr="001304AC">
        <w:rPr>
          <w:rFonts w:ascii="GHEA Grapalat" w:hAnsi="GHEA Grapalat"/>
          <w:sz w:val="20"/>
          <w:szCs w:val="20"/>
          <w:lang w:val="hy-AM" w:eastAsia="ru-RU"/>
        </w:rPr>
        <w:t>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043D38">
      <w:pPr>
        <w:ind w:left="851" w:hanging="284"/>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D12240" w:rsidRPr="001304AC" w:rsidTr="001304AC">
        <w:tc>
          <w:tcPr>
            <w:tcW w:w="4536" w:type="dxa"/>
          </w:tcPr>
          <w:p w:rsidR="00D12240" w:rsidRPr="001304AC" w:rsidRDefault="00D12240" w:rsidP="00526C7E">
            <w:pPr>
              <w:ind w:left="1718"/>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73332B">
            <w:pPr>
              <w:ind w:left="158" w:firstLine="2127"/>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526C7E">
            <w:pPr>
              <w:ind w:left="1292" w:firstLine="142"/>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firstLine="1434"/>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1151"/>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526C7E">
            <w:pPr>
              <w:ind w:left="1525" w:firstLine="567"/>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526C7E">
            <w:pPr>
              <w:ind w:left="1241" w:firstLine="851"/>
              <w:jc w:val="center"/>
              <w:rPr>
                <w:rFonts w:ascii="GHEA Grapalat" w:hAnsi="GHEA Grapalat"/>
                <w:lang w:val="hy-AM"/>
              </w:rPr>
            </w:pPr>
            <w:r w:rsidRPr="001304AC">
              <w:rPr>
                <w:rFonts w:ascii="GHEA Grapalat" w:hAnsi="GHEA Grapalat"/>
                <w:lang w:val="hy-AM"/>
              </w:rPr>
              <w:t>-------------------------</w:t>
            </w:r>
          </w:p>
          <w:p w:rsidR="00D12240" w:rsidRPr="001304AC" w:rsidRDefault="00D12240" w:rsidP="00526C7E">
            <w:pPr>
              <w:ind w:left="2092"/>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526C7E">
            <w:pPr>
              <w:ind w:firstLine="2659"/>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190CA6" w:rsidRDefault="00190CA6"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Default="00B4097B" w:rsidP="00190CA6">
      <w:pPr>
        <w:jc w:val="right"/>
        <w:rPr>
          <w:rFonts w:ascii="GHEA Grapalat" w:hAnsi="GHEA Grapalat"/>
          <w:sz w:val="20"/>
        </w:rPr>
      </w:pPr>
    </w:p>
    <w:p w:rsidR="00B4097B" w:rsidRPr="00A71D81" w:rsidRDefault="00B4097B" w:rsidP="00190CA6">
      <w:pPr>
        <w:jc w:val="right"/>
        <w:rPr>
          <w:rFonts w:ascii="GHEA Grapalat" w:hAnsi="GHEA Grapalat"/>
          <w:sz w:val="20"/>
        </w:rPr>
      </w:pPr>
    </w:p>
    <w:p w:rsidR="00912567" w:rsidRDefault="00912567" w:rsidP="00190CA6">
      <w:pPr>
        <w:jc w:val="right"/>
        <w:rPr>
          <w:rFonts w:ascii="GHEA Grapalat" w:hAnsi="GHEA Grapalat"/>
          <w:i/>
          <w:sz w:val="18"/>
          <w:lang w:val="hy-AM"/>
        </w:rPr>
        <w:sectPr w:rsidR="00912567" w:rsidSect="007E5605">
          <w:footnotePr>
            <w:pos w:val="beneathText"/>
          </w:footnotePr>
          <w:pgSz w:w="11906" w:h="16838" w:code="9"/>
          <w:pgMar w:top="533" w:right="1138" w:bottom="720" w:left="662" w:header="562" w:footer="562" w:gutter="0"/>
          <w:cols w:space="720"/>
          <w:docGrid w:linePitch="326"/>
        </w:sectPr>
      </w:pP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lastRenderedPageBreak/>
        <w:t>Հավելված N 2</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              20  թ. կնքված </w:t>
      </w:r>
    </w:p>
    <w:p w:rsidR="00190CA6" w:rsidRPr="00A71D81" w:rsidRDefault="00190CA6" w:rsidP="00190CA6">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4C32D8" w:rsidRPr="001304AC" w:rsidRDefault="004C32D8" w:rsidP="004C32D8">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4C32D8" w:rsidRPr="001304AC" w:rsidRDefault="004C32D8" w:rsidP="004C32D8">
      <w:pPr>
        <w:tabs>
          <w:tab w:val="center" w:pos="7792"/>
          <w:tab w:val="left" w:pos="1119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190CA6" w:rsidRPr="00912567" w:rsidRDefault="00190CA6"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4C32D8" w:rsidRPr="00912567" w:rsidRDefault="004C32D8" w:rsidP="00190CA6">
      <w:pPr>
        <w:tabs>
          <w:tab w:val="left" w:pos="9540"/>
        </w:tabs>
        <w:rPr>
          <w:rFonts w:ascii="GHEA Grapalat" w:hAnsi="GHEA Grapalat"/>
          <w:sz w:val="20"/>
          <w:lang w:val="hy-AM"/>
        </w:rPr>
      </w:pPr>
    </w:p>
    <w:p w:rsidR="00190CA6" w:rsidRPr="00912567" w:rsidRDefault="00190CA6" w:rsidP="00190CA6">
      <w:pPr>
        <w:jc w:val="center"/>
        <w:rPr>
          <w:rFonts w:ascii="GHEA Grapalat" w:hAnsi="GHEA Grapalat"/>
          <w:sz w:val="20"/>
          <w:lang w:val="hy-AM"/>
        </w:rPr>
      </w:pP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cs="Sylfaen"/>
          <w:b/>
          <w:sz w:val="22"/>
          <w:szCs w:val="22"/>
          <w:lang w:val="hy-AM"/>
        </w:rPr>
        <w:softHyphen/>
      </w:r>
      <w:r w:rsidRPr="00912567">
        <w:rPr>
          <w:rFonts w:ascii="GHEA Grapalat" w:hAnsi="GHEA Grapalat"/>
          <w:sz w:val="20"/>
          <w:lang w:val="hy-AM"/>
        </w:rPr>
        <w:t>ՎՃԱՐՄԱՆ ԺԱՄԱՆԱԿԱՑՈՒՅՑ*</w:t>
      </w:r>
    </w:p>
    <w:p w:rsidR="00190CA6" w:rsidRPr="00912567" w:rsidRDefault="00190CA6" w:rsidP="00190CA6">
      <w:pPr>
        <w:jc w:val="center"/>
        <w:rPr>
          <w:rFonts w:ascii="GHEA Grapalat" w:hAnsi="GHEA Grapalat"/>
          <w:sz w:val="20"/>
          <w:lang w:val="hy-AM"/>
        </w:rPr>
      </w:pPr>
      <w:r w:rsidRPr="00912567">
        <w:rPr>
          <w:rFonts w:ascii="GHEA Grapalat" w:hAnsi="GHEA Grapalat"/>
          <w:sz w:val="20"/>
          <w:lang w:val="hy-AM"/>
        </w:rPr>
        <w:t xml:space="preserve">                                                                                                                                                                                                            </w:t>
      </w:r>
      <w:r w:rsidRPr="00912567">
        <w:rPr>
          <w:rFonts w:ascii="GHEA Grapalat" w:hAnsi="GHEA Grapalat" w:cs="Sylfaen"/>
          <w:sz w:val="18"/>
          <w:lang w:val="hy-AM"/>
        </w:rPr>
        <w:t>ՀՀ</w:t>
      </w:r>
      <w:r w:rsidRPr="00A71D81">
        <w:rPr>
          <w:rFonts w:ascii="GHEA Grapalat" w:hAnsi="GHEA Grapalat" w:cs="Sylfaen"/>
          <w:sz w:val="18"/>
          <w:lang w:val="es-ES"/>
        </w:rPr>
        <w:t xml:space="preserve"> </w:t>
      </w:r>
      <w:r w:rsidRPr="00912567">
        <w:rPr>
          <w:rFonts w:ascii="GHEA Grapalat" w:hAnsi="GHEA Grapalat" w:cs="Sylfaen"/>
          <w:sz w:val="18"/>
          <w:lang w:val="hy-AM"/>
        </w:rPr>
        <w:t>դրամ</w:t>
      </w:r>
    </w:p>
    <w:p w:rsidR="00190CA6" w:rsidRPr="00912567" w:rsidRDefault="00190CA6" w:rsidP="00190CA6">
      <w:pPr>
        <w:rPr>
          <w:rFonts w:ascii="GHEA Grapalat" w:hAnsi="GHEA Grapalat"/>
          <w:i/>
          <w:sz w:val="18"/>
          <w:szCs w:val="18"/>
          <w:lang w:val="hy-AM"/>
        </w:rPr>
      </w:pPr>
    </w:p>
    <w:p w:rsidR="00190CA6" w:rsidRPr="00A71D81" w:rsidRDefault="00190CA6" w:rsidP="00190CA6">
      <w:pPr>
        <w:rPr>
          <w:rFonts w:ascii="GHEA Grapalat" w:hAnsi="GHEA Grapalat" w:cs="Sylfaen"/>
          <w:i/>
          <w:sz w:val="18"/>
          <w:szCs w:val="18"/>
          <w:lang w:val="pt-BR"/>
        </w:rPr>
      </w:pPr>
      <w:r w:rsidRPr="000D08EB">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0D08EB">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190CA6" w:rsidRPr="00A71D81" w:rsidRDefault="00190CA6" w:rsidP="00190CA6">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190CA6" w:rsidRPr="00A71D81" w:rsidRDefault="00190CA6" w:rsidP="00190CA6">
      <w:pPr>
        <w:jc w:val="center"/>
        <w:rPr>
          <w:rFonts w:ascii="GHEA Grapalat" w:hAnsi="GHEA Grapalat"/>
          <w:sz w:val="20"/>
          <w:lang w:val="es-ES"/>
        </w:rPr>
      </w:pPr>
    </w:p>
    <w:p w:rsidR="00190CA6" w:rsidRPr="00A71D81" w:rsidRDefault="00190CA6" w:rsidP="00190CA6">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90CA6" w:rsidRPr="00A71D81" w:rsidTr="00B4097B">
        <w:trPr>
          <w:jc w:val="center"/>
        </w:trPr>
        <w:tc>
          <w:tcPr>
            <w:tcW w:w="4536" w:type="dxa"/>
          </w:tcPr>
          <w:p w:rsidR="00190CA6" w:rsidRPr="00A71D81" w:rsidRDefault="00190CA6" w:rsidP="00B4097B">
            <w:pPr>
              <w:jc w:val="center"/>
              <w:rPr>
                <w:rFonts w:ascii="GHEA Grapalat" w:hAnsi="GHEA Grapalat" w:cs="Sylfaen"/>
                <w:b/>
                <w:bCs/>
                <w:lang w:val="nb-NO"/>
              </w:rPr>
            </w:pPr>
            <w:r w:rsidRPr="00A71D81">
              <w:rPr>
                <w:rFonts w:ascii="GHEA Grapalat" w:hAnsi="GHEA Grapalat" w:cs="Sylfaen"/>
                <w:b/>
                <w:bCs/>
                <w:lang w:val="nb-NO"/>
              </w:rPr>
              <w:t>ԳՆՈՐԴ</w:t>
            </w:r>
          </w:p>
          <w:p w:rsidR="00190CA6" w:rsidRPr="00A71D81" w:rsidRDefault="00190CA6" w:rsidP="00B4097B">
            <w:pPr>
              <w:rPr>
                <w:rFonts w:ascii="GHEA Grapalat" w:hAnsi="GHEA Grapalat"/>
                <w:sz w:val="22"/>
                <w:szCs w:val="22"/>
                <w:lang w:val="ru-RU"/>
              </w:rPr>
            </w:pPr>
          </w:p>
          <w:p w:rsidR="00190CA6" w:rsidRPr="00A71D81" w:rsidRDefault="00190CA6" w:rsidP="00B4097B">
            <w:pP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190CA6" w:rsidRPr="00A71D81" w:rsidRDefault="00190CA6" w:rsidP="00B4097B">
            <w:pPr>
              <w:jc w:val="center"/>
              <w:rPr>
                <w:rFonts w:ascii="GHEA Grapalat" w:hAnsi="GHEA Grapalat"/>
                <w:lang w:val="ru-RU"/>
              </w:rPr>
            </w:pPr>
          </w:p>
        </w:tc>
        <w:tc>
          <w:tcPr>
            <w:tcW w:w="4343" w:type="dxa"/>
          </w:tcPr>
          <w:p w:rsidR="00190CA6" w:rsidRPr="00A71D81" w:rsidRDefault="00190CA6" w:rsidP="00B4097B">
            <w:pPr>
              <w:jc w:val="center"/>
              <w:rPr>
                <w:rFonts w:ascii="GHEA Grapalat" w:hAnsi="GHEA Grapalat" w:cs="Sylfaen"/>
                <w:b/>
                <w:bCs/>
                <w:lang w:val="ru-RU"/>
              </w:rPr>
            </w:pPr>
            <w:r w:rsidRPr="00A71D81">
              <w:rPr>
                <w:rFonts w:ascii="GHEA Grapalat" w:hAnsi="GHEA Grapalat" w:cs="Sylfaen"/>
                <w:b/>
                <w:bCs/>
                <w:lang w:val="pt-BR"/>
              </w:rPr>
              <w:t>ՎԱՃԱՌՈՂ</w:t>
            </w: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p>
          <w:p w:rsidR="00190CA6" w:rsidRPr="00A71D81" w:rsidRDefault="00190CA6" w:rsidP="00B4097B">
            <w:pPr>
              <w:jc w:val="center"/>
              <w:rPr>
                <w:rFonts w:ascii="GHEA Grapalat" w:hAnsi="GHEA Grapalat"/>
                <w:lang w:val="ru-RU"/>
              </w:rPr>
            </w:pPr>
            <w:r w:rsidRPr="00A71D81">
              <w:rPr>
                <w:rFonts w:ascii="GHEA Grapalat" w:hAnsi="GHEA Grapalat"/>
                <w:lang w:val="ru-RU"/>
              </w:rPr>
              <w:t>---------------------------------</w:t>
            </w:r>
          </w:p>
          <w:p w:rsidR="00190CA6" w:rsidRPr="00A71D81" w:rsidRDefault="00190CA6" w:rsidP="00B4097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190CA6" w:rsidRPr="00A71D81" w:rsidRDefault="00190CA6" w:rsidP="00B4097B">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190CA6" w:rsidRPr="00A71D81" w:rsidRDefault="00190CA6" w:rsidP="00190CA6">
      <w:pPr>
        <w:rPr>
          <w:rFonts w:ascii="GHEA Grapalat" w:hAnsi="GHEA Grapalat"/>
          <w:sz w:val="20"/>
          <w:lang w:val="ru-RU"/>
        </w:rPr>
        <w:sectPr w:rsidR="00190CA6" w:rsidRPr="00A71D81" w:rsidSect="007E5605">
          <w:footnotePr>
            <w:pos w:val="beneathText"/>
          </w:footnotePr>
          <w:pgSz w:w="11906" w:h="16838" w:code="9"/>
          <w:pgMar w:top="533" w:right="1138" w:bottom="720" w:left="662" w:header="562" w:footer="562" w:gutter="0"/>
          <w:cols w:space="720"/>
          <w:docGrid w:linePitch="326"/>
        </w:sectPr>
      </w:pPr>
    </w:p>
    <w:p w:rsidR="00D12240" w:rsidRPr="001304AC" w:rsidRDefault="00D12240" w:rsidP="00D12240">
      <w:pPr>
        <w:jc w:val="center"/>
        <w:rPr>
          <w:rFonts w:ascii="GHEA Grapalat" w:hAnsi="GHEA Grapalat"/>
          <w:sz w:val="20"/>
        </w:rPr>
      </w:pP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D12240" w:rsidRPr="003E6701" w:rsidTr="001304AC">
        <w:trPr>
          <w:tblCellSpacing w:w="7" w:type="dxa"/>
          <w:jc w:val="center"/>
        </w:trPr>
        <w:tc>
          <w:tcPr>
            <w:tcW w:w="0" w:type="auto"/>
            <w:vAlign w:val="center"/>
          </w:tcPr>
          <w:p w:rsidR="00D12240" w:rsidRPr="001304AC" w:rsidRDefault="003E6701" w:rsidP="001304AC">
            <w:pPr>
              <w:jc w:val="center"/>
              <w:rPr>
                <w:rFonts w:ascii="GHEA Grapalat" w:hAnsi="GHEA Grapalat"/>
                <w:iCs/>
                <w:color w:val="000000"/>
                <w:sz w:val="21"/>
                <w:szCs w:val="21"/>
                <w:lang w:val="pt-BR"/>
              </w:rPr>
            </w:pPr>
            <w:r>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կողմը  </w:t>
      </w:r>
      <w:r w:rsidRPr="001304AC">
        <w:rPr>
          <w:rFonts w:ascii="GHEA Grapalat" w:hAnsi="GHEA Grapalat"/>
          <w:iCs/>
          <w:color w:val="000000"/>
          <w:sz w:val="21"/>
          <w:szCs w:val="21"/>
        </w:rPr>
        <w:t>մատակարարել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r w:rsidRPr="001304AC">
        <w:rPr>
          <w:rFonts w:ascii="GHEA Grapalat" w:hAnsi="GHEA Grapalat" w:cs="Sylfaen"/>
          <w:bCs/>
          <w:sz w:val="18"/>
          <w:szCs w:val="18"/>
        </w:rPr>
        <w:t xml:space="preserve">պայմանագրի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հայտը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701" w:rsidRDefault="003E6701">
      <w:r>
        <w:separator/>
      </w:r>
    </w:p>
  </w:endnote>
  <w:endnote w:type="continuationSeparator" w:id="0">
    <w:p w:rsidR="003E6701" w:rsidRDefault="003E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701" w:rsidRDefault="003E6701">
      <w:r>
        <w:separator/>
      </w:r>
    </w:p>
  </w:footnote>
  <w:footnote w:type="continuationSeparator" w:id="0">
    <w:p w:rsidR="003E6701" w:rsidRDefault="003E6701">
      <w:r>
        <w:continuationSeparator/>
      </w:r>
    </w:p>
  </w:footnote>
  <w:footnote w:id="1">
    <w:p w:rsidR="003E6701" w:rsidRPr="006265F4" w:rsidRDefault="003E670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3E6701" w:rsidRPr="00AB6289" w:rsidRDefault="003E6701"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3E6701" w:rsidRPr="000B7538" w:rsidRDefault="003E6701"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E6701" w:rsidRPr="00880354" w:rsidRDefault="003E6701"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3E6701" w:rsidRPr="000D1C4E" w:rsidRDefault="003E6701" w:rsidP="00880AA5">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3E6701" w:rsidRPr="008F2192" w:rsidRDefault="003E6701" w:rsidP="007E7946">
      <w:pPr>
        <w:pStyle w:val="FootnoteText"/>
        <w:jc w:val="both"/>
        <w:rPr>
          <w:rFonts w:ascii="Calibri" w:hAnsi="Calibri"/>
          <w:sz w:val="16"/>
          <w:szCs w:val="16"/>
          <w:highlight w:val="yellow"/>
          <w:lang w:val="hy-AM"/>
        </w:rPr>
      </w:pPr>
      <w:r w:rsidRPr="000D1C4E">
        <w:rPr>
          <w:rFonts w:ascii="GHEA Grapalat" w:hAnsi="GHEA Grapalat"/>
          <w:i/>
          <w:sz w:val="16"/>
          <w:szCs w:val="16"/>
          <w:lang w:val="hy-AM"/>
        </w:rPr>
        <w:t xml:space="preserve">** </w:t>
      </w: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7E7946">
        <w:rPr>
          <w:rFonts w:ascii="GHEA Grapalat" w:hAnsi="GHEA Grapalat"/>
          <w:i/>
          <w:sz w:val="16"/>
          <w:szCs w:val="16"/>
          <w:highlight w:val="yellow"/>
          <w:lang w:val="hy-AM"/>
        </w:rPr>
        <w:t>ՀՀ</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ռեզիդենտ</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հանդիասցող</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մասնակիցը</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դիմում</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հայտարարությունը</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լրացնելիս</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նշում</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է</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Իրավաբանական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անձանց</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պետական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գրանցման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իրավաբանական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անձանց</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ստորաբաժանումների</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հիմնարկների</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և</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անհատ</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ձեռնարկատերերի</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պետական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հաշվառման</w:t>
      </w:r>
      <w:r w:rsidRPr="008F2192">
        <w:rPr>
          <w:rFonts w:ascii="Calibri" w:hAnsi="Calibri" w:cs="Calibri"/>
          <w:i/>
          <w:sz w:val="16"/>
          <w:szCs w:val="16"/>
          <w:highlight w:val="yellow"/>
          <w:lang w:val="af-ZA"/>
        </w:rPr>
        <w:t> </w:t>
      </w:r>
      <w:r w:rsidRPr="007E7946">
        <w:rPr>
          <w:rFonts w:ascii="GHEA Grapalat" w:hAnsi="GHEA Grapalat" w:cs="GHEA Grapalat"/>
          <w:i/>
          <w:sz w:val="16"/>
          <w:szCs w:val="16"/>
          <w:highlight w:val="yellow"/>
          <w:lang w:val="hy-AM"/>
        </w:rPr>
        <w:t>մասին</w:t>
      </w:r>
      <w:r w:rsidRPr="008F2192">
        <w:rPr>
          <w:rFonts w:ascii="GHEA Grapalat" w:hAnsi="GHEA Grapalat" w:cs="GHEA Grapalat"/>
          <w:i/>
          <w:sz w:val="16"/>
          <w:szCs w:val="16"/>
          <w:highlight w:val="yellow"/>
          <w:lang w:val="af-ZA"/>
        </w:rPr>
        <w:t>»</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օրենքի</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համաձայն՝</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իրավաբանական</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անձանց</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պետական</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ռեգիստրի</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գործակալությունում</w:t>
      </w:r>
      <w:r w:rsidRPr="008F2192">
        <w:rPr>
          <w:rFonts w:ascii="GHEA Grapalat" w:hAnsi="GHEA Grapalat"/>
          <w:i/>
          <w:sz w:val="16"/>
          <w:szCs w:val="16"/>
          <w:highlight w:val="yellow"/>
          <w:lang w:val="af-ZA"/>
        </w:rPr>
        <w:t xml:space="preserve"> </w:t>
      </w:r>
      <w:r w:rsidRPr="007E7946">
        <w:rPr>
          <w:rFonts w:ascii="GHEA Grapalat" w:hAnsi="GHEA Grapalat" w:cs="GHEA Grapalat"/>
          <w:i/>
          <w:sz w:val="16"/>
          <w:szCs w:val="16"/>
          <w:highlight w:val="yellow"/>
          <w:lang w:val="hy-AM"/>
        </w:rPr>
        <w:t>գրանցած՝</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իր</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իրական</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շահառուների</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վերաբերյալ</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տեղեկություններ</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պարունակող</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կայքէջի</w:t>
      </w:r>
      <w:r w:rsidRPr="008F2192">
        <w:rPr>
          <w:rFonts w:ascii="GHEA Grapalat" w:hAnsi="GHEA Grapalat"/>
          <w:i/>
          <w:sz w:val="16"/>
          <w:szCs w:val="16"/>
          <w:highlight w:val="yellow"/>
          <w:lang w:val="af-ZA"/>
        </w:rPr>
        <w:t xml:space="preserve"> </w:t>
      </w:r>
      <w:r w:rsidRPr="007E7946">
        <w:rPr>
          <w:rFonts w:ascii="GHEA Grapalat" w:hAnsi="GHEA Grapalat"/>
          <w:i/>
          <w:sz w:val="16"/>
          <w:szCs w:val="16"/>
          <w:highlight w:val="yellow"/>
          <w:lang w:val="hy-AM"/>
        </w:rPr>
        <w:t>հղումը՝</w:t>
      </w:r>
      <w:r w:rsidRPr="008F2192">
        <w:rPr>
          <w:rFonts w:ascii="GHEA Grapalat" w:hAnsi="GHEA Grapalat"/>
          <w:i/>
          <w:sz w:val="16"/>
          <w:szCs w:val="16"/>
          <w:highlight w:val="yellow"/>
          <w:lang w:val="af-ZA"/>
        </w:rPr>
        <w:t xml:space="preserve"> </w:t>
      </w:r>
    </w:p>
    <w:p w:rsidR="003E6701" w:rsidRPr="000B45C0" w:rsidRDefault="003E6701" w:rsidP="007E7946">
      <w:pPr>
        <w:pStyle w:val="BodyTextIndent3"/>
        <w:spacing w:line="240" w:lineRule="auto"/>
        <w:ind w:left="142" w:firstLine="0"/>
        <w:rPr>
          <w:rFonts w:ascii="GHEA Grapalat" w:hAnsi="GHEA Grapalat"/>
          <w:i/>
          <w:sz w:val="16"/>
          <w:szCs w:val="16"/>
          <w:highlight w:val="yellow"/>
          <w:lang w:val="hy-AM" w:eastAsia="ru-RU"/>
        </w:rPr>
      </w:pPr>
      <w:r w:rsidRPr="008F2192">
        <w:rPr>
          <w:rFonts w:ascii="GHEA Grapalat" w:hAnsi="GHEA Grapalat"/>
          <w:i/>
          <w:sz w:val="16"/>
          <w:szCs w:val="16"/>
          <w:highlight w:val="yellow"/>
          <w:lang w:val="hy-AM" w:eastAsia="ru-RU"/>
        </w:rPr>
        <w:t xml:space="preserve">-  </w:t>
      </w:r>
      <w:r w:rsidRPr="000B45C0">
        <w:rPr>
          <w:rFonts w:ascii="GHEA Grapalat" w:hAnsi="GHEA Grapalat"/>
          <w:i/>
          <w:sz w:val="16"/>
          <w:szCs w:val="16"/>
          <w:highlight w:val="yellow"/>
          <w:lang w:val="hy-AM" w:eastAsia="ru-RU"/>
        </w:rPr>
        <w:t>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0B45C0">
        <w:rPr>
          <w:rFonts w:ascii="Cambria Math" w:hAnsi="Cambria Math" w:cs="Cambria Math"/>
          <w:i/>
          <w:sz w:val="16"/>
          <w:szCs w:val="16"/>
          <w:highlight w:val="yellow"/>
          <w:lang w:val="hy-AM" w:eastAsia="ru-RU"/>
        </w:rPr>
        <w:t>․</w:t>
      </w:r>
      <w:r w:rsidRPr="000B45C0">
        <w:rPr>
          <w:rFonts w:ascii="GHEA Grapalat" w:hAnsi="GHEA Grapalat"/>
          <w:i/>
          <w:sz w:val="16"/>
          <w:szCs w:val="16"/>
          <w:highlight w:val="yellow"/>
          <w:lang w:val="hy-AM" w:eastAsia="ru-RU"/>
        </w:rPr>
        <w:t>2-ի&gt;&gt; բառերով,</w:t>
      </w:r>
    </w:p>
    <w:p w:rsidR="003E6701" w:rsidRPr="002B6991" w:rsidRDefault="003E6701" w:rsidP="007E7946">
      <w:pPr>
        <w:pStyle w:val="FootnoteText"/>
        <w:jc w:val="both"/>
        <w:rPr>
          <w:rFonts w:ascii="GHEA Grapalat" w:hAnsi="GHEA Grapalat"/>
          <w:i/>
          <w:sz w:val="16"/>
          <w:szCs w:val="16"/>
          <w:lang w:val="hy-AM"/>
        </w:rPr>
      </w:pPr>
      <w:r w:rsidRPr="000B45C0">
        <w:rPr>
          <w:rFonts w:ascii="GHEA Grapalat" w:hAnsi="GHEA Grapalat"/>
          <w:i/>
          <w:sz w:val="16"/>
          <w:szCs w:val="16"/>
          <w:highlight w:val="yellow"/>
          <w:lang w:val="hy-AM"/>
        </w:rPr>
        <w:t>-եթե մասնակիցը անհատ ձեռնարկատեր  է կամ ֆիզիկական անձ, ապա իրական շահառուների վերաբերյալ տեղեկատվություն չի ներկայացնում:</w:t>
      </w:r>
    </w:p>
    <w:p w:rsidR="003E6701" w:rsidRPr="00B20703" w:rsidDel="006C3873" w:rsidRDefault="003E6701" w:rsidP="007E7946">
      <w:pPr>
        <w:pStyle w:val="BodyTextIndent3"/>
        <w:spacing w:line="240" w:lineRule="auto"/>
        <w:ind w:left="142" w:firstLine="0"/>
        <w:rPr>
          <w:del w:id="6" w:author="User" w:date="2019-05-26T09:52:00Z"/>
          <w:rFonts w:ascii="GHEA Grapalat" w:hAnsi="GHEA Grapalat" w:cs="Sylfaen"/>
          <w:lang w:val="hy-AM"/>
        </w:rPr>
      </w:pPr>
      <w:r w:rsidRPr="00A71D81">
        <w:rPr>
          <w:rFonts w:ascii="GHEA Grapalat" w:hAnsi="GHEA Grapalat" w:cs="Sylfaen"/>
          <w:b/>
          <w:lang w:val="hy-AM"/>
        </w:rPr>
        <w:br w:type="page"/>
      </w:r>
    </w:p>
  </w:footnote>
  <w:footnote w:id="5">
    <w:p w:rsidR="003E6701" w:rsidRPr="006265F4" w:rsidRDefault="003E6701"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E6701" w:rsidRPr="006265F4" w:rsidRDefault="003E6701"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E6701" w:rsidRPr="006265F4" w:rsidDel="00856FDE" w:rsidRDefault="003E6701" w:rsidP="008136AE">
      <w:pPr>
        <w:pStyle w:val="FootnoteText"/>
        <w:rPr>
          <w:del w:id="9" w:author="User" w:date="2019-05-26T09:57:00Z"/>
          <w:i/>
          <w:lang w:val="af-ZA"/>
        </w:rPr>
      </w:pPr>
    </w:p>
  </w:footnote>
  <w:footnote w:id="6">
    <w:p w:rsidR="003E6701" w:rsidRPr="00C65A05" w:rsidRDefault="003E6701"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3E6701" w:rsidRPr="00C65A05" w:rsidRDefault="003E6701"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3E6701" w:rsidRPr="006265F4" w:rsidDel="007942E8" w:rsidRDefault="003E6701"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3E6701" w:rsidRPr="006265F4" w:rsidRDefault="003E6701"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E6701" w:rsidRPr="006265F4" w:rsidDel="007942E8" w:rsidRDefault="003E6701"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3E6701" w:rsidRPr="006265F4" w:rsidDel="002877FC" w:rsidRDefault="003E6701"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3E6701" w:rsidRPr="006265F4" w:rsidDel="002877FC" w:rsidRDefault="003E6701"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6C6A"/>
    <w:rsid w:val="00017479"/>
    <w:rsid w:val="00017484"/>
    <w:rsid w:val="00017D55"/>
    <w:rsid w:val="00017D56"/>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3D38"/>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776"/>
    <w:rsid w:val="00065C3B"/>
    <w:rsid w:val="00066403"/>
    <w:rsid w:val="00066500"/>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6AC"/>
    <w:rsid w:val="000A37CE"/>
    <w:rsid w:val="000A4087"/>
    <w:rsid w:val="000A59F4"/>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2A4C"/>
    <w:rsid w:val="000C36C6"/>
    <w:rsid w:val="000C370F"/>
    <w:rsid w:val="000C5A09"/>
    <w:rsid w:val="000C6F81"/>
    <w:rsid w:val="000C7719"/>
    <w:rsid w:val="000C78C9"/>
    <w:rsid w:val="000D07E4"/>
    <w:rsid w:val="000D08EB"/>
    <w:rsid w:val="000D10F1"/>
    <w:rsid w:val="000D16B6"/>
    <w:rsid w:val="000D2054"/>
    <w:rsid w:val="000D2527"/>
    <w:rsid w:val="000D261A"/>
    <w:rsid w:val="000D3188"/>
    <w:rsid w:val="000D34C8"/>
    <w:rsid w:val="000D3B6D"/>
    <w:rsid w:val="000D4471"/>
    <w:rsid w:val="000D52A5"/>
    <w:rsid w:val="000D5766"/>
    <w:rsid w:val="000D590A"/>
    <w:rsid w:val="000D6435"/>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C8"/>
    <w:rsid w:val="000E7612"/>
    <w:rsid w:val="000E79BD"/>
    <w:rsid w:val="000F008F"/>
    <w:rsid w:val="000F0F20"/>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25FE"/>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1F65"/>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175"/>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F2C"/>
    <w:rsid w:val="001669C1"/>
    <w:rsid w:val="001679A6"/>
    <w:rsid w:val="00171C23"/>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90CA6"/>
    <w:rsid w:val="00190CC7"/>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B76FD"/>
    <w:rsid w:val="001C07C6"/>
    <w:rsid w:val="001C0849"/>
    <w:rsid w:val="001C0B2D"/>
    <w:rsid w:val="001C3D83"/>
    <w:rsid w:val="001C3F6C"/>
    <w:rsid w:val="001C76F7"/>
    <w:rsid w:val="001C7C1A"/>
    <w:rsid w:val="001D007C"/>
    <w:rsid w:val="001D1139"/>
    <w:rsid w:val="001D16EA"/>
    <w:rsid w:val="001D1D00"/>
    <w:rsid w:val="001D2D62"/>
    <w:rsid w:val="001D5FF7"/>
    <w:rsid w:val="001D6531"/>
    <w:rsid w:val="001D718C"/>
    <w:rsid w:val="001D7228"/>
    <w:rsid w:val="001D74FA"/>
    <w:rsid w:val="001D76A0"/>
    <w:rsid w:val="001D78C5"/>
    <w:rsid w:val="001E0216"/>
    <w:rsid w:val="001E074E"/>
    <w:rsid w:val="001E17BA"/>
    <w:rsid w:val="001E2794"/>
    <w:rsid w:val="001E2814"/>
    <w:rsid w:val="001E4A32"/>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7D2"/>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65A"/>
    <w:rsid w:val="002137E6"/>
    <w:rsid w:val="00213EB8"/>
    <w:rsid w:val="00214DC6"/>
    <w:rsid w:val="00217710"/>
    <w:rsid w:val="00220491"/>
    <w:rsid w:val="00220ACB"/>
    <w:rsid w:val="00220C7C"/>
    <w:rsid w:val="002218FE"/>
    <w:rsid w:val="00221907"/>
    <w:rsid w:val="00222819"/>
    <w:rsid w:val="002240AB"/>
    <w:rsid w:val="00224471"/>
    <w:rsid w:val="002250D8"/>
    <w:rsid w:val="0022515E"/>
    <w:rsid w:val="002252CD"/>
    <w:rsid w:val="00226412"/>
    <w:rsid w:val="002273AD"/>
    <w:rsid w:val="0022770A"/>
    <w:rsid w:val="00227C9F"/>
    <w:rsid w:val="00230B12"/>
    <w:rsid w:val="00230C8F"/>
    <w:rsid w:val="0023354E"/>
    <w:rsid w:val="0023571C"/>
    <w:rsid w:val="00236AFD"/>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06D"/>
    <w:rsid w:val="0027052A"/>
    <w:rsid w:val="00270AF6"/>
    <w:rsid w:val="00270D59"/>
    <w:rsid w:val="00271DF6"/>
    <w:rsid w:val="0027208C"/>
    <w:rsid w:val="002737E0"/>
    <w:rsid w:val="002738E8"/>
    <w:rsid w:val="00273A88"/>
    <w:rsid w:val="00273B4F"/>
    <w:rsid w:val="002742DB"/>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86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2675"/>
    <w:rsid w:val="002B32D6"/>
    <w:rsid w:val="002B3E53"/>
    <w:rsid w:val="002B4FD9"/>
    <w:rsid w:val="002B50DB"/>
    <w:rsid w:val="002B5F87"/>
    <w:rsid w:val="002B65A2"/>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4D71"/>
    <w:rsid w:val="00316381"/>
    <w:rsid w:val="003169A4"/>
    <w:rsid w:val="0032071C"/>
    <w:rsid w:val="00321A56"/>
    <w:rsid w:val="00321B20"/>
    <w:rsid w:val="003229AD"/>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276"/>
    <w:rsid w:val="00361308"/>
    <w:rsid w:val="003620BC"/>
    <w:rsid w:val="00362238"/>
    <w:rsid w:val="0036230B"/>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77879"/>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563"/>
    <w:rsid w:val="003B1D8F"/>
    <w:rsid w:val="003B1FC0"/>
    <w:rsid w:val="003B269F"/>
    <w:rsid w:val="003B3A13"/>
    <w:rsid w:val="003B4A74"/>
    <w:rsid w:val="003B585C"/>
    <w:rsid w:val="003B5AE9"/>
    <w:rsid w:val="003B60D5"/>
    <w:rsid w:val="003B6791"/>
    <w:rsid w:val="003B681E"/>
    <w:rsid w:val="003B6E3E"/>
    <w:rsid w:val="003B7086"/>
    <w:rsid w:val="003B7A17"/>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701"/>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2959"/>
    <w:rsid w:val="00423D6D"/>
    <w:rsid w:val="00427EAA"/>
    <w:rsid w:val="004306D6"/>
    <w:rsid w:val="004313D4"/>
    <w:rsid w:val="00431998"/>
    <w:rsid w:val="00431A05"/>
    <w:rsid w:val="004320F2"/>
    <w:rsid w:val="00433F39"/>
    <w:rsid w:val="004348F9"/>
    <w:rsid w:val="00434D1C"/>
    <w:rsid w:val="0043558D"/>
    <w:rsid w:val="004361D6"/>
    <w:rsid w:val="0043641B"/>
    <w:rsid w:val="00436824"/>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2FE6"/>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2D8"/>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B6D"/>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167"/>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C7E"/>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09"/>
    <w:rsid w:val="00552D6E"/>
    <w:rsid w:val="00552E3F"/>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FF3"/>
    <w:rsid w:val="00567040"/>
    <w:rsid w:val="005670AA"/>
    <w:rsid w:val="005716B8"/>
    <w:rsid w:val="00571702"/>
    <w:rsid w:val="00571F29"/>
    <w:rsid w:val="005739AB"/>
    <w:rsid w:val="005753A0"/>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71"/>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0ED3"/>
    <w:rsid w:val="005B1797"/>
    <w:rsid w:val="005B18D8"/>
    <w:rsid w:val="005B1CFC"/>
    <w:rsid w:val="005B1DD6"/>
    <w:rsid w:val="005B1E95"/>
    <w:rsid w:val="005B20E7"/>
    <w:rsid w:val="005B46B6"/>
    <w:rsid w:val="005B598A"/>
    <w:rsid w:val="005B6B3E"/>
    <w:rsid w:val="005B7350"/>
    <w:rsid w:val="005C1C00"/>
    <w:rsid w:val="005C23A9"/>
    <w:rsid w:val="005C2E7C"/>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5F3A"/>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3CE1"/>
    <w:rsid w:val="0060505A"/>
    <w:rsid w:val="0060526C"/>
    <w:rsid w:val="00606328"/>
    <w:rsid w:val="0060652B"/>
    <w:rsid w:val="00606B84"/>
    <w:rsid w:val="0060715C"/>
    <w:rsid w:val="00610F12"/>
    <w:rsid w:val="006125EA"/>
    <w:rsid w:val="00613C1B"/>
    <w:rsid w:val="00614934"/>
    <w:rsid w:val="00614B60"/>
    <w:rsid w:val="0061505E"/>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9AB"/>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6B95"/>
    <w:rsid w:val="006C778B"/>
    <w:rsid w:val="006C7B6E"/>
    <w:rsid w:val="006C7FE2"/>
    <w:rsid w:val="006D04CD"/>
    <w:rsid w:val="006D0B02"/>
    <w:rsid w:val="006D0D6F"/>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2EA"/>
    <w:rsid w:val="00730B26"/>
    <w:rsid w:val="00730C78"/>
    <w:rsid w:val="00731BD1"/>
    <w:rsid w:val="00731D26"/>
    <w:rsid w:val="00732AA1"/>
    <w:rsid w:val="0073332B"/>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1FF1"/>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81F"/>
    <w:rsid w:val="007C0837"/>
    <w:rsid w:val="007C12BC"/>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5605"/>
    <w:rsid w:val="007E6804"/>
    <w:rsid w:val="007E6E01"/>
    <w:rsid w:val="007E7946"/>
    <w:rsid w:val="007F12DE"/>
    <w:rsid w:val="007F1314"/>
    <w:rsid w:val="007F1F51"/>
    <w:rsid w:val="007F281F"/>
    <w:rsid w:val="007F3495"/>
    <w:rsid w:val="007F503F"/>
    <w:rsid w:val="007F5A5F"/>
    <w:rsid w:val="007F6722"/>
    <w:rsid w:val="007F72DC"/>
    <w:rsid w:val="007F7E97"/>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4F68"/>
    <w:rsid w:val="008258A1"/>
    <w:rsid w:val="00826193"/>
    <w:rsid w:val="008264EB"/>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371"/>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E75"/>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2F92"/>
    <w:rsid w:val="008E3548"/>
    <w:rsid w:val="008E38E6"/>
    <w:rsid w:val="008E3B1B"/>
    <w:rsid w:val="008E4010"/>
    <w:rsid w:val="008E43BF"/>
    <w:rsid w:val="008E4477"/>
    <w:rsid w:val="008E5A01"/>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311"/>
    <w:rsid w:val="00905984"/>
    <w:rsid w:val="00905F57"/>
    <w:rsid w:val="00906104"/>
    <w:rsid w:val="00906204"/>
    <w:rsid w:val="00906D65"/>
    <w:rsid w:val="0091042F"/>
    <w:rsid w:val="0091064F"/>
    <w:rsid w:val="00910F71"/>
    <w:rsid w:val="009114A5"/>
    <w:rsid w:val="009123CA"/>
    <w:rsid w:val="00912567"/>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5ED"/>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3BE8"/>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FFE"/>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787"/>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1F63"/>
    <w:rsid w:val="00A8328A"/>
    <w:rsid w:val="00A848F5"/>
    <w:rsid w:val="00A85E5D"/>
    <w:rsid w:val="00A87140"/>
    <w:rsid w:val="00A905A7"/>
    <w:rsid w:val="00A9072D"/>
    <w:rsid w:val="00A9134F"/>
    <w:rsid w:val="00A921FF"/>
    <w:rsid w:val="00A93710"/>
    <w:rsid w:val="00A95C09"/>
    <w:rsid w:val="00A96293"/>
    <w:rsid w:val="00A9644B"/>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77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98B"/>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097B"/>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27D"/>
    <w:rsid w:val="00B64BF8"/>
    <w:rsid w:val="00B66C0B"/>
    <w:rsid w:val="00B67736"/>
    <w:rsid w:val="00B67CCD"/>
    <w:rsid w:val="00B71D73"/>
    <w:rsid w:val="00B7248D"/>
    <w:rsid w:val="00B7272E"/>
    <w:rsid w:val="00B72D85"/>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3F2E"/>
    <w:rsid w:val="00BC4594"/>
    <w:rsid w:val="00BC48B6"/>
    <w:rsid w:val="00BC5FEE"/>
    <w:rsid w:val="00BC6493"/>
    <w:rsid w:val="00BC6807"/>
    <w:rsid w:val="00BC6E1C"/>
    <w:rsid w:val="00BC6EE1"/>
    <w:rsid w:val="00BC6FA9"/>
    <w:rsid w:val="00BC723A"/>
    <w:rsid w:val="00BD0588"/>
    <w:rsid w:val="00BD0D0A"/>
    <w:rsid w:val="00BD2920"/>
    <w:rsid w:val="00BD333B"/>
    <w:rsid w:val="00BD3B55"/>
    <w:rsid w:val="00BD4817"/>
    <w:rsid w:val="00BD572E"/>
    <w:rsid w:val="00BD5F94"/>
    <w:rsid w:val="00BD6BF7"/>
    <w:rsid w:val="00BD72E6"/>
    <w:rsid w:val="00BD7681"/>
    <w:rsid w:val="00BE01AE"/>
    <w:rsid w:val="00BE037D"/>
    <w:rsid w:val="00BE0F04"/>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FC0"/>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21"/>
    <w:rsid w:val="00C358EA"/>
    <w:rsid w:val="00C364E8"/>
    <w:rsid w:val="00C3733B"/>
    <w:rsid w:val="00C3797F"/>
    <w:rsid w:val="00C4095B"/>
    <w:rsid w:val="00C41159"/>
    <w:rsid w:val="00C41477"/>
    <w:rsid w:val="00C43213"/>
    <w:rsid w:val="00C4327F"/>
    <w:rsid w:val="00C43524"/>
    <w:rsid w:val="00C435DD"/>
    <w:rsid w:val="00C4487D"/>
    <w:rsid w:val="00C45620"/>
    <w:rsid w:val="00C457EC"/>
    <w:rsid w:val="00C4599B"/>
    <w:rsid w:val="00C460AD"/>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7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B7E3B"/>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95"/>
    <w:rsid w:val="00CE0DE7"/>
    <w:rsid w:val="00CE2264"/>
    <w:rsid w:val="00CE3A99"/>
    <w:rsid w:val="00CE4D1D"/>
    <w:rsid w:val="00CE563F"/>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FD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4FF"/>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695"/>
    <w:rsid w:val="00D359EB"/>
    <w:rsid w:val="00D362DB"/>
    <w:rsid w:val="00D36D97"/>
    <w:rsid w:val="00D371A7"/>
    <w:rsid w:val="00D40327"/>
    <w:rsid w:val="00D411B6"/>
    <w:rsid w:val="00D41B08"/>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4769"/>
    <w:rsid w:val="00D65BF2"/>
    <w:rsid w:val="00D65E4E"/>
    <w:rsid w:val="00D65EBA"/>
    <w:rsid w:val="00D71259"/>
    <w:rsid w:val="00D72698"/>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6C4"/>
    <w:rsid w:val="00DD4F48"/>
    <w:rsid w:val="00DD51F0"/>
    <w:rsid w:val="00DD56AA"/>
    <w:rsid w:val="00DD5CF9"/>
    <w:rsid w:val="00DD6345"/>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E10"/>
    <w:rsid w:val="00E2217F"/>
    <w:rsid w:val="00E222A7"/>
    <w:rsid w:val="00E2245F"/>
    <w:rsid w:val="00E22539"/>
    <w:rsid w:val="00E22E51"/>
    <w:rsid w:val="00E23921"/>
    <w:rsid w:val="00E23A9A"/>
    <w:rsid w:val="00E23F7F"/>
    <w:rsid w:val="00E2406F"/>
    <w:rsid w:val="00E242FF"/>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B36"/>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E8"/>
    <w:rsid w:val="00E8288F"/>
    <w:rsid w:val="00E83BAF"/>
    <w:rsid w:val="00E84171"/>
    <w:rsid w:val="00E84367"/>
    <w:rsid w:val="00E85A49"/>
    <w:rsid w:val="00E8787F"/>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D7D"/>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BB"/>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076"/>
    <w:rsid w:val="00FC5FA5"/>
    <w:rsid w:val="00FC6150"/>
    <w:rsid w:val="00FC6B2B"/>
    <w:rsid w:val="00FC730D"/>
    <w:rsid w:val="00FC73A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0B0E49F4-3B96-42CA-A9E3-845D6290A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rFonts w:ascii="Times Armenian" w:hAnsi="Times Armenian"/>
      <w:b/>
      <w:bCs/>
      <w:lang w:eastAsia="ru-RU"/>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665-A5EF-4583-8196-FBB03E710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63</Pages>
  <Words>20248</Words>
  <Characters>115415</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135393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Lilit Mkrtchyan</cp:lastModifiedBy>
  <cp:revision>235</cp:revision>
  <cp:lastPrinted>2018-02-16T07:12:00Z</cp:lastPrinted>
  <dcterms:created xsi:type="dcterms:W3CDTF">2022-10-31T10:53:00Z</dcterms:created>
  <dcterms:modified xsi:type="dcterms:W3CDTF">2023-03-07T08:08:00Z</dcterms:modified>
</cp:coreProperties>
</file>