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C95" w:rsidRPr="00002684" w:rsidRDefault="00F83C95" w:rsidP="00A512DF">
      <w:pPr>
        <w:pStyle w:val="a3"/>
        <w:widowControl w:val="0"/>
        <w:spacing w:line="240" w:lineRule="auto"/>
        <w:ind w:firstLine="0"/>
        <w:jc w:val="center"/>
        <w:rPr>
          <w:rFonts w:ascii="GHEA Grapalat" w:hAnsi="GHEA Grapalat"/>
          <w:i w:val="0"/>
        </w:rPr>
      </w:pPr>
      <w:r w:rsidRPr="00002684">
        <w:rPr>
          <w:rFonts w:ascii="GHEA Grapalat" w:hAnsi="GHEA Grapalat"/>
          <w:i w:val="0"/>
        </w:rPr>
        <w:t>ОБЪЯВЛЕНИЕ</w:t>
      </w:r>
    </w:p>
    <w:p w:rsidR="00F83C95" w:rsidRPr="00002684" w:rsidRDefault="00F83C95" w:rsidP="00A512DF">
      <w:pPr>
        <w:widowControl w:val="0"/>
        <w:jc w:val="center"/>
        <w:rPr>
          <w:rFonts w:ascii="GHEA Grapalat" w:hAnsi="GHEA Grapalat"/>
          <w:sz w:val="20"/>
          <w:szCs w:val="20"/>
        </w:rPr>
      </w:pPr>
      <w:r w:rsidRPr="00002684">
        <w:rPr>
          <w:rFonts w:ascii="GHEA Grapalat" w:hAnsi="GHEA Grapalat"/>
          <w:sz w:val="20"/>
          <w:szCs w:val="20"/>
        </w:rPr>
        <w:t xml:space="preserve">О ЗАПРОСЕ КОТИРОВОЧНЫХ ЦЕН </w:t>
      </w:r>
    </w:p>
    <w:p w:rsidR="00642EFE" w:rsidRPr="00002684" w:rsidRDefault="00642EFE" w:rsidP="00A512DF">
      <w:pPr>
        <w:pStyle w:val="a3"/>
        <w:widowControl w:val="0"/>
        <w:spacing w:line="240" w:lineRule="auto"/>
        <w:ind w:firstLine="0"/>
        <w:jc w:val="center"/>
        <w:rPr>
          <w:rFonts w:ascii="GHEA Grapalat" w:hAnsi="GHEA Grapalat"/>
          <w:i w:val="0"/>
        </w:rPr>
      </w:pPr>
    </w:p>
    <w:p w:rsidR="0091042F" w:rsidRPr="00036028" w:rsidRDefault="00642EFE" w:rsidP="00A512DF">
      <w:pPr>
        <w:pStyle w:val="a3"/>
        <w:widowControl w:val="0"/>
        <w:spacing w:line="240" w:lineRule="auto"/>
        <w:ind w:firstLine="0"/>
        <w:jc w:val="center"/>
        <w:rPr>
          <w:rFonts w:ascii="GHEA Grapalat" w:hAnsi="GHEA Grapalat"/>
          <w:i w:val="0"/>
        </w:rPr>
      </w:pPr>
      <w:r w:rsidRPr="00002684">
        <w:rPr>
          <w:rFonts w:ascii="GHEA Grapalat" w:hAnsi="GHEA Grapalat"/>
          <w:i w:val="0"/>
        </w:rPr>
        <w:t xml:space="preserve">Настоящий текст объявления утвержден Решением </w:t>
      </w:r>
      <w:r w:rsidR="00417E48" w:rsidRPr="00036028">
        <w:rPr>
          <w:rFonts w:ascii="GHEA Grapalat" w:hAnsi="GHEA Grapalat"/>
          <w:i w:val="0"/>
        </w:rPr>
        <w:t xml:space="preserve">Оценочной </w:t>
      </w:r>
      <w:r w:rsidRPr="00036028">
        <w:rPr>
          <w:rFonts w:ascii="GHEA Grapalat" w:hAnsi="GHEA Grapalat"/>
          <w:i w:val="0"/>
        </w:rPr>
        <w:t>Комиссии от "</w:t>
      </w:r>
      <w:r w:rsidR="0083598A">
        <w:rPr>
          <w:rFonts w:ascii="GHEA Grapalat" w:hAnsi="GHEA Grapalat"/>
          <w:i w:val="0"/>
          <w:lang w:val="hy-AM"/>
        </w:rPr>
        <w:t>15</w:t>
      </w:r>
      <w:r w:rsidRPr="00036028">
        <w:rPr>
          <w:rFonts w:ascii="GHEA Grapalat" w:hAnsi="GHEA Grapalat"/>
          <w:i w:val="0"/>
        </w:rPr>
        <w:t>" "</w:t>
      </w:r>
      <w:r w:rsidR="0083598A">
        <w:rPr>
          <w:rFonts w:ascii="GHEA Grapalat" w:hAnsi="GHEA Grapalat"/>
          <w:i w:val="0"/>
        </w:rPr>
        <w:t>марта</w:t>
      </w:r>
      <w:r w:rsidRPr="00036028">
        <w:rPr>
          <w:rFonts w:ascii="GHEA Grapalat" w:hAnsi="GHEA Grapalat"/>
          <w:i w:val="0"/>
        </w:rPr>
        <w:t>" 20</w:t>
      </w:r>
      <w:r w:rsidR="00F83C95" w:rsidRPr="00036028">
        <w:rPr>
          <w:rFonts w:ascii="GHEA Grapalat" w:hAnsi="GHEA Grapalat"/>
          <w:i w:val="0"/>
        </w:rPr>
        <w:t>2</w:t>
      </w:r>
      <w:r w:rsidR="00224C5B" w:rsidRPr="00036028">
        <w:rPr>
          <w:rFonts w:ascii="GHEA Grapalat" w:hAnsi="GHEA Grapalat"/>
          <w:i w:val="0"/>
        </w:rPr>
        <w:t>2</w:t>
      </w:r>
      <w:r w:rsidR="00AA7117" w:rsidRPr="00036028">
        <w:rPr>
          <w:rFonts w:ascii="GHEA Grapalat" w:hAnsi="GHEA Grapalat"/>
          <w:i w:val="0"/>
        </w:rPr>
        <w:t xml:space="preserve"> </w:t>
      </w:r>
      <w:r w:rsidRPr="00036028">
        <w:rPr>
          <w:rFonts w:ascii="GHEA Grapalat" w:hAnsi="GHEA Grapalat"/>
          <w:i w:val="0"/>
        </w:rPr>
        <w:t>года</w:t>
      </w:r>
      <w:r w:rsidR="00F83C95" w:rsidRPr="00036028">
        <w:rPr>
          <w:rFonts w:ascii="GHEA Grapalat" w:hAnsi="GHEA Grapalat"/>
          <w:i w:val="0"/>
        </w:rPr>
        <w:t xml:space="preserve"> номер</w:t>
      </w:r>
      <w:r w:rsidRPr="00036028">
        <w:rPr>
          <w:rFonts w:ascii="GHEA Grapalat" w:hAnsi="GHEA Grapalat"/>
          <w:i w:val="0"/>
        </w:rPr>
        <w:t xml:space="preserve"> "</w:t>
      </w:r>
      <w:r w:rsidR="00F83C95" w:rsidRPr="00036028">
        <w:rPr>
          <w:rFonts w:ascii="GHEA Grapalat" w:hAnsi="GHEA Grapalat"/>
          <w:i w:val="0"/>
        </w:rPr>
        <w:t>1</w:t>
      </w:r>
      <w:r w:rsidRPr="00036028">
        <w:rPr>
          <w:rFonts w:ascii="GHEA Grapalat" w:hAnsi="GHEA Grapalat"/>
          <w:i w:val="0"/>
        </w:rPr>
        <w:t xml:space="preserve">" </w:t>
      </w:r>
    </w:p>
    <w:p w:rsidR="0091042F" w:rsidRPr="00036028" w:rsidRDefault="0006703E" w:rsidP="00A512DF">
      <w:pPr>
        <w:pStyle w:val="a3"/>
        <w:widowControl w:val="0"/>
        <w:spacing w:line="240" w:lineRule="auto"/>
        <w:ind w:firstLine="0"/>
        <w:jc w:val="center"/>
        <w:rPr>
          <w:rFonts w:ascii="GHEA Grapalat" w:hAnsi="GHEA Grapalat"/>
          <w:i w:val="0"/>
        </w:rPr>
      </w:pPr>
      <w:r w:rsidRPr="00036028">
        <w:rPr>
          <w:rFonts w:ascii="GHEA Grapalat" w:hAnsi="GHEA Grapalat"/>
          <w:i w:val="0"/>
        </w:rPr>
        <w:t xml:space="preserve">Код </w:t>
      </w:r>
      <w:r w:rsidR="00417E48" w:rsidRPr="00036028">
        <w:rPr>
          <w:rFonts w:ascii="GHEA Grapalat" w:hAnsi="GHEA Grapalat"/>
          <w:i w:val="0"/>
        </w:rPr>
        <w:t>процедуры</w:t>
      </w:r>
      <w:r w:rsidRPr="00036028">
        <w:rPr>
          <w:rFonts w:ascii="GHEA Grapalat" w:hAnsi="GHEA Grapalat"/>
          <w:i w:val="0"/>
        </w:rPr>
        <w:t xml:space="preserve"> </w:t>
      </w:r>
      <w:r w:rsidR="00F83C95" w:rsidRPr="00036028">
        <w:rPr>
          <w:rFonts w:ascii="GHEA Grapalat" w:hAnsi="GHEA Grapalat"/>
          <w:i w:val="0"/>
        </w:rPr>
        <w:t>ԳՀԱՊՁԲ-15/1-202</w:t>
      </w:r>
      <w:r w:rsidR="00224C5B" w:rsidRPr="00036028">
        <w:rPr>
          <w:rFonts w:ascii="GHEA Grapalat" w:hAnsi="GHEA Grapalat"/>
          <w:i w:val="0"/>
        </w:rPr>
        <w:t>2</w:t>
      </w:r>
      <w:r w:rsidR="00F83C95" w:rsidRPr="00036028">
        <w:rPr>
          <w:rFonts w:ascii="GHEA Grapalat" w:hAnsi="GHEA Grapalat"/>
          <w:i w:val="0"/>
        </w:rPr>
        <w:t>-</w:t>
      </w:r>
      <w:r w:rsidR="0083598A">
        <w:rPr>
          <w:rFonts w:ascii="GHEA Grapalat" w:hAnsi="GHEA Grapalat"/>
          <w:i w:val="0"/>
        </w:rPr>
        <w:t>2</w:t>
      </w:r>
      <w:r w:rsidR="00F83C95" w:rsidRPr="00036028">
        <w:rPr>
          <w:rFonts w:ascii="GHEA Grapalat" w:hAnsi="GHEA Grapalat"/>
          <w:i w:val="0"/>
        </w:rPr>
        <w:t>-ԴԲԳԳԿ</w:t>
      </w:r>
    </w:p>
    <w:p w:rsidR="0091042F" w:rsidRPr="00036028" w:rsidRDefault="0091042F" w:rsidP="00A512DF">
      <w:pPr>
        <w:pStyle w:val="a3"/>
        <w:widowControl w:val="0"/>
        <w:spacing w:line="240" w:lineRule="auto"/>
        <w:rPr>
          <w:rFonts w:ascii="GHEA Grapalat" w:hAnsi="GHEA Grapalat"/>
          <w:i w:val="0"/>
        </w:rPr>
      </w:pPr>
    </w:p>
    <w:p w:rsidR="00F83C95" w:rsidRPr="00036028" w:rsidRDefault="00F83C95" w:rsidP="00A512DF">
      <w:pPr>
        <w:ind w:firstLine="720"/>
        <w:jc w:val="both"/>
        <w:rPr>
          <w:rFonts w:ascii="GHEA Grapalat" w:hAnsi="GHEA Grapalat"/>
          <w:sz w:val="20"/>
          <w:szCs w:val="20"/>
        </w:rPr>
      </w:pPr>
      <w:r w:rsidRPr="00036028">
        <w:rPr>
          <w:rFonts w:ascii="GHEA Grapalat" w:hAnsi="GHEA Grapalat"/>
          <w:sz w:val="20"/>
          <w:szCs w:val="20"/>
        </w:rPr>
        <w:t xml:space="preserve">Заказчик, </w:t>
      </w:r>
      <w:bookmarkStart w:id="0" w:name="_Hlk495401547"/>
      <w:r w:rsidRPr="00036028">
        <w:rPr>
          <w:rFonts w:ascii="GHEA Grapalat" w:hAnsi="GHEA Grapalat"/>
          <w:b/>
          <w:sz w:val="20"/>
          <w:szCs w:val="20"/>
        </w:rPr>
        <w:t>Г</w:t>
      </w:r>
      <w:r w:rsidR="006715B0" w:rsidRPr="00036028">
        <w:rPr>
          <w:rFonts w:ascii="GHEA Grapalat" w:hAnsi="GHEA Grapalat"/>
          <w:b/>
          <w:sz w:val="20"/>
          <w:szCs w:val="20"/>
        </w:rPr>
        <w:t xml:space="preserve">НКО </w:t>
      </w:r>
      <w:r w:rsidRPr="00036028">
        <w:rPr>
          <w:rFonts w:ascii="GHEA Grapalat" w:hAnsi="GHEA Grapalat"/>
          <w:b/>
          <w:sz w:val="20"/>
          <w:szCs w:val="20"/>
        </w:rPr>
        <w:t>“Научного</w:t>
      </w:r>
      <w:r w:rsidR="00E37531" w:rsidRPr="00036028">
        <w:rPr>
          <w:rFonts w:ascii="GHEA Grapalat" w:hAnsi="GHEA Grapalat"/>
          <w:b/>
          <w:sz w:val="20"/>
          <w:szCs w:val="20"/>
        </w:rPr>
        <w:t>-практический ц</w:t>
      </w:r>
      <w:r w:rsidRPr="00036028">
        <w:rPr>
          <w:rFonts w:ascii="GHEA Grapalat" w:hAnsi="GHEA Grapalat"/>
          <w:b/>
          <w:sz w:val="20"/>
          <w:szCs w:val="20"/>
        </w:rPr>
        <w:t xml:space="preserve">ентр </w:t>
      </w:r>
      <w:r w:rsidR="00E37531" w:rsidRPr="00036028">
        <w:rPr>
          <w:rFonts w:ascii="GHEA Grapalat" w:hAnsi="GHEA Grapalat"/>
          <w:b/>
          <w:sz w:val="20"/>
          <w:szCs w:val="20"/>
        </w:rPr>
        <w:t>с</w:t>
      </w:r>
      <w:r w:rsidRPr="00036028">
        <w:rPr>
          <w:rFonts w:ascii="GHEA Grapalat" w:hAnsi="GHEA Grapalat"/>
          <w:b/>
          <w:sz w:val="20"/>
          <w:szCs w:val="20"/>
        </w:rPr>
        <w:t xml:space="preserve">удебной </w:t>
      </w:r>
      <w:r w:rsidR="00E37531" w:rsidRPr="00036028">
        <w:rPr>
          <w:rFonts w:ascii="GHEA Grapalat" w:hAnsi="GHEA Grapalat"/>
          <w:b/>
          <w:sz w:val="20"/>
          <w:szCs w:val="20"/>
        </w:rPr>
        <w:t>м</w:t>
      </w:r>
      <w:r w:rsidRPr="00036028">
        <w:rPr>
          <w:rFonts w:ascii="GHEA Grapalat" w:hAnsi="GHEA Grapalat"/>
          <w:b/>
          <w:sz w:val="20"/>
          <w:szCs w:val="20"/>
        </w:rPr>
        <w:t>едицины”</w:t>
      </w:r>
      <w:bookmarkEnd w:id="0"/>
      <w:r w:rsidRPr="00036028">
        <w:rPr>
          <w:rFonts w:ascii="GHEA Grapalat" w:hAnsi="GHEA Grapalat"/>
          <w:b/>
          <w:sz w:val="20"/>
          <w:szCs w:val="20"/>
        </w:rPr>
        <w:t xml:space="preserve"> при </w:t>
      </w:r>
      <w:proofErr w:type="spellStart"/>
      <w:r w:rsidRPr="00036028">
        <w:rPr>
          <w:rFonts w:ascii="GHEA Grapalat" w:hAnsi="GHEA Grapalat"/>
          <w:b/>
          <w:sz w:val="20"/>
          <w:szCs w:val="20"/>
        </w:rPr>
        <w:t>Министерсве</w:t>
      </w:r>
      <w:proofErr w:type="spellEnd"/>
      <w:r w:rsidRPr="00036028">
        <w:rPr>
          <w:rFonts w:ascii="GHEA Grapalat" w:hAnsi="GHEA Grapalat"/>
          <w:b/>
          <w:sz w:val="20"/>
          <w:szCs w:val="20"/>
        </w:rPr>
        <w:t xml:space="preserve"> </w:t>
      </w:r>
      <w:proofErr w:type="spellStart"/>
      <w:r w:rsidRPr="00036028">
        <w:rPr>
          <w:rFonts w:ascii="GHEA Grapalat" w:hAnsi="GHEA Grapalat"/>
          <w:b/>
          <w:sz w:val="20"/>
          <w:szCs w:val="20"/>
        </w:rPr>
        <w:t>Здравохранения</w:t>
      </w:r>
      <w:proofErr w:type="spellEnd"/>
      <w:r w:rsidRPr="00036028">
        <w:rPr>
          <w:rFonts w:ascii="GHEA Grapalat" w:hAnsi="GHEA Grapalat"/>
          <w:b/>
          <w:sz w:val="20"/>
          <w:szCs w:val="20"/>
        </w:rPr>
        <w:t xml:space="preserve"> РА</w:t>
      </w:r>
      <w:r w:rsidRPr="00036028">
        <w:rPr>
          <w:rFonts w:ascii="GHEA Grapalat" w:hAnsi="GHEA Grapalat"/>
          <w:sz w:val="20"/>
          <w:szCs w:val="20"/>
        </w:rPr>
        <w:t xml:space="preserve">, который находится по адресу </w:t>
      </w:r>
      <w:proofErr w:type="spellStart"/>
      <w:r w:rsidRPr="00036028">
        <w:rPr>
          <w:rFonts w:ascii="GHEA Grapalat" w:hAnsi="GHEA Grapalat"/>
          <w:b/>
          <w:sz w:val="20"/>
          <w:szCs w:val="20"/>
        </w:rPr>
        <w:t>г.Ереван</w:t>
      </w:r>
      <w:proofErr w:type="spellEnd"/>
      <w:r w:rsidRPr="00036028">
        <w:rPr>
          <w:rFonts w:ascii="GHEA Grapalat" w:hAnsi="GHEA Grapalat"/>
          <w:b/>
          <w:sz w:val="20"/>
          <w:szCs w:val="20"/>
        </w:rPr>
        <w:t xml:space="preserve">, </w:t>
      </w:r>
      <w:proofErr w:type="spellStart"/>
      <w:r w:rsidRPr="00036028">
        <w:rPr>
          <w:rFonts w:ascii="GHEA Grapalat" w:hAnsi="GHEA Grapalat"/>
          <w:b/>
          <w:sz w:val="20"/>
          <w:szCs w:val="20"/>
        </w:rPr>
        <w:t>ул.Гераци</w:t>
      </w:r>
      <w:proofErr w:type="spellEnd"/>
      <w:r w:rsidRPr="00036028">
        <w:rPr>
          <w:rFonts w:ascii="GHEA Grapalat" w:hAnsi="GHEA Grapalat"/>
          <w:b/>
          <w:sz w:val="20"/>
          <w:szCs w:val="20"/>
        </w:rPr>
        <w:t xml:space="preserve"> 5/1</w:t>
      </w:r>
      <w:r w:rsidRPr="00036028">
        <w:rPr>
          <w:rFonts w:ascii="GHEA Grapalat" w:hAnsi="GHEA Grapalat"/>
          <w:sz w:val="20"/>
          <w:szCs w:val="20"/>
        </w:rPr>
        <w:t xml:space="preserve">, объявляет процедуру запроса цен, который проводится одним этапом. </w:t>
      </w:r>
    </w:p>
    <w:p w:rsidR="00F83C95" w:rsidRPr="00036028" w:rsidRDefault="00F83C95" w:rsidP="00A512DF">
      <w:pPr>
        <w:ind w:firstLine="720"/>
        <w:jc w:val="both"/>
        <w:rPr>
          <w:rFonts w:ascii="GHEA Grapalat" w:hAnsi="GHEA Grapalat"/>
          <w:sz w:val="20"/>
          <w:szCs w:val="20"/>
        </w:rPr>
      </w:pPr>
      <w:r w:rsidRPr="00036028">
        <w:rPr>
          <w:rFonts w:ascii="GHEA Grapalat" w:hAnsi="GHEA Grapalat"/>
          <w:sz w:val="20"/>
          <w:szCs w:val="20"/>
        </w:rPr>
        <w:t xml:space="preserve">Победителю процедуры, в установленном порядке будет предложено подписание контракта по </w:t>
      </w:r>
      <w:proofErr w:type="spellStart"/>
      <w:r w:rsidRPr="00036028">
        <w:rPr>
          <w:rFonts w:ascii="GHEA Grapalat" w:hAnsi="GHEA Grapalat"/>
          <w:sz w:val="20"/>
          <w:szCs w:val="20"/>
        </w:rPr>
        <w:t>осушествлению</w:t>
      </w:r>
      <w:proofErr w:type="spellEnd"/>
      <w:r w:rsidRPr="00036028">
        <w:rPr>
          <w:rFonts w:ascii="GHEA Grapalat" w:hAnsi="GHEA Grapalat"/>
          <w:sz w:val="20"/>
          <w:szCs w:val="20"/>
        </w:rPr>
        <w:t xml:space="preserve"> поставок </w:t>
      </w:r>
      <w:r w:rsidR="00A06707" w:rsidRPr="00036028">
        <w:rPr>
          <w:rFonts w:ascii="GHEA Grapalat" w:hAnsi="GHEA Grapalat"/>
          <w:b/>
          <w:sz w:val="20"/>
          <w:szCs w:val="20"/>
        </w:rPr>
        <w:t>топлива</w:t>
      </w:r>
      <w:r w:rsidRPr="00036028">
        <w:rPr>
          <w:rFonts w:ascii="GHEA Grapalat" w:hAnsi="GHEA Grapalat"/>
          <w:sz w:val="20"/>
          <w:szCs w:val="20"/>
        </w:rPr>
        <w:t>.</w:t>
      </w:r>
    </w:p>
    <w:p w:rsidR="00357D48" w:rsidRPr="00036028" w:rsidRDefault="00A20B69" w:rsidP="00A512DF">
      <w:pPr>
        <w:pStyle w:val="a3"/>
        <w:widowControl w:val="0"/>
        <w:spacing w:line="240" w:lineRule="auto"/>
        <w:ind w:firstLine="567"/>
        <w:rPr>
          <w:rFonts w:ascii="GHEA Grapalat" w:hAnsi="GHEA Grapalat"/>
          <w:i w:val="0"/>
        </w:rPr>
      </w:pPr>
      <w:r w:rsidRPr="00036028">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36028">
        <w:rPr>
          <w:rFonts w:ascii="Courier New" w:hAnsi="Courier New" w:cs="Courier New"/>
          <w:i w:val="0"/>
          <w:lang w:val="en-US"/>
        </w:rPr>
        <w:t> </w:t>
      </w:r>
      <w:r w:rsidR="00F95E94" w:rsidRPr="00036028">
        <w:rPr>
          <w:rFonts w:ascii="GHEA Grapalat" w:hAnsi="GHEA Grapalat"/>
          <w:i w:val="0"/>
        </w:rPr>
        <w:t>настоящей процедуре</w:t>
      </w:r>
      <w:r w:rsidRPr="00036028">
        <w:rPr>
          <w:rFonts w:ascii="GHEA Grapalat" w:hAnsi="GHEA Grapalat"/>
          <w:i w:val="0"/>
        </w:rPr>
        <w:t>.</w:t>
      </w:r>
    </w:p>
    <w:p w:rsidR="001E6506" w:rsidRPr="00036028" w:rsidRDefault="00052084" w:rsidP="00A512DF">
      <w:pPr>
        <w:pStyle w:val="a3"/>
        <w:widowControl w:val="0"/>
        <w:spacing w:line="240" w:lineRule="auto"/>
        <w:ind w:firstLine="567"/>
        <w:rPr>
          <w:rFonts w:ascii="GHEA Grapalat" w:hAnsi="GHEA Grapalat"/>
          <w:i w:val="0"/>
        </w:rPr>
      </w:pPr>
      <w:proofErr w:type="gramStart"/>
      <w:r w:rsidRPr="00036028">
        <w:rPr>
          <w:rFonts w:ascii="GHEA Grapalat" w:hAnsi="GHEA Grapalat"/>
          <w:i w:val="0"/>
        </w:rPr>
        <w:t>Условия</w:t>
      </w:r>
      <w:proofErr w:type="gramEnd"/>
      <w:r w:rsidRPr="00036028">
        <w:rPr>
          <w:rFonts w:ascii="GHEA Grapalat" w:hAnsi="GHEA Grapalat"/>
          <w:i w:val="0"/>
        </w:rPr>
        <w:t xml:space="preserve"> </w:t>
      </w:r>
      <w:r w:rsidR="00677658" w:rsidRPr="00036028">
        <w:rPr>
          <w:rFonts w:ascii="GHEA Grapalat" w:hAnsi="GHEA Grapalat"/>
          <w:i w:val="0"/>
        </w:rPr>
        <w:t xml:space="preserve">предъявляемые </w:t>
      </w:r>
      <w:r w:rsidR="00FD0B1A" w:rsidRPr="00036028">
        <w:rPr>
          <w:rFonts w:ascii="GHEA Grapalat" w:hAnsi="GHEA Grapalat"/>
          <w:i w:val="0"/>
        </w:rPr>
        <w:t xml:space="preserve">к </w:t>
      </w:r>
      <w:r w:rsidR="00677658" w:rsidRPr="00036028">
        <w:rPr>
          <w:rFonts w:ascii="GHEA Grapalat" w:hAnsi="GHEA Grapalat"/>
          <w:i w:val="0"/>
        </w:rPr>
        <w:t>лицам, не имеющим права на участие в</w:t>
      </w:r>
      <w:r w:rsidR="00E37531" w:rsidRPr="00036028">
        <w:rPr>
          <w:rFonts w:ascii="GHEA Grapalat" w:hAnsi="GHEA Grapalat"/>
          <w:i w:val="0"/>
        </w:rPr>
        <w:t xml:space="preserve"> </w:t>
      </w:r>
      <w:r w:rsidRPr="00036028">
        <w:rPr>
          <w:rFonts w:ascii="GHEA Grapalat" w:hAnsi="GHEA Grapalat"/>
          <w:i w:val="0"/>
        </w:rPr>
        <w:t xml:space="preserve">данной </w:t>
      </w:r>
      <w:r w:rsidR="006F297B" w:rsidRPr="00036028">
        <w:rPr>
          <w:rFonts w:ascii="GHEA Grapalat" w:hAnsi="GHEA Grapalat"/>
          <w:i w:val="0"/>
        </w:rPr>
        <w:t>процедуре</w:t>
      </w:r>
      <w:r w:rsidR="00677658" w:rsidRPr="00036028">
        <w:rPr>
          <w:rFonts w:ascii="GHEA Grapalat" w:hAnsi="GHEA Grapalat"/>
          <w:i w:val="0"/>
        </w:rPr>
        <w:t>, а также участникам, установлены приглашением на настоящую процедуру.</w:t>
      </w:r>
      <w:r w:rsidRPr="00036028" w:rsidDel="00052084">
        <w:rPr>
          <w:rFonts w:ascii="GHEA Grapalat" w:hAnsi="GHEA Grapalat"/>
          <w:i w:val="0"/>
        </w:rPr>
        <w:t xml:space="preserve"> </w:t>
      </w:r>
    </w:p>
    <w:p w:rsidR="00357D48" w:rsidRPr="00036028" w:rsidRDefault="00EE73A8" w:rsidP="00A512DF">
      <w:pPr>
        <w:pStyle w:val="a3"/>
        <w:widowControl w:val="0"/>
        <w:spacing w:line="240" w:lineRule="auto"/>
        <w:ind w:firstLine="567"/>
        <w:rPr>
          <w:rFonts w:ascii="GHEA Grapalat" w:hAnsi="GHEA Grapalat"/>
          <w:i w:val="0"/>
        </w:rPr>
      </w:pPr>
      <w:r w:rsidRPr="00036028">
        <w:rPr>
          <w:rFonts w:ascii="GHEA Grapalat" w:hAnsi="GHEA Grapalat"/>
          <w:i w:val="0"/>
        </w:rPr>
        <w:t xml:space="preserve">Отобранный участник определяется из числа участников, подавших заявки, оцененные </w:t>
      </w:r>
      <w:r w:rsidR="007442CF" w:rsidRPr="00036028">
        <w:rPr>
          <w:rFonts w:ascii="GHEA Grapalat" w:hAnsi="GHEA Grapalat"/>
          <w:i w:val="0"/>
        </w:rPr>
        <w:t>удовлетворительно</w:t>
      </w:r>
      <w:r w:rsidR="007442CF" w:rsidRPr="00036028">
        <w:rPr>
          <w:rFonts w:ascii="GHEA Grapalat" w:hAnsi="GHEA Grapalat"/>
          <w:i w:val="0"/>
          <w:lang w:val="hy-AM"/>
        </w:rPr>
        <w:t xml:space="preserve"> </w:t>
      </w:r>
      <w:r w:rsidR="007442CF" w:rsidRPr="00036028">
        <w:rPr>
          <w:rFonts w:ascii="GHEA Grapalat" w:hAnsi="GHEA Grapalat"/>
          <w:i w:val="0"/>
        </w:rPr>
        <w:t xml:space="preserve">по </w:t>
      </w:r>
      <w:r w:rsidR="00830445" w:rsidRPr="00036028">
        <w:rPr>
          <w:rFonts w:ascii="GHEA Grapalat" w:hAnsi="GHEA Grapalat"/>
          <w:i w:val="0"/>
        </w:rPr>
        <w:t xml:space="preserve">неценовым </w:t>
      </w:r>
      <w:r w:rsidR="007442CF" w:rsidRPr="00036028">
        <w:rPr>
          <w:rFonts w:ascii="GHEA Grapalat" w:hAnsi="GHEA Grapalat"/>
          <w:i w:val="0"/>
        </w:rPr>
        <w:t>условиям</w:t>
      </w:r>
      <w:r w:rsidRPr="00036028">
        <w:rPr>
          <w:rFonts w:ascii="GHEA Grapalat" w:hAnsi="GHEA Grapalat"/>
          <w:i w:val="0"/>
        </w:rPr>
        <w:t>, по принципу предпочтения, отдаваемого участнику, представившему м</w:t>
      </w:r>
      <w:r w:rsidR="003F762C" w:rsidRPr="00036028">
        <w:rPr>
          <w:rFonts w:ascii="GHEA Grapalat" w:hAnsi="GHEA Grapalat"/>
          <w:i w:val="0"/>
        </w:rPr>
        <w:t>инимальное ценовое предложение.</w:t>
      </w:r>
    </w:p>
    <w:p w:rsidR="007E15A7" w:rsidRPr="00036028" w:rsidRDefault="00677658" w:rsidP="00A512DF">
      <w:pPr>
        <w:pStyle w:val="a3"/>
        <w:widowControl w:val="0"/>
        <w:spacing w:line="240" w:lineRule="auto"/>
        <w:ind w:firstLine="567"/>
        <w:rPr>
          <w:rFonts w:ascii="GHEA Grapalat" w:hAnsi="GHEA Grapalat"/>
          <w:i w:val="0"/>
        </w:rPr>
      </w:pPr>
      <w:r w:rsidRPr="00036028">
        <w:rPr>
          <w:rFonts w:ascii="GHEA Grapalat" w:hAnsi="GHEA Grapalat"/>
          <w:i w:val="0"/>
        </w:rPr>
        <w:t xml:space="preserve">Для получения приглашения на </w:t>
      </w:r>
      <w:r w:rsidR="00830445" w:rsidRPr="00036028">
        <w:rPr>
          <w:rFonts w:ascii="GHEA Grapalat" w:hAnsi="GHEA Grapalat"/>
          <w:i w:val="0"/>
        </w:rPr>
        <w:t xml:space="preserve">процедуру </w:t>
      </w:r>
      <w:r w:rsidRPr="00036028">
        <w:rPr>
          <w:rFonts w:ascii="GHEA Grapalat" w:hAnsi="GHEA Grapalat"/>
          <w:i w:val="0"/>
        </w:rPr>
        <w:t xml:space="preserve">в бумажной форме необходимо обратиться к заказчику до </w:t>
      </w:r>
      <w:r w:rsidR="00E37531" w:rsidRPr="00036028">
        <w:rPr>
          <w:rFonts w:ascii="GHEA Grapalat" w:hAnsi="GHEA Grapalat"/>
          <w:i w:val="0"/>
        </w:rPr>
        <w:t>1</w:t>
      </w:r>
      <w:r w:rsidR="00C62A29" w:rsidRPr="00036028">
        <w:rPr>
          <w:rFonts w:ascii="GHEA Grapalat" w:hAnsi="GHEA Grapalat"/>
          <w:i w:val="0"/>
        </w:rPr>
        <w:t>6</w:t>
      </w:r>
      <w:r w:rsidR="00E37531" w:rsidRPr="00036028">
        <w:rPr>
          <w:rFonts w:ascii="GHEA Grapalat" w:hAnsi="GHEA Grapalat"/>
          <w:i w:val="0"/>
        </w:rPr>
        <w:t>:</w:t>
      </w:r>
      <w:r w:rsidR="0083598A">
        <w:rPr>
          <w:rFonts w:ascii="GHEA Grapalat" w:hAnsi="GHEA Grapalat"/>
          <w:i w:val="0"/>
        </w:rPr>
        <w:t>0</w:t>
      </w:r>
      <w:r w:rsidR="00E37531" w:rsidRPr="00036028">
        <w:rPr>
          <w:rFonts w:ascii="GHEA Grapalat" w:hAnsi="GHEA Grapalat"/>
          <w:i w:val="0"/>
        </w:rPr>
        <w:t>0</w:t>
      </w:r>
      <w:r w:rsidRPr="00036028">
        <w:rPr>
          <w:rFonts w:ascii="GHEA Grapalat" w:hAnsi="GHEA Grapalat"/>
          <w:i w:val="0"/>
        </w:rPr>
        <w:t xml:space="preserve"> часов</w:t>
      </w:r>
      <w:r w:rsidR="00971F4A" w:rsidRPr="00036028">
        <w:rPr>
          <w:rFonts w:ascii="GHEA Grapalat" w:hAnsi="GHEA Grapalat"/>
          <w:i w:val="0"/>
        </w:rPr>
        <w:t xml:space="preserve"> </w:t>
      </w:r>
      <w:r w:rsidR="00E37531" w:rsidRPr="00036028">
        <w:rPr>
          <w:rFonts w:ascii="GHEA Grapalat" w:hAnsi="GHEA Grapalat"/>
          <w:i w:val="0"/>
        </w:rPr>
        <w:t>7</w:t>
      </w:r>
      <w:r w:rsidRPr="00036028">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036028">
        <w:rPr>
          <w:lang w:val="en-US"/>
        </w:rPr>
        <w:t> </w:t>
      </w:r>
      <w:r w:rsidRPr="00036028">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E37531" w:rsidRPr="00036028">
        <w:rPr>
          <w:rFonts w:ascii="GHEA Grapalat" w:hAnsi="GHEA Grapalat"/>
          <w:i w:val="0"/>
        </w:rPr>
        <w:t>.</w:t>
      </w:r>
    </w:p>
    <w:p w:rsidR="0067579A" w:rsidRPr="00036028" w:rsidRDefault="00357D48" w:rsidP="00A512DF">
      <w:pPr>
        <w:pStyle w:val="a3"/>
        <w:widowControl w:val="0"/>
        <w:spacing w:line="240" w:lineRule="auto"/>
        <w:ind w:firstLine="567"/>
        <w:rPr>
          <w:rFonts w:ascii="GHEA Grapalat" w:hAnsi="GHEA Grapalat"/>
          <w:i w:val="0"/>
          <w:spacing w:val="-6"/>
        </w:rPr>
      </w:pPr>
      <w:r w:rsidRPr="00036028">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36028">
        <w:rPr>
          <w:rFonts w:ascii="Courier New" w:hAnsi="Courier New" w:cs="Courier New"/>
          <w:i w:val="0"/>
          <w:spacing w:val="-6"/>
          <w:lang w:val="en-US"/>
        </w:rPr>
        <w:t> </w:t>
      </w:r>
      <w:r w:rsidRPr="00036028">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036028" w:rsidRDefault="00363E98" w:rsidP="00A512DF">
      <w:pPr>
        <w:pStyle w:val="a3"/>
        <w:widowControl w:val="0"/>
        <w:spacing w:line="240" w:lineRule="auto"/>
        <w:ind w:firstLine="567"/>
        <w:rPr>
          <w:rFonts w:ascii="GHEA Grapalat" w:hAnsi="GHEA Grapalat"/>
          <w:i w:val="0"/>
        </w:rPr>
      </w:pPr>
      <w:r w:rsidRPr="00036028">
        <w:rPr>
          <w:rFonts w:ascii="GHEA Grapalat" w:hAnsi="GHEA Grapalat"/>
          <w:i w:val="0"/>
        </w:rPr>
        <w:t>Неполучение приглашения не ограничивает права участника на участие в</w:t>
      </w:r>
      <w:r w:rsidR="001E06D6" w:rsidRPr="00036028">
        <w:rPr>
          <w:rFonts w:ascii="Courier New" w:hAnsi="Courier New" w:cs="Courier New"/>
          <w:i w:val="0"/>
          <w:lang w:val="en-US"/>
        </w:rPr>
        <w:t> </w:t>
      </w:r>
      <w:r w:rsidR="001B32D9" w:rsidRPr="00036028">
        <w:rPr>
          <w:rFonts w:ascii="GHEA Grapalat" w:hAnsi="GHEA Grapalat"/>
          <w:i w:val="0"/>
        </w:rPr>
        <w:t>настоящей процедуре.</w:t>
      </w:r>
    </w:p>
    <w:p w:rsidR="00E37531" w:rsidRPr="00036028" w:rsidRDefault="003F6ED1" w:rsidP="00A512DF">
      <w:pPr>
        <w:pStyle w:val="a3"/>
        <w:widowControl w:val="0"/>
        <w:spacing w:line="240" w:lineRule="auto"/>
        <w:ind w:firstLine="567"/>
        <w:rPr>
          <w:rFonts w:ascii="GHEA Grapalat" w:hAnsi="GHEA Grapalat"/>
          <w:i w:val="0"/>
        </w:rPr>
      </w:pPr>
      <w:r w:rsidRPr="00036028">
        <w:rPr>
          <w:rFonts w:ascii="GHEA Grapalat" w:hAnsi="GHEA Grapalat"/>
          <w:i w:val="0"/>
        </w:rPr>
        <w:t xml:space="preserve">Заявки на </w:t>
      </w:r>
      <w:r w:rsidR="00FE23E9" w:rsidRPr="00036028">
        <w:rPr>
          <w:rFonts w:ascii="GHEA Grapalat" w:hAnsi="GHEA Grapalat"/>
          <w:i w:val="0"/>
        </w:rPr>
        <w:t>котировку цен</w:t>
      </w:r>
      <w:r w:rsidRPr="00036028">
        <w:rPr>
          <w:rFonts w:ascii="GHEA Grapalat" w:hAnsi="GHEA Grapalat"/>
          <w:i w:val="0"/>
        </w:rPr>
        <w:t xml:space="preserve"> необходимо подавать по адресу </w:t>
      </w:r>
      <w:proofErr w:type="spellStart"/>
      <w:r w:rsidR="00E37531" w:rsidRPr="00036028">
        <w:rPr>
          <w:rFonts w:ascii="GHEA Grapalat" w:hAnsi="GHEA Grapalat"/>
          <w:i w:val="0"/>
        </w:rPr>
        <w:t>г.Ереван</w:t>
      </w:r>
      <w:proofErr w:type="spellEnd"/>
      <w:r w:rsidR="00E37531" w:rsidRPr="00036028">
        <w:rPr>
          <w:rFonts w:ascii="GHEA Grapalat" w:hAnsi="GHEA Grapalat"/>
          <w:i w:val="0"/>
        </w:rPr>
        <w:t xml:space="preserve">, </w:t>
      </w:r>
      <w:proofErr w:type="spellStart"/>
      <w:r w:rsidR="00E37531" w:rsidRPr="00036028">
        <w:rPr>
          <w:rFonts w:ascii="GHEA Grapalat" w:hAnsi="GHEA Grapalat"/>
          <w:i w:val="0"/>
        </w:rPr>
        <w:t>ул.Гераци</w:t>
      </w:r>
      <w:proofErr w:type="spellEnd"/>
      <w:r w:rsidR="00E37531" w:rsidRPr="00036028">
        <w:rPr>
          <w:rFonts w:ascii="GHEA Grapalat" w:hAnsi="GHEA Grapalat"/>
          <w:i w:val="0"/>
        </w:rPr>
        <w:t xml:space="preserve"> 5/1 </w:t>
      </w:r>
      <w:r w:rsidRPr="00036028">
        <w:rPr>
          <w:rFonts w:ascii="GHEA Grapalat" w:hAnsi="GHEA Grapalat"/>
          <w:i w:val="0"/>
        </w:rPr>
        <w:t xml:space="preserve">в документарной форме, до </w:t>
      </w:r>
      <w:r w:rsidR="00E37531" w:rsidRPr="00036028">
        <w:rPr>
          <w:rFonts w:ascii="GHEA Grapalat" w:hAnsi="GHEA Grapalat"/>
          <w:i w:val="0"/>
        </w:rPr>
        <w:t>1</w:t>
      </w:r>
      <w:r w:rsidR="00C62A29" w:rsidRPr="00036028">
        <w:rPr>
          <w:rFonts w:ascii="GHEA Grapalat" w:hAnsi="GHEA Grapalat"/>
          <w:i w:val="0"/>
        </w:rPr>
        <w:t>6</w:t>
      </w:r>
      <w:r w:rsidR="00E37531" w:rsidRPr="00036028">
        <w:rPr>
          <w:rFonts w:ascii="GHEA Grapalat" w:hAnsi="GHEA Grapalat"/>
          <w:i w:val="0"/>
        </w:rPr>
        <w:t>:</w:t>
      </w:r>
      <w:r w:rsidR="0083598A">
        <w:rPr>
          <w:rFonts w:ascii="GHEA Grapalat" w:hAnsi="GHEA Grapalat"/>
          <w:i w:val="0"/>
        </w:rPr>
        <w:t>0</w:t>
      </w:r>
      <w:r w:rsidR="00E37531" w:rsidRPr="00036028">
        <w:rPr>
          <w:rFonts w:ascii="GHEA Grapalat" w:hAnsi="GHEA Grapalat"/>
          <w:i w:val="0"/>
        </w:rPr>
        <w:t xml:space="preserve">0 </w:t>
      </w:r>
      <w:r w:rsidRPr="00036028">
        <w:rPr>
          <w:rFonts w:ascii="GHEA Grapalat" w:hAnsi="GHEA Grapalat"/>
          <w:i w:val="0"/>
        </w:rPr>
        <w:t xml:space="preserve">часов </w:t>
      </w:r>
      <w:r w:rsidR="00E37531" w:rsidRPr="00036028">
        <w:rPr>
          <w:rFonts w:ascii="GHEA Grapalat" w:hAnsi="GHEA Grapalat"/>
          <w:i w:val="0"/>
        </w:rPr>
        <w:t>7</w:t>
      </w:r>
      <w:r w:rsidRPr="00036028">
        <w:rPr>
          <w:rFonts w:ascii="GHEA Grapalat" w:hAnsi="GHEA Grapalat"/>
          <w:i w:val="0"/>
        </w:rPr>
        <w:t xml:space="preserve">-го дня со дня опубликования настоящего объявления. </w:t>
      </w:r>
    </w:p>
    <w:p w:rsidR="003F6ED1" w:rsidRPr="00036028" w:rsidRDefault="003F6ED1" w:rsidP="00A512DF">
      <w:pPr>
        <w:pStyle w:val="a3"/>
        <w:widowControl w:val="0"/>
        <w:spacing w:line="240" w:lineRule="auto"/>
        <w:ind w:firstLine="567"/>
        <w:rPr>
          <w:rFonts w:ascii="GHEA Grapalat" w:hAnsi="GHEA Grapalat"/>
          <w:i w:val="0"/>
        </w:rPr>
      </w:pPr>
      <w:r w:rsidRPr="00036028">
        <w:rPr>
          <w:rFonts w:ascii="GHEA Grapalat" w:hAnsi="GHEA Grapalat"/>
          <w:i w:val="0"/>
        </w:rPr>
        <w:t>Кроме армянского языка заявки могут быть поданы также на английском или русском языке.</w:t>
      </w:r>
    </w:p>
    <w:p w:rsidR="003F6ED1" w:rsidRPr="00036028" w:rsidRDefault="003F6ED1" w:rsidP="00A512DF">
      <w:pPr>
        <w:pStyle w:val="a3"/>
        <w:widowControl w:val="0"/>
        <w:spacing w:line="240" w:lineRule="auto"/>
        <w:ind w:firstLine="567"/>
        <w:rPr>
          <w:rFonts w:ascii="GHEA Grapalat" w:hAnsi="GHEA Grapalat"/>
          <w:i w:val="0"/>
        </w:rPr>
      </w:pPr>
      <w:r w:rsidRPr="00036028">
        <w:rPr>
          <w:rFonts w:ascii="GHEA Grapalat" w:hAnsi="GHEA Grapalat"/>
          <w:i w:val="0"/>
        </w:rPr>
        <w:t xml:space="preserve">Вскрытие заявок будет проводиться по адресу </w:t>
      </w:r>
      <w:proofErr w:type="spellStart"/>
      <w:r w:rsidR="00E37531" w:rsidRPr="00036028">
        <w:rPr>
          <w:rFonts w:ascii="GHEA Grapalat" w:hAnsi="GHEA Grapalat"/>
          <w:i w:val="0"/>
        </w:rPr>
        <w:t>г.Ереван</w:t>
      </w:r>
      <w:proofErr w:type="spellEnd"/>
      <w:r w:rsidR="00E37531" w:rsidRPr="00036028">
        <w:rPr>
          <w:rFonts w:ascii="GHEA Grapalat" w:hAnsi="GHEA Grapalat"/>
          <w:i w:val="0"/>
        </w:rPr>
        <w:t xml:space="preserve">, </w:t>
      </w:r>
      <w:proofErr w:type="spellStart"/>
      <w:r w:rsidR="00E37531" w:rsidRPr="00036028">
        <w:rPr>
          <w:rFonts w:ascii="GHEA Grapalat" w:hAnsi="GHEA Grapalat"/>
          <w:i w:val="0"/>
        </w:rPr>
        <w:t>ул.Гераци</w:t>
      </w:r>
      <w:proofErr w:type="spellEnd"/>
      <w:r w:rsidR="00E37531" w:rsidRPr="00036028">
        <w:rPr>
          <w:rFonts w:ascii="GHEA Grapalat" w:hAnsi="GHEA Grapalat"/>
          <w:i w:val="0"/>
        </w:rPr>
        <w:t xml:space="preserve"> 5/1</w:t>
      </w:r>
      <w:r w:rsidRPr="00036028">
        <w:rPr>
          <w:rFonts w:ascii="GHEA Grapalat" w:hAnsi="GHEA Grapalat"/>
          <w:i w:val="0"/>
        </w:rPr>
        <w:t xml:space="preserve">, в </w:t>
      </w:r>
      <w:r w:rsidR="00E37531" w:rsidRPr="00036028">
        <w:rPr>
          <w:rFonts w:ascii="GHEA Grapalat" w:hAnsi="GHEA Grapalat"/>
          <w:i w:val="0"/>
        </w:rPr>
        <w:t>1</w:t>
      </w:r>
      <w:r w:rsidR="00C62A29" w:rsidRPr="00036028">
        <w:rPr>
          <w:rFonts w:ascii="GHEA Grapalat" w:hAnsi="GHEA Grapalat"/>
          <w:i w:val="0"/>
        </w:rPr>
        <w:t>6</w:t>
      </w:r>
      <w:r w:rsidR="00E37531" w:rsidRPr="00036028">
        <w:rPr>
          <w:rFonts w:ascii="GHEA Grapalat" w:hAnsi="GHEA Grapalat"/>
          <w:i w:val="0"/>
        </w:rPr>
        <w:t>:</w:t>
      </w:r>
      <w:r w:rsidR="0083598A">
        <w:rPr>
          <w:rFonts w:ascii="GHEA Grapalat" w:hAnsi="GHEA Grapalat"/>
          <w:i w:val="0"/>
        </w:rPr>
        <w:t>0</w:t>
      </w:r>
      <w:r w:rsidR="00E37531" w:rsidRPr="00036028">
        <w:rPr>
          <w:rFonts w:ascii="GHEA Grapalat" w:hAnsi="GHEA Grapalat"/>
          <w:i w:val="0"/>
        </w:rPr>
        <w:t>0</w:t>
      </w:r>
      <w:r w:rsidRPr="00036028">
        <w:rPr>
          <w:rFonts w:ascii="GHEA Grapalat" w:hAnsi="GHEA Grapalat"/>
          <w:i w:val="0"/>
        </w:rPr>
        <w:t xml:space="preserve"> часов "</w:t>
      </w:r>
      <w:r w:rsidR="00C62A29" w:rsidRPr="00036028">
        <w:rPr>
          <w:rFonts w:ascii="GHEA Grapalat" w:hAnsi="GHEA Grapalat"/>
          <w:i w:val="0"/>
        </w:rPr>
        <w:t>2</w:t>
      </w:r>
      <w:r w:rsidR="0083598A">
        <w:rPr>
          <w:rFonts w:ascii="GHEA Grapalat" w:hAnsi="GHEA Grapalat"/>
          <w:i w:val="0"/>
        </w:rPr>
        <w:t>3</w:t>
      </w:r>
      <w:r w:rsidRPr="00036028">
        <w:rPr>
          <w:rFonts w:ascii="GHEA Grapalat" w:hAnsi="GHEA Grapalat"/>
          <w:i w:val="0"/>
        </w:rPr>
        <w:t>" "</w:t>
      </w:r>
      <w:r w:rsidR="00036028" w:rsidRPr="00036028">
        <w:rPr>
          <w:rFonts w:ascii="GHEA Grapalat" w:hAnsi="GHEA Grapalat"/>
          <w:i w:val="0"/>
        </w:rPr>
        <w:t>марта</w:t>
      </w:r>
      <w:r w:rsidRPr="00036028">
        <w:rPr>
          <w:rFonts w:ascii="GHEA Grapalat" w:hAnsi="GHEA Grapalat"/>
          <w:i w:val="0"/>
        </w:rPr>
        <w:t xml:space="preserve">" </w:t>
      </w:r>
      <w:r w:rsidR="00C62A29" w:rsidRPr="00036028">
        <w:rPr>
          <w:rFonts w:ascii="GHEA Grapalat" w:hAnsi="GHEA Grapalat"/>
          <w:i w:val="0"/>
        </w:rPr>
        <w:t>202</w:t>
      </w:r>
      <w:r w:rsidR="00224C5B" w:rsidRPr="00036028">
        <w:rPr>
          <w:rFonts w:ascii="GHEA Grapalat" w:hAnsi="GHEA Grapalat"/>
          <w:i w:val="0"/>
        </w:rPr>
        <w:t>2</w:t>
      </w:r>
      <w:r w:rsidR="00C62A29" w:rsidRPr="00036028">
        <w:rPr>
          <w:rFonts w:ascii="GHEA Grapalat" w:hAnsi="GHEA Grapalat"/>
          <w:i w:val="0"/>
        </w:rPr>
        <w:t xml:space="preserve"> года</w:t>
      </w:r>
      <w:r w:rsidRPr="00036028">
        <w:rPr>
          <w:rFonts w:ascii="GHEA Grapalat" w:hAnsi="GHEA Grapalat"/>
          <w:i w:val="0"/>
        </w:rPr>
        <w:t>.</w:t>
      </w:r>
    </w:p>
    <w:p w:rsidR="00BE1C5E" w:rsidRPr="00036028" w:rsidRDefault="001305C6" w:rsidP="00A512DF">
      <w:pPr>
        <w:pStyle w:val="a3"/>
        <w:widowControl w:val="0"/>
        <w:spacing w:line="240" w:lineRule="auto"/>
        <w:ind w:firstLine="567"/>
        <w:rPr>
          <w:rFonts w:ascii="GHEA Grapalat" w:hAnsi="GHEA Grapalat"/>
          <w:i w:val="0"/>
        </w:rPr>
      </w:pPr>
      <w:r w:rsidRPr="00036028">
        <w:rPr>
          <w:rFonts w:ascii="GHEA Grapalat" w:hAnsi="GHEA Grapalat"/>
          <w:i w:val="0"/>
        </w:rPr>
        <w:t xml:space="preserve">Жалобы относительно настоящей процедуры должны быть поданы </w:t>
      </w:r>
      <w:r w:rsidR="004B4B72" w:rsidRPr="00036028">
        <w:rPr>
          <w:rFonts w:ascii="GHEA Grapalat" w:hAnsi="GHEA Grapalat"/>
          <w:i w:val="0"/>
        </w:rPr>
        <w:t>л</w:t>
      </w:r>
      <w:r w:rsidR="00D746A9" w:rsidRPr="00036028">
        <w:rPr>
          <w:rFonts w:ascii="GHEA Grapalat" w:hAnsi="GHEA Grapalat"/>
          <w:i w:val="0"/>
        </w:rPr>
        <w:t>ицу</w:t>
      </w:r>
      <w:r w:rsidRPr="00036028">
        <w:rPr>
          <w:rFonts w:ascii="GHEA Grapalat" w:hAnsi="GHEA Grapalat"/>
          <w:i w:val="0"/>
        </w:rPr>
        <w:t xml:space="preserve">, </w:t>
      </w:r>
      <w:r w:rsidR="00D746A9" w:rsidRPr="00036028">
        <w:rPr>
          <w:rFonts w:ascii="GHEA Grapalat" w:hAnsi="GHEA Grapalat"/>
          <w:i w:val="0"/>
        </w:rPr>
        <w:t>рассматривающее связанные с закупками жалобы</w:t>
      </w:r>
      <w:r w:rsidR="00032D7E" w:rsidRPr="00036028">
        <w:rPr>
          <w:rFonts w:ascii="GHEA Grapalat" w:hAnsi="GHEA Grapalat"/>
          <w:i w:val="0"/>
        </w:rPr>
        <w:t>,</w:t>
      </w:r>
      <w:r w:rsidR="00D746A9" w:rsidRPr="00036028" w:rsidDel="00D746A9">
        <w:rPr>
          <w:rFonts w:ascii="GHEA Grapalat" w:hAnsi="GHEA Grapalat"/>
          <w:i w:val="0"/>
        </w:rPr>
        <w:t xml:space="preserve"> </w:t>
      </w:r>
      <w:r w:rsidRPr="00036028">
        <w:rPr>
          <w:rFonts w:ascii="GHEA Grapalat" w:hAnsi="GHEA Grapalat"/>
          <w:i w:val="0"/>
        </w:rPr>
        <w:t xml:space="preserve">по адресу: ул. </w:t>
      </w:r>
      <w:proofErr w:type="spellStart"/>
      <w:r w:rsidRPr="00036028">
        <w:rPr>
          <w:rFonts w:ascii="GHEA Grapalat" w:hAnsi="GHEA Grapalat"/>
          <w:i w:val="0"/>
        </w:rPr>
        <w:t>Мелик-Адамяна</w:t>
      </w:r>
      <w:proofErr w:type="spellEnd"/>
      <w:r w:rsidRPr="00036028">
        <w:rPr>
          <w:rFonts w:ascii="GHEA Grapalat" w:hAnsi="GHEA Grapalat"/>
          <w:i w:val="0"/>
        </w:rPr>
        <w:t xml:space="preserve"> 1, Ереван. Обжалование осуществляется в порядке, установленном приглашением на</w:t>
      </w:r>
      <w:r w:rsidR="00790715" w:rsidRPr="00036028">
        <w:rPr>
          <w:rFonts w:ascii="Courier New" w:hAnsi="Courier New" w:cs="Courier New"/>
          <w:i w:val="0"/>
          <w:lang w:val="en-US"/>
        </w:rPr>
        <w:t> </w:t>
      </w:r>
      <w:r w:rsidRPr="00036028">
        <w:rPr>
          <w:rFonts w:ascii="GHEA Grapalat" w:hAnsi="GHEA Grapalat"/>
          <w:i w:val="0"/>
        </w:rPr>
        <w:t>настоящий конкурс. Для подачи жалобы требуется плата в размере 30</w:t>
      </w:r>
      <w:r w:rsidR="00790715" w:rsidRPr="00036028">
        <w:rPr>
          <w:rFonts w:ascii="Courier New" w:hAnsi="Courier New" w:cs="Courier New"/>
          <w:i w:val="0"/>
          <w:lang w:val="en-US"/>
        </w:rPr>
        <w:t> </w:t>
      </w:r>
      <w:r w:rsidRPr="00036028">
        <w:rPr>
          <w:rFonts w:ascii="GHEA Grapalat" w:hAnsi="GHEA Grapalat"/>
          <w:i w:val="0"/>
        </w:rPr>
        <w:t>000</w:t>
      </w:r>
      <w:r w:rsidR="00790715" w:rsidRPr="00036028">
        <w:rPr>
          <w:rFonts w:ascii="Courier New" w:hAnsi="Courier New" w:cs="Courier New"/>
          <w:i w:val="0"/>
          <w:lang w:val="en-US"/>
        </w:rPr>
        <w:t> </w:t>
      </w:r>
      <w:r w:rsidRPr="00036028">
        <w:rPr>
          <w:rFonts w:ascii="GHEA Grapalat" w:hAnsi="GHEA Grapalat"/>
          <w:i w:val="0"/>
        </w:rPr>
        <w:t xml:space="preserve">(тридцать тысяч) </w:t>
      </w:r>
      <w:proofErr w:type="spellStart"/>
      <w:r w:rsidRPr="00036028">
        <w:rPr>
          <w:rFonts w:ascii="GHEA Grapalat" w:hAnsi="GHEA Grapalat"/>
          <w:i w:val="0"/>
        </w:rPr>
        <w:t>драмов</w:t>
      </w:r>
      <w:proofErr w:type="spellEnd"/>
      <w:r w:rsidRPr="00036028">
        <w:rPr>
          <w:rFonts w:ascii="GHEA Grapalat" w:hAnsi="GHEA Grapalat"/>
          <w:i w:val="0"/>
        </w:rPr>
        <w:t xml:space="preserve"> РА, которая должна быть перечислена на</w:t>
      </w:r>
      <w:r w:rsidR="007A6841" w:rsidRPr="00036028">
        <w:rPr>
          <w:rFonts w:ascii="Courier New" w:hAnsi="Courier New" w:cs="Courier New"/>
          <w:i w:val="0"/>
          <w:lang w:val="en-US"/>
        </w:rPr>
        <w:t> </w:t>
      </w:r>
      <w:r w:rsidRPr="00036028">
        <w:rPr>
          <w:rFonts w:ascii="GHEA Grapalat" w:hAnsi="GHEA Grapalat"/>
          <w:i w:val="0"/>
        </w:rPr>
        <w:t>казначейский счет № 900008000482, открытый на имя Министерст</w:t>
      </w:r>
      <w:r w:rsidR="001B32D9" w:rsidRPr="00036028">
        <w:rPr>
          <w:rFonts w:ascii="GHEA Grapalat" w:hAnsi="GHEA Grapalat"/>
          <w:i w:val="0"/>
        </w:rPr>
        <w:t>ва финансов Республики Армения.</w:t>
      </w:r>
    </w:p>
    <w:p w:rsidR="009F18D0" w:rsidRPr="00036028" w:rsidRDefault="00754697" w:rsidP="00A512DF">
      <w:pPr>
        <w:pStyle w:val="a3"/>
        <w:widowControl w:val="0"/>
        <w:spacing w:line="240" w:lineRule="auto"/>
        <w:ind w:firstLine="567"/>
        <w:rPr>
          <w:rFonts w:ascii="GHEA Grapalat" w:hAnsi="GHEA Grapalat"/>
          <w:i w:val="0"/>
        </w:rPr>
      </w:pPr>
      <w:r w:rsidRPr="00036028">
        <w:rPr>
          <w:rFonts w:ascii="GHEA Grapalat" w:hAnsi="GHEA Grapalat"/>
          <w:i w:val="0"/>
        </w:rPr>
        <w:t>Для получения дополнительной информации, связанной с настоящим</w:t>
      </w:r>
      <w:r w:rsidR="00D5443D" w:rsidRPr="00036028">
        <w:rPr>
          <w:rFonts w:ascii="Courier New" w:hAnsi="Courier New" w:cs="Courier New"/>
          <w:i w:val="0"/>
          <w:lang w:val="en-US"/>
        </w:rPr>
        <w:t> </w:t>
      </w:r>
      <w:r w:rsidRPr="00036028">
        <w:rPr>
          <w:rFonts w:ascii="GHEA Grapalat" w:hAnsi="GHEA Grapalat"/>
          <w:i w:val="0"/>
        </w:rPr>
        <w:t>объявлением, можете обратиться к секретарю Оценочной комиссии</w:t>
      </w:r>
      <w:r w:rsidR="00E37531" w:rsidRPr="00036028">
        <w:rPr>
          <w:rFonts w:ascii="GHEA Grapalat" w:hAnsi="GHEA Grapalat"/>
          <w:i w:val="0"/>
        </w:rPr>
        <w:t xml:space="preserve"> Татьяне </w:t>
      </w:r>
      <w:proofErr w:type="spellStart"/>
      <w:r w:rsidR="00E37531" w:rsidRPr="00036028">
        <w:rPr>
          <w:rFonts w:ascii="GHEA Grapalat" w:hAnsi="GHEA Grapalat"/>
          <w:i w:val="0"/>
        </w:rPr>
        <w:t>Мирзоян</w:t>
      </w:r>
      <w:proofErr w:type="spellEnd"/>
      <w:r w:rsidR="00E37531" w:rsidRPr="00036028">
        <w:rPr>
          <w:rFonts w:ascii="GHEA Grapalat" w:hAnsi="GHEA Grapalat"/>
          <w:i w:val="0"/>
        </w:rPr>
        <w:t>.</w:t>
      </w:r>
    </w:p>
    <w:p w:rsidR="00E37531" w:rsidRPr="00036028" w:rsidRDefault="00754697" w:rsidP="00A512DF">
      <w:pPr>
        <w:pStyle w:val="a3"/>
        <w:widowControl w:val="0"/>
        <w:spacing w:line="240" w:lineRule="auto"/>
        <w:ind w:firstLine="567"/>
        <w:rPr>
          <w:rFonts w:ascii="GHEA Grapalat" w:hAnsi="GHEA Grapalat"/>
          <w:i w:val="0"/>
          <w:lang w:val="hy-AM"/>
        </w:rPr>
      </w:pPr>
      <w:r w:rsidRPr="00036028">
        <w:rPr>
          <w:rFonts w:ascii="GHEA Grapalat" w:hAnsi="GHEA Grapalat"/>
          <w:i w:val="0"/>
        </w:rPr>
        <w:t>Телефон</w:t>
      </w:r>
      <w:r w:rsidR="00E37531" w:rsidRPr="00036028">
        <w:rPr>
          <w:rFonts w:ascii="GHEA Grapalat" w:hAnsi="GHEA Grapalat"/>
          <w:i w:val="0"/>
          <w:lang w:val="hy-AM"/>
        </w:rPr>
        <w:t xml:space="preserve">: </w:t>
      </w:r>
      <w:bookmarkStart w:id="1" w:name="_Hlk25366179"/>
      <w:r w:rsidR="00E37531" w:rsidRPr="00036028">
        <w:rPr>
          <w:rFonts w:ascii="GHEA Grapalat" w:hAnsi="GHEA Grapalat"/>
          <w:b/>
          <w:i w:val="0"/>
          <w:lang w:val="hy-AM"/>
        </w:rPr>
        <w:t>+374 9</w:t>
      </w:r>
      <w:bookmarkEnd w:id="1"/>
      <w:r w:rsidR="00E37531" w:rsidRPr="00036028">
        <w:rPr>
          <w:rFonts w:ascii="GHEA Grapalat" w:hAnsi="GHEA Grapalat"/>
          <w:b/>
          <w:i w:val="0"/>
          <w:lang w:val="hy-AM"/>
        </w:rPr>
        <w:t>9 27 71 72</w:t>
      </w:r>
    </w:p>
    <w:p w:rsidR="00754697" w:rsidRPr="00036028" w:rsidRDefault="00754697" w:rsidP="00A512DF">
      <w:pPr>
        <w:pStyle w:val="a3"/>
        <w:widowControl w:val="0"/>
        <w:spacing w:line="240" w:lineRule="auto"/>
        <w:ind w:firstLine="567"/>
        <w:rPr>
          <w:rFonts w:ascii="GHEA Grapalat" w:hAnsi="GHEA Grapalat"/>
          <w:i w:val="0"/>
          <w:u w:val="single"/>
        </w:rPr>
      </w:pPr>
      <w:r w:rsidRPr="00036028">
        <w:rPr>
          <w:rFonts w:ascii="GHEA Grapalat" w:hAnsi="GHEA Grapalat"/>
          <w:i w:val="0"/>
        </w:rPr>
        <w:t>Электронная почта</w:t>
      </w:r>
      <w:r w:rsidR="00E37531" w:rsidRPr="00036028">
        <w:rPr>
          <w:rFonts w:ascii="GHEA Grapalat" w:hAnsi="GHEA Grapalat"/>
          <w:i w:val="0"/>
          <w:lang w:val="hy-AM"/>
        </w:rPr>
        <w:t xml:space="preserve">: </w:t>
      </w:r>
      <w:bookmarkStart w:id="2" w:name="_Hlk25366190"/>
      <w:r w:rsidR="00E37531" w:rsidRPr="00036028">
        <w:rPr>
          <w:rFonts w:ascii="GHEA Grapalat" w:hAnsi="GHEA Grapalat"/>
          <w:b/>
          <w:i w:val="0"/>
          <w:lang w:val="af-ZA"/>
        </w:rPr>
        <w:fldChar w:fldCharType="begin"/>
      </w:r>
      <w:r w:rsidR="00E37531" w:rsidRPr="00036028">
        <w:rPr>
          <w:rFonts w:ascii="GHEA Grapalat" w:hAnsi="GHEA Grapalat"/>
          <w:b/>
          <w:i w:val="0"/>
          <w:lang w:val="af-ZA"/>
        </w:rPr>
        <w:instrText xml:space="preserve"> HYPERLINK "mailto:formed78@gmail.com" </w:instrText>
      </w:r>
      <w:r w:rsidR="00E37531" w:rsidRPr="00036028">
        <w:rPr>
          <w:rFonts w:ascii="GHEA Grapalat" w:hAnsi="GHEA Grapalat"/>
          <w:b/>
          <w:i w:val="0"/>
          <w:lang w:val="af-ZA"/>
        </w:rPr>
        <w:fldChar w:fldCharType="separate"/>
      </w:r>
      <w:r w:rsidR="00E37531" w:rsidRPr="00036028">
        <w:rPr>
          <w:rFonts w:ascii="GHEA Grapalat" w:hAnsi="GHEA Grapalat"/>
          <w:b/>
          <w:i w:val="0"/>
          <w:lang w:val="af-ZA"/>
        </w:rPr>
        <w:t>formed78@gmail.com</w:t>
      </w:r>
      <w:r w:rsidR="00E37531" w:rsidRPr="00036028">
        <w:rPr>
          <w:rFonts w:ascii="GHEA Grapalat" w:hAnsi="GHEA Grapalat"/>
          <w:b/>
          <w:i w:val="0"/>
          <w:lang w:val="af-ZA"/>
        </w:rPr>
        <w:fldChar w:fldCharType="end"/>
      </w:r>
      <w:bookmarkEnd w:id="2"/>
    </w:p>
    <w:p w:rsidR="00E37531" w:rsidRPr="00036028" w:rsidRDefault="00754697" w:rsidP="00A512DF">
      <w:pPr>
        <w:pStyle w:val="a3"/>
        <w:widowControl w:val="0"/>
        <w:spacing w:line="240" w:lineRule="auto"/>
        <w:ind w:firstLine="567"/>
        <w:jc w:val="left"/>
        <w:rPr>
          <w:rFonts w:ascii="GHEA Grapalat" w:hAnsi="GHEA Grapalat" w:cs="Sylfaen"/>
          <w:b/>
          <w:i w:val="0"/>
          <w:lang w:val="hy-AM"/>
        </w:rPr>
      </w:pPr>
      <w:r w:rsidRPr="00036028">
        <w:rPr>
          <w:rFonts w:ascii="GHEA Grapalat" w:hAnsi="GHEA Grapalat"/>
          <w:i w:val="0"/>
        </w:rPr>
        <w:t>Заказчик</w:t>
      </w:r>
      <w:r w:rsidR="00E37531" w:rsidRPr="00036028">
        <w:rPr>
          <w:rFonts w:ascii="GHEA Grapalat" w:hAnsi="GHEA Grapalat"/>
          <w:i w:val="0"/>
          <w:lang w:val="hy-AM"/>
        </w:rPr>
        <w:t xml:space="preserve">: </w:t>
      </w:r>
      <w:r w:rsidR="00E37531" w:rsidRPr="00036028">
        <w:rPr>
          <w:rFonts w:ascii="GHEA Grapalat" w:hAnsi="GHEA Grapalat"/>
          <w:b/>
          <w:i w:val="0"/>
        </w:rPr>
        <w:t>ГНКО “Научного-практический центр судебной медицины” при</w:t>
      </w:r>
      <w:r w:rsidR="00E37531" w:rsidRPr="00036028">
        <w:rPr>
          <w:rFonts w:ascii="GHEA Grapalat" w:hAnsi="GHEA Grapalat"/>
          <w:b/>
          <w:i w:val="0"/>
          <w:lang w:val="hy-AM"/>
        </w:rPr>
        <w:t xml:space="preserve"> </w:t>
      </w:r>
      <w:proofErr w:type="spellStart"/>
      <w:r w:rsidR="00E37531" w:rsidRPr="00036028">
        <w:rPr>
          <w:rFonts w:ascii="GHEA Grapalat" w:hAnsi="GHEA Grapalat"/>
          <w:b/>
          <w:i w:val="0"/>
        </w:rPr>
        <w:t>Министерсве</w:t>
      </w:r>
      <w:proofErr w:type="spellEnd"/>
      <w:r w:rsidR="00E37531" w:rsidRPr="00036028">
        <w:rPr>
          <w:rFonts w:ascii="GHEA Grapalat" w:hAnsi="GHEA Grapalat"/>
          <w:b/>
          <w:i w:val="0"/>
        </w:rPr>
        <w:t xml:space="preserve"> </w:t>
      </w:r>
      <w:proofErr w:type="spellStart"/>
      <w:r w:rsidR="00E37531" w:rsidRPr="00036028">
        <w:rPr>
          <w:rFonts w:ascii="GHEA Grapalat" w:hAnsi="GHEA Grapalat"/>
          <w:b/>
          <w:i w:val="0"/>
        </w:rPr>
        <w:t>Здравохранения</w:t>
      </w:r>
      <w:proofErr w:type="spellEnd"/>
      <w:r w:rsidR="00E37531" w:rsidRPr="00036028">
        <w:rPr>
          <w:rFonts w:ascii="GHEA Grapalat" w:hAnsi="GHEA Grapalat"/>
          <w:b/>
          <w:i w:val="0"/>
        </w:rPr>
        <w:t xml:space="preserve"> РА</w:t>
      </w:r>
    </w:p>
    <w:p w:rsidR="00915A97" w:rsidRPr="00036028" w:rsidRDefault="00915A97" w:rsidP="00A512DF">
      <w:pPr>
        <w:pStyle w:val="a3"/>
        <w:widowControl w:val="0"/>
        <w:spacing w:line="240" w:lineRule="auto"/>
        <w:ind w:left="3969" w:firstLine="0"/>
        <w:rPr>
          <w:rFonts w:ascii="GHEA Grapalat" w:hAnsi="GHEA Grapalat"/>
          <w:i w:val="0"/>
        </w:rPr>
      </w:pPr>
      <w:r w:rsidRPr="00036028">
        <w:rPr>
          <w:rFonts w:ascii="GHEA Grapalat" w:hAnsi="GHEA Grapalat" w:cs="Sylfaen"/>
          <w:b/>
        </w:rPr>
        <w:br w:type="page"/>
      </w:r>
    </w:p>
    <w:p w:rsidR="00224C5B" w:rsidRPr="00036028" w:rsidRDefault="00224C5B" w:rsidP="00224C5B">
      <w:pPr>
        <w:ind w:firstLine="720"/>
        <w:jc w:val="center"/>
        <w:rPr>
          <w:rFonts w:ascii="GHEA Grapalat" w:hAnsi="GHEA Grapalat"/>
          <w:sz w:val="20"/>
          <w:szCs w:val="20"/>
          <w:lang w:val="af-ZA"/>
        </w:rPr>
      </w:pPr>
      <w:r w:rsidRPr="00036028">
        <w:rPr>
          <w:rFonts w:ascii="GHEA Grapalat" w:hAnsi="GHEA Grapalat"/>
          <w:sz w:val="20"/>
          <w:szCs w:val="20"/>
          <w:lang w:val="af-ZA"/>
        </w:rPr>
        <w:lastRenderedPageBreak/>
        <w:t>ABOUT REQUEST FOR QUOTATION</w:t>
      </w:r>
    </w:p>
    <w:p w:rsidR="00224C5B" w:rsidRPr="00036028" w:rsidRDefault="00224C5B" w:rsidP="00224C5B">
      <w:pPr>
        <w:ind w:firstLine="720"/>
        <w:jc w:val="center"/>
        <w:rPr>
          <w:rFonts w:ascii="GHEA Grapalat" w:hAnsi="GHEA Grapalat"/>
          <w:sz w:val="20"/>
          <w:szCs w:val="20"/>
          <w:lang w:val="af-ZA"/>
        </w:rPr>
      </w:pPr>
    </w:p>
    <w:p w:rsidR="00224C5B" w:rsidRPr="00036028" w:rsidRDefault="00224C5B" w:rsidP="00224C5B">
      <w:pPr>
        <w:ind w:firstLine="720"/>
        <w:jc w:val="center"/>
        <w:rPr>
          <w:rFonts w:ascii="GHEA Grapalat" w:hAnsi="GHEA Grapalat"/>
          <w:sz w:val="20"/>
          <w:szCs w:val="20"/>
          <w:lang w:val="af-ZA"/>
        </w:rPr>
      </w:pPr>
      <w:r w:rsidRPr="00036028">
        <w:rPr>
          <w:rFonts w:ascii="GHEA Grapalat" w:hAnsi="GHEA Grapalat"/>
          <w:sz w:val="20"/>
          <w:szCs w:val="20"/>
          <w:lang w:val="af-ZA"/>
        </w:rPr>
        <w:t>This text of the announcement is approved by “1” order of the Commission of the Request for Quotation of “</w:t>
      </w:r>
      <w:r w:rsidR="0083598A" w:rsidRPr="0083598A">
        <w:rPr>
          <w:rFonts w:ascii="GHEA Grapalat" w:hAnsi="GHEA Grapalat"/>
          <w:sz w:val="20"/>
          <w:szCs w:val="20"/>
          <w:lang w:val="en-US"/>
        </w:rPr>
        <w:t>15</w:t>
      </w:r>
      <w:r w:rsidRPr="00036028">
        <w:rPr>
          <w:rFonts w:ascii="GHEA Grapalat" w:hAnsi="GHEA Grapalat"/>
          <w:sz w:val="20"/>
          <w:szCs w:val="20"/>
          <w:lang w:val="af-ZA"/>
        </w:rPr>
        <w:t>” “</w:t>
      </w:r>
      <w:r w:rsidR="0083598A">
        <w:rPr>
          <w:rFonts w:ascii="GHEA Grapalat" w:hAnsi="GHEA Grapalat"/>
          <w:sz w:val="20"/>
          <w:szCs w:val="20"/>
          <w:lang w:val="en-US"/>
        </w:rPr>
        <w:t>March</w:t>
      </w:r>
      <w:r w:rsidRPr="00036028">
        <w:rPr>
          <w:rFonts w:ascii="GHEA Grapalat" w:hAnsi="GHEA Grapalat"/>
          <w:sz w:val="20"/>
          <w:szCs w:val="20"/>
          <w:lang w:val="af-ZA"/>
        </w:rPr>
        <w:t>” 202</w:t>
      </w:r>
      <w:r w:rsidRPr="00036028">
        <w:rPr>
          <w:rFonts w:ascii="GHEA Grapalat" w:hAnsi="GHEA Grapalat"/>
          <w:sz w:val="20"/>
          <w:szCs w:val="20"/>
          <w:lang w:val="hy-AM"/>
        </w:rPr>
        <w:t>2</w:t>
      </w:r>
      <w:r w:rsidRPr="00036028">
        <w:rPr>
          <w:rFonts w:ascii="GHEA Grapalat" w:hAnsi="GHEA Grapalat"/>
          <w:sz w:val="20"/>
          <w:szCs w:val="20"/>
          <w:lang w:val="af-ZA"/>
        </w:rPr>
        <w:t>, and is published according to the article 27 of the RA law on procurements.</w:t>
      </w:r>
    </w:p>
    <w:p w:rsidR="00224C5B" w:rsidRPr="00036028" w:rsidRDefault="00224C5B" w:rsidP="00224C5B">
      <w:pPr>
        <w:ind w:firstLine="720"/>
        <w:jc w:val="center"/>
        <w:rPr>
          <w:rFonts w:ascii="GHEA Grapalat" w:hAnsi="GHEA Grapalat"/>
          <w:sz w:val="20"/>
          <w:szCs w:val="20"/>
          <w:lang w:val="af-ZA"/>
        </w:rPr>
      </w:pPr>
    </w:p>
    <w:p w:rsidR="00224C5B" w:rsidRPr="00036028" w:rsidRDefault="00224C5B" w:rsidP="00224C5B">
      <w:pPr>
        <w:ind w:firstLine="720"/>
        <w:jc w:val="center"/>
        <w:rPr>
          <w:rFonts w:ascii="GHEA Grapalat" w:hAnsi="GHEA Grapalat"/>
          <w:sz w:val="20"/>
          <w:szCs w:val="20"/>
          <w:lang w:val="af-ZA"/>
        </w:rPr>
      </w:pPr>
      <w:r w:rsidRPr="00036028">
        <w:rPr>
          <w:rFonts w:ascii="GHEA Grapalat" w:hAnsi="GHEA Grapalat"/>
          <w:sz w:val="20"/>
          <w:szCs w:val="20"/>
          <w:lang w:val="af-ZA"/>
        </w:rPr>
        <w:t>Request for quotation code ԳՀԱՊՁԲ-15/1-202</w:t>
      </w:r>
      <w:r w:rsidRPr="00036028">
        <w:rPr>
          <w:rFonts w:ascii="GHEA Grapalat" w:hAnsi="GHEA Grapalat"/>
          <w:sz w:val="20"/>
          <w:szCs w:val="20"/>
          <w:lang w:val="hy-AM"/>
        </w:rPr>
        <w:t>2</w:t>
      </w:r>
      <w:r w:rsidRPr="00036028">
        <w:rPr>
          <w:rFonts w:ascii="GHEA Grapalat" w:hAnsi="GHEA Grapalat"/>
          <w:sz w:val="20"/>
          <w:szCs w:val="20"/>
          <w:lang w:val="af-ZA"/>
        </w:rPr>
        <w:t>-</w:t>
      </w:r>
      <w:r w:rsidR="0083598A">
        <w:rPr>
          <w:rFonts w:ascii="GHEA Grapalat" w:hAnsi="GHEA Grapalat"/>
          <w:sz w:val="20"/>
          <w:szCs w:val="20"/>
          <w:lang w:val="en-US"/>
        </w:rPr>
        <w:t>2</w:t>
      </w:r>
      <w:r w:rsidRPr="00036028">
        <w:rPr>
          <w:rFonts w:ascii="GHEA Grapalat" w:hAnsi="GHEA Grapalat"/>
          <w:sz w:val="20"/>
          <w:szCs w:val="20"/>
          <w:lang w:val="af-ZA"/>
        </w:rPr>
        <w:t>-ԴԲԳԳԿ</w:t>
      </w:r>
    </w:p>
    <w:p w:rsidR="00224C5B" w:rsidRPr="00036028" w:rsidRDefault="00224C5B" w:rsidP="00224C5B">
      <w:pPr>
        <w:ind w:firstLine="720"/>
        <w:jc w:val="center"/>
        <w:rPr>
          <w:rFonts w:ascii="GHEA Grapalat" w:hAnsi="GHEA Grapalat"/>
          <w:sz w:val="20"/>
          <w:szCs w:val="20"/>
          <w:lang w:val="af-ZA"/>
        </w:rPr>
      </w:pPr>
    </w:p>
    <w:p w:rsidR="00224C5B" w:rsidRPr="00036028" w:rsidRDefault="00224C5B" w:rsidP="00224C5B">
      <w:pPr>
        <w:ind w:firstLine="708"/>
        <w:rPr>
          <w:rFonts w:ascii="GHEA Grapalat" w:hAnsi="GHEA Grapalat"/>
          <w:sz w:val="20"/>
          <w:szCs w:val="20"/>
          <w:lang w:val="af-ZA"/>
        </w:rPr>
      </w:pPr>
      <w:r w:rsidRPr="00036028">
        <w:rPr>
          <w:rFonts w:ascii="GHEA Grapalat" w:hAnsi="GHEA Grapalat"/>
          <w:sz w:val="20"/>
          <w:szCs w:val="20"/>
          <w:lang w:val="af-ZA"/>
        </w:rPr>
        <w:t>Procuring entity Scientific-Practical Center of Forensic Medicine, RA , MOH, located in Heratsi 5/1, Yerevan, 0025, Armenia address, announces a request for quotation, which is performed in one round.</w:t>
      </w:r>
    </w:p>
    <w:p w:rsidR="00224C5B" w:rsidRPr="00036028" w:rsidRDefault="00224C5B" w:rsidP="00224C5B">
      <w:pPr>
        <w:jc w:val="both"/>
        <w:rPr>
          <w:rFonts w:ascii="GHEA Grapalat" w:hAnsi="GHEA Grapalat"/>
          <w:sz w:val="20"/>
          <w:szCs w:val="20"/>
          <w:lang w:val="af-ZA"/>
        </w:rPr>
      </w:pPr>
      <w:r w:rsidRPr="00036028">
        <w:rPr>
          <w:rFonts w:ascii="GHEA Grapalat" w:hAnsi="GHEA Grapalat"/>
          <w:sz w:val="20"/>
          <w:szCs w:val="20"/>
          <w:lang w:val="af-ZA"/>
        </w:rPr>
        <w:tab/>
        <w:t xml:space="preserve">The selected participant of the request for quotation, in a prescribed manner, will be offered to sign a contract of supply of </w:t>
      </w:r>
      <w:r w:rsidR="00A06707" w:rsidRPr="00036028">
        <w:rPr>
          <w:rFonts w:ascii="GHEA Grapalat" w:hAnsi="GHEA Grapalat"/>
          <w:sz w:val="20"/>
          <w:szCs w:val="20"/>
          <w:lang w:val="af-ZA"/>
        </w:rPr>
        <w:t xml:space="preserve">fuel </w:t>
      </w:r>
      <w:r w:rsidRPr="00036028">
        <w:rPr>
          <w:rFonts w:ascii="GHEA Grapalat" w:hAnsi="GHEA Grapalat"/>
          <w:sz w:val="20"/>
          <w:szCs w:val="20"/>
          <w:lang w:val="af-ZA"/>
        </w:rPr>
        <w:t>(hereinafter, contract).</w:t>
      </w:r>
    </w:p>
    <w:p w:rsidR="00224C5B" w:rsidRPr="00036028" w:rsidRDefault="00224C5B" w:rsidP="00224C5B">
      <w:pPr>
        <w:jc w:val="both"/>
        <w:rPr>
          <w:rFonts w:ascii="GHEA Grapalat" w:hAnsi="GHEA Grapalat"/>
          <w:sz w:val="20"/>
          <w:szCs w:val="20"/>
          <w:lang w:val="af-ZA"/>
        </w:rPr>
      </w:pPr>
      <w:r w:rsidRPr="00036028">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224C5B" w:rsidRPr="00036028" w:rsidRDefault="00224C5B" w:rsidP="00224C5B">
      <w:pPr>
        <w:ind w:firstLine="720"/>
        <w:jc w:val="both"/>
        <w:rPr>
          <w:rFonts w:ascii="GHEA Grapalat" w:hAnsi="GHEA Grapalat"/>
          <w:sz w:val="20"/>
          <w:szCs w:val="20"/>
          <w:lang w:val="af-ZA"/>
        </w:rPr>
      </w:pPr>
      <w:r w:rsidRPr="00036028">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224C5B" w:rsidRPr="00036028" w:rsidRDefault="00224C5B" w:rsidP="00224C5B">
      <w:pPr>
        <w:ind w:firstLine="720"/>
        <w:jc w:val="both"/>
        <w:rPr>
          <w:rFonts w:ascii="GHEA Grapalat" w:hAnsi="GHEA Grapalat"/>
          <w:sz w:val="20"/>
          <w:szCs w:val="20"/>
          <w:lang w:val="af-ZA"/>
        </w:rPr>
      </w:pPr>
      <w:r w:rsidRPr="00036028">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224C5B" w:rsidRPr="00036028" w:rsidRDefault="00224C5B" w:rsidP="00224C5B">
      <w:pPr>
        <w:ind w:firstLine="720"/>
        <w:jc w:val="both"/>
        <w:rPr>
          <w:rFonts w:ascii="GHEA Grapalat" w:hAnsi="GHEA Grapalat"/>
          <w:sz w:val="20"/>
          <w:szCs w:val="20"/>
          <w:lang w:val="af-ZA"/>
        </w:rPr>
      </w:pPr>
      <w:r w:rsidRPr="00036028">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bookmarkStart w:id="3" w:name="_Hlk25366155"/>
      <w:r w:rsidRPr="00036028">
        <w:rPr>
          <w:rFonts w:ascii="GHEA Grapalat" w:hAnsi="GHEA Grapalat"/>
          <w:sz w:val="20"/>
          <w:szCs w:val="20"/>
          <w:lang w:val="af-ZA"/>
        </w:rPr>
        <w:t>16:</w:t>
      </w:r>
      <w:r w:rsidR="0083598A">
        <w:rPr>
          <w:rFonts w:ascii="GHEA Grapalat" w:hAnsi="GHEA Grapalat"/>
          <w:sz w:val="20"/>
          <w:szCs w:val="20"/>
          <w:lang w:val="af-ZA"/>
        </w:rPr>
        <w:t>0</w:t>
      </w:r>
      <w:r w:rsidRPr="00036028">
        <w:rPr>
          <w:rFonts w:ascii="GHEA Grapalat" w:hAnsi="GHEA Grapalat"/>
          <w:sz w:val="20"/>
          <w:szCs w:val="20"/>
          <w:lang w:val="af-ZA"/>
        </w:rPr>
        <w:t xml:space="preserve">0 </w:t>
      </w:r>
      <w:bookmarkEnd w:id="3"/>
      <w:r w:rsidRPr="00036028">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224C5B" w:rsidRPr="00036028" w:rsidRDefault="00224C5B" w:rsidP="00224C5B">
      <w:pPr>
        <w:ind w:firstLine="720"/>
        <w:jc w:val="both"/>
        <w:rPr>
          <w:rFonts w:ascii="GHEA Grapalat" w:hAnsi="GHEA Grapalat"/>
          <w:sz w:val="20"/>
          <w:szCs w:val="20"/>
          <w:lang w:val="af-ZA"/>
        </w:rPr>
      </w:pPr>
      <w:r w:rsidRPr="00036028">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224C5B" w:rsidRPr="00036028" w:rsidRDefault="00224C5B" w:rsidP="00224C5B">
      <w:pPr>
        <w:ind w:firstLine="720"/>
        <w:jc w:val="both"/>
        <w:rPr>
          <w:rFonts w:ascii="GHEA Grapalat" w:hAnsi="GHEA Grapalat"/>
          <w:sz w:val="20"/>
          <w:szCs w:val="20"/>
          <w:lang w:val="af-ZA"/>
        </w:rPr>
      </w:pPr>
      <w:r w:rsidRPr="00036028">
        <w:rPr>
          <w:rFonts w:ascii="GHEA Grapalat" w:hAnsi="GHEA Grapalat"/>
          <w:sz w:val="20"/>
          <w:szCs w:val="20"/>
          <w:lang w:val="af-ZA"/>
        </w:rPr>
        <w:t xml:space="preserve">Not receiving an invitation does not limit the right of the participant to participate in the request for quotation. </w:t>
      </w:r>
    </w:p>
    <w:p w:rsidR="00224C5B" w:rsidRPr="00036028" w:rsidRDefault="00224C5B" w:rsidP="00224C5B">
      <w:pPr>
        <w:ind w:firstLine="720"/>
        <w:jc w:val="both"/>
        <w:rPr>
          <w:rFonts w:ascii="GHEA Grapalat" w:hAnsi="GHEA Grapalat"/>
          <w:sz w:val="20"/>
          <w:szCs w:val="20"/>
          <w:lang w:val="af-ZA"/>
        </w:rPr>
      </w:pPr>
      <w:r w:rsidRPr="00036028">
        <w:rPr>
          <w:rFonts w:ascii="GHEA Grapalat" w:hAnsi="GHEA Grapalat"/>
          <w:sz w:val="20"/>
          <w:szCs w:val="20"/>
          <w:lang w:val="af-ZA"/>
        </w:rPr>
        <w:t>The bids for the request for quotation must be presented at   Heratsi 5/1, Yerevan, 0025, Armenia address in hard copies before day 7-th after the publication of this announcement until 16:</w:t>
      </w:r>
      <w:r w:rsidR="0083598A">
        <w:rPr>
          <w:rFonts w:ascii="GHEA Grapalat" w:hAnsi="GHEA Grapalat"/>
          <w:sz w:val="20"/>
          <w:szCs w:val="20"/>
          <w:lang w:val="af-ZA"/>
        </w:rPr>
        <w:t>0</w:t>
      </w:r>
      <w:r w:rsidRPr="00036028">
        <w:rPr>
          <w:rFonts w:ascii="GHEA Grapalat" w:hAnsi="GHEA Grapalat"/>
          <w:sz w:val="20"/>
          <w:szCs w:val="20"/>
          <w:lang w:val="af-ZA"/>
        </w:rPr>
        <w:t xml:space="preserve">0 o’clock. Besides Armenian, the bids can be presented in English and Russian. </w:t>
      </w:r>
    </w:p>
    <w:p w:rsidR="00224C5B" w:rsidRPr="00036028" w:rsidRDefault="00224C5B" w:rsidP="00224C5B">
      <w:pPr>
        <w:ind w:firstLine="708"/>
        <w:jc w:val="both"/>
        <w:rPr>
          <w:rFonts w:ascii="GHEA Grapalat" w:hAnsi="GHEA Grapalat"/>
          <w:sz w:val="20"/>
          <w:szCs w:val="20"/>
          <w:lang w:val="af-ZA"/>
        </w:rPr>
      </w:pPr>
      <w:r w:rsidRPr="00036028">
        <w:rPr>
          <w:rFonts w:ascii="GHEA Grapalat" w:hAnsi="GHEA Grapalat"/>
          <w:sz w:val="20"/>
          <w:szCs w:val="20"/>
          <w:lang w:val="af-ZA"/>
        </w:rPr>
        <w:t>The opening of the bids will take place at Heratsi 5/1, Yerevan, 0025, Armenia address on “2</w:t>
      </w:r>
      <w:r w:rsidR="002532F2">
        <w:rPr>
          <w:rFonts w:ascii="GHEA Grapalat" w:hAnsi="GHEA Grapalat"/>
          <w:sz w:val="20"/>
          <w:szCs w:val="20"/>
          <w:lang w:val="af-ZA"/>
        </w:rPr>
        <w:t>3</w:t>
      </w:r>
      <w:bookmarkStart w:id="4" w:name="_GoBack"/>
      <w:bookmarkEnd w:id="4"/>
      <w:r w:rsidRPr="00036028">
        <w:rPr>
          <w:rFonts w:ascii="GHEA Grapalat" w:hAnsi="GHEA Grapalat"/>
          <w:sz w:val="20"/>
          <w:szCs w:val="20"/>
          <w:lang w:val="af-ZA"/>
        </w:rPr>
        <w:t>” “</w:t>
      </w:r>
      <w:r w:rsidR="00036028" w:rsidRPr="00036028">
        <w:rPr>
          <w:rFonts w:ascii="GHEA Grapalat" w:hAnsi="GHEA Grapalat"/>
          <w:sz w:val="20"/>
          <w:szCs w:val="20"/>
          <w:lang w:val="en-US"/>
        </w:rPr>
        <w:t>March</w:t>
      </w:r>
      <w:r w:rsidRPr="00036028">
        <w:rPr>
          <w:rFonts w:ascii="GHEA Grapalat" w:hAnsi="GHEA Grapalat"/>
          <w:sz w:val="20"/>
          <w:szCs w:val="20"/>
          <w:lang w:val="af-ZA"/>
        </w:rPr>
        <w:t>” “2022” at 16:</w:t>
      </w:r>
      <w:r w:rsidR="0083598A">
        <w:rPr>
          <w:rFonts w:ascii="GHEA Grapalat" w:hAnsi="GHEA Grapalat"/>
          <w:sz w:val="20"/>
          <w:szCs w:val="20"/>
          <w:lang w:val="af-ZA"/>
        </w:rPr>
        <w:t>0</w:t>
      </w:r>
      <w:r w:rsidRPr="00036028">
        <w:rPr>
          <w:rFonts w:ascii="GHEA Grapalat" w:hAnsi="GHEA Grapalat"/>
          <w:sz w:val="20"/>
          <w:szCs w:val="20"/>
          <w:lang w:val="af-ZA"/>
        </w:rPr>
        <w:t>0 o’clock.</w:t>
      </w:r>
    </w:p>
    <w:p w:rsidR="00224C5B" w:rsidRPr="0050546E" w:rsidRDefault="00224C5B" w:rsidP="00224C5B">
      <w:pPr>
        <w:ind w:firstLine="720"/>
        <w:jc w:val="both"/>
        <w:rPr>
          <w:rFonts w:ascii="GHEA Grapalat" w:hAnsi="GHEA Grapalat"/>
          <w:sz w:val="20"/>
          <w:szCs w:val="20"/>
          <w:lang w:val="af-ZA"/>
        </w:rPr>
      </w:pPr>
      <w:r w:rsidRPr="0050546E">
        <w:rPr>
          <w:rFonts w:ascii="GHEA Grapalat" w:hAnsi="GHEA Grapalat"/>
          <w:sz w:val="20"/>
          <w:szCs w:val="20"/>
          <w:lang w:val="af-ZA"/>
        </w:rPr>
        <w:t xml:space="preserve">Appeals regarding this procedure must be submitted to the Procurement Appeals Board at 1 Melik-Adamyan St., Yerevan. The appeal is executed in accordance with the order prescribed in the invitation for the request for quotation.  For the submission of the appeal 30 000 (thirty thousand) AMD is required which must be transferred to «900008000482» treasury account opened under the name of the Ministry of Finance of the Republic of Armenia. </w:t>
      </w:r>
    </w:p>
    <w:p w:rsidR="00224C5B" w:rsidRPr="0050546E" w:rsidRDefault="00224C5B" w:rsidP="00224C5B">
      <w:pPr>
        <w:ind w:firstLine="720"/>
        <w:jc w:val="both"/>
        <w:rPr>
          <w:rFonts w:ascii="GHEA Grapalat" w:hAnsi="GHEA Grapalat"/>
          <w:sz w:val="20"/>
          <w:szCs w:val="20"/>
          <w:lang w:val="af-ZA"/>
        </w:rPr>
      </w:pPr>
      <w:r w:rsidRPr="0050546E">
        <w:rPr>
          <w:rFonts w:ascii="GHEA Grapalat" w:hAnsi="GHEA Grapalat"/>
          <w:sz w:val="20"/>
          <w:szCs w:val="20"/>
          <w:lang w:val="af-ZA"/>
        </w:rPr>
        <w:t xml:space="preserve">Further information related to this announcement can be received from the secretary of the evaluation commission </w:t>
      </w:r>
      <w:r w:rsidRPr="00224C5B">
        <w:rPr>
          <w:rFonts w:ascii="GHEA Grapalat" w:hAnsi="GHEA Grapalat"/>
          <w:b/>
          <w:sz w:val="20"/>
          <w:szCs w:val="20"/>
          <w:lang w:val="en-US"/>
        </w:rPr>
        <w:t xml:space="preserve">Tatyana </w:t>
      </w:r>
      <w:proofErr w:type="spellStart"/>
      <w:r w:rsidRPr="00224C5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224C5B" w:rsidRPr="0050546E" w:rsidRDefault="00224C5B" w:rsidP="00224C5B">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224C5B" w:rsidRPr="0050546E" w:rsidRDefault="00224C5B" w:rsidP="00224C5B">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sidR="00E003B2">
        <w:rPr>
          <w:rFonts w:ascii="GHEA Grapalat" w:hAnsi="GHEA Grapalat"/>
          <w:b/>
          <w:sz w:val="20"/>
          <w:szCs w:val="20"/>
          <w:lang w:val="af-ZA"/>
        </w:rPr>
        <w:fldChar w:fldCharType="begin"/>
      </w:r>
      <w:r w:rsidR="00E003B2">
        <w:rPr>
          <w:rFonts w:ascii="GHEA Grapalat" w:hAnsi="GHEA Grapalat"/>
          <w:b/>
          <w:sz w:val="20"/>
          <w:szCs w:val="20"/>
          <w:lang w:val="af-ZA"/>
        </w:rPr>
        <w:instrText xml:space="preserve"> HYPERLINK "mailto:formed78@gmail.com" </w:instrText>
      </w:r>
      <w:r w:rsidR="00E003B2">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00E003B2">
        <w:rPr>
          <w:rFonts w:ascii="GHEA Grapalat" w:hAnsi="GHEA Grapalat"/>
          <w:b/>
          <w:sz w:val="20"/>
          <w:szCs w:val="20"/>
          <w:lang w:val="af-ZA"/>
        </w:rPr>
        <w:fldChar w:fldCharType="end"/>
      </w:r>
    </w:p>
    <w:p w:rsidR="00224C5B" w:rsidRPr="0050546E" w:rsidRDefault="00224C5B" w:rsidP="00224C5B">
      <w:pPr>
        <w:ind w:firstLine="708"/>
        <w:rPr>
          <w:rFonts w:ascii="GHEA Grapalat" w:hAnsi="GHEA Grapalat"/>
          <w:sz w:val="20"/>
          <w:szCs w:val="20"/>
          <w:lang w:val="af-ZA"/>
        </w:rPr>
      </w:pPr>
      <w:r w:rsidRPr="0050546E">
        <w:rPr>
          <w:rFonts w:ascii="GHEA Grapalat" w:hAnsi="GHEA Grapalat"/>
          <w:sz w:val="20"/>
          <w:szCs w:val="20"/>
          <w:lang w:val="af-ZA"/>
        </w:rPr>
        <w:t>Procuring entity Scientific-Practical Center of Forensic Medicine, RA, MOH</w:t>
      </w: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224C5B" w:rsidRDefault="00224C5B" w:rsidP="00A512DF">
      <w:pPr>
        <w:pStyle w:val="a3"/>
        <w:widowControl w:val="0"/>
        <w:spacing w:line="240" w:lineRule="auto"/>
        <w:ind w:firstLine="567"/>
        <w:jc w:val="right"/>
        <w:rPr>
          <w:rFonts w:ascii="GHEA Grapalat" w:hAnsi="GHEA Grapalat"/>
          <w:i w:val="0"/>
          <w:lang w:val="af-ZA"/>
        </w:rPr>
      </w:pPr>
    </w:p>
    <w:p w:rsidR="00A06707" w:rsidRPr="00224C5B" w:rsidRDefault="00A06707" w:rsidP="00A512DF">
      <w:pPr>
        <w:pStyle w:val="a3"/>
        <w:widowControl w:val="0"/>
        <w:spacing w:line="240" w:lineRule="auto"/>
        <w:ind w:firstLine="567"/>
        <w:jc w:val="right"/>
        <w:rPr>
          <w:rFonts w:ascii="GHEA Grapalat" w:hAnsi="GHEA Grapalat"/>
          <w:i w:val="0"/>
          <w:lang w:val="af-ZA"/>
        </w:rPr>
      </w:pP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lastRenderedPageBreak/>
        <w:t>Утверждено</w:t>
      </w: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t xml:space="preserve">решением оценочной комиссии по запросу котировочных цен </w:t>
      </w:r>
    </w:p>
    <w:p w:rsidR="00E37531" w:rsidRPr="00224C5B" w:rsidRDefault="00E37531" w:rsidP="00A512DF">
      <w:pPr>
        <w:pStyle w:val="a3"/>
        <w:widowControl w:val="0"/>
        <w:spacing w:line="240" w:lineRule="auto"/>
        <w:ind w:firstLine="567"/>
        <w:jc w:val="right"/>
        <w:rPr>
          <w:rFonts w:ascii="GHEA Grapalat" w:hAnsi="GHEA Grapalat"/>
          <w:i w:val="0"/>
          <w:color w:val="FF0000"/>
        </w:rPr>
      </w:pPr>
      <w:r w:rsidRPr="00002684">
        <w:rPr>
          <w:rFonts w:ascii="GHEA Grapalat" w:hAnsi="GHEA Grapalat"/>
          <w:i w:val="0"/>
        </w:rPr>
        <w:t>под кодом ԳՀԱՊՁԲ-15/1-202</w:t>
      </w:r>
      <w:r w:rsidR="00224C5B">
        <w:rPr>
          <w:rFonts w:ascii="GHEA Grapalat" w:hAnsi="GHEA Grapalat"/>
          <w:i w:val="0"/>
        </w:rPr>
        <w:t>2</w:t>
      </w:r>
      <w:r w:rsidRPr="00002684">
        <w:rPr>
          <w:rFonts w:ascii="GHEA Grapalat" w:hAnsi="GHEA Grapalat"/>
          <w:i w:val="0"/>
        </w:rPr>
        <w:t>-</w:t>
      </w:r>
      <w:r w:rsidR="0083598A" w:rsidRPr="0083598A">
        <w:rPr>
          <w:rFonts w:ascii="GHEA Grapalat" w:hAnsi="GHEA Grapalat"/>
          <w:i w:val="0"/>
        </w:rPr>
        <w:t>2</w:t>
      </w:r>
      <w:r w:rsidRPr="00002684">
        <w:rPr>
          <w:rFonts w:ascii="GHEA Grapalat" w:hAnsi="GHEA Grapalat"/>
          <w:i w:val="0"/>
        </w:rPr>
        <w:t xml:space="preserve">-ԴԲԳԳԿ </w:t>
      </w:r>
      <w:r w:rsidRPr="00002684">
        <w:rPr>
          <w:rFonts w:ascii="GHEA Grapalat" w:hAnsi="GHEA Grapalat"/>
          <w:i w:val="0"/>
        </w:rPr>
        <w:br/>
      </w:r>
      <w:r w:rsidRPr="00036028">
        <w:rPr>
          <w:rFonts w:ascii="GHEA Grapalat" w:hAnsi="GHEA Grapalat"/>
          <w:i w:val="0"/>
        </w:rPr>
        <w:t xml:space="preserve">№ 1 от </w:t>
      </w:r>
      <w:r w:rsidR="0083598A" w:rsidRPr="0083598A">
        <w:rPr>
          <w:rFonts w:ascii="GHEA Grapalat" w:hAnsi="GHEA Grapalat"/>
          <w:i w:val="0"/>
        </w:rPr>
        <w:t>15</w:t>
      </w:r>
      <w:r w:rsidRPr="00036028">
        <w:rPr>
          <w:rFonts w:ascii="GHEA Grapalat" w:hAnsi="GHEA Grapalat"/>
          <w:i w:val="0"/>
        </w:rPr>
        <w:t>.</w:t>
      </w:r>
      <w:r w:rsidR="00036028" w:rsidRPr="00036028">
        <w:rPr>
          <w:rFonts w:ascii="GHEA Grapalat" w:hAnsi="GHEA Grapalat"/>
          <w:i w:val="0"/>
        </w:rPr>
        <w:t>0</w:t>
      </w:r>
      <w:r w:rsidR="0083598A" w:rsidRPr="0083598A">
        <w:rPr>
          <w:rFonts w:ascii="GHEA Grapalat" w:hAnsi="GHEA Grapalat"/>
          <w:i w:val="0"/>
        </w:rPr>
        <w:t>3</w:t>
      </w:r>
      <w:r w:rsidRPr="00036028">
        <w:rPr>
          <w:rFonts w:ascii="GHEA Grapalat" w:hAnsi="GHEA Grapalat"/>
          <w:i w:val="0"/>
        </w:rPr>
        <w:t>.202</w:t>
      </w:r>
      <w:r w:rsidR="00224C5B" w:rsidRPr="00036028">
        <w:rPr>
          <w:rFonts w:ascii="GHEA Grapalat" w:hAnsi="GHEA Grapalat"/>
          <w:i w:val="0"/>
        </w:rPr>
        <w:t>2</w:t>
      </w:r>
      <w:r w:rsidRPr="00036028">
        <w:rPr>
          <w:rFonts w:ascii="GHEA Grapalat" w:hAnsi="GHEA Grapalat"/>
          <w:i w:val="0"/>
        </w:rPr>
        <w:t>г.</w:t>
      </w:r>
    </w:p>
    <w:p w:rsidR="00096865" w:rsidRPr="00002684" w:rsidRDefault="00096865" w:rsidP="00A512DF">
      <w:pPr>
        <w:pStyle w:val="aa"/>
        <w:widowControl w:val="0"/>
        <w:spacing w:after="0"/>
        <w:ind w:right="-7" w:firstLine="567"/>
        <w:jc w:val="center"/>
        <w:rPr>
          <w:rFonts w:ascii="GHEA Grapalat" w:hAnsi="GHEA Grapalat"/>
        </w:rPr>
      </w:pPr>
    </w:p>
    <w:p w:rsidR="00096865" w:rsidRPr="00002684" w:rsidRDefault="0009686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955F1E" w:rsidP="00A512DF">
      <w:pPr>
        <w:pStyle w:val="aa"/>
        <w:widowControl w:val="0"/>
        <w:spacing w:after="0"/>
        <w:ind w:right="-7" w:firstLine="567"/>
        <w:jc w:val="center"/>
        <w:rPr>
          <w:rFonts w:ascii="GHEA Grapalat" w:hAnsi="GHEA Grapalat"/>
        </w:rPr>
      </w:pPr>
      <w:r w:rsidRPr="00002684">
        <w:rPr>
          <w:rFonts w:ascii="GHEA Grapalat" w:hAnsi="GHEA Grapalat"/>
          <w:sz w:val="20"/>
          <w:szCs w:val="20"/>
        </w:rPr>
        <w:t xml:space="preserve">ГНКО “Научного-практический центр судебной медицины” при </w:t>
      </w:r>
      <w:proofErr w:type="spellStart"/>
      <w:r w:rsidRPr="00002684">
        <w:rPr>
          <w:rFonts w:ascii="GHEA Grapalat" w:hAnsi="GHEA Grapalat"/>
          <w:sz w:val="20"/>
          <w:szCs w:val="20"/>
        </w:rPr>
        <w:t>Министерсве</w:t>
      </w:r>
      <w:proofErr w:type="spellEnd"/>
      <w:r w:rsidRPr="00002684">
        <w:rPr>
          <w:rFonts w:ascii="GHEA Grapalat" w:hAnsi="GHEA Grapalat"/>
          <w:sz w:val="20"/>
          <w:szCs w:val="20"/>
        </w:rPr>
        <w:t xml:space="preserve"> </w:t>
      </w:r>
      <w:proofErr w:type="spellStart"/>
      <w:r w:rsidRPr="00002684">
        <w:rPr>
          <w:rFonts w:ascii="GHEA Grapalat" w:hAnsi="GHEA Grapalat"/>
          <w:sz w:val="20"/>
          <w:szCs w:val="20"/>
        </w:rPr>
        <w:t>Здравохранения</w:t>
      </w:r>
      <w:proofErr w:type="spellEnd"/>
      <w:r w:rsidRPr="00002684">
        <w:rPr>
          <w:rFonts w:ascii="GHEA Grapalat" w:hAnsi="GHEA Grapalat"/>
          <w:sz w:val="20"/>
          <w:szCs w:val="20"/>
        </w:rPr>
        <w:t xml:space="preserve"> РА</w:t>
      </w:r>
    </w:p>
    <w:p w:rsidR="000763E5" w:rsidRPr="00002684" w:rsidRDefault="000763E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0763E5" w:rsidP="00A512DF">
      <w:pPr>
        <w:pStyle w:val="aa"/>
        <w:widowControl w:val="0"/>
        <w:spacing w:after="0"/>
        <w:ind w:right="-7" w:firstLine="567"/>
        <w:jc w:val="center"/>
        <w:rPr>
          <w:rFonts w:ascii="GHEA Grapalat" w:hAnsi="GHEA Grapalat" w:cs="Sylfaen"/>
          <w:sz w:val="20"/>
          <w:szCs w:val="20"/>
        </w:rPr>
      </w:pPr>
      <w:r w:rsidRPr="00002684">
        <w:rPr>
          <w:rFonts w:ascii="GHEA Grapalat" w:hAnsi="GHEA Grapalat"/>
          <w:sz w:val="20"/>
          <w:szCs w:val="20"/>
        </w:rPr>
        <w:t>ПРИГЛАШЕНИ</w:t>
      </w:r>
      <w:r w:rsidR="00096865" w:rsidRPr="00002684">
        <w:rPr>
          <w:rFonts w:ascii="GHEA Grapalat" w:hAnsi="GHEA Grapalat"/>
          <w:sz w:val="20"/>
          <w:szCs w:val="20"/>
        </w:rPr>
        <w:t>Е</w:t>
      </w: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955F1E" w:rsidRPr="00002684" w:rsidRDefault="00955F1E" w:rsidP="00A512DF">
      <w:pPr>
        <w:pStyle w:val="aa"/>
        <w:widowControl w:val="0"/>
        <w:spacing w:after="0"/>
        <w:ind w:right="-7" w:firstLine="567"/>
        <w:jc w:val="center"/>
        <w:rPr>
          <w:rFonts w:ascii="GHEA Grapalat" w:hAnsi="GHEA Grapalat"/>
          <w:sz w:val="20"/>
          <w:szCs w:val="20"/>
        </w:rPr>
      </w:pPr>
      <w:r w:rsidRPr="00002684">
        <w:rPr>
          <w:rFonts w:ascii="GHEA Grapalat" w:hAnsi="GHEA Grapalat"/>
          <w:sz w:val="20"/>
          <w:szCs w:val="20"/>
        </w:rPr>
        <w:t xml:space="preserve">ЗАПРОС КОТИРОВОЧНЫХ ЦЕН, ОБЪЯВЛЕННЫЙ С ЦЕЛЬЮ ПРИОБРЕТЕНИЯ </w:t>
      </w:r>
      <w:r w:rsidR="00A06707">
        <w:rPr>
          <w:rFonts w:ascii="GHEA Grapalat" w:hAnsi="GHEA Grapalat"/>
          <w:sz w:val="20"/>
          <w:szCs w:val="20"/>
        </w:rPr>
        <w:t>ТОПЛИВА</w:t>
      </w:r>
      <w:r w:rsidR="00224C5B" w:rsidRPr="00002684">
        <w:rPr>
          <w:rFonts w:ascii="GHEA Grapalat" w:hAnsi="GHEA Grapalat"/>
          <w:sz w:val="20"/>
          <w:szCs w:val="20"/>
        </w:rPr>
        <w:t xml:space="preserve"> </w:t>
      </w:r>
      <w:r w:rsidRPr="00002684">
        <w:rPr>
          <w:rFonts w:ascii="GHEA Grapalat" w:hAnsi="GHEA Grapalat"/>
          <w:sz w:val="20"/>
          <w:szCs w:val="20"/>
        </w:rPr>
        <w:t>ДЛЯ НУЖД ГНКО “НАУЧНОГО-ПРАКТИЧЕСКИЙ ЦЕНТР СУДЕБНОЙ МЕДИЦИНЫ” ПРИ МИНИСТЕРСВЕ ЗДРАВОХРАНЕНИЯ РА</w:t>
      </w:r>
    </w:p>
    <w:p w:rsidR="00CE0D95" w:rsidRPr="00002684" w:rsidRDefault="00CE0D95" w:rsidP="00A512DF">
      <w:pPr>
        <w:pStyle w:val="aa"/>
        <w:widowControl w:val="0"/>
        <w:spacing w:after="0"/>
        <w:ind w:right="-7"/>
        <w:jc w:val="center"/>
        <w:rPr>
          <w:rFonts w:ascii="GHEA Grapalat" w:hAnsi="GHEA Grapalat"/>
          <w:sz w:val="20"/>
          <w:szCs w:val="20"/>
        </w:rPr>
      </w:pPr>
    </w:p>
    <w:p w:rsidR="00CE0D95" w:rsidRPr="00002684" w:rsidRDefault="00CE0D95" w:rsidP="00A512DF">
      <w:pPr>
        <w:pStyle w:val="aa"/>
        <w:widowControl w:val="0"/>
        <w:spacing w:after="0"/>
        <w:ind w:right="-7" w:firstLine="567"/>
        <w:jc w:val="center"/>
        <w:rPr>
          <w:rFonts w:ascii="GHEA Grapalat" w:hAnsi="GHEA Grapalat"/>
        </w:rPr>
      </w:pPr>
    </w:p>
    <w:p w:rsidR="000763E5" w:rsidRPr="00002684" w:rsidRDefault="000763E5" w:rsidP="00A512DF">
      <w:pPr>
        <w:rPr>
          <w:rFonts w:ascii="GHEA Grapalat" w:hAnsi="GHEA Grapalat"/>
        </w:rPr>
      </w:pPr>
      <w:r w:rsidRPr="00002684">
        <w:rPr>
          <w:rFonts w:ascii="GHEA Grapalat" w:hAnsi="GHEA Grapalat"/>
        </w:rPr>
        <w:br w:type="page"/>
      </w:r>
    </w:p>
    <w:p w:rsidR="001A43A4" w:rsidRPr="00002684" w:rsidRDefault="00096865" w:rsidP="00A512DF">
      <w:pPr>
        <w:widowControl w:val="0"/>
        <w:ind w:firstLine="567"/>
        <w:jc w:val="both"/>
        <w:rPr>
          <w:rFonts w:ascii="GHEA Grapalat" w:hAnsi="GHEA Grapalat" w:cs="Sylfaen"/>
          <w:i/>
          <w:sz w:val="20"/>
          <w:szCs w:val="20"/>
        </w:rPr>
      </w:pPr>
      <w:r w:rsidRPr="00002684">
        <w:rPr>
          <w:rFonts w:ascii="GHEA Grapalat" w:hAnsi="GHEA Grapalat"/>
          <w:i/>
          <w:sz w:val="20"/>
          <w:szCs w:val="20"/>
        </w:rPr>
        <w:lastRenderedPageBreak/>
        <w:t>Уважаемый участник, прежде чем составить и подать заявку просим Вас</w:t>
      </w:r>
      <w:r w:rsidR="001D209D" w:rsidRPr="00002684">
        <w:rPr>
          <w:rFonts w:ascii="Courier New" w:hAnsi="Courier New" w:cs="Courier New"/>
          <w:i/>
          <w:sz w:val="20"/>
          <w:szCs w:val="20"/>
          <w:lang w:val="en-US"/>
        </w:rPr>
        <w:t> </w:t>
      </w:r>
      <w:r w:rsidRPr="0000268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55F1E" w:rsidRPr="00002684" w:rsidRDefault="00955F1E" w:rsidP="00A512DF">
      <w:pPr>
        <w:widowControl w:val="0"/>
        <w:jc w:val="center"/>
        <w:rPr>
          <w:rFonts w:ascii="GHEA Grapalat" w:hAnsi="GHEA Grapalat"/>
          <w:b/>
        </w:rPr>
      </w:pPr>
    </w:p>
    <w:p w:rsidR="00160AE4" w:rsidRPr="00002684" w:rsidRDefault="00160AE4" w:rsidP="00A512DF">
      <w:pPr>
        <w:widowControl w:val="0"/>
        <w:jc w:val="center"/>
        <w:rPr>
          <w:rFonts w:ascii="GHEA Grapalat" w:hAnsi="GHEA Grapalat"/>
          <w:b/>
          <w:sz w:val="20"/>
          <w:szCs w:val="20"/>
        </w:rPr>
      </w:pPr>
      <w:r w:rsidRPr="00002684">
        <w:rPr>
          <w:rFonts w:ascii="GHEA Grapalat" w:hAnsi="GHEA Grapalat"/>
          <w:b/>
          <w:sz w:val="20"/>
          <w:szCs w:val="20"/>
        </w:rPr>
        <w:t>СОДЕРЖАНИЕ</w:t>
      </w:r>
    </w:p>
    <w:p w:rsidR="00096865" w:rsidRPr="00002684" w:rsidRDefault="00955F1E" w:rsidP="00A512DF">
      <w:pPr>
        <w:widowControl w:val="0"/>
        <w:jc w:val="center"/>
        <w:rPr>
          <w:rFonts w:ascii="GHEA Grapalat" w:hAnsi="GHEA Grapalat"/>
          <w:b/>
          <w:sz w:val="20"/>
          <w:szCs w:val="20"/>
        </w:rPr>
      </w:pPr>
      <w:r w:rsidRPr="00002684">
        <w:rPr>
          <w:rFonts w:ascii="GHEA Grapalat" w:hAnsi="GHEA Grapalat"/>
          <w:b/>
          <w:sz w:val="20"/>
          <w:szCs w:val="20"/>
        </w:rPr>
        <w:t xml:space="preserve">ПРИГЛАШЕНИЯ НА ЗАПРОС КОТИРОВОЧНЫХ ЦЕН, ОБЪЯВЛЕННЫЙ С ЦЕЛЬЮ ПРИОБРЕТЕНИЯ </w:t>
      </w:r>
      <w:r w:rsidR="00A06707">
        <w:rPr>
          <w:rFonts w:ascii="GHEA Grapalat" w:hAnsi="GHEA Grapalat"/>
          <w:b/>
          <w:sz w:val="20"/>
          <w:szCs w:val="20"/>
        </w:rPr>
        <w:t>ТОПЛИВА</w:t>
      </w:r>
      <w:r w:rsidR="00224C5B" w:rsidRPr="00002684">
        <w:rPr>
          <w:rFonts w:ascii="GHEA Grapalat" w:hAnsi="GHEA Grapalat"/>
          <w:b/>
          <w:sz w:val="20"/>
          <w:szCs w:val="20"/>
        </w:rPr>
        <w:t xml:space="preserve"> </w:t>
      </w:r>
      <w:r w:rsidR="005D7731" w:rsidRPr="00002684">
        <w:rPr>
          <w:rFonts w:ascii="GHEA Grapalat" w:hAnsi="GHEA Grapalat"/>
          <w:b/>
          <w:sz w:val="20"/>
          <w:szCs w:val="20"/>
        </w:rPr>
        <w:t>ДЛЯ НУЖД</w:t>
      </w:r>
      <w:r w:rsidR="00EB5576" w:rsidRPr="00002684">
        <w:rPr>
          <w:rFonts w:ascii="GHEA Grapalat" w:hAnsi="GHEA Grapalat"/>
          <w:b/>
          <w:sz w:val="20"/>
          <w:szCs w:val="20"/>
        </w:rPr>
        <w:t xml:space="preserve"> </w:t>
      </w:r>
      <w:r w:rsidRPr="00002684">
        <w:rPr>
          <w:rFonts w:ascii="GHEA Grapalat" w:hAnsi="GHEA Grapalat"/>
          <w:b/>
          <w:sz w:val="20"/>
          <w:szCs w:val="20"/>
        </w:rPr>
        <w:t>ГНКО “НАУЧНОГО-ПРАКТИЧЕСКИЙ ЦЕНТР СУДЕБНОЙ МЕДИЦИНЫ” ПРИ МИНИСТЕРСВЕ ЗДРАВОХРАНЕНИЯ РА</w:t>
      </w:r>
      <w:r w:rsidR="00160AE4" w:rsidRPr="00002684">
        <w:rPr>
          <w:rFonts w:ascii="GHEA Grapalat" w:hAnsi="GHEA Grapalat"/>
          <w:b/>
          <w:sz w:val="20"/>
          <w:szCs w:val="20"/>
        </w:rPr>
        <w:t xml:space="preserve"> </w:t>
      </w:r>
      <w:r w:rsidR="005C1BF7" w:rsidRPr="00002684">
        <w:rPr>
          <w:rFonts w:ascii="GHEA Grapalat" w:hAnsi="GHEA Grapalat"/>
          <w:b/>
          <w:sz w:val="20"/>
          <w:szCs w:val="20"/>
        </w:rPr>
        <w:br/>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ЧАСТЬ I.</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w:t>
      </w:r>
      <w:r w:rsidR="005C1BF7" w:rsidRPr="00002684">
        <w:rPr>
          <w:rFonts w:ascii="GHEA Grapalat" w:hAnsi="GHEA Grapalat"/>
          <w:sz w:val="20"/>
          <w:szCs w:val="20"/>
        </w:rPr>
        <w:tab/>
      </w:r>
      <w:r w:rsidR="00543BAE" w:rsidRPr="00002684">
        <w:rPr>
          <w:rFonts w:ascii="GHEA Grapalat" w:hAnsi="GHEA Grapalat"/>
          <w:sz w:val="20"/>
          <w:szCs w:val="20"/>
        </w:rPr>
        <w:t>Характеристика предмета закупки</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005D191A" w:rsidRPr="00002684">
        <w:rPr>
          <w:rFonts w:ascii="GHEA Grapalat" w:hAnsi="GHEA Grapalat"/>
          <w:sz w:val="20"/>
          <w:szCs w:val="20"/>
        </w:rPr>
        <w:tab/>
      </w:r>
      <w:r w:rsidRPr="00002684">
        <w:rPr>
          <w:rFonts w:ascii="GHEA Grapalat" w:hAnsi="GHEA Grapalat"/>
          <w:sz w:val="20"/>
          <w:szCs w:val="20"/>
        </w:rPr>
        <w:t>Требования к праву участника на участие</w:t>
      </w:r>
      <w:r w:rsidR="00543BAE" w:rsidRPr="00002684">
        <w:rPr>
          <w:rFonts w:ascii="GHEA Grapalat" w:hAnsi="GHEA Grapalat"/>
          <w:sz w:val="20"/>
          <w:szCs w:val="20"/>
        </w:rPr>
        <w:t xml:space="preserve"> и порядок их оценки</w:t>
      </w:r>
      <w:r w:rsidR="003D0E3C" w:rsidRPr="00002684">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D191A" w:rsidRPr="00002684">
        <w:rPr>
          <w:rFonts w:ascii="GHEA Grapalat" w:hAnsi="GHEA Grapalat"/>
          <w:sz w:val="20"/>
          <w:szCs w:val="20"/>
        </w:rPr>
        <w:tab/>
      </w:r>
      <w:r w:rsidRPr="00002684">
        <w:rPr>
          <w:rFonts w:ascii="GHEA Grapalat" w:hAnsi="GHEA Grapalat"/>
          <w:sz w:val="20"/>
          <w:szCs w:val="20"/>
        </w:rPr>
        <w:t>Разъяснение приглашения и порядок вне</w:t>
      </w:r>
      <w:r w:rsidR="00543BAE" w:rsidRPr="00002684">
        <w:rPr>
          <w:rFonts w:ascii="GHEA Grapalat" w:hAnsi="GHEA Grapalat"/>
          <w:sz w:val="20"/>
          <w:szCs w:val="20"/>
        </w:rPr>
        <w:t>сения изменения в приглашение</w:t>
      </w:r>
    </w:p>
    <w:p w:rsidR="00087A30" w:rsidRPr="00002684" w:rsidRDefault="00096865"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4.</w:t>
      </w:r>
      <w:r w:rsidR="005D191A" w:rsidRPr="00002684">
        <w:rPr>
          <w:rFonts w:ascii="GHEA Grapalat" w:hAnsi="GHEA Grapalat"/>
          <w:sz w:val="20"/>
          <w:szCs w:val="20"/>
        </w:rPr>
        <w:tab/>
      </w:r>
      <w:r w:rsidRPr="00002684">
        <w:rPr>
          <w:rFonts w:ascii="GHEA Grapalat" w:hAnsi="GHEA Grapalat"/>
          <w:sz w:val="20"/>
          <w:szCs w:val="20"/>
        </w:rPr>
        <w:t>Порядок подачи заявки</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5.</w:t>
      </w:r>
      <w:r w:rsidRPr="00002684">
        <w:rPr>
          <w:rFonts w:ascii="GHEA Grapalat" w:hAnsi="GHEA Grapalat"/>
          <w:sz w:val="20"/>
          <w:szCs w:val="20"/>
        </w:rPr>
        <w:tab/>
        <w:t>Ценовое предложение заявки</w:t>
      </w:r>
      <w:r w:rsidR="00087A30" w:rsidRPr="00002684">
        <w:rPr>
          <w:rFonts w:ascii="GHEA Grapalat" w:hAnsi="GHEA Grapalat"/>
          <w:sz w:val="20"/>
          <w:szCs w:val="20"/>
        </w:rPr>
        <w:t xml:space="preserve"> </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6.</w:t>
      </w:r>
      <w:r w:rsidR="005D191A" w:rsidRPr="00002684">
        <w:rPr>
          <w:rFonts w:ascii="GHEA Grapalat" w:hAnsi="GHEA Grapalat"/>
          <w:sz w:val="20"/>
          <w:szCs w:val="20"/>
        </w:rPr>
        <w:tab/>
      </w:r>
      <w:r w:rsidRPr="00002684">
        <w:rPr>
          <w:rFonts w:ascii="GHEA Grapalat" w:hAnsi="GHEA Grapalat"/>
          <w:sz w:val="20"/>
          <w:szCs w:val="20"/>
        </w:rPr>
        <w:t>Срок действия заявки, порядок внесения</w:t>
      </w:r>
      <w:r w:rsidR="005D191A" w:rsidRPr="00002684">
        <w:rPr>
          <w:rFonts w:ascii="GHEA Grapalat" w:hAnsi="GHEA Grapalat"/>
          <w:sz w:val="20"/>
          <w:szCs w:val="20"/>
        </w:rPr>
        <w:t xml:space="preserve"> изменений в заявки и их отзыва</w:t>
      </w:r>
      <w:r w:rsidRPr="00002684">
        <w:rPr>
          <w:rFonts w:ascii="GHEA Grapalat" w:hAnsi="GHEA Grapalat"/>
          <w:sz w:val="20"/>
          <w:szCs w:val="20"/>
        </w:rPr>
        <w:t xml:space="preserve"> </w:t>
      </w:r>
    </w:p>
    <w:p w:rsidR="00096865" w:rsidRPr="00002684" w:rsidRDefault="00955F1E"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8</w:t>
      </w:r>
      <w:r w:rsidR="00087A30" w:rsidRPr="00002684">
        <w:rPr>
          <w:rFonts w:ascii="GHEA Grapalat" w:hAnsi="GHEA Grapalat"/>
          <w:sz w:val="20"/>
          <w:szCs w:val="20"/>
        </w:rPr>
        <w:t>.</w:t>
      </w:r>
      <w:r w:rsidR="005D191A" w:rsidRPr="00002684">
        <w:rPr>
          <w:rFonts w:ascii="GHEA Grapalat" w:hAnsi="GHEA Grapalat"/>
          <w:sz w:val="20"/>
          <w:szCs w:val="20"/>
        </w:rPr>
        <w:tab/>
      </w:r>
      <w:r w:rsidR="00087A30" w:rsidRPr="00002684">
        <w:rPr>
          <w:rFonts w:ascii="GHEA Grapalat" w:hAnsi="GHEA Grapalat"/>
          <w:sz w:val="20"/>
          <w:szCs w:val="20"/>
        </w:rPr>
        <w:t>Вскрытие, оц</w:t>
      </w:r>
      <w:r w:rsidR="000B2CFA" w:rsidRPr="00002684">
        <w:rPr>
          <w:rFonts w:ascii="GHEA Grapalat" w:hAnsi="GHEA Grapalat"/>
          <w:sz w:val="20"/>
          <w:szCs w:val="20"/>
        </w:rPr>
        <w:t>енка заявок и подведение итогов</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9.</w:t>
      </w:r>
      <w:r w:rsidR="005D191A" w:rsidRPr="00002684">
        <w:rPr>
          <w:rFonts w:ascii="GHEA Grapalat" w:hAnsi="GHEA Grapalat"/>
          <w:sz w:val="20"/>
          <w:szCs w:val="20"/>
        </w:rPr>
        <w:tab/>
      </w:r>
      <w:r w:rsidRPr="00002684">
        <w:rPr>
          <w:rFonts w:ascii="GHEA Grapalat" w:hAnsi="GHEA Grapalat"/>
          <w:sz w:val="20"/>
          <w:szCs w:val="20"/>
        </w:rPr>
        <w:t>Заключение догово</w:t>
      </w:r>
      <w:r w:rsidR="00543BAE" w:rsidRPr="00002684">
        <w:rPr>
          <w:rFonts w:ascii="GHEA Grapalat" w:hAnsi="GHEA Grapalat"/>
          <w:sz w:val="20"/>
          <w:szCs w:val="20"/>
        </w:rPr>
        <w:t>ра</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10.</w:t>
      </w:r>
      <w:r w:rsidR="005D191A" w:rsidRPr="00002684">
        <w:rPr>
          <w:rFonts w:ascii="GHEA Grapalat" w:hAnsi="GHEA Grapalat"/>
          <w:sz w:val="20"/>
          <w:szCs w:val="20"/>
        </w:rPr>
        <w:tab/>
      </w:r>
      <w:r w:rsidR="003E1D9D" w:rsidRPr="00002684">
        <w:rPr>
          <w:rFonts w:ascii="GHEA Grapalat" w:hAnsi="GHEA Grapalat"/>
          <w:sz w:val="20"/>
          <w:szCs w:val="20"/>
        </w:rPr>
        <w:t xml:space="preserve">Обеспечения </w:t>
      </w:r>
      <w:proofErr w:type="gramStart"/>
      <w:r w:rsidR="00174DAB" w:rsidRPr="00002684">
        <w:rPr>
          <w:rFonts w:ascii="GHEA Grapalat" w:hAnsi="GHEA Grapalat"/>
          <w:sz w:val="20"/>
          <w:szCs w:val="20"/>
        </w:rPr>
        <w:t>квалификации  и</w:t>
      </w:r>
      <w:proofErr w:type="gramEnd"/>
      <w:r w:rsidR="00174DAB" w:rsidRPr="00002684">
        <w:rPr>
          <w:rFonts w:ascii="GHEA Grapalat" w:hAnsi="GHEA Grapalat"/>
          <w:sz w:val="20"/>
          <w:szCs w:val="20"/>
        </w:rPr>
        <w:t xml:space="preserve"> </w:t>
      </w:r>
      <w:r w:rsidR="00543BAE" w:rsidRPr="00002684">
        <w:rPr>
          <w:rFonts w:ascii="GHEA Grapalat" w:hAnsi="GHEA Grapalat"/>
          <w:sz w:val="20"/>
          <w:szCs w:val="20"/>
        </w:rPr>
        <w:t>договора</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11.</w:t>
      </w:r>
      <w:r w:rsidR="005D191A" w:rsidRPr="00002684">
        <w:rPr>
          <w:rFonts w:ascii="GHEA Grapalat" w:hAnsi="GHEA Grapalat"/>
          <w:sz w:val="20"/>
          <w:szCs w:val="20"/>
        </w:rPr>
        <w:tab/>
      </w:r>
      <w:r w:rsidRPr="00002684">
        <w:rPr>
          <w:rFonts w:ascii="GHEA Grapalat" w:hAnsi="GHEA Grapalat"/>
          <w:sz w:val="20"/>
          <w:szCs w:val="20"/>
        </w:rPr>
        <w:t>Объяв</w:t>
      </w:r>
      <w:r w:rsidR="00543BAE" w:rsidRPr="00002684">
        <w:rPr>
          <w:rFonts w:ascii="GHEA Grapalat" w:hAnsi="GHEA Grapalat"/>
          <w:sz w:val="20"/>
          <w:szCs w:val="20"/>
        </w:rPr>
        <w:t>ление процедуры несостоявшейся</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12.</w:t>
      </w:r>
      <w:r w:rsidR="005D191A" w:rsidRPr="00002684">
        <w:rPr>
          <w:rFonts w:ascii="GHEA Grapalat" w:hAnsi="GHEA Grapalat"/>
          <w:sz w:val="20"/>
          <w:szCs w:val="20"/>
        </w:rPr>
        <w:tab/>
      </w:r>
      <w:r w:rsidRPr="00002684">
        <w:rPr>
          <w:rFonts w:ascii="GHEA Grapalat" w:hAnsi="GHEA Grapalat"/>
          <w:sz w:val="20"/>
          <w:szCs w:val="20"/>
        </w:rPr>
        <w:t>Право участника и порядок обжалования им действий и (или) принятых решений</w:t>
      </w:r>
      <w:r w:rsidR="00543BAE" w:rsidRPr="00002684">
        <w:rPr>
          <w:rFonts w:ascii="GHEA Grapalat" w:hAnsi="GHEA Grapalat"/>
          <w:sz w:val="20"/>
          <w:szCs w:val="20"/>
        </w:rPr>
        <w:t>, связанных с процессом закупки</w:t>
      </w:r>
    </w:p>
    <w:p w:rsidR="00520F57" w:rsidRPr="00002684" w:rsidRDefault="00520F57" w:rsidP="00A512DF">
      <w:pPr>
        <w:widowControl w:val="0"/>
        <w:tabs>
          <w:tab w:val="left" w:pos="1134"/>
        </w:tabs>
        <w:ind w:left="1134" w:hanging="567"/>
        <w:jc w:val="both"/>
        <w:rPr>
          <w:rFonts w:ascii="GHEA Grapalat" w:hAnsi="GHEA Grapalat"/>
          <w:sz w:val="20"/>
          <w:szCs w:val="20"/>
        </w:rPr>
      </w:pPr>
    </w:p>
    <w:p w:rsidR="008842CE" w:rsidRPr="00002684" w:rsidRDefault="00CA590C" w:rsidP="00A512DF">
      <w:pPr>
        <w:widowControl w:val="0"/>
        <w:jc w:val="center"/>
        <w:rPr>
          <w:rFonts w:ascii="GHEA Grapalat" w:hAnsi="GHEA Grapalat"/>
          <w:b/>
          <w:sz w:val="20"/>
          <w:szCs w:val="20"/>
        </w:rPr>
      </w:pPr>
      <w:r w:rsidRPr="00002684">
        <w:rPr>
          <w:rFonts w:ascii="GHEA Grapalat" w:hAnsi="GHEA Grapalat"/>
          <w:b/>
          <w:sz w:val="20"/>
          <w:szCs w:val="20"/>
        </w:rPr>
        <w:t xml:space="preserve">ЧАСТЬ II. </w:t>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 xml:space="preserve">ИНСТРУКЦИЯ ПО ПОДГОТОВКЕ ЗАЯВКИ </w:t>
      </w:r>
      <w:r w:rsidR="00CA590C" w:rsidRPr="00002684">
        <w:rPr>
          <w:rFonts w:ascii="GHEA Grapalat" w:hAnsi="GHEA Grapalat"/>
          <w:b/>
          <w:sz w:val="20"/>
          <w:szCs w:val="20"/>
        </w:rPr>
        <w:br/>
      </w:r>
      <w:r w:rsidRPr="00002684">
        <w:rPr>
          <w:rFonts w:ascii="GHEA Grapalat" w:hAnsi="GHEA Grapalat"/>
          <w:b/>
          <w:sz w:val="20"/>
          <w:szCs w:val="20"/>
        </w:rPr>
        <w:t xml:space="preserve">НА </w:t>
      </w:r>
      <w:r w:rsidR="00FE23E9" w:rsidRPr="00002684">
        <w:rPr>
          <w:rFonts w:ascii="GHEA Grapalat" w:hAnsi="GHEA Grapalat"/>
          <w:b/>
          <w:sz w:val="20"/>
          <w:szCs w:val="20"/>
        </w:rPr>
        <w:t>КОТИРОВКУ ЦЕН</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2"/>
          <w:szCs w:val="20"/>
        </w:rPr>
        <w:t>1</w:t>
      </w:r>
      <w:r w:rsidRPr="00002684">
        <w:rPr>
          <w:rFonts w:ascii="GHEA Grapalat" w:hAnsi="GHEA Grapalat"/>
        </w:rPr>
        <w:t>.</w:t>
      </w:r>
      <w:r w:rsidRPr="00002684">
        <w:rPr>
          <w:rFonts w:ascii="GHEA Grapalat" w:hAnsi="GHEA Grapalat"/>
          <w:sz w:val="20"/>
          <w:szCs w:val="20"/>
        </w:rPr>
        <w:tab/>
        <w:t>Общ</w:t>
      </w:r>
      <w:r w:rsidR="00543BAE" w:rsidRPr="00002684">
        <w:rPr>
          <w:rFonts w:ascii="GHEA Grapalat" w:hAnsi="GHEA Grapalat"/>
          <w:sz w:val="20"/>
          <w:szCs w:val="20"/>
        </w:rPr>
        <w:t>ие положения</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Pr="00002684">
        <w:rPr>
          <w:rFonts w:ascii="GHEA Grapalat" w:hAnsi="GHEA Grapalat"/>
          <w:sz w:val="20"/>
          <w:szCs w:val="20"/>
        </w:rPr>
        <w:tab/>
        <w:t>Заявка на процедуру</w:t>
      </w:r>
    </w:p>
    <w:p w:rsidR="0061522D" w:rsidRPr="00002684" w:rsidRDefault="00450C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43BAE" w:rsidRPr="00002684">
        <w:rPr>
          <w:rFonts w:ascii="GHEA Grapalat" w:hAnsi="GHEA Grapalat"/>
          <w:sz w:val="20"/>
          <w:szCs w:val="20"/>
        </w:rPr>
        <w:t>.</w:t>
      </w:r>
      <w:r w:rsidR="00543BAE" w:rsidRPr="00002684">
        <w:rPr>
          <w:rFonts w:ascii="GHEA Grapalat" w:hAnsi="GHEA Grapalat"/>
          <w:sz w:val="20"/>
          <w:szCs w:val="20"/>
        </w:rPr>
        <w:tab/>
        <w:t>Приложения № 1-</w:t>
      </w:r>
      <w:r w:rsidR="003529EA" w:rsidRPr="00002684">
        <w:rPr>
          <w:rFonts w:ascii="GHEA Grapalat" w:hAnsi="GHEA Grapalat"/>
          <w:sz w:val="20"/>
          <w:szCs w:val="20"/>
        </w:rPr>
        <w:t>6</w:t>
      </w:r>
    </w:p>
    <w:p w:rsidR="00955F1E" w:rsidRPr="00002684" w:rsidRDefault="00955F1E" w:rsidP="00A512DF">
      <w:pPr>
        <w:rPr>
          <w:rFonts w:ascii="GHEA Grapalat" w:hAnsi="GHEA Grapalat"/>
          <w:spacing w:val="-6"/>
        </w:rPr>
      </w:pPr>
    </w:p>
    <w:p w:rsidR="00096865" w:rsidRPr="00002684" w:rsidRDefault="00096865" w:rsidP="00A512DF">
      <w:pPr>
        <w:ind w:firstLine="567"/>
        <w:jc w:val="both"/>
        <w:rPr>
          <w:rFonts w:ascii="GHEA Grapalat" w:hAnsi="GHEA Grapalat"/>
          <w:spacing w:val="-6"/>
          <w:sz w:val="20"/>
          <w:szCs w:val="20"/>
        </w:rPr>
      </w:pPr>
      <w:r w:rsidRPr="00002684">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955F1E" w:rsidRPr="00002684">
        <w:rPr>
          <w:rFonts w:ascii="GHEA Grapalat" w:hAnsi="GHEA Grapalat"/>
          <w:spacing w:val="-6"/>
          <w:sz w:val="20"/>
          <w:szCs w:val="20"/>
        </w:rPr>
        <w:t>ԳՀԱՊՁԲ-15/1-202</w:t>
      </w:r>
      <w:r w:rsidR="00224C5B">
        <w:rPr>
          <w:rFonts w:ascii="GHEA Grapalat" w:hAnsi="GHEA Grapalat"/>
          <w:spacing w:val="-6"/>
          <w:sz w:val="20"/>
          <w:szCs w:val="20"/>
        </w:rPr>
        <w:t>2</w:t>
      </w:r>
      <w:r w:rsidR="00955F1E" w:rsidRPr="00002684">
        <w:rPr>
          <w:rFonts w:ascii="GHEA Grapalat" w:hAnsi="GHEA Grapalat"/>
          <w:spacing w:val="-6"/>
          <w:sz w:val="20"/>
          <w:szCs w:val="20"/>
        </w:rPr>
        <w:t>-</w:t>
      </w:r>
      <w:r w:rsidR="0083598A" w:rsidRPr="0083598A">
        <w:rPr>
          <w:rFonts w:ascii="GHEA Grapalat" w:hAnsi="GHEA Grapalat"/>
          <w:spacing w:val="-6"/>
          <w:sz w:val="20"/>
          <w:szCs w:val="20"/>
        </w:rPr>
        <w:t>2</w:t>
      </w:r>
      <w:r w:rsidR="00955F1E" w:rsidRPr="00002684">
        <w:rPr>
          <w:rFonts w:ascii="GHEA Grapalat" w:hAnsi="GHEA Grapalat"/>
          <w:spacing w:val="-6"/>
          <w:sz w:val="20"/>
          <w:szCs w:val="20"/>
        </w:rPr>
        <w:t>-ԴԲԳԳԿ</w:t>
      </w:r>
      <w:r w:rsidR="00955F1E" w:rsidRPr="00002684">
        <w:rPr>
          <w:rFonts w:ascii="GHEA Grapalat" w:hAnsi="GHEA Grapalat"/>
          <w:i/>
          <w:sz w:val="20"/>
          <w:szCs w:val="20"/>
        </w:rPr>
        <w:t xml:space="preserve"> </w:t>
      </w:r>
      <w:r w:rsidRPr="00002684">
        <w:rPr>
          <w:rFonts w:ascii="GHEA Grapalat" w:hAnsi="GHEA Grapalat"/>
          <w:spacing w:val="-6"/>
          <w:sz w:val="20"/>
          <w:szCs w:val="20"/>
        </w:rPr>
        <w:t>(далее — процедура).</w:t>
      </w:r>
    </w:p>
    <w:p w:rsidR="00096865" w:rsidRPr="00002684" w:rsidRDefault="00096865" w:rsidP="00A512DF">
      <w:pPr>
        <w:pStyle w:val="aa"/>
        <w:widowControl w:val="0"/>
        <w:spacing w:after="0"/>
        <w:ind w:right="-7" w:firstLine="567"/>
        <w:jc w:val="both"/>
        <w:rPr>
          <w:rFonts w:ascii="GHEA Grapalat" w:hAnsi="GHEA Grapalat"/>
          <w:sz w:val="20"/>
          <w:szCs w:val="20"/>
        </w:rPr>
      </w:pPr>
      <w:r w:rsidRPr="00002684">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2684">
        <w:rPr>
          <w:rFonts w:ascii="Courier New" w:hAnsi="Courier New" w:cs="Courier New"/>
          <w:sz w:val="20"/>
          <w:szCs w:val="20"/>
          <w:lang w:val="en-US"/>
        </w:rPr>
        <w:t> </w:t>
      </w:r>
      <w:r w:rsidRPr="00002684">
        <w:rPr>
          <w:rFonts w:ascii="GHEA Grapalat" w:hAnsi="GHEA Grapalat"/>
          <w:sz w:val="20"/>
          <w:szCs w:val="20"/>
        </w:rPr>
        <w:t>4</w:t>
      </w:r>
      <w:r w:rsidR="006D2DF7" w:rsidRPr="00002684">
        <w:rPr>
          <w:rFonts w:ascii="Courier New" w:hAnsi="Courier New" w:cs="Courier New"/>
          <w:sz w:val="20"/>
          <w:szCs w:val="20"/>
          <w:lang w:val="en-US"/>
        </w:rPr>
        <w:t> </w:t>
      </w:r>
      <w:r w:rsidRPr="00002684">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55F1E" w:rsidRPr="00002684">
        <w:rPr>
          <w:rFonts w:ascii="GHEA Grapalat" w:hAnsi="GHEA Grapalat"/>
          <w:sz w:val="20"/>
          <w:szCs w:val="20"/>
        </w:rPr>
        <w:t xml:space="preserve">ГНКО “Научного-практический центр судебной медицины” при </w:t>
      </w:r>
      <w:proofErr w:type="spellStart"/>
      <w:r w:rsidR="00955F1E" w:rsidRPr="00002684">
        <w:rPr>
          <w:rFonts w:ascii="GHEA Grapalat" w:hAnsi="GHEA Grapalat"/>
          <w:sz w:val="20"/>
          <w:szCs w:val="20"/>
        </w:rPr>
        <w:t>Министерсве</w:t>
      </w:r>
      <w:proofErr w:type="spellEnd"/>
      <w:r w:rsidR="00955F1E" w:rsidRPr="00002684">
        <w:rPr>
          <w:rFonts w:ascii="GHEA Grapalat" w:hAnsi="GHEA Grapalat"/>
          <w:sz w:val="20"/>
          <w:szCs w:val="20"/>
        </w:rPr>
        <w:t xml:space="preserve"> </w:t>
      </w:r>
      <w:proofErr w:type="spellStart"/>
      <w:r w:rsidR="00955F1E" w:rsidRPr="00002684">
        <w:rPr>
          <w:rFonts w:ascii="GHEA Grapalat" w:hAnsi="GHEA Grapalat"/>
          <w:sz w:val="20"/>
          <w:szCs w:val="20"/>
        </w:rPr>
        <w:t>Здравохранения</w:t>
      </w:r>
      <w:proofErr w:type="spellEnd"/>
      <w:r w:rsidR="00955F1E" w:rsidRPr="00002684">
        <w:rPr>
          <w:rFonts w:ascii="GHEA Grapalat" w:hAnsi="GHEA Grapalat"/>
          <w:sz w:val="20"/>
          <w:szCs w:val="20"/>
        </w:rPr>
        <w:t xml:space="preserve"> РА </w:t>
      </w:r>
      <w:r w:rsidRPr="00002684">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02684" w:rsidRDefault="00096865" w:rsidP="00A512DF">
      <w:pPr>
        <w:widowControl w:val="0"/>
        <w:ind w:firstLine="567"/>
        <w:jc w:val="both"/>
        <w:rPr>
          <w:rFonts w:ascii="GHEA Grapalat" w:hAnsi="GHEA Grapalat"/>
          <w:sz w:val="20"/>
          <w:szCs w:val="20"/>
        </w:rPr>
      </w:pPr>
      <w:r w:rsidRPr="00002684">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02684" w:rsidRDefault="00096865" w:rsidP="00A512DF">
      <w:pPr>
        <w:widowControl w:val="0"/>
        <w:ind w:firstLine="567"/>
        <w:jc w:val="both"/>
        <w:rPr>
          <w:rFonts w:ascii="GHEA Grapalat" w:hAnsi="GHEA Grapalat" w:cs="Times Armenian"/>
          <w:sz w:val="20"/>
          <w:szCs w:val="20"/>
        </w:rPr>
      </w:pPr>
      <w:r w:rsidRPr="00002684">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02684" w:rsidRDefault="00A81DD5" w:rsidP="00A512DF">
      <w:pPr>
        <w:pStyle w:val="23"/>
        <w:widowControl w:val="0"/>
        <w:spacing w:line="240" w:lineRule="auto"/>
        <w:ind w:firstLine="567"/>
        <w:rPr>
          <w:rFonts w:ascii="GHEA Grapalat" w:hAnsi="GHEA Grapalat"/>
        </w:rPr>
      </w:pPr>
      <w:r w:rsidRPr="00002684">
        <w:rPr>
          <w:rFonts w:ascii="GHEA Grapalat" w:hAnsi="GHEA Grapalat"/>
        </w:rPr>
        <w:t xml:space="preserve">Адрес электронной почты секретаря оценочной комиссии </w:t>
      </w:r>
      <w:hyperlink r:id="rId8" w:history="1">
        <w:r w:rsidR="00955F1E" w:rsidRPr="00002684">
          <w:rPr>
            <w:rFonts w:ascii="GHEA Grapalat" w:hAnsi="GHEA Grapalat"/>
          </w:rPr>
          <w:t>formed78@gmail.com</w:t>
        </w:r>
      </w:hyperlink>
      <w:r w:rsidRPr="00002684">
        <w:rPr>
          <w:rFonts w:ascii="GHEA Grapalat" w:hAnsi="GHEA Grapalat"/>
        </w:rPr>
        <w:t>.</w:t>
      </w:r>
    </w:p>
    <w:p w:rsidR="00096865" w:rsidRPr="00002684" w:rsidRDefault="00F5653D" w:rsidP="00A512DF">
      <w:pPr>
        <w:widowControl w:val="0"/>
        <w:jc w:val="center"/>
        <w:rPr>
          <w:rFonts w:ascii="GHEA Grapalat" w:hAnsi="GHEA Grapalat"/>
          <w:b/>
          <w:sz w:val="20"/>
          <w:szCs w:val="20"/>
        </w:rPr>
      </w:pPr>
      <w:r w:rsidRPr="00002684">
        <w:rPr>
          <w:rFonts w:ascii="GHEA Grapalat" w:hAnsi="GHEA Grapalat"/>
        </w:rPr>
        <w:br w:type="page"/>
      </w:r>
      <w:r w:rsidRPr="00002684">
        <w:rPr>
          <w:rFonts w:ascii="GHEA Grapalat" w:hAnsi="GHEA Grapalat"/>
          <w:b/>
          <w:sz w:val="20"/>
          <w:szCs w:val="20"/>
        </w:rPr>
        <w:lastRenderedPageBreak/>
        <w:t>ЧАСТЬ I</w:t>
      </w: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ХАРАКТЕРИСТИКА ПРЕДМЕТА ЗАКУПКИ</w:t>
      </w:r>
    </w:p>
    <w:p w:rsidR="00955F1E" w:rsidRPr="00002684" w:rsidRDefault="00955F1E" w:rsidP="00A512DF">
      <w:pPr>
        <w:pStyle w:val="aff"/>
        <w:widowControl w:val="0"/>
        <w:rPr>
          <w:rFonts w:ascii="GHEA Grapalat" w:hAnsi="GHEA Grapalat" w:cs="Sylfaen"/>
          <w:b/>
          <w:sz w:val="20"/>
          <w:szCs w:val="20"/>
        </w:rPr>
      </w:pPr>
    </w:p>
    <w:p w:rsidR="00096865" w:rsidRPr="00002684" w:rsidRDefault="00845AA5" w:rsidP="00A512DF">
      <w:pPr>
        <w:pStyle w:val="3"/>
        <w:keepNext w:val="0"/>
        <w:widowControl w:val="0"/>
        <w:tabs>
          <w:tab w:val="left" w:pos="1134"/>
        </w:tabs>
        <w:spacing w:line="240" w:lineRule="auto"/>
        <w:ind w:firstLine="567"/>
        <w:jc w:val="both"/>
        <w:rPr>
          <w:rFonts w:ascii="GHEA Grapalat" w:hAnsi="GHEA Grapalat"/>
          <w:i w:val="0"/>
        </w:rPr>
      </w:pPr>
      <w:r w:rsidRPr="00002684">
        <w:rPr>
          <w:rFonts w:ascii="GHEA Grapalat" w:hAnsi="GHEA Grapalat"/>
          <w:i w:val="0"/>
        </w:rPr>
        <w:t>1.1</w:t>
      </w:r>
      <w:r w:rsidR="008E6E51" w:rsidRPr="00002684">
        <w:rPr>
          <w:rFonts w:ascii="GHEA Grapalat" w:hAnsi="GHEA Grapalat"/>
          <w:i w:val="0"/>
        </w:rPr>
        <w:t>.</w:t>
      </w:r>
      <w:r w:rsidR="00F63BBB" w:rsidRPr="00002684">
        <w:rPr>
          <w:rFonts w:ascii="GHEA Grapalat" w:hAnsi="GHEA Grapalat"/>
          <w:i w:val="0"/>
        </w:rPr>
        <w:tab/>
      </w:r>
      <w:r w:rsidRPr="00002684">
        <w:rPr>
          <w:rFonts w:ascii="GHEA Grapalat" w:hAnsi="GHEA Grapalat"/>
          <w:i w:val="0"/>
        </w:rPr>
        <w:t xml:space="preserve">Предметом закупки является приобретение </w:t>
      </w:r>
      <w:r w:rsidR="00A06707">
        <w:rPr>
          <w:rFonts w:ascii="GHEA Grapalat" w:hAnsi="GHEA Grapalat"/>
          <w:i w:val="0"/>
        </w:rPr>
        <w:t>топлива</w:t>
      </w:r>
      <w:r w:rsidR="00A512DF" w:rsidRPr="00002684">
        <w:rPr>
          <w:rFonts w:ascii="GHEA Grapalat" w:hAnsi="GHEA Grapalat"/>
          <w:i w:val="0"/>
        </w:rPr>
        <w:t xml:space="preserve"> </w:t>
      </w:r>
      <w:r w:rsidRPr="00002684">
        <w:rPr>
          <w:rFonts w:ascii="GHEA Grapalat" w:hAnsi="GHEA Grapalat"/>
          <w:i w:val="0"/>
        </w:rPr>
        <w:t xml:space="preserve">(далее — также товар) для нужд </w:t>
      </w:r>
      <w:r w:rsidR="00A512DF" w:rsidRPr="00002684">
        <w:rPr>
          <w:rFonts w:ascii="GHEA Grapalat" w:hAnsi="GHEA Grapalat"/>
          <w:i w:val="0"/>
        </w:rPr>
        <w:t xml:space="preserve">ГНКО “Научного-практический центр судебной медицины” при </w:t>
      </w:r>
      <w:proofErr w:type="spellStart"/>
      <w:r w:rsidR="00A512DF" w:rsidRPr="00002684">
        <w:rPr>
          <w:rFonts w:ascii="GHEA Grapalat" w:hAnsi="GHEA Grapalat"/>
          <w:i w:val="0"/>
        </w:rPr>
        <w:t>Министерсве</w:t>
      </w:r>
      <w:proofErr w:type="spellEnd"/>
      <w:r w:rsidR="00A512DF" w:rsidRPr="00002684">
        <w:rPr>
          <w:rFonts w:ascii="GHEA Grapalat" w:hAnsi="GHEA Grapalat"/>
          <w:i w:val="0"/>
        </w:rPr>
        <w:t xml:space="preserve"> </w:t>
      </w:r>
      <w:proofErr w:type="spellStart"/>
      <w:r w:rsidR="00A512DF" w:rsidRPr="00002684">
        <w:rPr>
          <w:rFonts w:ascii="GHEA Grapalat" w:hAnsi="GHEA Grapalat"/>
          <w:i w:val="0"/>
        </w:rPr>
        <w:t>Здравохранения</w:t>
      </w:r>
      <w:proofErr w:type="spellEnd"/>
      <w:r w:rsidR="00A512DF" w:rsidRPr="00002684">
        <w:rPr>
          <w:rFonts w:ascii="GHEA Grapalat" w:hAnsi="GHEA Grapalat"/>
          <w:i w:val="0"/>
        </w:rPr>
        <w:t xml:space="preserve"> РА</w:t>
      </w:r>
      <w:r w:rsidRPr="00002684">
        <w:rPr>
          <w:rFonts w:ascii="GHEA Grapalat" w:hAnsi="GHEA Grapalat"/>
          <w:i w:val="0"/>
        </w:rPr>
        <w:t xml:space="preserve">, которые сгруппированы в </w:t>
      </w:r>
      <w:r w:rsidR="00A06707">
        <w:rPr>
          <w:rFonts w:ascii="GHEA Grapalat" w:hAnsi="GHEA Grapalat"/>
          <w:i w:val="0"/>
        </w:rPr>
        <w:t>2</w:t>
      </w:r>
      <w:r w:rsidR="00A512DF" w:rsidRPr="00002684">
        <w:rPr>
          <w:rFonts w:ascii="GHEA Grapalat" w:hAnsi="GHEA Grapalat"/>
          <w:i w:val="0"/>
        </w:rPr>
        <w:t xml:space="preserve"> </w:t>
      </w:r>
      <w:r w:rsidRPr="00002684">
        <w:rPr>
          <w:rFonts w:ascii="GHEA Grapalat" w:hAnsi="GHEA Grapalat"/>
          <w:i w:val="0"/>
        </w:rPr>
        <w:t>ло</w:t>
      </w:r>
      <w:r w:rsidR="00A512DF" w:rsidRPr="00002684">
        <w:rPr>
          <w:rFonts w:ascii="GHEA Grapalat" w:hAnsi="GHEA Grapalat"/>
          <w:i w:val="0"/>
        </w:rPr>
        <w:t>та</w:t>
      </w:r>
      <w:r w:rsidRPr="00002684">
        <w:rPr>
          <w:rFonts w:ascii="GHEA Grapalat" w:hAnsi="GHEA Grapalat"/>
          <w:i w:val="0"/>
        </w:rPr>
        <w:t>:</w:t>
      </w:r>
    </w:p>
    <w:p w:rsidR="00A512DF" w:rsidRPr="00002684" w:rsidRDefault="00A512DF" w:rsidP="00A512DF"/>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02684" w:rsidRPr="00224C5B" w:rsidTr="004E0B7B">
        <w:trPr>
          <w:jc w:val="center"/>
        </w:trPr>
        <w:tc>
          <w:tcPr>
            <w:tcW w:w="1530" w:type="dxa"/>
            <w:vAlign w:val="center"/>
          </w:tcPr>
          <w:p w:rsidR="00096865" w:rsidRPr="00224C5B" w:rsidRDefault="00096865" w:rsidP="00A512DF">
            <w:pPr>
              <w:pStyle w:val="23"/>
              <w:widowControl w:val="0"/>
              <w:spacing w:line="240" w:lineRule="auto"/>
              <w:ind w:firstLine="0"/>
              <w:jc w:val="center"/>
              <w:rPr>
                <w:rFonts w:ascii="GHEA Grapalat" w:hAnsi="GHEA Grapalat"/>
                <w:b/>
                <w:bCs/>
                <w:i/>
                <w:iCs/>
                <w:sz w:val="18"/>
                <w:szCs w:val="18"/>
              </w:rPr>
            </w:pPr>
            <w:r w:rsidRPr="00224C5B">
              <w:rPr>
                <w:rFonts w:ascii="GHEA Grapalat" w:hAnsi="GHEA Grapalat"/>
                <w:b/>
                <w:i/>
                <w:sz w:val="18"/>
                <w:szCs w:val="18"/>
              </w:rPr>
              <w:t>Номера лотов</w:t>
            </w:r>
          </w:p>
        </w:tc>
        <w:tc>
          <w:tcPr>
            <w:tcW w:w="7704" w:type="dxa"/>
            <w:vAlign w:val="center"/>
          </w:tcPr>
          <w:p w:rsidR="00096865" w:rsidRPr="00224C5B" w:rsidRDefault="00096865" w:rsidP="00A512DF">
            <w:pPr>
              <w:pStyle w:val="23"/>
              <w:widowControl w:val="0"/>
              <w:spacing w:line="240" w:lineRule="auto"/>
              <w:ind w:firstLine="0"/>
              <w:jc w:val="center"/>
              <w:rPr>
                <w:rFonts w:ascii="GHEA Grapalat" w:hAnsi="GHEA Grapalat"/>
                <w:b/>
                <w:bCs/>
                <w:i/>
                <w:iCs/>
                <w:sz w:val="18"/>
                <w:szCs w:val="18"/>
              </w:rPr>
            </w:pPr>
            <w:r w:rsidRPr="00224C5B">
              <w:rPr>
                <w:rFonts w:ascii="GHEA Grapalat" w:hAnsi="GHEA Grapalat"/>
                <w:b/>
                <w:i/>
                <w:sz w:val="18"/>
                <w:szCs w:val="18"/>
              </w:rPr>
              <w:t>Наименование лота</w:t>
            </w:r>
          </w:p>
        </w:tc>
      </w:tr>
      <w:tr w:rsidR="00224C5B" w:rsidRPr="00224C5B" w:rsidTr="004E0B7B">
        <w:trPr>
          <w:jc w:val="center"/>
        </w:trPr>
        <w:tc>
          <w:tcPr>
            <w:tcW w:w="1530" w:type="dxa"/>
            <w:vAlign w:val="center"/>
          </w:tcPr>
          <w:p w:rsidR="00224C5B" w:rsidRPr="00224C5B" w:rsidRDefault="00224C5B" w:rsidP="00224C5B">
            <w:pPr>
              <w:jc w:val="center"/>
              <w:rPr>
                <w:rFonts w:ascii="GHEA Grapalat" w:hAnsi="GHEA Grapalat" w:cs="Calibri"/>
                <w:color w:val="000000"/>
                <w:sz w:val="20"/>
                <w:szCs w:val="20"/>
              </w:rPr>
            </w:pPr>
            <w:r w:rsidRPr="00224C5B">
              <w:rPr>
                <w:rFonts w:ascii="GHEA Grapalat" w:hAnsi="GHEA Grapalat" w:cs="Calibri"/>
                <w:color w:val="000000"/>
                <w:sz w:val="20"/>
                <w:szCs w:val="20"/>
              </w:rPr>
              <w:t>1</w:t>
            </w:r>
          </w:p>
        </w:tc>
        <w:tc>
          <w:tcPr>
            <w:tcW w:w="7704" w:type="dxa"/>
            <w:vAlign w:val="center"/>
          </w:tcPr>
          <w:p w:rsidR="00224C5B" w:rsidRPr="00063E9F" w:rsidRDefault="00A06707" w:rsidP="00224C5B">
            <w:pPr>
              <w:rPr>
                <w:rFonts w:ascii="GHEA Grapalat" w:hAnsi="GHEA Grapalat" w:cs="Calibri"/>
                <w:color w:val="000000"/>
                <w:sz w:val="20"/>
                <w:szCs w:val="20"/>
              </w:rPr>
            </w:pPr>
            <w:r w:rsidRPr="00A06707">
              <w:rPr>
                <w:rFonts w:ascii="GHEA Grapalat" w:hAnsi="GHEA Grapalat" w:cs="Calibri"/>
                <w:color w:val="000000"/>
                <w:sz w:val="20"/>
                <w:szCs w:val="20"/>
              </w:rPr>
              <w:t xml:space="preserve">Бензин, </w:t>
            </w:r>
            <w:proofErr w:type="spellStart"/>
            <w:r w:rsidRPr="00A06707">
              <w:rPr>
                <w:rFonts w:ascii="GHEA Grapalat" w:hAnsi="GHEA Grapalat" w:cs="Calibri"/>
                <w:color w:val="000000"/>
                <w:sz w:val="20"/>
                <w:szCs w:val="20"/>
              </w:rPr>
              <w:t>регуляр</w:t>
            </w:r>
            <w:proofErr w:type="spellEnd"/>
          </w:p>
        </w:tc>
      </w:tr>
      <w:tr w:rsidR="00224C5B" w:rsidRPr="00224C5B" w:rsidTr="004E0B7B">
        <w:trPr>
          <w:jc w:val="center"/>
        </w:trPr>
        <w:tc>
          <w:tcPr>
            <w:tcW w:w="1530" w:type="dxa"/>
            <w:vAlign w:val="center"/>
          </w:tcPr>
          <w:p w:rsidR="00224C5B" w:rsidRPr="00224C5B" w:rsidRDefault="00224C5B" w:rsidP="00224C5B">
            <w:pPr>
              <w:jc w:val="center"/>
              <w:rPr>
                <w:rFonts w:ascii="GHEA Grapalat" w:hAnsi="GHEA Grapalat" w:cs="Calibri"/>
                <w:color w:val="000000"/>
                <w:sz w:val="20"/>
                <w:szCs w:val="20"/>
              </w:rPr>
            </w:pPr>
            <w:r w:rsidRPr="00224C5B">
              <w:rPr>
                <w:rFonts w:ascii="GHEA Grapalat" w:hAnsi="GHEA Grapalat" w:cs="Calibri"/>
                <w:color w:val="000000"/>
                <w:sz w:val="20"/>
                <w:szCs w:val="20"/>
              </w:rPr>
              <w:t>2</w:t>
            </w:r>
          </w:p>
        </w:tc>
        <w:tc>
          <w:tcPr>
            <w:tcW w:w="7704" w:type="dxa"/>
            <w:vAlign w:val="center"/>
          </w:tcPr>
          <w:p w:rsidR="00224C5B" w:rsidRPr="00063E9F" w:rsidRDefault="00A06707" w:rsidP="00224C5B">
            <w:pPr>
              <w:rPr>
                <w:rFonts w:ascii="GHEA Grapalat" w:hAnsi="GHEA Grapalat" w:cs="Calibri"/>
                <w:color w:val="000000"/>
                <w:sz w:val="20"/>
                <w:szCs w:val="20"/>
              </w:rPr>
            </w:pPr>
            <w:r w:rsidRPr="00A06707">
              <w:rPr>
                <w:rFonts w:ascii="GHEA Grapalat" w:hAnsi="GHEA Grapalat" w:cs="Calibri"/>
                <w:color w:val="000000"/>
                <w:sz w:val="20"/>
                <w:szCs w:val="20"/>
              </w:rPr>
              <w:t>Дизельное топливо</w:t>
            </w:r>
          </w:p>
        </w:tc>
      </w:tr>
    </w:tbl>
    <w:p w:rsidR="00A512DF" w:rsidRPr="00002684" w:rsidRDefault="00A512DF" w:rsidP="00A512DF">
      <w:pPr>
        <w:pStyle w:val="23"/>
        <w:widowControl w:val="0"/>
        <w:spacing w:line="240" w:lineRule="auto"/>
        <w:ind w:firstLine="567"/>
        <w:rPr>
          <w:rFonts w:ascii="GHEA Grapalat" w:hAnsi="GHEA Grapalat"/>
        </w:rPr>
      </w:pPr>
    </w:p>
    <w:p w:rsidR="00096865" w:rsidRPr="00002684" w:rsidRDefault="00816505" w:rsidP="00A512DF">
      <w:pPr>
        <w:pStyle w:val="23"/>
        <w:widowControl w:val="0"/>
        <w:spacing w:line="240" w:lineRule="auto"/>
        <w:ind w:firstLine="567"/>
        <w:rPr>
          <w:rFonts w:ascii="GHEA Grapalat" w:hAnsi="GHEA Grapalat"/>
        </w:rPr>
      </w:pPr>
      <w:r w:rsidRPr="00002684">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2684">
        <w:rPr>
          <w:rFonts w:ascii="GHEA Grapalat" w:hAnsi="GHEA Grapalat"/>
        </w:rPr>
        <w:t xml:space="preserve">6 </w:t>
      </w:r>
      <w:r w:rsidRPr="00002684">
        <w:rPr>
          <w:rFonts w:ascii="GHEA Grapalat" w:hAnsi="GHEA Grapalat"/>
        </w:rPr>
        <w:t>к настоящему Приглашению.</w:t>
      </w:r>
    </w:p>
    <w:p w:rsidR="00096865" w:rsidRPr="00002684" w:rsidRDefault="00096865" w:rsidP="00A512DF">
      <w:pPr>
        <w:widowControl w:val="0"/>
        <w:ind w:firstLine="567"/>
        <w:jc w:val="center"/>
        <w:rPr>
          <w:rFonts w:ascii="GHEA Grapalat" w:hAnsi="GHEA Grapalat" w:cs="Sylfaen"/>
          <w:i/>
        </w:rPr>
      </w:pP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ТРЕБОВАНИЯ К ПРАВУ УЧАСТНИКА НА УЧАСТИЕ, </w:t>
      </w:r>
      <w:r w:rsidR="00693101" w:rsidRPr="00002684">
        <w:rPr>
          <w:rFonts w:ascii="GHEA Grapalat" w:hAnsi="GHEA Grapalat"/>
          <w:b/>
          <w:sz w:val="20"/>
          <w:szCs w:val="20"/>
        </w:rPr>
        <w:br/>
      </w:r>
      <w:r w:rsidRPr="00002684">
        <w:rPr>
          <w:rFonts w:ascii="GHEA Grapalat" w:hAnsi="GHEA Grapalat"/>
          <w:b/>
          <w:sz w:val="20"/>
          <w:szCs w:val="20"/>
        </w:rPr>
        <w:t xml:space="preserve">КВАЛИФИКАЦИОННЫЕ КРИТЕРИИ И ПОРЯДОК ИХ ОЦЕНКИ </w:t>
      </w:r>
    </w:p>
    <w:p w:rsidR="00A512DF" w:rsidRPr="00002684" w:rsidRDefault="00A512DF" w:rsidP="00A512DF">
      <w:pPr>
        <w:pStyle w:val="aff"/>
        <w:widowControl w:val="0"/>
        <w:rPr>
          <w:rFonts w:ascii="GHEA Grapalat" w:hAnsi="GHEA Grapalat"/>
          <w:b/>
        </w:rPr>
      </w:pPr>
    </w:p>
    <w:p w:rsidR="00753E6E"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2.1</w:t>
      </w:r>
      <w:r w:rsidR="008E6E51" w:rsidRPr="00002684">
        <w:rPr>
          <w:rFonts w:ascii="GHEA Grapalat" w:hAnsi="GHEA Grapalat"/>
          <w:sz w:val="20"/>
          <w:szCs w:val="20"/>
        </w:rPr>
        <w:t>.</w:t>
      </w:r>
      <w:r w:rsidR="00693101" w:rsidRPr="00002684">
        <w:rPr>
          <w:rFonts w:ascii="GHEA Grapalat" w:hAnsi="GHEA Grapalat"/>
          <w:sz w:val="20"/>
          <w:szCs w:val="20"/>
        </w:rPr>
        <w:tab/>
      </w:r>
      <w:r w:rsidRPr="00002684">
        <w:rPr>
          <w:rFonts w:ascii="GHEA Grapalat" w:hAnsi="GHEA Grapalat"/>
          <w:sz w:val="20"/>
          <w:szCs w:val="20"/>
        </w:rPr>
        <w:t>В настоящей процедуре не имеют права участвовать лица: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1)</w:t>
      </w:r>
      <w:r w:rsidR="00693101"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в судебном порядке признаны банкротом; </w:t>
      </w:r>
    </w:p>
    <w:p w:rsidR="00753E6E" w:rsidRPr="00002684" w:rsidRDefault="00753E6E" w:rsidP="00A512DF">
      <w:pPr>
        <w:widowControl w:val="0"/>
        <w:tabs>
          <w:tab w:val="left" w:pos="1134"/>
          <w:tab w:val="left" w:pos="7200"/>
        </w:tabs>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02684">
        <w:rPr>
          <w:rFonts w:ascii="GHEA Grapalat" w:hAnsi="GHEA Grapalat"/>
          <w:sz w:val="20"/>
          <w:szCs w:val="20"/>
        </w:rPr>
        <w:t>драмов</w:t>
      </w:r>
      <w:proofErr w:type="spellEnd"/>
      <w:r w:rsidRPr="00002684">
        <w:rPr>
          <w:rFonts w:ascii="GHEA Grapalat" w:hAnsi="GHEA Grapalat"/>
          <w:sz w:val="20"/>
          <w:szCs w:val="20"/>
        </w:rPr>
        <w:t xml:space="preserve"> Республики Армения;</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002684">
        <w:rPr>
          <w:rFonts w:ascii="Courier New" w:hAnsi="Courier New" w:cs="Courier New"/>
          <w:sz w:val="20"/>
          <w:szCs w:val="20"/>
          <w:lang w:val="en-US"/>
        </w:rPr>
        <w:t> </w:t>
      </w:r>
      <w:r w:rsidRPr="00002684">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002684">
        <w:rPr>
          <w:rFonts w:ascii="GHEA Grapalat" w:hAnsi="GHEA Grapalat"/>
          <w:sz w:val="20"/>
          <w:szCs w:val="20"/>
        </w:rPr>
        <w:t>трафикинг</w:t>
      </w:r>
      <w:proofErr w:type="spellEnd"/>
      <w:r w:rsidRPr="00002684">
        <w:rPr>
          <w:rFonts w:ascii="GHEA Grapalat" w:hAnsi="GHEA Grapalat"/>
          <w:sz w:val="20"/>
          <w:szCs w:val="20"/>
        </w:rPr>
        <w:t xml:space="preserve"> людей, создание преступного сообщества или участие в</w:t>
      </w:r>
      <w:r w:rsidR="003240F7" w:rsidRPr="00002684">
        <w:rPr>
          <w:rFonts w:ascii="Courier New" w:hAnsi="Courier New" w:cs="Courier New"/>
          <w:sz w:val="20"/>
          <w:szCs w:val="20"/>
          <w:lang w:val="en-US"/>
        </w:rPr>
        <w:t> </w:t>
      </w:r>
      <w:r w:rsidRPr="00002684">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002684">
        <w:rPr>
          <w:rFonts w:ascii="GHEA Grapalat" w:hAnsi="GHEA Grapalat"/>
          <w:sz w:val="20"/>
          <w:szCs w:val="20"/>
        </w:rPr>
        <w:t>гашена;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w:t>
      </w:r>
      <w:r w:rsidR="00E1385B" w:rsidRPr="00002684">
        <w:rPr>
          <w:rFonts w:ascii="GHEA Grapalat" w:hAnsi="GHEA Grapalat"/>
          <w:sz w:val="20"/>
          <w:szCs w:val="20"/>
        </w:rPr>
        <w:tab/>
      </w:r>
      <w:r w:rsidRPr="00002684">
        <w:rPr>
          <w:rFonts w:ascii="GHEA Grapalat" w:hAnsi="GHEA Grapalat"/>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02684">
        <w:rPr>
          <w:rFonts w:ascii="GHEA Grapalat" w:hAnsi="GHEA Grapalat"/>
          <w:sz w:val="20"/>
          <w:szCs w:val="20"/>
        </w:rPr>
        <w:t>необжалуемый</w:t>
      </w:r>
      <w:proofErr w:type="spellEnd"/>
      <w:r w:rsidRPr="00002684">
        <w:rPr>
          <w:rFonts w:ascii="GHEA Grapalat" w:hAnsi="GHEA Grapalat"/>
          <w:sz w:val="20"/>
          <w:szCs w:val="20"/>
        </w:rPr>
        <w:t xml:space="preserve"> административный акт за </w:t>
      </w:r>
      <w:proofErr w:type="spellStart"/>
      <w:r w:rsidRPr="00002684">
        <w:rPr>
          <w:rFonts w:ascii="GHEA Grapalat" w:hAnsi="GHEA Grapalat"/>
          <w:sz w:val="20"/>
          <w:szCs w:val="20"/>
        </w:rPr>
        <w:t>антиконкурентное</w:t>
      </w:r>
      <w:proofErr w:type="spellEnd"/>
      <w:r w:rsidRPr="00002684">
        <w:rPr>
          <w:rFonts w:ascii="GHEA Grapalat" w:hAnsi="GHEA Grapalat"/>
          <w:sz w:val="20"/>
          <w:szCs w:val="20"/>
        </w:rPr>
        <w:t xml:space="preserve"> соглашение или злоупотребление доминирующим положением в сфере закупок;</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2684">
        <w:rPr>
          <w:rFonts w:ascii="Courier New" w:hAnsi="Courier New" w:cs="Courier New"/>
          <w:sz w:val="20"/>
          <w:szCs w:val="20"/>
          <w:lang w:val="en-US"/>
        </w:rPr>
        <w:t> </w:t>
      </w:r>
      <w:r w:rsidRPr="00002684">
        <w:rPr>
          <w:rFonts w:ascii="GHEA Grapalat" w:hAnsi="GHEA Grapalat"/>
          <w:sz w:val="20"/>
          <w:szCs w:val="20"/>
        </w:rPr>
        <w:t xml:space="preserve">закупках; </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6)</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002684" w:rsidRDefault="00990561"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02684" w:rsidRDefault="00753E6E"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2.2.</w:t>
      </w:r>
      <w:r w:rsidR="00E1385B" w:rsidRPr="00002684">
        <w:rPr>
          <w:rFonts w:ascii="GHEA Grapalat" w:hAnsi="GHEA Grapalat"/>
          <w:sz w:val="20"/>
          <w:szCs w:val="20"/>
        </w:rPr>
        <w:tab/>
      </w:r>
      <w:r w:rsidRPr="00002684">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002684">
        <w:rPr>
          <w:rFonts w:ascii="GHEA Grapalat" w:hAnsi="GHEA Grapalat"/>
          <w:sz w:val="20"/>
          <w:szCs w:val="20"/>
        </w:rPr>
        <w:t>1</w:t>
      </w:r>
      <w:r w:rsidRPr="00002684">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02684" w:rsidRDefault="00BA3554"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2.3</w:t>
      </w:r>
      <w:r w:rsidR="003240F7"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Запрещается одновременное участие в настоящей процедуре</w:t>
      </w:r>
      <w:r w:rsidR="00F4264D" w:rsidRPr="00002684">
        <w:rPr>
          <w:rFonts w:ascii="GHEA Grapalat" w:hAnsi="GHEA Grapalat"/>
          <w:sz w:val="20"/>
          <w:szCs w:val="20"/>
        </w:rPr>
        <w:t xml:space="preserve"> (</w:t>
      </w:r>
      <w:r w:rsidR="00DA4643" w:rsidRPr="00002684">
        <w:rPr>
          <w:rFonts w:ascii="GHEA Grapalat" w:hAnsi="GHEA Grapalat"/>
          <w:sz w:val="20"/>
          <w:szCs w:val="20"/>
        </w:rPr>
        <w:t>на о</w:t>
      </w:r>
      <w:r w:rsidR="00EE7758" w:rsidRPr="00002684">
        <w:rPr>
          <w:rFonts w:ascii="GHEA Grapalat" w:hAnsi="GHEA Grapalat"/>
          <w:sz w:val="20"/>
          <w:szCs w:val="20"/>
        </w:rPr>
        <w:t>дин и тот же</w:t>
      </w:r>
      <w:r w:rsidR="00DA4643" w:rsidRPr="00002684">
        <w:rPr>
          <w:rFonts w:ascii="GHEA Grapalat" w:hAnsi="GHEA Grapalat"/>
          <w:sz w:val="20"/>
          <w:szCs w:val="20"/>
        </w:rPr>
        <w:t xml:space="preserve"> лот</w:t>
      </w:r>
      <w:r w:rsidR="00F4264D" w:rsidRPr="00002684">
        <w:rPr>
          <w:rFonts w:ascii="GHEA Grapalat" w:hAnsi="GHEA Grapalat"/>
          <w:sz w:val="20"/>
          <w:szCs w:val="20"/>
        </w:rPr>
        <w:t>)</w:t>
      </w:r>
      <w:r w:rsidRPr="00002684">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002684">
        <w:rPr>
          <w:rFonts w:ascii="GHEA Grapalat" w:hAnsi="GHEA Grapalat"/>
          <w:sz w:val="20"/>
          <w:szCs w:val="20"/>
        </w:rPr>
        <w:lastRenderedPageBreak/>
        <w:t>(консорциумом).</w:t>
      </w:r>
    </w:p>
    <w:p w:rsidR="00D5674E" w:rsidRPr="00002684" w:rsidRDefault="009F18D0"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По смыслу пункта 119 Порядка: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1)</w:t>
      </w:r>
      <w:r w:rsidR="00E1385B" w:rsidRPr="00002684">
        <w:rPr>
          <w:rFonts w:ascii="GHEA Grapalat" w:hAnsi="GHEA Grapalat"/>
          <w:sz w:val="20"/>
          <w:szCs w:val="20"/>
        </w:rPr>
        <w:tab/>
      </w:r>
      <w:r w:rsidRPr="00002684">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участником, распоряжающимся более чем десятью процентами акций данного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участники, не имеющие статуса физического лица, считаются взаимосвязанными, если: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2684">
        <w:rPr>
          <w:rFonts w:ascii="Courier New" w:hAnsi="Courier New" w:cs="Courier New"/>
          <w:sz w:val="20"/>
          <w:szCs w:val="20"/>
          <w:lang w:val="en-US"/>
        </w:rPr>
        <w:t> </w:t>
      </w:r>
      <w:r w:rsidRPr="00002684">
        <w:rPr>
          <w:rFonts w:ascii="GHEA Grapalat" w:hAnsi="GHEA Grapalat"/>
          <w:sz w:val="20"/>
          <w:szCs w:val="20"/>
        </w:rPr>
        <w:t>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они действовали или действуют согласованно, исходя из общих экономических интересов.</w:t>
      </w:r>
    </w:p>
    <w:p w:rsidR="00D5674E" w:rsidRPr="00002684" w:rsidRDefault="00D5674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2.4</w:t>
      </w:r>
      <w:r w:rsidR="00D13662"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Участник</w:t>
      </w:r>
      <w:r w:rsidR="000C3F69" w:rsidRPr="00002684">
        <w:rPr>
          <w:rFonts w:ascii="GHEA Grapalat" w:hAnsi="GHEA Grapalat"/>
          <w:sz w:val="20"/>
          <w:szCs w:val="20"/>
        </w:rPr>
        <w:t>,</w:t>
      </w:r>
      <w:r w:rsidRPr="00002684">
        <w:rPr>
          <w:rFonts w:ascii="GHEA Grapalat" w:hAnsi="GHEA Grapalat"/>
          <w:sz w:val="20"/>
          <w:szCs w:val="20"/>
        </w:rPr>
        <w:t xml:space="preserve"> </w:t>
      </w:r>
      <w:r w:rsidR="002C1D72" w:rsidRPr="00002684">
        <w:rPr>
          <w:rFonts w:ascii="GHEA Grapalat" w:hAnsi="GHEA Grapalat"/>
          <w:sz w:val="20"/>
          <w:szCs w:val="20"/>
        </w:rPr>
        <w:t xml:space="preserve">в случае признания </w:t>
      </w:r>
      <w:r w:rsidR="00876D7D" w:rsidRPr="00002684">
        <w:rPr>
          <w:rFonts w:ascii="GHEA Grapalat" w:hAnsi="GHEA Grapalat"/>
          <w:sz w:val="20"/>
          <w:szCs w:val="20"/>
        </w:rPr>
        <w:t>ото</w:t>
      </w:r>
      <w:r w:rsidR="002C1D72" w:rsidRPr="00002684">
        <w:rPr>
          <w:rFonts w:ascii="GHEA Grapalat" w:hAnsi="GHEA Grapalat"/>
          <w:sz w:val="20"/>
          <w:szCs w:val="20"/>
        </w:rPr>
        <w:t>бранным участником</w:t>
      </w:r>
      <w:r w:rsidR="000C3F69" w:rsidRPr="00002684">
        <w:rPr>
          <w:rFonts w:ascii="GHEA Grapalat" w:hAnsi="GHEA Grapalat"/>
          <w:sz w:val="20"/>
          <w:szCs w:val="20"/>
        </w:rPr>
        <w:t>,</w:t>
      </w:r>
      <w:r w:rsidR="002C1D72" w:rsidRPr="00002684">
        <w:rPr>
          <w:rFonts w:ascii="GHEA Grapalat" w:hAnsi="GHEA Grapalat"/>
          <w:sz w:val="20"/>
          <w:szCs w:val="20"/>
        </w:rPr>
        <w:t xml:space="preserve"> в срок</w:t>
      </w:r>
      <w:r w:rsidR="00BB67B5" w:rsidRPr="00002684">
        <w:rPr>
          <w:rFonts w:ascii="GHEA Grapalat" w:hAnsi="GHEA Grapalat"/>
          <w:sz w:val="20"/>
          <w:szCs w:val="20"/>
        </w:rPr>
        <w:t>и</w:t>
      </w:r>
      <w:r w:rsidR="002C1D72" w:rsidRPr="00002684">
        <w:rPr>
          <w:rFonts w:ascii="GHEA Grapalat" w:hAnsi="GHEA Grapalat"/>
          <w:sz w:val="20"/>
          <w:szCs w:val="20"/>
        </w:rPr>
        <w:t xml:space="preserve"> и порядке, установленны</w:t>
      </w:r>
      <w:r w:rsidR="00180D64" w:rsidRPr="00002684">
        <w:rPr>
          <w:rFonts w:ascii="GHEA Grapalat" w:hAnsi="GHEA Grapalat"/>
          <w:sz w:val="20"/>
          <w:szCs w:val="20"/>
        </w:rPr>
        <w:t>ми</w:t>
      </w:r>
      <w:r w:rsidR="002C1D72" w:rsidRPr="00002684">
        <w:rPr>
          <w:rFonts w:ascii="GHEA Grapalat" w:hAnsi="GHEA Grapalat"/>
          <w:sz w:val="20"/>
          <w:szCs w:val="20"/>
        </w:rPr>
        <w:t xml:space="preserve"> статьей 35 </w:t>
      </w:r>
      <w:r w:rsidR="00876D7D" w:rsidRPr="00002684">
        <w:rPr>
          <w:rFonts w:ascii="GHEA Grapalat" w:hAnsi="GHEA Grapalat"/>
          <w:sz w:val="20"/>
          <w:szCs w:val="20"/>
        </w:rPr>
        <w:t>З</w:t>
      </w:r>
      <w:r w:rsidR="002C1D72" w:rsidRPr="00002684">
        <w:rPr>
          <w:rFonts w:ascii="GHEA Grapalat" w:hAnsi="GHEA Grapalat"/>
          <w:sz w:val="20"/>
          <w:szCs w:val="20"/>
        </w:rPr>
        <w:t xml:space="preserve">акона, </w:t>
      </w:r>
      <w:r w:rsidR="00466F7A" w:rsidRPr="00002684">
        <w:rPr>
          <w:rFonts w:ascii="GHEA Grapalat" w:hAnsi="GHEA Grapalat"/>
          <w:sz w:val="20"/>
          <w:szCs w:val="20"/>
        </w:rPr>
        <w:t xml:space="preserve">представляет </w:t>
      </w:r>
      <w:r w:rsidR="002C1D72" w:rsidRPr="00002684">
        <w:rPr>
          <w:rFonts w:ascii="GHEA Grapalat" w:hAnsi="GHEA Grapalat"/>
          <w:sz w:val="20"/>
          <w:szCs w:val="20"/>
        </w:rPr>
        <w:t>обеспеч</w:t>
      </w:r>
      <w:r w:rsidR="00466F7A" w:rsidRPr="00002684">
        <w:rPr>
          <w:rFonts w:ascii="GHEA Grapalat" w:hAnsi="GHEA Grapalat"/>
          <w:sz w:val="20"/>
          <w:szCs w:val="20"/>
        </w:rPr>
        <w:t>ение</w:t>
      </w:r>
      <w:r w:rsidR="002C1D72" w:rsidRPr="00002684">
        <w:rPr>
          <w:rFonts w:ascii="GHEA Grapalat" w:hAnsi="GHEA Grapalat"/>
          <w:sz w:val="20"/>
          <w:szCs w:val="20"/>
        </w:rPr>
        <w:t xml:space="preserve"> квалификаци</w:t>
      </w:r>
      <w:r w:rsidR="00466F7A" w:rsidRPr="00002684">
        <w:rPr>
          <w:rFonts w:ascii="GHEA Grapalat" w:hAnsi="GHEA Grapalat"/>
          <w:sz w:val="20"/>
          <w:szCs w:val="20"/>
        </w:rPr>
        <w:t>и</w:t>
      </w:r>
      <w:r w:rsidR="002C1D72" w:rsidRPr="00002684">
        <w:rPr>
          <w:rFonts w:ascii="GHEA Grapalat" w:hAnsi="GHEA Grapalat"/>
          <w:sz w:val="20"/>
          <w:szCs w:val="20"/>
        </w:rPr>
        <w:t xml:space="preserve"> в размере </w:t>
      </w:r>
      <w:r w:rsidR="00A425E2" w:rsidRPr="00002684">
        <w:rPr>
          <w:rFonts w:ascii="GHEA Grapalat" w:hAnsi="GHEA Grapalat"/>
          <w:sz w:val="20"/>
          <w:szCs w:val="20"/>
        </w:rPr>
        <w:t>15 процентов</w:t>
      </w:r>
      <w:r w:rsidR="00A534AA" w:rsidRPr="00002684">
        <w:rPr>
          <w:rFonts w:ascii="GHEA Grapalat" w:hAnsi="GHEA Grapalat"/>
          <w:sz w:val="20"/>
          <w:szCs w:val="20"/>
        </w:rPr>
        <w:t xml:space="preserve"> </w:t>
      </w:r>
      <w:r w:rsidR="00A425E2" w:rsidRPr="00002684">
        <w:rPr>
          <w:rFonts w:ascii="GHEA Grapalat" w:hAnsi="GHEA Grapalat"/>
          <w:sz w:val="20"/>
          <w:szCs w:val="20"/>
        </w:rPr>
        <w:t>представленного им ценового предложения.</w:t>
      </w:r>
      <w:r w:rsidR="00A425E2" w:rsidRPr="00002684">
        <w:rPr>
          <w:sz w:val="20"/>
          <w:szCs w:val="20"/>
        </w:rPr>
        <w:t xml:space="preserve"> </w:t>
      </w:r>
      <w:r w:rsidR="00A425E2" w:rsidRPr="00002684">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002684">
        <w:rPr>
          <w:rFonts w:ascii="GHEA Grapalat" w:hAnsi="GHEA Grapalat"/>
          <w:sz w:val="20"/>
          <w:szCs w:val="20"/>
        </w:rPr>
        <w:t>Fitch</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Moodys</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Standard</w:t>
      </w:r>
      <w:proofErr w:type="spellEnd"/>
      <w:r w:rsidR="00A425E2" w:rsidRPr="00002684">
        <w:rPr>
          <w:rFonts w:ascii="GHEA Grapalat" w:hAnsi="GHEA Grapalat"/>
          <w:sz w:val="20"/>
          <w:szCs w:val="20"/>
        </w:rPr>
        <w:t xml:space="preserve"> &amp; </w:t>
      </w:r>
      <w:proofErr w:type="spellStart"/>
      <w:r w:rsidR="00A425E2" w:rsidRPr="00002684">
        <w:rPr>
          <w:rFonts w:ascii="GHEA Grapalat" w:hAnsi="GHEA Grapalat"/>
          <w:sz w:val="20"/>
          <w:szCs w:val="20"/>
        </w:rPr>
        <w:t>Poor's</w:t>
      </w:r>
      <w:proofErr w:type="spellEnd"/>
      <w:r w:rsidR="00A425E2" w:rsidRPr="00002684">
        <w:rPr>
          <w:rFonts w:ascii="GHEA Grapalat" w:hAnsi="GHEA Grapalat"/>
          <w:sz w:val="20"/>
          <w:szCs w:val="20"/>
        </w:rPr>
        <w:t>) как минимум в размере суверенного рейтинга Республики Армения</w:t>
      </w:r>
      <w:r w:rsidR="000964F1" w:rsidRPr="00002684">
        <w:rPr>
          <w:rFonts w:ascii="GHEA Grapalat" w:hAnsi="GHEA Grapalat"/>
          <w:sz w:val="20"/>
          <w:szCs w:val="20"/>
        </w:rPr>
        <w:t>.</w:t>
      </w:r>
    </w:p>
    <w:p w:rsidR="000A6B75" w:rsidRPr="00002684" w:rsidRDefault="000A6B75"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2.</w:t>
      </w:r>
      <w:r w:rsidR="00DA4643" w:rsidRPr="00002684">
        <w:rPr>
          <w:rFonts w:ascii="GHEA Grapalat" w:hAnsi="GHEA Grapalat"/>
          <w:sz w:val="20"/>
        </w:rPr>
        <w:t>5</w:t>
      </w:r>
      <w:r w:rsidR="000A15F9" w:rsidRPr="00002684">
        <w:rPr>
          <w:rFonts w:ascii="GHEA Grapalat" w:hAnsi="GHEA Grapalat"/>
          <w:sz w:val="20"/>
        </w:rPr>
        <w:t>.</w:t>
      </w:r>
      <w:r w:rsidR="00F04AA1" w:rsidRPr="00002684">
        <w:rPr>
          <w:rFonts w:ascii="GHEA Grapalat" w:hAnsi="GHEA Grapalat"/>
          <w:sz w:val="20"/>
        </w:rPr>
        <w:tab/>
      </w:r>
      <w:r w:rsidRPr="00002684">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2684">
        <w:rPr>
          <w:rFonts w:ascii="GHEA Grapalat" w:hAnsi="GHEA Grapalat"/>
          <w:sz w:val="20"/>
        </w:rPr>
        <w:t xml:space="preserve"> </w:t>
      </w:r>
      <w:r w:rsidR="00C366B6" w:rsidRPr="00002684">
        <w:rPr>
          <w:rFonts w:ascii="GHEA Grapalat" w:hAnsi="GHEA Grapalat"/>
          <w:sz w:val="20"/>
        </w:rPr>
        <w:t>(на один и тот же лот)</w:t>
      </w:r>
      <w:r w:rsidRPr="00002684">
        <w:rPr>
          <w:rFonts w:ascii="GHEA Grapalat" w:hAnsi="GHEA Grapalat"/>
          <w:sz w:val="20"/>
        </w:rPr>
        <w:t xml:space="preserve">. </w:t>
      </w:r>
    </w:p>
    <w:p w:rsidR="009E07EE" w:rsidRPr="00002684" w:rsidRDefault="000A6B75"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2.</w:t>
      </w:r>
      <w:r w:rsidR="00C366B6" w:rsidRPr="00002684">
        <w:rPr>
          <w:rFonts w:ascii="GHEA Grapalat" w:hAnsi="GHEA Grapalat"/>
        </w:rPr>
        <w:t>6</w:t>
      </w:r>
      <w:r w:rsidR="000A15F9" w:rsidRPr="00002684">
        <w:rPr>
          <w:rFonts w:ascii="GHEA Grapalat" w:hAnsi="GHEA Grapalat"/>
        </w:rPr>
        <w:t>.</w:t>
      </w:r>
      <w:r w:rsidR="00F04AA1" w:rsidRPr="00002684">
        <w:rPr>
          <w:rFonts w:ascii="GHEA Grapalat" w:hAnsi="GHEA Grapalat"/>
        </w:rPr>
        <w:tab/>
      </w:r>
      <w:r w:rsidRPr="00002684">
        <w:rPr>
          <w:rFonts w:ascii="GHEA Grapalat" w:hAnsi="GHEA Grapalat"/>
        </w:rPr>
        <w:t xml:space="preserve">Участники могут участвовать в настоящей процедуре в порядке совместной </w:t>
      </w:r>
      <w:r w:rsidRPr="00002684">
        <w:rPr>
          <w:rFonts w:ascii="GHEA Grapalat" w:hAnsi="GHEA Grapalat"/>
        </w:rPr>
        <w:lastRenderedPageBreak/>
        <w:t xml:space="preserve">деятельности (консорциумом). </w:t>
      </w:r>
    </w:p>
    <w:p w:rsidR="000A6B75" w:rsidRPr="00002684" w:rsidRDefault="000A6B75" w:rsidP="00A512DF">
      <w:pPr>
        <w:pStyle w:val="23"/>
        <w:widowControl w:val="0"/>
        <w:spacing w:line="240" w:lineRule="auto"/>
        <w:rPr>
          <w:rFonts w:ascii="GHEA Grapalat" w:hAnsi="GHEA Grapalat" w:cs="Sylfaen"/>
        </w:rPr>
      </w:pPr>
      <w:r w:rsidRPr="00002684">
        <w:rPr>
          <w:rFonts w:ascii="GHEA Grapalat" w:hAnsi="GHEA Grapalat"/>
        </w:rPr>
        <w:t>В подобном случае:</w:t>
      </w:r>
    </w:p>
    <w:p w:rsidR="005A405F"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1</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002684">
        <w:rPr>
          <w:rFonts w:ascii="GHEA Grapalat" w:hAnsi="GHEA Grapalat"/>
        </w:rPr>
        <w:t xml:space="preserve"> (на один и тот же лот)</w:t>
      </w:r>
      <w:r w:rsidR="000A6B75" w:rsidRPr="00002684">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2</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534AA" w:rsidRPr="00002684" w:rsidRDefault="00A534AA" w:rsidP="00A512DF">
      <w:pPr>
        <w:pStyle w:val="23"/>
        <w:widowControl w:val="0"/>
        <w:tabs>
          <w:tab w:val="left" w:pos="1134"/>
        </w:tabs>
        <w:spacing w:line="240" w:lineRule="auto"/>
        <w:ind w:firstLine="567"/>
        <w:rPr>
          <w:rFonts w:ascii="GHEA Grapalat" w:hAnsi="GHEA Grapalat" w:cs="Sylfaen"/>
        </w:rPr>
      </w:pPr>
    </w:p>
    <w:p w:rsidR="00096865" w:rsidRPr="00002684" w:rsidRDefault="002B32D6"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РАЗЪЯСНЕНИЕ ПРИГЛАШЕНИЯ </w:t>
      </w:r>
      <w:r w:rsidR="00ED2352" w:rsidRPr="00002684">
        <w:rPr>
          <w:rFonts w:ascii="GHEA Grapalat" w:hAnsi="GHEA Grapalat"/>
          <w:b/>
          <w:sz w:val="20"/>
          <w:szCs w:val="20"/>
        </w:rPr>
        <w:br/>
      </w:r>
      <w:r w:rsidRPr="00002684">
        <w:rPr>
          <w:rFonts w:ascii="GHEA Grapalat" w:hAnsi="GHEA Grapalat"/>
          <w:b/>
          <w:sz w:val="20"/>
          <w:szCs w:val="20"/>
        </w:rPr>
        <w:t xml:space="preserve">И ПОРЯДОК ВНЕСЕНИЯ ИЗМЕНЕНИЯ В ПРИГЛАШЕНИЕ </w:t>
      </w:r>
    </w:p>
    <w:p w:rsidR="00A534AA" w:rsidRPr="00002684" w:rsidRDefault="00A534AA" w:rsidP="00A534AA">
      <w:pPr>
        <w:pStyle w:val="aff"/>
        <w:widowControl w:val="0"/>
        <w:rPr>
          <w:rFonts w:ascii="GHEA Grapalat" w:hAnsi="GHEA Grapalat" w:cs="Arial"/>
          <w:b/>
          <w:sz w:val="20"/>
          <w:szCs w:val="20"/>
        </w:rPr>
      </w:pPr>
    </w:p>
    <w:p w:rsidR="0032548E"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3.1</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002684" w:rsidRDefault="00096865" w:rsidP="00A512DF">
      <w:pPr>
        <w:widowControl w:val="0"/>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 xml:space="preserve">Участник имеет право </w:t>
      </w:r>
      <w:r w:rsidR="006735A4" w:rsidRPr="00002684">
        <w:rPr>
          <w:rFonts w:ascii="GHEA Grapalat" w:hAnsi="GHEA Grapalat"/>
          <w:sz w:val="20"/>
          <w:szCs w:val="20"/>
        </w:rPr>
        <w:t>в письменной форме</w:t>
      </w:r>
      <w:r w:rsidRPr="00002684">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002684">
        <w:rPr>
          <w:rFonts w:ascii="GHEA Grapalat" w:hAnsi="GHEA Grapalat"/>
          <w:sz w:val="20"/>
          <w:szCs w:val="20"/>
        </w:rPr>
        <w:t xml:space="preserve">в письменной форме </w:t>
      </w:r>
      <w:r w:rsidRPr="00002684">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002684">
        <w:rPr>
          <w:rFonts w:ascii="GHEA Grapalat" w:hAnsi="GHEA Grapalat"/>
          <w:sz w:val="20"/>
          <w:szCs w:val="20"/>
        </w:rPr>
        <w:t xml:space="preserve"> </w:t>
      </w: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3.2.</w:t>
      </w:r>
      <w:r w:rsidR="00ED2352" w:rsidRPr="00002684">
        <w:rPr>
          <w:rFonts w:ascii="GHEA Grapalat" w:hAnsi="GHEA Grapalat"/>
          <w:sz w:val="20"/>
          <w:szCs w:val="20"/>
        </w:rPr>
        <w:tab/>
      </w:r>
      <w:r w:rsidRPr="00002684">
        <w:rPr>
          <w:rFonts w:ascii="GHEA Grapalat" w:hAnsi="GHEA Grapalat"/>
          <w:sz w:val="20"/>
          <w:szCs w:val="20"/>
        </w:rPr>
        <w:t>В день предоставления разъяснения объявление о запросе и о</w:t>
      </w:r>
      <w:r w:rsidR="00775FAF" w:rsidRPr="00002684">
        <w:rPr>
          <w:rFonts w:ascii="Courier New" w:hAnsi="Courier New" w:cs="Courier New"/>
          <w:sz w:val="20"/>
          <w:szCs w:val="20"/>
          <w:lang w:val="en-US"/>
        </w:rPr>
        <w:t> </w:t>
      </w:r>
      <w:r w:rsidRPr="00002684">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002684">
        <w:rPr>
          <w:rFonts w:ascii="Courier New" w:hAnsi="Courier New" w:cs="Courier New"/>
          <w:sz w:val="20"/>
          <w:szCs w:val="20"/>
          <w:lang w:val="en-US"/>
        </w:rPr>
        <w:t> </w:t>
      </w:r>
      <w:r w:rsidRPr="00002684">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3.3</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02684">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002684">
        <w:rPr>
          <w:rFonts w:ascii="GHEA Grapalat" w:hAnsi="GHEA Grapalat"/>
          <w:sz w:val="20"/>
          <w:szCs w:val="20"/>
        </w:rPr>
        <w:t>у</w:t>
      </w:r>
      <w:r w:rsidR="00791FE4" w:rsidRPr="00002684">
        <w:rPr>
          <w:rFonts w:ascii="GHEA Grapalat" w:hAnsi="GHEA Grapalat"/>
          <w:sz w:val="20"/>
          <w:szCs w:val="20"/>
        </w:rPr>
        <w:t>частником товаров техническим характеристикам, предусмотренным настоящим</w:t>
      </w:r>
      <w:r w:rsidR="00791FE4" w:rsidRPr="00002684">
        <w:rPr>
          <w:rFonts w:ascii="Sylfaen" w:hAnsi="Sylfaen"/>
          <w:sz w:val="20"/>
          <w:szCs w:val="20"/>
          <w:lang w:val="hy-AM"/>
        </w:rPr>
        <w:t xml:space="preserve"> </w:t>
      </w:r>
      <w:r w:rsidR="00791FE4" w:rsidRPr="00002684">
        <w:rPr>
          <w:rFonts w:ascii="GHEA Grapalat" w:hAnsi="GHEA Grapalat"/>
          <w:sz w:val="20"/>
          <w:szCs w:val="20"/>
        </w:rPr>
        <w:t>приглашением</w:t>
      </w:r>
      <w:r w:rsidRPr="00002684">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lang w:val="hy-AM"/>
        </w:rPr>
      </w:pPr>
      <w:r w:rsidRPr="00002684">
        <w:rPr>
          <w:rFonts w:ascii="GHEA Grapalat" w:hAnsi="GHEA Grapalat"/>
          <w:sz w:val="20"/>
          <w:szCs w:val="20"/>
        </w:rPr>
        <w:t>3.4</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02684" w:rsidRDefault="002D7D70" w:rsidP="00A512DF">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002684">
        <w:rPr>
          <w:rFonts w:ascii="GHEA Grapalat" w:hAnsi="GHEA Grapalat"/>
          <w:sz w:val="20"/>
          <w:szCs w:val="20"/>
          <w:lang w:val="hy-AM"/>
        </w:rPr>
        <w:t>3.5</w:t>
      </w:r>
      <w:r w:rsidR="00F9791A" w:rsidRPr="00002684">
        <w:rPr>
          <w:rFonts w:ascii="GHEA Grapalat" w:hAnsi="GHEA Grapalat"/>
          <w:sz w:val="20"/>
          <w:szCs w:val="20"/>
        </w:rPr>
        <w:t xml:space="preserve"> </w:t>
      </w:r>
      <w:r w:rsidR="00F9791A" w:rsidRPr="00002684">
        <w:rPr>
          <w:rFonts w:ascii="GHEA Grapalat" w:hAnsi="GHEA Grapalat"/>
          <w:sz w:val="20"/>
          <w:szCs w:val="20"/>
          <w:lang w:val="hy-AM"/>
        </w:rPr>
        <w:t>Кажд</w:t>
      </w:r>
      <w:proofErr w:type="spellStart"/>
      <w:r w:rsidR="00F9791A" w:rsidRPr="00002684">
        <w:rPr>
          <w:rFonts w:ascii="GHEA Grapalat" w:hAnsi="GHEA Grapalat"/>
          <w:sz w:val="20"/>
          <w:szCs w:val="20"/>
        </w:rPr>
        <w:t>ое</w:t>
      </w:r>
      <w:proofErr w:type="spellEnd"/>
      <w:r w:rsidR="00F9791A" w:rsidRPr="00002684">
        <w:rPr>
          <w:rFonts w:ascii="GHEA Grapalat" w:hAnsi="GHEA Grapalat"/>
          <w:sz w:val="20"/>
          <w:szCs w:val="20"/>
        </w:rPr>
        <w:t xml:space="preserve"> лиц</w:t>
      </w:r>
      <w:r w:rsidR="00CA1F39" w:rsidRPr="00002684">
        <w:rPr>
          <w:rFonts w:ascii="GHEA Grapalat" w:hAnsi="GHEA Grapalat"/>
          <w:sz w:val="20"/>
          <w:szCs w:val="20"/>
        </w:rPr>
        <w:t>о</w:t>
      </w:r>
      <w:r w:rsidR="00CA1F39" w:rsidRPr="00002684">
        <w:rPr>
          <w:rFonts w:ascii="GHEA Grapalat" w:hAnsi="GHEA Grapalat"/>
          <w:sz w:val="20"/>
          <w:szCs w:val="20"/>
          <w:lang w:val="hy-AM"/>
        </w:rPr>
        <w:t xml:space="preserve"> без указания имени</w:t>
      </w:r>
      <w:r w:rsidR="00F9791A" w:rsidRPr="00002684">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002684">
        <w:rPr>
          <w:rFonts w:ascii="GHEA Grapalat" w:hAnsi="GHEA Grapalat"/>
          <w:sz w:val="20"/>
          <w:szCs w:val="20"/>
        </w:rPr>
        <w:t xml:space="preserve">имеет право </w:t>
      </w:r>
      <w:r w:rsidR="00F9791A" w:rsidRPr="00002684">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2684">
        <w:rPr>
          <w:rFonts w:ascii="GHEA Grapalat" w:hAnsi="GHEA Grapalat"/>
          <w:sz w:val="20"/>
          <w:szCs w:val="20"/>
        </w:rPr>
        <w:t xml:space="preserve"> </w:t>
      </w:r>
      <w:r w:rsidR="00F9791A" w:rsidRPr="00002684">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002684">
        <w:rPr>
          <w:rFonts w:ascii="GHEA Grapalat" w:hAnsi="GHEA Grapalat"/>
          <w:sz w:val="20"/>
          <w:szCs w:val="20"/>
        </w:rPr>
        <w:t>.</w:t>
      </w:r>
      <w:r w:rsidR="00F9791A" w:rsidRPr="00002684">
        <w:rPr>
          <w:rFonts w:ascii="GHEA Grapalat" w:hAnsi="GHEA Grapalat"/>
          <w:sz w:val="20"/>
          <w:szCs w:val="20"/>
          <w:lang w:val="hy-AM"/>
        </w:rPr>
        <w:t xml:space="preserve"> </w:t>
      </w:r>
      <w:r w:rsidR="00750FFF" w:rsidRPr="00002684">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002684" w:rsidRDefault="00B051BE" w:rsidP="00A512DF">
      <w:pPr>
        <w:widowControl w:val="0"/>
        <w:jc w:val="center"/>
        <w:rPr>
          <w:rFonts w:ascii="GHEA Grapalat" w:hAnsi="GHEA Grapalat"/>
          <w:b/>
        </w:rPr>
      </w:pPr>
    </w:p>
    <w:p w:rsidR="00096865" w:rsidRPr="00002684" w:rsidRDefault="00955A1E"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ПОРЯДОК ПОДАЧИ ЗАЯВКИ</w:t>
      </w:r>
    </w:p>
    <w:p w:rsidR="00A534AA" w:rsidRPr="00002684" w:rsidRDefault="00A534AA" w:rsidP="00A534AA">
      <w:pPr>
        <w:pStyle w:val="aff"/>
        <w:widowControl w:val="0"/>
        <w:rPr>
          <w:rFonts w:ascii="GHEA Grapalat" w:hAnsi="GHEA Grapalat" w:cs="Arial"/>
          <w:b/>
          <w:sz w:val="20"/>
          <w:szCs w:val="20"/>
        </w:rPr>
      </w:pP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4.1</w:t>
      </w:r>
      <w:r w:rsidR="00A34DFE" w:rsidRPr="00002684">
        <w:rPr>
          <w:rFonts w:ascii="GHEA Grapalat" w:hAnsi="GHEA Grapalat"/>
          <w:sz w:val="20"/>
          <w:szCs w:val="20"/>
        </w:rPr>
        <w:t>.</w:t>
      </w:r>
      <w:r w:rsidR="009C7913" w:rsidRPr="00002684">
        <w:rPr>
          <w:rFonts w:ascii="GHEA Grapalat" w:hAnsi="GHEA Grapalat"/>
          <w:sz w:val="20"/>
          <w:szCs w:val="20"/>
        </w:rPr>
        <w:tab/>
      </w:r>
      <w:r w:rsidRPr="00002684">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02684" w:rsidRDefault="00096865" w:rsidP="00A512DF">
      <w:pPr>
        <w:pStyle w:val="23"/>
        <w:widowControl w:val="0"/>
        <w:spacing w:line="240" w:lineRule="auto"/>
        <w:ind w:firstLine="567"/>
        <w:rPr>
          <w:rFonts w:ascii="GHEA Grapalat" w:hAnsi="GHEA Grapalat" w:cs="Sylfaen"/>
        </w:rPr>
      </w:pPr>
      <w:r w:rsidRPr="00002684">
        <w:rPr>
          <w:rFonts w:ascii="GHEA Grapalat" w:hAnsi="GHEA Grapalat"/>
        </w:rPr>
        <w:t>Участник может подать заявку как для каждого лота, так и для нескольких или всех лотов.</w:t>
      </w:r>
      <w:r w:rsidR="00AA7117" w:rsidRPr="00002684">
        <w:rPr>
          <w:rFonts w:ascii="GHEA Grapalat" w:hAnsi="GHEA Grapalat"/>
        </w:rPr>
        <w:t xml:space="preserve"> </w:t>
      </w:r>
    </w:p>
    <w:p w:rsidR="00096865" w:rsidRPr="00002684" w:rsidRDefault="000946A3" w:rsidP="00A512DF">
      <w:pPr>
        <w:pStyle w:val="23"/>
        <w:widowControl w:val="0"/>
        <w:spacing w:line="240" w:lineRule="auto"/>
        <w:ind w:firstLine="567"/>
        <w:rPr>
          <w:rFonts w:ascii="GHEA Grapalat" w:hAnsi="GHEA Grapalat" w:cs="Sylfaen"/>
        </w:rPr>
      </w:pPr>
      <w:r w:rsidRPr="00002684">
        <w:rPr>
          <w:rFonts w:ascii="GHEA Grapalat" w:hAnsi="GHEA Grapalat"/>
        </w:rPr>
        <w:t>Заявка подается до истечения срока, установленного для этого настоящим Приглашением.</w:t>
      </w:r>
    </w:p>
    <w:p w:rsidR="00096865" w:rsidRPr="00002684" w:rsidRDefault="000946A3" w:rsidP="00A512DF">
      <w:pPr>
        <w:pStyle w:val="23"/>
        <w:widowControl w:val="0"/>
        <w:spacing w:line="240" w:lineRule="auto"/>
        <w:ind w:firstLine="567"/>
        <w:rPr>
          <w:rFonts w:ascii="GHEA Grapalat" w:hAnsi="GHEA Grapalat"/>
        </w:rPr>
      </w:pPr>
      <w:r w:rsidRPr="00002684">
        <w:rPr>
          <w:rFonts w:ascii="GHEA Grapalat" w:hAnsi="GHEA Grapalat"/>
        </w:rPr>
        <w:t>Порядок подготовки заявки описан в части 2 настоящего приглашения - в инструкции по подготовке заявок</w:t>
      </w:r>
      <w:r w:rsidR="00FE23E9" w:rsidRPr="00002684">
        <w:rPr>
          <w:rFonts w:ascii="GHEA Grapalat" w:hAnsi="GHEA Grapalat"/>
        </w:rPr>
        <w:t xml:space="preserve"> на</w:t>
      </w:r>
      <w:r w:rsidRPr="00002684">
        <w:rPr>
          <w:rFonts w:ascii="GHEA Grapalat" w:hAnsi="GHEA Grapalat"/>
        </w:rPr>
        <w:t xml:space="preserve"> </w:t>
      </w:r>
      <w:r w:rsidR="00FE23E9" w:rsidRPr="00002684">
        <w:rPr>
          <w:rFonts w:ascii="GHEA Grapalat" w:hAnsi="GHEA Grapalat"/>
        </w:rPr>
        <w:t>котировку цен</w:t>
      </w:r>
      <w:r w:rsidRPr="00002684">
        <w:rPr>
          <w:rFonts w:ascii="GHEA Grapalat" w:hAnsi="GHEA Grapalat"/>
        </w:rPr>
        <w:t>.</w:t>
      </w:r>
    </w:p>
    <w:p w:rsidR="00A80ECD" w:rsidRPr="00002684" w:rsidRDefault="00A80ECD" w:rsidP="00A512DF">
      <w:pPr>
        <w:pStyle w:val="23"/>
        <w:widowControl w:val="0"/>
        <w:tabs>
          <w:tab w:val="left" w:pos="1134"/>
        </w:tabs>
        <w:spacing w:line="240" w:lineRule="auto"/>
        <w:ind w:firstLine="567"/>
        <w:rPr>
          <w:rFonts w:ascii="GHEA Grapalat" w:hAnsi="GHEA Grapalat" w:cs="Sylfaen"/>
        </w:rPr>
      </w:pPr>
      <w:r w:rsidRPr="00002684">
        <w:rPr>
          <w:rFonts w:ascii="GHEA Grapalat" w:hAnsi="GHEA Grapalat"/>
        </w:rPr>
        <w:t>4.2.</w:t>
      </w:r>
      <w:r w:rsidRPr="00002684">
        <w:rPr>
          <w:rFonts w:ascii="GHEA Grapalat" w:hAnsi="GHEA Grapalat"/>
        </w:rPr>
        <w:tab/>
        <w:t xml:space="preserve">Заявки на процедуру необходимо представить в комиссию по адресу </w:t>
      </w:r>
      <w:proofErr w:type="spellStart"/>
      <w:r w:rsidR="00A534AA" w:rsidRPr="00002684">
        <w:rPr>
          <w:rFonts w:ascii="GHEA Grapalat" w:hAnsi="GHEA Grapalat"/>
          <w:b/>
        </w:rPr>
        <w:t>г.Ереван</w:t>
      </w:r>
      <w:proofErr w:type="spellEnd"/>
      <w:r w:rsidR="00A534AA" w:rsidRPr="00002684">
        <w:rPr>
          <w:rFonts w:ascii="GHEA Grapalat" w:hAnsi="GHEA Grapalat"/>
          <w:b/>
        </w:rPr>
        <w:t xml:space="preserve">, </w:t>
      </w:r>
      <w:proofErr w:type="spellStart"/>
      <w:r w:rsidR="00A534AA" w:rsidRPr="00002684">
        <w:rPr>
          <w:rFonts w:ascii="GHEA Grapalat" w:hAnsi="GHEA Grapalat"/>
          <w:b/>
        </w:rPr>
        <w:t>ул.Гераци</w:t>
      </w:r>
      <w:proofErr w:type="spellEnd"/>
      <w:r w:rsidR="00A534AA" w:rsidRPr="00002684">
        <w:rPr>
          <w:rFonts w:ascii="GHEA Grapalat" w:hAnsi="GHEA Grapalat"/>
          <w:b/>
        </w:rPr>
        <w:t xml:space="preserve"> 5/1 </w:t>
      </w:r>
      <w:r w:rsidRPr="00002684">
        <w:rPr>
          <w:rFonts w:ascii="GHEA Grapalat" w:hAnsi="GHEA Grapalat"/>
        </w:rPr>
        <w:t xml:space="preserve">не позднее, чем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w:t>
      </w:r>
      <w:r w:rsidR="0083598A" w:rsidRPr="0083598A">
        <w:rPr>
          <w:rFonts w:ascii="GHEA Grapalat" w:hAnsi="GHEA Grapalat"/>
        </w:rPr>
        <w:t>0</w:t>
      </w:r>
      <w:r w:rsidR="00A534AA" w:rsidRPr="00002684">
        <w:rPr>
          <w:rFonts w:ascii="GHEA Grapalat" w:hAnsi="GHEA Grapalat"/>
        </w:rPr>
        <w:t>0</w:t>
      </w:r>
      <w:r w:rsidRPr="00002684">
        <w:rPr>
          <w:rFonts w:ascii="GHEA Grapalat" w:hAnsi="GHEA Grapalat"/>
        </w:rPr>
        <w:t xml:space="preserve"> часов "</w:t>
      </w:r>
      <w:r w:rsidR="00A534AA" w:rsidRPr="00002684">
        <w:rPr>
          <w:rFonts w:ascii="GHEA Grapalat" w:hAnsi="GHEA Grapalat"/>
        </w:rPr>
        <w:t>7</w:t>
      </w:r>
      <w:r w:rsidRPr="00002684">
        <w:rPr>
          <w:rFonts w:ascii="GHEA Grapalat" w:hAnsi="GHEA Grapalat"/>
        </w:rPr>
        <w:t xml:space="preserve">-го дня с даты опубликования в бюллетене объявления и приглашения на настоящую процедуру. </w:t>
      </w:r>
    </w:p>
    <w:p w:rsidR="00A80ECD" w:rsidRPr="00002684" w:rsidRDefault="00A80ECD" w:rsidP="00A512DF">
      <w:pPr>
        <w:pStyle w:val="23"/>
        <w:widowControl w:val="0"/>
        <w:spacing w:line="240" w:lineRule="auto"/>
        <w:ind w:firstLine="567"/>
        <w:rPr>
          <w:rFonts w:ascii="GHEA Grapalat" w:hAnsi="GHEA Grapalat" w:cs="Sylfaen"/>
        </w:rPr>
      </w:pPr>
      <w:r w:rsidRPr="00002684">
        <w:rPr>
          <w:rFonts w:ascii="GHEA Grapalat" w:hAnsi="GHEA Grapalat"/>
        </w:rPr>
        <w:lastRenderedPageBreak/>
        <w:t xml:space="preserve">Заявки на процедуру получает и в журнале регистрации заявок регистрирует секретарь комиссии </w:t>
      </w:r>
      <w:proofErr w:type="spellStart"/>
      <w:r w:rsidR="00A534AA" w:rsidRPr="00002684">
        <w:rPr>
          <w:rFonts w:ascii="GHEA Grapalat" w:hAnsi="GHEA Grapalat"/>
        </w:rPr>
        <w:t>Т.Мирзоян</w:t>
      </w:r>
      <w:proofErr w:type="spellEnd"/>
      <w:r w:rsidRPr="00002684">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02684" w:rsidRDefault="00B67CCD"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4.3.</w:t>
      </w:r>
      <w:r w:rsidR="003065C4" w:rsidRPr="00002684">
        <w:rPr>
          <w:rFonts w:ascii="GHEA Grapalat" w:hAnsi="GHEA Grapalat"/>
        </w:rPr>
        <w:tab/>
      </w:r>
      <w:r w:rsidRPr="00002684">
        <w:rPr>
          <w:rFonts w:ascii="GHEA Grapalat" w:hAnsi="GHEA Grapalat"/>
        </w:rPr>
        <w:t>В заявке участник представляет: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002684">
        <w:rPr>
          <w:rFonts w:ascii="GHEA Grapalat" w:hAnsi="GHEA Grapalat"/>
          <w:sz w:val="20"/>
          <w:szCs w:val="20"/>
          <w:lang w:val="hy-AM"/>
        </w:rPr>
        <w:t xml:space="preserve"> </w:t>
      </w:r>
      <w:r w:rsidR="003C5795" w:rsidRPr="00002684">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002684">
        <w:rPr>
          <w:rFonts w:ascii="GHEA Grapalat" w:hAnsi="GHEA Grapalat"/>
          <w:sz w:val="20"/>
          <w:szCs w:val="20"/>
        </w:rPr>
        <w:t xml:space="preserve">телефона </w:t>
      </w:r>
      <w:r w:rsidRPr="00002684">
        <w:rPr>
          <w:rFonts w:ascii="GHEA Grapalat" w:hAnsi="GHEA Grapalat"/>
          <w:sz w:val="20"/>
          <w:szCs w:val="20"/>
        </w:rPr>
        <w:t>,</w:t>
      </w:r>
      <w:proofErr w:type="gramEnd"/>
      <w:r w:rsidRPr="00002684">
        <w:rPr>
          <w:rFonts w:ascii="GHEA Grapalat" w:hAnsi="GHEA Grapalat"/>
          <w:sz w:val="20"/>
          <w:szCs w:val="20"/>
        </w:rPr>
        <w:t xml:space="preserve"> которое включает: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а) </w:t>
      </w:r>
      <w:r w:rsidR="003C5795" w:rsidRPr="00002684">
        <w:rPr>
          <w:rFonts w:ascii="GHEA Grapalat" w:hAnsi="GHEA Grapalat"/>
          <w:sz w:val="20"/>
          <w:szCs w:val="20"/>
        </w:rPr>
        <w:t xml:space="preserve">подтверждение </w:t>
      </w:r>
      <w:r w:rsidRPr="00002684">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б) </w:t>
      </w:r>
      <w:r w:rsidR="003C5795" w:rsidRPr="00002684">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002684">
        <w:rPr>
          <w:rFonts w:ascii="GHEA Grapalat" w:hAnsi="GHEA Grapalat"/>
          <w:sz w:val="20"/>
          <w:szCs w:val="20"/>
        </w:rPr>
        <w:t xml:space="preserve"> в случае признания отобранным участником</w:t>
      </w:r>
      <w:r w:rsidR="0049623A" w:rsidRPr="00002684">
        <w:rPr>
          <w:rFonts w:ascii="GHEA Grapalat" w:hAnsi="GHEA Grapalat"/>
          <w:sz w:val="20"/>
          <w:szCs w:val="20"/>
        </w:rPr>
        <w:t xml:space="preserve">    </w:t>
      </w:r>
    </w:p>
    <w:p w:rsidR="005F25EF" w:rsidRPr="00002684" w:rsidRDefault="005F25EF" w:rsidP="00A512DF">
      <w:pPr>
        <w:ind w:firstLine="284"/>
        <w:jc w:val="both"/>
        <w:rPr>
          <w:rFonts w:ascii="GHEA Grapalat" w:hAnsi="GHEA Grapalat"/>
          <w:sz w:val="20"/>
          <w:szCs w:val="20"/>
        </w:rPr>
      </w:pPr>
      <w:r w:rsidRPr="00002684">
        <w:rPr>
          <w:rFonts w:ascii="GHEA Grapalat" w:hAnsi="GHEA Grapalat"/>
          <w:sz w:val="20"/>
          <w:szCs w:val="20"/>
        </w:rPr>
        <w:t xml:space="preserve">в) объявление об отсутствии злоупотребления доминирующим положением и </w:t>
      </w:r>
      <w:proofErr w:type="spellStart"/>
      <w:r w:rsidRPr="00002684">
        <w:rPr>
          <w:rFonts w:ascii="GHEA Grapalat" w:hAnsi="GHEA Grapalat"/>
          <w:sz w:val="20"/>
          <w:szCs w:val="20"/>
        </w:rPr>
        <w:t>антиконкурентного</w:t>
      </w:r>
      <w:proofErr w:type="spellEnd"/>
      <w:r w:rsidRPr="00002684">
        <w:rPr>
          <w:rFonts w:ascii="GHEA Grapalat" w:hAnsi="GHEA Grapalat"/>
          <w:sz w:val="20"/>
          <w:szCs w:val="20"/>
        </w:rPr>
        <w:t xml:space="preserve"> соглашения в рамках настоящей процедуры</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002684">
        <w:rPr>
          <w:rFonts w:ascii="GHEA Grapalat" w:hAnsi="GHEA Grapalat"/>
          <w:sz w:val="20"/>
          <w:szCs w:val="20"/>
        </w:rPr>
        <w:t>взаимосвязянных</w:t>
      </w:r>
      <w:proofErr w:type="spellEnd"/>
      <w:r w:rsidRPr="00002684">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002684">
        <w:rPr>
          <w:rFonts w:ascii="GHEA Grapalat" w:hAnsi="GHEA Grapalat"/>
          <w:sz w:val="20"/>
          <w:szCs w:val="20"/>
        </w:rPr>
        <w:t>пай)  в</w:t>
      </w:r>
      <w:proofErr w:type="gramEnd"/>
      <w:r w:rsidRPr="00002684">
        <w:rPr>
          <w:rFonts w:ascii="GHEA Grapalat" w:hAnsi="GHEA Grapalat"/>
          <w:sz w:val="20"/>
          <w:szCs w:val="20"/>
        </w:rPr>
        <w:t xml:space="preserve"> размере более пятидесяти процентов; </w:t>
      </w:r>
    </w:p>
    <w:p w:rsidR="00EA0D10" w:rsidRPr="00002684" w:rsidRDefault="001361B2" w:rsidP="00A512DF">
      <w:pPr>
        <w:pStyle w:val="norm"/>
        <w:widowControl w:val="0"/>
        <w:tabs>
          <w:tab w:val="left" w:pos="1134"/>
        </w:tabs>
        <w:spacing w:line="240" w:lineRule="auto"/>
        <w:ind w:firstLine="284"/>
        <w:rPr>
          <w:rFonts w:ascii="GHEA Grapalat" w:hAnsi="GHEA Grapalat"/>
          <w:sz w:val="20"/>
        </w:rPr>
      </w:pPr>
      <w:r w:rsidRPr="00002684">
        <w:rPr>
          <w:rFonts w:ascii="GHEA Grapalat" w:hAnsi="GHEA Grapalat"/>
          <w:sz w:val="20"/>
        </w:rPr>
        <w:t xml:space="preserve">д) </w:t>
      </w:r>
      <w:r w:rsidR="00B5181E" w:rsidRPr="00002684">
        <w:rPr>
          <w:rFonts w:ascii="GHEA Grapalat" w:hAnsi="GHEA Grapalat"/>
          <w:sz w:val="20"/>
        </w:rPr>
        <w:t>д</w:t>
      </w:r>
      <w:r w:rsidR="00695E8D" w:rsidRPr="00002684">
        <w:rPr>
          <w:rFonts w:ascii="GHEA Grapalat" w:hAnsi="GHEA Grapalat"/>
          <w:sz w:val="20"/>
        </w:rPr>
        <w:t>екларацию</w:t>
      </w:r>
      <w:r w:rsidR="006A7E82" w:rsidRPr="00002684">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002684">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002684">
        <w:rPr>
          <w:rFonts w:ascii="GHEA Grapalat" w:hAnsi="GHEA Grapalat"/>
          <w:sz w:val="20"/>
        </w:rPr>
        <w:t>деклация</w:t>
      </w:r>
      <w:proofErr w:type="spellEnd"/>
      <w:r w:rsidRPr="00002684">
        <w:rPr>
          <w:rFonts w:ascii="GHEA Grapalat" w:hAnsi="GHEA Grapalat"/>
          <w:sz w:val="20"/>
        </w:rPr>
        <w:t>, после вскрытия заявок публик</w:t>
      </w:r>
      <w:r w:rsidR="006A7E82" w:rsidRPr="00002684">
        <w:rPr>
          <w:rFonts w:ascii="GHEA Grapalat" w:hAnsi="GHEA Grapalat"/>
          <w:sz w:val="20"/>
        </w:rPr>
        <w:t>у</w:t>
      </w:r>
      <w:r w:rsidRPr="00002684">
        <w:rPr>
          <w:rFonts w:ascii="GHEA Grapalat" w:hAnsi="GHEA Grapalat"/>
          <w:sz w:val="20"/>
        </w:rPr>
        <w:t>ется в бюллетене вместе с объявлением о решении заключить договор;</w:t>
      </w:r>
      <w:r w:rsidR="005F25EF" w:rsidRPr="00002684">
        <w:rPr>
          <w:rFonts w:ascii="GHEA Grapalat" w:hAnsi="GHEA Grapalat"/>
          <w:sz w:val="20"/>
        </w:rPr>
        <w:t xml:space="preserve">  </w:t>
      </w:r>
    </w:p>
    <w:p w:rsidR="00071119" w:rsidRPr="00CE7FCC" w:rsidRDefault="00EA0D10" w:rsidP="00A512DF">
      <w:pPr>
        <w:pStyle w:val="norm"/>
        <w:widowControl w:val="0"/>
        <w:tabs>
          <w:tab w:val="left" w:pos="1134"/>
        </w:tabs>
        <w:spacing w:line="240" w:lineRule="auto"/>
        <w:ind w:firstLine="284"/>
        <w:rPr>
          <w:rFonts w:ascii="GHEA Grapalat" w:hAnsi="GHEA Grapalat"/>
          <w:sz w:val="20"/>
          <w:lang w:val="hy-AM"/>
        </w:rPr>
      </w:pPr>
      <w:r w:rsidRPr="00002684">
        <w:rPr>
          <w:rFonts w:ascii="GHEA Grapalat" w:hAnsi="GHEA Grapalat"/>
          <w:sz w:val="20"/>
        </w:rPr>
        <w:t xml:space="preserve">  </w:t>
      </w:r>
      <w:r w:rsidR="00932115" w:rsidRPr="00002684">
        <w:rPr>
          <w:rFonts w:ascii="GHEA Grapalat" w:hAnsi="GHEA Grapalat"/>
          <w:sz w:val="20"/>
        </w:rPr>
        <w:t>2</w:t>
      </w:r>
      <w:r w:rsidR="005F25EF" w:rsidRPr="00002684">
        <w:rPr>
          <w:rFonts w:ascii="GHEA Grapalat" w:hAnsi="GHEA Grapalat"/>
          <w:sz w:val="20"/>
        </w:rPr>
        <w:t>) технические характеристики</w:t>
      </w:r>
      <w:r w:rsidR="00932115" w:rsidRPr="00002684">
        <w:rPr>
          <w:rFonts w:ascii="GHEA Grapalat" w:hAnsi="GHEA Grapalat" w:cs="Sylfaen"/>
          <w:sz w:val="20"/>
        </w:rPr>
        <w:t xml:space="preserve"> предлагаемого им товара</w:t>
      </w:r>
      <w:r w:rsidR="00CE7FCC">
        <w:rPr>
          <w:rFonts w:ascii="GHEA Grapalat" w:hAnsi="GHEA Grapalat"/>
          <w:sz w:val="20"/>
          <w:lang w:val="hy-AM"/>
        </w:rPr>
        <w:t>;</w:t>
      </w:r>
    </w:p>
    <w:p w:rsidR="00B67CCD" w:rsidRPr="00002684" w:rsidRDefault="001C6688"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lang w:val="hy-AM"/>
        </w:rPr>
        <w:t>3</w:t>
      </w:r>
      <w:r w:rsidR="0047117B" w:rsidRPr="00002684">
        <w:rPr>
          <w:rFonts w:ascii="GHEA Grapalat" w:hAnsi="GHEA Grapalat"/>
          <w:sz w:val="20"/>
        </w:rPr>
        <w:t>)</w:t>
      </w:r>
      <w:r w:rsidR="00444026" w:rsidRPr="00002684">
        <w:rPr>
          <w:rFonts w:ascii="GHEA Grapalat" w:hAnsi="GHEA Grapalat"/>
          <w:sz w:val="20"/>
        </w:rPr>
        <w:tab/>
      </w:r>
      <w:r w:rsidR="0047117B" w:rsidRPr="00002684">
        <w:rPr>
          <w:rFonts w:ascii="GHEA Grapalat" w:hAnsi="GHEA Grapalat"/>
          <w:sz w:val="20"/>
        </w:rPr>
        <w:t>утвержденное им ценовое предложение;</w:t>
      </w:r>
    </w:p>
    <w:p w:rsidR="000845F6" w:rsidRPr="00002684" w:rsidRDefault="005F7D0C" w:rsidP="00A512DF">
      <w:pPr>
        <w:pStyle w:val="norm"/>
        <w:widowControl w:val="0"/>
        <w:tabs>
          <w:tab w:val="left" w:pos="1134"/>
        </w:tabs>
        <w:spacing w:line="240" w:lineRule="auto"/>
        <w:ind w:firstLine="567"/>
        <w:rPr>
          <w:rFonts w:ascii="GHEA Grapalat" w:hAnsi="GHEA Grapalat" w:cs="Sylfaen"/>
          <w:sz w:val="20"/>
        </w:rPr>
      </w:pPr>
      <w:r>
        <w:rPr>
          <w:rFonts w:ascii="GHEA Grapalat" w:hAnsi="GHEA Grapalat"/>
          <w:sz w:val="20"/>
          <w:lang w:val="hy-AM"/>
        </w:rPr>
        <w:t>4</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02684" w:rsidRDefault="005F7D0C" w:rsidP="00A512DF">
      <w:pPr>
        <w:pStyle w:val="norm"/>
        <w:widowControl w:val="0"/>
        <w:tabs>
          <w:tab w:val="left" w:pos="1134"/>
        </w:tabs>
        <w:spacing w:line="240" w:lineRule="auto"/>
        <w:ind w:firstLine="567"/>
        <w:rPr>
          <w:rFonts w:ascii="GHEA Grapalat" w:hAnsi="GHEA Grapalat"/>
          <w:sz w:val="20"/>
        </w:rPr>
      </w:pPr>
      <w:r>
        <w:rPr>
          <w:rFonts w:ascii="GHEA Grapalat" w:hAnsi="GHEA Grapalat"/>
          <w:sz w:val="20"/>
          <w:lang w:val="hy-AM"/>
        </w:rPr>
        <w:t>5</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002684">
        <w:rPr>
          <w:rFonts w:ascii="GHEA Grapalat" w:hAnsi="GHEA Grapalat" w:cs="Sylfaen"/>
          <w:sz w:val="20"/>
          <w:szCs w:val="20"/>
        </w:rPr>
        <w:t xml:space="preserve"> (на один и тот же лот)</w:t>
      </w:r>
      <w:r w:rsidRPr="00002684">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002684" w:rsidRDefault="00721677" w:rsidP="00A512DF">
      <w:pPr>
        <w:pStyle w:val="norm"/>
        <w:widowControl w:val="0"/>
        <w:spacing w:line="240" w:lineRule="auto"/>
        <w:ind w:firstLine="0"/>
        <w:rPr>
          <w:rFonts w:ascii="GHEA Grapalat" w:hAnsi="GHEA Grapalat" w:cs="Sylfaen"/>
          <w:sz w:val="20"/>
        </w:rPr>
      </w:pPr>
      <w:r w:rsidRPr="00002684">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224C5B" w:rsidRPr="00002684" w:rsidRDefault="00224C5B" w:rsidP="00A512DF">
      <w:pPr>
        <w:rPr>
          <w:rFonts w:ascii="GHEA Grapalat" w:hAnsi="GHEA Grapalat"/>
          <w:b/>
        </w:rPr>
      </w:pPr>
    </w:p>
    <w:p w:rsidR="00A45946" w:rsidRPr="00002684" w:rsidRDefault="00333B85" w:rsidP="00A512DF">
      <w:pPr>
        <w:widowControl w:val="0"/>
        <w:jc w:val="center"/>
        <w:rPr>
          <w:rFonts w:ascii="GHEA Grapalat" w:hAnsi="GHEA Grapalat"/>
          <w:b/>
          <w:sz w:val="20"/>
          <w:szCs w:val="20"/>
        </w:rPr>
      </w:pPr>
      <w:r w:rsidRPr="00002684">
        <w:rPr>
          <w:rFonts w:ascii="GHEA Grapalat" w:hAnsi="GHEA Grapalat"/>
          <w:b/>
          <w:sz w:val="20"/>
          <w:szCs w:val="20"/>
        </w:rPr>
        <w:t>5.</w:t>
      </w:r>
      <w:r w:rsidR="00C8055A" w:rsidRPr="00002684">
        <w:rPr>
          <w:rFonts w:ascii="GHEA Grapalat" w:hAnsi="GHEA Grapalat"/>
          <w:b/>
          <w:sz w:val="20"/>
          <w:szCs w:val="20"/>
        </w:rPr>
        <w:t xml:space="preserve">ЦЕНОВОЕ ПРЕДЛОЖЕНИЕ ЗАЯВКИ </w:t>
      </w:r>
    </w:p>
    <w:p w:rsidR="00A534AA" w:rsidRPr="00002684" w:rsidRDefault="00A534AA" w:rsidP="00A534AA">
      <w:pPr>
        <w:widowControl w:val="0"/>
        <w:rPr>
          <w:rFonts w:ascii="GHEA Grapalat" w:hAnsi="GHEA Grapalat" w:cs="Arial"/>
          <w:b/>
          <w:sz w:val="20"/>
          <w:szCs w:val="20"/>
        </w:rPr>
      </w:pPr>
    </w:p>
    <w:p w:rsidR="00A45946" w:rsidRPr="00002684" w:rsidRDefault="00C8055A"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5.1</w:t>
      </w:r>
      <w:r w:rsidR="00A34DFE" w:rsidRPr="00002684">
        <w:rPr>
          <w:rFonts w:ascii="GHEA Grapalat" w:hAnsi="GHEA Grapalat"/>
          <w:sz w:val="20"/>
          <w:szCs w:val="20"/>
        </w:rPr>
        <w:t>.</w:t>
      </w:r>
      <w:r w:rsidR="00333B85" w:rsidRPr="00002684">
        <w:rPr>
          <w:rFonts w:ascii="GHEA Grapalat" w:hAnsi="GHEA Grapalat"/>
          <w:sz w:val="20"/>
          <w:szCs w:val="20"/>
        </w:rPr>
        <w:tab/>
      </w:r>
      <w:r w:rsidRPr="00002684">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002684" w:rsidRDefault="00C8055A"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5.2.</w:t>
      </w:r>
      <w:r w:rsidR="00333B85" w:rsidRPr="00002684">
        <w:rPr>
          <w:rFonts w:ascii="GHEA Grapalat" w:hAnsi="GHEA Grapalat"/>
          <w:sz w:val="20"/>
        </w:rPr>
        <w:tab/>
      </w:r>
      <w:r w:rsidRPr="00002684">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002684">
        <w:rPr>
          <w:rFonts w:ascii="GHEA Grapalat" w:hAnsi="GHEA Grapalat"/>
          <w:sz w:val="20"/>
        </w:rPr>
        <w:t xml:space="preserve"> </w:t>
      </w:r>
      <w:r w:rsidR="00443317" w:rsidRPr="00002684">
        <w:rPr>
          <w:rFonts w:ascii="GHEA Grapalat" w:hAnsi="GHEA Grapalat"/>
          <w:sz w:val="20"/>
        </w:rPr>
        <w:t>-</w:t>
      </w:r>
      <w:r w:rsidRPr="00002684">
        <w:rPr>
          <w:rFonts w:ascii="GHEA Grapalat" w:hAnsi="GHEA Grapalat"/>
          <w:sz w:val="20"/>
        </w:rPr>
        <w:t xml:space="preserve"> </w:t>
      </w:r>
      <w:r w:rsidR="00443317" w:rsidRPr="00002684">
        <w:rPr>
          <w:rFonts w:ascii="GHEA Grapalat" w:hAnsi="GHEA Grapalat"/>
          <w:sz w:val="20"/>
        </w:rPr>
        <w:t>стоимость</w:t>
      </w:r>
      <w:r w:rsidR="00F677F1" w:rsidRPr="00002684">
        <w:rPr>
          <w:rFonts w:ascii="GHEA Grapalat" w:hAnsi="GHEA Grapalat"/>
          <w:sz w:val="20"/>
        </w:rPr>
        <w:t xml:space="preserve"> (совокупность себестоимости и прогнозируемой прибыли) </w:t>
      </w:r>
      <w:r w:rsidRPr="00002684">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2684">
        <w:rPr>
          <w:rFonts w:ascii="GHEA Grapalat" w:hAnsi="GHEA Grapalat"/>
          <w:sz w:val="20"/>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02684" w:rsidRDefault="00B95FE0" w:rsidP="00A512DF">
      <w:pPr>
        <w:pStyle w:val="norm"/>
        <w:widowControl w:val="0"/>
        <w:spacing w:line="240" w:lineRule="auto"/>
        <w:ind w:firstLine="567"/>
        <w:rPr>
          <w:rFonts w:ascii="GHEA Grapalat" w:hAnsi="GHEA Grapalat" w:cs="Sylfaen"/>
          <w:sz w:val="20"/>
        </w:rPr>
      </w:pPr>
      <w:r w:rsidRPr="00002684">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а.</w:t>
      </w:r>
      <w:r w:rsidR="00333B85" w:rsidRPr="00002684">
        <w:rPr>
          <w:rFonts w:ascii="GHEA Grapalat" w:hAnsi="GHEA Grapalat"/>
          <w:sz w:val="20"/>
        </w:rPr>
        <w:tab/>
      </w:r>
      <w:r w:rsidRPr="00002684">
        <w:rPr>
          <w:rFonts w:ascii="GHEA Grapalat" w:hAnsi="GHEA Grapalat"/>
          <w:sz w:val="20"/>
        </w:rPr>
        <w:t>графы "стоимость</w:t>
      </w:r>
      <w:r w:rsidR="00DF3688" w:rsidRPr="00002684">
        <w:rPr>
          <w:rFonts w:ascii="GHEA Grapalat" w:hAnsi="GHEA Grapalat"/>
          <w:sz w:val="20"/>
        </w:rPr>
        <w:t>"</w:t>
      </w:r>
      <w:r w:rsidR="00F677F1" w:rsidRPr="00002684">
        <w:rPr>
          <w:rFonts w:ascii="GHEA Grapalat" w:hAnsi="GHEA Grapalat"/>
          <w:sz w:val="20"/>
        </w:rPr>
        <w:t xml:space="preserve"> </w:t>
      </w:r>
      <w:r w:rsidRPr="00002684">
        <w:rPr>
          <w:rFonts w:ascii="GHEA Grapalat" w:hAnsi="GHEA Grapalat"/>
          <w:sz w:val="20"/>
        </w:rPr>
        <w:t xml:space="preserve">и "налог на добавленную стоимость" </w:t>
      </w:r>
      <w:r w:rsidR="00F677F1" w:rsidRPr="00002684">
        <w:rPr>
          <w:rFonts w:ascii="GHEA Grapalat" w:hAnsi="GHEA Grapalat"/>
          <w:sz w:val="20"/>
        </w:rPr>
        <w:t xml:space="preserve">ценового предложения </w:t>
      </w:r>
      <w:r w:rsidRPr="00002684">
        <w:rPr>
          <w:rFonts w:ascii="GHEA Grapalat" w:hAnsi="GHEA Grapalat"/>
          <w:sz w:val="20"/>
        </w:rPr>
        <w:t>заполнены только цифрами, а графа "общая цена" — и прописью, и цифрами или только прописью.</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б.</w:t>
      </w:r>
      <w:r w:rsidR="00333B85" w:rsidRPr="00002684">
        <w:rPr>
          <w:rFonts w:ascii="GHEA Grapalat" w:hAnsi="GHEA Grapalat"/>
          <w:sz w:val="20"/>
        </w:rPr>
        <w:tab/>
      </w:r>
      <w:r w:rsidRPr="00002684">
        <w:rPr>
          <w:rFonts w:ascii="GHEA Grapalat" w:hAnsi="GHEA Grapalat"/>
          <w:sz w:val="20"/>
        </w:rPr>
        <w:t xml:space="preserve">между суммами, указанными прописью или цифрами в графах </w:t>
      </w:r>
      <w:r w:rsidR="00A60D60" w:rsidRPr="00002684">
        <w:rPr>
          <w:rFonts w:ascii="GHEA Grapalat" w:hAnsi="GHEA Grapalat"/>
          <w:sz w:val="20"/>
        </w:rPr>
        <w:t>"стоимость"</w:t>
      </w:r>
      <w:r w:rsidR="00A207C9" w:rsidRPr="00002684">
        <w:rPr>
          <w:rFonts w:ascii="GHEA Grapalat" w:hAnsi="GHEA Grapalat"/>
          <w:sz w:val="20"/>
        </w:rPr>
        <w:t xml:space="preserve"> </w:t>
      </w:r>
      <w:r w:rsidRPr="00002684">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02684" w:rsidRDefault="00B95FE0"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в.</w:t>
      </w:r>
      <w:r w:rsidR="00333B85" w:rsidRPr="00002684">
        <w:rPr>
          <w:rFonts w:ascii="GHEA Grapalat" w:hAnsi="GHEA Grapalat"/>
          <w:sz w:val="20"/>
        </w:rPr>
        <w:tab/>
      </w:r>
      <w:r w:rsidRPr="00002684">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002684" w:rsidRDefault="00B9778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г.</w:t>
      </w:r>
      <w:r w:rsidRPr="00002684">
        <w:rPr>
          <w:sz w:val="20"/>
        </w:rPr>
        <w:t xml:space="preserve"> </w:t>
      </w:r>
      <w:r w:rsidRPr="00002684">
        <w:rPr>
          <w:rFonts w:ascii="GHEA Grapalat" w:hAnsi="GHEA Grapalat"/>
          <w:sz w:val="20"/>
        </w:rPr>
        <w:t>стоимость, налог на добавленную стоимость и общая сумма</w:t>
      </w:r>
      <w:r w:rsidR="00910938" w:rsidRPr="00002684">
        <w:rPr>
          <w:rFonts w:ascii="GHEA Grapalat" w:hAnsi="GHEA Grapalat"/>
          <w:sz w:val="20"/>
        </w:rPr>
        <w:t xml:space="preserve"> ценового предложения</w:t>
      </w:r>
      <w:r w:rsidRPr="00002684">
        <w:rPr>
          <w:rFonts w:ascii="GHEA Grapalat" w:hAnsi="GHEA Grapalat"/>
          <w:sz w:val="20"/>
        </w:rPr>
        <w:t xml:space="preserve">, указанные в графах </w:t>
      </w:r>
      <w:r w:rsidR="00207490" w:rsidRPr="00002684">
        <w:rPr>
          <w:rFonts w:ascii="GHEA Grapalat" w:hAnsi="GHEA Grapalat"/>
          <w:sz w:val="20"/>
        </w:rPr>
        <w:t>прописью</w:t>
      </w:r>
      <w:r w:rsidRPr="00002684">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002684">
        <w:rPr>
          <w:rFonts w:ascii="GHEA Grapalat" w:hAnsi="GHEA Grapalat"/>
          <w:sz w:val="20"/>
        </w:rPr>
        <w:t xml:space="preserve">, </w:t>
      </w:r>
    </w:p>
    <w:p w:rsidR="00AE1E38" w:rsidRPr="00002684" w:rsidRDefault="00A14685"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д.</w:t>
      </w:r>
      <w:r w:rsidRPr="00002684">
        <w:rPr>
          <w:sz w:val="20"/>
        </w:rPr>
        <w:t xml:space="preserve"> </w:t>
      </w:r>
      <w:r w:rsidRPr="00002684">
        <w:rPr>
          <w:rFonts w:ascii="GHEA Grapalat" w:hAnsi="GHEA Grapalat"/>
          <w:sz w:val="20"/>
        </w:rPr>
        <w:t xml:space="preserve">в графах стоимость и налог на добавленную стоимость </w:t>
      </w:r>
      <w:r w:rsidR="008730A8" w:rsidRPr="00002684">
        <w:rPr>
          <w:rFonts w:ascii="GHEA Grapalat" w:hAnsi="GHEA Grapalat"/>
          <w:sz w:val="20"/>
        </w:rPr>
        <w:t xml:space="preserve">ценового предложения </w:t>
      </w:r>
      <w:r w:rsidRPr="00002684">
        <w:rPr>
          <w:rFonts w:ascii="GHEA Grapalat" w:hAnsi="GHEA Grapalat"/>
          <w:sz w:val="20"/>
        </w:rPr>
        <w:t xml:space="preserve">суммы заполнены как цифрами, так и </w:t>
      </w:r>
      <w:r w:rsidR="008730A8" w:rsidRPr="00002684">
        <w:rPr>
          <w:rFonts w:ascii="GHEA Grapalat" w:hAnsi="GHEA Grapalat"/>
          <w:sz w:val="20"/>
        </w:rPr>
        <w:t>прописью</w:t>
      </w:r>
      <w:r w:rsidRPr="00002684">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02684">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002684">
        <w:rPr>
          <w:rFonts w:ascii="GHEA Grapalat" w:hAnsi="GHEA Grapalat"/>
          <w:sz w:val="20"/>
        </w:rPr>
        <w:t xml:space="preserve"> </w:t>
      </w:r>
      <w:r w:rsidR="00AE1E38" w:rsidRPr="00002684">
        <w:rPr>
          <w:rFonts w:ascii="GHEA Grapalat" w:hAnsi="GHEA Grapalat"/>
          <w:sz w:val="20"/>
        </w:rPr>
        <w:t>и "налог на добавленную стоимость".</w:t>
      </w:r>
    </w:p>
    <w:p w:rsidR="0048059F" w:rsidRPr="00002684" w:rsidRDefault="0048059F"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е.</w:t>
      </w:r>
      <w:r w:rsidRPr="00002684">
        <w:rPr>
          <w:sz w:val="20"/>
        </w:rPr>
        <w:t xml:space="preserve"> </w:t>
      </w:r>
      <w:r w:rsidRPr="00002684">
        <w:rPr>
          <w:rFonts w:ascii="GHEA Grapalat" w:hAnsi="GHEA Grapalat"/>
          <w:sz w:val="20"/>
        </w:rPr>
        <w:t>в суммах, заполненных буквами в графах ценового пред</w:t>
      </w:r>
      <w:r w:rsidR="00413595" w:rsidRPr="00002684">
        <w:rPr>
          <w:rFonts w:ascii="GHEA Grapalat" w:hAnsi="GHEA Grapalat"/>
          <w:sz w:val="20"/>
        </w:rPr>
        <w:t xml:space="preserve">ложения, </w:t>
      </w:r>
      <w:proofErr w:type="spellStart"/>
      <w:r w:rsidR="00413595" w:rsidRPr="00002684">
        <w:rPr>
          <w:rFonts w:ascii="GHEA Grapalat" w:hAnsi="GHEA Grapalat"/>
          <w:sz w:val="20"/>
        </w:rPr>
        <w:t>лумы</w:t>
      </w:r>
      <w:proofErr w:type="spellEnd"/>
      <w:r w:rsidR="00413595" w:rsidRPr="00002684">
        <w:rPr>
          <w:rFonts w:ascii="GHEA Grapalat" w:hAnsi="GHEA Grapalat"/>
          <w:sz w:val="20"/>
        </w:rPr>
        <w:t xml:space="preserve"> указаны в цифрах.</w:t>
      </w:r>
    </w:p>
    <w:p w:rsidR="00A45946" w:rsidRPr="00002684" w:rsidRDefault="00C8055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5.3</w:t>
      </w:r>
      <w:r w:rsidR="00A34DFE" w:rsidRPr="00002684">
        <w:rPr>
          <w:rFonts w:ascii="GHEA Grapalat" w:hAnsi="GHEA Grapalat"/>
          <w:sz w:val="20"/>
        </w:rPr>
        <w:t>.</w:t>
      </w:r>
      <w:r w:rsidR="00333B85" w:rsidRPr="00002684">
        <w:rPr>
          <w:rFonts w:ascii="GHEA Grapalat" w:hAnsi="GHEA Grapalat"/>
          <w:sz w:val="20"/>
        </w:rPr>
        <w:tab/>
      </w:r>
      <w:r w:rsidRPr="00002684">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002684">
        <w:rPr>
          <w:rFonts w:ascii="GHEA Grapalat" w:hAnsi="GHEA Grapalat"/>
          <w:sz w:val="20"/>
        </w:rPr>
        <w:t>сведений</w:t>
      </w:r>
      <w:proofErr w:type="gramEnd"/>
      <w:r w:rsidRPr="00002684">
        <w:rPr>
          <w:rFonts w:ascii="GHEA Grapalat" w:hAnsi="GHEA Grapalat"/>
          <w:sz w:val="20"/>
        </w:rPr>
        <w:t xml:space="preserve"> или документов иного типа; также размер прибыли участника не может быть ограничен приглашением.</w:t>
      </w:r>
    </w:p>
    <w:p w:rsidR="00096865" w:rsidRPr="00002684" w:rsidRDefault="00096865" w:rsidP="00A512DF">
      <w:pPr>
        <w:pStyle w:val="23"/>
        <w:widowControl w:val="0"/>
        <w:spacing w:line="240" w:lineRule="auto"/>
        <w:ind w:firstLine="567"/>
        <w:rPr>
          <w:rFonts w:ascii="GHEA Grapalat" w:hAnsi="GHEA Grapalat"/>
          <w:sz w:val="24"/>
          <w:szCs w:val="24"/>
        </w:rPr>
      </w:pPr>
    </w:p>
    <w:p w:rsidR="00096865" w:rsidRPr="00002684" w:rsidRDefault="00220C7C" w:rsidP="00A534AA">
      <w:pPr>
        <w:pStyle w:val="aff"/>
        <w:widowControl w:val="0"/>
        <w:numPr>
          <w:ilvl w:val="0"/>
          <w:numId w:val="32"/>
        </w:numPr>
        <w:ind w:right="565"/>
        <w:jc w:val="center"/>
        <w:rPr>
          <w:rFonts w:ascii="GHEA Grapalat" w:hAnsi="GHEA Grapalat"/>
          <w:b/>
          <w:sz w:val="20"/>
          <w:szCs w:val="20"/>
        </w:rPr>
      </w:pPr>
      <w:r w:rsidRPr="00002684">
        <w:rPr>
          <w:rFonts w:ascii="GHEA Grapalat" w:hAnsi="GHEA Grapalat" w:cs="Cambria"/>
          <w:b/>
          <w:sz w:val="20"/>
          <w:szCs w:val="20"/>
        </w:rPr>
        <w:t>СРОК</w:t>
      </w:r>
      <w:r w:rsidRPr="00002684">
        <w:rPr>
          <w:rFonts w:ascii="GHEA Grapalat" w:hAnsi="GHEA Grapalat"/>
          <w:b/>
          <w:sz w:val="20"/>
          <w:szCs w:val="20"/>
        </w:rPr>
        <w:t xml:space="preserve"> </w:t>
      </w:r>
      <w:r w:rsidRPr="00002684">
        <w:rPr>
          <w:rFonts w:ascii="GHEA Grapalat" w:hAnsi="GHEA Grapalat" w:cs="Cambria"/>
          <w:b/>
          <w:sz w:val="20"/>
          <w:szCs w:val="20"/>
        </w:rPr>
        <w:t>ДЕЙСТ</w:t>
      </w:r>
      <w:r w:rsidRPr="00002684">
        <w:rPr>
          <w:rFonts w:ascii="GHEA Grapalat" w:hAnsi="GHEA Grapalat"/>
          <w:b/>
          <w:sz w:val="20"/>
          <w:szCs w:val="20"/>
        </w:rPr>
        <w:t xml:space="preserve">ВИЯ ЗАЯВКИ, </w:t>
      </w:r>
      <w:r w:rsidR="00294F67" w:rsidRPr="00002684">
        <w:rPr>
          <w:rFonts w:ascii="GHEA Grapalat" w:hAnsi="GHEA Grapalat"/>
          <w:b/>
          <w:sz w:val="20"/>
          <w:szCs w:val="20"/>
        </w:rPr>
        <w:br/>
      </w:r>
      <w:r w:rsidRPr="00002684">
        <w:rPr>
          <w:rFonts w:ascii="GHEA Grapalat" w:hAnsi="GHEA Grapalat"/>
          <w:b/>
          <w:sz w:val="20"/>
          <w:szCs w:val="20"/>
        </w:rPr>
        <w:t>ПОРЯДОК ВНЕСЕНИЯ ИЗМЕНЕНИЙ В ЗАЯВКИ</w:t>
      </w:r>
      <w:r w:rsidR="002626F7" w:rsidRPr="00002684">
        <w:rPr>
          <w:rFonts w:ascii="GHEA Grapalat" w:hAnsi="GHEA Grapalat"/>
          <w:b/>
          <w:sz w:val="20"/>
          <w:szCs w:val="20"/>
        </w:rPr>
        <w:t xml:space="preserve"> </w:t>
      </w:r>
      <w:r w:rsidR="00955A1E" w:rsidRPr="00002684">
        <w:rPr>
          <w:rFonts w:ascii="GHEA Grapalat" w:hAnsi="GHEA Grapalat"/>
          <w:b/>
          <w:sz w:val="20"/>
          <w:szCs w:val="20"/>
        </w:rPr>
        <w:t>И ИХ ОТЗЫВА</w:t>
      </w:r>
    </w:p>
    <w:p w:rsidR="00A534AA" w:rsidRPr="00002684" w:rsidRDefault="00A534AA" w:rsidP="00A534AA">
      <w:pPr>
        <w:pStyle w:val="aff"/>
        <w:widowControl w:val="0"/>
        <w:ind w:right="565"/>
        <w:rPr>
          <w:rFonts w:ascii="GHEA Grapalat" w:hAnsi="GHEA Grapalat"/>
          <w:b/>
          <w:sz w:val="20"/>
          <w:szCs w:val="20"/>
        </w:rPr>
      </w:pPr>
    </w:p>
    <w:p w:rsidR="00096865" w:rsidRPr="00002684" w:rsidRDefault="00220C7C" w:rsidP="00A512DF">
      <w:pPr>
        <w:pStyle w:val="a3"/>
        <w:widowControl w:val="0"/>
        <w:tabs>
          <w:tab w:val="left" w:pos="1134"/>
        </w:tabs>
        <w:spacing w:line="240" w:lineRule="auto"/>
        <w:ind w:firstLine="567"/>
        <w:rPr>
          <w:rFonts w:ascii="GHEA Grapalat" w:hAnsi="GHEA Grapalat"/>
          <w:i w:val="0"/>
        </w:rPr>
      </w:pPr>
      <w:r w:rsidRPr="00002684">
        <w:rPr>
          <w:rFonts w:ascii="GHEA Grapalat" w:hAnsi="GHEA Grapalat"/>
          <w:i w:val="0"/>
        </w:rPr>
        <w:t>6.1</w:t>
      </w:r>
      <w:r w:rsidR="00A34DFE" w:rsidRPr="00002684">
        <w:rPr>
          <w:rFonts w:ascii="GHEA Grapalat" w:hAnsi="GHEA Grapalat"/>
          <w:i w:val="0"/>
        </w:rPr>
        <w:t>.</w:t>
      </w:r>
      <w:r w:rsidR="00294F67" w:rsidRPr="00002684">
        <w:rPr>
          <w:rFonts w:ascii="GHEA Grapalat" w:hAnsi="GHEA Grapalat"/>
          <w:i w:val="0"/>
        </w:rPr>
        <w:tab/>
      </w:r>
      <w:r w:rsidRPr="00002684">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02684" w:rsidRDefault="00220C7C" w:rsidP="00A512DF">
      <w:pPr>
        <w:pStyle w:val="a3"/>
        <w:widowControl w:val="0"/>
        <w:tabs>
          <w:tab w:val="left" w:pos="1134"/>
        </w:tabs>
        <w:spacing w:line="240" w:lineRule="auto"/>
        <w:ind w:firstLine="567"/>
        <w:rPr>
          <w:rFonts w:ascii="GHEA Grapalat" w:hAnsi="GHEA Grapalat" w:cs="Sylfaen"/>
          <w:i w:val="0"/>
        </w:rPr>
      </w:pPr>
      <w:r w:rsidRPr="00002684">
        <w:rPr>
          <w:rFonts w:ascii="GHEA Grapalat" w:hAnsi="GHEA Grapalat"/>
          <w:i w:val="0"/>
        </w:rPr>
        <w:t>6.2</w:t>
      </w:r>
      <w:r w:rsidR="00A34DFE" w:rsidRPr="00002684">
        <w:rPr>
          <w:rFonts w:ascii="GHEA Grapalat" w:hAnsi="GHEA Grapalat"/>
          <w:i w:val="0"/>
        </w:rPr>
        <w:t>.</w:t>
      </w:r>
      <w:r w:rsidR="008E6E51" w:rsidRPr="00002684">
        <w:rPr>
          <w:rFonts w:ascii="GHEA Grapalat" w:hAnsi="GHEA Grapalat"/>
          <w:i w:val="0"/>
        </w:rPr>
        <w:tab/>
      </w:r>
      <w:r w:rsidRPr="00002684">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62A29" w:rsidRPr="00002684" w:rsidRDefault="00C62A29" w:rsidP="00A512DF">
      <w:pPr>
        <w:widowControl w:val="0"/>
        <w:jc w:val="center"/>
        <w:rPr>
          <w:rFonts w:ascii="GHEA Grapalat" w:hAnsi="GHEA Grapalat"/>
          <w:b/>
          <w:sz w:val="20"/>
          <w:szCs w:val="20"/>
        </w:rPr>
      </w:pPr>
    </w:p>
    <w:p w:rsidR="00096865" w:rsidRPr="00002684" w:rsidRDefault="00E70FC4" w:rsidP="00A512DF">
      <w:pPr>
        <w:widowControl w:val="0"/>
        <w:jc w:val="center"/>
        <w:rPr>
          <w:rFonts w:ascii="GHEA Grapalat" w:hAnsi="GHEA Grapalat"/>
          <w:b/>
          <w:sz w:val="20"/>
          <w:szCs w:val="20"/>
        </w:rPr>
      </w:pPr>
      <w:r w:rsidRPr="00002684">
        <w:rPr>
          <w:rFonts w:ascii="GHEA Grapalat" w:hAnsi="GHEA Grapalat"/>
          <w:b/>
          <w:sz w:val="20"/>
          <w:szCs w:val="20"/>
        </w:rPr>
        <w:t xml:space="preserve">8.ВСКРЫТИЕ, ОЦЕНКА ЗАЯВОК И </w:t>
      </w:r>
      <w:r w:rsidR="008E3C53" w:rsidRPr="00002684">
        <w:rPr>
          <w:rFonts w:ascii="GHEA Grapalat" w:hAnsi="GHEA Grapalat"/>
          <w:b/>
          <w:sz w:val="20"/>
          <w:szCs w:val="20"/>
        </w:rPr>
        <w:br/>
      </w:r>
      <w:r w:rsidR="00807178" w:rsidRPr="00002684">
        <w:rPr>
          <w:rFonts w:ascii="GHEA Grapalat" w:hAnsi="GHEA Grapalat"/>
          <w:b/>
          <w:sz w:val="20"/>
          <w:szCs w:val="20"/>
        </w:rPr>
        <w:t xml:space="preserve">ПОДВЕДЕНИЕ ИТОГОВ </w:t>
      </w:r>
    </w:p>
    <w:p w:rsidR="00A534AA" w:rsidRPr="00002684" w:rsidRDefault="00A534AA" w:rsidP="00A512DF">
      <w:pPr>
        <w:widowControl w:val="0"/>
        <w:jc w:val="center"/>
        <w:rPr>
          <w:rFonts w:ascii="GHEA Grapalat" w:hAnsi="GHEA Grapalat"/>
          <w:b/>
          <w:sz w:val="20"/>
          <w:szCs w:val="20"/>
        </w:rPr>
      </w:pPr>
    </w:p>
    <w:p w:rsidR="00096865" w:rsidRPr="00002684" w:rsidRDefault="00FD2748" w:rsidP="00A512DF">
      <w:pPr>
        <w:pStyle w:val="23"/>
        <w:widowControl w:val="0"/>
        <w:tabs>
          <w:tab w:val="left" w:pos="1134"/>
        </w:tabs>
        <w:spacing w:line="240" w:lineRule="auto"/>
        <w:ind w:firstLine="567"/>
        <w:rPr>
          <w:rFonts w:ascii="GHEA Grapalat" w:hAnsi="GHEA Grapalat" w:cs="Tahoma"/>
        </w:rPr>
      </w:pPr>
      <w:r w:rsidRPr="00002684">
        <w:rPr>
          <w:rFonts w:ascii="GHEA Grapalat" w:hAnsi="GHEA Grapalat"/>
        </w:rPr>
        <w:t>8.1</w:t>
      </w:r>
      <w:r w:rsidR="00D07367" w:rsidRPr="00002684">
        <w:rPr>
          <w:rFonts w:ascii="GHEA Grapalat" w:hAnsi="GHEA Grapalat"/>
        </w:rPr>
        <w:t>.</w:t>
      </w:r>
      <w:r w:rsidR="00D07367" w:rsidRPr="00002684">
        <w:rPr>
          <w:rFonts w:ascii="GHEA Grapalat" w:hAnsi="GHEA Grapalat"/>
        </w:rPr>
        <w:tab/>
      </w:r>
      <w:r w:rsidRPr="00002684">
        <w:rPr>
          <w:rFonts w:ascii="GHEA Grapalat" w:hAnsi="GHEA Grapalat"/>
        </w:rPr>
        <w:t>Вскрытие заявок произойдет на "</w:t>
      </w:r>
      <w:r w:rsidR="00A534AA" w:rsidRPr="00002684">
        <w:rPr>
          <w:rFonts w:ascii="GHEA Grapalat" w:hAnsi="GHEA Grapalat"/>
        </w:rPr>
        <w:t>7</w:t>
      </w:r>
      <w:r w:rsidRPr="00002684">
        <w:rPr>
          <w:rFonts w:ascii="GHEA Grapalat" w:hAnsi="GHEA Grapalat"/>
        </w:rPr>
        <w:t>"-</w:t>
      </w:r>
      <w:r w:rsidR="00A534AA" w:rsidRPr="00002684">
        <w:rPr>
          <w:rFonts w:ascii="GHEA Grapalat" w:hAnsi="GHEA Grapalat"/>
        </w:rPr>
        <w:t>о</w:t>
      </w:r>
      <w:r w:rsidRPr="00002684">
        <w:rPr>
          <w:rFonts w:ascii="GHEA Grapalat" w:hAnsi="GHEA Grapalat"/>
        </w:rPr>
        <w:t>й день в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w:t>
      </w:r>
      <w:r w:rsidR="0083598A" w:rsidRPr="0083598A">
        <w:rPr>
          <w:rFonts w:ascii="GHEA Grapalat" w:hAnsi="GHEA Grapalat"/>
        </w:rPr>
        <w:t>0</w:t>
      </w:r>
      <w:r w:rsidR="00A534AA" w:rsidRPr="00002684">
        <w:rPr>
          <w:rFonts w:ascii="GHEA Grapalat" w:hAnsi="GHEA Grapalat"/>
        </w:rPr>
        <w:t>0</w:t>
      </w:r>
      <w:r w:rsidRPr="00002684">
        <w:rPr>
          <w:rFonts w:ascii="GHEA Grapalat" w:hAnsi="GHEA Grapalat"/>
        </w:rPr>
        <w:t>"</w:t>
      </w:r>
      <w:r w:rsidR="00A534AA" w:rsidRPr="00002684">
        <w:rPr>
          <w:rFonts w:ascii="GHEA Grapalat" w:hAnsi="GHEA Grapalat"/>
        </w:rPr>
        <w:t xml:space="preserve"> часов</w:t>
      </w:r>
      <w:r w:rsidRPr="00002684">
        <w:rPr>
          <w:rFonts w:ascii="GHEA Grapalat" w:hAnsi="GHEA Grapalat"/>
        </w:rPr>
        <w:t xml:space="preserve"> со дня опубликования в </w:t>
      </w:r>
      <w:r w:rsidR="00CE35E7" w:rsidRPr="00002684">
        <w:rPr>
          <w:rFonts w:ascii="GHEA Grapalat" w:hAnsi="GHEA Grapalat"/>
        </w:rPr>
        <w:t>бюллетене</w:t>
      </w:r>
      <w:r w:rsidRPr="00002684">
        <w:rPr>
          <w:rFonts w:ascii="GHEA Grapalat" w:hAnsi="GHEA Grapalat"/>
        </w:rPr>
        <w:t xml:space="preserve"> объявления и приглашения на настоящую процедуру. </w:t>
      </w:r>
    </w:p>
    <w:p w:rsidR="00C64E56"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На заседании по вскрытию</w:t>
      </w:r>
      <w:r w:rsidR="001F2926" w:rsidRPr="00002684">
        <w:rPr>
          <w:rFonts w:ascii="GHEA Grapalat" w:hAnsi="GHEA Grapalat"/>
          <w:sz w:val="20"/>
          <w:szCs w:val="20"/>
        </w:rPr>
        <w:t xml:space="preserve"> и оценке</w:t>
      </w:r>
      <w:r w:rsidRPr="00002684">
        <w:rPr>
          <w:rFonts w:ascii="GHEA Grapalat" w:hAnsi="GHEA Grapalat"/>
          <w:sz w:val="20"/>
          <w:szCs w:val="20"/>
        </w:rPr>
        <w:t xml:space="preserve"> заявок</w:t>
      </w:r>
      <w:r w:rsidR="00C64E56" w:rsidRPr="00002684">
        <w:rPr>
          <w:rFonts w:ascii="GHEA Grapalat" w:hAnsi="GHEA Grapalat"/>
          <w:sz w:val="20"/>
          <w:szCs w:val="20"/>
        </w:rPr>
        <w:t>:</w:t>
      </w:r>
    </w:p>
    <w:p w:rsidR="00576D5D"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 xml:space="preserve"> </w:t>
      </w:r>
      <w:r w:rsidR="00576D5D" w:rsidRPr="00002684">
        <w:rPr>
          <w:rFonts w:ascii="GHEA Grapalat" w:hAnsi="GHEA Grapalat"/>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02684">
        <w:rPr>
          <w:rFonts w:ascii="GHEA Grapalat" w:hAnsi="GHEA Grapalat"/>
          <w:sz w:val="20"/>
          <w:szCs w:val="20"/>
        </w:rPr>
        <w:t>;</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Pr="001453C6">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а.</w:t>
      </w:r>
      <w:r w:rsidRPr="001453C6">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lastRenderedPageBreak/>
        <w:t>б.</w:t>
      </w:r>
      <w:r w:rsidRPr="001453C6">
        <w:rPr>
          <w:rFonts w:ascii="GHEA Grapalat" w:hAnsi="GHEA Grapalat"/>
          <w:sz w:val="20"/>
          <w:szCs w:val="20"/>
        </w:rPr>
        <w:tab/>
      </w:r>
      <w:r w:rsidRPr="001453C6">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453C6">
        <w:rPr>
          <w:rFonts w:ascii="GHEA Grapalat" w:hAnsi="GHEA Grapalat"/>
          <w:sz w:val="20"/>
          <w:szCs w:val="20"/>
        </w:rPr>
        <w:t xml:space="preserve"> реквизитам;</w:t>
      </w:r>
    </w:p>
    <w:p w:rsidR="00576D5D" w:rsidRPr="001453C6" w:rsidRDefault="00576D5D"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Pr="001453C6">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453C6" w:rsidRDefault="00FD274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8.2.</w:t>
      </w:r>
      <w:r w:rsidR="00D07367" w:rsidRPr="001453C6">
        <w:rPr>
          <w:rFonts w:ascii="GHEA Grapalat" w:hAnsi="GHEA Grapalat"/>
          <w:sz w:val="20"/>
          <w:szCs w:val="20"/>
        </w:rPr>
        <w:tab/>
      </w:r>
      <w:r w:rsidRPr="001453C6">
        <w:rPr>
          <w:rFonts w:ascii="GHEA Grapalat" w:hAnsi="GHEA Grapalat"/>
          <w:sz w:val="20"/>
          <w:szCs w:val="20"/>
        </w:rPr>
        <w:t xml:space="preserve">Заявки оцениваются в порядке, установленном настоящим приглашением. </w:t>
      </w:r>
    </w:p>
    <w:p w:rsidR="002A665D" w:rsidRPr="001453C6" w:rsidRDefault="00CF34DE" w:rsidP="00A512DF">
      <w:pPr>
        <w:widowControl w:val="0"/>
        <w:ind w:firstLine="567"/>
        <w:jc w:val="both"/>
        <w:rPr>
          <w:sz w:val="20"/>
          <w:szCs w:val="20"/>
        </w:rPr>
      </w:pPr>
      <w:r w:rsidRPr="001453C6">
        <w:rPr>
          <w:rFonts w:ascii="GHEA Grapalat" w:hAnsi="GHEA Grapalat"/>
          <w:sz w:val="20"/>
          <w:szCs w:val="20"/>
        </w:rPr>
        <w:t>Е</w:t>
      </w:r>
      <w:r w:rsidR="00CA7C54" w:rsidRPr="001453C6">
        <w:rPr>
          <w:rFonts w:ascii="GHEA Grapalat" w:hAnsi="GHEA Grapalat"/>
          <w:sz w:val="20"/>
          <w:szCs w:val="20"/>
        </w:rPr>
        <w:t xml:space="preserve">сли количество лотов </w:t>
      </w:r>
      <w:r w:rsidR="00D42D33" w:rsidRPr="001453C6">
        <w:rPr>
          <w:rFonts w:ascii="GHEA Grapalat" w:hAnsi="GHEA Grapalat"/>
          <w:sz w:val="20"/>
          <w:szCs w:val="20"/>
        </w:rPr>
        <w:t xml:space="preserve">в </w:t>
      </w:r>
      <w:r w:rsidR="00CA7C54" w:rsidRPr="001453C6">
        <w:rPr>
          <w:rFonts w:ascii="GHEA Grapalat" w:hAnsi="GHEA Grapalat"/>
          <w:sz w:val="20"/>
          <w:szCs w:val="20"/>
        </w:rPr>
        <w:t>процедур</w:t>
      </w:r>
      <w:r w:rsidR="00D42D33" w:rsidRPr="001453C6">
        <w:rPr>
          <w:rFonts w:ascii="GHEA Grapalat" w:hAnsi="GHEA Grapalat"/>
          <w:sz w:val="20"/>
          <w:szCs w:val="20"/>
        </w:rPr>
        <w:t>е</w:t>
      </w:r>
      <w:r w:rsidR="00CA7C54" w:rsidRPr="001453C6">
        <w:rPr>
          <w:rFonts w:ascii="GHEA Grapalat" w:hAnsi="GHEA Grapalat"/>
          <w:sz w:val="20"/>
          <w:szCs w:val="20"/>
        </w:rPr>
        <w:t xml:space="preserve"> закупок не превышает </w:t>
      </w:r>
      <w:proofErr w:type="spellStart"/>
      <w:r w:rsidR="00CA7C54" w:rsidRPr="001453C6">
        <w:rPr>
          <w:rFonts w:ascii="GHEA Grapalat" w:hAnsi="GHEA Grapalat"/>
          <w:sz w:val="20"/>
          <w:szCs w:val="20"/>
        </w:rPr>
        <w:t>семдесять</w:t>
      </w:r>
      <w:proofErr w:type="spellEnd"/>
      <w:r w:rsidR="00CA7C54" w:rsidRPr="001453C6">
        <w:rPr>
          <w:rFonts w:ascii="GHEA Grapalat" w:hAnsi="GHEA Grapalat"/>
          <w:sz w:val="20"/>
          <w:szCs w:val="20"/>
        </w:rPr>
        <w:t xml:space="preserve"> пять</w:t>
      </w:r>
      <w:r w:rsidRPr="001453C6">
        <w:rPr>
          <w:rFonts w:ascii="GHEA Grapalat" w:hAnsi="GHEA Grapalat"/>
          <w:sz w:val="20"/>
          <w:szCs w:val="20"/>
        </w:rPr>
        <w:t xml:space="preserve"> лотов</w:t>
      </w:r>
      <w:r w:rsidR="00CA7C54" w:rsidRPr="001453C6">
        <w:rPr>
          <w:rFonts w:ascii="GHEA Grapalat" w:hAnsi="GHEA Grapalat"/>
          <w:sz w:val="20"/>
          <w:szCs w:val="20"/>
        </w:rPr>
        <w:t xml:space="preserve">- оценка </w:t>
      </w:r>
      <w:r w:rsidR="009A796C" w:rsidRPr="001453C6">
        <w:rPr>
          <w:rFonts w:ascii="GHEA Grapalat" w:hAnsi="GHEA Grapalat"/>
          <w:sz w:val="20"/>
          <w:szCs w:val="20"/>
        </w:rPr>
        <w:t xml:space="preserve">заявок осуществляется в течение </w:t>
      </w:r>
      <w:r w:rsidR="00CA7C54" w:rsidRPr="001453C6">
        <w:rPr>
          <w:rFonts w:ascii="GHEA Grapalat" w:hAnsi="GHEA Grapalat"/>
          <w:sz w:val="20"/>
          <w:szCs w:val="20"/>
        </w:rPr>
        <w:t xml:space="preserve">десяти </w:t>
      </w:r>
      <w:r w:rsidR="009A796C" w:rsidRPr="001453C6">
        <w:rPr>
          <w:rFonts w:ascii="GHEA Grapalat" w:hAnsi="GHEA Grapalat"/>
          <w:sz w:val="20"/>
          <w:szCs w:val="20"/>
        </w:rPr>
        <w:t>рабочих дней со дня истечения окончательного срока их подачи, а</w:t>
      </w:r>
      <w:r w:rsidR="00CA7C54" w:rsidRPr="001453C6">
        <w:rPr>
          <w:rFonts w:ascii="GHEA Grapalat" w:hAnsi="GHEA Grapalat"/>
          <w:sz w:val="20"/>
          <w:szCs w:val="20"/>
        </w:rPr>
        <w:t xml:space="preserve"> при превышении-</w:t>
      </w:r>
      <w:r w:rsidR="009A796C" w:rsidRPr="001453C6">
        <w:rPr>
          <w:rFonts w:ascii="GHEA Grapalat" w:hAnsi="GHEA Grapalat"/>
          <w:sz w:val="20"/>
          <w:szCs w:val="20"/>
        </w:rPr>
        <w:t xml:space="preserve"> в течение </w:t>
      </w:r>
      <w:r w:rsidR="00CA7C54" w:rsidRPr="001453C6">
        <w:rPr>
          <w:rFonts w:ascii="GHEA Grapalat" w:hAnsi="GHEA Grapalat"/>
          <w:sz w:val="20"/>
          <w:szCs w:val="20"/>
        </w:rPr>
        <w:t xml:space="preserve">пятнадцати </w:t>
      </w:r>
      <w:r w:rsidR="009A796C" w:rsidRPr="001453C6">
        <w:rPr>
          <w:rFonts w:ascii="GHEA Grapalat" w:hAnsi="GHEA Grapalat"/>
          <w:sz w:val="20"/>
          <w:szCs w:val="20"/>
        </w:rPr>
        <w:t>рабочих дней.</w:t>
      </w:r>
    </w:p>
    <w:p w:rsidR="00ED6836" w:rsidRPr="001453C6" w:rsidRDefault="00745561" w:rsidP="00A512DF">
      <w:pPr>
        <w:widowControl w:val="0"/>
        <w:ind w:firstLine="567"/>
        <w:jc w:val="both"/>
        <w:rPr>
          <w:rFonts w:ascii="GHEA Grapalat" w:hAnsi="GHEA Grapalat" w:cs="Sylfaen"/>
          <w:sz w:val="20"/>
          <w:szCs w:val="20"/>
        </w:rPr>
      </w:pPr>
      <w:r w:rsidRPr="001453C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453C6">
        <w:rPr>
          <w:rFonts w:ascii="GHEA Grapalat" w:hAnsi="GHEA Grapalat"/>
          <w:sz w:val="20"/>
          <w:szCs w:val="20"/>
        </w:rPr>
        <w:t xml:space="preserve"> и оценке </w:t>
      </w:r>
      <w:r w:rsidRPr="001453C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453C6">
        <w:rPr>
          <w:rFonts w:ascii="GHEA Grapalat" w:hAnsi="GHEA Grapalat"/>
          <w:sz w:val="20"/>
          <w:szCs w:val="20"/>
        </w:rPr>
        <w:t>, за исключением случая, установленного пунктом 8.9 части 1 настоящего приглашения</w:t>
      </w:r>
      <w:r w:rsidRPr="001453C6">
        <w:rPr>
          <w:rFonts w:ascii="GHEA Grapalat" w:hAnsi="GHEA Grapalat"/>
          <w:sz w:val="20"/>
          <w:szCs w:val="20"/>
        </w:rPr>
        <w:t>.</w:t>
      </w:r>
    </w:p>
    <w:p w:rsidR="00B514E8" w:rsidRPr="001453C6" w:rsidRDefault="00FD2748"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8.</w:t>
      </w:r>
      <w:r w:rsidR="004C3E56" w:rsidRPr="001453C6">
        <w:rPr>
          <w:rFonts w:ascii="GHEA Grapalat" w:hAnsi="GHEA Grapalat"/>
        </w:rPr>
        <w:t>3</w:t>
      </w:r>
      <w:r w:rsidR="00D07367" w:rsidRPr="001453C6">
        <w:rPr>
          <w:rFonts w:ascii="GHEA Grapalat" w:hAnsi="GHEA Grapalat"/>
        </w:rPr>
        <w:t>.</w:t>
      </w:r>
      <w:r w:rsidR="00D07367" w:rsidRPr="001453C6">
        <w:rPr>
          <w:rFonts w:ascii="GHEA Grapalat" w:hAnsi="GHEA Grapalat"/>
        </w:rPr>
        <w:tab/>
      </w:r>
      <w:r w:rsidR="00D22CBB" w:rsidRPr="001453C6">
        <w:rPr>
          <w:rFonts w:ascii="GHEA Grapalat" w:hAnsi="GHEA Grapalat"/>
        </w:rPr>
        <w:t>Отобранный у</w:t>
      </w:r>
      <w:r w:rsidRPr="001453C6">
        <w:rPr>
          <w:rFonts w:ascii="GHEA Grapalat" w:hAnsi="GHEA Grapalat"/>
        </w:rPr>
        <w:t>частник</w:t>
      </w:r>
      <w:r w:rsidR="00DD2F66" w:rsidRPr="001453C6">
        <w:rPr>
          <w:rFonts w:ascii="GHEA Grapalat" w:hAnsi="GHEA Grapalat"/>
        </w:rPr>
        <w:t xml:space="preserve"> </w:t>
      </w:r>
      <w:r w:rsidRPr="001453C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453C6">
        <w:rPr>
          <w:rFonts w:ascii="GHEA Grapalat" w:hAnsi="GHEA Grapalat"/>
        </w:rPr>
        <w:t>отобранного</w:t>
      </w:r>
      <w:r w:rsidR="0066621D" w:rsidRPr="001453C6">
        <w:rPr>
          <w:rFonts w:ascii="GHEA Grapalat" w:hAnsi="GHEA Grapalat"/>
        </w:rPr>
        <w:t xml:space="preserve"> участника</w:t>
      </w:r>
      <w:r w:rsidR="009A0BDF" w:rsidRPr="001453C6">
        <w:rPr>
          <w:rFonts w:ascii="GHEA Grapalat" w:hAnsi="GHEA Grapalat"/>
        </w:rPr>
        <w:t xml:space="preserve"> и </w:t>
      </w:r>
      <w:r w:rsidRPr="001453C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453C6">
        <w:rPr>
          <w:rFonts w:ascii="GHEA Grapalat" w:hAnsi="GHEA Grapalat"/>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4C3E56" w:rsidRPr="001453C6">
        <w:rPr>
          <w:rFonts w:ascii="GHEA Grapalat" w:hAnsi="GHEA Grapalat"/>
          <w:i w:val="0"/>
        </w:rPr>
        <w:t>4</w:t>
      </w:r>
      <w:r w:rsidR="00644850"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453C6">
        <w:rPr>
          <w:rFonts w:ascii="GHEA Grapalat" w:hAnsi="GHEA Grapalat"/>
          <w:i w:val="0"/>
        </w:rPr>
        <w:t>драмом</w:t>
      </w:r>
      <w:proofErr w:type="spellEnd"/>
      <w:r w:rsidRPr="001453C6">
        <w:rPr>
          <w:rFonts w:ascii="GHEA Grapalat" w:hAnsi="GHEA Grapalat"/>
          <w:i w:val="0"/>
        </w:rPr>
        <w:t xml:space="preserve"> Республики Армения по курсу </w:t>
      </w:r>
      <w:r w:rsidR="001453C6" w:rsidRPr="001453C6">
        <w:rPr>
          <w:rFonts w:ascii="GHEA Grapalat" w:hAnsi="GHEA Grapalat"/>
          <w:i w:val="0"/>
        </w:rPr>
        <w:t>по курсу, установленному ЦБ РА на день и время заседания по вскрытию заявок</w:t>
      </w:r>
      <w:r w:rsidR="00A01157" w:rsidRPr="001453C6">
        <w:rPr>
          <w:rFonts w:ascii="GHEA Grapalat" w:hAnsi="GHEA Grapalat"/>
          <w:i w:val="0"/>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D31874" w:rsidRPr="001453C6">
        <w:rPr>
          <w:rFonts w:ascii="GHEA Grapalat" w:hAnsi="GHEA Grapalat"/>
          <w:i w:val="0"/>
        </w:rPr>
        <w:t>5</w:t>
      </w:r>
      <w:r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Переговоры между комиссией, заказчиком и участниками запрещаются, за исключением случаев,</w:t>
      </w:r>
    </w:p>
    <w:p w:rsidR="00096865" w:rsidRPr="001453C6" w:rsidRDefault="00096865"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1)</w:t>
      </w:r>
      <w:r w:rsidR="00644850" w:rsidRPr="001453C6">
        <w:rPr>
          <w:rFonts w:ascii="GHEA Grapalat" w:hAnsi="GHEA Grapalat"/>
          <w:i w:val="0"/>
        </w:rPr>
        <w:tab/>
      </w:r>
      <w:r w:rsidRPr="001453C6">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453C6">
        <w:rPr>
          <w:rFonts w:ascii="Courier New" w:hAnsi="Courier New" w:cs="Courier New"/>
          <w:i w:val="0"/>
          <w:lang w:val="en-US"/>
        </w:rPr>
        <w:t> </w:t>
      </w:r>
      <w:r w:rsidRPr="001453C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1453C6">
        <w:rPr>
          <w:rFonts w:ascii="GHEA Grapalat" w:hAnsi="GHEA Grapalat"/>
          <w:i w:val="0"/>
        </w:rPr>
        <w:t xml:space="preserve"> </w:t>
      </w:r>
      <w:r w:rsidRPr="001453C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453C6" w:rsidDel="00992C40" w:rsidRDefault="00096865"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644850" w:rsidRPr="001453C6">
        <w:rPr>
          <w:rFonts w:ascii="GHEA Grapalat" w:hAnsi="GHEA Grapalat"/>
        </w:rPr>
        <w:tab/>
      </w:r>
      <w:r w:rsidRPr="001453C6">
        <w:rPr>
          <w:rFonts w:ascii="GHEA Grapalat" w:hAnsi="GHEA Grapalat"/>
        </w:rPr>
        <w:t>иных случаев, предусмотренных Законом.</w:t>
      </w:r>
    </w:p>
    <w:p w:rsidR="009B6D58" w:rsidRPr="001453C6" w:rsidRDefault="00FD274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8.</w:t>
      </w:r>
      <w:r w:rsidR="00D31874" w:rsidRPr="001453C6">
        <w:rPr>
          <w:rFonts w:ascii="GHEA Grapalat" w:hAnsi="GHEA Grapalat"/>
          <w:sz w:val="20"/>
        </w:rPr>
        <w:t>6</w:t>
      </w:r>
      <w:r w:rsidRPr="001453C6">
        <w:rPr>
          <w:rFonts w:ascii="GHEA Grapalat" w:hAnsi="GHEA Grapalat"/>
          <w:sz w:val="20"/>
        </w:rPr>
        <w:t>.</w:t>
      </w:r>
      <w:r w:rsidR="00644850" w:rsidRPr="001453C6">
        <w:rPr>
          <w:rFonts w:ascii="GHEA Grapalat" w:hAnsi="GHEA Grapalat"/>
          <w:sz w:val="20"/>
        </w:rPr>
        <w:tab/>
      </w:r>
      <w:r w:rsidRPr="001453C6">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453C6">
        <w:rPr>
          <w:rFonts w:ascii="GHEA Grapalat" w:hAnsi="GHEA Grapalat"/>
          <w:sz w:val="20"/>
        </w:rPr>
        <w:t>отобранного</w:t>
      </w:r>
      <w:r w:rsidR="00970000" w:rsidRPr="001453C6">
        <w:rPr>
          <w:rFonts w:ascii="GHEA Grapalat" w:hAnsi="GHEA Grapalat"/>
          <w:sz w:val="20"/>
        </w:rPr>
        <w:t xml:space="preserve"> участника</w:t>
      </w:r>
      <w:r w:rsidR="00A00A1F" w:rsidRPr="001453C6">
        <w:rPr>
          <w:rFonts w:ascii="GHEA Grapalat" w:hAnsi="GHEA Grapalat"/>
          <w:sz w:val="20"/>
        </w:rPr>
        <w:t xml:space="preserve"> и </w:t>
      </w:r>
      <w:proofErr w:type="gramStart"/>
      <w:r w:rsidRPr="001453C6">
        <w:rPr>
          <w:rFonts w:ascii="GHEA Grapalat" w:hAnsi="GHEA Grapalat"/>
          <w:sz w:val="20"/>
        </w:rPr>
        <w:t xml:space="preserve">участников, </w:t>
      </w:r>
      <w:r w:rsidR="00A00A1F" w:rsidRPr="001453C6">
        <w:rPr>
          <w:rFonts w:ascii="GHEA Grapalat" w:hAnsi="GHEA Grapalat"/>
          <w:sz w:val="20"/>
        </w:rPr>
        <w:t xml:space="preserve"> занявших</w:t>
      </w:r>
      <w:proofErr w:type="gramEnd"/>
      <w:r w:rsidR="00A00A1F" w:rsidRPr="001453C6">
        <w:rPr>
          <w:rFonts w:ascii="GHEA Grapalat" w:hAnsi="GHEA Grapalat"/>
          <w:sz w:val="20"/>
        </w:rPr>
        <w:t xml:space="preserve"> </w:t>
      </w:r>
      <w:r w:rsidRPr="001453C6">
        <w:rPr>
          <w:rFonts w:ascii="GHEA Grapalat" w:hAnsi="GHEA Grapalat"/>
          <w:sz w:val="20"/>
        </w:rPr>
        <w:t xml:space="preserve">последующие места. </w:t>
      </w:r>
      <w:r w:rsidR="002F2045" w:rsidRPr="001453C6">
        <w:rPr>
          <w:rFonts w:ascii="GHEA Grapalat" w:hAnsi="GHEA Grapalat"/>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453C6">
        <w:rPr>
          <w:rFonts w:ascii="GHEA Grapalat" w:hAnsi="GHEA Grapalat"/>
          <w:sz w:val="20"/>
        </w:rPr>
        <w:t>приглашения</w:t>
      </w:r>
      <w:r w:rsidR="005A3D17" w:rsidRPr="001453C6">
        <w:rPr>
          <w:rFonts w:ascii="GHEA Grapalat" w:hAnsi="GHEA Grapalat"/>
          <w:sz w:val="20"/>
        </w:rPr>
        <w:t>.</w:t>
      </w:r>
      <w:r w:rsidRPr="001453C6">
        <w:rPr>
          <w:rFonts w:ascii="GHEA Grapalat" w:hAnsi="GHEA Grapalat"/>
          <w:sz w:val="20"/>
        </w:rPr>
        <w:t>При</w:t>
      </w:r>
      <w:proofErr w:type="spellEnd"/>
      <w:r w:rsidRPr="001453C6">
        <w:rPr>
          <w:rFonts w:ascii="GHEA Grapalat" w:hAnsi="GHEA Grapalat"/>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453C6">
        <w:rPr>
          <w:rFonts w:ascii="GHEA Grapalat" w:hAnsi="GHEA Grapalat"/>
          <w:sz w:val="20"/>
        </w:rPr>
        <w:t>ании части 6 статьи 15 Закона:</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а.</w:t>
      </w:r>
      <w:r w:rsidR="00186559" w:rsidRPr="001453C6">
        <w:rPr>
          <w:rFonts w:ascii="GHEA Grapalat" w:hAnsi="GHEA Grapalat"/>
          <w:sz w:val="20"/>
        </w:rPr>
        <w:tab/>
      </w:r>
      <w:r w:rsidRPr="001453C6">
        <w:rPr>
          <w:rFonts w:ascii="GHEA Grapalat" w:hAnsi="GHEA Grapalat"/>
          <w:sz w:val="20"/>
        </w:rPr>
        <w:t>для определения</w:t>
      </w:r>
      <w:r w:rsidR="005F09CE" w:rsidRPr="001453C6">
        <w:rPr>
          <w:rFonts w:ascii="GHEA Grapalat" w:hAnsi="GHEA Grapalat"/>
          <w:sz w:val="20"/>
        </w:rPr>
        <w:t xml:space="preserve"> отобранного</w:t>
      </w:r>
      <w:r w:rsidR="000C6E1C" w:rsidRPr="001453C6">
        <w:rPr>
          <w:rFonts w:ascii="GHEA Grapalat" w:hAnsi="GHEA Grapalat"/>
          <w:sz w:val="20"/>
        </w:rPr>
        <w:t xml:space="preserve"> участника</w:t>
      </w:r>
      <w:r w:rsidR="005F09CE" w:rsidRPr="001453C6">
        <w:rPr>
          <w:rFonts w:ascii="GHEA Grapalat" w:hAnsi="GHEA Grapalat"/>
          <w:sz w:val="20"/>
        </w:rPr>
        <w:t xml:space="preserve"> и</w:t>
      </w:r>
      <w:r w:rsidRPr="001453C6">
        <w:rPr>
          <w:rFonts w:ascii="GHEA Grapalat" w:hAnsi="GHEA Grapalat"/>
          <w:sz w:val="20"/>
        </w:rPr>
        <w:t xml:space="preserve"> участников, занявших последующие места, с</w:t>
      </w:r>
      <w:r w:rsidR="00A50C53" w:rsidRPr="001453C6">
        <w:rPr>
          <w:rFonts w:ascii="Courier New" w:hAnsi="Courier New" w:cs="Courier New"/>
          <w:sz w:val="20"/>
          <w:lang w:val="en-US"/>
        </w:rPr>
        <w:t> </w:t>
      </w:r>
      <w:r w:rsidRPr="001453C6">
        <w:rPr>
          <w:rFonts w:ascii="GHEA Grapalat" w:hAnsi="GHEA Grapalat"/>
          <w:sz w:val="20"/>
        </w:rPr>
        <w:t>целью сокращения предложенных на заседании комиссии цен, со всеми участниками,</w:t>
      </w:r>
      <w:r w:rsidR="00AA7117" w:rsidRPr="001453C6">
        <w:rPr>
          <w:rFonts w:ascii="GHEA Grapalat" w:hAnsi="GHEA Grapalat"/>
          <w:sz w:val="20"/>
        </w:rPr>
        <w:t xml:space="preserve"> </w:t>
      </w:r>
      <w:r w:rsidRPr="001453C6">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б.</w:t>
      </w:r>
      <w:r w:rsidR="00186559" w:rsidRPr="001453C6">
        <w:rPr>
          <w:rFonts w:ascii="GHEA Grapalat" w:hAnsi="GHEA Grapalat"/>
          <w:sz w:val="20"/>
        </w:rPr>
        <w:tab/>
      </w:r>
      <w:r w:rsidRPr="001453C6">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1453C6">
        <w:rPr>
          <w:rFonts w:ascii="GHEA Grapalat" w:hAnsi="GHEA Grapalat"/>
          <w:sz w:val="20"/>
        </w:rPr>
        <w:t>в электронной форме</w:t>
      </w:r>
      <w:r w:rsidRPr="001453C6">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w:t>
      </w:r>
      <w:r w:rsidRPr="001453C6">
        <w:rPr>
          <w:rFonts w:ascii="GHEA Grapalat" w:hAnsi="GHEA Grapalat"/>
          <w:sz w:val="20"/>
        </w:rPr>
        <w:lastRenderedPageBreak/>
        <w:t>по снижению цен,</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в.</w:t>
      </w:r>
      <w:r w:rsidR="00186559" w:rsidRPr="001453C6">
        <w:rPr>
          <w:rFonts w:ascii="GHEA Grapalat" w:hAnsi="GHEA Grapalat"/>
          <w:sz w:val="20"/>
        </w:rPr>
        <w:tab/>
      </w:r>
      <w:r w:rsidRPr="001453C6">
        <w:rPr>
          <w:rFonts w:ascii="GHEA Grapalat" w:hAnsi="GHEA Grapalat"/>
          <w:sz w:val="20"/>
        </w:rPr>
        <w:t xml:space="preserve">переговоры проводятся не раннее чем на второй и не позднее чем на </w:t>
      </w:r>
      <w:r w:rsidR="00996FDC" w:rsidRPr="001453C6">
        <w:rPr>
          <w:rFonts w:ascii="GHEA Grapalat" w:hAnsi="GHEA Grapalat"/>
          <w:sz w:val="20"/>
        </w:rPr>
        <w:t xml:space="preserve">пятый </w:t>
      </w:r>
      <w:r w:rsidRPr="001453C6">
        <w:rPr>
          <w:rFonts w:ascii="GHEA Grapalat" w:hAnsi="GHEA Grapalat"/>
          <w:sz w:val="20"/>
        </w:rPr>
        <w:t>рабочий день со дня отправки извещения</w:t>
      </w:r>
      <w:r w:rsidR="00A50C53" w:rsidRPr="001453C6">
        <w:rPr>
          <w:rFonts w:ascii="GHEA Grapalat" w:hAnsi="GHEA Grapalat"/>
          <w:sz w:val="20"/>
        </w:rPr>
        <w:t>,</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г.</w:t>
      </w:r>
      <w:r w:rsidR="00186559" w:rsidRPr="001453C6">
        <w:rPr>
          <w:rFonts w:ascii="GHEA Grapalat" w:hAnsi="GHEA Grapalat"/>
          <w:sz w:val="20"/>
        </w:rPr>
        <w:tab/>
      </w:r>
      <w:r w:rsidRPr="001453C6">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д.</w:t>
      </w:r>
      <w:r w:rsidR="00186559" w:rsidRPr="001453C6">
        <w:rPr>
          <w:rFonts w:ascii="GHEA Grapalat" w:hAnsi="GHEA Grapalat"/>
          <w:sz w:val="20"/>
        </w:rPr>
        <w:tab/>
      </w:r>
      <w:r w:rsidRPr="001453C6">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453C6">
        <w:rPr>
          <w:rFonts w:ascii="GHEA Grapalat" w:hAnsi="GHEA Grapalat"/>
          <w:sz w:val="20"/>
        </w:rPr>
        <w:t xml:space="preserve">присутствующим на переговорах </w:t>
      </w:r>
      <w:r w:rsidRPr="001453C6">
        <w:rPr>
          <w:rFonts w:ascii="GHEA Grapalat" w:hAnsi="GHEA Grapalat"/>
          <w:sz w:val="20"/>
        </w:rPr>
        <w:t>участниками</w:t>
      </w:r>
      <w:r w:rsidR="001D129F" w:rsidRPr="001453C6">
        <w:rPr>
          <w:rFonts w:ascii="GHEA Grapalat" w:hAnsi="GHEA Grapalat"/>
          <w:sz w:val="20"/>
        </w:rPr>
        <w:t xml:space="preserve"> </w:t>
      </w:r>
      <w:r w:rsidRPr="001453C6">
        <w:rPr>
          <w:rFonts w:ascii="GHEA Grapalat" w:hAnsi="GHEA Grapalat"/>
          <w:sz w:val="20"/>
        </w:rPr>
        <w:t xml:space="preserve">ценам, </w:t>
      </w:r>
      <w:r w:rsidR="00927888" w:rsidRPr="001453C6">
        <w:rPr>
          <w:rFonts w:ascii="GHEA Grapalat" w:hAnsi="GHEA Grapalat"/>
          <w:sz w:val="20"/>
        </w:rPr>
        <w:t xml:space="preserve">которые </w:t>
      </w:r>
      <w:r w:rsidRPr="001453C6">
        <w:rPr>
          <w:rFonts w:ascii="GHEA Grapalat" w:hAnsi="GHEA Grapalat"/>
          <w:sz w:val="20"/>
        </w:rPr>
        <w:t xml:space="preserve">не </w:t>
      </w:r>
      <w:r w:rsidR="00927888" w:rsidRPr="001453C6">
        <w:rPr>
          <w:rFonts w:ascii="GHEA Grapalat" w:hAnsi="GHEA Grapalat"/>
          <w:sz w:val="20"/>
        </w:rPr>
        <w:t xml:space="preserve">превышают цену, </w:t>
      </w:r>
      <w:proofErr w:type="gramStart"/>
      <w:r w:rsidR="00927888" w:rsidRPr="001453C6">
        <w:rPr>
          <w:rFonts w:ascii="GHEA Grapalat" w:hAnsi="GHEA Grapalat"/>
          <w:sz w:val="20"/>
        </w:rPr>
        <w:t>установленную  заявкой</w:t>
      </w:r>
      <w:proofErr w:type="gramEnd"/>
      <w:r w:rsidR="00927888" w:rsidRPr="001453C6">
        <w:rPr>
          <w:rFonts w:ascii="GHEA Grapalat" w:hAnsi="GHEA Grapalat"/>
          <w:sz w:val="20"/>
        </w:rPr>
        <w:t xml:space="preserve"> на закупку  </w:t>
      </w:r>
      <w:r w:rsidRPr="001453C6">
        <w:rPr>
          <w:rFonts w:ascii="GHEA Grapalat" w:hAnsi="GHEA Grapalat"/>
          <w:sz w:val="20"/>
        </w:rPr>
        <w:t>, определяются и объявляются</w:t>
      </w:r>
      <w:r w:rsidR="00A134CC" w:rsidRPr="001453C6">
        <w:rPr>
          <w:rFonts w:ascii="GHEA Grapalat" w:hAnsi="GHEA Grapalat"/>
          <w:sz w:val="20"/>
        </w:rPr>
        <w:t xml:space="preserve"> отобранный участник и</w:t>
      </w:r>
      <w:r w:rsidRPr="001453C6">
        <w:rPr>
          <w:rFonts w:ascii="GHEA Grapalat" w:hAnsi="GHEA Grapalat"/>
          <w:sz w:val="20"/>
        </w:rPr>
        <w:t xml:space="preserve"> участники, занявшие последующие места,</w:t>
      </w:r>
    </w:p>
    <w:p w:rsidR="004A4515" w:rsidRPr="001453C6" w:rsidRDefault="009B6D58"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е.</w:t>
      </w:r>
      <w:r w:rsidR="00C37724" w:rsidRPr="001453C6">
        <w:rPr>
          <w:rFonts w:ascii="GHEA Grapalat" w:hAnsi="GHEA Grapalat"/>
          <w:sz w:val="20"/>
        </w:rPr>
        <w:tab/>
      </w:r>
      <w:r w:rsidR="004A4515" w:rsidRPr="001453C6">
        <w:rPr>
          <w:rFonts w:ascii="GHEA Grapalat" w:hAnsi="GHEA Grapalat"/>
          <w:sz w:val="20"/>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1453C6" w:rsidRDefault="003572EA"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ж.</w:t>
      </w:r>
      <w:r w:rsidR="00DF44E3" w:rsidRPr="001453C6">
        <w:rPr>
          <w:rFonts w:ascii="GHEA Grapalat" w:hAnsi="GHEA Grapalat"/>
          <w:sz w:val="20"/>
        </w:rPr>
        <w:t xml:space="preserve"> </w:t>
      </w:r>
      <w:r w:rsidR="00C34AFD" w:rsidRPr="001453C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453C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453C6">
        <w:rPr>
          <w:rFonts w:ascii="GHEA Grapalat" w:hAnsi="GHEA Grapalat"/>
          <w:sz w:val="20"/>
        </w:rPr>
        <w:t xml:space="preserve">, за исключением случая, предусмотренного </w:t>
      </w:r>
      <w:proofErr w:type="gramStart"/>
      <w:r w:rsidR="00C34AFD" w:rsidRPr="001453C6">
        <w:rPr>
          <w:rFonts w:ascii="GHEA Grapalat" w:hAnsi="GHEA Grapalat"/>
          <w:sz w:val="20"/>
        </w:rPr>
        <w:t>абзацем ,</w:t>
      </w:r>
      <w:proofErr w:type="gramEnd"/>
      <w:r w:rsidR="00C34AFD" w:rsidRPr="001453C6">
        <w:rPr>
          <w:rFonts w:ascii="GHEA Grapalat" w:hAnsi="GHEA Grapalat"/>
          <w:sz w:val="20"/>
        </w:rPr>
        <w:t>, е " настоящего подпункта</w:t>
      </w:r>
      <w:r w:rsidR="009B6D58" w:rsidRPr="001453C6">
        <w:rPr>
          <w:rFonts w:ascii="GHEA Grapalat" w:hAnsi="GHEA Grapalat"/>
          <w:sz w:val="20"/>
        </w:rPr>
        <w:t xml:space="preserve">. </w:t>
      </w:r>
    </w:p>
    <w:p w:rsidR="00B514E8" w:rsidRPr="001453C6" w:rsidRDefault="00FD2748"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096B2C" w:rsidRPr="001453C6">
        <w:rPr>
          <w:rFonts w:ascii="GHEA Grapalat" w:hAnsi="GHEA Grapalat"/>
          <w:sz w:val="20"/>
          <w:szCs w:val="20"/>
        </w:rPr>
        <w:t>7</w:t>
      </w:r>
      <w:r w:rsidRPr="001453C6">
        <w:rPr>
          <w:rFonts w:ascii="GHEA Grapalat" w:hAnsi="GHEA Grapalat"/>
          <w:sz w:val="20"/>
          <w:szCs w:val="20"/>
        </w:rPr>
        <w:t>.</w:t>
      </w:r>
      <w:r w:rsidR="00C37724" w:rsidRPr="001453C6">
        <w:rPr>
          <w:rFonts w:ascii="GHEA Grapalat" w:hAnsi="GHEA Grapalat"/>
          <w:sz w:val="20"/>
          <w:szCs w:val="20"/>
        </w:rPr>
        <w:tab/>
      </w:r>
      <w:r w:rsidRPr="001453C6">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453C6">
        <w:rPr>
          <w:rFonts w:ascii="GHEA Grapalat" w:hAnsi="GHEA Grapalat"/>
          <w:sz w:val="20"/>
          <w:szCs w:val="20"/>
        </w:rPr>
        <w:t xml:space="preserve">включенные в заявку </w:t>
      </w:r>
      <w:r w:rsidRPr="001453C6">
        <w:rPr>
          <w:rFonts w:ascii="GHEA Grapalat" w:hAnsi="GHEA Grapalat"/>
          <w:sz w:val="20"/>
          <w:szCs w:val="20"/>
        </w:rPr>
        <w:t>документ</w:t>
      </w:r>
      <w:r w:rsidR="00F7541A" w:rsidRPr="001453C6">
        <w:rPr>
          <w:rFonts w:ascii="GHEA Grapalat" w:hAnsi="GHEA Grapalat"/>
          <w:sz w:val="20"/>
          <w:szCs w:val="20"/>
        </w:rPr>
        <w:t>ы</w:t>
      </w:r>
      <w:r w:rsidRPr="001453C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453C6">
        <w:rPr>
          <w:rFonts w:ascii="Courier New" w:hAnsi="Courier New" w:cs="Courier New"/>
          <w:sz w:val="20"/>
          <w:szCs w:val="20"/>
          <w:lang w:val="en-US"/>
        </w:rPr>
        <w:t> </w:t>
      </w:r>
      <w:r w:rsidRPr="001453C6">
        <w:rPr>
          <w:rFonts w:ascii="GHEA Grapalat" w:hAnsi="GHEA Grapalat"/>
          <w:sz w:val="20"/>
          <w:szCs w:val="20"/>
        </w:rPr>
        <w:t>препятствуя нормальному функционированию комиссии.</w:t>
      </w:r>
    </w:p>
    <w:p w:rsidR="00AD2081" w:rsidRPr="001453C6" w:rsidRDefault="00A150A9"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8.</w:t>
      </w:r>
      <w:r w:rsidR="00917747" w:rsidRPr="001453C6">
        <w:rPr>
          <w:rFonts w:ascii="GHEA Grapalat" w:hAnsi="GHEA Grapalat"/>
          <w:sz w:val="20"/>
        </w:rPr>
        <w:t>8</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 xml:space="preserve">Если в результате оценки, проведенной в ходе заседания по вскрытию </w:t>
      </w:r>
      <w:r w:rsidR="00F00565" w:rsidRPr="001453C6">
        <w:rPr>
          <w:rFonts w:ascii="GHEA Grapalat" w:hAnsi="GHEA Grapalat"/>
          <w:sz w:val="20"/>
        </w:rPr>
        <w:t xml:space="preserve">и оценке </w:t>
      </w:r>
      <w:r w:rsidRPr="001453C6">
        <w:rPr>
          <w:rFonts w:ascii="GHEA Grapalat" w:hAnsi="GHEA Grapalat"/>
          <w:sz w:val="20"/>
        </w:rPr>
        <w:t>заявок, в заявке участника фиксируются несоответствия требованиям приглашения,</w:t>
      </w:r>
      <w:r w:rsidR="001F0DAB" w:rsidRPr="001453C6">
        <w:rPr>
          <w:rFonts w:ascii="GHEA Grapalat" w:hAnsi="GHEA Grapalat"/>
          <w:sz w:val="20"/>
        </w:rPr>
        <w:t xml:space="preserve"> </w:t>
      </w:r>
      <w:r w:rsidRPr="001453C6">
        <w:rPr>
          <w:rFonts w:ascii="GHEA Grapalat" w:hAnsi="GHEA Grapalat"/>
          <w:sz w:val="20"/>
        </w:rPr>
        <w:t>комиссия приостанавливает заседание на один рабочий день, а секретарь комиссии в тот же день</w:t>
      </w:r>
      <w:r w:rsidR="007A34A6" w:rsidRPr="001453C6">
        <w:rPr>
          <w:rFonts w:ascii="GHEA Grapalat" w:hAnsi="GHEA Grapalat"/>
          <w:sz w:val="20"/>
        </w:rPr>
        <w:t xml:space="preserve"> </w:t>
      </w:r>
      <w:r w:rsidR="001F0DAB" w:rsidRPr="001453C6">
        <w:rPr>
          <w:rFonts w:ascii="GHEA Grapalat" w:hAnsi="GHEA Grapalat"/>
          <w:sz w:val="20"/>
        </w:rPr>
        <w:t xml:space="preserve">в электронной </w:t>
      </w:r>
      <w:proofErr w:type="gramStart"/>
      <w:r w:rsidR="001F0DAB" w:rsidRPr="001453C6">
        <w:rPr>
          <w:rFonts w:ascii="GHEA Grapalat" w:hAnsi="GHEA Grapalat"/>
          <w:sz w:val="20"/>
        </w:rPr>
        <w:t>форме</w:t>
      </w:r>
      <w:r w:rsidR="007A34A6" w:rsidRPr="001453C6">
        <w:rPr>
          <w:rFonts w:ascii="GHEA Grapalat" w:hAnsi="GHEA Grapalat"/>
          <w:sz w:val="20"/>
        </w:rPr>
        <w:t xml:space="preserve"> </w:t>
      </w:r>
      <w:r w:rsidRPr="001453C6">
        <w:rPr>
          <w:rFonts w:ascii="GHEA Grapalat" w:hAnsi="GHEA Grapalat"/>
          <w:sz w:val="20"/>
        </w:rPr>
        <w:t xml:space="preserve"> информирует</w:t>
      </w:r>
      <w:proofErr w:type="gramEnd"/>
      <w:r w:rsidRPr="001453C6">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rsidR="003B3E74" w:rsidRPr="001453C6" w:rsidRDefault="006A202F"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В</w:t>
      </w:r>
      <w:r w:rsidR="00AD2081" w:rsidRPr="001453C6">
        <w:rPr>
          <w:rFonts w:ascii="GHEA Grapalat" w:hAnsi="GHEA Grapalat"/>
          <w:sz w:val="20"/>
        </w:rPr>
        <w:t xml:space="preserve"> случае обоснованного решения на основании пункта 67 </w:t>
      </w:r>
      <w:r w:rsidR="0033740E" w:rsidRPr="001453C6">
        <w:rPr>
          <w:rFonts w:ascii="GHEA Grapalat" w:hAnsi="GHEA Grapalat"/>
          <w:sz w:val="20"/>
        </w:rPr>
        <w:t>П</w:t>
      </w:r>
      <w:r w:rsidR="00AD2081" w:rsidRPr="001453C6">
        <w:rPr>
          <w:rFonts w:ascii="GHEA Grapalat" w:hAnsi="GHEA Grapalat"/>
          <w:sz w:val="20"/>
        </w:rPr>
        <w:t xml:space="preserve">орядка </w:t>
      </w:r>
      <w:r w:rsidRPr="001453C6">
        <w:rPr>
          <w:rFonts w:ascii="GHEA Grapalat" w:hAnsi="GHEA Grapalat"/>
          <w:sz w:val="20"/>
        </w:rPr>
        <w:t xml:space="preserve">Оценочная комиссия </w:t>
      </w:r>
      <w:r w:rsidR="00CD1E50" w:rsidRPr="001453C6">
        <w:rPr>
          <w:rFonts w:ascii="GHEA Grapalat" w:hAnsi="GHEA Grapalat"/>
          <w:sz w:val="20"/>
        </w:rPr>
        <w:t xml:space="preserve">посредством </w:t>
      </w:r>
      <w:r w:rsidR="00A150D1" w:rsidRPr="001453C6">
        <w:rPr>
          <w:rFonts w:ascii="GHEA Grapalat" w:hAnsi="GHEA Grapalat"/>
          <w:sz w:val="20"/>
        </w:rPr>
        <w:t>К</w:t>
      </w:r>
      <w:r w:rsidR="00CD1E50" w:rsidRPr="001453C6">
        <w:rPr>
          <w:rFonts w:ascii="GHEA Grapalat" w:hAnsi="GHEA Grapalat"/>
          <w:sz w:val="20"/>
        </w:rPr>
        <w:t xml:space="preserve">омитета государственных доходов РА </w:t>
      </w:r>
      <w:r w:rsidRPr="001453C6">
        <w:rPr>
          <w:rFonts w:ascii="GHEA Grapalat" w:hAnsi="GHEA Grapalat"/>
          <w:sz w:val="20"/>
        </w:rPr>
        <w:t xml:space="preserve">может </w:t>
      </w:r>
      <w:r w:rsidR="00AD2081" w:rsidRPr="001453C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453C6">
        <w:rPr>
          <w:rFonts w:ascii="GHEA Grapalat" w:hAnsi="GHEA Grapalat"/>
          <w:sz w:val="20"/>
        </w:rPr>
        <w:t>З</w:t>
      </w:r>
      <w:r w:rsidR="00AD2081" w:rsidRPr="001453C6">
        <w:rPr>
          <w:rFonts w:ascii="GHEA Grapalat" w:hAnsi="GHEA Grapalat"/>
          <w:sz w:val="20"/>
        </w:rPr>
        <w:t>акона</w:t>
      </w:r>
      <w:r w:rsidR="00F215E2" w:rsidRPr="001453C6">
        <w:rPr>
          <w:rFonts w:ascii="GHEA Grapalat" w:hAnsi="GHEA Grapalat"/>
          <w:sz w:val="20"/>
        </w:rPr>
        <w:t xml:space="preserve">. </w:t>
      </w:r>
      <w:r w:rsidR="00AD2081" w:rsidRPr="001453C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453C6">
        <w:rPr>
          <w:rFonts w:ascii="GHEA Grapalat" w:hAnsi="GHEA Grapalat" w:cs="Sylfaen"/>
          <w:sz w:val="20"/>
        </w:rPr>
        <w:t>(число, месяц, год)</w:t>
      </w:r>
      <w:r w:rsidR="00AD2081" w:rsidRPr="001453C6">
        <w:rPr>
          <w:rFonts w:ascii="GHEA Grapalat" w:hAnsi="GHEA Grapalat" w:cs="Sylfaen"/>
          <w:sz w:val="20"/>
        </w:rPr>
        <w:t xml:space="preserve"> представления </w:t>
      </w:r>
      <w:proofErr w:type="spellStart"/>
      <w:r w:rsidR="00AD2081" w:rsidRPr="001453C6">
        <w:rPr>
          <w:rFonts w:ascii="GHEA Grapalat" w:hAnsi="GHEA Grapalat" w:cs="Sylfaen"/>
          <w:sz w:val="20"/>
        </w:rPr>
        <w:t>заявки</w:t>
      </w:r>
      <w:r w:rsidR="00855622" w:rsidRPr="001453C6">
        <w:rPr>
          <w:rFonts w:ascii="GHEA Grapalat" w:hAnsi="GHEA Grapalat" w:cs="Sylfaen"/>
          <w:sz w:val="20"/>
        </w:rPr>
        <w:t>.</w:t>
      </w:r>
      <w:r w:rsidR="003B3E74" w:rsidRPr="001453C6">
        <w:rPr>
          <w:rFonts w:ascii="GHEA Grapalat" w:hAnsi="GHEA Grapalat" w:cs="Sylfaen"/>
          <w:sz w:val="20"/>
        </w:rPr>
        <w:t>Если</w:t>
      </w:r>
      <w:proofErr w:type="spellEnd"/>
      <w:r w:rsidR="003B3E74" w:rsidRPr="001453C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453C6">
        <w:rPr>
          <w:rFonts w:ascii="GHEA Grapalat" w:hAnsi="GHEA Grapalat" w:cs="Sylfaen"/>
          <w:sz w:val="20"/>
        </w:rPr>
        <w:t>с</w:t>
      </w:r>
      <w:r w:rsidR="003B3E74" w:rsidRPr="001453C6">
        <w:rPr>
          <w:rFonts w:ascii="GHEA Grapalat" w:hAnsi="GHEA Grapalat" w:cs="Sylfaen"/>
          <w:sz w:val="20"/>
        </w:rPr>
        <w:t xml:space="preserve"> оригинала информаци</w:t>
      </w:r>
      <w:r w:rsidR="00914B4A" w:rsidRPr="001453C6">
        <w:rPr>
          <w:rFonts w:ascii="GHEA Grapalat" w:hAnsi="GHEA Grapalat" w:cs="Sylfaen"/>
          <w:sz w:val="20"/>
        </w:rPr>
        <w:t>я</w:t>
      </w:r>
      <w:r w:rsidR="003B3E74" w:rsidRPr="001453C6">
        <w:rPr>
          <w:rFonts w:ascii="GHEA Grapalat" w:hAnsi="GHEA Grapalat" w:cs="Sylfaen"/>
          <w:sz w:val="20"/>
        </w:rPr>
        <w:t>, полученн</w:t>
      </w:r>
      <w:r w:rsidR="00914B4A" w:rsidRPr="001453C6">
        <w:rPr>
          <w:rFonts w:ascii="GHEA Grapalat" w:hAnsi="GHEA Grapalat" w:cs="Sylfaen"/>
          <w:sz w:val="20"/>
        </w:rPr>
        <w:t xml:space="preserve">ая </w:t>
      </w:r>
      <w:r w:rsidR="00584166" w:rsidRPr="001453C6">
        <w:rPr>
          <w:rFonts w:ascii="GHEA Grapalat" w:hAnsi="GHEA Grapalat" w:cs="Sylfaen"/>
          <w:sz w:val="20"/>
        </w:rPr>
        <w:t>из</w:t>
      </w:r>
      <w:r w:rsidR="003B3E74" w:rsidRPr="001453C6">
        <w:rPr>
          <w:rFonts w:ascii="GHEA Grapalat" w:hAnsi="GHEA Grapalat" w:cs="Sylfaen"/>
          <w:sz w:val="20"/>
        </w:rPr>
        <w:t xml:space="preserve"> </w:t>
      </w:r>
      <w:r w:rsidR="00914B4A" w:rsidRPr="001453C6">
        <w:rPr>
          <w:rFonts w:ascii="GHEA Grapalat" w:hAnsi="GHEA Grapalat" w:cs="Sylfaen"/>
          <w:sz w:val="20"/>
        </w:rPr>
        <w:t>К</w:t>
      </w:r>
      <w:r w:rsidR="003B3E74" w:rsidRPr="001453C6">
        <w:rPr>
          <w:rFonts w:ascii="GHEA Grapalat" w:hAnsi="GHEA Grapalat" w:cs="Sylfaen"/>
          <w:sz w:val="20"/>
        </w:rPr>
        <w:t>омитета.</w:t>
      </w:r>
      <w:r w:rsidR="006A3C8A" w:rsidRPr="001453C6">
        <w:rPr>
          <w:sz w:val="20"/>
        </w:rPr>
        <w:t xml:space="preserve"> </w:t>
      </w:r>
      <w:r w:rsidR="006A3C8A" w:rsidRPr="001453C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453C6">
        <w:rPr>
          <w:rFonts w:ascii="GHEA Grapalat" w:hAnsi="GHEA Grapalat" w:cs="Sylfaen"/>
          <w:sz w:val="20"/>
        </w:rPr>
        <w:t>.</w:t>
      </w:r>
    </w:p>
    <w:p w:rsidR="00C27BA4"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z w:val="20"/>
        </w:rPr>
        <w:t>8.</w:t>
      </w:r>
      <w:r w:rsidR="000F35AE" w:rsidRPr="001453C6">
        <w:rPr>
          <w:rFonts w:ascii="GHEA Grapalat" w:hAnsi="GHEA Grapalat"/>
          <w:sz w:val="20"/>
        </w:rPr>
        <w:t>9</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Если участник исправляет зафиксированное несоответствие в срок, установленный пунктом 8.</w:t>
      </w:r>
      <w:r w:rsidR="000F35AE" w:rsidRPr="001453C6">
        <w:rPr>
          <w:rFonts w:ascii="GHEA Grapalat" w:hAnsi="GHEA Grapalat"/>
          <w:sz w:val="20"/>
        </w:rPr>
        <w:t>8</w:t>
      </w:r>
      <w:r w:rsidRPr="001453C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453C6">
        <w:rPr>
          <w:rFonts w:ascii="GHEA Grapalat" w:hAnsi="GHEA Grapalat"/>
          <w:sz w:val="20"/>
        </w:rPr>
        <w:t xml:space="preserve"> данного участника</w:t>
      </w:r>
      <w:r w:rsidRPr="001453C6">
        <w:rPr>
          <w:rFonts w:ascii="GHEA Grapalat" w:hAnsi="GHEA Grapalat"/>
          <w:sz w:val="20"/>
        </w:rPr>
        <w:t xml:space="preserve"> оценивается неуд</w:t>
      </w:r>
      <w:r w:rsidR="00A50C53" w:rsidRPr="001453C6">
        <w:rPr>
          <w:rFonts w:ascii="GHEA Grapalat" w:hAnsi="GHEA Grapalat"/>
          <w:sz w:val="20"/>
        </w:rPr>
        <w:t>овлетворительно и отклоняется</w:t>
      </w:r>
      <w:r w:rsidR="005D7FA6" w:rsidRPr="001453C6">
        <w:rPr>
          <w:rFonts w:ascii="GHEA Grapalat" w:hAnsi="GHEA Grapalat"/>
          <w:sz w:val="20"/>
        </w:rPr>
        <w:t xml:space="preserve">, а </w:t>
      </w:r>
      <w:r w:rsidR="005D7FA6" w:rsidRPr="001453C6">
        <w:rPr>
          <w:rFonts w:ascii="GHEA Grapalat" w:hAnsi="GHEA Grapalat"/>
          <w:sz w:val="20"/>
        </w:rPr>
        <w:lastRenderedPageBreak/>
        <w:t>отобранным участником признается участник, занявший последующее место</w:t>
      </w:r>
      <w:r w:rsidR="00A50C53" w:rsidRPr="001453C6">
        <w:rPr>
          <w:rFonts w:ascii="GHEA Grapalat" w:hAnsi="GHEA Grapalat"/>
          <w:sz w:val="20"/>
        </w:rPr>
        <w:t>.</w:t>
      </w:r>
    </w:p>
    <w:p w:rsidR="00C27BA4" w:rsidRPr="001453C6" w:rsidRDefault="00C27BA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1453C6">
        <w:rPr>
          <w:rFonts w:ascii="GHEA Grapalat" w:hAnsi="GHEA Grapalat" w:cs="Sylfaen"/>
          <w:sz w:val="20"/>
        </w:rPr>
        <w:t>К</w:t>
      </w:r>
      <w:r w:rsidRPr="001453C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1453C6">
        <w:rPr>
          <w:rFonts w:ascii="GHEA Grapalat" w:hAnsi="GHEA Grapalat" w:cs="Sylfaen"/>
          <w:sz w:val="20"/>
        </w:rPr>
        <w:t xml:space="preserve">воспроизведенный </w:t>
      </w:r>
      <w:r w:rsidRPr="001453C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1453C6">
        <w:rPr>
          <w:rFonts w:ascii="GHEA Grapalat" w:hAnsi="GHEA Grapalat" w:cs="Sylfaen"/>
          <w:sz w:val="20"/>
        </w:rPr>
        <w:t>.</w:t>
      </w:r>
    </w:p>
    <w:p w:rsidR="005E0E50"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81197" w:rsidRPr="001453C6">
        <w:rPr>
          <w:rFonts w:ascii="GHEA Grapalat" w:hAnsi="GHEA Grapalat"/>
        </w:rPr>
        <w:t>0</w:t>
      </w:r>
      <w:r w:rsidRPr="001453C6">
        <w:rPr>
          <w:rFonts w:ascii="GHEA Grapalat" w:hAnsi="GHEA Grapalat"/>
        </w:rPr>
        <w:t>.</w:t>
      </w:r>
      <w:r w:rsidR="00213830" w:rsidRPr="001453C6">
        <w:rPr>
          <w:rFonts w:ascii="GHEA Grapalat" w:hAnsi="GHEA Grapalat"/>
        </w:rPr>
        <w:tab/>
      </w:r>
      <w:r w:rsidRPr="001453C6">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55371" w:rsidRPr="001453C6">
        <w:rPr>
          <w:rFonts w:ascii="GHEA Grapalat" w:hAnsi="GHEA Grapalat"/>
        </w:rPr>
        <w:t>1</w:t>
      </w:r>
      <w:r w:rsidR="004409B1" w:rsidRPr="001453C6">
        <w:rPr>
          <w:rFonts w:ascii="GHEA Grapalat" w:hAnsi="GHEA Grapalat"/>
        </w:rPr>
        <w:t>.</w:t>
      </w:r>
      <w:r w:rsidR="004409B1" w:rsidRPr="001453C6">
        <w:rPr>
          <w:rFonts w:ascii="GHEA Grapalat" w:hAnsi="GHEA Grapalat"/>
        </w:rPr>
        <w:tab/>
      </w:r>
      <w:r w:rsidRPr="001453C6">
        <w:rPr>
          <w:rFonts w:ascii="GHEA Grapalat" w:hAnsi="GHEA Grapalat"/>
        </w:rPr>
        <w:t>После вскрытия</w:t>
      </w:r>
      <w:r w:rsidR="00895E05" w:rsidRPr="001453C6">
        <w:rPr>
          <w:rFonts w:ascii="GHEA Grapalat" w:hAnsi="GHEA Grapalat"/>
        </w:rPr>
        <w:t xml:space="preserve"> и оценки</w:t>
      </w:r>
      <w:r w:rsidRPr="001453C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453C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453C6">
        <w:rPr>
          <w:rFonts w:ascii="GHEA Grapalat" w:hAnsi="GHEA Grapalat"/>
        </w:rPr>
        <w:t>.</w:t>
      </w:r>
    </w:p>
    <w:p w:rsidR="00E65F37"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696900" w:rsidRPr="001453C6">
        <w:rPr>
          <w:rFonts w:ascii="GHEA Grapalat" w:hAnsi="GHEA Grapalat"/>
        </w:rPr>
        <w:t>2</w:t>
      </w:r>
      <w:r w:rsidRPr="001453C6">
        <w:rPr>
          <w:rFonts w:ascii="GHEA Grapalat" w:hAnsi="GHEA Grapalat"/>
        </w:rPr>
        <w:t>.</w:t>
      </w:r>
      <w:r w:rsidR="004409B1" w:rsidRPr="001453C6">
        <w:rPr>
          <w:rFonts w:ascii="GHEA Grapalat" w:hAnsi="GHEA Grapalat"/>
        </w:rPr>
        <w:tab/>
      </w:r>
      <w:r w:rsidRPr="001453C6">
        <w:rPr>
          <w:rFonts w:ascii="GHEA Grapalat" w:hAnsi="GHEA Grapalat"/>
        </w:rPr>
        <w:t>Не позднее чем на следующий рабочий день после завершения заседания по вскрытию</w:t>
      </w:r>
      <w:r w:rsidR="001E4A24" w:rsidRPr="001453C6">
        <w:rPr>
          <w:rFonts w:ascii="GHEA Grapalat" w:hAnsi="GHEA Grapalat"/>
        </w:rPr>
        <w:t xml:space="preserve"> и оценке</w:t>
      </w:r>
      <w:r w:rsidRPr="001453C6">
        <w:rPr>
          <w:rFonts w:ascii="GHEA Grapalat" w:hAnsi="GHEA Grapalat"/>
        </w:rPr>
        <w:t xml:space="preserve"> заявок секретарь комиссии: </w:t>
      </w:r>
    </w:p>
    <w:p w:rsidR="00A24827" w:rsidRPr="001453C6" w:rsidRDefault="00A24827"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1)</w:t>
      </w:r>
      <w:r w:rsidR="00DC64B5" w:rsidRPr="001453C6">
        <w:rPr>
          <w:rFonts w:ascii="GHEA Grapalat" w:hAnsi="GHEA Grapalat"/>
        </w:rPr>
        <w:tab/>
      </w:r>
      <w:r w:rsidRPr="001453C6">
        <w:rPr>
          <w:rFonts w:ascii="GHEA Grapalat" w:hAnsi="GHEA Grapalat"/>
        </w:rPr>
        <w:t>опубликовывает в бюллетене воспроизведенный (отсканированный) с</w:t>
      </w:r>
      <w:r w:rsidR="00DC64B5" w:rsidRPr="001453C6">
        <w:rPr>
          <w:rFonts w:ascii="Courier New" w:hAnsi="Courier New" w:cs="Courier New"/>
          <w:lang w:val="en-US"/>
        </w:rPr>
        <w:t> </w:t>
      </w:r>
      <w:r w:rsidRPr="001453C6">
        <w:rPr>
          <w:rFonts w:ascii="GHEA Grapalat" w:hAnsi="GHEA Grapalat"/>
        </w:rPr>
        <w:t xml:space="preserve">оригинала вариант протокола заседания по вскрытию </w:t>
      </w:r>
      <w:proofErr w:type="gramStart"/>
      <w:r w:rsidRPr="001453C6">
        <w:rPr>
          <w:rFonts w:ascii="GHEA Grapalat" w:hAnsi="GHEA Grapalat"/>
        </w:rPr>
        <w:t>заявок</w:t>
      </w:r>
      <w:r w:rsidR="001E4A24" w:rsidRPr="001453C6">
        <w:rPr>
          <w:rFonts w:ascii="GHEA Grapalat" w:hAnsi="GHEA Grapalat"/>
        </w:rPr>
        <w:t xml:space="preserve">  и</w:t>
      </w:r>
      <w:proofErr w:type="gramEnd"/>
      <w:r w:rsidR="001E4A24" w:rsidRPr="001453C6">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453C6">
        <w:t xml:space="preserve"> </w:t>
      </w:r>
      <w:r w:rsidR="001E4A24" w:rsidRPr="001453C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453C6" w:rsidRDefault="008B73CD"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DC64B5" w:rsidRPr="001453C6">
        <w:rPr>
          <w:rFonts w:ascii="GHEA Grapalat" w:hAnsi="GHEA Grapalat"/>
        </w:rPr>
        <w:tab/>
      </w:r>
      <w:r w:rsidRPr="001453C6">
        <w:rPr>
          <w:rFonts w:ascii="GHEA Grapalat" w:hAnsi="GHEA Grapalat"/>
        </w:rPr>
        <w:t>опубликовывает в бюллетене воспроизведенные (отсканированные) с</w:t>
      </w:r>
      <w:r w:rsidR="00DC64B5" w:rsidRPr="001453C6">
        <w:rPr>
          <w:rFonts w:ascii="Courier New" w:hAnsi="Courier New" w:cs="Courier New"/>
          <w:lang w:val="en-US"/>
        </w:rPr>
        <w:t> </w:t>
      </w:r>
      <w:r w:rsidRPr="001453C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453C6">
        <w:rPr>
          <w:rFonts w:ascii="GHEA Grapalat" w:hAnsi="GHEA Grapalat"/>
        </w:rPr>
        <w:t xml:space="preserve"> и оценке</w:t>
      </w:r>
      <w:r w:rsidRPr="001453C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453C6" w:rsidRDefault="008769B4"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5B6DCF" w:rsidRPr="001453C6">
        <w:rPr>
          <w:rFonts w:ascii="GHEA Grapalat" w:hAnsi="GHEA Grapalat"/>
          <w:sz w:val="20"/>
          <w:szCs w:val="20"/>
          <w:lang w:val="hy-AM"/>
        </w:rPr>
        <w:t>1</w:t>
      </w:r>
      <w:r w:rsidR="00762474" w:rsidRPr="001453C6">
        <w:rPr>
          <w:rFonts w:ascii="GHEA Grapalat" w:hAnsi="GHEA Grapalat"/>
          <w:sz w:val="20"/>
          <w:szCs w:val="20"/>
        </w:rPr>
        <w:t>3</w:t>
      </w:r>
      <w:r w:rsidR="00493CC7" w:rsidRPr="001453C6">
        <w:rPr>
          <w:rFonts w:ascii="GHEA Grapalat" w:hAnsi="GHEA Grapalat"/>
          <w:sz w:val="20"/>
          <w:szCs w:val="20"/>
        </w:rPr>
        <w:t>.</w:t>
      </w:r>
      <w:r w:rsidR="00493CC7" w:rsidRPr="001453C6">
        <w:rPr>
          <w:rFonts w:ascii="GHEA Grapalat" w:hAnsi="GHEA Grapalat"/>
          <w:sz w:val="20"/>
          <w:szCs w:val="20"/>
        </w:rPr>
        <w:tab/>
      </w:r>
      <w:r w:rsidRPr="001453C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453C6">
        <w:rPr>
          <w:rFonts w:ascii="GHEA Grapalat" w:hAnsi="GHEA Grapalat"/>
          <w:sz w:val="20"/>
          <w:szCs w:val="20"/>
        </w:rPr>
        <w:t xml:space="preserve"> их</w:t>
      </w:r>
      <w:r w:rsidRPr="001453C6">
        <w:rPr>
          <w:rFonts w:ascii="GHEA Grapalat" w:hAnsi="GHEA Grapalat"/>
          <w:sz w:val="20"/>
          <w:szCs w:val="20"/>
        </w:rPr>
        <w:t xml:space="preserve"> получения </w:t>
      </w:r>
      <w:r w:rsidR="00C42879" w:rsidRPr="001453C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1453C6">
        <w:rPr>
          <w:rFonts w:ascii="GHEA Grapalat" w:hAnsi="GHEA Grapalat"/>
          <w:sz w:val="20"/>
          <w:szCs w:val="20"/>
        </w:rPr>
        <w:t xml:space="preserve">. При этом если </w:t>
      </w:r>
      <w:r w:rsidR="00F763EC" w:rsidRPr="001453C6">
        <w:rPr>
          <w:rFonts w:ascii="GHEA Grapalat" w:hAnsi="GHEA Grapalat"/>
          <w:sz w:val="20"/>
          <w:szCs w:val="20"/>
        </w:rPr>
        <w:t xml:space="preserve">представленное </w:t>
      </w:r>
      <w:r w:rsidRPr="001453C6">
        <w:rPr>
          <w:rFonts w:ascii="GHEA Grapalat" w:hAnsi="GHEA Grapalat"/>
          <w:sz w:val="20"/>
          <w:szCs w:val="20"/>
        </w:rPr>
        <w:t xml:space="preserve">по заявке </w:t>
      </w:r>
      <w:r w:rsidR="00FA2B47" w:rsidRPr="001453C6">
        <w:rPr>
          <w:rFonts w:ascii="GHEA Grapalat" w:hAnsi="GHEA Grapalat"/>
          <w:sz w:val="20"/>
          <w:szCs w:val="20"/>
        </w:rPr>
        <w:t>подтверждени</w:t>
      </w:r>
      <w:r w:rsidR="00F763EC" w:rsidRPr="001453C6">
        <w:rPr>
          <w:rFonts w:ascii="GHEA Grapalat" w:hAnsi="GHEA Grapalat"/>
          <w:sz w:val="20"/>
          <w:szCs w:val="20"/>
        </w:rPr>
        <w:t>е</w:t>
      </w:r>
      <w:r w:rsidR="00FA2B47" w:rsidRPr="001453C6">
        <w:rPr>
          <w:rFonts w:ascii="GHEA Grapalat" w:hAnsi="GHEA Grapalat"/>
          <w:sz w:val="20"/>
          <w:szCs w:val="20"/>
        </w:rPr>
        <w:t xml:space="preserve"> </w:t>
      </w:r>
      <w:r w:rsidRPr="001453C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453C6">
        <w:rPr>
          <w:rFonts w:ascii="GHEA Grapalat" w:hAnsi="GHEA Grapalat"/>
          <w:sz w:val="20"/>
          <w:szCs w:val="20"/>
        </w:rPr>
        <w:t xml:space="preserve">соответствующее </w:t>
      </w:r>
      <w:r w:rsidRPr="001453C6">
        <w:rPr>
          <w:rFonts w:ascii="GHEA Grapalat" w:hAnsi="GHEA Grapalat"/>
          <w:sz w:val="20"/>
          <w:szCs w:val="20"/>
        </w:rPr>
        <w:t xml:space="preserve">действительности </w:t>
      </w:r>
      <w:r w:rsidR="00F763EC" w:rsidRPr="001453C6">
        <w:rPr>
          <w:rFonts w:ascii="GHEA Grapalat" w:hAnsi="GHEA Grapalat"/>
          <w:sz w:val="20"/>
          <w:szCs w:val="20"/>
        </w:rPr>
        <w:t xml:space="preserve">либо </w:t>
      </w:r>
      <w:r w:rsidRPr="001453C6">
        <w:rPr>
          <w:rFonts w:ascii="GHEA Grapalat" w:hAnsi="GHEA Grapalat"/>
          <w:sz w:val="20"/>
          <w:szCs w:val="20"/>
        </w:rPr>
        <w:t xml:space="preserve">участник в установленные </w:t>
      </w:r>
      <w:r w:rsidR="004623A3" w:rsidRPr="001453C6">
        <w:rPr>
          <w:rFonts w:ascii="GHEA Grapalat" w:hAnsi="GHEA Grapalat"/>
          <w:sz w:val="20"/>
          <w:szCs w:val="20"/>
        </w:rPr>
        <w:t xml:space="preserve">настоящим </w:t>
      </w:r>
      <w:r w:rsidRPr="001453C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1453C6">
        <w:rPr>
          <w:rFonts w:ascii="GHEA Grapalat" w:hAnsi="GHEA Grapalat"/>
          <w:sz w:val="20"/>
          <w:szCs w:val="20"/>
        </w:rPr>
        <w:t>или отобранный участник не представляет обеспечение квалификации,</w:t>
      </w:r>
      <w:r w:rsidR="00F73D7F" w:rsidRPr="001453C6">
        <w:rPr>
          <w:rFonts w:ascii="GHEA Grapalat" w:hAnsi="GHEA Grapalat"/>
          <w:sz w:val="20"/>
          <w:szCs w:val="20"/>
        </w:rPr>
        <w:t xml:space="preserve"> </w:t>
      </w:r>
      <w:r w:rsidRPr="001453C6">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1453C6" w:rsidRDefault="00A63D8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8.1</w:t>
      </w:r>
      <w:r w:rsidR="008067C5" w:rsidRPr="001453C6">
        <w:rPr>
          <w:rFonts w:ascii="GHEA Grapalat" w:hAnsi="GHEA Grapalat"/>
          <w:sz w:val="20"/>
          <w:szCs w:val="20"/>
        </w:rPr>
        <w:t>4</w:t>
      </w:r>
      <w:r w:rsidR="00A31DCA" w:rsidRPr="001453C6">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453C6" w:rsidRDefault="00E64D2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sz w:val="20"/>
        </w:rPr>
        <w:t>8.1</w:t>
      </w:r>
      <w:r w:rsidR="00FE1D95" w:rsidRPr="001453C6">
        <w:rPr>
          <w:rFonts w:ascii="GHEA Grapalat" w:hAnsi="GHEA Grapalat"/>
          <w:sz w:val="20"/>
        </w:rPr>
        <w:t>5</w:t>
      </w:r>
      <w:r w:rsidRPr="001453C6">
        <w:rPr>
          <w:rFonts w:ascii="GHEA Grapalat" w:hAnsi="GHEA Grapalat"/>
          <w:sz w:val="20"/>
        </w:rPr>
        <w:t xml:space="preserve"> </w:t>
      </w:r>
      <w:r w:rsidR="00A74478" w:rsidRPr="001453C6">
        <w:rPr>
          <w:rFonts w:ascii="GHEA Grapalat" w:hAnsi="GHEA Grapalat"/>
          <w:sz w:val="20"/>
        </w:rPr>
        <w:t>Документы, указанные в пунктах 8.</w:t>
      </w:r>
      <w:r w:rsidR="00D0532E" w:rsidRPr="001453C6">
        <w:rPr>
          <w:rFonts w:ascii="GHEA Grapalat" w:hAnsi="GHEA Grapalat"/>
          <w:sz w:val="20"/>
        </w:rPr>
        <w:t>8</w:t>
      </w:r>
      <w:r w:rsidR="00A74478" w:rsidRPr="001453C6">
        <w:rPr>
          <w:rFonts w:ascii="GHEA Grapalat" w:hAnsi="GHEA Grapalat"/>
          <w:sz w:val="20"/>
        </w:rPr>
        <w:t xml:space="preserve"> и 8.</w:t>
      </w:r>
      <w:r w:rsidR="00D0532E" w:rsidRPr="001453C6">
        <w:rPr>
          <w:rFonts w:ascii="GHEA Grapalat" w:hAnsi="GHEA Grapalat"/>
          <w:sz w:val="20"/>
        </w:rPr>
        <w:t>9</w:t>
      </w:r>
      <w:r w:rsidR="00A74478" w:rsidRPr="001453C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453C6">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53C6" w:rsidRDefault="00A150A9" w:rsidP="00A512DF">
      <w:pPr>
        <w:pStyle w:val="23"/>
        <w:widowControl w:val="0"/>
        <w:tabs>
          <w:tab w:val="left" w:pos="1276"/>
        </w:tabs>
        <w:spacing w:line="240" w:lineRule="auto"/>
        <w:ind w:firstLine="567"/>
        <w:rPr>
          <w:rFonts w:ascii="GHEA Grapalat" w:hAnsi="GHEA Grapalat" w:cs="Sylfaen"/>
          <w:spacing w:val="-4"/>
        </w:rPr>
      </w:pPr>
      <w:r w:rsidRPr="001453C6">
        <w:rPr>
          <w:rFonts w:ascii="GHEA Grapalat" w:hAnsi="GHEA Grapalat"/>
        </w:rPr>
        <w:t>8.</w:t>
      </w:r>
      <w:r w:rsidR="0093610F" w:rsidRPr="001453C6">
        <w:rPr>
          <w:rFonts w:ascii="GHEA Grapalat" w:hAnsi="GHEA Grapalat"/>
        </w:rPr>
        <w:t>1</w:t>
      </w:r>
      <w:r w:rsidR="00D51DF5" w:rsidRPr="001453C6">
        <w:rPr>
          <w:rFonts w:ascii="GHEA Grapalat" w:hAnsi="GHEA Grapalat"/>
        </w:rPr>
        <w:t>6</w:t>
      </w:r>
      <w:r w:rsidR="00EE0CB1" w:rsidRPr="001453C6">
        <w:rPr>
          <w:rFonts w:ascii="GHEA Grapalat" w:hAnsi="GHEA Grapalat"/>
        </w:rPr>
        <w:t>.</w:t>
      </w:r>
      <w:r w:rsidR="00EE0CB1" w:rsidRPr="001453C6">
        <w:rPr>
          <w:rFonts w:ascii="GHEA Grapalat" w:hAnsi="GHEA Grapalat"/>
        </w:rPr>
        <w:tab/>
      </w:r>
      <w:r w:rsidRPr="001453C6">
        <w:rPr>
          <w:rFonts w:ascii="GHEA Grapalat" w:hAnsi="GHEA Grapalat"/>
          <w:spacing w:val="-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w:t>
      </w:r>
      <w:r w:rsidRPr="001453C6">
        <w:rPr>
          <w:rFonts w:ascii="GHEA Grapalat" w:hAnsi="GHEA Grapalat"/>
          <w:spacing w:val="-4"/>
        </w:rPr>
        <w:lastRenderedPageBreak/>
        <w:t>предоставляются в течение одного календарного дня.</w:t>
      </w:r>
    </w:p>
    <w:p w:rsidR="00BF1CBD" w:rsidRPr="001453C6" w:rsidRDefault="00B5219E" w:rsidP="00A512DF">
      <w:pPr>
        <w:widowControl w:val="0"/>
        <w:tabs>
          <w:tab w:val="left" w:pos="1276"/>
        </w:tabs>
        <w:ind w:firstLine="567"/>
        <w:contextualSpacing/>
        <w:jc w:val="both"/>
        <w:rPr>
          <w:rFonts w:ascii="GHEA Grapalat" w:hAnsi="GHEA Grapalat"/>
          <w:spacing w:val="-4"/>
          <w:sz w:val="20"/>
          <w:szCs w:val="20"/>
        </w:rPr>
      </w:pPr>
      <w:r w:rsidRPr="001453C6">
        <w:rPr>
          <w:rFonts w:ascii="GHEA Grapalat" w:hAnsi="GHEA Grapalat"/>
          <w:spacing w:val="-4"/>
          <w:sz w:val="20"/>
          <w:szCs w:val="20"/>
        </w:rPr>
        <w:t>8</w:t>
      </w:r>
      <w:r w:rsidR="00A150A9" w:rsidRPr="001453C6">
        <w:rPr>
          <w:rFonts w:ascii="GHEA Grapalat" w:hAnsi="GHEA Grapalat"/>
          <w:spacing w:val="-4"/>
          <w:sz w:val="20"/>
          <w:szCs w:val="20"/>
        </w:rPr>
        <w:t>.</w:t>
      </w:r>
      <w:r w:rsidR="0093610F" w:rsidRPr="001453C6">
        <w:rPr>
          <w:rFonts w:ascii="GHEA Grapalat" w:hAnsi="GHEA Grapalat"/>
          <w:spacing w:val="-4"/>
          <w:sz w:val="20"/>
          <w:szCs w:val="20"/>
        </w:rPr>
        <w:t>1</w:t>
      </w:r>
      <w:r w:rsidR="00A161B0" w:rsidRPr="001453C6">
        <w:rPr>
          <w:rFonts w:ascii="GHEA Grapalat" w:hAnsi="GHEA Grapalat"/>
          <w:spacing w:val="-4"/>
          <w:sz w:val="20"/>
          <w:szCs w:val="20"/>
        </w:rPr>
        <w:t>7</w:t>
      </w:r>
      <w:r w:rsidR="00EE0CB1" w:rsidRPr="001453C6">
        <w:rPr>
          <w:rFonts w:ascii="GHEA Grapalat" w:hAnsi="GHEA Grapalat"/>
          <w:spacing w:val="-4"/>
          <w:sz w:val="20"/>
          <w:szCs w:val="20"/>
        </w:rPr>
        <w:t>.</w:t>
      </w:r>
      <w:r w:rsidR="00EE0CB1" w:rsidRPr="001453C6">
        <w:rPr>
          <w:rFonts w:ascii="GHEA Grapalat" w:hAnsi="GHEA Grapalat"/>
          <w:spacing w:val="-4"/>
          <w:sz w:val="20"/>
          <w:szCs w:val="20"/>
        </w:rPr>
        <w:tab/>
      </w:r>
      <w:r w:rsidR="00BF1CBD" w:rsidRPr="001453C6">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453C6" w:rsidRDefault="00BF1CBD" w:rsidP="00A512DF">
      <w:pPr>
        <w:widowControl w:val="0"/>
        <w:ind w:firstLine="567"/>
        <w:contextualSpacing/>
        <w:jc w:val="both"/>
        <w:rPr>
          <w:rFonts w:ascii="GHEA Grapalat" w:hAnsi="GHEA Grapalat"/>
          <w:spacing w:val="-4"/>
          <w:sz w:val="20"/>
          <w:szCs w:val="20"/>
        </w:rPr>
      </w:pPr>
      <w:r w:rsidRPr="001453C6">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0E624C" w:rsidRPr="001453C6">
        <w:rPr>
          <w:rFonts w:ascii="GHEA Grapalat" w:hAnsi="GHEA Grapalat"/>
          <w:lang w:val="hy-AM"/>
        </w:rPr>
        <w:t>1</w:t>
      </w:r>
      <w:r w:rsidR="00B325AF" w:rsidRPr="001453C6">
        <w:rPr>
          <w:rFonts w:ascii="GHEA Grapalat" w:hAnsi="GHEA Grapalat"/>
        </w:rPr>
        <w:t>8</w:t>
      </w:r>
      <w:r w:rsidRPr="001453C6">
        <w:rPr>
          <w:rFonts w:ascii="GHEA Grapalat" w:hAnsi="GHEA Grapalat"/>
        </w:rPr>
        <w:t>.</w:t>
      </w:r>
      <w:r w:rsidR="00EE0CB1" w:rsidRPr="001453C6">
        <w:rPr>
          <w:rFonts w:ascii="GHEA Grapalat" w:hAnsi="GHEA Grapalat"/>
        </w:rPr>
        <w:tab/>
      </w:r>
      <w:r w:rsidRPr="001453C6">
        <w:rPr>
          <w:rFonts w:ascii="GHEA Grapalat" w:hAnsi="GHEA Grapalat"/>
        </w:rPr>
        <w:t xml:space="preserve">Оценка заявок и определение отобранного участника осуществляются по отдельным лотам. </w:t>
      </w:r>
    </w:p>
    <w:p w:rsidR="00583092" w:rsidRPr="001453C6" w:rsidRDefault="00A150A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E44A71" w:rsidRPr="001453C6">
        <w:rPr>
          <w:rFonts w:ascii="GHEA Grapalat" w:hAnsi="GHEA Grapalat"/>
          <w:sz w:val="20"/>
          <w:szCs w:val="20"/>
        </w:rPr>
        <w:t>19</w:t>
      </w:r>
      <w:r w:rsidR="009F2C5D" w:rsidRPr="001453C6">
        <w:rPr>
          <w:rFonts w:ascii="GHEA Grapalat" w:hAnsi="GHEA Grapalat"/>
          <w:sz w:val="20"/>
          <w:szCs w:val="20"/>
        </w:rPr>
        <w:t>.</w:t>
      </w:r>
      <w:r w:rsidR="009F2C5D" w:rsidRPr="001453C6">
        <w:rPr>
          <w:rFonts w:ascii="GHEA Grapalat" w:hAnsi="GHEA Grapalat"/>
          <w:sz w:val="20"/>
          <w:szCs w:val="20"/>
        </w:rPr>
        <w:tab/>
      </w:r>
      <w:r w:rsidRPr="001453C6">
        <w:rPr>
          <w:rFonts w:ascii="GHEA Grapalat" w:hAnsi="GHEA Grapalat"/>
          <w:sz w:val="20"/>
          <w:szCs w:val="20"/>
        </w:rPr>
        <w:t>В случае если отобранный участник не заключает (отказывается</w:t>
      </w:r>
      <w:r w:rsidR="00521B59" w:rsidRPr="001453C6">
        <w:rPr>
          <w:rFonts w:ascii="Courier New" w:hAnsi="Courier New" w:cs="Courier New"/>
          <w:sz w:val="20"/>
          <w:szCs w:val="20"/>
          <w:lang w:val="en-US"/>
        </w:rPr>
        <w:t> </w:t>
      </w:r>
      <w:r w:rsidRPr="001453C6">
        <w:rPr>
          <w:rFonts w:ascii="GHEA Grapalat" w:hAnsi="GHEA Grapalat"/>
          <w:sz w:val="20"/>
          <w:szCs w:val="20"/>
        </w:rPr>
        <w:t xml:space="preserve">заключать) договор или лишается права на заключение договора, </w:t>
      </w:r>
      <w:r w:rsidR="000702A0" w:rsidRPr="001453C6">
        <w:rPr>
          <w:rFonts w:ascii="GHEA Grapalat" w:hAnsi="GHEA Grapalat"/>
          <w:sz w:val="20"/>
          <w:szCs w:val="20"/>
        </w:rPr>
        <w:t xml:space="preserve">решением комиссии </w:t>
      </w:r>
      <w:proofErr w:type="gramStart"/>
      <w:r w:rsidR="005F2F3B" w:rsidRPr="001453C6">
        <w:rPr>
          <w:rFonts w:ascii="GHEA Grapalat" w:hAnsi="GHEA Grapalat"/>
          <w:sz w:val="20"/>
          <w:szCs w:val="20"/>
        </w:rPr>
        <w:t xml:space="preserve">отобранным  </w:t>
      </w:r>
      <w:r w:rsidRPr="001453C6">
        <w:rPr>
          <w:rFonts w:ascii="GHEA Grapalat" w:hAnsi="GHEA Grapalat"/>
          <w:sz w:val="20"/>
          <w:szCs w:val="20"/>
        </w:rPr>
        <w:t>участник</w:t>
      </w:r>
      <w:r w:rsidR="005F2F3B" w:rsidRPr="001453C6">
        <w:rPr>
          <w:rFonts w:ascii="GHEA Grapalat" w:hAnsi="GHEA Grapalat"/>
          <w:sz w:val="20"/>
          <w:szCs w:val="20"/>
        </w:rPr>
        <w:t>ом</w:t>
      </w:r>
      <w:proofErr w:type="gramEnd"/>
      <w:r w:rsidR="005F2F3B" w:rsidRPr="001453C6">
        <w:rPr>
          <w:rFonts w:ascii="GHEA Grapalat" w:hAnsi="GHEA Grapalat"/>
          <w:sz w:val="20"/>
          <w:szCs w:val="20"/>
        </w:rPr>
        <w:t xml:space="preserve"> </w:t>
      </w:r>
      <w:r w:rsidR="005F2F3B" w:rsidRPr="001453C6">
        <w:rPr>
          <w:rFonts w:ascii="GHEA Grapalat" w:hAnsi="GHEA Grapalat"/>
          <w:sz w:val="20"/>
          <w:szCs w:val="20"/>
          <w:lang w:val="hy-AM"/>
        </w:rPr>
        <w:t xml:space="preserve"> </w:t>
      </w:r>
      <w:r w:rsidR="005F2F3B" w:rsidRPr="001453C6">
        <w:rPr>
          <w:rFonts w:ascii="GHEA Grapalat" w:hAnsi="GHEA Grapalat"/>
          <w:sz w:val="20"/>
          <w:szCs w:val="20"/>
        </w:rPr>
        <w:t>признается участник занявший следующее место</w:t>
      </w:r>
      <w:r w:rsidR="00951CE5" w:rsidRPr="001453C6">
        <w:rPr>
          <w:rFonts w:ascii="GHEA Grapalat" w:hAnsi="GHEA Grapalat"/>
          <w:sz w:val="20"/>
          <w:szCs w:val="20"/>
          <w:lang w:val="hy-AM"/>
        </w:rPr>
        <w:t xml:space="preserve"> </w:t>
      </w:r>
      <w:r w:rsidR="00951CE5" w:rsidRPr="001453C6">
        <w:rPr>
          <w:rFonts w:ascii="GHEA Grapalat" w:hAnsi="GHEA Grapalat"/>
          <w:sz w:val="20"/>
          <w:szCs w:val="20"/>
        </w:rPr>
        <w:t>с</w:t>
      </w:r>
      <w:r w:rsidRPr="001453C6">
        <w:rPr>
          <w:rFonts w:ascii="GHEA Grapalat" w:hAnsi="GHEA Grapalat"/>
          <w:sz w:val="20"/>
          <w:szCs w:val="20"/>
        </w:rPr>
        <w:t xml:space="preserve"> </w:t>
      </w:r>
      <w:r w:rsidR="00951CE5" w:rsidRPr="001453C6">
        <w:rPr>
          <w:rFonts w:ascii="GHEA Grapalat" w:hAnsi="GHEA Grapalat"/>
          <w:sz w:val="20"/>
          <w:szCs w:val="20"/>
        </w:rPr>
        <w:t>применением процедуры</w:t>
      </w:r>
      <w:r w:rsidRPr="001453C6">
        <w:rPr>
          <w:rFonts w:ascii="GHEA Grapalat" w:hAnsi="GHEA Grapalat"/>
          <w:sz w:val="20"/>
          <w:szCs w:val="20"/>
        </w:rPr>
        <w:t>, установленн</w:t>
      </w:r>
      <w:r w:rsidR="00951CE5" w:rsidRPr="001453C6">
        <w:rPr>
          <w:rFonts w:ascii="GHEA Grapalat" w:hAnsi="GHEA Grapalat"/>
          <w:sz w:val="20"/>
          <w:szCs w:val="20"/>
        </w:rPr>
        <w:t>ой</w:t>
      </w:r>
      <w:r w:rsidRPr="001453C6">
        <w:rPr>
          <w:rFonts w:ascii="GHEA Grapalat" w:hAnsi="GHEA Grapalat"/>
          <w:sz w:val="20"/>
          <w:szCs w:val="20"/>
        </w:rPr>
        <w:t xml:space="preserve"> пунктами 8.1</w:t>
      </w:r>
      <w:r w:rsidR="00625515" w:rsidRPr="001453C6">
        <w:rPr>
          <w:rFonts w:ascii="GHEA Grapalat" w:hAnsi="GHEA Grapalat"/>
          <w:sz w:val="20"/>
          <w:szCs w:val="20"/>
        </w:rPr>
        <w:t>2</w:t>
      </w:r>
      <w:r w:rsidRPr="001453C6">
        <w:rPr>
          <w:rFonts w:ascii="GHEA Grapalat" w:hAnsi="GHEA Grapalat"/>
          <w:sz w:val="20"/>
          <w:szCs w:val="20"/>
        </w:rPr>
        <w:t>-8.</w:t>
      </w:r>
      <w:r w:rsidR="00625515" w:rsidRPr="001453C6">
        <w:rPr>
          <w:rFonts w:ascii="GHEA Grapalat" w:hAnsi="GHEA Grapalat"/>
          <w:sz w:val="20"/>
          <w:szCs w:val="20"/>
        </w:rPr>
        <w:t>18</w:t>
      </w:r>
      <w:r w:rsidR="007854B2"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22247D" w:rsidRPr="001453C6">
        <w:rPr>
          <w:rFonts w:ascii="GHEA Grapalat" w:hAnsi="GHEA Grapalat"/>
        </w:rPr>
        <w:t>2</w:t>
      </w:r>
      <w:r w:rsidR="005D0468" w:rsidRPr="001453C6">
        <w:rPr>
          <w:rFonts w:ascii="GHEA Grapalat" w:hAnsi="GHEA Grapalat"/>
        </w:rPr>
        <w:t>0</w:t>
      </w:r>
      <w:r w:rsidR="00FA2DBA" w:rsidRPr="001453C6">
        <w:rPr>
          <w:rFonts w:ascii="GHEA Grapalat" w:hAnsi="GHEA Grapalat"/>
        </w:rPr>
        <w:t>.</w:t>
      </w:r>
      <w:r w:rsidR="00FA2DBA" w:rsidRPr="001453C6">
        <w:rPr>
          <w:rFonts w:ascii="GHEA Grapalat" w:hAnsi="GHEA Grapalat"/>
        </w:rPr>
        <w:tab/>
      </w:r>
      <w:r w:rsidRPr="001453C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453C6" w:rsidRDefault="00662165" w:rsidP="00A512DF">
      <w:pPr>
        <w:pStyle w:val="23"/>
        <w:widowControl w:val="0"/>
        <w:spacing w:line="240" w:lineRule="auto"/>
        <w:ind w:firstLine="567"/>
        <w:rPr>
          <w:rFonts w:ascii="GHEA Grapalat" w:hAnsi="GHEA Grapalat"/>
        </w:rPr>
      </w:pPr>
      <w:r w:rsidRPr="001453C6">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5A79EE" w:rsidRPr="001453C6">
        <w:rPr>
          <w:rFonts w:ascii="GHEA Grapalat" w:hAnsi="GHEA Grapalat"/>
        </w:rPr>
        <w:t>2</w:t>
      </w:r>
      <w:r w:rsidR="000241CA" w:rsidRPr="001453C6">
        <w:rPr>
          <w:rFonts w:ascii="GHEA Grapalat" w:hAnsi="GHEA Grapalat"/>
        </w:rPr>
        <w:t>1</w:t>
      </w:r>
      <w:r w:rsidRPr="001453C6">
        <w:rPr>
          <w:rFonts w:ascii="GHEA Grapalat" w:hAnsi="GHEA Grapalat"/>
        </w:rPr>
        <w:t>.</w:t>
      </w:r>
      <w:r w:rsidR="00FA2DBA" w:rsidRPr="001453C6">
        <w:rPr>
          <w:rFonts w:ascii="GHEA Grapalat" w:hAnsi="GHEA Grapalat"/>
        </w:rPr>
        <w:tab/>
      </w:r>
      <w:r w:rsidRPr="001453C6">
        <w:rPr>
          <w:rFonts w:ascii="GHEA Grapalat" w:hAnsi="GHEA Grapalat"/>
        </w:rPr>
        <w:t>С целью применения пункта 8.</w:t>
      </w:r>
      <w:r w:rsidR="005A79EE" w:rsidRPr="001453C6">
        <w:rPr>
          <w:rFonts w:ascii="GHEA Grapalat" w:hAnsi="GHEA Grapalat"/>
        </w:rPr>
        <w:t>2</w:t>
      </w:r>
      <w:r w:rsidR="00D35E75" w:rsidRPr="001453C6">
        <w:rPr>
          <w:rFonts w:ascii="GHEA Grapalat" w:hAnsi="GHEA Grapalat"/>
        </w:rPr>
        <w:t>0</w:t>
      </w:r>
      <w:r w:rsidRPr="001453C6">
        <w:rPr>
          <w:rFonts w:ascii="GHEA Grapalat" w:hAnsi="GHEA Grapalat"/>
        </w:rPr>
        <w:t xml:space="preserve">. части 1 настоящего приглашения </w:t>
      </w:r>
      <w:r w:rsidR="005A79EE" w:rsidRPr="001453C6">
        <w:rPr>
          <w:rFonts w:ascii="GHEA Grapalat" w:hAnsi="GHEA Grapalat"/>
        </w:rPr>
        <w:t xml:space="preserve">может быть созвано </w:t>
      </w:r>
      <w:r w:rsidRPr="001453C6">
        <w:rPr>
          <w:rFonts w:ascii="GHEA Grapalat" w:hAnsi="GHEA Grapalat"/>
        </w:rPr>
        <w:t>внеочередное заседание комиссии.</w:t>
      </w:r>
    </w:p>
    <w:p w:rsidR="00E45ACA"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pacing w:val="-6"/>
          <w:sz w:val="20"/>
        </w:rPr>
        <w:t>8.</w:t>
      </w:r>
      <w:r w:rsidR="004D0EA7" w:rsidRPr="001453C6">
        <w:rPr>
          <w:rFonts w:ascii="GHEA Grapalat" w:hAnsi="GHEA Grapalat"/>
          <w:spacing w:val="-6"/>
          <w:sz w:val="20"/>
        </w:rPr>
        <w:t>2</w:t>
      </w:r>
      <w:r w:rsidR="005D5CCD" w:rsidRPr="001453C6">
        <w:rPr>
          <w:rFonts w:ascii="GHEA Grapalat" w:hAnsi="GHEA Grapalat"/>
          <w:spacing w:val="-6"/>
          <w:sz w:val="20"/>
        </w:rPr>
        <w:t>2</w:t>
      </w:r>
      <w:r w:rsidR="00544D9F" w:rsidRPr="001453C6">
        <w:rPr>
          <w:rFonts w:ascii="GHEA Grapalat" w:hAnsi="GHEA Grapalat"/>
          <w:spacing w:val="-6"/>
          <w:sz w:val="20"/>
        </w:rPr>
        <w:t>.</w:t>
      </w:r>
      <w:r w:rsidR="00544D9F" w:rsidRPr="001453C6">
        <w:rPr>
          <w:rFonts w:ascii="GHEA Grapalat" w:hAnsi="GHEA Grapalat"/>
          <w:spacing w:val="-6"/>
          <w:sz w:val="20"/>
        </w:rPr>
        <w:tab/>
      </w:r>
      <w:r w:rsidRPr="001453C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453C6">
        <w:rPr>
          <w:rFonts w:ascii="GHEA Grapalat" w:hAnsi="GHEA Grapalat"/>
          <w:sz w:val="20"/>
        </w:rPr>
        <w:t xml:space="preserve"> Решение о</w:t>
      </w:r>
      <w:r w:rsidR="00BA2853" w:rsidRPr="001453C6">
        <w:rPr>
          <w:rFonts w:ascii="Courier New" w:hAnsi="Courier New" w:cs="Courier New"/>
          <w:sz w:val="20"/>
          <w:lang w:val="en-US"/>
        </w:rPr>
        <w:t> </w:t>
      </w:r>
      <w:r w:rsidRPr="001453C6">
        <w:rPr>
          <w:rFonts w:ascii="GHEA Grapalat" w:hAnsi="GHEA Grapalat"/>
          <w:sz w:val="20"/>
        </w:rPr>
        <w:t>заключении договора содержит краткую информацию об оценке заявок, о</w:t>
      </w:r>
      <w:r w:rsidR="00BA2853" w:rsidRPr="001453C6">
        <w:rPr>
          <w:rFonts w:ascii="Courier New" w:hAnsi="Courier New" w:cs="Courier New"/>
          <w:sz w:val="20"/>
          <w:lang w:val="en-US"/>
        </w:rPr>
        <w:t> </w:t>
      </w:r>
      <w:r w:rsidRPr="001453C6">
        <w:rPr>
          <w:rFonts w:ascii="GHEA Grapalat" w:hAnsi="GHEA Grapalat"/>
          <w:sz w:val="20"/>
        </w:rPr>
        <w:t>причинах, обосновывающих выбор отобранного участника, и объявление о</w:t>
      </w:r>
      <w:r w:rsidR="00BA2853" w:rsidRPr="001453C6">
        <w:rPr>
          <w:rFonts w:ascii="Courier New" w:hAnsi="Courier New" w:cs="Courier New"/>
          <w:sz w:val="20"/>
          <w:lang w:val="en-US"/>
        </w:rPr>
        <w:t> </w:t>
      </w:r>
      <w:r w:rsidRPr="001453C6">
        <w:rPr>
          <w:rFonts w:ascii="GHEA Grapalat" w:hAnsi="GHEA Grapalat"/>
          <w:sz w:val="20"/>
        </w:rPr>
        <w:t>периоде ожидания.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163324" w:rsidRPr="001453C6">
        <w:rPr>
          <w:rFonts w:ascii="GHEA Grapalat" w:hAnsi="GHEA Grapalat"/>
        </w:rPr>
        <w:t>2</w:t>
      </w:r>
      <w:r w:rsidR="00BE4CFA" w:rsidRPr="001453C6">
        <w:rPr>
          <w:rFonts w:ascii="GHEA Grapalat" w:hAnsi="GHEA Grapalat"/>
        </w:rPr>
        <w:t>3</w:t>
      </w:r>
      <w:r w:rsidR="00BA2853" w:rsidRPr="001453C6">
        <w:rPr>
          <w:rFonts w:ascii="GHEA Grapalat" w:hAnsi="GHEA Grapalat"/>
        </w:rPr>
        <w:t>.</w:t>
      </w:r>
      <w:r w:rsidR="006354FA" w:rsidRPr="001453C6">
        <w:rPr>
          <w:rFonts w:ascii="GHEA Grapalat" w:hAnsi="GHEA Grapalat"/>
        </w:rPr>
        <w:t xml:space="preserve"> </w:t>
      </w:r>
      <w:r w:rsidRPr="001453C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453C6" w:rsidRDefault="00583092" w:rsidP="00A512DF">
      <w:pPr>
        <w:pStyle w:val="23"/>
        <w:widowControl w:val="0"/>
        <w:spacing w:line="240" w:lineRule="auto"/>
        <w:ind w:firstLine="567"/>
        <w:rPr>
          <w:rFonts w:ascii="GHEA Grapalat" w:hAnsi="GHEA Grapalat"/>
          <w:i/>
        </w:rPr>
      </w:pPr>
      <w:r w:rsidRPr="001453C6">
        <w:rPr>
          <w:rFonts w:ascii="GHEA Grapalat" w:hAnsi="GHEA Grapalat"/>
        </w:rPr>
        <w:t>Период ожидания в случае настоящей процедуры составляет "</w:t>
      </w:r>
      <w:r w:rsidR="001453C6" w:rsidRPr="001453C6">
        <w:rPr>
          <w:rFonts w:ascii="GHEA Grapalat" w:hAnsi="GHEA Grapalat"/>
        </w:rPr>
        <w:t>5</w:t>
      </w:r>
      <w:r w:rsidRPr="001453C6">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1453C6" w:rsidRDefault="00583092" w:rsidP="00A512DF">
      <w:pPr>
        <w:pStyle w:val="23"/>
        <w:widowControl w:val="0"/>
        <w:spacing w:line="240" w:lineRule="auto"/>
        <w:ind w:firstLine="567"/>
        <w:rPr>
          <w:rFonts w:ascii="GHEA Grapalat" w:hAnsi="GHEA Grapalat" w:cs="Sylfaen"/>
        </w:rPr>
      </w:pPr>
      <w:r w:rsidRPr="001453C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1453C6" w:rsidRDefault="00AA0AD8" w:rsidP="00A512DF">
      <w:pPr>
        <w:widowControl w:val="0"/>
        <w:jc w:val="center"/>
        <w:rPr>
          <w:rFonts w:ascii="GHEA Grapalat" w:hAnsi="GHEA Grapalat"/>
          <w:b/>
          <w:sz w:val="20"/>
          <w:szCs w:val="20"/>
        </w:rPr>
      </w:pPr>
      <w:r w:rsidRPr="001453C6">
        <w:rPr>
          <w:rFonts w:ascii="GHEA Grapalat" w:hAnsi="GHEA Grapalat"/>
          <w:b/>
          <w:sz w:val="20"/>
          <w:szCs w:val="20"/>
        </w:rPr>
        <w:t xml:space="preserve">9. ЗАКЛЮЧЕНИЕ 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9.1</w:t>
      </w:r>
      <w:r w:rsidR="002A3FC1" w:rsidRPr="001453C6">
        <w:rPr>
          <w:rFonts w:ascii="GHEA Grapalat" w:hAnsi="GHEA Grapalat"/>
          <w:sz w:val="20"/>
          <w:szCs w:val="20"/>
        </w:rPr>
        <w:t>.</w:t>
      </w:r>
      <w:r w:rsidR="002A3FC1" w:rsidRPr="001453C6">
        <w:rPr>
          <w:rFonts w:ascii="GHEA Grapalat" w:hAnsi="GHEA Grapalat"/>
          <w:sz w:val="20"/>
          <w:szCs w:val="20"/>
        </w:rPr>
        <w:tab/>
      </w:r>
      <w:r w:rsidRPr="001453C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9.2.</w:t>
      </w:r>
      <w:r w:rsidR="002A3FC1" w:rsidRPr="001453C6">
        <w:rPr>
          <w:rFonts w:ascii="GHEA Grapalat" w:hAnsi="GHEA Grapalat"/>
          <w:sz w:val="20"/>
          <w:szCs w:val="20"/>
        </w:rPr>
        <w:tab/>
      </w:r>
      <w:r w:rsidRPr="001453C6">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Pr="001453C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00DA3F9C"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F23A51"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9.3.</w:t>
      </w:r>
      <w:r w:rsidR="002A3FC1" w:rsidRPr="001453C6">
        <w:rPr>
          <w:rFonts w:ascii="GHEA Grapalat" w:hAnsi="GHEA Grapalat"/>
          <w:sz w:val="20"/>
          <w:szCs w:val="20"/>
        </w:rPr>
        <w:tab/>
      </w:r>
      <w:r w:rsidRPr="001453C6">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w:t>
      </w:r>
      <w:r w:rsidR="008E1532" w:rsidRPr="001453C6">
        <w:rPr>
          <w:rFonts w:ascii="GHEA Grapalat" w:hAnsi="GHEA Grapalat"/>
          <w:sz w:val="20"/>
          <w:szCs w:val="20"/>
        </w:rPr>
        <w:t>4</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w:t>
      </w:r>
      <w:r w:rsidRPr="001453C6">
        <w:rPr>
          <w:rFonts w:ascii="GHEA Grapalat" w:hAnsi="GHEA Grapalat"/>
          <w:sz w:val="20"/>
          <w:szCs w:val="20"/>
        </w:rPr>
        <w:lastRenderedPageBreak/>
        <w:t>обеспечения</w:t>
      </w:r>
      <w:r w:rsidR="00F83409" w:rsidRPr="001453C6">
        <w:rPr>
          <w:rFonts w:ascii="GHEA Grapalat" w:hAnsi="GHEA Grapalat"/>
          <w:sz w:val="20"/>
          <w:szCs w:val="20"/>
        </w:rPr>
        <w:t xml:space="preserve"> квалификации и</w:t>
      </w:r>
      <w:r w:rsidRPr="001453C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453C6" w:rsidRDefault="000313A6" w:rsidP="00A512DF">
      <w:pPr>
        <w:widowControl w:val="0"/>
        <w:ind w:firstLine="567"/>
        <w:jc w:val="both"/>
        <w:rPr>
          <w:rFonts w:ascii="GHEA Grapalat" w:hAnsi="GHEA Grapalat" w:cs="Sylfaen"/>
          <w:sz w:val="20"/>
          <w:szCs w:val="20"/>
        </w:rPr>
      </w:pPr>
      <w:r w:rsidRPr="001453C6">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453C6">
        <w:rPr>
          <w:rFonts w:ascii="GHEA Grapalat" w:hAnsi="GHEA Grapalat"/>
          <w:sz w:val="20"/>
          <w:szCs w:val="20"/>
        </w:rPr>
        <w:t xml:space="preserve"> </w:t>
      </w:r>
      <w:r w:rsidRPr="001453C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453C6" w:rsidRDefault="00AA0AD8" w:rsidP="00A512DF">
      <w:pPr>
        <w:pStyle w:val="a3"/>
        <w:widowControl w:val="0"/>
        <w:tabs>
          <w:tab w:val="left" w:pos="1134"/>
        </w:tabs>
        <w:spacing w:line="240" w:lineRule="auto"/>
        <w:ind w:firstLine="567"/>
        <w:rPr>
          <w:rFonts w:ascii="GHEA Grapalat" w:hAnsi="GHEA Grapalat"/>
          <w:spacing w:val="-8"/>
        </w:rPr>
      </w:pPr>
      <w:r w:rsidRPr="001453C6">
        <w:rPr>
          <w:rFonts w:ascii="GHEA Grapalat" w:hAnsi="GHEA Grapalat"/>
          <w:i w:val="0"/>
        </w:rPr>
        <w:t>9.</w:t>
      </w:r>
      <w:r w:rsidR="00CC3097" w:rsidRPr="001453C6">
        <w:rPr>
          <w:rFonts w:ascii="GHEA Grapalat" w:hAnsi="GHEA Grapalat"/>
          <w:i w:val="0"/>
        </w:rPr>
        <w:t>5</w:t>
      </w:r>
      <w:r w:rsidR="00DC30CC" w:rsidRPr="001453C6">
        <w:rPr>
          <w:rFonts w:ascii="GHEA Grapalat" w:hAnsi="GHEA Grapalat"/>
          <w:i w:val="0"/>
        </w:rPr>
        <w:t>.</w:t>
      </w:r>
      <w:r w:rsidR="00DC30CC" w:rsidRPr="001453C6">
        <w:rPr>
          <w:rFonts w:ascii="GHEA Grapalat" w:hAnsi="GHEA Grapalat"/>
          <w:i w:val="0"/>
        </w:rPr>
        <w:tab/>
      </w:r>
      <w:r w:rsidRPr="001453C6">
        <w:rPr>
          <w:rFonts w:ascii="GHEA Grapalat" w:hAnsi="GHEA Grapalat"/>
          <w:i w:val="0"/>
        </w:rPr>
        <w:t>До истечения срока, предусмотренного пунктом 9.</w:t>
      </w:r>
      <w:r w:rsidR="00E048B1" w:rsidRPr="001453C6">
        <w:rPr>
          <w:rFonts w:ascii="GHEA Grapalat" w:hAnsi="GHEA Grapalat"/>
          <w:i w:val="0"/>
        </w:rPr>
        <w:t>4</w:t>
      </w:r>
      <w:r w:rsidRPr="001453C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453C6">
        <w:rPr>
          <w:rFonts w:ascii="GHEA Grapalat" w:hAnsi="GHEA Grapalat"/>
          <w:spacing w:val="-8"/>
        </w:rPr>
        <w:t xml:space="preserve"> </w:t>
      </w:r>
    </w:p>
    <w:p w:rsidR="001453C6" w:rsidRPr="001453C6" w:rsidRDefault="001453C6" w:rsidP="00A512DF">
      <w:pPr>
        <w:pStyle w:val="a3"/>
        <w:widowControl w:val="0"/>
        <w:tabs>
          <w:tab w:val="left" w:pos="1134"/>
        </w:tabs>
        <w:spacing w:line="240" w:lineRule="auto"/>
        <w:ind w:firstLine="567"/>
        <w:rPr>
          <w:rFonts w:ascii="GHEA Grapalat" w:hAnsi="GHEA Grapalat" w:cs="Sylfaen"/>
          <w:i w:val="0"/>
        </w:rPr>
      </w:pPr>
    </w:p>
    <w:p w:rsidR="00096865" w:rsidRPr="001453C6" w:rsidRDefault="00030D40" w:rsidP="00A512DF">
      <w:pPr>
        <w:widowControl w:val="0"/>
        <w:jc w:val="center"/>
        <w:rPr>
          <w:rFonts w:ascii="GHEA Grapalat" w:hAnsi="GHEA Grapalat"/>
          <w:b/>
          <w:sz w:val="20"/>
          <w:szCs w:val="20"/>
        </w:rPr>
      </w:pPr>
      <w:r w:rsidRPr="001453C6">
        <w:rPr>
          <w:rFonts w:ascii="GHEA Grapalat" w:hAnsi="GHEA Grapalat"/>
          <w:b/>
          <w:sz w:val="20"/>
          <w:szCs w:val="20"/>
        </w:rPr>
        <w:t xml:space="preserve">10. </w:t>
      </w:r>
      <w:r w:rsidR="00F83409" w:rsidRPr="001453C6">
        <w:rPr>
          <w:rFonts w:ascii="GHEA Grapalat" w:hAnsi="GHEA Grapalat"/>
          <w:b/>
          <w:sz w:val="20"/>
          <w:szCs w:val="20"/>
        </w:rPr>
        <w:t xml:space="preserve">ОБЕСПЕЧЕНИЯ КВАЛИФИКАЦИИ И </w:t>
      </w:r>
      <w:r w:rsidRPr="001453C6">
        <w:rPr>
          <w:rFonts w:ascii="GHEA Grapalat" w:hAnsi="GHEA Grapalat"/>
          <w:b/>
          <w:sz w:val="20"/>
          <w:szCs w:val="20"/>
        </w:rPr>
        <w:t xml:space="preserve">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10.1</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На основании требования о предоставлении </w:t>
      </w:r>
      <w:r w:rsidR="000E4039" w:rsidRPr="001453C6">
        <w:rPr>
          <w:rFonts w:ascii="GHEA Grapalat" w:hAnsi="GHEA Grapalat"/>
          <w:sz w:val="20"/>
          <w:szCs w:val="20"/>
        </w:rPr>
        <w:t xml:space="preserve">обеспечений квалификации и </w:t>
      </w:r>
      <w:r w:rsidRPr="001453C6">
        <w:rPr>
          <w:rFonts w:ascii="GHEA Grapalat" w:hAnsi="GHEA Grapalat"/>
          <w:sz w:val="20"/>
          <w:szCs w:val="20"/>
        </w:rPr>
        <w:t>договора отобранный участник в течение 10</w:t>
      </w:r>
      <w:r w:rsidR="000E4039" w:rsidRPr="001453C6">
        <w:rPr>
          <w:rFonts w:ascii="GHEA Grapalat" w:hAnsi="GHEA Grapalat"/>
          <w:sz w:val="20"/>
          <w:szCs w:val="20"/>
        </w:rPr>
        <w:t>-и</w:t>
      </w:r>
      <w:r w:rsidR="001453C6" w:rsidRPr="001453C6">
        <w:rPr>
          <w:rFonts w:ascii="GHEA Grapalat" w:hAnsi="GHEA Grapalat"/>
          <w:sz w:val="20"/>
          <w:szCs w:val="20"/>
        </w:rPr>
        <w:t xml:space="preserve"> </w:t>
      </w:r>
      <w:r w:rsidR="000E4039" w:rsidRPr="001453C6">
        <w:rPr>
          <w:rFonts w:ascii="GHEA Grapalat" w:hAnsi="GHEA Grapalat"/>
          <w:sz w:val="20"/>
          <w:szCs w:val="20"/>
        </w:rPr>
        <w:t xml:space="preserve">дней со дня его получения, </w:t>
      </w:r>
      <w:r w:rsidRPr="001453C6">
        <w:rPr>
          <w:rFonts w:ascii="GHEA Grapalat" w:hAnsi="GHEA Grapalat"/>
          <w:sz w:val="20"/>
          <w:szCs w:val="20"/>
        </w:rPr>
        <w:t xml:space="preserve">обязан представить </w:t>
      </w:r>
      <w:r w:rsidR="000E4039" w:rsidRPr="001453C6">
        <w:rPr>
          <w:rFonts w:ascii="GHEA Grapalat" w:hAnsi="GHEA Grapalat"/>
          <w:sz w:val="20"/>
          <w:szCs w:val="20"/>
        </w:rPr>
        <w:t xml:space="preserve">обеспечения квалификации и </w:t>
      </w:r>
      <w:r w:rsidRPr="001453C6">
        <w:rPr>
          <w:rFonts w:ascii="GHEA Grapalat" w:hAnsi="GHEA Grapalat"/>
          <w:sz w:val="20"/>
          <w:szCs w:val="20"/>
        </w:rPr>
        <w:t xml:space="preserve">договора. С отобранным участником заключается договор, если он представляет </w:t>
      </w:r>
      <w:r w:rsidR="000E4039" w:rsidRPr="001453C6">
        <w:rPr>
          <w:rFonts w:ascii="GHEA Grapalat" w:hAnsi="GHEA Grapalat"/>
          <w:sz w:val="20"/>
          <w:szCs w:val="20"/>
        </w:rPr>
        <w:t xml:space="preserve">обеспечения квалификации </w:t>
      </w:r>
      <w:proofErr w:type="gramStart"/>
      <w:r w:rsidR="000E4039" w:rsidRPr="001453C6">
        <w:rPr>
          <w:rFonts w:ascii="GHEA Grapalat" w:hAnsi="GHEA Grapalat"/>
          <w:sz w:val="20"/>
          <w:szCs w:val="20"/>
        </w:rPr>
        <w:t xml:space="preserve">и  </w:t>
      </w:r>
      <w:r w:rsidRPr="001453C6">
        <w:rPr>
          <w:rFonts w:ascii="GHEA Grapalat" w:hAnsi="GHEA Grapalat"/>
          <w:sz w:val="20"/>
          <w:szCs w:val="20"/>
        </w:rPr>
        <w:t>договора</w:t>
      </w:r>
      <w:proofErr w:type="gramEnd"/>
      <w:r w:rsidRPr="001453C6">
        <w:rPr>
          <w:rFonts w:ascii="GHEA Grapalat" w:hAnsi="GHEA Grapalat"/>
          <w:sz w:val="20"/>
          <w:szCs w:val="20"/>
        </w:rPr>
        <w:t>.</w:t>
      </w:r>
    </w:p>
    <w:p w:rsidR="003D57AD" w:rsidRPr="001453C6" w:rsidRDefault="00A6609C"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t xml:space="preserve">10.2 </w:t>
      </w:r>
      <w:r w:rsidR="008C5F2A" w:rsidRPr="001453C6">
        <w:rPr>
          <w:rFonts w:ascii="GHEA Grapalat" w:hAnsi="GHEA Grapalat"/>
          <w:sz w:val="20"/>
          <w:szCs w:val="20"/>
        </w:rPr>
        <w:t xml:space="preserve">Размер обеспечения квалификации равен </w:t>
      </w:r>
      <w:r w:rsidR="003D57AD" w:rsidRPr="001453C6">
        <w:rPr>
          <w:rFonts w:ascii="GHEA Grapalat" w:hAnsi="GHEA Grapalat"/>
          <w:sz w:val="20"/>
          <w:szCs w:val="20"/>
        </w:rPr>
        <w:t xml:space="preserve">15 процентам ценового предложения отобранного участника. </w:t>
      </w:r>
      <w:r w:rsidR="003D57AD" w:rsidRPr="001453C6">
        <w:rPr>
          <w:rFonts w:ascii="GHEA Grapalat" w:hAnsi="GHEA Grapalat"/>
          <w:b/>
          <w:sz w:val="20"/>
          <w:szCs w:val="20"/>
        </w:rPr>
        <w:t>Обеспечение квалификации представляется в виде соглашения о неустойке (приложение 4. 2) или наличных денег</w:t>
      </w:r>
      <w:r w:rsidR="003D57AD" w:rsidRPr="001453C6">
        <w:rPr>
          <w:rFonts w:ascii="GHEA Grapalat" w:hAnsi="GHEA Grapalat"/>
          <w:sz w:val="20"/>
          <w:szCs w:val="20"/>
        </w:rPr>
        <w:t xml:space="preserve">. </w:t>
      </w:r>
      <w:proofErr w:type="gramStart"/>
      <w:r w:rsidR="003D57AD" w:rsidRPr="001453C6">
        <w:rPr>
          <w:rFonts w:ascii="GHEA Grapalat" w:hAnsi="GHEA Grapalat"/>
          <w:sz w:val="20"/>
          <w:szCs w:val="20"/>
        </w:rPr>
        <w:t>Причем  обеспечение</w:t>
      </w:r>
      <w:proofErr w:type="gramEnd"/>
      <w:r w:rsidR="003D57AD" w:rsidRPr="001453C6">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1453C6" w:rsidRDefault="00801A4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Если процедура закупки организована </w:t>
      </w:r>
      <w:r w:rsidR="00571E4C" w:rsidRPr="001453C6">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1453C6">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proofErr w:type="gramStart"/>
      <w:r w:rsidR="00571E4C" w:rsidRPr="001453C6">
        <w:rPr>
          <w:rFonts w:ascii="GHEA Grapalat" w:hAnsi="GHEA Grapalat"/>
          <w:sz w:val="20"/>
          <w:szCs w:val="20"/>
        </w:rPr>
        <w:t>контракта.</w:t>
      </w:r>
      <w:r w:rsidR="00571E4C" w:rsidRPr="001453C6">
        <w:rPr>
          <w:rFonts w:ascii="GHEA Grapalat" w:hAnsi="GHEA Grapalat" w:cs="Sylfaen"/>
          <w:sz w:val="20"/>
          <w:szCs w:val="20"/>
        </w:rPr>
        <w:t>Обеспечение</w:t>
      </w:r>
      <w:proofErr w:type="spellEnd"/>
      <w:proofErr w:type="gramEnd"/>
      <w:r w:rsidR="00571E4C" w:rsidRPr="001453C6">
        <w:rPr>
          <w:rFonts w:ascii="GHEA Grapalat" w:hAnsi="GHEA Grapalat" w:cs="Sylfaen"/>
          <w:sz w:val="20"/>
          <w:szCs w:val="20"/>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1453C6" w:rsidRDefault="004F01AF"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1453C6" w:rsidRDefault="002406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723D6" w:rsidRPr="001453C6">
        <w:rPr>
          <w:rFonts w:ascii="GHEA Grapalat" w:hAnsi="GHEA Grapalat"/>
          <w:sz w:val="20"/>
          <w:szCs w:val="20"/>
        </w:rPr>
        <w:t>3</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Размер обеспечения договора составляет 10 процентов от цены договора. </w:t>
      </w:r>
      <w:r w:rsidR="001723D6" w:rsidRPr="001453C6">
        <w:rPr>
          <w:rFonts w:ascii="GHEA Grapalat" w:hAnsi="GHEA Grapalat"/>
          <w:b/>
          <w:sz w:val="20"/>
          <w:szCs w:val="20"/>
        </w:rPr>
        <w:t xml:space="preserve">Обеспечение </w:t>
      </w:r>
      <w:r w:rsidR="00896AAF" w:rsidRPr="001453C6">
        <w:rPr>
          <w:rFonts w:ascii="GHEA Grapalat" w:hAnsi="GHEA Grapalat"/>
          <w:b/>
          <w:sz w:val="20"/>
          <w:szCs w:val="20"/>
        </w:rPr>
        <w:t>договора</w:t>
      </w:r>
      <w:r w:rsidR="001723D6" w:rsidRPr="001453C6">
        <w:rPr>
          <w:rFonts w:ascii="GHEA Grapalat" w:hAnsi="GHEA Grapalat"/>
          <w:b/>
          <w:sz w:val="20"/>
          <w:szCs w:val="20"/>
        </w:rPr>
        <w:t xml:space="preserve"> представляется в </w:t>
      </w:r>
      <w:r w:rsidR="005876A3" w:rsidRPr="001453C6">
        <w:rPr>
          <w:rFonts w:ascii="GHEA Grapalat" w:hAnsi="GHEA Grapalat"/>
          <w:b/>
          <w:sz w:val="20"/>
          <w:szCs w:val="20"/>
        </w:rPr>
        <w:t>виде</w:t>
      </w:r>
      <w:r w:rsidR="001723D6" w:rsidRPr="001453C6">
        <w:rPr>
          <w:rFonts w:ascii="GHEA Grapalat" w:hAnsi="GHEA Grapalat"/>
          <w:b/>
          <w:sz w:val="20"/>
          <w:szCs w:val="20"/>
        </w:rPr>
        <w:t xml:space="preserve"> </w:t>
      </w:r>
      <w:r w:rsidR="001453C6" w:rsidRPr="001453C6">
        <w:rPr>
          <w:rFonts w:ascii="GHEA Grapalat" w:hAnsi="GHEA Grapalat"/>
          <w:b/>
          <w:sz w:val="20"/>
          <w:szCs w:val="20"/>
        </w:rPr>
        <w:t xml:space="preserve">в одностороннем порядке утвержденного заявления-в виде неустойки (приложение 5.1) </w:t>
      </w:r>
      <w:r w:rsidR="00375E5E" w:rsidRPr="001453C6">
        <w:rPr>
          <w:rFonts w:ascii="GHEA Grapalat" w:hAnsi="GHEA Grapalat"/>
          <w:b/>
          <w:sz w:val="20"/>
          <w:szCs w:val="20"/>
        </w:rPr>
        <w:t>или наличных денег.</w:t>
      </w:r>
    </w:p>
    <w:p w:rsidR="00BE0C42" w:rsidRPr="001453C6" w:rsidRDefault="0058395E"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t xml:space="preserve">Если процедура закупки организована </w:t>
      </w:r>
      <w:r w:rsidR="00BE0C42" w:rsidRPr="001453C6">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1453C6">
        <w:rPr>
          <w:rFonts w:ascii="GHEA Grapalat" w:hAnsi="GHEA Grapalat" w:cs="Sylfaen"/>
          <w:sz w:val="20"/>
          <w:szCs w:val="20"/>
        </w:rPr>
        <w:t xml:space="preserve">то он может предоставить обеспечение договора как </w:t>
      </w:r>
      <w:r w:rsidR="00BE0C42" w:rsidRPr="001453C6">
        <w:rPr>
          <w:rFonts w:ascii="GHEA Grapalat" w:hAnsi="GHEA Grapalat"/>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1453C6" w:rsidRDefault="00BE0C42"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 xml:space="preserve"> </w:t>
      </w:r>
      <w:r w:rsidR="00030D40" w:rsidRPr="001453C6">
        <w:rPr>
          <w:rFonts w:ascii="GHEA Grapalat" w:hAnsi="GHEA Grapalat"/>
          <w:sz w:val="20"/>
          <w:szCs w:val="20"/>
        </w:rPr>
        <w:t xml:space="preserve">Обеспечение договора должно быть действительно как минимум включительно до </w:t>
      </w:r>
      <w:r w:rsidR="00411A25" w:rsidRPr="001453C6">
        <w:rPr>
          <w:rFonts w:ascii="GHEA Grapalat" w:hAnsi="GHEA Grapalat"/>
          <w:sz w:val="20"/>
          <w:szCs w:val="20"/>
        </w:rPr>
        <w:t>90</w:t>
      </w:r>
      <w:r w:rsidR="00030D40" w:rsidRPr="001453C6">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453C6">
        <w:rPr>
          <w:rFonts w:ascii="GHEA Grapalat" w:hAnsi="GHEA Grapalat"/>
          <w:sz w:val="20"/>
          <w:szCs w:val="20"/>
        </w:rPr>
        <w:t xml:space="preserve">пяти </w:t>
      </w:r>
      <w:r w:rsidR="00030D40" w:rsidRPr="001453C6">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1453C6">
        <w:rPr>
          <w:rFonts w:ascii="GHEA Grapalat" w:hAnsi="GHEA Grapalat"/>
          <w:sz w:val="20"/>
          <w:szCs w:val="20"/>
        </w:rPr>
        <w:t>договору.</w:t>
      </w:r>
    </w:p>
    <w:p w:rsidR="00F0759D" w:rsidRPr="001453C6" w:rsidRDefault="00F92A5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453C6">
        <w:rPr>
          <w:rFonts w:ascii="Courier New" w:hAnsi="Courier New" w:cs="Courier New"/>
          <w:sz w:val="20"/>
          <w:szCs w:val="20"/>
        </w:rPr>
        <w:t> </w:t>
      </w:r>
      <w:r w:rsidRPr="001453C6">
        <w:rPr>
          <w:rFonts w:ascii="GHEA Grapalat" w:hAnsi="GHEA Grapalat"/>
          <w:sz w:val="20"/>
          <w:szCs w:val="20"/>
        </w:rPr>
        <w:t>"900008000</w:t>
      </w:r>
      <w:r w:rsidR="00B66AB9" w:rsidRPr="001453C6">
        <w:rPr>
          <w:rFonts w:ascii="GHEA Grapalat" w:hAnsi="GHEA Grapalat"/>
          <w:sz w:val="20"/>
          <w:szCs w:val="20"/>
        </w:rPr>
        <w:t>66</w:t>
      </w:r>
      <w:r w:rsidRPr="001453C6">
        <w:rPr>
          <w:rFonts w:ascii="GHEA Grapalat" w:hAnsi="GHEA Grapalat"/>
          <w:sz w:val="20"/>
          <w:szCs w:val="20"/>
        </w:rPr>
        <w:t>4", открытый в Центральном казначействе на имя уполномоченного органа.</w:t>
      </w:r>
    </w:p>
    <w:p w:rsidR="005162B1" w:rsidRPr="00FE23E9"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453C6" w:rsidRPr="00FE23E9">
        <w:rPr>
          <w:rFonts w:ascii="GHEA Grapalat" w:hAnsi="GHEA Grapalat"/>
          <w:sz w:val="20"/>
          <w:szCs w:val="20"/>
        </w:rPr>
        <w:t>4</w:t>
      </w:r>
      <w:r w:rsidR="003E194D" w:rsidRPr="001453C6">
        <w:rPr>
          <w:rFonts w:ascii="GHEA Grapalat" w:hAnsi="GHEA Grapalat"/>
          <w:sz w:val="20"/>
          <w:szCs w:val="20"/>
        </w:rPr>
        <w:t>.</w:t>
      </w:r>
      <w:r w:rsidR="008F0732" w:rsidRPr="001453C6">
        <w:rPr>
          <w:rFonts w:ascii="GHEA Grapalat" w:hAnsi="GHEA Grapalat"/>
          <w:sz w:val="20"/>
          <w:szCs w:val="20"/>
        </w:rPr>
        <w:t xml:space="preserve"> </w:t>
      </w:r>
      <w:r w:rsidRPr="001453C6">
        <w:rPr>
          <w:rFonts w:ascii="GHEA Grapalat" w:hAnsi="GHEA Grapalat"/>
          <w:sz w:val="20"/>
          <w:szCs w:val="20"/>
        </w:rPr>
        <w:t>Если в рамках процедуры закупки, организованной по лотам</w:t>
      </w:r>
      <w:r w:rsidR="00DC14CE" w:rsidRPr="001453C6">
        <w:rPr>
          <w:rFonts w:ascii="GHEA Grapalat" w:hAnsi="GHEA Grapalat"/>
          <w:sz w:val="20"/>
          <w:szCs w:val="20"/>
        </w:rPr>
        <w:t xml:space="preserve"> </w:t>
      </w:r>
      <w:r w:rsidR="00125AA6" w:rsidRPr="001453C6">
        <w:rPr>
          <w:rFonts w:ascii="GHEA Grapalat" w:hAnsi="GHEA Grapalat"/>
          <w:sz w:val="20"/>
          <w:szCs w:val="20"/>
        </w:rPr>
        <w:t xml:space="preserve">заключенный договор расторгается по части какого-либо лота вследствие его неисполнения или ненадлежащего </w:t>
      </w:r>
      <w:r w:rsidR="00125AA6" w:rsidRPr="001453C6">
        <w:rPr>
          <w:rFonts w:ascii="GHEA Grapalat" w:hAnsi="GHEA Grapalat"/>
          <w:sz w:val="20"/>
          <w:szCs w:val="20"/>
        </w:rPr>
        <w:lastRenderedPageBreak/>
        <w:t>исполнения, то обеспечени</w:t>
      </w:r>
      <w:r w:rsidR="00DC14CE" w:rsidRPr="001453C6">
        <w:rPr>
          <w:rFonts w:ascii="GHEA Grapalat" w:hAnsi="GHEA Grapalat"/>
          <w:sz w:val="20"/>
          <w:szCs w:val="20"/>
        </w:rPr>
        <w:t>я квалификации и</w:t>
      </w:r>
      <w:r w:rsidR="00125AA6" w:rsidRPr="001453C6">
        <w:rPr>
          <w:rFonts w:ascii="GHEA Grapalat" w:hAnsi="GHEA Grapalat"/>
          <w:sz w:val="20"/>
          <w:szCs w:val="20"/>
        </w:rPr>
        <w:t xml:space="preserve"> договора выплачива</w:t>
      </w:r>
      <w:r w:rsidR="00DC14CE" w:rsidRPr="001453C6">
        <w:rPr>
          <w:rFonts w:ascii="GHEA Grapalat" w:hAnsi="GHEA Grapalat"/>
          <w:sz w:val="20"/>
          <w:szCs w:val="20"/>
        </w:rPr>
        <w:t>ю</w:t>
      </w:r>
      <w:r w:rsidR="00125AA6" w:rsidRPr="001453C6">
        <w:rPr>
          <w:rFonts w:ascii="GHEA Grapalat" w:hAnsi="GHEA Grapalat"/>
          <w:sz w:val="20"/>
          <w:szCs w:val="20"/>
        </w:rPr>
        <w:t>тся в размере суммы, исчисленной только за этот лот</w:t>
      </w:r>
      <w:r w:rsidR="00DC14CE" w:rsidRPr="001453C6">
        <w:rPr>
          <w:rFonts w:ascii="GHEA Grapalat" w:hAnsi="GHEA Grapalat"/>
          <w:sz w:val="20"/>
          <w:szCs w:val="20"/>
        </w:rPr>
        <w:t>.</w:t>
      </w:r>
    </w:p>
    <w:p w:rsidR="005162B1" w:rsidRDefault="003E194D" w:rsidP="00A512DF">
      <w:pPr>
        <w:widowControl w:val="0"/>
        <w:tabs>
          <w:tab w:val="left" w:pos="1134"/>
        </w:tabs>
        <w:ind w:firstLine="567"/>
        <w:jc w:val="both"/>
        <w:rPr>
          <w:rFonts w:ascii="GHEA Grapalat" w:hAnsi="GHEA Grapalat"/>
        </w:rPr>
      </w:pPr>
      <w:r w:rsidRPr="005114D0">
        <w:rPr>
          <w:rFonts w:ascii="GHEA Grapalat" w:hAnsi="GHEA Grapalat"/>
        </w:rPr>
        <w:tab/>
      </w:r>
    </w:p>
    <w:p w:rsidR="00096865" w:rsidRPr="001453C6" w:rsidRDefault="005066AC" w:rsidP="001453C6">
      <w:pPr>
        <w:rPr>
          <w:rFonts w:ascii="GHEA Grapalat" w:hAnsi="GHEA Grapalat"/>
          <w:b/>
          <w:sz w:val="20"/>
          <w:szCs w:val="20"/>
        </w:rPr>
      </w:pPr>
      <w:r>
        <w:rPr>
          <w:rFonts w:ascii="GHEA Grapalat" w:hAnsi="GHEA Grapalat"/>
          <w:b/>
        </w:rPr>
        <w:t xml:space="preserve">                           </w:t>
      </w:r>
      <w:r w:rsidR="008D5016" w:rsidRPr="001453C6">
        <w:rPr>
          <w:rFonts w:ascii="GHEA Grapalat" w:hAnsi="GHEA Grapalat"/>
          <w:b/>
          <w:sz w:val="20"/>
          <w:szCs w:val="20"/>
        </w:rPr>
        <w:t>11. ОБЪЯВЛЕНИЕ ПРОЦЕДУРЫ НЕСОСТОЯВШЕЙСЯ</w:t>
      </w:r>
    </w:p>
    <w:p w:rsidR="003D5CAF" w:rsidRPr="001453C6" w:rsidRDefault="003D5CAF" w:rsidP="001453C6">
      <w:pPr>
        <w:rPr>
          <w:rFonts w:ascii="GHEA Grapalat" w:hAnsi="GHEA Grapalat" w:cs="Arial"/>
          <w:b/>
          <w:sz w:val="20"/>
          <w:szCs w:val="20"/>
        </w:rPr>
      </w:pPr>
    </w:p>
    <w:p w:rsidR="00096865" w:rsidRPr="001453C6" w:rsidRDefault="00096865"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11.1</w:t>
      </w:r>
      <w:r w:rsidR="00801AC7" w:rsidRPr="001453C6">
        <w:rPr>
          <w:rFonts w:ascii="GHEA Grapalat" w:hAnsi="GHEA Grapalat"/>
          <w:sz w:val="20"/>
          <w:szCs w:val="20"/>
        </w:rPr>
        <w:t>.</w:t>
      </w:r>
      <w:r w:rsidR="00801AC7" w:rsidRPr="001453C6">
        <w:rPr>
          <w:rFonts w:ascii="GHEA Grapalat" w:hAnsi="GHEA Grapalat"/>
          <w:sz w:val="20"/>
          <w:szCs w:val="20"/>
        </w:rPr>
        <w:tab/>
      </w:r>
      <w:r w:rsidRPr="001453C6">
        <w:rPr>
          <w:rFonts w:ascii="GHEA Grapalat" w:hAnsi="GHEA Grapalat"/>
          <w:sz w:val="20"/>
          <w:szCs w:val="20"/>
        </w:rPr>
        <w:t>Согласно статье 37 Закона, Комиссия объявляет настоящую процедуру несостоявшейся, если:</w:t>
      </w:r>
    </w:p>
    <w:p w:rsidR="00096865" w:rsidRPr="001453C6" w:rsidRDefault="00096865" w:rsidP="001453C6">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801AC7" w:rsidRPr="001453C6">
        <w:rPr>
          <w:rFonts w:ascii="GHEA Grapalat" w:hAnsi="GHEA Grapalat"/>
          <w:sz w:val="20"/>
          <w:szCs w:val="20"/>
        </w:rPr>
        <w:tab/>
      </w:r>
      <w:r w:rsidRPr="001453C6">
        <w:rPr>
          <w:rFonts w:ascii="GHEA Grapalat" w:hAnsi="GHEA Grapalat"/>
          <w:sz w:val="20"/>
          <w:szCs w:val="20"/>
        </w:rPr>
        <w:t>ни одна из заявок не соответствует условиям приглашения;</w:t>
      </w:r>
    </w:p>
    <w:p w:rsidR="001453C6"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00801AC7" w:rsidRPr="001453C6">
        <w:rPr>
          <w:rFonts w:ascii="GHEA Grapalat" w:hAnsi="GHEA Grapalat"/>
          <w:sz w:val="20"/>
          <w:szCs w:val="20"/>
        </w:rPr>
        <w:tab/>
      </w:r>
      <w:r w:rsidRPr="001453C6">
        <w:rPr>
          <w:rFonts w:ascii="GHEA Grapalat" w:hAnsi="GHEA Grapalat"/>
          <w:sz w:val="20"/>
          <w:szCs w:val="20"/>
        </w:rPr>
        <w:t xml:space="preserve">прекращается потребность в закупке. </w:t>
      </w:r>
      <w:r w:rsidR="001453C6" w:rsidRPr="001453C6">
        <w:rPr>
          <w:rFonts w:ascii="GHEA Grapalat" w:hAnsi="GHEA Grapalat"/>
          <w:sz w:val="20"/>
          <w:szCs w:val="20"/>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3)</w:t>
      </w:r>
      <w:r w:rsidR="00801AC7" w:rsidRPr="001453C6">
        <w:rPr>
          <w:rFonts w:ascii="GHEA Grapalat" w:hAnsi="GHEA Grapalat"/>
          <w:sz w:val="20"/>
          <w:szCs w:val="20"/>
        </w:rPr>
        <w:tab/>
      </w:r>
      <w:r w:rsidRPr="001453C6">
        <w:rPr>
          <w:rFonts w:ascii="GHEA Grapalat" w:hAnsi="GHEA Grapalat"/>
          <w:sz w:val="20"/>
          <w:szCs w:val="20"/>
        </w:rPr>
        <w:t>не подано ни одной заявки;</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4)</w:t>
      </w:r>
      <w:r w:rsidR="00801AC7" w:rsidRPr="001453C6">
        <w:rPr>
          <w:rFonts w:ascii="GHEA Grapalat" w:hAnsi="GHEA Grapalat"/>
          <w:sz w:val="20"/>
          <w:szCs w:val="20"/>
        </w:rPr>
        <w:tab/>
      </w:r>
      <w:r w:rsidRPr="001453C6">
        <w:rPr>
          <w:rFonts w:ascii="GHEA Grapalat" w:hAnsi="GHEA Grapalat"/>
          <w:sz w:val="20"/>
          <w:szCs w:val="20"/>
        </w:rPr>
        <w:t>договор не заключается.</w:t>
      </w:r>
    </w:p>
    <w:p w:rsidR="00CA1C11" w:rsidRPr="001453C6" w:rsidRDefault="00731D26"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11.2</w:t>
      </w:r>
      <w:r w:rsidR="007642C2" w:rsidRPr="001453C6">
        <w:rPr>
          <w:rFonts w:ascii="GHEA Grapalat" w:hAnsi="GHEA Grapalat"/>
          <w:sz w:val="20"/>
          <w:szCs w:val="20"/>
        </w:rPr>
        <w:t>.</w:t>
      </w:r>
      <w:r w:rsidR="007642C2" w:rsidRPr="001453C6">
        <w:rPr>
          <w:rFonts w:ascii="GHEA Grapalat" w:hAnsi="GHEA Grapalat"/>
          <w:sz w:val="20"/>
          <w:szCs w:val="20"/>
        </w:rPr>
        <w:tab/>
      </w:r>
      <w:r w:rsidRPr="001453C6">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A512DF">
      <w:pPr>
        <w:jc w:val="center"/>
        <w:rPr>
          <w:rFonts w:ascii="GHEA Grapalat" w:hAnsi="GHEA Grapalat"/>
          <w:b/>
        </w:rPr>
      </w:pPr>
    </w:p>
    <w:p w:rsidR="00096865" w:rsidRPr="001453C6" w:rsidRDefault="008D5016" w:rsidP="00A512DF">
      <w:pPr>
        <w:jc w:val="center"/>
        <w:rPr>
          <w:rFonts w:ascii="GHEA Grapalat" w:hAnsi="GHEA Grapalat"/>
          <w:b/>
          <w:sz w:val="20"/>
          <w:szCs w:val="20"/>
        </w:rPr>
      </w:pPr>
      <w:r w:rsidRPr="001453C6">
        <w:rPr>
          <w:rFonts w:ascii="GHEA Grapalat" w:hAnsi="GHEA Grapalat"/>
          <w:b/>
          <w:sz w:val="20"/>
          <w:szCs w:val="20"/>
        </w:rPr>
        <w:t xml:space="preserve">12. ПРАВО УЧАСТНИКА И </w:t>
      </w:r>
      <w:r w:rsidR="008E3307" w:rsidRPr="001453C6">
        <w:rPr>
          <w:rFonts w:ascii="GHEA Grapalat" w:hAnsi="GHEA Grapalat"/>
          <w:b/>
          <w:sz w:val="20"/>
          <w:szCs w:val="20"/>
        </w:rPr>
        <w:t xml:space="preserve">ПОРЯДОК ОБЖАЛОВАНИЯ ИМ </w:t>
      </w:r>
      <w:r w:rsidR="00025A85" w:rsidRPr="001453C6">
        <w:rPr>
          <w:rFonts w:ascii="GHEA Grapalat" w:hAnsi="GHEA Grapalat"/>
          <w:b/>
          <w:sz w:val="20"/>
          <w:szCs w:val="20"/>
        </w:rPr>
        <w:br/>
      </w:r>
      <w:r w:rsidRPr="001453C6">
        <w:rPr>
          <w:rFonts w:ascii="GHEA Grapalat" w:hAnsi="GHEA Grapalat"/>
          <w:b/>
          <w:sz w:val="20"/>
          <w:szCs w:val="20"/>
        </w:rPr>
        <w:t>ДЕЙСТВИЙ И (ИЛИ) ПРИНЯТЫХ РЕШЕНИЙ, СВЯЗАННЫХ</w:t>
      </w:r>
      <w:r w:rsidR="00025A85" w:rsidRPr="001453C6">
        <w:rPr>
          <w:rFonts w:ascii="Courier New" w:hAnsi="Courier New" w:cs="Courier New"/>
          <w:b/>
          <w:sz w:val="20"/>
          <w:szCs w:val="20"/>
          <w:lang w:val="en-US"/>
        </w:rPr>
        <w:t> </w:t>
      </w:r>
      <w:r w:rsidRPr="001453C6">
        <w:rPr>
          <w:rFonts w:ascii="GHEA Grapalat" w:hAnsi="GHEA Grapalat"/>
          <w:b/>
          <w:sz w:val="20"/>
          <w:szCs w:val="20"/>
        </w:rPr>
        <w:t>С</w:t>
      </w:r>
      <w:r w:rsidR="00025A85" w:rsidRPr="001453C6">
        <w:rPr>
          <w:rFonts w:ascii="Courier New" w:hAnsi="Courier New" w:cs="Courier New"/>
          <w:b/>
          <w:sz w:val="20"/>
          <w:szCs w:val="20"/>
          <w:lang w:val="en-US"/>
        </w:rPr>
        <w:t> </w:t>
      </w:r>
      <w:r w:rsidRPr="001453C6">
        <w:rPr>
          <w:rFonts w:ascii="GHEA Grapalat" w:hAnsi="GHEA Grapalat"/>
          <w:b/>
          <w:sz w:val="20"/>
          <w:szCs w:val="20"/>
        </w:rPr>
        <w:t>ПРОЦЕССОМ ЗАКУПКИ</w:t>
      </w:r>
    </w:p>
    <w:p w:rsidR="00C54730" w:rsidRPr="001453C6" w:rsidRDefault="00C54730" w:rsidP="00A512DF">
      <w:pPr>
        <w:jc w:val="center"/>
        <w:rPr>
          <w:rFonts w:ascii="GHEA Grapalat" w:hAnsi="GHEA Grapalat"/>
          <w:b/>
          <w:sz w:val="20"/>
          <w:szCs w:val="20"/>
        </w:rPr>
      </w:pP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12.1</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453C6">
        <w:rPr>
          <w:rFonts w:ascii="GHEA Grapalat" w:hAnsi="GHEA Grapalat"/>
          <w:sz w:val="20"/>
          <w:szCs w:val="20"/>
        </w:rPr>
        <w:t>связанные с закупками жалобы.</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12.2</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Отношения, связанные с закупками, в том числе</w:t>
      </w:r>
      <w:r w:rsidR="00AA7117" w:rsidRPr="001453C6">
        <w:rPr>
          <w:rFonts w:ascii="GHEA Grapalat" w:hAnsi="GHEA Grapalat"/>
          <w:sz w:val="20"/>
          <w:szCs w:val="20"/>
        </w:rPr>
        <w:t xml:space="preserve"> </w:t>
      </w:r>
      <w:r w:rsidRPr="001453C6">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12.3</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Каждое лицо согласно Закону имеет право:</w:t>
      </w:r>
    </w:p>
    <w:p w:rsidR="00D5166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1453C6">
        <w:rPr>
          <w:rFonts w:ascii="GHEA Grapalat" w:hAnsi="GHEA Grapalat"/>
          <w:sz w:val="20"/>
          <w:szCs w:val="20"/>
        </w:rPr>
        <w:t>связанные с закупками жалобы.</w:t>
      </w:r>
      <w:r w:rsidR="00D51669" w:rsidRPr="001453C6">
        <w:rPr>
          <w:rFonts w:ascii="Sylfaen" w:hAnsi="Sylfaen"/>
          <w:sz w:val="20"/>
          <w:szCs w:val="20"/>
          <w:lang w:val="hy-AM"/>
        </w:rPr>
        <w:t xml:space="preserve"> </w:t>
      </w:r>
      <w:r w:rsidR="00D51669" w:rsidRPr="001453C6">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в судебном порядке действий (бездействия) и решений лица, </w:t>
      </w:r>
      <w:r w:rsidR="00B716B0" w:rsidRPr="001453C6">
        <w:rPr>
          <w:rFonts w:ascii="GHEA Grapalat" w:hAnsi="GHEA Grapalat"/>
          <w:sz w:val="20"/>
          <w:szCs w:val="20"/>
        </w:rPr>
        <w:t>рассматривающего связанные с закупками жалобы</w:t>
      </w:r>
      <w:r w:rsidRPr="001453C6">
        <w:rPr>
          <w:rFonts w:ascii="GHEA Grapalat" w:hAnsi="GHEA Grapalat"/>
          <w:sz w:val="20"/>
          <w:szCs w:val="20"/>
        </w:rPr>
        <w:t>, заказчика и Комиссии.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12.4</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Если подавшее жалобу лицо обжалует:</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1926B2" w:rsidRPr="001453C6">
        <w:rPr>
          <w:rFonts w:ascii="GHEA Grapalat" w:hAnsi="GHEA Grapalat"/>
          <w:sz w:val="20"/>
          <w:szCs w:val="20"/>
        </w:rPr>
        <w:tab/>
      </w:r>
      <w:r w:rsidRPr="001453C6">
        <w:rPr>
          <w:rFonts w:ascii="GHEA Grapalat" w:hAnsi="GHEA Grapalat"/>
          <w:sz w:val="20"/>
          <w:szCs w:val="20"/>
        </w:rPr>
        <w:t>решение о заключении договора, то жалоба подается в период ожидания, предусмотренный пунктом 8.2</w:t>
      </w:r>
      <w:r w:rsidR="004862B6" w:rsidRPr="001453C6">
        <w:rPr>
          <w:rFonts w:ascii="GHEA Grapalat" w:hAnsi="GHEA Grapalat"/>
          <w:sz w:val="20"/>
          <w:szCs w:val="20"/>
        </w:rPr>
        <w:t>3</w:t>
      </w:r>
      <w:r w:rsidRPr="001453C6">
        <w:rPr>
          <w:rFonts w:ascii="GHEA Grapalat" w:hAnsi="GHEA Grapalat"/>
          <w:sz w:val="20"/>
          <w:szCs w:val="20"/>
        </w:rPr>
        <w:t xml:space="preserve"> части 1 настоящего Приглашения;</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1926B2" w:rsidRPr="001453C6">
        <w:rPr>
          <w:rFonts w:ascii="GHEA Grapalat" w:hAnsi="GHEA Grapalat"/>
          <w:sz w:val="20"/>
          <w:szCs w:val="20"/>
        </w:rPr>
        <w:tab/>
      </w:r>
      <w:r w:rsidRPr="001453C6">
        <w:rPr>
          <w:rFonts w:ascii="GHEA Grapalat" w:hAnsi="GHEA Grapalat"/>
          <w:sz w:val="20"/>
          <w:szCs w:val="20"/>
        </w:rPr>
        <w:t>характеристики предмета закупки или требования приглашения, то</w:t>
      </w:r>
      <w:r w:rsidR="00720542" w:rsidRPr="001453C6">
        <w:rPr>
          <w:rFonts w:ascii="Courier New" w:hAnsi="Courier New" w:cs="Courier New"/>
          <w:sz w:val="20"/>
          <w:szCs w:val="20"/>
          <w:lang w:val="en-US"/>
        </w:rPr>
        <w:t> </w:t>
      </w:r>
      <w:r w:rsidRPr="001453C6">
        <w:rPr>
          <w:rFonts w:ascii="GHEA Grapalat" w:hAnsi="GHEA Grapalat"/>
          <w:sz w:val="20"/>
          <w:szCs w:val="20"/>
        </w:rPr>
        <w:t>жалоба подается до истечения окончательного срока подачи заявок.</w:t>
      </w:r>
      <w:r w:rsidR="00AA7117"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12.5</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 xml:space="preserve">Жалоба подается лицу, рассматривающему </w:t>
      </w:r>
      <w:r w:rsidR="007E4355" w:rsidRPr="001453C6">
        <w:rPr>
          <w:rFonts w:ascii="GHEA Grapalat" w:hAnsi="GHEA Grapalat"/>
          <w:sz w:val="20"/>
          <w:szCs w:val="20"/>
        </w:rPr>
        <w:t>связанные с закупками жалобы</w:t>
      </w:r>
      <w:r w:rsidRPr="001453C6">
        <w:rPr>
          <w:rFonts w:ascii="GHEA Grapalat" w:hAnsi="GHEA Grapalat"/>
          <w:sz w:val="20"/>
          <w:szCs w:val="20"/>
        </w:rPr>
        <w:t>, в письменной форме, подписанной, с включением в нее:</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1926B2" w:rsidRPr="001453C6">
        <w:rPr>
          <w:rFonts w:ascii="GHEA Grapalat" w:hAnsi="GHEA Grapalat"/>
          <w:sz w:val="20"/>
          <w:szCs w:val="20"/>
        </w:rPr>
        <w:tab/>
      </w:r>
      <w:r w:rsidRPr="001453C6">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1926B2" w:rsidRPr="001453C6">
        <w:rPr>
          <w:rFonts w:ascii="GHEA Grapalat" w:hAnsi="GHEA Grapalat"/>
          <w:sz w:val="20"/>
          <w:szCs w:val="20"/>
        </w:rPr>
        <w:tab/>
      </w:r>
      <w:r w:rsidRPr="001453C6">
        <w:rPr>
          <w:rFonts w:ascii="GHEA Grapalat" w:hAnsi="GHEA Grapalat"/>
          <w:sz w:val="20"/>
          <w:szCs w:val="20"/>
        </w:rPr>
        <w:t>наименования и адреса заказчика;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1926B2" w:rsidRPr="001453C6">
        <w:rPr>
          <w:rFonts w:ascii="GHEA Grapalat" w:hAnsi="GHEA Grapalat"/>
          <w:sz w:val="20"/>
          <w:szCs w:val="20"/>
        </w:rPr>
        <w:tab/>
      </w:r>
      <w:r w:rsidRPr="001453C6">
        <w:rPr>
          <w:rFonts w:ascii="GHEA Grapalat" w:hAnsi="GHEA Grapalat"/>
          <w:sz w:val="20"/>
          <w:szCs w:val="20"/>
        </w:rPr>
        <w:t>кода и предмета обжалуемой процедуры закупки;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4)</w:t>
      </w:r>
      <w:r w:rsidR="001926B2" w:rsidRPr="001453C6">
        <w:rPr>
          <w:rFonts w:ascii="GHEA Grapalat" w:hAnsi="GHEA Grapalat"/>
          <w:sz w:val="20"/>
          <w:szCs w:val="20"/>
        </w:rPr>
        <w:tab/>
      </w:r>
      <w:r w:rsidRPr="001453C6">
        <w:rPr>
          <w:rFonts w:ascii="GHEA Grapalat" w:hAnsi="GHEA Grapalat"/>
          <w:sz w:val="20"/>
          <w:szCs w:val="20"/>
        </w:rPr>
        <w:t>предмета спора и требования подавшего жалобу лица;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5)</w:t>
      </w:r>
      <w:r w:rsidR="001926B2" w:rsidRPr="001453C6">
        <w:rPr>
          <w:rFonts w:ascii="GHEA Grapalat" w:hAnsi="GHEA Grapalat"/>
          <w:sz w:val="20"/>
          <w:szCs w:val="20"/>
        </w:rPr>
        <w:tab/>
      </w:r>
      <w:r w:rsidRPr="001453C6">
        <w:rPr>
          <w:rFonts w:ascii="GHEA Grapalat" w:hAnsi="GHEA Grapalat"/>
          <w:sz w:val="20"/>
          <w:szCs w:val="20"/>
        </w:rPr>
        <w:t>фактических и правовых оснований жалобы, доказательств по ней;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6)</w:t>
      </w:r>
      <w:r w:rsidR="001926B2" w:rsidRPr="001453C6">
        <w:rPr>
          <w:rFonts w:ascii="GHEA Grapalat" w:hAnsi="GHEA Grapalat"/>
          <w:sz w:val="20"/>
          <w:szCs w:val="20"/>
        </w:rPr>
        <w:tab/>
      </w:r>
      <w:r w:rsidRPr="001453C6">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1453C6">
        <w:rPr>
          <w:rFonts w:ascii="GHEA Grapalat" w:hAnsi="GHEA Grapalat"/>
          <w:sz w:val="20"/>
          <w:szCs w:val="20"/>
        </w:rPr>
        <w:t>драмов</w:t>
      </w:r>
      <w:proofErr w:type="spellEnd"/>
      <w:r w:rsidRPr="001453C6">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7)</w:t>
      </w:r>
      <w:r w:rsidR="001926B2" w:rsidRPr="001453C6">
        <w:rPr>
          <w:rFonts w:ascii="GHEA Grapalat" w:hAnsi="GHEA Grapalat"/>
          <w:sz w:val="20"/>
          <w:szCs w:val="20"/>
        </w:rPr>
        <w:tab/>
      </w:r>
      <w:r w:rsidRPr="001453C6">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1926B2" w:rsidRPr="001453C6">
        <w:rPr>
          <w:rFonts w:ascii="GHEA Grapalat" w:hAnsi="GHEA Grapalat"/>
          <w:sz w:val="20"/>
          <w:szCs w:val="20"/>
        </w:rPr>
        <w:tab/>
      </w:r>
      <w:r w:rsidRPr="001453C6">
        <w:rPr>
          <w:rFonts w:ascii="GHEA Grapalat" w:hAnsi="GHEA Grapalat"/>
          <w:sz w:val="20"/>
          <w:szCs w:val="20"/>
        </w:rPr>
        <w:t>иных необходимых сведений.</w:t>
      </w:r>
    </w:p>
    <w:p w:rsidR="00D51669" w:rsidRPr="001453C6" w:rsidRDefault="00D5166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4F78B4" w:rsidRPr="001453C6">
        <w:rPr>
          <w:rFonts w:ascii="GHEA Grapalat" w:hAnsi="GHEA Grapalat"/>
          <w:sz w:val="20"/>
          <w:szCs w:val="20"/>
        </w:rPr>
        <w:t>2</w:t>
      </w:r>
      <w:r w:rsidRPr="001453C6">
        <w:rPr>
          <w:rFonts w:ascii="GHEA Grapalat" w:hAnsi="GHEA Grapalat"/>
          <w:sz w:val="20"/>
          <w:szCs w:val="20"/>
        </w:rPr>
        <w:t xml:space="preserve">.6 Жалоба лицу, рассматривающему связанные с закупками жалобы, подается по адресу </w:t>
      </w:r>
      <w:r w:rsidRPr="001453C6">
        <w:rPr>
          <w:rFonts w:ascii="GHEA Grapalat" w:hAnsi="GHEA Grapalat"/>
          <w:sz w:val="20"/>
          <w:szCs w:val="20"/>
        </w:rPr>
        <w:lastRenderedPageBreak/>
        <w:t xml:space="preserve">Республика Армения, 0010, г. Ереван, </w:t>
      </w:r>
      <w:proofErr w:type="spellStart"/>
      <w:r w:rsidRPr="001453C6">
        <w:rPr>
          <w:rFonts w:ascii="GHEA Grapalat" w:hAnsi="GHEA Grapalat"/>
          <w:sz w:val="20"/>
          <w:szCs w:val="20"/>
        </w:rPr>
        <w:t>ул.Мелик-Адамян</w:t>
      </w:r>
      <w:proofErr w:type="spellEnd"/>
      <w:r w:rsidR="001453C6" w:rsidRPr="001453C6">
        <w:rPr>
          <w:rFonts w:ascii="GHEA Grapalat" w:hAnsi="GHEA Grapalat"/>
          <w:sz w:val="20"/>
          <w:szCs w:val="20"/>
        </w:rPr>
        <w:t xml:space="preserve"> </w:t>
      </w:r>
      <w:r w:rsidRPr="001453C6">
        <w:rPr>
          <w:rFonts w:ascii="GHEA Grapalat" w:hAnsi="GHEA Grapalat"/>
          <w:sz w:val="20"/>
          <w:szCs w:val="20"/>
        </w:rPr>
        <w:t xml:space="preserve">1 или воспроизведенный (отсканированный) вариант с оригинала  высылается на электронную почту по адресу </w:t>
      </w:r>
      <w:hyperlink r:id="rId9" w:history="1">
        <w:r w:rsidRPr="001453C6">
          <w:rPr>
            <w:rStyle w:val="a9"/>
            <w:rFonts w:ascii="GHEA Grapalat" w:hAnsi="GHEA Grapalat"/>
            <w:sz w:val="20"/>
            <w:szCs w:val="20"/>
          </w:rPr>
          <w:t>secretariat@minfin.am</w:t>
        </w:r>
      </w:hyperlink>
      <w:r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D51669" w:rsidRPr="001453C6">
        <w:rPr>
          <w:rFonts w:ascii="GHEA Grapalat" w:hAnsi="GHEA Grapalat"/>
          <w:sz w:val="20"/>
          <w:szCs w:val="20"/>
        </w:rPr>
        <w:t>7</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453C6">
        <w:rPr>
          <w:rFonts w:ascii="Courier New" w:hAnsi="Courier New" w:cs="Courier New"/>
          <w:sz w:val="20"/>
          <w:szCs w:val="20"/>
        </w:rPr>
        <w:t> </w:t>
      </w:r>
      <w:r w:rsidRPr="001453C6">
        <w:rPr>
          <w:rFonts w:ascii="GHEA Grapalat" w:hAnsi="GHEA Grapalat"/>
          <w:sz w:val="20"/>
          <w:szCs w:val="20"/>
        </w:rPr>
        <w:t>уполномоченный орган копию документа, удостоверяющего внесение платы за</w:t>
      </w:r>
      <w:r w:rsidR="00EF11FF" w:rsidRPr="001453C6">
        <w:rPr>
          <w:rFonts w:ascii="Courier New" w:hAnsi="Courier New" w:cs="Courier New"/>
          <w:sz w:val="20"/>
          <w:szCs w:val="20"/>
        </w:rPr>
        <w:t> </w:t>
      </w:r>
      <w:r w:rsidRPr="001453C6">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453C6">
        <w:rPr>
          <w:rFonts w:ascii="Courier New" w:hAnsi="Courier New" w:cs="Courier New"/>
          <w:sz w:val="20"/>
          <w:szCs w:val="20"/>
          <w:lang w:val="en-US"/>
        </w:rPr>
        <w:t> </w:t>
      </w:r>
      <w:r w:rsidRPr="001453C6">
        <w:rPr>
          <w:rFonts w:ascii="GHEA Grapalat" w:hAnsi="GHEA Grapalat"/>
          <w:sz w:val="20"/>
          <w:szCs w:val="20"/>
        </w:rPr>
        <w:t>лицу посредством совершения перевода на указанный банковский счет.</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1453C6" w:rsidRPr="00FE23E9">
        <w:rPr>
          <w:rFonts w:ascii="GHEA Grapalat" w:hAnsi="GHEA Grapalat"/>
          <w:sz w:val="20"/>
          <w:szCs w:val="20"/>
        </w:rPr>
        <w:t>8</w:t>
      </w:r>
      <w:r w:rsidR="001926B2" w:rsidRPr="001453C6">
        <w:rPr>
          <w:rFonts w:ascii="GHEA Grapalat" w:hAnsi="GHEA Grapalat"/>
          <w:sz w:val="20"/>
          <w:szCs w:val="20"/>
        </w:rPr>
        <w:t>.</w:t>
      </w:r>
      <w:r w:rsidR="001926B2" w:rsidRPr="001453C6">
        <w:rPr>
          <w:rFonts w:ascii="GHEA Grapalat" w:hAnsi="GHEA Grapalat"/>
          <w:sz w:val="20"/>
          <w:szCs w:val="20"/>
        </w:rPr>
        <w:tab/>
      </w:r>
      <w:r w:rsidR="00D51669" w:rsidRPr="001453C6">
        <w:rPr>
          <w:rFonts w:ascii="GHEA Grapalat" w:hAnsi="GHEA Grapalat"/>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453C6">
        <w:rPr>
          <w:rFonts w:ascii="GHEA Grapalat" w:hAnsi="GHEA Grapalat"/>
          <w:sz w:val="20"/>
          <w:szCs w:val="20"/>
        </w:rPr>
        <w:t>указаннօй</w:t>
      </w:r>
      <w:proofErr w:type="spellEnd"/>
      <w:r w:rsidR="00D51669" w:rsidRPr="001453C6">
        <w:rPr>
          <w:rFonts w:ascii="GHEA Grapalat" w:hAnsi="GHEA Grapalat"/>
          <w:sz w:val="20"/>
          <w:szCs w:val="20"/>
        </w:rPr>
        <w:t xml:space="preserve"> в </w:t>
      </w:r>
      <w:proofErr w:type="gramStart"/>
      <w:r w:rsidR="00D51669" w:rsidRPr="001453C6">
        <w:rPr>
          <w:rFonts w:ascii="GHEA Grapalat" w:hAnsi="GHEA Grapalat"/>
          <w:sz w:val="20"/>
          <w:szCs w:val="20"/>
        </w:rPr>
        <w:t>жалобе.</w:t>
      </w:r>
      <w:r w:rsidRPr="001453C6">
        <w:rPr>
          <w:rFonts w:ascii="GHEA Grapalat" w:hAnsi="GHEA Grapalat"/>
          <w:sz w:val="20"/>
          <w:szCs w:val="20"/>
        </w:rPr>
        <w:t>.</w:t>
      </w:r>
      <w:proofErr w:type="gramEnd"/>
      <w:r w:rsidRPr="001453C6">
        <w:rPr>
          <w:rFonts w:ascii="GHEA Grapalat" w:hAnsi="GHEA Grapalat"/>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A677CD" w:rsidRPr="001453C6">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1453C6">
        <w:rPr>
          <w:sz w:val="20"/>
          <w:szCs w:val="20"/>
        </w:rPr>
        <w:t xml:space="preserve"> </w:t>
      </w:r>
      <w:r w:rsidR="00A677CD" w:rsidRPr="001453C6">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1453C6">
        <w:rPr>
          <w:rFonts w:ascii="GHEA Grapalat" w:hAnsi="GHEA Grapalat"/>
          <w:sz w:val="20"/>
          <w:szCs w:val="20"/>
        </w:rPr>
        <w:t>2</w:t>
      </w:r>
      <w:r w:rsidR="00A677CD" w:rsidRPr="001453C6">
        <w:rPr>
          <w:rFonts w:ascii="GHEA Grapalat" w:hAnsi="GHEA Grapalat"/>
          <w:sz w:val="20"/>
          <w:szCs w:val="20"/>
        </w:rPr>
        <w:t>.</w:t>
      </w:r>
      <w:r w:rsidR="00A677CD" w:rsidRPr="001453C6">
        <w:rPr>
          <w:rFonts w:ascii="GHEA Grapalat" w:hAnsi="GHEA Grapalat"/>
          <w:sz w:val="20"/>
          <w:szCs w:val="20"/>
          <w:lang w:val="hy-AM"/>
        </w:rPr>
        <w:t>8</w:t>
      </w:r>
      <w:r w:rsidR="00A677CD" w:rsidRPr="001453C6">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1453C6">
        <w:rPr>
          <w:rFonts w:ascii="GHEA Grapalat" w:hAnsi="GHEA Grapalat"/>
          <w:sz w:val="20"/>
          <w:szCs w:val="20"/>
        </w:rPr>
        <w:t>недостатками  -</w:t>
      </w:r>
      <w:proofErr w:type="gramEnd"/>
      <w:r w:rsidR="00A677CD" w:rsidRPr="001453C6">
        <w:rPr>
          <w:rFonts w:ascii="GHEA Grapalat" w:hAnsi="GHEA Grapalat"/>
          <w:sz w:val="20"/>
          <w:szCs w:val="20"/>
        </w:rPr>
        <w:t xml:space="preserve"> со дня ее предоставления лицу, рассматривающему связанные с закупками жалобы.</w:t>
      </w:r>
    </w:p>
    <w:p w:rsidR="009619D8"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12</w:t>
      </w:r>
      <w:r w:rsidR="00A677CD" w:rsidRPr="001453C6">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453C6">
        <w:rPr>
          <w:rFonts w:ascii="GHEA Grapalat" w:hAnsi="GHEA Grapalat" w:cs="Sylfaen"/>
          <w:sz w:val="20"/>
          <w:szCs w:val="20"/>
        </w:rPr>
        <w:t>2</w:t>
      </w:r>
      <w:r w:rsidR="00A677CD" w:rsidRPr="001453C6">
        <w:rPr>
          <w:rFonts w:ascii="GHEA Grapalat" w:hAnsi="GHEA Grapalat" w:cs="Sylfaen"/>
          <w:sz w:val="20"/>
          <w:szCs w:val="20"/>
        </w:rPr>
        <w:t>.5 части 1 настоящего приглашения.</w:t>
      </w:r>
    </w:p>
    <w:p w:rsidR="00A677CD" w:rsidRPr="001453C6" w:rsidRDefault="009619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 </w:t>
      </w:r>
      <w:r w:rsidR="00A677CD" w:rsidRPr="001453C6">
        <w:rPr>
          <w:rFonts w:ascii="GHEA Grapalat" w:hAnsi="GHEA Grapalat" w:cs="Sylfaen"/>
          <w:sz w:val="20"/>
          <w:szCs w:val="20"/>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1453C6">
        <w:rPr>
          <w:rFonts w:ascii="GHEA Grapalat" w:hAnsi="GHEA Grapalat" w:cs="Sylfaen"/>
          <w:sz w:val="20"/>
          <w:szCs w:val="20"/>
        </w:rPr>
        <w:t>жалобы,  в</w:t>
      </w:r>
      <w:proofErr w:type="gramEnd"/>
      <w:r w:rsidR="00A677CD" w:rsidRPr="001453C6">
        <w:rPr>
          <w:rFonts w:ascii="GHEA Grapalat" w:hAnsi="GHEA Grapalat" w:cs="Sylfaen"/>
          <w:sz w:val="20"/>
          <w:szCs w:val="20"/>
        </w:rPr>
        <w:t xml:space="preserve"> течение двух рабочих дней со дня получения такого требования.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11</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12</w:t>
      </w:r>
      <w:r w:rsidR="00D334B6" w:rsidRPr="001453C6">
        <w:rPr>
          <w:rFonts w:ascii="GHEA Grapalat" w:hAnsi="GHEA Grapalat"/>
          <w:sz w:val="20"/>
          <w:szCs w:val="20"/>
        </w:rPr>
        <w:t>.</w:t>
      </w:r>
      <w:r w:rsidR="00D334B6" w:rsidRPr="001453C6">
        <w:rPr>
          <w:rFonts w:ascii="GHEA Grapalat" w:hAnsi="GHEA Grapalat"/>
          <w:sz w:val="20"/>
          <w:szCs w:val="20"/>
        </w:rPr>
        <w:tab/>
      </w:r>
      <w:r w:rsidR="002C605B" w:rsidRPr="001453C6">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1453C6">
        <w:rPr>
          <w:sz w:val="20"/>
          <w:szCs w:val="20"/>
        </w:rPr>
        <w:t xml:space="preserve"> </w:t>
      </w:r>
      <w:r w:rsidR="002C605B" w:rsidRPr="001453C6">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453C6">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35482E" w:rsidRPr="001453C6">
        <w:rPr>
          <w:rFonts w:ascii="GHEA Grapalat" w:hAnsi="GHEA Grapalat"/>
          <w:sz w:val="20"/>
          <w:szCs w:val="20"/>
        </w:rPr>
        <w:t>13</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35482E" w:rsidRPr="001453C6">
        <w:rPr>
          <w:rFonts w:ascii="GHEA Grapalat" w:hAnsi="GHEA Grapalat"/>
          <w:sz w:val="20"/>
          <w:szCs w:val="20"/>
        </w:rPr>
        <w:t xml:space="preserve">связанные с закупками </w:t>
      </w:r>
      <w:r w:rsidRPr="001453C6">
        <w:rPr>
          <w:rFonts w:ascii="GHEA Grapalat" w:hAnsi="GHEA Grapalat"/>
          <w:sz w:val="20"/>
          <w:szCs w:val="20"/>
        </w:rPr>
        <w:t>жалобы:</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D334B6" w:rsidRPr="001453C6">
        <w:rPr>
          <w:rFonts w:ascii="GHEA Grapalat" w:hAnsi="GHEA Grapalat"/>
          <w:sz w:val="20"/>
          <w:szCs w:val="20"/>
        </w:rPr>
        <w:tab/>
      </w:r>
      <w:r w:rsidRPr="001453C6">
        <w:rPr>
          <w:rFonts w:ascii="GHEA Grapalat" w:hAnsi="GHEA Grapalat"/>
          <w:sz w:val="20"/>
          <w:szCs w:val="20"/>
        </w:rPr>
        <w:t xml:space="preserve">вправе принимать следующие решения относительно действий или бездействия </w:t>
      </w:r>
      <w:r w:rsidRPr="001453C6">
        <w:rPr>
          <w:rFonts w:ascii="GHEA Grapalat" w:hAnsi="GHEA Grapalat"/>
          <w:sz w:val="20"/>
          <w:szCs w:val="20"/>
        </w:rPr>
        <w:lastRenderedPageBreak/>
        <w:t>заказчика и Комиссии: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а.</w:t>
      </w:r>
      <w:r w:rsidR="00D334B6" w:rsidRPr="001453C6">
        <w:rPr>
          <w:rFonts w:ascii="GHEA Grapalat" w:hAnsi="GHEA Grapalat"/>
          <w:sz w:val="20"/>
          <w:szCs w:val="20"/>
        </w:rPr>
        <w:tab/>
      </w:r>
      <w:r w:rsidRPr="001453C6">
        <w:rPr>
          <w:rFonts w:ascii="GHEA Grapalat" w:hAnsi="GHEA Grapalat"/>
          <w:sz w:val="20"/>
          <w:szCs w:val="20"/>
        </w:rPr>
        <w:t>запретить выполнение определенных действий и принятие решений;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б.</w:t>
      </w:r>
      <w:r w:rsidR="00D334B6" w:rsidRPr="001453C6">
        <w:rPr>
          <w:rFonts w:ascii="GHEA Grapalat" w:hAnsi="GHEA Grapalat"/>
          <w:sz w:val="20"/>
          <w:szCs w:val="20"/>
        </w:rPr>
        <w:tab/>
      </w:r>
      <w:r w:rsidRPr="001453C6">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DE1D22" w:rsidRPr="001453C6">
        <w:rPr>
          <w:rFonts w:ascii="GHEA Grapalat" w:hAnsi="GHEA Grapalat"/>
          <w:sz w:val="20"/>
          <w:szCs w:val="20"/>
        </w:rPr>
        <w:tab/>
      </w:r>
      <w:r w:rsidRPr="001453C6">
        <w:rPr>
          <w:rFonts w:ascii="GHEA Grapalat" w:hAnsi="GHEA Grapalat"/>
          <w:sz w:val="20"/>
          <w:szCs w:val="20"/>
        </w:rPr>
        <w:t>принимает решение о включении участника в список участников, не</w:t>
      </w:r>
      <w:r w:rsidR="00720542" w:rsidRPr="001453C6">
        <w:rPr>
          <w:rFonts w:ascii="Courier New" w:hAnsi="Courier New" w:cs="Courier New"/>
          <w:sz w:val="20"/>
          <w:szCs w:val="20"/>
          <w:lang w:val="en-US"/>
        </w:rPr>
        <w:t> </w:t>
      </w:r>
      <w:r w:rsidRPr="001453C6">
        <w:rPr>
          <w:rFonts w:ascii="GHEA Grapalat" w:hAnsi="GHEA Grapalat"/>
          <w:sz w:val="20"/>
          <w:szCs w:val="20"/>
        </w:rPr>
        <w:t>имеющих права на участие в процессе закупок;</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DE1D22" w:rsidRPr="001453C6">
        <w:rPr>
          <w:rFonts w:ascii="GHEA Grapalat" w:hAnsi="GHEA Grapalat"/>
          <w:sz w:val="20"/>
          <w:szCs w:val="20"/>
        </w:rPr>
        <w:tab/>
      </w:r>
      <w:r w:rsidRPr="001453C6">
        <w:rPr>
          <w:rFonts w:ascii="GHEA Grapalat" w:hAnsi="GHEA Grapalat"/>
          <w:sz w:val="20"/>
          <w:szCs w:val="20"/>
        </w:rPr>
        <w:t>ведет учет решений, принятых лицом, рассматривающим жалобы в</w:t>
      </w:r>
      <w:r w:rsidR="00720542" w:rsidRPr="001453C6">
        <w:rPr>
          <w:rFonts w:ascii="Courier New" w:hAnsi="Courier New" w:cs="Courier New"/>
          <w:sz w:val="20"/>
          <w:szCs w:val="20"/>
          <w:lang w:val="en-US"/>
        </w:rPr>
        <w:t> </w:t>
      </w:r>
      <w:r w:rsidRPr="001453C6">
        <w:rPr>
          <w:rFonts w:ascii="GHEA Grapalat" w:hAnsi="GHEA Grapalat"/>
          <w:sz w:val="20"/>
          <w:szCs w:val="20"/>
        </w:rPr>
        <w:t>связи с закупками, и осуществляет контроль над их исполнением.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14</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В случае удовлетворения жалобы лицом, рассматривающим </w:t>
      </w:r>
      <w:r w:rsidR="00A32D42" w:rsidRPr="001453C6">
        <w:rPr>
          <w:rFonts w:ascii="GHEA Grapalat" w:hAnsi="GHEA Grapalat"/>
          <w:sz w:val="20"/>
          <w:szCs w:val="20"/>
        </w:rPr>
        <w:t>связанные с закупками жалобы</w:t>
      </w:r>
      <w:r w:rsidRPr="001453C6">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9639DF" w:rsidRPr="001453C6">
        <w:rPr>
          <w:rFonts w:ascii="GHEA Grapalat" w:hAnsi="GHEA Grapalat"/>
          <w:sz w:val="20"/>
          <w:szCs w:val="20"/>
        </w:rPr>
        <w:t>15</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Рассмотрение жалобы является открытым для общественности</w:t>
      </w:r>
      <w:r w:rsidR="009639DF" w:rsidRPr="001453C6">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1453C6">
        <w:rPr>
          <w:sz w:val="20"/>
          <w:szCs w:val="20"/>
        </w:rPr>
        <w:t xml:space="preserve"> </w:t>
      </w:r>
      <w:r w:rsidR="009639DF" w:rsidRPr="001453C6">
        <w:rPr>
          <w:rFonts w:ascii="GHEA Grapalat" w:hAnsi="GHEA Grapalat"/>
          <w:sz w:val="20"/>
          <w:szCs w:val="20"/>
        </w:rPr>
        <w:t>В случае невозможности записи заседания стенографируются</w:t>
      </w:r>
      <w:r w:rsidR="009639DF" w:rsidRPr="001453C6">
        <w:rPr>
          <w:rFonts w:ascii="GHEA Grapalat" w:hAnsi="GHEA Grapalat"/>
          <w:sz w:val="20"/>
          <w:szCs w:val="20"/>
          <w:lang w:val="hy-AM"/>
        </w:rPr>
        <w:t>.</w:t>
      </w:r>
      <w:r w:rsidR="009639DF" w:rsidRPr="001453C6">
        <w:rPr>
          <w:rFonts w:ascii="GHEA Grapalat" w:hAnsi="GHEA Grapalat"/>
          <w:sz w:val="20"/>
          <w:szCs w:val="20"/>
        </w:rPr>
        <w:t xml:space="preserve"> Заседания онлайн транслируются также в интернете.</w:t>
      </w:r>
      <w:r w:rsidR="009639DF" w:rsidRPr="001453C6" w:rsidDel="009639DF">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16</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453C6">
        <w:rPr>
          <w:rFonts w:ascii="GHEA Grapalat" w:hAnsi="GHEA Grapalat"/>
          <w:sz w:val="20"/>
          <w:szCs w:val="20"/>
        </w:rPr>
        <w:t>связанные с закупками жалобы</w:t>
      </w:r>
      <w:r w:rsidRPr="001453C6">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17</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723E02" w:rsidRPr="001453C6">
        <w:rPr>
          <w:rFonts w:ascii="GHEA Grapalat" w:hAnsi="GHEA Grapalat"/>
          <w:sz w:val="20"/>
          <w:szCs w:val="20"/>
        </w:rPr>
        <w:t xml:space="preserve">связанные </w:t>
      </w:r>
      <w:r w:rsidRPr="001453C6">
        <w:rPr>
          <w:rFonts w:ascii="GHEA Grapalat" w:hAnsi="GHEA Grapalat"/>
          <w:sz w:val="20"/>
          <w:szCs w:val="20"/>
        </w:rPr>
        <w:t>с закупками</w:t>
      </w:r>
      <w:r w:rsidR="00723E02" w:rsidRPr="001453C6">
        <w:rPr>
          <w:rFonts w:ascii="GHEA Grapalat" w:hAnsi="GHEA Grapalat"/>
          <w:sz w:val="20"/>
          <w:szCs w:val="20"/>
        </w:rPr>
        <w:t xml:space="preserve"> жалобы</w:t>
      </w:r>
      <w:r w:rsidRPr="001453C6">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5D27D0" w:rsidRPr="001453C6">
        <w:rPr>
          <w:rFonts w:ascii="GHEA Grapalat" w:hAnsi="GHEA Grapalat"/>
          <w:sz w:val="20"/>
          <w:szCs w:val="20"/>
        </w:rPr>
        <w:t>18</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1453C6">
        <w:rPr>
          <w:rFonts w:ascii="GHEA Grapalat" w:hAnsi="GHEA Grapalat"/>
          <w:sz w:val="20"/>
          <w:szCs w:val="20"/>
        </w:rPr>
        <w:t>рассматривающего</w:t>
      </w:r>
      <w:proofErr w:type="spellEnd"/>
      <w:r w:rsidR="001A070B" w:rsidRPr="001453C6">
        <w:rPr>
          <w:rFonts w:ascii="GHEA Grapalat" w:hAnsi="GHEA Grapalat"/>
          <w:sz w:val="20"/>
          <w:szCs w:val="20"/>
        </w:rPr>
        <w:t xml:space="preserve"> связанные с закупками жалобы</w:t>
      </w:r>
      <w:r w:rsidRPr="001453C6">
        <w:rPr>
          <w:rFonts w:ascii="GHEA Grapalat" w:hAnsi="GHEA Grapalat"/>
          <w:sz w:val="20"/>
          <w:szCs w:val="20"/>
        </w:rPr>
        <w:t>, вправе требовать в судебном порядке возмещения убытков.</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5D27D0" w:rsidRPr="001453C6">
        <w:rPr>
          <w:rFonts w:ascii="GHEA Grapalat" w:hAnsi="GHEA Grapalat"/>
          <w:sz w:val="20"/>
          <w:szCs w:val="20"/>
        </w:rPr>
        <w:t>19</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Представленная лицу, рассматривающему </w:t>
      </w:r>
      <w:r w:rsidR="00CA485E" w:rsidRPr="001453C6">
        <w:rPr>
          <w:rFonts w:ascii="GHEA Grapalat" w:hAnsi="GHEA Grapalat"/>
          <w:sz w:val="20"/>
          <w:szCs w:val="20"/>
        </w:rPr>
        <w:t>связанные с закупками жалобы</w:t>
      </w:r>
      <w:r w:rsidRPr="001453C6">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453C6">
        <w:rPr>
          <w:rFonts w:ascii="GHEA Grapalat" w:hAnsi="GHEA Grapalat"/>
          <w:sz w:val="20"/>
          <w:szCs w:val="20"/>
        </w:rPr>
        <w:t>зультатам рассмотрения жалобы.</w:t>
      </w:r>
    </w:p>
    <w:p w:rsidR="00AE679C" w:rsidRPr="001453C6" w:rsidRDefault="002004DB" w:rsidP="00A512DF">
      <w:pPr>
        <w:widowControl w:val="0"/>
        <w:ind w:firstLine="567"/>
        <w:jc w:val="both"/>
        <w:rPr>
          <w:rFonts w:ascii="GHEA Grapalat" w:hAnsi="GHEA Grapalat" w:cs="Sylfaen"/>
          <w:b/>
          <w:sz w:val="20"/>
          <w:szCs w:val="20"/>
        </w:rPr>
      </w:pPr>
      <w:r w:rsidRPr="001453C6">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453C6">
        <w:rPr>
          <w:rFonts w:ascii="GHEA Grapalat" w:hAnsi="GHEA Grapalat"/>
          <w:sz w:val="20"/>
          <w:szCs w:val="20"/>
        </w:rPr>
        <w:t>З</w:t>
      </w:r>
      <w:r w:rsidRPr="001453C6">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1453C6">
        <w:rPr>
          <w:rFonts w:ascii="GHEA Grapalat" w:hAnsi="GHEA Grapalat"/>
          <w:sz w:val="20"/>
          <w:szCs w:val="20"/>
        </w:rPr>
        <w:t>ых</w:t>
      </w:r>
      <w:r w:rsidRPr="001453C6">
        <w:rPr>
          <w:rFonts w:ascii="GHEA Grapalat" w:hAnsi="GHEA Grapalat"/>
          <w:sz w:val="20"/>
          <w:szCs w:val="20"/>
        </w:rPr>
        <w:t xml:space="preserve">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или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обороны и национальной безопасности, необходимо продолжить процесс </w:t>
      </w:r>
      <w:proofErr w:type="spellStart"/>
      <w:r w:rsidRPr="001453C6">
        <w:rPr>
          <w:rFonts w:ascii="GHEA Grapalat" w:hAnsi="GHEA Grapalat"/>
          <w:sz w:val="20"/>
          <w:szCs w:val="20"/>
        </w:rPr>
        <w:t>закупки.</w:t>
      </w:r>
      <w:r w:rsidR="00996C19" w:rsidRPr="001453C6">
        <w:rPr>
          <w:rFonts w:ascii="GHEA Grapalat" w:hAnsi="GHEA Grapalat"/>
          <w:sz w:val="20"/>
          <w:szCs w:val="20"/>
        </w:rPr>
        <w:t>Лицо</w:t>
      </w:r>
      <w:proofErr w:type="spellEnd"/>
      <w:r w:rsidR="00996C19" w:rsidRPr="001453C6">
        <w:rPr>
          <w:rFonts w:ascii="GHEA Grapalat" w:hAnsi="GHEA Grapalat"/>
          <w:sz w:val="20"/>
          <w:szCs w:val="20"/>
        </w:rPr>
        <w:t xml:space="preserve">, рассматривающее </w:t>
      </w:r>
      <w:r w:rsidR="00A31442" w:rsidRPr="001453C6">
        <w:rPr>
          <w:rFonts w:ascii="GHEA Grapalat" w:hAnsi="GHEA Grapalat"/>
          <w:sz w:val="20"/>
          <w:szCs w:val="20"/>
        </w:rPr>
        <w:t xml:space="preserve">связанные с закупками </w:t>
      </w:r>
      <w:r w:rsidR="00996C19" w:rsidRPr="001453C6">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A512DF">
      <w:pPr>
        <w:rPr>
          <w:rFonts w:ascii="GHEA Grapalat" w:hAnsi="GHEA Grapalat"/>
          <w:b/>
        </w:rPr>
      </w:pPr>
    </w:p>
    <w:p w:rsidR="00224C5B" w:rsidRDefault="00224C5B" w:rsidP="00A512DF">
      <w:pPr>
        <w:rPr>
          <w:rFonts w:ascii="GHEA Grapalat" w:hAnsi="GHEA Grapalat"/>
          <w:b/>
        </w:rPr>
      </w:pPr>
    </w:p>
    <w:p w:rsidR="00096865" w:rsidRPr="00DF53EF" w:rsidRDefault="00096865" w:rsidP="00A512DF">
      <w:pPr>
        <w:widowControl w:val="0"/>
        <w:jc w:val="center"/>
        <w:rPr>
          <w:rFonts w:ascii="GHEA Grapalat" w:hAnsi="GHEA Grapalat"/>
          <w:b/>
          <w:sz w:val="20"/>
          <w:szCs w:val="20"/>
        </w:rPr>
      </w:pPr>
      <w:r w:rsidRPr="00DF53EF">
        <w:rPr>
          <w:rFonts w:ascii="GHEA Grapalat" w:hAnsi="GHEA Grapalat"/>
          <w:b/>
          <w:sz w:val="20"/>
          <w:szCs w:val="20"/>
        </w:rPr>
        <w:t>ЧАСТЬ II</w:t>
      </w:r>
    </w:p>
    <w:p w:rsidR="00DF53EF" w:rsidRPr="00DF53EF" w:rsidRDefault="00096865" w:rsidP="00DF53EF">
      <w:pPr>
        <w:widowControl w:val="0"/>
        <w:jc w:val="center"/>
        <w:rPr>
          <w:rFonts w:ascii="GHEA Grapalat" w:hAnsi="GHEA Grapalat"/>
          <w:sz w:val="20"/>
          <w:szCs w:val="20"/>
        </w:rPr>
      </w:pPr>
      <w:r w:rsidRPr="00DF53EF">
        <w:rPr>
          <w:rFonts w:ascii="GHEA Grapalat" w:hAnsi="GHEA Grapalat"/>
          <w:b/>
          <w:sz w:val="20"/>
          <w:szCs w:val="20"/>
        </w:rPr>
        <w:t>ИНСТРУКЦИЯ</w:t>
      </w:r>
      <w:r w:rsidR="00191D27" w:rsidRPr="00DF53EF">
        <w:rPr>
          <w:rFonts w:ascii="GHEA Grapalat" w:hAnsi="GHEA Grapalat"/>
          <w:b/>
          <w:sz w:val="20"/>
          <w:szCs w:val="20"/>
        </w:rPr>
        <w:t xml:space="preserve"> </w:t>
      </w:r>
      <w:r w:rsidRPr="00DF53EF">
        <w:rPr>
          <w:rFonts w:ascii="GHEA Grapalat" w:hAnsi="GHEA Grapalat"/>
          <w:b/>
          <w:sz w:val="20"/>
          <w:szCs w:val="20"/>
        </w:rPr>
        <w:t xml:space="preserve">ПО СОСТАВЛЕНИЮ </w:t>
      </w:r>
      <w:r w:rsidR="00191D27" w:rsidRPr="00DF53EF">
        <w:rPr>
          <w:rFonts w:ascii="GHEA Grapalat" w:hAnsi="GHEA Grapalat"/>
          <w:b/>
          <w:sz w:val="20"/>
          <w:szCs w:val="20"/>
        </w:rPr>
        <w:br/>
      </w:r>
      <w:r w:rsidRPr="00DF53EF">
        <w:rPr>
          <w:rFonts w:ascii="GHEA Grapalat" w:hAnsi="GHEA Grapalat"/>
          <w:b/>
          <w:sz w:val="20"/>
          <w:szCs w:val="20"/>
        </w:rPr>
        <w:t xml:space="preserve">ЗАЯВКИ НА </w:t>
      </w:r>
      <w:r w:rsidR="00DF53EF" w:rsidRPr="00DF53EF">
        <w:rPr>
          <w:rFonts w:ascii="GHEA Grapalat" w:hAnsi="GHEA Grapalat"/>
          <w:b/>
          <w:sz w:val="20"/>
          <w:szCs w:val="20"/>
        </w:rPr>
        <w:t>ЗАПРОС O КОТИРОВKE ЦЕН</w:t>
      </w:r>
      <w:r w:rsidR="00DF53EF" w:rsidRPr="00DF53EF">
        <w:rPr>
          <w:rFonts w:ascii="GHEA Grapalat" w:hAnsi="GHEA Grapalat"/>
          <w:sz w:val="20"/>
          <w:szCs w:val="20"/>
        </w:rPr>
        <w:t xml:space="preserve"> </w:t>
      </w:r>
    </w:p>
    <w:p w:rsidR="00096865" w:rsidRPr="00DF53EF" w:rsidRDefault="00096865" w:rsidP="00DF53EF">
      <w:pPr>
        <w:pStyle w:val="aa"/>
        <w:widowControl w:val="0"/>
        <w:spacing w:after="0"/>
        <w:jc w:val="center"/>
        <w:rPr>
          <w:rFonts w:ascii="GHEA Grapalat" w:hAnsi="GHEA Grapalat"/>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ОБЩИЕ ПОЛОЖЕНИЯ</w:t>
      </w:r>
    </w:p>
    <w:p w:rsidR="00DF53EF" w:rsidRPr="00DF53EF" w:rsidRDefault="00DF53EF" w:rsidP="00DF53EF">
      <w:pPr>
        <w:pStyle w:val="aff"/>
        <w:widowControl w:val="0"/>
        <w:rPr>
          <w:rFonts w:ascii="GHEA Grapalat" w:hAnsi="GHEA Grapalat"/>
          <w:b/>
          <w:sz w:val="20"/>
          <w:szCs w:val="20"/>
        </w:rPr>
      </w:pP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1.1</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Целью настоящей Инструкции является содействие участникам при подготовке заявки.</w:t>
      </w: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1.2</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lastRenderedPageBreak/>
        <w:t>1.3</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Кроме армянского языка, заявки могут быть поданы также н</w:t>
      </w:r>
      <w:r w:rsidR="00191D27" w:rsidRPr="00DF53EF">
        <w:rPr>
          <w:rFonts w:ascii="GHEA Grapalat" w:hAnsi="GHEA Grapalat"/>
          <w:sz w:val="20"/>
          <w:szCs w:val="20"/>
        </w:rPr>
        <w:t>а английском или русском языке.</w:t>
      </w:r>
    </w:p>
    <w:p w:rsidR="008F15B9" w:rsidRPr="00DF53EF" w:rsidRDefault="008F15B9" w:rsidP="00A512DF">
      <w:pPr>
        <w:widowControl w:val="0"/>
        <w:jc w:val="center"/>
        <w:rPr>
          <w:rFonts w:ascii="GHEA Grapalat" w:hAnsi="GHEA Grapalat"/>
          <w:b/>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ЗАЯВКА НА ПРОЦЕДУРУ</w:t>
      </w:r>
    </w:p>
    <w:p w:rsidR="00DF53EF" w:rsidRPr="00DF53EF" w:rsidRDefault="00DF53EF" w:rsidP="00DF53EF">
      <w:pPr>
        <w:pStyle w:val="aff"/>
        <w:widowControl w:val="0"/>
        <w:rPr>
          <w:rFonts w:ascii="GHEA Grapalat" w:hAnsi="GHEA Grapalat"/>
          <w:b/>
          <w:sz w:val="20"/>
          <w:szCs w:val="20"/>
        </w:rPr>
      </w:pPr>
    </w:p>
    <w:p w:rsidR="008F15B9" w:rsidRPr="00DF53EF" w:rsidRDefault="008F15B9" w:rsidP="00A512DF">
      <w:pPr>
        <w:widowControl w:val="0"/>
        <w:ind w:firstLine="567"/>
        <w:jc w:val="both"/>
        <w:rPr>
          <w:rFonts w:ascii="GHEA Grapalat" w:hAnsi="GHEA Grapalat"/>
          <w:sz w:val="20"/>
          <w:szCs w:val="20"/>
        </w:rPr>
      </w:pPr>
      <w:r w:rsidRPr="00DF53EF">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DF53EF">
        <w:rPr>
          <w:rFonts w:ascii="GHEA Grapalat" w:hAnsi="GHEA Grapalat"/>
          <w:sz w:val="20"/>
          <w:szCs w:val="20"/>
        </w:rPr>
        <w:t>:</w:t>
      </w:r>
    </w:p>
    <w:p w:rsidR="00096865" w:rsidRPr="00DF53EF" w:rsidRDefault="002D5CF0"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2.1</w:t>
      </w:r>
      <w:r w:rsidR="005114D0" w:rsidRPr="00DF53EF">
        <w:rPr>
          <w:rFonts w:ascii="GHEA Grapalat" w:hAnsi="GHEA Grapalat"/>
          <w:sz w:val="20"/>
          <w:szCs w:val="20"/>
        </w:rPr>
        <w:t>.</w:t>
      </w:r>
      <w:r w:rsidR="009873F3" w:rsidRPr="00DF53EF">
        <w:rPr>
          <w:rFonts w:ascii="GHEA Grapalat" w:hAnsi="GHEA Grapalat"/>
          <w:sz w:val="20"/>
          <w:szCs w:val="20"/>
        </w:rPr>
        <w:tab/>
      </w:r>
      <w:r w:rsidRPr="00DF53EF">
        <w:rPr>
          <w:rFonts w:ascii="GHEA Grapalat" w:hAnsi="GHEA Grapalat"/>
          <w:sz w:val="20"/>
          <w:szCs w:val="20"/>
        </w:rPr>
        <w:t>заявление</w:t>
      </w:r>
      <w:r w:rsidR="00EB3C28" w:rsidRPr="00DF53EF">
        <w:rPr>
          <w:rFonts w:ascii="GHEA Grapalat" w:hAnsi="GHEA Grapalat"/>
          <w:sz w:val="20"/>
          <w:szCs w:val="20"/>
        </w:rPr>
        <w:t>--</w:t>
      </w:r>
      <w:proofErr w:type="spellStart"/>
      <w:r w:rsidR="00EB3C28" w:rsidRPr="00DF53EF">
        <w:rPr>
          <w:rFonts w:ascii="GHEA Grapalat" w:hAnsi="GHEA Grapalat"/>
          <w:sz w:val="20"/>
          <w:szCs w:val="20"/>
        </w:rPr>
        <w:t>объявлени</w:t>
      </w:r>
      <w:proofErr w:type="spellEnd"/>
      <w:proofErr w:type="gramStart"/>
      <w:r w:rsidR="00EB3C28" w:rsidRPr="00DF53EF">
        <w:rPr>
          <w:rFonts w:ascii="GHEA Grapalat" w:hAnsi="GHEA Grapalat"/>
          <w:sz w:val="20"/>
          <w:szCs w:val="20"/>
          <w:lang w:val="en-US"/>
        </w:rPr>
        <w:t>e</w:t>
      </w:r>
      <w:r w:rsidR="00EB3C28" w:rsidRPr="00DF53EF">
        <w:rPr>
          <w:rFonts w:ascii="GHEA Grapalat" w:hAnsi="GHEA Grapalat"/>
          <w:sz w:val="20"/>
          <w:szCs w:val="20"/>
        </w:rPr>
        <w:t xml:space="preserve"> </w:t>
      </w:r>
      <w:r w:rsidRPr="00DF53EF">
        <w:rPr>
          <w:rFonts w:ascii="GHEA Grapalat" w:hAnsi="GHEA Grapalat"/>
          <w:sz w:val="20"/>
          <w:szCs w:val="20"/>
        </w:rPr>
        <w:t xml:space="preserve"> на</w:t>
      </w:r>
      <w:proofErr w:type="gramEnd"/>
      <w:r w:rsidRPr="00DF53EF">
        <w:rPr>
          <w:rFonts w:ascii="GHEA Grapalat" w:hAnsi="GHEA Grapalat"/>
          <w:sz w:val="20"/>
          <w:szCs w:val="20"/>
        </w:rPr>
        <w:t xml:space="preserve"> участие в процедуре согласно </w:t>
      </w:r>
      <w:r w:rsidRPr="00DF53EF">
        <w:rPr>
          <w:rFonts w:ascii="GHEA Grapalat" w:hAnsi="GHEA Grapalat"/>
          <w:b/>
          <w:sz w:val="20"/>
          <w:szCs w:val="20"/>
        </w:rPr>
        <w:t>Приложению №1</w:t>
      </w:r>
      <w:r w:rsidRPr="00DF53EF">
        <w:rPr>
          <w:rFonts w:ascii="GHEA Grapalat" w:hAnsi="GHEA Grapalat"/>
          <w:sz w:val="20"/>
          <w:szCs w:val="20"/>
        </w:rPr>
        <w:t>;</w:t>
      </w:r>
    </w:p>
    <w:p w:rsidR="00172BC4" w:rsidRPr="00DF53EF" w:rsidRDefault="00172BC4"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2.2</w:t>
      </w:r>
      <w:r w:rsidR="00D23E36" w:rsidRPr="00DF53EF">
        <w:rPr>
          <w:rFonts w:ascii="GHEA Grapalat" w:hAnsi="GHEA Grapalat"/>
          <w:sz w:val="20"/>
          <w:szCs w:val="20"/>
        </w:rPr>
        <w:t>.</w:t>
      </w:r>
      <w:r w:rsidRPr="00DF53EF">
        <w:rPr>
          <w:rFonts w:ascii="GHEA Grapalat" w:hAnsi="GHEA Grapalat"/>
          <w:sz w:val="20"/>
          <w:szCs w:val="20"/>
        </w:rPr>
        <w:t xml:space="preserve"> </w:t>
      </w:r>
      <w:proofErr w:type="spellStart"/>
      <w:r w:rsidRPr="00DF53EF">
        <w:rPr>
          <w:rFonts w:ascii="GHEA Grapalat" w:hAnsi="GHEA Grapalat"/>
          <w:sz w:val="20"/>
          <w:szCs w:val="20"/>
        </w:rPr>
        <w:t>утвержденн</w:t>
      </w:r>
      <w:proofErr w:type="spellEnd"/>
      <w:r w:rsidRPr="00DF53EF">
        <w:rPr>
          <w:rFonts w:ascii="GHEA Grapalat" w:hAnsi="GHEA Grapalat"/>
          <w:sz w:val="20"/>
          <w:szCs w:val="20"/>
          <w:lang w:val="en-US"/>
        </w:rPr>
        <w:t>o</w:t>
      </w:r>
      <w:r w:rsidRPr="00DF53EF">
        <w:rPr>
          <w:rFonts w:ascii="GHEA Grapalat" w:hAnsi="GHEA Grapalat"/>
          <w:sz w:val="20"/>
          <w:szCs w:val="20"/>
        </w:rPr>
        <w:t xml:space="preserve">е им полное описание предлагаемого товара согласно </w:t>
      </w:r>
      <w:r w:rsidRPr="00DF53EF">
        <w:rPr>
          <w:rFonts w:ascii="GHEA Grapalat" w:hAnsi="GHEA Grapalat"/>
          <w:b/>
          <w:sz w:val="20"/>
          <w:szCs w:val="20"/>
        </w:rPr>
        <w:t xml:space="preserve">Приложению </w:t>
      </w:r>
      <w:r w:rsidR="00DF53EF" w:rsidRPr="00DF53EF">
        <w:rPr>
          <w:rFonts w:ascii="GHEA Grapalat" w:hAnsi="GHEA Grapalat"/>
          <w:b/>
          <w:sz w:val="20"/>
          <w:szCs w:val="20"/>
        </w:rPr>
        <w:t>№</w:t>
      </w:r>
      <w:r w:rsidR="00DF53EF" w:rsidRPr="0095344B">
        <w:rPr>
          <w:rFonts w:ascii="GHEA Grapalat" w:hAnsi="GHEA Grapalat"/>
          <w:b/>
          <w:sz w:val="20"/>
          <w:szCs w:val="20"/>
        </w:rPr>
        <w:t xml:space="preserve"> </w:t>
      </w:r>
      <w:r w:rsidRPr="00DF53EF">
        <w:rPr>
          <w:rFonts w:ascii="GHEA Grapalat" w:hAnsi="GHEA Grapalat"/>
          <w:b/>
          <w:sz w:val="20"/>
          <w:szCs w:val="20"/>
        </w:rPr>
        <w:t>1.1</w:t>
      </w:r>
      <w:r w:rsidRPr="00DF53EF">
        <w:rPr>
          <w:rFonts w:ascii="GHEA Grapalat" w:hAnsi="GHEA Grapalat"/>
          <w:sz w:val="20"/>
          <w:szCs w:val="20"/>
        </w:rPr>
        <w:t>.</w:t>
      </w:r>
    </w:p>
    <w:p w:rsidR="009D7EFF" w:rsidRPr="00DF53EF" w:rsidRDefault="009D7EFF" w:rsidP="00A512DF">
      <w:pPr>
        <w:widowControl w:val="0"/>
        <w:tabs>
          <w:tab w:val="left" w:pos="1134"/>
        </w:tabs>
        <w:ind w:firstLine="567"/>
        <w:jc w:val="both"/>
        <w:rPr>
          <w:rFonts w:ascii="GHEA Grapalat" w:hAnsi="GHEA Grapalat"/>
          <w:sz w:val="20"/>
          <w:szCs w:val="20"/>
        </w:rPr>
      </w:pPr>
      <w:proofErr w:type="gramStart"/>
      <w:r w:rsidRPr="00DF53EF">
        <w:rPr>
          <w:rFonts w:ascii="GHEA Grapalat" w:hAnsi="GHEA Grapalat"/>
          <w:sz w:val="20"/>
          <w:szCs w:val="20"/>
        </w:rPr>
        <w:t>2.</w:t>
      </w:r>
      <w:r w:rsidR="00EA7CA6" w:rsidRPr="00DF53EF">
        <w:rPr>
          <w:rFonts w:ascii="GHEA Grapalat" w:hAnsi="GHEA Grapalat"/>
          <w:sz w:val="20"/>
          <w:szCs w:val="20"/>
        </w:rPr>
        <w:t xml:space="preserve">3 </w:t>
      </w:r>
      <w:r w:rsidR="00524D3D" w:rsidRPr="00DF53EF">
        <w:rPr>
          <w:rFonts w:ascii="GHEA Grapalat" w:hAnsi="GHEA Grapalat"/>
          <w:sz w:val="20"/>
          <w:szCs w:val="20"/>
        </w:rPr>
        <w:t xml:space="preserve"> </w:t>
      </w:r>
      <w:r w:rsidRPr="00DF53EF">
        <w:rPr>
          <w:rFonts w:ascii="GHEA Grapalat" w:hAnsi="GHEA Grapalat"/>
          <w:sz w:val="20"/>
          <w:szCs w:val="20"/>
        </w:rPr>
        <w:t>копию</w:t>
      </w:r>
      <w:proofErr w:type="gramEnd"/>
      <w:r w:rsidRPr="00DF53EF">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F53EF" w:rsidRDefault="008D4137"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EA7CA6" w:rsidRPr="00DF53EF">
        <w:rPr>
          <w:rFonts w:ascii="GHEA Grapalat" w:hAnsi="GHEA Grapalat"/>
          <w:sz w:val="20"/>
          <w:szCs w:val="20"/>
        </w:rPr>
        <w:t xml:space="preserve">4 </w:t>
      </w:r>
      <w:r w:rsidRPr="00DF53EF">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DF53EF">
        <w:rPr>
          <w:rStyle w:val="af6"/>
          <w:rFonts w:ascii="GHEA Grapalat" w:hAnsi="GHEA Grapalat"/>
          <w:sz w:val="20"/>
          <w:szCs w:val="20"/>
        </w:rPr>
        <w:footnoteReference w:customMarkFollows="1" w:id="1"/>
        <w:t>15</w:t>
      </w:r>
    </w:p>
    <w:p w:rsidR="00E67BA7"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DF53EF" w:rsidRPr="00FE23E9">
        <w:rPr>
          <w:rFonts w:ascii="GHEA Grapalat" w:hAnsi="GHEA Grapalat"/>
          <w:sz w:val="20"/>
          <w:szCs w:val="20"/>
        </w:rPr>
        <w:t>5</w:t>
      </w:r>
      <w:r w:rsidR="004413A5" w:rsidRPr="00DF53EF">
        <w:rPr>
          <w:rFonts w:ascii="GHEA Grapalat" w:hAnsi="GHEA Grapalat"/>
          <w:sz w:val="20"/>
          <w:szCs w:val="20"/>
        </w:rPr>
        <w:t>.</w:t>
      </w:r>
      <w:r w:rsidR="00367A9A" w:rsidRPr="00DF53EF">
        <w:rPr>
          <w:rFonts w:ascii="GHEA Grapalat" w:hAnsi="GHEA Grapalat"/>
          <w:sz w:val="20"/>
          <w:szCs w:val="20"/>
        </w:rPr>
        <w:tab/>
      </w:r>
      <w:r w:rsidRPr="00DF53EF">
        <w:rPr>
          <w:rFonts w:ascii="GHEA Grapalat" w:hAnsi="GHEA Grapalat"/>
          <w:sz w:val="20"/>
          <w:szCs w:val="20"/>
        </w:rPr>
        <w:t xml:space="preserve">ценовое предложение согласно </w:t>
      </w:r>
      <w:r w:rsidRPr="00DF53EF">
        <w:rPr>
          <w:rFonts w:ascii="GHEA Grapalat" w:hAnsi="GHEA Grapalat"/>
          <w:b/>
          <w:sz w:val="20"/>
          <w:szCs w:val="20"/>
        </w:rPr>
        <w:t>Приложению №</w:t>
      </w:r>
      <w:r w:rsidR="00385C27" w:rsidRPr="00DF53EF">
        <w:rPr>
          <w:rFonts w:ascii="GHEA Grapalat" w:hAnsi="GHEA Grapalat"/>
          <w:b/>
          <w:sz w:val="20"/>
          <w:szCs w:val="20"/>
        </w:rPr>
        <w:t>2</w:t>
      </w:r>
      <w:r w:rsidRPr="00DF53EF">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DF53EF">
        <w:rPr>
          <w:rFonts w:ascii="GHEA Grapalat" w:hAnsi="GHEA Grapalat"/>
          <w:sz w:val="20"/>
          <w:szCs w:val="20"/>
        </w:rPr>
        <w:t xml:space="preserve"> (совокупность себестоимости и прогнозируемой прибыли</w:t>
      </w:r>
      <w:r w:rsidR="00A57B1A" w:rsidRPr="00DF53EF">
        <w:rPr>
          <w:rFonts w:ascii="GHEA Grapalat" w:hAnsi="GHEA Grapalat"/>
          <w:sz w:val="20"/>
          <w:szCs w:val="20"/>
        </w:rPr>
        <w:t>)</w:t>
      </w:r>
      <w:r w:rsidRPr="00DF53EF">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DF53EF">
        <w:rPr>
          <w:rFonts w:ascii="GHEA Grapalat" w:hAnsi="GHEA Grapalat"/>
          <w:sz w:val="20"/>
          <w:szCs w:val="20"/>
        </w:rPr>
        <w:t xml:space="preserve"> требуются и не представляются.</w:t>
      </w:r>
    </w:p>
    <w:p w:rsidR="00DF53EF" w:rsidRDefault="00DF53EF" w:rsidP="00A512DF">
      <w:pPr>
        <w:widowControl w:val="0"/>
        <w:tabs>
          <w:tab w:val="left" w:pos="1134"/>
        </w:tabs>
        <w:ind w:firstLine="567"/>
        <w:jc w:val="both"/>
        <w:rPr>
          <w:rFonts w:ascii="GHEA Grapalat" w:hAnsi="GHEA Grapalat"/>
        </w:rPr>
      </w:pPr>
    </w:p>
    <w:p w:rsidR="008937EA" w:rsidRPr="003D63A4" w:rsidRDefault="008937EA" w:rsidP="00A512DF">
      <w:pPr>
        <w:widowControl w:val="0"/>
        <w:spacing w:line="360" w:lineRule="auto"/>
        <w:jc w:val="center"/>
        <w:rPr>
          <w:rFonts w:ascii="GHEA Grapalat" w:hAnsi="GHEA Grapalat" w:cs="Sylfaen"/>
          <w:b/>
          <w:sz w:val="20"/>
          <w:szCs w:val="20"/>
        </w:rPr>
      </w:pPr>
      <w:r w:rsidRPr="003D63A4">
        <w:rPr>
          <w:rFonts w:ascii="GHEA Grapalat" w:hAnsi="GHEA Grapalat"/>
          <w:b/>
          <w:sz w:val="20"/>
          <w:szCs w:val="20"/>
        </w:rPr>
        <w:t>3. ПОРЯДОК ПОДГОТОВКИ ЗАЯВКИ</w:t>
      </w:r>
    </w:p>
    <w:p w:rsidR="008937EA" w:rsidRPr="003D63A4" w:rsidRDefault="00F535C1"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3</w:t>
      </w:r>
      <w:r w:rsidR="008937EA" w:rsidRPr="003D63A4">
        <w:rPr>
          <w:rFonts w:ascii="GHEA Grapalat" w:hAnsi="GHEA Grapalat"/>
          <w:sz w:val="20"/>
          <w:szCs w:val="20"/>
        </w:rPr>
        <w:t>.1.</w:t>
      </w:r>
      <w:r w:rsidR="008937EA" w:rsidRPr="003D63A4">
        <w:rPr>
          <w:rFonts w:ascii="GHEA Grapalat" w:hAnsi="GHEA Grapalat"/>
          <w:sz w:val="20"/>
          <w:szCs w:val="20"/>
        </w:rPr>
        <w:tab/>
        <w:t xml:space="preserve">Участник подает заявку в порядке, установленном настоящим приглашением. </w:t>
      </w:r>
    </w:p>
    <w:p w:rsidR="008937EA" w:rsidRPr="003D63A4" w:rsidRDefault="008937EA" w:rsidP="00A512DF">
      <w:pPr>
        <w:widowControl w:val="0"/>
        <w:ind w:firstLine="567"/>
        <w:jc w:val="both"/>
        <w:rPr>
          <w:rFonts w:ascii="GHEA Grapalat" w:hAnsi="GHEA Grapalat" w:cs="Sylfaen"/>
          <w:sz w:val="20"/>
          <w:szCs w:val="20"/>
        </w:rPr>
      </w:pPr>
      <w:r w:rsidRPr="003D63A4">
        <w:rPr>
          <w:rFonts w:ascii="GHEA Grapalat" w:hAnsi="GHEA Grapalat"/>
          <w:sz w:val="20"/>
          <w:szCs w:val="20"/>
        </w:rPr>
        <w:t xml:space="preserve">Предложения участника, относящиеся к ним </w:t>
      </w:r>
      <w:proofErr w:type="gramStart"/>
      <w:r w:rsidRPr="003D63A4">
        <w:rPr>
          <w:rFonts w:ascii="GHEA Grapalat" w:hAnsi="GHEA Grapalat"/>
          <w:sz w:val="20"/>
          <w:szCs w:val="20"/>
        </w:rPr>
        <w:t>документы</w:t>
      </w:r>
      <w:proofErr w:type="gramEnd"/>
      <w:r w:rsidRPr="003D63A4">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3D63A4">
        <w:rPr>
          <w:rFonts w:ascii="Courier New" w:hAnsi="Courier New" w:cs="Courier New"/>
          <w:sz w:val="20"/>
          <w:szCs w:val="20"/>
        </w:rPr>
        <w:t> </w:t>
      </w:r>
      <w:r w:rsidRPr="003D63A4">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D63A4">
        <w:rPr>
          <w:rFonts w:ascii="Courier New" w:hAnsi="Courier New" w:cs="Courier New"/>
          <w:sz w:val="20"/>
          <w:szCs w:val="20"/>
        </w:rPr>
        <w:t> </w:t>
      </w:r>
      <w:r w:rsidRPr="003D63A4">
        <w:rPr>
          <w:rFonts w:ascii="GHEA Grapalat" w:hAnsi="GHEA Grapalat"/>
          <w:sz w:val="20"/>
          <w:szCs w:val="20"/>
        </w:rPr>
        <w:t xml:space="preserve">оригинала) и копий в </w:t>
      </w:r>
      <w:r w:rsidR="003D63A4" w:rsidRPr="003D63A4">
        <w:rPr>
          <w:rFonts w:ascii="GHEA Grapalat" w:hAnsi="GHEA Grapalat"/>
          <w:sz w:val="20"/>
          <w:szCs w:val="20"/>
        </w:rPr>
        <w:t>одном</w:t>
      </w:r>
      <w:r w:rsidRPr="003D63A4">
        <w:rPr>
          <w:rFonts w:ascii="GHEA Grapalat" w:hAnsi="GHEA Grapalat"/>
          <w:sz w:val="20"/>
          <w:szCs w:val="20"/>
        </w:rPr>
        <w:t xml:space="preserve"> экземпляр</w:t>
      </w:r>
      <w:r w:rsidR="003D63A4" w:rsidRPr="003D63A4">
        <w:rPr>
          <w:rFonts w:ascii="GHEA Grapalat" w:hAnsi="GHEA Grapalat"/>
          <w:sz w:val="20"/>
          <w:szCs w:val="20"/>
        </w:rPr>
        <w:t>е</w:t>
      </w:r>
      <w:r w:rsidRPr="003D63A4">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63A4" w:rsidRDefault="008937EA" w:rsidP="00A512DF">
      <w:pPr>
        <w:widowControl w:val="0"/>
        <w:ind w:firstLine="567"/>
        <w:jc w:val="both"/>
        <w:rPr>
          <w:rFonts w:ascii="GHEA Grapalat" w:hAnsi="GHEA Grapalat"/>
          <w:sz w:val="20"/>
          <w:szCs w:val="20"/>
        </w:rPr>
      </w:pPr>
      <w:r w:rsidRPr="003D63A4">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4.2.</w:t>
      </w:r>
      <w:r w:rsidRPr="003D63A4">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3D63A4" w:rsidRDefault="008937EA" w:rsidP="00A512DF">
      <w:pPr>
        <w:widowControl w:val="0"/>
        <w:tabs>
          <w:tab w:val="left" w:pos="1134"/>
        </w:tabs>
        <w:ind w:firstLine="567"/>
        <w:rPr>
          <w:rFonts w:ascii="GHEA Grapalat" w:hAnsi="GHEA Grapalat"/>
          <w:sz w:val="20"/>
          <w:szCs w:val="20"/>
        </w:rPr>
      </w:pPr>
      <w:r w:rsidRPr="003D63A4">
        <w:rPr>
          <w:rFonts w:ascii="GHEA Grapalat" w:hAnsi="GHEA Grapalat"/>
          <w:sz w:val="20"/>
          <w:szCs w:val="20"/>
        </w:rPr>
        <w:t>1)</w:t>
      </w:r>
      <w:r w:rsidRPr="003D63A4">
        <w:rPr>
          <w:rFonts w:ascii="GHEA Grapalat" w:hAnsi="GHEA Grapalat"/>
          <w:sz w:val="20"/>
          <w:szCs w:val="20"/>
        </w:rPr>
        <w:tab/>
        <w:t>наименование заказчика и место (адрес) подачи заявки;</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2)</w:t>
      </w:r>
      <w:r w:rsidRPr="003D63A4">
        <w:rPr>
          <w:rFonts w:ascii="GHEA Grapalat" w:hAnsi="GHEA Grapalat"/>
          <w:sz w:val="20"/>
          <w:szCs w:val="20"/>
        </w:rPr>
        <w:tab/>
        <w:t xml:space="preserve">код </w:t>
      </w:r>
      <w:r w:rsidR="00F535C1" w:rsidRPr="003D63A4">
        <w:rPr>
          <w:rFonts w:ascii="GHEA Grapalat" w:hAnsi="GHEA Grapalat"/>
          <w:sz w:val="20"/>
          <w:szCs w:val="20"/>
        </w:rPr>
        <w:t>процедуры</w:t>
      </w:r>
      <w:r w:rsidRPr="003D63A4">
        <w:rPr>
          <w:rFonts w:ascii="GHEA Grapalat" w:hAnsi="GHEA Grapalat"/>
          <w:sz w:val="20"/>
          <w:szCs w:val="20"/>
        </w:rPr>
        <w:t>;</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3)</w:t>
      </w:r>
      <w:r w:rsidRPr="003D63A4">
        <w:rPr>
          <w:rFonts w:ascii="GHEA Grapalat" w:hAnsi="GHEA Grapalat"/>
          <w:sz w:val="20"/>
          <w:szCs w:val="20"/>
        </w:rPr>
        <w:tab/>
        <w:t>слова “не вскрывать до заседания по вскрытию заявок”;</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w:t>
      </w:r>
      <w:r w:rsidRPr="003D63A4">
        <w:rPr>
          <w:rFonts w:ascii="GHEA Grapalat" w:hAnsi="GHEA Grapalat"/>
          <w:sz w:val="20"/>
          <w:szCs w:val="20"/>
        </w:rPr>
        <w:tab/>
        <w:t>наименование (имя), место нахождения и номер телефона участника.</w:t>
      </w:r>
    </w:p>
    <w:p w:rsidR="008937EA" w:rsidRPr="003D63A4" w:rsidRDefault="008937EA"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4.3.</w:t>
      </w:r>
      <w:r w:rsidRPr="003D63A4">
        <w:rPr>
          <w:rFonts w:ascii="GHEA Grapalat" w:hAnsi="GHEA Grapalat"/>
          <w:sz w:val="20"/>
          <w:szCs w:val="20"/>
        </w:rPr>
        <w:tab/>
        <w:t>На заседании по вскрытию заявок комиссия отклоняет заявки, не</w:t>
      </w:r>
      <w:r w:rsidRPr="003D63A4">
        <w:rPr>
          <w:rFonts w:ascii="Courier New" w:hAnsi="Courier New" w:cs="Courier New"/>
          <w:sz w:val="20"/>
          <w:szCs w:val="20"/>
        </w:rPr>
        <w:t> </w:t>
      </w:r>
      <w:r w:rsidRPr="003D63A4">
        <w:rPr>
          <w:rFonts w:ascii="GHEA Grapalat" w:hAnsi="GHEA Grapalat"/>
          <w:sz w:val="20"/>
          <w:szCs w:val="20"/>
        </w:rPr>
        <w:t xml:space="preserve">соответствующие требованиям пунктов </w:t>
      </w:r>
      <w:r w:rsidR="00EE46E2" w:rsidRPr="003D63A4">
        <w:rPr>
          <w:rFonts w:ascii="GHEA Grapalat" w:hAnsi="GHEA Grapalat"/>
          <w:sz w:val="20"/>
          <w:szCs w:val="20"/>
        </w:rPr>
        <w:t>3</w:t>
      </w:r>
      <w:r w:rsidRPr="003D63A4">
        <w:rPr>
          <w:rFonts w:ascii="GHEA Grapalat" w:hAnsi="GHEA Grapalat"/>
          <w:sz w:val="20"/>
          <w:szCs w:val="20"/>
        </w:rPr>
        <w:t xml:space="preserve">.1 и </w:t>
      </w:r>
      <w:r w:rsidR="00EE46E2" w:rsidRPr="003D63A4">
        <w:rPr>
          <w:rFonts w:ascii="GHEA Grapalat" w:hAnsi="GHEA Grapalat"/>
          <w:sz w:val="20"/>
          <w:szCs w:val="20"/>
        </w:rPr>
        <w:t>3</w:t>
      </w:r>
      <w:r w:rsidRPr="003D63A4">
        <w:rPr>
          <w:rFonts w:ascii="GHEA Grapalat" w:hAnsi="GHEA Grapalat"/>
          <w:sz w:val="20"/>
          <w:szCs w:val="20"/>
        </w:rPr>
        <w:t>.2 настоящей инструкции, и в том же виде возвращает подающему их лицу.</w:t>
      </w:r>
    </w:p>
    <w:p w:rsidR="00ED59E0" w:rsidRDefault="00ED59E0" w:rsidP="00A512DF">
      <w:pPr>
        <w:widowControl w:val="0"/>
        <w:tabs>
          <w:tab w:val="left" w:pos="1134"/>
        </w:tabs>
        <w:ind w:firstLine="567"/>
        <w:jc w:val="both"/>
        <w:rPr>
          <w:rFonts w:ascii="GHEA Grapalat" w:hAnsi="GHEA Grapalat"/>
        </w:rPr>
      </w:pPr>
    </w:p>
    <w:p w:rsidR="00ED59E0" w:rsidRDefault="00ED59E0" w:rsidP="00A512DF">
      <w:pPr>
        <w:widowControl w:val="0"/>
        <w:tabs>
          <w:tab w:val="left" w:pos="1134"/>
        </w:tabs>
        <w:ind w:firstLine="567"/>
        <w:jc w:val="both"/>
        <w:rPr>
          <w:rFonts w:ascii="GHEA Grapalat" w:hAnsi="GHEA Grapalat"/>
        </w:rPr>
      </w:pPr>
    </w:p>
    <w:p w:rsidR="00ED59E0" w:rsidRPr="00E267E5" w:rsidRDefault="00ED59E0" w:rsidP="00A512DF">
      <w:pPr>
        <w:widowControl w:val="0"/>
        <w:tabs>
          <w:tab w:val="left" w:pos="1134"/>
        </w:tabs>
        <w:ind w:firstLine="567"/>
        <w:jc w:val="both"/>
        <w:rPr>
          <w:rFonts w:ascii="GHEA Grapalat" w:hAnsi="GHEA Grapalat"/>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Default="00654E19" w:rsidP="00A512DF">
      <w:pPr>
        <w:pStyle w:val="norm"/>
        <w:widowControl w:val="0"/>
        <w:spacing w:line="240" w:lineRule="auto"/>
        <w:ind w:firstLine="284"/>
        <w:jc w:val="right"/>
        <w:rPr>
          <w:rFonts w:ascii="GHEA Grapalat" w:hAnsi="GHEA Grapalat"/>
          <w:b/>
          <w:sz w:val="24"/>
          <w:szCs w:val="24"/>
        </w:rPr>
      </w:pPr>
    </w:p>
    <w:p w:rsidR="00B2572B" w:rsidRPr="00562E74" w:rsidRDefault="00B2572B" w:rsidP="00A512DF">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p>
    <w:p w:rsidR="00B2572B" w:rsidRPr="00562E74" w:rsidRDefault="00B2572B" w:rsidP="00A512DF">
      <w:pPr>
        <w:pStyle w:val="31"/>
        <w:widowControl w:val="0"/>
        <w:spacing w:line="240" w:lineRule="auto"/>
        <w:jc w:val="right"/>
        <w:rPr>
          <w:rFonts w:ascii="GHEA Grapalat" w:hAnsi="GHEA Grapalat" w:cs="Arial"/>
          <w:b/>
        </w:rPr>
      </w:pPr>
      <w:r w:rsidRPr="00562E74">
        <w:rPr>
          <w:rFonts w:ascii="GHEA Grapalat" w:hAnsi="GHEA Grapalat"/>
          <w:b/>
        </w:rPr>
        <w:t xml:space="preserve">к Приглашению на </w:t>
      </w:r>
      <w:r w:rsidR="00562E74" w:rsidRPr="00562E74">
        <w:rPr>
          <w:rFonts w:ascii="GHEA Grapalat" w:hAnsi="GHEA Grapalat"/>
          <w:b/>
        </w:rPr>
        <w:t>запрос о котировке цен</w:t>
      </w:r>
      <w:r w:rsidR="00123294" w:rsidRPr="00562E74">
        <w:rPr>
          <w:rFonts w:ascii="GHEA Grapalat" w:hAnsi="GHEA Grapalat" w:cs="Arial"/>
          <w:b/>
        </w:rPr>
        <w:br/>
      </w:r>
      <w:r w:rsidRPr="00562E74">
        <w:rPr>
          <w:rFonts w:ascii="GHEA Grapalat" w:hAnsi="GHEA Grapalat"/>
          <w:b/>
        </w:rPr>
        <w:t xml:space="preserve">под кодом </w:t>
      </w:r>
      <w:r w:rsidR="00562E74" w:rsidRPr="00562E74">
        <w:rPr>
          <w:rFonts w:ascii="GHEA Grapalat" w:hAnsi="GHEA Grapalat"/>
          <w:lang w:val="af-ZA"/>
        </w:rPr>
        <w:t>«</w:t>
      </w:r>
      <w:r w:rsidR="00562E74" w:rsidRPr="00562E74">
        <w:rPr>
          <w:rFonts w:ascii="GHEA Grapalat" w:hAnsi="GHEA Grapalat"/>
          <w:b/>
          <w:lang w:val="hy-AM"/>
        </w:rPr>
        <w:t>ԳՀԱՊՁԲ-15/1-202</w:t>
      </w:r>
      <w:r w:rsidR="00224C5B" w:rsidRPr="00224C5B">
        <w:rPr>
          <w:rFonts w:ascii="GHEA Grapalat" w:hAnsi="GHEA Grapalat"/>
          <w:b/>
        </w:rPr>
        <w:t>2</w:t>
      </w:r>
      <w:r w:rsidR="00562E74" w:rsidRPr="00562E74">
        <w:rPr>
          <w:rFonts w:ascii="GHEA Grapalat" w:hAnsi="GHEA Grapalat"/>
          <w:b/>
          <w:lang w:val="hy-AM"/>
        </w:rPr>
        <w:t>-</w:t>
      </w:r>
      <w:r w:rsidR="0083598A" w:rsidRPr="0083598A">
        <w:rPr>
          <w:rFonts w:ascii="GHEA Grapalat" w:hAnsi="GHEA Grapalat"/>
          <w:b/>
        </w:rPr>
        <w:t>2</w:t>
      </w:r>
      <w:r w:rsidR="00562E74" w:rsidRPr="00562E74">
        <w:rPr>
          <w:rFonts w:ascii="GHEA Grapalat" w:hAnsi="GHEA Grapalat"/>
          <w:b/>
          <w:lang w:val="hy-AM"/>
        </w:rPr>
        <w:t>-ԴԲԳԳԿ</w:t>
      </w:r>
      <w:r w:rsidR="00562E74" w:rsidRPr="00562E74">
        <w:rPr>
          <w:rFonts w:ascii="GHEA Grapalat" w:hAnsi="GHEA Grapalat"/>
          <w:lang w:val="af-ZA"/>
        </w:rPr>
        <w:t>»</w:t>
      </w:r>
    </w:p>
    <w:p w:rsidR="00B2572B" w:rsidRPr="00562E74" w:rsidRDefault="00B2572B" w:rsidP="00A512DF">
      <w:pPr>
        <w:widowControl w:val="0"/>
        <w:jc w:val="center"/>
        <w:rPr>
          <w:rFonts w:ascii="GHEA Grapalat" w:hAnsi="GHEA Grapalat" w:cs="Sylfaen"/>
          <w:b/>
          <w:sz w:val="20"/>
          <w:szCs w:val="20"/>
        </w:rPr>
      </w:pPr>
    </w:p>
    <w:p w:rsidR="00B2572B" w:rsidRPr="00562E74" w:rsidRDefault="00B2572B" w:rsidP="00A512DF">
      <w:pPr>
        <w:widowControl w:val="0"/>
        <w:jc w:val="center"/>
        <w:rPr>
          <w:rFonts w:ascii="GHEA Grapalat" w:hAnsi="GHEA Grapalat" w:cs="Arial"/>
          <w:b/>
          <w:sz w:val="20"/>
          <w:szCs w:val="20"/>
        </w:rPr>
      </w:pPr>
      <w:r w:rsidRPr="00562E74">
        <w:rPr>
          <w:rFonts w:ascii="GHEA Grapalat" w:hAnsi="GHEA Grapalat"/>
          <w:b/>
          <w:sz w:val="20"/>
          <w:szCs w:val="20"/>
        </w:rPr>
        <w:t>ЗАЯВЛЕНИЕ</w:t>
      </w:r>
      <w:r w:rsidR="00350210" w:rsidRPr="00562E74">
        <w:rPr>
          <w:rFonts w:ascii="GHEA Grapalat" w:hAnsi="GHEA Grapalat"/>
          <w:b/>
          <w:sz w:val="20"/>
          <w:szCs w:val="20"/>
        </w:rPr>
        <w:t>-</w:t>
      </w:r>
      <w:r w:rsidR="005A6435" w:rsidRPr="00562E74">
        <w:rPr>
          <w:rFonts w:ascii="GHEA Grapalat" w:hAnsi="GHEA Grapalat"/>
          <w:b/>
          <w:sz w:val="20"/>
          <w:szCs w:val="20"/>
        </w:rPr>
        <w:t xml:space="preserve">ОБЪЯВЛЕНИЕ </w:t>
      </w:r>
      <w:r w:rsidRPr="00562E74">
        <w:rPr>
          <w:rFonts w:ascii="GHEA Grapalat" w:hAnsi="GHEA Grapalat"/>
          <w:b/>
          <w:sz w:val="20"/>
          <w:szCs w:val="20"/>
        </w:rPr>
        <w:t>*</w:t>
      </w:r>
    </w:p>
    <w:p w:rsidR="00B2572B" w:rsidRPr="00562E74" w:rsidRDefault="00B2572B" w:rsidP="00A512DF">
      <w:pPr>
        <w:pStyle w:val="6"/>
        <w:keepNext w:val="0"/>
        <w:widowControl w:val="0"/>
        <w:jc w:val="center"/>
        <w:rPr>
          <w:rFonts w:ascii="GHEA Grapalat" w:hAnsi="GHEA Grapalat" w:cs="Arial"/>
          <w:color w:val="auto"/>
          <w:sz w:val="20"/>
        </w:rPr>
      </w:pPr>
      <w:r w:rsidRPr="00562E74">
        <w:rPr>
          <w:rFonts w:ascii="GHEA Grapalat" w:hAnsi="GHEA Grapalat"/>
          <w:color w:val="auto"/>
          <w:sz w:val="20"/>
        </w:rPr>
        <w:t xml:space="preserve">на участие в </w:t>
      </w:r>
      <w:r w:rsidR="00562E74" w:rsidRPr="00562E74">
        <w:rPr>
          <w:rFonts w:ascii="GHEA Grapalat" w:hAnsi="GHEA Grapalat"/>
          <w:sz w:val="20"/>
        </w:rPr>
        <w:t>котировке цен</w:t>
      </w:r>
    </w:p>
    <w:p w:rsidR="00B2572B" w:rsidRPr="00562E74" w:rsidRDefault="00B2572B" w:rsidP="00A512DF">
      <w:pPr>
        <w:widowControl w:val="0"/>
        <w:jc w:val="center"/>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______________________________________________________________заявляет, что </w:t>
      </w:r>
    </w:p>
    <w:p w:rsidR="00374F4A" w:rsidRPr="00562E74" w:rsidRDefault="00374F4A" w:rsidP="00A512DF">
      <w:pPr>
        <w:ind w:left="2694"/>
        <w:jc w:val="both"/>
        <w:rPr>
          <w:rFonts w:ascii="GHEA Grapalat" w:hAnsi="GHEA Grapalat"/>
          <w:sz w:val="20"/>
          <w:szCs w:val="20"/>
        </w:rPr>
      </w:pPr>
      <w:r w:rsidRPr="00562E74">
        <w:rPr>
          <w:rFonts w:ascii="GHEA Grapalat" w:hAnsi="GHEA Grapalat"/>
          <w:sz w:val="20"/>
          <w:szCs w:val="20"/>
        </w:rPr>
        <w:t xml:space="preserve">наименование участника </w:t>
      </w:r>
    </w:p>
    <w:p w:rsidR="00374F4A" w:rsidRPr="00562E74" w:rsidRDefault="00374F4A" w:rsidP="00A512DF">
      <w:pPr>
        <w:jc w:val="both"/>
        <w:rPr>
          <w:rFonts w:ascii="GHEA Grapalat" w:hAnsi="GHEA Grapalat"/>
          <w:sz w:val="20"/>
          <w:szCs w:val="20"/>
          <w:u w:val="single"/>
        </w:rPr>
      </w:pPr>
      <w:r w:rsidRPr="00562E74">
        <w:rPr>
          <w:rFonts w:ascii="GHEA Grapalat" w:hAnsi="GHEA Grapalat"/>
          <w:sz w:val="20"/>
          <w:szCs w:val="20"/>
        </w:rPr>
        <w:t>желает участвовать в лоте (лотах)_______________________________ объявленного</w:t>
      </w:r>
    </w:p>
    <w:p w:rsidR="00374F4A" w:rsidRPr="00562E74" w:rsidRDefault="00374F4A" w:rsidP="00A512DF">
      <w:pPr>
        <w:ind w:left="4395"/>
        <w:jc w:val="both"/>
        <w:rPr>
          <w:rFonts w:ascii="GHEA Grapalat" w:hAnsi="GHEA Grapalat" w:cs="Sylfaen"/>
          <w:sz w:val="20"/>
          <w:szCs w:val="20"/>
        </w:rPr>
      </w:pPr>
      <w:r w:rsidRPr="00562E74">
        <w:rPr>
          <w:rFonts w:ascii="GHEA Grapalat" w:hAnsi="GHEA Grapalat"/>
          <w:sz w:val="20"/>
          <w:szCs w:val="20"/>
        </w:rPr>
        <w:t>номер лота (лотов)</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 xml:space="preserve">_____________________________________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ԳՀԱՊՁԲ-15/1-202</w:t>
      </w:r>
      <w:r w:rsidR="00224C5B" w:rsidRPr="00A06707">
        <w:rPr>
          <w:rFonts w:ascii="GHEA Grapalat" w:hAnsi="GHEA Grapalat"/>
          <w:b/>
          <w:sz w:val="20"/>
          <w:szCs w:val="20"/>
        </w:rPr>
        <w:t>2</w:t>
      </w:r>
      <w:r w:rsidR="00562E74" w:rsidRPr="00562E74">
        <w:rPr>
          <w:rFonts w:ascii="GHEA Grapalat" w:hAnsi="GHEA Grapalat"/>
          <w:b/>
          <w:sz w:val="20"/>
          <w:szCs w:val="20"/>
          <w:lang w:val="hy-AM"/>
        </w:rPr>
        <w:t>-</w:t>
      </w:r>
      <w:r w:rsidR="0083598A" w:rsidRPr="002532F2">
        <w:rPr>
          <w:rFonts w:ascii="GHEA Grapalat" w:hAnsi="GHEA Grapalat"/>
          <w:b/>
          <w:sz w:val="20"/>
          <w:szCs w:val="20"/>
        </w:rPr>
        <w:t>2</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p>
    <w:p w:rsidR="00374F4A" w:rsidRPr="00562E74" w:rsidRDefault="00374F4A" w:rsidP="00A512DF">
      <w:pPr>
        <w:ind w:left="1560"/>
        <w:jc w:val="both"/>
        <w:rPr>
          <w:rFonts w:ascii="GHEA Grapalat" w:hAnsi="GHEA Grapalat"/>
          <w:sz w:val="20"/>
          <w:szCs w:val="20"/>
        </w:rPr>
      </w:pPr>
      <w:r w:rsidRPr="00562E74">
        <w:rPr>
          <w:rFonts w:ascii="GHEA Grapalat" w:hAnsi="GHEA Grapalat"/>
          <w:sz w:val="20"/>
          <w:szCs w:val="20"/>
        </w:rPr>
        <w:t>наименование заказчика</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открытого конкурса и в соответствии с требованиями приглашения подает заявку.</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__________________________________________________ заявляет и заверяет, что</w:t>
      </w:r>
    </w:p>
    <w:p w:rsidR="00374F4A" w:rsidRPr="00562E74" w:rsidRDefault="00374F4A" w:rsidP="00A512DF">
      <w:pPr>
        <w:ind w:left="1843"/>
        <w:jc w:val="both"/>
        <w:rPr>
          <w:rFonts w:ascii="GHEA Grapalat" w:hAnsi="GHEA Grapalat" w:cs="Sylfaen"/>
          <w:sz w:val="20"/>
          <w:szCs w:val="20"/>
        </w:rPr>
      </w:pPr>
      <w:r w:rsidRPr="00562E74">
        <w:rPr>
          <w:rFonts w:ascii="GHEA Grapalat" w:hAnsi="GHEA Grapalat"/>
          <w:sz w:val="20"/>
          <w:szCs w:val="20"/>
        </w:rPr>
        <w:t>наименование участника</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является резидентом ______________________________________________________</w:t>
      </w:r>
      <w:r w:rsidR="00D04575" w:rsidRPr="00562E74">
        <w:rPr>
          <w:rFonts w:ascii="GHEA Grapalat" w:hAnsi="GHEA Grapalat"/>
          <w:sz w:val="20"/>
          <w:szCs w:val="20"/>
        </w:rPr>
        <w:t>.</w:t>
      </w:r>
    </w:p>
    <w:p w:rsidR="00374F4A" w:rsidRPr="00562E74" w:rsidRDefault="00374F4A" w:rsidP="00A512DF">
      <w:pPr>
        <w:ind w:left="4111"/>
        <w:jc w:val="both"/>
        <w:rPr>
          <w:rFonts w:ascii="GHEA Grapalat" w:hAnsi="GHEA Grapalat" w:cs="Arial"/>
          <w:sz w:val="20"/>
          <w:szCs w:val="20"/>
        </w:rPr>
      </w:pPr>
      <w:r w:rsidRPr="00562E74">
        <w:rPr>
          <w:rFonts w:ascii="GHEA Grapalat" w:hAnsi="GHEA Grapalat"/>
          <w:sz w:val="20"/>
          <w:szCs w:val="20"/>
        </w:rPr>
        <w:t>наименование страны</w:t>
      </w:r>
    </w:p>
    <w:p w:rsidR="000612B9" w:rsidRPr="00562E74" w:rsidRDefault="000612B9" w:rsidP="00A512DF">
      <w:pPr>
        <w:jc w:val="both"/>
        <w:rPr>
          <w:rFonts w:ascii="GHEA Grapalat" w:hAnsi="GHEA Grapalat"/>
          <w:sz w:val="20"/>
          <w:szCs w:val="20"/>
        </w:rPr>
      </w:pPr>
    </w:p>
    <w:p w:rsidR="000612B9" w:rsidRPr="00562E74" w:rsidRDefault="004F0CAA" w:rsidP="00A512DF">
      <w:pPr>
        <w:jc w:val="both"/>
        <w:rPr>
          <w:rFonts w:ascii="GHEA Grapalat" w:hAnsi="GHEA Grapalat"/>
          <w:sz w:val="20"/>
          <w:szCs w:val="20"/>
        </w:rPr>
      </w:pPr>
      <w:r w:rsidRPr="00562E74">
        <w:rPr>
          <w:rFonts w:ascii="GHEA Grapalat" w:hAnsi="GHEA Grapalat"/>
          <w:sz w:val="20"/>
          <w:szCs w:val="20"/>
        </w:rPr>
        <w:t>Данные</w:t>
      </w:r>
      <w:r w:rsidR="002A0700" w:rsidRPr="00562E74">
        <w:rPr>
          <w:rFonts w:ascii="GHEA Grapalat" w:hAnsi="GHEA Grapalat"/>
          <w:sz w:val="20"/>
          <w:szCs w:val="20"/>
        </w:rPr>
        <w:t xml:space="preserve">       </w:t>
      </w:r>
      <w:proofErr w:type="gramStart"/>
      <w:r w:rsidR="000612B9" w:rsidRPr="00562E74">
        <w:rPr>
          <w:rFonts w:ascii="GHEA Grapalat" w:hAnsi="GHEA Grapalat"/>
          <w:sz w:val="20"/>
          <w:szCs w:val="20"/>
        </w:rPr>
        <w:t>----------------------------------------</w:t>
      </w:r>
      <w:r w:rsidR="00304237" w:rsidRPr="00562E74">
        <w:rPr>
          <w:rFonts w:ascii="GHEA Grapalat" w:hAnsi="GHEA Grapalat"/>
          <w:sz w:val="20"/>
          <w:szCs w:val="20"/>
        </w:rPr>
        <w:t xml:space="preserve">  </w:t>
      </w:r>
      <w:r w:rsidR="00F96993" w:rsidRPr="00562E74">
        <w:rPr>
          <w:rFonts w:ascii="GHEA Grapalat" w:hAnsi="GHEA Grapalat"/>
          <w:sz w:val="20"/>
          <w:szCs w:val="20"/>
        </w:rPr>
        <w:t>следующие</w:t>
      </w:r>
      <w:proofErr w:type="gramEnd"/>
      <w:r w:rsidR="00304237" w:rsidRPr="00562E74">
        <w:rPr>
          <w:rFonts w:ascii="GHEA Grapalat" w:hAnsi="GHEA Grapalat"/>
          <w:sz w:val="20"/>
          <w:szCs w:val="20"/>
        </w:rPr>
        <w:t>:</w:t>
      </w:r>
    </w:p>
    <w:p w:rsidR="002A0700" w:rsidRPr="00562E74" w:rsidRDefault="002A0700" w:rsidP="00A512DF">
      <w:pPr>
        <w:ind w:left="1843"/>
        <w:rPr>
          <w:rFonts w:ascii="GHEA Grapalat" w:hAnsi="GHEA Grapalat" w:cs="Sylfaen"/>
          <w:sz w:val="20"/>
          <w:szCs w:val="20"/>
          <w:lang w:val="hy-AM"/>
        </w:rPr>
      </w:pPr>
      <w:r w:rsidRPr="00562E74">
        <w:rPr>
          <w:rFonts w:ascii="GHEA Grapalat" w:hAnsi="GHEA Grapalat"/>
          <w:sz w:val="20"/>
          <w:szCs w:val="20"/>
        </w:rPr>
        <w:t>наименование участника</w:t>
      </w:r>
    </w:p>
    <w:p w:rsidR="000612B9" w:rsidRPr="00562E74" w:rsidRDefault="000612B9" w:rsidP="00A512DF">
      <w:pPr>
        <w:jc w:val="both"/>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Учетный номер налогоплательщика  </w:t>
      </w:r>
      <w:r w:rsidR="00B138F3" w:rsidRPr="00562E74">
        <w:rPr>
          <w:rFonts w:ascii="GHEA Grapalat" w:hAnsi="GHEA Grapalat"/>
          <w:sz w:val="20"/>
          <w:szCs w:val="20"/>
        </w:rPr>
        <w:t xml:space="preserve">             </w:t>
      </w:r>
      <w:r w:rsidRPr="00562E74">
        <w:rPr>
          <w:rFonts w:ascii="GHEA Grapalat" w:hAnsi="GHEA Grapalat"/>
          <w:sz w:val="20"/>
          <w:szCs w:val="20"/>
        </w:rPr>
        <w:t>________________</w:t>
      </w:r>
    </w:p>
    <w:p w:rsidR="00374F4A" w:rsidRPr="00562E74" w:rsidRDefault="00B138F3" w:rsidP="00A512DF">
      <w:pPr>
        <w:tabs>
          <w:tab w:val="left" w:pos="7371"/>
        </w:tabs>
        <w:ind w:left="4111"/>
        <w:jc w:val="both"/>
        <w:rPr>
          <w:rFonts w:ascii="GHEA Grapalat" w:hAnsi="GHEA Grapalat" w:cs="Arial"/>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учетный номер</w:t>
      </w:r>
      <w:r w:rsidRPr="00562E74">
        <w:rPr>
          <w:rFonts w:ascii="GHEA Grapalat" w:hAnsi="GHEA Grapalat"/>
          <w:sz w:val="20"/>
          <w:szCs w:val="20"/>
        </w:rPr>
        <w:t xml:space="preserve"> </w:t>
      </w:r>
      <w:r w:rsidR="00374F4A" w:rsidRPr="00562E74">
        <w:rPr>
          <w:rFonts w:ascii="GHEA Grapalat" w:hAnsi="GHEA Grapalat"/>
          <w:sz w:val="20"/>
          <w:szCs w:val="20"/>
        </w:rPr>
        <w:t>налогоплательщика</w:t>
      </w:r>
    </w:p>
    <w:p w:rsidR="00B138F3" w:rsidRPr="00562E74" w:rsidRDefault="00B138F3" w:rsidP="00A512DF">
      <w:pPr>
        <w:jc w:val="both"/>
        <w:rPr>
          <w:rFonts w:ascii="GHEA Grapalat" w:hAnsi="GHEA Grapalat"/>
          <w:sz w:val="20"/>
          <w:szCs w:val="20"/>
        </w:rPr>
      </w:pPr>
    </w:p>
    <w:p w:rsidR="00374F4A" w:rsidRPr="00562E74" w:rsidRDefault="00B138F3" w:rsidP="00A512DF">
      <w:pPr>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 xml:space="preserve">Адрес электронной почты </w:t>
      </w:r>
      <w:r w:rsidRPr="00562E74">
        <w:rPr>
          <w:rFonts w:ascii="GHEA Grapalat" w:hAnsi="GHEA Grapalat"/>
          <w:sz w:val="20"/>
          <w:szCs w:val="20"/>
        </w:rPr>
        <w:t xml:space="preserve">                           </w:t>
      </w:r>
      <w:r w:rsidR="00374F4A" w:rsidRPr="00562E74">
        <w:rPr>
          <w:rFonts w:ascii="GHEA Grapalat" w:hAnsi="GHEA Grapalat"/>
          <w:sz w:val="20"/>
          <w:szCs w:val="20"/>
        </w:rPr>
        <w:t>__________________</w:t>
      </w:r>
    </w:p>
    <w:p w:rsidR="00374F4A" w:rsidRPr="00562E74" w:rsidRDefault="00B138F3" w:rsidP="00A512DF">
      <w:pPr>
        <w:tabs>
          <w:tab w:val="left" w:pos="6946"/>
        </w:tabs>
        <w:ind w:left="3402" w:firstLine="6"/>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адрес электронной</w:t>
      </w:r>
      <w:r w:rsidR="00374F4A" w:rsidRPr="00562E74">
        <w:rPr>
          <w:rFonts w:ascii="GHEA Grapalat" w:hAnsi="GHEA Grapalat"/>
          <w:sz w:val="20"/>
          <w:szCs w:val="20"/>
        </w:rPr>
        <w:tab/>
        <w:t>почты</w:t>
      </w:r>
    </w:p>
    <w:p w:rsidR="00B138F3" w:rsidRPr="00562E74" w:rsidRDefault="00B138F3" w:rsidP="00A512DF">
      <w:pPr>
        <w:jc w:val="both"/>
        <w:rPr>
          <w:rFonts w:ascii="GHEA Grapalat" w:hAnsi="GHEA Grapalat"/>
          <w:sz w:val="20"/>
          <w:szCs w:val="20"/>
        </w:rPr>
      </w:pPr>
    </w:p>
    <w:p w:rsidR="009E1181" w:rsidRPr="00562E74" w:rsidRDefault="00F96993" w:rsidP="00A512DF">
      <w:pPr>
        <w:jc w:val="both"/>
        <w:rPr>
          <w:rFonts w:ascii="GHEA Grapalat" w:hAnsi="GHEA Grapalat"/>
          <w:sz w:val="20"/>
          <w:szCs w:val="20"/>
        </w:rPr>
      </w:pPr>
      <w:r w:rsidRPr="00562E74">
        <w:rPr>
          <w:rFonts w:ascii="GHEA Grapalat" w:hAnsi="GHEA Grapalat"/>
          <w:sz w:val="20"/>
          <w:szCs w:val="20"/>
        </w:rPr>
        <w:t>Адрес деятельности</w:t>
      </w:r>
      <w:r w:rsidR="009E1181" w:rsidRPr="00562E74">
        <w:rPr>
          <w:rFonts w:ascii="GHEA Grapalat" w:hAnsi="GHEA Grapalat"/>
          <w:sz w:val="20"/>
          <w:szCs w:val="20"/>
        </w:rPr>
        <w:t xml:space="preserve">              ----------------------------</w:t>
      </w:r>
      <w:r w:rsidR="009627B3" w:rsidRPr="00562E74">
        <w:rPr>
          <w:rFonts w:ascii="GHEA Grapalat" w:hAnsi="GHEA Grapalat"/>
          <w:sz w:val="20"/>
          <w:szCs w:val="20"/>
        </w:rPr>
        <w:t>--------------------------------</w:t>
      </w:r>
    </w:p>
    <w:p w:rsidR="00F96993" w:rsidRPr="00562E74" w:rsidRDefault="009E1181" w:rsidP="00A512DF">
      <w:pPr>
        <w:jc w:val="both"/>
        <w:rPr>
          <w:rFonts w:ascii="GHEA Grapalat" w:hAnsi="GHEA Grapalat"/>
          <w:sz w:val="20"/>
          <w:szCs w:val="20"/>
        </w:rPr>
      </w:pPr>
      <w:r w:rsidRPr="00562E74">
        <w:rPr>
          <w:rFonts w:ascii="GHEA Grapalat" w:hAnsi="GHEA Grapalat"/>
          <w:sz w:val="20"/>
          <w:szCs w:val="20"/>
        </w:rPr>
        <w:t xml:space="preserve">            </w:t>
      </w:r>
      <w:r w:rsidR="00F96993" w:rsidRPr="00562E74">
        <w:rPr>
          <w:rFonts w:ascii="GHEA Grapalat" w:hAnsi="GHEA Grapalat"/>
          <w:sz w:val="20"/>
          <w:szCs w:val="20"/>
        </w:rPr>
        <w:t xml:space="preserve">  </w:t>
      </w:r>
      <w:r w:rsidRPr="00562E74">
        <w:rPr>
          <w:rFonts w:ascii="GHEA Grapalat" w:hAnsi="GHEA Grapalat"/>
          <w:sz w:val="20"/>
          <w:szCs w:val="20"/>
        </w:rPr>
        <w:t xml:space="preserve">                                </w:t>
      </w:r>
      <w:r w:rsidR="00B138F3" w:rsidRPr="00562E74">
        <w:rPr>
          <w:rFonts w:ascii="GHEA Grapalat" w:hAnsi="GHEA Grapalat"/>
          <w:sz w:val="20"/>
          <w:szCs w:val="20"/>
        </w:rPr>
        <w:t xml:space="preserve">                        </w:t>
      </w:r>
      <w:r w:rsidRPr="00562E74">
        <w:rPr>
          <w:rFonts w:ascii="GHEA Grapalat" w:hAnsi="GHEA Grapalat"/>
          <w:sz w:val="20"/>
          <w:szCs w:val="20"/>
        </w:rPr>
        <w:t>адрес деятельности</w:t>
      </w:r>
    </w:p>
    <w:p w:rsidR="00B16483" w:rsidRPr="00562E74" w:rsidRDefault="00B16483" w:rsidP="00A512DF">
      <w:pPr>
        <w:jc w:val="both"/>
        <w:rPr>
          <w:rFonts w:ascii="GHEA Grapalat" w:hAnsi="GHEA Grapalat"/>
          <w:sz w:val="20"/>
          <w:szCs w:val="20"/>
        </w:rPr>
      </w:pPr>
    </w:p>
    <w:p w:rsidR="00B16483" w:rsidRPr="00562E74" w:rsidRDefault="00B16483" w:rsidP="00A512DF">
      <w:pPr>
        <w:jc w:val="both"/>
        <w:rPr>
          <w:rFonts w:ascii="GHEA Grapalat" w:hAnsi="GHEA Grapalat"/>
          <w:sz w:val="20"/>
          <w:szCs w:val="20"/>
        </w:rPr>
      </w:pPr>
      <w:r w:rsidRPr="00562E74">
        <w:rPr>
          <w:rFonts w:ascii="GHEA Grapalat" w:hAnsi="GHEA Grapalat"/>
          <w:sz w:val="20"/>
          <w:szCs w:val="20"/>
        </w:rPr>
        <w:t>Номер телефона                     ------------------------------</w:t>
      </w:r>
      <w:r w:rsidR="009627B3" w:rsidRPr="00562E74">
        <w:rPr>
          <w:rFonts w:ascii="GHEA Grapalat" w:hAnsi="GHEA Grapalat"/>
          <w:sz w:val="20"/>
          <w:szCs w:val="20"/>
        </w:rPr>
        <w:t>-------------------------------</w:t>
      </w:r>
      <w:r w:rsidRPr="00562E74">
        <w:rPr>
          <w:rFonts w:ascii="GHEA Grapalat" w:hAnsi="GHEA Grapalat"/>
          <w:sz w:val="20"/>
          <w:szCs w:val="20"/>
        </w:rPr>
        <w:t xml:space="preserve"> </w:t>
      </w:r>
    </w:p>
    <w:p w:rsidR="006B3E56" w:rsidRPr="00562E74" w:rsidRDefault="00B138F3" w:rsidP="00A512DF">
      <w:pPr>
        <w:tabs>
          <w:tab w:val="left" w:pos="7371"/>
        </w:tabs>
        <w:ind w:left="3544" w:firstLine="3"/>
        <w:jc w:val="both"/>
        <w:rPr>
          <w:rFonts w:ascii="GHEA Grapalat" w:hAnsi="GHEA Grapalat"/>
          <w:sz w:val="20"/>
          <w:szCs w:val="20"/>
        </w:rPr>
      </w:pPr>
      <w:r w:rsidRPr="00562E74">
        <w:rPr>
          <w:rFonts w:ascii="GHEA Grapalat" w:hAnsi="GHEA Grapalat"/>
          <w:sz w:val="20"/>
          <w:szCs w:val="20"/>
        </w:rPr>
        <w:t xml:space="preserve">                                 </w:t>
      </w:r>
      <w:r w:rsidR="00B16483" w:rsidRPr="00562E74">
        <w:rPr>
          <w:rFonts w:ascii="GHEA Grapalat" w:hAnsi="GHEA Grapalat"/>
          <w:sz w:val="20"/>
          <w:szCs w:val="20"/>
        </w:rPr>
        <w:t>Номер телефона</w:t>
      </w:r>
    </w:p>
    <w:p w:rsidR="00B16483" w:rsidRPr="00562E74" w:rsidRDefault="00B16483" w:rsidP="00A512DF">
      <w:pPr>
        <w:tabs>
          <w:tab w:val="left" w:pos="7371"/>
        </w:tabs>
        <w:ind w:left="3544" w:firstLine="3"/>
        <w:jc w:val="both"/>
        <w:rPr>
          <w:rFonts w:ascii="GHEA Grapalat" w:hAnsi="GHEA Grapalat"/>
          <w:sz w:val="20"/>
          <w:szCs w:val="20"/>
        </w:rPr>
      </w:pPr>
    </w:p>
    <w:p w:rsidR="006B3E56" w:rsidRPr="00562E74" w:rsidRDefault="006B3E56" w:rsidP="00A512DF">
      <w:pPr>
        <w:widowControl w:val="0"/>
        <w:jc w:val="both"/>
        <w:rPr>
          <w:rFonts w:ascii="GHEA Grapalat" w:hAnsi="GHEA Grapalat"/>
          <w:sz w:val="20"/>
          <w:szCs w:val="20"/>
        </w:rPr>
      </w:pPr>
      <w:r w:rsidRPr="00562E74">
        <w:rPr>
          <w:rFonts w:ascii="GHEA Grapalat" w:hAnsi="GHEA Grapalat"/>
          <w:sz w:val="20"/>
          <w:szCs w:val="20"/>
        </w:rPr>
        <w:t xml:space="preserve">Настоящим _________________________________объявляет и </w:t>
      </w:r>
      <w:proofErr w:type="spellStart"/>
      <w:proofErr w:type="gramStart"/>
      <w:r w:rsidRPr="00562E74">
        <w:rPr>
          <w:rFonts w:ascii="GHEA Grapalat" w:hAnsi="GHEA Grapalat"/>
          <w:sz w:val="20"/>
          <w:szCs w:val="20"/>
        </w:rPr>
        <w:t>подтверждает,что</w:t>
      </w:r>
      <w:proofErr w:type="spellEnd"/>
      <w:proofErr w:type="gramEnd"/>
      <w:r w:rsidRPr="00562E74">
        <w:rPr>
          <w:rFonts w:ascii="GHEA Grapalat" w:hAnsi="GHEA Grapalat"/>
          <w:sz w:val="20"/>
          <w:szCs w:val="20"/>
        </w:rPr>
        <w:t>:</w:t>
      </w:r>
    </w:p>
    <w:p w:rsidR="006B3E56" w:rsidRPr="00562E74" w:rsidRDefault="006B3E56" w:rsidP="00A512DF">
      <w:pPr>
        <w:widowControl w:val="0"/>
        <w:ind w:left="2835"/>
        <w:jc w:val="both"/>
        <w:rPr>
          <w:rFonts w:ascii="GHEA Grapalat" w:hAnsi="GHEA Grapalat"/>
          <w:sz w:val="20"/>
          <w:szCs w:val="20"/>
        </w:rPr>
      </w:pPr>
      <w:r w:rsidRPr="00562E74">
        <w:rPr>
          <w:rFonts w:ascii="GHEA Grapalat" w:hAnsi="GHEA Grapalat"/>
          <w:sz w:val="20"/>
          <w:szCs w:val="20"/>
        </w:rPr>
        <w:t>наименование участника</w:t>
      </w:r>
    </w:p>
    <w:p w:rsidR="006B3E56" w:rsidRPr="00562E74" w:rsidRDefault="006B3E56" w:rsidP="00A512DF">
      <w:pPr>
        <w:pStyle w:val="aff"/>
        <w:widowControl w:val="0"/>
        <w:numPr>
          <w:ilvl w:val="0"/>
          <w:numId w:val="21"/>
        </w:numPr>
        <w:jc w:val="both"/>
        <w:rPr>
          <w:rFonts w:ascii="GHEA Grapalat" w:hAnsi="GHEA Grapalat" w:cs="Arial"/>
          <w:sz w:val="20"/>
          <w:szCs w:val="20"/>
        </w:rPr>
      </w:pPr>
      <w:r w:rsidRPr="00562E74">
        <w:rPr>
          <w:rFonts w:ascii="GHEA Grapalat" w:hAnsi="GHEA Grapalat"/>
          <w:sz w:val="20"/>
          <w:szCs w:val="20"/>
        </w:rPr>
        <w:t>удовлетворяет</w:t>
      </w:r>
      <w:r w:rsidRPr="00562E74">
        <w:rPr>
          <w:rFonts w:ascii="GHEA Grapalat" w:hAnsi="GHEA Grapalat"/>
          <w:spacing w:val="-4"/>
          <w:sz w:val="20"/>
          <w:szCs w:val="20"/>
        </w:rPr>
        <w:t xml:space="preserve"> требованиям к праву участия установленным приглашением на </w:t>
      </w:r>
      <w:r w:rsidR="00FE23E9" w:rsidRPr="00FE23E9">
        <w:rPr>
          <w:rFonts w:ascii="GHEA Grapalat" w:hAnsi="GHEA Grapalat"/>
          <w:spacing w:val="-4"/>
          <w:sz w:val="20"/>
          <w:szCs w:val="20"/>
        </w:rPr>
        <w:t xml:space="preserve">котировку цен </w:t>
      </w:r>
      <w:r w:rsidRPr="00FE23E9">
        <w:rPr>
          <w:rFonts w:ascii="GHEA Grapalat" w:hAnsi="GHEA Grapalat"/>
          <w:spacing w:val="-4"/>
          <w:sz w:val="20"/>
          <w:szCs w:val="20"/>
        </w:rPr>
        <w:t xml:space="preserve">под кодом </w:t>
      </w:r>
      <w:r w:rsidR="00562E74" w:rsidRPr="00FE23E9">
        <w:rPr>
          <w:rFonts w:ascii="GHEA Grapalat" w:hAnsi="GHEA Grapalat"/>
          <w:spacing w:val="-4"/>
          <w:sz w:val="20"/>
          <w:szCs w:val="20"/>
        </w:rPr>
        <w:t>«ԳՀԱՊՁԲ-15/1-202</w:t>
      </w:r>
      <w:r w:rsidR="00224C5B" w:rsidRPr="00224C5B">
        <w:rPr>
          <w:rFonts w:ascii="GHEA Grapalat" w:hAnsi="GHEA Grapalat"/>
          <w:spacing w:val="-4"/>
          <w:sz w:val="20"/>
          <w:szCs w:val="20"/>
        </w:rPr>
        <w:t>2</w:t>
      </w:r>
      <w:r w:rsidR="00562E74" w:rsidRPr="00FE23E9">
        <w:rPr>
          <w:rFonts w:ascii="GHEA Grapalat" w:hAnsi="GHEA Grapalat"/>
          <w:spacing w:val="-4"/>
          <w:sz w:val="20"/>
          <w:szCs w:val="20"/>
        </w:rPr>
        <w:t>-</w:t>
      </w:r>
      <w:r w:rsidR="0083598A" w:rsidRPr="0083598A">
        <w:rPr>
          <w:rFonts w:ascii="GHEA Grapalat" w:hAnsi="GHEA Grapalat"/>
          <w:spacing w:val="-4"/>
          <w:sz w:val="20"/>
          <w:szCs w:val="20"/>
        </w:rPr>
        <w:t>2</w:t>
      </w:r>
      <w:r w:rsidR="00562E74" w:rsidRPr="00FE23E9">
        <w:rPr>
          <w:rFonts w:ascii="GHEA Grapalat" w:hAnsi="GHEA Grapalat"/>
          <w:spacing w:val="-4"/>
          <w:sz w:val="20"/>
          <w:szCs w:val="20"/>
        </w:rPr>
        <w:t>-ԴԲԳԳԿ</w:t>
      </w:r>
      <w:proofErr w:type="gramStart"/>
      <w:r w:rsidR="00562E74" w:rsidRPr="00FE23E9">
        <w:rPr>
          <w:rFonts w:ascii="GHEA Grapalat" w:hAnsi="GHEA Grapalat"/>
          <w:spacing w:val="-4"/>
          <w:sz w:val="20"/>
          <w:szCs w:val="20"/>
        </w:rPr>
        <w:t>»</w:t>
      </w:r>
      <w:r w:rsidRPr="00FE23E9">
        <w:rPr>
          <w:rFonts w:ascii="GHEA Grapalat" w:hAnsi="GHEA Grapalat"/>
          <w:spacing w:val="-4"/>
          <w:sz w:val="20"/>
          <w:szCs w:val="20"/>
        </w:rPr>
        <w:t>,</w:t>
      </w:r>
      <w:r w:rsidR="00A90FCD" w:rsidRPr="00FE23E9">
        <w:rPr>
          <w:rFonts w:ascii="GHEA Grapalat" w:hAnsi="GHEA Grapalat"/>
          <w:spacing w:val="-4"/>
          <w:sz w:val="20"/>
          <w:szCs w:val="20"/>
        </w:rPr>
        <w:t>и</w:t>
      </w:r>
      <w:proofErr w:type="gramEnd"/>
      <w:r w:rsidR="00A90FCD" w:rsidRPr="00FE23E9">
        <w:rPr>
          <w:rFonts w:ascii="GHEA Grapalat" w:hAnsi="GHEA Grapalat"/>
          <w:spacing w:val="-4"/>
          <w:sz w:val="20"/>
          <w:szCs w:val="20"/>
        </w:rPr>
        <w:t xml:space="preserve"> обязуется в случае признания </w:t>
      </w:r>
      <w:r w:rsidR="00BF09F8" w:rsidRPr="00FE23E9">
        <w:rPr>
          <w:rFonts w:ascii="GHEA Grapalat" w:hAnsi="GHEA Grapalat"/>
          <w:spacing w:val="-4"/>
          <w:sz w:val="20"/>
          <w:szCs w:val="20"/>
        </w:rPr>
        <w:t>отобранным</w:t>
      </w:r>
      <w:r w:rsidR="00A90FCD" w:rsidRPr="00FE23E9">
        <w:rPr>
          <w:rFonts w:ascii="GHEA Grapalat" w:hAnsi="GHEA Grapalat"/>
          <w:spacing w:val="-4"/>
          <w:sz w:val="20"/>
          <w:szCs w:val="20"/>
        </w:rPr>
        <w:t xml:space="preserve"> участником в порядке и сроки, установленные </w:t>
      </w:r>
      <w:r w:rsidR="00B64C48" w:rsidRPr="00FE23E9">
        <w:rPr>
          <w:rFonts w:ascii="GHEA Grapalat" w:hAnsi="GHEA Grapalat"/>
          <w:spacing w:val="-4"/>
          <w:sz w:val="20"/>
          <w:szCs w:val="20"/>
        </w:rPr>
        <w:t>настоящим</w:t>
      </w:r>
      <w:r w:rsidR="00B64C48" w:rsidRPr="00562E74">
        <w:rPr>
          <w:rFonts w:ascii="GHEA Grapalat" w:hAnsi="GHEA Grapalat"/>
          <w:sz w:val="20"/>
          <w:szCs w:val="20"/>
        </w:rPr>
        <w:t xml:space="preserve"> </w:t>
      </w:r>
      <w:r w:rsidR="00A90FCD" w:rsidRPr="00562E74">
        <w:rPr>
          <w:rFonts w:ascii="GHEA Grapalat" w:hAnsi="GHEA Grapalat"/>
          <w:sz w:val="20"/>
          <w:szCs w:val="20"/>
        </w:rPr>
        <w:t xml:space="preserve">приглашением </w:t>
      </w:r>
      <w:r w:rsidR="00952531" w:rsidRPr="00562E74">
        <w:rPr>
          <w:rFonts w:ascii="GHEA Grapalat" w:hAnsi="GHEA Grapalat"/>
          <w:sz w:val="20"/>
          <w:szCs w:val="20"/>
        </w:rPr>
        <w:t xml:space="preserve"> представить обеспечение квалификации</w:t>
      </w:r>
      <w:r w:rsidR="0035493A" w:rsidRPr="00562E74">
        <w:rPr>
          <w:rFonts w:ascii="GHEA Grapalat" w:hAnsi="GHEA Grapalat"/>
          <w:sz w:val="20"/>
          <w:szCs w:val="20"/>
          <w:vertAlign w:val="superscript"/>
        </w:rPr>
        <w:t>16</w:t>
      </w:r>
      <w:r w:rsidR="00952531" w:rsidRPr="00562E74">
        <w:rPr>
          <w:rFonts w:ascii="GHEA Grapalat" w:hAnsi="GHEA Grapalat"/>
          <w:sz w:val="20"/>
          <w:szCs w:val="20"/>
        </w:rPr>
        <w:t>,</w:t>
      </w:r>
    </w:p>
    <w:p w:rsidR="006B3E56" w:rsidRPr="00562E74" w:rsidRDefault="006B3E56" w:rsidP="00A512DF">
      <w:pPr>
        <w:pStyle w:val="aff"/>
        <w:widowControl w:val="0"/>
        <w:numPr>
          <w:ilvl w:val="0"/>
          <w:numId w:val="21"/>
        </w:numPr>
        <w:tabs>
          <w:tab w:val="left" w:pos="567"/>
        </w:tabs>
        <w:jc w:val="both"/>
        <w:rPr>
          <w:rFonts w:ascii="GHEA Grapalat" w:hAnsi="GHEA Grapalat" w:cs="Arial"/>
          <w:sz w:val="20"/>
          <w:szCs w:val="20"/>
        </w:rPr>
      </w:pPr>
      <w:r w:rsidRPr="00562E74">
        <w:rPr>
          <w:rFonts w:ascii="GHEA Grapalat" w:hAnsi="GHEA Grapalat"/>
          <w:sz w:val="20"/>
          <w:szCs w:val="20"/>
        </w:rPr>
        <w:t xml:space="preserve">в рамках участия в </w:t>
      </w:r>
      <w:r w:rsidR="00305944" w:rsidRPr="00562E74">
        <w:rPr>
          <w:rFonts w:ascii="GHEA Grapalat" w:hAnsi="GHEA Grapalat"/>
          <w:sz w:val="20"/>
          <w:szCs w:val="20"/>
        </w:rPr>
        <w:t xml:space="preserve">открытом конкурсе </w:t>
      </w:r>
      <w:r w:rsidRPr="00562E74">
        <w:rPr>
          <w:rFonts w:ascii="GHEA Grapalat" w:hAnsi="GHEA Grapalat"/>
          <w:sz w:val="20"/>
          <w:szCs w:val="20"/>
        </w:rPr>
        <w:t xml:space="preserve">под </w:t>
      </w:r>
      <w:r w:rsidRPr="00224C5B">
        <w:rPr>
          <w:rFonts w:ascii="GHEA Grapalat" w:hAnsi="GHEA Grapalat"/>
          <w:sz w:val="20"/>
          <w:szCs w:val="20"/>
        </w:rPr>
        <w:t xml:space="preserve">кодом </w:t>
      </w:r>
      <w:r w:rsidR="00562E74" w:rsidRPr="00224C5B">
        <w:rPr>
          <w:rFonts w:ascii="GHEA Grapalat" w:hAnsi="GHEA Grapalat"/>
          <w:sz w:val="20"/>
          <w:szCs w:val="20"/>
          <w:lang w:val="af-ZA"/>
        </w:rPr>
        <w:t>«</w:t>
      </w:r>
      <w:r w:rsidR="00562E74" w:rsidRPr="00224C5B">
        <w:rPr>
          <w:rFonts w:ascii="GHEA Grapalat" w:hAnsi="GHEA Grapalat"/>
          <w:sz w:val="20"/>
          <w:szCs w:val="20"/>
          <w:lang w:val="hy-AM"/>
        </w:rPr>
        <w:t>ԳՀԱՊՁԲ-15/1-202</w:t>
      </w:r>
      <w:r w:rsidR="00224C5B" w:rsidRPr="00224C5B">
        <w:rPr>
          <w:rFonts w:ascii="GHEA Grapalat" w:hAnsi="GHEA Grapalat"/>
          <w:sz w:val="20"/>
          <w:szCs w:val="20"/>
        </w:rPr>
        <w:t>2</w:t>
      </w:r>
      <w:r w:rsidR="00562E74" w:rsidRPr="00224C5B">
        <w:rPr>
          <w:rFonts w:ascii="GHEA Grapalat" w:hAnsi="GHEA Grapalat"/>
          <w:sz w:val="20"/>
          <w:szCs w:val="20"/>
          <w:lang w:val="hy-AM"/>
        </w:rPr>
        <w:t>-</w:t>
      </w:r>
      <w:r w:rsidR="0083598A" w:rsidRPr="0083598A">
        <w:rPr>
          <w:rFonts w:ascii="GHEA Grapalat" w:hAnsi="GHEA Grapalat"/>
          <w:sz w:val="20"/>
          <w:szCs w:val="20"/>
        </w:rPr>
        <w:t>2</w:t>
      </w:r>
      <w:r w:rsidR="00562E74" w:rsidRPr="00224C5B">
        <w:rPr>
          <w:rFonts w:ascii="GHEA Grapalat" w:hAnsi="GHEA Grapalat"/>
          <w:sz w:val="20"/>
          <w:szCs w:val="20"/>
          <w:lang w:val="hy-AM"/>
        </w:rPr>
        <w:t>-ԴԲԳԳԿ</w:t>
      </w:r>
      <w:r w:rsidR="00562E74" w:rsidRPr="00224C5B">
        <w:rPr>
          <w:rFonts w:ascii="GHEA Grapalat" w:hAnsi="GHEA Grapalat"/>
          <w:sz w:val="20"/>
          <w:szCs w:val="20"/>
          <w:lang w:val="af-ZA"/>
        </w:rPr>
        <w:t>»</w:t>
      </w:r>
    </w:p>
    <w:p w:rsidR="006B3E56" w:rsidRPr="00562E74" w:rsidRDefault="006B3E56" w:rsidP="00A512DF">
      <w:pPr>
        <w:pStyle w:val="aff"/>
        <w:widowControl w:val="0"/>
        <w:numPr>
          <w:ilvl w:val="0"/>
          <w:numId w:val="22"/>
        </w:numPr>
        <w:tabs>
          <w:tab w:val="left" w:pos="567"/>
        </w:tabs>
        <w:jc w:val="both"/>
        <w:rPr>
          <w:rFonts w:ascii="GHEA Grapalat" w:hAnsi="GHEA Grapalat"/>
          <w:sz w:val="20"/>
          <w:szCs w:val="20"/>
        </w:rPr>
      </w:pPr>
      <w:r w:rsidRPr="00562E74">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562E74">
        <w:rPr>
          <w:rFonts w:ascii="GHEA Grapalat" w:hAnsi="GHEA Grapalat"/>
          <w:sz w:val="20"/>
          <w:szCs w:val="20"/>
        </w:rPr>
        <w:t>антиконкурентного</w:t>
      </w:r>
      <w:proofErr w:type="spellEnd"/>
      <w:r w:rsidRPr="00562E74">
        <w:rPr>
          <w:rFonts w:ascii="GHEA Grapalat" w:hAnsi="GHEA Grapalat"/>
          <w:sz w:val="20"/>
          <w:szCs w:val="20"/>
        </w:rPr>
        <w:t xml:space="preserve"> соглашения,</w:t>
      </w:r>
    </w:p>
    <w:p w:rsidR="006B3E56" w:rsidRPr="00562E74" w:rsidRDefault="006B3E56" w:rsidP="00A512DF">
      <w:pPr>
        <w:pStyle w:val="aff"/>
        <w:widowControl w:val="0"/>
        <w:numPr>
          <w:ilvl w:val="0"/>
          <w:numId w:val="22"/>
        </w:numPr>
        <w:tabs>
          <w:tab w:val="left" w:pos="567"/>
        </w:tabs>
        <w:jc w:val="both"/>
        <w:rPr>
          <w:rFonts w:ascii="GHEA Grapalat" w:hAnsi="GHEA Grapalat"/>
          <w:spacing w:val="-6"/>
          <w:sz w:val="20"/>
          <w:szCs w:val="20"/>
        </w:rPr>
      </w:pPr>
      <w:r w:rsidRPr="00562E74">
        <w:rPr>
          <w:rFonts w:ascii="GHEA Grapalat" w:hAnsi="GHEA Grapalat"/>
          <w:spacing w:val="-6"/>
          <w:sz w:val="20"/>
          <w:szCs w:val="20"/>
        </w:rPr>
        <w:t xml:space="preserve">отсутствует случай установленного приглашением на </w:t>
      </w:r>
      <w:r w:rsidR="00FE23E9" w:rsidRPr="00FE23E9">
        <w:rPr>
          <w:rFonts w:ascii="GHEA Grapalat" w:hAnsi="GHEA Grapalat"/>
          <w:spacing w:val="-6"/>
          <w:sz w:val="20"/>
          <w:szCs w:val="20"/>
        </w:rPr>
        <w:t>котировку цен</w:t>
      </w:r>
      <w:r w:rsidR="00FE23E9" w:rsidRPr="00E37531">
        <w:rPr>
          <w:rFonts w:ascii="GHEA Grapalat" w:hAnsi="GHEA Grapalat"/>
        </w:rPr>
        <w:t xml:space="preserve"> </w:t>
      </w:r>
      <w:r w:rsidRPr="00562E74">
        <w:rPr>
          <w:rFonts w:ascii="GHEA Grapalat" w:hAnsi="GHEA Grapalat"/>
          <w:sz w:val="20"/>
          <w:szCs w:val="20"/>
        </w:rPr>
        <w:t xml:space="preserve">случая     одновременного </w:t>
      </w:r>
    </w:p>
    <w:p w:rsidR="006B3E56" w:rsidRPr="00562E74" w:rsidRDefault="006B3E56" w:rsidP="00A512DF">
      <w:pPr>
        <w:pStyle w:val="a3"/>
        <w:widowControl w:val="0"/>
        <w:spacing w:line="240" w:lineRule="auto"/>
        <w:ind w:firstLine="0"/>
        <w:jc w:val="left"/>
        <w:rPr>
          <w:rFonts w:ascii="GHEA Grapalat" w:hAnsi="GHEA Grapalat"/>
          <w:i w:val="0"/>
        </w:rPr>
      </w:pPr>
      <w:r w:rsidRPr="00562E74">
        <w:rPr>
          <w:rFonts w:ascii="GHEA Grapalat" w:hAnsi="GHEA Grapalat"/>
          <w:i w:val="0"/>
        </w:rPr>
        <w:t>участия взаимосвязанных с ________________ лиц и (или) учрежденных__________</w:t>
      </w:r>
    </w:p>
    <w:p w:rsidR="006B3E56" w:rsidRPr="00562E74" w:rsidRDefault="006B3E56" w:rsidP="00A512DF">
      <w:pPr>
        <w:widowControl w:val="0"/>
        <w:tabs>
          <w:tab w:val="left" w:pos="7938"/>
        </w:tabs>
        <w:ind w:left="3119"/>
        <w:jc w:val="both"/>
        <w:rPr>
          <w:rFonts w:ascii="GHEA Grapalat" w:hAnsi="GHEA Grapalat"/>
          <w:sz w:val="20"/>
          <w:szCs w:val="20"/>
        </w:rPr>
      </w:pPr>
      <w:r w:rsidRPr="00562E74">
        <w:rPr>
          <w:rFonts w:ascii="GHEA Grapalat" w:hAnsi="GHEA Grapalat"/>
          <w:sz w:val="20"/>
          <w:szCs w:val="20"/>
        </w:rPr>
        <w:t>наименование участника</w:t>
      </w:r>
      <w:r w:rsidRPr="00562E74">
        <w:rPr>
          <w:rFonts w:ascii="GHEA Grapalat" w:hAnsi="GHEA Grapalat"/>
          <w:sz w:val="20"/>
          <w:szCs w:val="20"/>
        </w:rPr>
        <w:tab/>
        <w:t>наименование</w:t>
      </w:r>
    </w:p>
    <w:p w:rsidR="006B3E56" w:rsidRPr="00562E74" w:rsidRDefault="006B3E56" w:rsidP="00A512DF">
      <w:pPr>
        <w:widowControl w:val="0"/>
        <w:tabs>
          <w:tab w:val="left" w:pos="7938"/>
        </w:tabs>
        <w:ind w:left="8080"/>
        <w:jc w:val="both"/>
        <w:rPr>
          <w:rFonts w:ascii="GHEA Grapalat" w:hAnsi="GHEA Grapalat" w:cs="Arial"/>
          <w:sz w:val="20"/>
          <w:szCs w:val="20"/>
        </w:rPr>
      </w:pPr>
      <w:r w:rsidRPr="00562E74">
        <w:rPr>
          <w:rFonts w:ascii="GHEA Grapalat" w:hAnsi="GHEA Grapalat"/>
          <w:sz w:val="20"/>
          <w:szCs w:val="20"/>
        </w:rPr>
        <w:t>участника</w:t>
      </w:r>
    </w:p>
    <w:p w:rsidR="006B3E56" w:rsidRPr="00562E74" w:rsidRDefault="006B3E56" w:rsidP="00A512DF">
      <w:pPr>
        <w:widowControl w:val="0"/>
        <w:jc w:val="both"/>
        <w:rPr>
          <w:rFonts w:ascii="GHEA Grapalat" w:hAnsi="GHEA Grapalat"/>
          <w:sz w:val="20"/>
          <w:szCs w:val="20"/>
          <w:u w:val="single"/>
        </w:rPr>
      </w:pPr>
      <w:r w:rsidRPr="00562E74">
        <w:rPr>
          <w:rFonts w:ascii="GHEA Grapalat" w:hAnsi="GHEA Grapalat"/>
          <w:sz w:val="20"/>
          <w:szCs w:val="20"/>
        </w:rPr>
        <w:t>организаций, либо организаций, имеющих принадлежащую ____________________</w:t>
      </w:r>
    </w:p>
    <w:p w:rsidR="006B3E56" w:rsidRPr="00562E74" w:rsidRDefault="006B3E56" w:rsidP="00A512DF">
      <w:pPr>
        <w:widowControl w:val="0"/>
        <w:ind w:left="7088"/>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6B3E56" w:rsidRPr="00562E74" w:rsidRDefault="006B3E56" w:rsidP="00A512DF">
      <w:pPr>
        <w:widowControl w:val="0"/>
        <w:jc w:val="both"/>
        <w:rPr>
          <w:ins w:id="5" w:author="Inesa Kocharyan" w:date="2021-09-01T13:44:00Z"/>
          <w:rFonts w:ascii="GHEA Grapalat" w:hAnsi="GHEA Grapalat"/>
          <w:sz w:val="20"/>
          <w:szCs w:val="20"/>
        </w:rPr>
      </w:pPr>
      <w:r w:rsidRPr="00562E74">
        <w:rPr>
          <w:rFonts w:ascii="GHEA Grapalat" w:hAnsi="GHEA Grapalat"/>
          <w:sz w:val="20"/>
          <w:szCs w:val="20"/>
        </w:rPr>
        <w:t>долю (пай) в размере более пятидесяти процентов</w:t>
      </w:r>
      <w:r w:rsidR="00BB6319" w:rsidRPr="00562E74">
        <w:rPr>
          <w:rFonts w:ascii="GHEA Grapalat" w:hAnsi="GHEA Grapalat"/>
          <w:sz w:val="20"/>
          <w:szCs w:val="20"/>
        </w:rPr>
        <w:t>.</w:t>
      </w:r>
    </w:p>
    <w:p w:rsidR="00BB6319" w:rsidRPr="00562E74" w:rsidRDefault="00BB6319" w:rsidP="00A512DF">
      <w:pPr>
        <w:widowControl w:val="0"/>
        <w:contextualSpacing/>
        <w:jc w:val="both"/>
        <w:rPr>
          <w:rFonts w:ascii="GHEA Grapalat" w:hAnsi="GHEA Grapalat"/>
          <w:sz w:val="20"/>
          <w:szCs w:val="20"/>
        </w:rPr>
      </w:pPr>
      <w:proofErr w:type="gramStart"/>
      <w:r w:rsidRPr="00562E74">
        <w:rPr>
          <w:rFonts w:ascii="GHEA Grapalat" w:hAnsi="GHEA Grapalat"/>
          <w:sz w:val="20"/>
          <w:szCs w:val="20"/>
        </w:rPr>
        <w:lastRenderedPageBreak/>
        <w:t>Ниже  ------------</w:t>
      </w:r>
      <w:r w:rsidR="009A73EA" w:rsidRPr="00562E74">
        <w:rPr>
          <w:rFonts w:ascii="GHEA Grapalat" w:hAnsi="GHEA Grapalat"/>
          <w:sz w:val="20"/>
          <w:szCs w:val="20"/>
        </w:rPr>
        <w:t>---------------------------</w:t>
      </w:r>
      <w:r w:rsidRPr="00562E74">
        <w:rPr>
          <w:rFonts w:ascii="GHEA Grapalat" w:hAnsi="GHEA Grapalat"/>
          <w:sz w:val="20"/>
          <w:szCs w:val="20"/>
        </w:rPr>
        <w:t>-</w:t>
      </w:r>
      <w:proofErr w:type="gramEnd"/>
      <w:r w:rsidR="009A73EA" w:rsidRPr="00562E74">
        <w:rPr>
          <w:rFonts w:ascii="GHEA Grapalat" w:hAnsi="GHEA Grapalat"/>
          <w:sz w:val="20"/>
          <w:szCs w:val="20"/>
        </w:rPr>
        <w:t xml:space="preserve"> </w:t>
      </w:r>
      <w:r w:rsidR="004A5C6D" w:rsidRPr="00562E74">
        <w:rPr>
          <w:rFonts w:ascii="GHEA Grapalat" w:hAnsi="GHEA Grapalat"/>
          <w:sz w:val="20"/>
          <w:szCs w:val="20"/>
        </w:rPr>
        <w:t xml:space="preserve">представляет </w:t>
      </w:r>
      <w:r w:rsidR="009A73EA" w:rsidRPr="00562E74">
        <w:rPr>
          <w:rFonts w:ascii="GHEA Grapalat" w:hAnsi="GHEA Grapalat"/>
          <w:sz w:val="20"/>
          <w:szCs w:val="20"/>
        </w:rPr>
        <w:t>ссылку на сайт, содержащий</w:t>
      </w:r>
    </w:p>
    <w:p w:rsidR="00BB6319" w:rsidRPr="00562E74" w:rsidRDefault="00BB6319" w:rsidP="00A512DF">
      <w:pPr>
        <w:widowControl w:val="0"/>
        <w:ind w:left="1276"/>
        <w:contextualSpacing/>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562E74" w:rsidRDefault="009A73EA" w:rsidP="00A512DF">
      <w:pPr>
        <w:widowControl w:val="0"/>
        <w:jc w:val="both"/>
        <w:rPr>
          <w:rFonts w:ascii="GHEA Grapalat" w:hAnsi="GHEA Grapalat"/>
        </w:rPr>
      </w:pPr>
      <w:r w:rsidRPr="00562E74">
        <w:rPr>
          <w:rFonts w:ascii="GHEA Grapalat" w:hAnsi="GHEA Grapalat"/>
          <w:sz w:val="20"/>
          <w:szCs w:val="20"/>
        </w:rPr>
        <w:t xml:space="preserve">информацию о реальных бенефициарах </w:t>
      </w:r>
      <w:r w:rsidR="00BB6319" w:rsidRPr="00562E74">
        <w:rPr>
          <w:rFonts w:ascii="GHEA Grapalat" w:hAnsi="GHEA Grapalat"/>
          <w:sz w:val="20"/>
          <w:szCs w:val="20"/>
        </w:rPr>
        <w:t xml:space="preserve">---------------------------------------------------- </w:t>
      </w:r>
      <w:r w:rsidR="006B3E56" w:rsidRPr="00562E74">
        <w:rPr>
          <w:rStyle w:val="af6"/>
          <w:rFonts w:ascii="GHEA Grapalat" w:hAnsi="GHEA Grapalat"/>
          <w:sz w:val="20"/>
          <w:szCs w:val="20"/>
        </w:rPr>
        <w:footnoteReference w:customMarkFollows="1" w:id="2"/>
        <w:t>**</w:t>
      </w:r>
      <w:r w:rsidRPr="00562E74">
        <w:rPr>
          <w:rFonts w:ascii="GHEA Grapalat" w:hAnsi="GHEA Grapalat"/>
          <w:sz w:val="20"/>
          <w:szCs w:val="20"/>
        </w:rPr>
        <w:t>.</w:t>
      </w:r>
      <w:r w:rsidR="006B3E56" w:rsidRPr="009A73EA">
        <w:rPr>
          <w:rFonts w:ascii="GHEA Grapalat" w:hAnsi="GHEA Grapalat"/>
        </w:rPr>
        <w:t xml:space="preserve"> </w:t>
      </w:r>
    </w:p>
    <w:p w:rsidR="00562E74" w:rsidRDefault="00562E74" w:rsidP="00A512DF">
      <w:pPr>
        <w:widowControl w:val="0"/>
        <w:jc w:val="both"/>
        <w:rPr>
          <w:rFonts w:ascii="GHEA Grapalat" w:hAnsi="GHEA Grapalat"/>
        </w:rPr>
      </w:pPr>
    </w:p>
    <w:p w:rsidR="00562E74" w:rsidRPr="00562E74" w:rsidRDefault="00562E74" w:rsidP="00562E74">
      <w:pPr>
        <w:jc w:val="both"/>
        <w:rPr>
          <w:rFonts w:ascii="GHEA Grapalat" w:hAnsi="GHEA Grapalat"/>
          <w:sz w:val="20"/>
          <w:szCs w:val="20"/>
        </w:rPr>
      </w:pPr>
      <w:proofErr w:type="gramStart"/>
      <w:r w:rsidRPr="00562E74">
        <w:rPr>
          <w:rFonts w:ascii="GHEA Grapalat" w:hAnsi="GHEA Grapalat"/>
          <w:sz w:val="20"/>
          <w:szCs w:val="20"/>
        </w:rPr>
        <w:t>Прилагается  полное</w:t>
      </w:r>
      <w:proofErr w:type="gramEnd"/>
      <w:r w:rsidRPr="00562E74">
        <w:rPr>
          <w:rFonts w:ascii="GHEA Grapalat" w:hAnsi="GHEA Grapalat"/>
          <w:sz w:val="20"/>
          <w:szCs w:val="20"/>
        </w:rPr>
        <w:t xml:space="preserve"> описание предлагаемого   ----------------------------     товара, </w:t>
      </w: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 xml:space="preserve">                                                                                                             наименование участника</w:t>
      </w:r>
    </w:p>
    <w:p w:rsidR="00562E74" w:rsidRPr="00562E74" w:rsidRDefault="00562E74" w:rsidP="00562E74">
      <w:pPr>
        <w:jc w:val="both"/>
        <w:rPr>
          <w:rFonts w:ascii="GHEA Grapalat" w:hAnsi="GHEA Grapalat"/>
          <w:sz w:val="20"/>
          <w:szCs w:val="20"/>
          <w:lang w:val="hy-AM"/>
        </w:rPr>
      </w:pPr>
      <w:r w:rsidRPr="00562E74">
        <w:rPr>
          <w:rFonts w:ascii="GHEA Grapalat" w:hAnsi="GHEA Grapalat"/>
          <w:sz w:val="20"/>
          <w:szCs w:val="20"/>
        </w:rPr>
        <w:t xml:space="preserve">согласно Приложению 1.1.                                                                                                                           </w:t>
      </w: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_______________________________________________</w:t>
      </w:r>
      <w:r w:rsidRPr="00562E74">
        <w:rPr>
          <w:rFonts w:ascii="GHEA Grapalat" w:hAnsi="GHEA Grapalat"/>
          <w:sz w:val="20"/>
          <w:szCs w:val="20"/>
        </w:rPr>
        <w:tab/>
        <w:t>_____________________</w:t>
      </w:r>
    </w:p>
    <w:p w:rsidR="00562E74" w:rsidRPr="00562E74" w:rsidRDefault="00562E74" w:rsidP="00562E74">
      <w:pPr>
        <w:tabs>
          <w:tab w:val="left" w:pos="7230"/>
        </w:tabs>
        <w:ind w:left="851"/>
        <w:jc w:val="both"/>
        <w:rPr>
          <w:rFonts w:ascii="GHEA Grapalat" w:hAnsi="GHEA Grapalat"/>
          <w:sz w:val="20"/>
          <w:szCs w:val="20"/>
        </w:rPr>
      </w:pPr>
      <w:r w:rsidRPr="00562E74">
        <w:rPr>
          <w:rFonts w:ascii="GHEA Grapalat" w:hAnsi="GHEA Grapalat"/>
          <w:sz w:val="20"/>
          <w:szCs w:val="20"/>
        </w:rPr>
        <w:t>наименование участника (должность,</w:t>
      </w:r>
      <w:r w:rsidRPr="00562E74">
        <w:rPr>
          <w:rFonts w:ascii="GHEA Grapalat" w:hAnsi="GHEA Grapalat"/>
          <w:sz w:val="20"/>
          <w:szCs w:val="20"/>
        </w:rPr>
        <w:tab/>
        <w:t>подпись)</w:t>
      </w:r>
    </w:p>
    <w:p w:rsidR="00562E74" w:rsidRPr="00562E74" w:rsidRDefault="00562E74" w:rsidP="00562E74">
      <w:pPr>
        <w:ind w:left="1134"/>
        <w:jc w:val="both"/>
        <w:rPr>
          <w:rFonts w:ascii="GHEA Grapalat" w:hAnsi="GHEA Grapalat"/>
          <w:sz w:val="20"/>
          <w:szCs w:val="20"/>
        </w:rPr>
      </w:pPr>
      <w:r w:rsidRPr="00562E74">
        <w:rPr>
          <w:rFonts w:ascii="GHEA Grapalat" w:hAnsi="GHEA Grapalat"/>
          <w:sz w:val="20"/>
          <w:szCs w:val="20"/>
        </w:rPr>
        <w:t>имя, фамилия руководителя)</w:t>
      </w:r>
    </w:p>
    <w:p w:rsidR="00562E74" w:rsidRPr="00562E74" w:rsidRDefault="00562E74" w:rsidP="00562E74">
      <w:pPr>
        <w:widowControl w:val="0"/>
        <w:jc w:val="right"/>
        <w:rPr>
          <w:rFonts w:ascii="GHEA Grapalat" w:hAnsi="GHEA Grapalat"/>
          <w:b/>
          <w:sz w:val="20"/>
          <w:szCs w:val="20"/>
        </w:rPr>
      </w:pPr>
      <w:r w:rsidRPr="00562E74">
        <w:rPr>
          <w:rFonts w:ascii="GHEA Grapalat" w:hAnsi="GHEA Grapalat"/>
          <w:sz w:val="20"/>
          <w:szCs w:val="20"/>
        </w:rPr>
        <w:t>М. П.</w:t>
      </w:r>
      <w:r w:rsidRPr="00562E74">
        <w:rPr>
          <w:rFonts w:ascii="GHEA Grapalat" w:hAnsi="GHEA Grapalat"/>
          <w:b/>
          <w:sz w:val="20"/>
          <w:szCs w:val="20"/>
        </w:rPr>
        <w:t xml:space="preserve"> </w:t>
      </w: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7D1008" w:rsidRPr="009A73EA" w:rsidRDefault="007D1008" w:rsidP="00A512DF">
      <w:pPr>
        <w:widowControl w:val="0"/>
        <w:jc w:val="both"/>
        <w:rPr>
          <w:rFonts w:ascii="GHEA Grapalat" w:hAnsi="GHEA Grapalat"/>
        </w:rPr>
      </w:pPr>
      <w:r w:rsidRPr="009A73EA">
        <w:rPr>
          <w:rFonts w:ascii="GHEA Grapalat" w:hAnsi="GHEA Grapalat"/>
        </w:rPr>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.1</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ԳՀԱՊՁԲ-15/1-202</w:t>
      </w:r>
      <w:r w:rsidR="00224C5B" w:rsidRPr="00224C5B">
        <w:rPr>
          <w:rFonts w:ascii="GHEA Grapalat" w:hAnsi="GHEA Grapalat"/>
          <w:b/>
        </w:rPr>
        <w:t>2</w:t>
      </w:r>
      <w:r w:rsidRPr="00562E74">
        <w:rPr>
          <w:rFonts w:ascii="GHEA Grapalat" w:hAnsi="GHEA Grapalat"/>
          <w:b/>
          <w:lang w:val="hy-AM"/>
        </w:rPr>
        <w:t>-</w:t>
      </w:r>
      <w:r w:rsidR="0083598A" w:rsidRPr="0083598A">
        <w:rPr>
          <w:rFonts w:ascii="GHEA Grapalat" w:hAnsi="GHEA Grapalat"/>
          <w:b/>
        </w:rPr>
        <w:t>2</w:t>
      </w:r>
      <w:r w:rsidRPr="00562E74">
        <w:rPr>
          <w:rFonts w:ascii="GHEA Grapalat" w:hAnsi="GHEA Grapalat"/>
          <w:b/>
          <w:lang w:val="hy-AM"/>
        </w:rPr>
        <w:t>-ԴԲԳԳԿ</w:t>
      </w:r>
      <w:r w:rsidRPr="00562E74">
        <w:rPr>
          <w:rFonts w:ascii="GHEA Grapalat" w:hAnsi="GHEA Grapalat"/>
          <w:lang w:val="af-ZA"/>
        </w:rPr>
        <w:t>»</w:t>
      </w:r>
    </w:p>
    <w:p w:rsidR="00D043C1" w:rsidRPr="009044F1" w:rsidRDefault="00D043C1" w:rsidP="00A512DF">
      <w:pPr>
        <w:widowControl w:val="0"/>
        <w:ind w:left="567" w:right="565"/>
        <w:jc w:val="center"/>
        <w:rPr>
          <w:rFonts w:ascii="GHEA Grapalat" w:hAnsi="GHEA Grapalat"/>
          <w:b/>
        </w:rPr>
      </w:pP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A512DF">
      <w:pPr>
        <w:pStyle w:val="3"/>
        <w:keepNext w:val="0"/>
        <w:widowControl w:val="0"/>
        <w:spacing w:line="240" w:lineRule="auto"/>
        <w:ind w:left="567" w:right="565"/>
        <w:rPr>
          <w:rFonts w:ascii="GHEA Grapalat" w:hAnsi="GHEA Grapalat" w:cs="Arial"/>
          <w:sz w:val="24"/>
          <w:szCs w:val="24"/>
        </w:rPr>
      </w:pPr>
    </w:p>
    <w:p w:rsidR="00D043C1" w:rsidRPr="00430541" w:rsidRDefault="00D043C1" w:rsidP="00A512DF">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A512DF">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A512DF">
      <w:pPr>
        <w:widowControl w:val="0"/>
        <w:jc w:val="both"/>
        <w:rPr>
          <w:rFonts w:ascii="GHEA Grapalat" w:hAnsi="GHEA Grapalat"/>
        </w:rPr>
      </w:pPr>
      <w:r w:rsidRPr="009044F1">
        <w:rPr>
          <w:rFonts w:ascii="GHEA Grapalat" w:hAnsi="GHEA Grapalat"/>
        </w:rPr>
        <w:t xml:space="preserve">рамках открытого конкурса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ԳՀԱՊՁԲ-15/1-202</w:t>
      </w:r>
      <w:r w:rsidR="0005606F" w:rsidRPr="0005606F">
        <w:rPr>
          <w:rFonts w:ascii="GHEA Grapalat" w:hAnsi="GHEA Grapalat"/>
          <w:b/>
          <w:sz w:val="20"/>
          <w:szCs w:val="20"/>
        </w:rPr>
        <w:t>2</w:t>
      </w:r>
      <w:r w:rsidR="00562E74" w:rsidRPr="00562E74">
        <w:rPr>
          <w:rFonts w:ascii="GHEA Grapalat" w:hAnsi="GHEA Grapalat"/>
          <w:b/>
          <w:sz w:val="20"/>
          <w:szCs w:val="20"/>
          <w:lang w:val="hy-AM"/>
        </w:rPr>
        <w:t>-</w:t>
      </w:r>
      <w:r w:rsidR="0083598A" w:rsidRPr="0083598A">
        <w:rPr>
          <w:rFonts w:ascii="GHEA Grapalat" w:hAnsi="GHEA Grapalat"/>
          <w:b/>
          <w:sz w:val="20"/>
          <w:szCs w:val="20"/>
        </w:rPr>
        <w:t>2</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327"/>
        <w:gridCol w:w="5917"/>
      </w:tblGrid>
      <w:tr w:rsidR="00D043C1" w:rsidRPr="00206AF8" w:rsidTr="00FF3F2A">
        <w:tc>
          <w:tcPr>
            <w:tcW w:w="1042" w:type="dxa"/>
            <w:vMerge w:val="restart"/>
            <w:vAlign w:val="center"/>
          </w:tcPr>
          <w:p w:rsidR="00EE1022" w:rsidRDefault="00EE1022" w:rsidP="00A512DF">
            <w:pPr>
              <w:widowControl w:val="0"/>
              <w:jc w:val="center"/>
              <w:rPr>
                <w:rFonts w:ascii="GHEA Grapalat" w:hAnsi="GHEA Grapalat"/>
                <w:b/>
                <w:sz w:val="20"/>
                <w:szCs w:val="20"/>
              </w:rPr>
            </w:pPr>
          </w:p>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2"/>
            <w:vAlign w:val="center"/>
          </w:tcPr>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06707" w:rsidRPr="00206AF8" w:rsidTr="00A06707">
        <w:trPr>
          <w:trHeight w:val="696"/>
        </w:trPr>
        <w:tc>
          <w:tcPr>
            <w:tcW w:w="1042" w:type="dxa"/>
            <w:vMerge/>
            <w:vAlign w:val="center"/>
          </w:tcPr>
          <w:p w:rsidR="00A06707" w:rsidRPr="00206AF8" w:rsidRDefault="00A06707" w:rsidP="00A512DF">
            <w:pPr>
              <w:widowControl w:val="0"/>
              <w:jc w:val="center"/>
              <w:rPr>
                <w:rFonts w:ascii="GHEA Grapalat" w:hAnsi="GHEA Grapalat"/>
                <w:b/>
                <w:bCs/>
                <w:sz w:val="20"/>
                <w:szCs w:val="20"/>
              </w:rPr>
            </w:pPr>
          </w:p>
        </w:tc>
        <w:tc>
          <w:tcPr>
            <w:tcW w:w="2327" w:type="dxa"/>
            <w:vAlign w:val="center"/>
          </w:tcPr>
          <w:p w:rsidR="00A06707" w:rsidRPr="00206AF8" w:rsidRDefault="00A06707" w:rsidP="00A512DF">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5917" w:type="dxa"/>
            <w:vAlign w:val="center"/>
          </w:tcPr>
          <w:p w:rsidR="00A06707" w:rsidRPr="00206AF8" w:rsidRDefault="00A06707" w:rsidP="00A512DF">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06707" w:rsidRPr="00206AF8" w:rsidTr="00A06707">
        <w:tc>
          <w:tcPr>
            <w:tcW w:w="1042" w:type="dxa"/>
          </w:tcPr>
          <w:p w:rsidR="00A06707" w:rsidRPr="00206AF8" w:rsidRDefault="00A06707" w:rsidP="00A512DF">
            <w:pPr>
              <w:pStyle w:val="3"/>
              <w:keepNext w:val="0"/>
              <w:widowControl w:val="0"/>
              <w:spacing w:line="240" w:lineRule="auto"/>
              <w:jc w:val="left"/>
              <w:rPr>
                <w:rFonts w:ascii="GHEA Grapalat" w:hAnsi="GHEA Grapalat"/>
                <w:b/>
              </w:rPr>
            </w:pPr>
          </w:p>
        </w:tc>
        <w:tc>
          <w:tcPr>
            <w:tcW w:w="2327" w:type="dxa"/>
          </w:tcPr>
          <w:p w:rsidR="00A06707" w:rsidRPr="00206AF8" w:rsidRDefault="00A06707" w:rsidP="00A512DF">
            <w:pPr>
              <w:pStyle w:val="3"/>
              <w:keepNext w:val="0"/>
              <w:widowControl w:val="0"/>
              <w:spacing w:line="240" w:lineRule="auto"/>
              <w:jc w:val="left"/>
              <w:rPr>
                <w:rFonts w:ascii="GHEA Grapalat" w:hAnsi="GHEA Grapalat"/>
                <w:b/>
              </w:rPr>
            </w:pPr>
          </w:p>
        </w:tc>
        <w:tc>
          <w:tcPr>
            <w:tcW w:w="5917" w:type="dxa"/>
          </w:tcPr>
          <w:p w:rsidR="00A06707" w:rsidRPr="00206AF8" w:rsidRDefault="00A06707" w:rsidP="00A512DF">
            <w:pPr>
              <w:pStyle w:val="3"/>
              <w:keepNext w:val="0"/>
              <w:widowControl w:val="0"/>
              <w:spacing w:line="240" w:lineRule="auto"/>
              <w:jc w:val="left"/>
              <w:rPr>
                <w:rFonts w:ascii="GHEA Grapalat" w:hAnsi="GHEA Grapalat"/>
                <w:b/>
              </w:rPr>
            </w:pPr>
          </w:p>
        </w:tc>
      </w:tr>
      <w:tr w:rsidR="00A06707" w:rsidRPr="00206AF8" w:rsidTr="00A06707">
        <w:tc>
          <w:tcPr>
            <w:tcW w:w="1042" w:type="dxa"/>
          </w:tcPr>
          <w:p w:rsidR="00A06707" w:rsidRPr="00206AF8" w:rsidRDefault="00A06707" w:rsidP="00A512DF">
            <w:pPr>
              <w:pStyle w:val="3"/>
              <w:keepNext w:val="0"/>
              <w:widowControl w:val="0"/>
              <w:spacing w:line="240" w:lineRule="auto"/>
              <w:jc w:val="left"/>
              <w:rPr>
                <w:rFonts w:ascii="GHEA Grapalat" w:hAnsi="GHEA Grapalat"/>
                <w:b/>
              </w:rPr>
            </w:pPr>
          </w:p>
        </w:tc>
        <w:tc>
          <w:tcPr>
            <w:tcW w:w="2327" w:type="dxa"/>
          </w:tcPr>
          <w:p w:rsidR="00A06707" w:rsidRPr="00206AF8" w:rsidRDefault="00A06707" w:rsidP="00A512DF">
            <w:pPr>
              <w:pStyle w:val="3"/>
              <w:keepNext w:val="0"/>
              <w:widowControl w:val="0"/>
              <w:spacing w:line="240" w:lineRule="auto"/>
              <w:jc w:val="left"/>
              <w:rPr>
                <w:rFonts w:ascii="GHEA Grapalat" w:hAnsi="GHEA Grapalat"/>
                <w:b/>
              </w:rPr>
            </w:pPr>
          </w:p>
        </w:tc>
        <w:tc>
          <w:tcPr>
            <w:tcW w:w="5917" w:type="dxa"/>
          </w:tcPr>
          <w:p w:rsidR="00A06707" w:rsidRPr="00206AF8" w:rsidRDefault="00A06707" w:rsidP="00A512DF">
            <w:pPr>
              <w:pStyle w:val="3"/>
              <w:keepNext w:val="0"/>
              <w:widowControl w:val="0"/>
              <w:spacing w:line="240" w:lineRule="auto"/>
              <w:jc w:val="left"/>
              <w:rPr>
                <w:rFonts w:ascii="GHEA Grapalat" w:hAnsi="GHEA Grapalat"/>
                <w:b/>
              </w:rPr>
            </w:pPr>
          </w:p>
        </w:tc>
      </w:tr>
      <w:tr w:rsidR="00A06707" w:rsidRPr="00206AF8" w:rsidTr="00A06707">
        <w:tc>
          <w:tcPr>
            <w:tcW w:w="1042" w:type="dxa"/>
          </w:tcPr>
          <w:p w:rsidR="00A06707" w:rsidRPr="00206AF8" w:rsidRDefault="00A06707" w:rsidP="00A512DF">
            <w:pPr>
              <w:pStyle w:val="3"/>
              <w:keepNext w:val="0"/>
              <w:widowControl w:val="0"/>
              <w:spacing w:line="240" w:lineRule="auto"/>
              <w:jc w:val="left"/>
              <w:rPr>
                <w:rFonts w:ascii="GHEA Grapalat" w:hAnsi="GHEA Grapalat"/>
                <w:b/>
              </w:rPr>
            </w:pPr>
          </w:p>
        </w:tc>
        <w:tc>
          <w:tcPr>
            <w:tcW w:w="2327" w:type="dxa"/>
          </w:tcPr>
          <w:p w:rsidR="00A06707" w:rsidRPr="00206AF8" w:rsidRDefault="00A06707" w:rsidP="00A512DF">
            <w:pPr>
              <w:pStyle w:val="3"/>
              <w:keepNext w:val="0"/>
              <w:widowControl w:val="0"/>
              <w:spacing w:line="240" w:lineRule="auto"/>
              <w:jc w:val="left"/>
              <w:rPr>
                <w:rFonts w:ascii="GHEA Grapalat" w:hAnsi="GHEA Grapalat"/>
                <w:b/>
              </w:rPr>
            </w:pPr>
          </w:p>
        </w:tc>
        <w:tc>
          <w:tcPr>
            <w:tcW w:w="5917" w:type="dxa"/>
          </w:tcPr>
          <w:p w:rsidR="00A06707" w:rsidRPr="00206AF8" w:rsidRDefault="00A06707" w:rsidP="00A512DF">
            <w:pPr>
              <w:pStyle w:val="3"/>
              <w:keepNext w:val="0"/>
              <w:widowControl w:val="0"/>
              <w:spacing w:line="240" w:lineRule="auto"/>
              <w:jc w:val="left"/>
              <w:rPr>
                <w:rFonts w:ascii="GHEA Grapalat" w:hAnsi="GHEA Grapalat"/>
                <w:b/>
              </w:rPr>
            </w:pPr>
          </w:p>
        </w:tc>
      </w:tr>
    </w:tbl>
    <w:p w:rsidR="00D043C1" w:rsidRDefault="00D043C1" w:rsidP="00A512DF">
      <w:pPr>
        <w:widowControl w:val="0"/>
        <w:tabs>
          <w:tab w:val="left" w:pos="6804"/>
        </w:tabs>
        <w:jc w:val="center"/>
        <w:rPr>
          <w:rFonts w:ascii="GHEA Grapalat" w:hAnsi="GHEA Grapalat"/>
          <w:lang w:val="en-US"/>
        </w:rPr>
      </w:pPr>
    </w:p>
    <w:p w:rsidR="00D043C1" w:rsidRPr="00DD2B43" w:rsidRDefault="00D043C1"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A512DF">
      <w:pPr>
        <w:widowControl w:val="0"/>
        <w:jc w:val="right"/>
        <w:rPr>
          <w:rFonts w:ascii="GHEA Grapalat" w:hAnsi="GHEA Grapalat"/>
        </w:rPr>
      </w:pPr>
    </w:p>
    <w:p w:rsidR="00D043C1" w:rsidRPr="00D5443D" w:rsidRDefault="00D043C1" w:rsidP="00A512DF">
      <w:pPr>
        <w:widowControl w:val="0"/>
        <w:jc w:val="right"/>
        <w:rPr>
          <w:rFonts w:ascii="GHEA Grapalat" w:hAnsi="GHEA Grapalat"/>
        </w:rPr>
      </w:pPr>
      <w:r w:rsidRPr="009044F1">
        <w:rPr>
          <w:rFonts w:ascii="GHEA Grapalat" w:hAnsi="GHEA Grapalat"/>
        </w:rPr>
        <w:t>М. П.</w:t>
      </w:r>
    </w:p>
    <w:p w:rsidR="00D043C1" w:rsidRDefault="00D043C1" w:rsidP="00A512DF">
      <w:pPr>
        <w:rPr>
          <w:rFonts w:ascii="GHEA Grapalat" w:hAnsi="GHEA Grapalat"/>
        </w:rPr>
      </w:pPr>
      <w:r>
        <w:rPr>
          <w:rFonts w:ascii="GHEA Grapalat" w:hAnsi="GHEA Grapalat"/>
        </w:rPr>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.2</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ԳՀԱՊՁԲ-15/1-202</w:t>
      </w:r>
      <w:r w:rsidR="00224C5B" w:rsidRPr="00224C5B">
        <w:rPr>
          <w:rFonts w:ascii="GHEA Grapalat" w:hAnsi="GHEA Grapalat"/>
          <w:b/>
        </w:rPr>
        <w:t>2</w:t>
      </w:r>
      <w:r w:rsidRPr="00562E74">
        <w:rPr>
          <w:rFonts w:ascii="GHEA Grapalat" w:hAnsi="GHEA Grapalat"/>
          <w:b/>
          <w:lang w:val="hy-AM"/>
        </w:rPr>
        <w:t>-</w:t>
      </w:r>
      <w:r w:rsidR="0083598A" w:rsidRPr="0083598A">
        <w:rPr>
          <w:rFonts w:ascii="GHEA Grapalat" w:hAnsi="GHEA Grapalat"/>
          <w:b/>
        </w:rPr>
        <w:t>2</w:t>
      </w:r>
      <w:r w:rsidRPr="00562E74">
        <w:rPr>
          <w:rFonts w:ascii="GHEA Grapalat" w:hAnsi="GHEA Grapalat"/>
          <w:b/>
          <w:lang w:val="hy-AM"/>
        </w:rPr>
        <w:t>-ԴԲԳԳԿ</w:t>
      </w:r>
      <w:r w:rsidRPr="00562E74">
        <w:rPr>
          <w:rFonts w:ascii="GHEA Grapalat" w:hAnsi="GHEA Grapalat"/>
          <w:lang w:val="af-ZA"/>
        </w:rPr>
        <w:t>»</w:t>
      </w:r>
    </w:p>
    <w:p w:rsidR="00F016A2" w:rsidRDefault="00F016A2" w:rsidP="00A512DF">
      <w:pPr>
        <w:rPr>
          <w:rFonts w:ascii="GHEA Grapalat" w:hAnsi="GHEA Grapalat"/>
          <w:b/>
        </w:rPr>
      </w:pPr>
    </w:p>
    <w:p w:rsidR="00F016A2" w:rsidRDefault="00F016A2" w:rsidP="00A512DF">
      <w:pPr>
        <w:ind w:left="360" w:hanging="360"/>
        <w:jc w:val="center"/>
        <w:rPr>
          <w:rFonts w:ascii="GHEA Grapalat" w:hAnsi="GHEA Grapalat"/>
          <w:b/>
        </w:rPr>
      </w:pPr>
      <w:r>
        <w:rPr>
          <w:rFonts w:ascii="GHEA Grapalat" w:hAnsi="GHEA Grapalat"/>
          <w:b/>
        </w:rPr>
        <w:t>ФОРМА</w:t>
      </w:r>
    </w:p>
    <w:p w:rsidR="00F016A2" w:rsidRPr="00C76978" w:rsidRDefault="00F016A2" w:rsidP="00A512DF">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A512DF">
      <w:pPr>
        <w:ind w:left="360" w:hanging="360"/>
        <w:jc w:val="center"/>
        <w:rPr>
          <w:rFonts w:ascii="GHEA Grapalat" w:eastAsia="GHEA Grapalat" w:hAnsi="GHEA Grapalat" w:cs="GHEA Grapalat"/>
          <w:b/>
        </w:rPr>
      </w:pP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487"/>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rPr>
          <w:rFonts w:ascii="GHEA Grapalat" w:eastAsia="GHEA Grapalat" w:hAnsi="GHEA Grapalat" w:cs="GHEA Grapalat"/>
        </w:rPr>
      </w:pPr>
    </w:p>
    <w:p w:rsidR="00F016A2" w:rsidRPr="009A52BE" w:rsidRDefault="00F016A2" w:rsidP="00562E74">
      <w:pPr>
        <w:rPr>
          <w:rFonts w:ascii="GHEA Grapalat" w:eastAsia="GHEA Grapalat" w:hAnsi="GHEA Grapalat" w:cs="GHEA Grapalat"/>
          <w:color w:val="000000"/>
        </w:rPr>
      </w:pPr>
      <w:r w:rsidRPr="00FD1EE4">
        <w:rPr>
          <w:rFonts w:ascii="GHEA Grapalat" w:hAnsi="GHEA Grapalat"/>
        </w:rPr>
        <w:br w:type="page"/>
      </w: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361"/>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574FF7"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rsidR="00F016A2" w:rsidRPr="00CB7DFD"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B047A2"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rPr>
          <w:rFonts w:ascii="GHEA Grapalat" w:eastAsia="GHEA Grapalat" w:hAnsi="GHEA Grapalat" w:cs="GHEA Grapalat"/>
          <w:b/>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8C665F"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2E7A57" w:rsidP="00A512DF">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2E7A57" w:rsidP="00A512DF">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2E7A57" w:rsidP="00A512DF">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83C95">
        <w:tc>
          <w:tcPr>
            <w:tcW w:w="9016" w:type="dxa"/>
            <w:gridSpan w:val="2"/>
            <w:vAlign w:val="center"/>
          </w:tcPr>
          <w:p w:rsidR="00F016A2" w:rsidRPr="00FD1EE4" w:rsidRDefault="002E7A57" w:rsidP="00A512DF">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2E7A57" w:rsidP="00A512DF">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2E7A57" w:rsidP="00A512DF">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2E7A57" w:rsidP="00A512DF">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83C95">
        <w:tc>
          <w:tcPr>
            <w:tcW w:w="9016" w:type="dxa"/>
            <w:gridSpan w:val="2"/>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83C95">
        <w:tc>
          <w:tcPr>
            <w:tcW w:w="9016" w:type="dxa"/>
            <w:gridSpan w:val="2"/>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83C95">
        <w:tc>
          <w:tcPr>
            <w:tcW w:w="9016" w:type="dxa"/>
            <w:gridSpan w:val="2"/>
            <w:vAlign w:val="center"/>
          </w:tcPr>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r w:rsidRPr="005558FC">
              <w:rPr>
                <w:rFonts w:ascii="GHEA Grapalat" w:eastAsia="GHEA Grapalat" w:hAnsi="GHEA Grapalat" w:cs="GHEA Grapalat"/>
                <w:color w:val="000000"/>
              </w:rPr>
              <w:lastRenderedPageBreak/>
              <w:t>контроля за организацией</w:t>
            </w:r>
          </w:p>
        </w:tc>
        <w:tc>
          <w:tcPr>
            <w:tcW w:w="6180" w:type="dxa"/>
            <w:vAlign w:val="center"/>
          </w:tcPr>
          <w:p w:rsidR="00F016A2" w:rsidRPr="00B23852" w:rsidRDefault="002E7A57" w:rsidP="00A512DF">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2E7A57" w:rsidP="00A512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2E7A57" w:rsidP="00A512DF">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2E7A57" w:rsidP="00A512DF">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rPr>
          <w:trHeight w:val="853"/>
        </w:trPr>
        <w:tc>
          <w:tcPr>
            <w:tcW w:w="2835" w:type="dxa"/>
            <w:vMerge w:val="restart"/>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bl>
    <w:p w:rsidR="00F016A2"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F83C95">
        <w:tc>
          <w:tcPr>
            <w:tcW w:w="9016" w:type="dxa"/>
            <w:shd w:val="clear" w:color="auto" w:fill="DBE5F1" w:themeFill="accent1" w:themeFillTint="33"/>
          </w:tcPr>
          <w:p w:rsidR="00F016A2" w:rsidRPr="00FD1EE4" w:rsidRDefault="00F016A2" w:rsidP="00A512DF">
            <w:pPr>
              <w:spacing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83C95">
        <w:trPr>
          <w:trHeight w:val="10187"/>
        </w:trPr>
        <w:tc>
          <w:tcPr>
            <w:tcW w:w="9016" w:type="dxa"/>
          </w:tcPr>
          <w:p w:rsidR="00F016A2" w:rsidRPr="00FD1EE4" w:rsidRDefault="00F016A2" w:rsidP="00A512DF">
            <w:pPr>
              <w:rPr>
                <w:rFonts w:ascii="GHEA Grapalat" w:eastAsia="GHEA Grapalat" w:hAnsi="GHEA Grapalat" w:cs="GHEA Grapalat"/>
                <w:b/>
                <w:color w:val="000000"/>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p>
    <w:p w:rsidR="00F016A2" w:rsidRDefault="00F016A2" w:rsidP="00A512DF">
      <w:pPr>
        <w:rPr>
          <w:rFonts w:ascii="GHEA Grapalat" w:hAnsi="GHEA Grapalat"/>
          <w:b/>
        </w:rPr>
      </w:pPr>
    </w:p>
    <w:p w:rsidR="00F016A2" w:rsidRDefault="00F016A2" w:rsidP="00A512DF">
      <w:pPr>
        <w:rPr>
          <w:ins w:id="7" w:author="Inesa Kocharyan" w:date="2021-09-01T11:45:00Z"/>
          <w:rFonts w:ascii="GHEA Grapalat" w:hAnsi="GHEA Grapalat"/>
          <w:b/>
        </w:rPr>
      </w:pPr>
    </w:p>
    <w:p w:rsidR="00F016A2" w:rsidRDefault="00F016A2" w:rsidP="00A512DF">
      <w:pPr>
        <w:rPr>
          <w:rFonts w:ascii="GHEA Grapalat" w:hAnsi="GHEA Grapalat"/>
          <w:b/>
        </w:rPr>
      </w:pPr>
      <w:r>
        <w:rPr>
          <w:rFonts w:ascii="GHEA Grapalat" w:hAnsi="GHEA Grapalat"/>
          <w:b/>
        </w:rPr>
        <w:br w:type="page"/>
      </w:r>
    </w:p>
    <w:p w:rsidR="00F016A2" w:rsidRPr="000306ED" w:rsidRDefault="00F016A2" w:rsidP="00A512DF">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A512DF">
      <w:pPr>
        <w:pStyle w:val="aff"/>
        <w:numPr>
          <w:ilvl w:val="0"/>
          <w:numId w:val="27"/>
        </w:numPr>
        <w:spacing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A512DF">
      <w:pPr>
        <w:pStyle w:val="aff"/>
        <w:numPr>
          <w:ilvl w:val="0"/>
          <w:numId w:val="27"/>
        </w:numPr>
        <w:spacing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A512DF">
      <w:pPr>
        <w:pStyle w:val="aff"/>
        <w:numPr>
          <w:ilvl w:val="0"/>
          <w:numId w:val="27"/>
        </w:numPr>
        <w:spacing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A512DF">
      <w:pPr>
        <w:pStyle w:val="aff"/>
        <w:numPr>
          <w:ilvl w:val="0"/>
          <w:numId w:val="26"/>
        </w:numPr>
        <w:spacing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29"/>
        </w:numPr>
        <w:spacing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30"/>
        </w:numPr>
        <w:spacing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A512DF">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 xml:space="preserve">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A512DF">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E63C55" w:rsidRPr="00562E74" w:rsidRDefault="00AF0EF7" w:rsidP="00E63C55">
      <w:pPr>
        <w:pStyle w:val="norm"/>
        <w:widowControl w:val="0"/>
        <w:spacing w:line="240" w:lineRule="auto"/>
        <w:ind w:firstLine="284"/>
        <w:jc w:val="right"/>
        <w:rPr>
          <w:rFonts w:ascii="GHEA Grapalat" w:hAnsi="GHEA Grapalat" w:cs="Arial"/>
          <w:b/>
          <w:sz w:val="20"/>
        </w:rPr>
      </w:pPr>
      <w:r>
        <w:rPr>
          <w:rFonts w:ascii="GHEA Grapalat" w:hAnsi="GHEA Grapalat"/>
          <w:b/>
        </w:rPr>
        <w:br w:type="page"/>
      </w:r>
      <w:r w:rsidR="00E63C55" w:rsidRPr="00562E74">
        <w:rPr>
          <w:rFonts w:ascii="GHEA Grapalat" w:hAnsi="GHEA Grapalat"/>
          <w:b/>
          <w:sz w:val="20"/>
        </w:rPr>
        <w:lastRenderedPageBreak/>
        <w:t xml:space="preserve">Приложение № </w:t>
      </w:r>
      <w:r w:rsidR="00E63C55">
        <w:rPr>
          <w:rFonts w:ascii="GHEA Grapalat" w:hAnsi="GHEA Grapalat"/>
          <w:b/>
          <w:sz w:val="20"/>
        </w:rPr>
        <w:t>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ԳՀԱՊՁԲ-15/1-202</w:t>
      </w:r>
      <w:r w:rsidR="00224C5B" w:rsidRPr="00224C5B">
        <w:rPr>
          <w:rFonts w:ascii="GHEA Grapalat" w:hAnsi="GHEA Grapalat"/>
          <w:b/>
        </w:rPr>
        <w:t>2</w:t>
      </w:r>
      <w:r w:rsidRPr="00562E74">
        <w:rPr>
          <w:rFonts w:ascii="GHEA Grapalat" w:hAnsi="GHEA Grapalat"/>
          <w:b/>
          <w:lang w:val="hy-AM"/>
        </w:rPr>
        <w:t>-</w:t>
      </w:r>
      <w:r w:rsidR="0083598A" w:rsidRPr="0083598A">
        <w:rPr>
          <w:rFonts w:ascii="GHEA Grapalat" w:hAnsi="GHEA Grapalat"/>
          <w:b/>
        </w:rPr>
        <w:t>2</w:t>
      </w:r>
      <w:r w:rsidRPr="00562E74">
        <w:rPr>
          <w:rFonts w:ascii="GHEA Grapalat" w:hAnsi="GHEA Grapalat"/>
          <w:b/>
          <w:lang w:val="hy-AM"/>
        </w:rPr>
        <w:t>-ԴԲԳԳԿ</w:t>
      </w:r>
      <w:r w:rsidRPr="00562E74">
        <w:rPr>
          <w:rFonts w:ascii="GHEA Grapalat" w:hAnsi="GHEA Grapalat"/>
          <w:lang w:val="af-ZA"/>
        </w:rPr>
        <w:t>»</w:t>
      </w:r>
    </w:p>
    <w:p w:rsidR="00B2572B" w:rsidRPr="009044F1" w:rsidRDefault="00B2572B" w:rsidP="00E63C55">
      <w:pPr>
        <w:jc w:val="right"/>
        <w:rPr>
          <w:rFonts w:ascii="GHEA Grapalat" w:hAnsi="GHEA Grapalat"/>
        </w:rPr>
      </w:pPr>
    </w:p>
    <w:p w:rsidR="00B2572B" w:rsidRPr="009044F1" w:rsidRDefault="00B2572B" w:rsidP="00A512D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A512DF">
      <w:pPr>
        <w:widowControl w:val="0"/>
        <w:ind w:firstLine="567"/>
        <w:jc w:val="center"/>
        <w:rPr>
          <w:rFonts w:ascii="GHEA Grapalat" w:hAnsi="GHEA Grapalat"/>
        </w:rPr>
      </w:pPr>
    </w:p>
    <w:p w:rsidR="005646FC" w:rsidRPr="00FE23E9" w:rsidRDefault="00B2572B" w:rsidP="00FE23E9">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FE23E9" w:rsidRPr="00FE23E9">
        <w:rPr>
          <w:rFonts w:ascii="GHEA Grapalat" w:hAnsi="GHEA Grapalat"/>
          <w:spacing w:val="-6"/>
        </w:rPr>
        <w:t>котировку цен</w:t>
      </w:r>
      <w:r w:rsidR="00FE23E9" w:rsidRPr="00E37531">
        <w:rPr>
          <w:rFonts w:ascii="GHEA Grapalat" w:hAnsi="GHEA Grapalat"/>
        </w:rPr>
        <w:t xml:space="preserve"> </w:t>
      </w:r>
      <w:r w:rsidRPr="005744FC">
        <w:rPr>
          <w:rFonts w:ascii="GHEA Grapalat" w:hAnsi="GHEA Grapalat"/>
          <w:spacing w:val="-6"/>
        </w:rPr>
        <w:t xml:space="preserve">под кодом </w:t>
      </w:r>
      <w:r w:rsidR="00E63C55" w:rsidRPr="00FE23E9">
        <w:rPr>
          <w:rFonts w:ascii="GHEA Grapalat" w:hAnsi="GHEA Grapalat"/>
          <w:spacing w:val="-6"/>
        </w:rPr>
        <w:t>«ԳՀԱՊՁԲ-15/1-202</w:t>
      </w:r>
      <w:r w:rsidR="00224C5B" w:rsidRPr="00224C5B">
        <w:rPr>
          <w:rFonts w:ascii="GHEA Grapalat" w:hAnsi="GHEA Grapalat"/>
          <w:spacing w:val="-6"/>
        </w:rPr>
        <w:t>2</w:t>
      </w:r>
      <w:r w:rsidR="00E63C55" w:rsidRPr="00FE23E9">
        <w:rPr>
          <w:rFonts w:ascii="GHEA Grapalat" w:hAnsi="GHEA Grapalat"/>
          <w:spacing w:val="-6"/>
        </w:rPr>
        <w:t>-</w:t>
      </w:r>
      <w:r w:rsidR="0083598A" w:rsidRPr="0083598A">
        <w:rPr>
          <w:rFonts w:ascii="GHEA Grapalat" w:hAnsi="GHEA Grapalat"/>
          <w:spacing w:val="-6"/>
        </w:rPr>
        <w:t>2</w:t>
      </w:r>
      <w:r w:rsidR="00E63C55" w:rsidRPr="00FE23E9">
        <w:rPr>
          <w:rFonts w:ascii="GHEA Grapalat" w:hAnsi="GHEA Grapalat"/>
          <w:spacing w:val="-6"/>
        </w:rPr>
        <w:t>-ԴԲԳԳԿ»</w:t>
      </w:r>
      <w:r w:rsidRPr="005744FC">
        <w:rPr>
          <w:rFonts w:ascii="GHEA Grapalat" w:hAnsi="GHEA Grapalat"/>
          <w:spacing w:val="-6"/>
        </w:rPr>
        <w:t>,</w:t>
      </w:r>
      <w:r w:rsidR="00FE23E9">
        <w:rPr>
          <w:rFonts w:ascii="GHEA Grapalat" w:hAnsi="GHEA Grapalat"/>
          <w:spacing w:val="-6"/>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A512D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A512D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A512DF">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A512DF">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A512DF">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A512DF">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A512DF">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A512DF">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r>
    </w:tbl>
    <w:p w:rsidR="00374F4A" w:rsidRPr="00DD2B43" w:rsidRDefault="00374F4A"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A512DF">
      <w:pPr>
        <w:widowControl w:val="0"/>
        <w:jc w:val="both"/>
        <w:rPr>
          <w:rFonts w:ascii="GHEA Grapalat" w:hAnsi="GHEA Grapalat"/>
          <w:lang w:val="es-ES"/>
        </w:rPr>
      </w:pPr>
    </w:p>
    <w:p w:rsidR="00B2572B" w:rsidRPr="000F6C24" w:rsidRDefault="00B2572B" w:rsidP="00A512DF">
      <w:pPr>
        <w:widowControl w:val="0"/>
        <w:jc w:val="right"/>
        <w:rPr>
          <w:rFonts w:ascii="GHEA Grapalat" w:hAnsi="GHEA Grapalat"/>
        </w:rPr>
      </w:pPr>
      <w:r w:rsidRPr="009044F1">
        <w:rPr>
          <w:rFonts w:ascii="GHEA Grapalat" w:hAnsi="GHEA Grapalat"/>
        </w:rPr>
        <w:t>М. П.</w:t>
      </w: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B217BB" w:rsidRDefault="00B217BB" w:rsidP="00A512DF">
      <w:pPr>
        <w:rPr>
          <w:rFonts w:ascii="GHEA Grapalat" w:hAnsi="GHEA Grapalat"/>
          <w:b/>
        </w:rPr>
      </w:pPr>
      <w:r>
        <w:rPr>
          <w:rFonts w:ascii="GHEA Grapalat" w:hAnsi="GHEA Grapalat"/>
          <w:b/>
        </w:rPr>
        <w:br w:type="page"/>
      </w:r>
    </w:p>
    <w:p w:rsidR="00E63C55" w:rsidRPr="00562E74" w:rsidRDefault="00E63C55" w:rsidP="00E63C55">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4.2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ԳՀԱՊՁԲ-15/1-202</w:t>
      </w:r>
      <w:r w:rsidR="00224C5B" w:rsidRPr="00224C5B">
        <w:rPr>
          <w:rFonts w:ascii="GHEA Grapalat" w:hAnsi="GHEA Grapalat"/>
          <w:b/>
        </w:rPr>
        <w:t>2</w:t>
      </w:r>
      <w:r w:rsidRPr="00562E74">
        <w:rPr>
          <w:rFonts w:ascii="GHEA Grapalat" w:hAnsi="GHEA Grapalat"/>
          <w:b/>
          <w:lang w:val="hy-AM"/>
        </w:rPr>
        <w:t>-</w:t>
      </w:r>
      <w:r w:rsidR="0083598A" w:rsidRPr="0083598A">
        <w:rPr>
          <w:rFonts w:ascii="GHEA Grapalat" w:hAnsi="GHEA Grapalat"/>
          <w:b/>
        </w:rPr>
        <w:t>2</w:t>
      </w:r>
      <w:r w:rsidRPr="00562E74">
        <w:rPr>
          <w:rFonts w:ascii="GHEA Grapalat" w:hAnsi="GHEA Grapalat"/>
          <w:b/>
          <w:lang w:val="hy-AM"/>
        </w:rPr>
        <w:t>-ԴԲԳԳԿ</w:t>
      </w:r>
      <w:r w:rsidRPr="00562E74">
        <w:rPr>
          <w:rFonts w:ascii="GHEA Grapalat" w:hAnsi="GHEA Grapalat"/>
          <w:lang w:val="af-ZA"/>
        </w:rPr>
        <w:t>»</w:t>
      </w:r>
    </w:p>
    <w:p w:rsidR="003D2FE2" w:rsidRPr="0083598A" w:rsidRDefault="003D2FE2" w:rsidP="00A512DF">
      <w:pPr>
        <w:widowControl w:val="0"/>
        <w:jc w:val="center"/>
        <w:rPr>
          <w:rFonts w:ascii="GHEA Grapalat" w:hAnsi="GHEA Grapalat"/>
          <w:b/>
          <w:sz w:val="22"/>
          <w:szCs w:val="22"/>
        </w:rPr>
      </w:pP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A512D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A512D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A512DF">
      <w:pPr>
        <w:widowControl w:val="0"/>
        <w:rPr>
          <w:rFonts w:ascii="GHEA Grapalat" w:hAnsi="GHEA Grapalat" w:cs="GHEA Grapalat"/>
          <w:b/>
          <w:sz w:val="22"/>
          <w:szCs w:val="22"/>
        </w:rPr>
      </w:pPr>
    </w:p>
    <w:p w:rsidR="003D2FE2" w:rsidRPr="00B138F3" w:rsidRDefault="003D2FE2" w:rsidP="00A512D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A512D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A512D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A512D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A512DF">
      <w:pPr>
        <w:widowControl w:val="0"/>
        <w:ind w:firstLine="709"/>
        <w:jc w:val="both"/>
        <w:rPr>
          <w:rFonts w:ascii="GHEA Grapalat" w:hAnsi="GHEA Grapalat" w:cs="GHEA Grapalat"/>
          <w:sz w:val="22"/>
          <w:szCs w:val="22"/>
        </w:rPr>
      </w:pPr>
    </w:p>
    <w:p w:rsidR="003D2FE2" w:rsidRPr="00487284" w:rsidRDefault="003D2FE2" w:rsidP="00487284">
      <w:pPr>
        <w:pStyle w:val="aff"/>
        <w:widowControl w:val="0"/>
        <w:numPr>
          <w:ilvl w:val="3"/>
          <w:numId w:val="21"/>
        </w:numPr>
        <w:rPr>
          <w:rFonts w:ascii="GHEA Grapalat" w:hAnsi="GHEA Grapalat"/>
          <w:b/>
          <w:sz w:val="22"/>
          <w:szCs w:val="22"/>
        </w:rPr>
      </w:pPr>
      <w:r w:rsidRPr="00487284">
        <w:rPr>
          <w:rFonts w:ascii="GHEA Grapalat" w:hAnsi="GHEA Grapalat"/>
          <w:b/>
          <w:sz w:val="22"/>
          <w:szCs w:val="22"/>
        </w:rPr>
        <w:t>Предмет соглашения</w:t>
      </w:r>
    </w:p>
    <w:p w:rsidR="00487284" w:rsidRPr="00487284" w:rsidRDefault="00487284" w:rsidP="00487284">
      <w:pPr>
        <w:widowControl w:val="0"/>
        <w:ind w:left="2520"/>
        <w:rPr>
          <w:rFonts w:ascii="GHEA Grapalat" w:hAnsi="GHEA Grapalat" w:cs="GHEA Grapalat"/>
          <w:b/>
          <w:bCs/>
          <w:sz w:val="22"/>
          <w:szCs w:val="22"/>
        </w:rPr>
      </w:pPr>
    </w:p>
    <w:p w:rsidR="003D2FE2"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003D2FE2" w:rsidRPr="00487284">
        <w:rPr>
          <w:rFonts w:ascii="GHEA Grapalat" w:hAnsi="GHEA Grapalat"/>
          <w:sz w:val="22"/>
          <w:szCs w:val="22"/>
        </w:rPr>
        <w:t>1</w:t>
      </w:r>
      <w:r w:rsidR="003D2FE2" w:rsidRPr="00487284">
        <w:rPr>
          <w:rFonts w:ascii="GHEA Grapalat" w:hAnsi="GHEA Grapalat"/>
          <w:spacing w:val="-6"/>
          <w:sz w:val="22"/>
          <w:szCs w:val="22"/>
        </w:rPr>
        <w:t>.1.</w:t>
      </w:r>
      <w:r w:rsidR="003D2FE2" w:rsidRPr="00487284">
        <w:rPr>
          <w:rFonts w:ascii="GHEA Grapalat" w:hAnsi="GHEA Grapalat"/>
          <w:spacing w:val="-6"/>
          <w:sz w:val="22"/>
          <w:szCs w:val="22"/>
        </w:rPr>
        <w:tab/>
        <w:t xml:space="preserve">Компания участвует в организованной </w:t>
      </w:r>
      <w:r w:rsidRPr="00487284">
        <w:rPr>
          <w:rFonts w:ascii="GHEA Grapalat" w:hAnsi="GHEA Grapalat"/>
          <w:spacing w:val="-6"/>
          <w:sz w:val="22"/>
          <w:szCs w:val="22"/>
        </w:rPr>
        <w:t xml:space="preserve">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w:t>
      </w:r>
      <w:r w:rsidR="003D2FE2" w:rsidRPr="00487284">
        <w:rPr>
          <w:rFonts w:ascii="GHEA Grapalat" w:hAnsi="GHEA Grapalat"/>
          <w:spacing w:val="-6"/>
          <w:sz w:val="22"/>
          <w:szCs w:val="22"/>
        </w:rPr>
        <w:t xml:space="preserve">(далее — Заказчик) процедуре закупок под кодом </w:t>
      </w:r>
      <w:r w:rsidRPr="00487284">
        <w:rPr>
          <w:rFonts w:ascii="GHEA Grapalat" w:hAnsi="GHEA Grapalat"/>
          <w:spacing w:val="-6"/>
          <w:sz w:val="22"/>
          <w:szCs w:val="22"/>
        </w:rPr>
        <w:t>«ԳՀԱՊՁԲ-15/1-202</w:t>
      </w:r>
      <w:r w:rsidR="00224C5B" w:rsidRPr="00224C5B">
        <w:rPr>
          <w:rFonts w:ascii="GHEA Grapalat" w:hAnsi="GHEA Grapalat"/>
          <w:spacing w:val="-6"/>
          <w:sz w:val="22"/>
          <w:szCs w:val="22"/>
        </w:rPr>
        <w:t>2</w:t>
      </w:r>
      <w:r w:rsidRPr="00487284">
        <w:rPr>
          <w:rFonts w:ascii="GHEA Grapalat" w:hAnsi="GHEA Grapalat"/>
          <w:spacing w:val="-6"/>
          <w:sz w:val="22"/>
          <w:szCs w:val="22"/>
        </w:rPr>
        <w:t>-</w:t>
      </w:r>
      <w:r w:rsidR="0083598A" w:rsidRPr="0083598A">
        <w:rPr>
          <w:rFonts w:ascii="GHEA Grapalat" w:hAnsi="GHEA Grapalat"/>
          <w:spacing w:val="-6"/>
          <w:sz w:val="22"/>
          <w:szCs w:val="22"/>
        </w:rPr>
        <w:t>2</w:t>
      </w:r>
      <w:r w:rsidRPr="00487284">
        <w:rPr>
          <w:rFonts w:ascii="GHEA Grapalat" w:hAnsi="GHEA Grapalat"/>
          <w:spacing w:val="-6"/>
          <w:sz w:val="22"/>
          <w:szCs w:val="22"/>
        </w:rPr>
        <w:t>-ԴԲԳԳԿ»</w:t>
      </w:r>
      <w:r w:rsidR="003D2FE2" w:rsidRPr="00487284">
        <w:rPr>
          <w:rFonts w:ascii="GHEA Grapalat" w:hAnsi="GHEA Grapalat"/>
          <w:spacing w:val="-6"/>
          <w:sz w:val="22"/>
          <w:szCs w:val="22"/>
        </w:rPr>
        <w:t>.</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w:t>
      </w:r>
      <w:r w:rsidRPr="00B138F3">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A512D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A512D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A512DF">
      <w:pPr>
        <w:widowControl w:val="0"/>
        <w:jc w:val="right"/>
        <w:rPr>
          <w:rFonts w:ascii="GHEA Grapalat" w:hAnsi="GHEA Grapalat"/>
          <w:sz w:val="22"/>
          <w:szCs w:val="22"/>
        </w:rPr>
      </w:pPr>
    </w:p>
    <w:p w:rsidR="003D2FE2" w:rsidRPr="00B138F3" w:rsidRDefault="003D2FE2" w:rsidP="00A512D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rPr>
          <w:sz w:val="22"/>
          <w:szCs w:val="22"/>
        </w:rPr>
      </w:pPr>
    </w:p>
    <w:p w:rsidR="001005B0" w:rsidRPr="00B138F3" w:rsidRDefault="001005B0" w:rsidP="00A512DF">
      <w:pPr>
        <w:widowControl w:val="0"/>
        <w:ind w:left="567" w:right="565"/>
        <w:jc w:val="both"/>
        <w:rPr>
          <w:rFonts w:ascii="GHEA Grapalat" w:hAnsi="GHEA Grapalat"/>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487284" w:rsidP="00A512DF">
            <w:pPr>
              <w:widowControl w:val="0"/>
              <w:tabs>
                <w:tab w:val="left" w:pos="855"/>
              </w:tabs>
              <w:ind w:left="360"/>
              <w:rPr>
                <w:rFonts w:ascii="GHEA Grapalat" w:hAnsi="GHEA Grapalat" w:cs="Sylfaen"/>
              </w:rPr>
            </w:pPr>
            <w:r>
              <w:rPr>
                <w:rFonts w:ascii="GHEA Grapalat" w:hAnsi="GHEA Grapalat"/>
              </w:rPr>
              <w:lastRenderedPageBreak/>
              <w:t>2</w:t>
            </w:r>
            <w:r w:rsidR="00C3421C" w:rsidRPr="00B138F3">
              <w:rPr>
                <w:rFonts w:ascii="GHEA Grapalat" w:hAnsi="GHEA Grapalat"/>
              </w:rPr>
              <w:t>.</w:t>
            </w:r>
            <w:r w:rsidR="00C3421C"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87284" w:rsidRDefault="00C3421C" w:rsidP="00487284">
            <w:pPr>
              <w:pStyle w:val="aff"/>
              <w:widowControl w:val="0"/>
              <w:numPr>
                <w:ilvl w:val="0"/>
                <w:numId w:val="33"/>
              </w:numPr>
              <w:tabs>
                <w:tab w:val="left" w:pos="3390"/>
              </w:tabs>
              <w:rPr>
                <w:rFonts w:ascii="GHEA Grapalat" w:hAnsi="GHEA Grapalat" w:cs="Sylfaen"/>
              </w:rPr>
            </w:pP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00487284">
              <w:rPr>
                <w:rFonts w:ascii="GHEA Grapalat" w:hAnsi="GHEA Grapalat"/>
              </w:rPr>
              <w:t xml:space="preserve"> </w:t>
            </w:r>
            <w:r w:rsidR="00487284" w:rsidRPr="00487284">
              <w:rPr>
                <w:rFonts w:ascii="GHEA Grapalat" w:hAnsi="GHEA Grapalat"/>
                <w:sz w:val="20"/>
                <w:szCs w:val="20"/>
              </w:rPr>
              <w:t xml:space="preserve"> </w:t>
            </w:r>
            <w:r w:rsidR="00487284" w:rsidRPr="00487284">
              <w:rPr>
                <w:rFonts w:ascii="GHEA Grapalat" w:hAnsi="GHEA Grapalat"/>
                <w:b/>
                <w:sz w:val="20"/>
                <w:szCs w:val="20"/>
              </w:rPr>
              <w:t>ГНКО</w:t>
            </w:r>
            <w:proofErr w:type="gramEnd"/>
            <w:r w:rsidR="00487284" w:rsidRPr="00487284">
              <w:rPr>
                <w:rFonts w:ascii="GHEA Grapalat" w:hAnsi="GHEA Grapalat"/>
                <w:b/>
                <w:sz w:val="20"/>
                <w:szCs w:val="20"/>
              </w:rPr>
              <w:t xml:space="preserve"> “Научного-практический центр судебной медицины” при </w:t>
            </w:r>
            <w:proofErr w:type="spellStart"/>
            <w:r w:rsidR="00487284" w:rsidRPr="00487284">
              <w:rPr>
                <w:rFonts w:ascii="GHEA Grapalat" w:hAnsi="GHEA Grapalat"/>
                <w:b/>
                <w:sz w:val="20"/>
                <w:szCs w:val="20"/>
              </w:rPr>
              <w:t>Министерсве</w:t>
            </w:r>
            <w:proofErr w:type="spellEnd"/>
            <w:r w:rsidR="00487284" w:rsidRPr="00487284">
              <w:rPr>
                <w:rFonts w:ascii="GHEA Grapalat" w:hAnsi="GHEA Grapalat"/>
                <w:b/>
                <w:sz w:val="20"/>
                <w:szCs w:val="20"/>
              </w:rPr>
              <w:t xml:space="preserve"> </w:t>
            </w:r>
            <w:proofErr w:type="spellStart"/>
            <w:r w:rsidR="00487284" w:rsidRPr="00487284">
              <w:rPr>
                <w:rFonts w:ascii="GHEA Grapalat" w:hAnsi="GHEA Grapalat"/>
                <w:b/>
                <w:sz w:val="20"/>
                <w:szCs w:val="20"/>
              </w:rPr>
              <w:t>Здравохранения</w:t>
            </w:r>
            <w:proofErr w:type="spellEnd"/>
            <w:r w:rsidR="00487284" w:rsidRPr="00487284">
              <w:rPr>
                <w:rFonts w:ascii="GHEA Grapalat" w:hAnsi="GHEA Grapalat"/>
                <w:b/>
                <w:sz w:val="20"/>
                <w:szCs w:val="20"/>
              </w:rPr>
              <w:t xml:space="preserve"> 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87284">
              <w:rPr>
                <w:rFonts w:ascii="GHEA Grapalat" w:hAnsi="GHEA Grapalat"/>
              </w:rPr>
              <w:t xml:space="preserve"> </w:t>
            </w:r>
            <w:r w:rsidR="00487284" w:rsidRPr="003E2D06">
              <w:rPr>
                <w:rFonts w:ascii="GHEA Grapalat" w:hAnsi="GHEA Grapalat"/>
                <w:b/>
                <w:sz w:val="20"/>
                <w:szCs w:val="20"/>
                <w:lang w:val="hy-AM"/>
              </w:rPr>
              <w:t>00405431</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487284">
              <w:rPr>
                <w:rFonts w:ascii="GHEA Grapalat" w:hAnsi="GHEA Grapalat"/>
              </w:rPr>
              <w:t xml:space="preserve"> </w:t>
            </w:r>
            <w:r w:rsidR="00487284" w:rsidRPr="00487284">
              <w:rPr>
                <w:rFonts w:ascii="GHEA Grapalat" w:hAnsi="GHEA Grapalat"/>
                <w:b/>
                <w:sz w:val="20"/>
                <w:szCs w:val="20"/>
              </w:rPr>
              <w:t xml:space="preserve"> Казначейство</w:t>
            </w:r>
            <w:proofErr w:type="gramEnd"/>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487284">
              <w:rPr>
                <w:rFonts w:ascii="GHEA Grapalat" w:hAnsi="GHEA Grapalat"/>
              </w:rPr>
              <w:t xml:space="preserve"> </w:t>
            </w:r>
            <w:r w:rsidR="00487284"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jc w:val="right"/>
              <w:rPr>
                <w:rFonts w:ascii="GHEA Grapalat" w:hAnsi="GHEA Grapalat" w:cs="Tahoma"/>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A512DF">
      <w:pPr>
        <w:widowControl w:val="0"/>
        <w:jc w:val="center"/>
        <w:rPr>
          <w:rFonts w:ascii="GHEA Grapalat" w:hAnsi="GHEA Grapalat" w:cs="Sylfaen"/>
        </w:rPr>
      </w:pPr>
    </w:p>
    <w:p w:rsidR="00C3421C" w:rsidRPr="00B138F3" w:rsidRDefault="00C3421C"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A512DF">
      <w:pPr>
        <w:rPr>
          <w:rFonts w:ascii="GHEA Grapalat" w:hAnsi="GHEA Grapalat" w:cs="Sylfaen"/>
        </w:rPr>
      </w:pPr>
      <w:r w:rsidRPr="00B138F3">
        <w:rPr>
          <w:rFonts w:ascii="GHEA Grapalat" w:hAnsi="GHEA Grapalat" w:cs="Sylfaen"/>
        </w:rPr>
        <w:br w:type="page"/>
      </w:r>
    </w:p>
    <w:p w:rsidR="00C3421C" w:rsidRPr="00B138F3" w:rsidRDefault="00C3421C"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A512DF">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bl>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5.1</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ԳՀԱՊՁԲ-15/1-202</w:t>
      </w:r>
      <w:r w:rsidR="00224C5B" w:rsidRPr="00224C5B">
        <w:rPr>
          <w:rFonts w:ascii="GHEA Grapalat" w:hAnsi="GHEA Grapalat"/>
          <w:b/>
        </w:rPr>
        <w:t>2</w:t>
      </w:r>
      <w:r w:rsidRPr="00562E74">
        <w:rPr>
          <w:rFonts w:ascii="GHEA Grapalat" w:hAnsi="GHEA Grapalat"/>
          <w:b/>
          <w:lang w:val="hy-AM"/>
        </w:rPr>
        <w:t>-</w:t>
      </w:r>
      <w:r w:rsidR="0083598A" w:rsidRPr="0083598A">
        <w:rPr>
          <w:rFonts w:ascii="GHEA Grapalat" w:hAnsi="GHEA Grapalat"/>
          <w:b/>
        </w:rPr>
        <w:t>2</w:t>
      </w:r>
      <w:r w:rsidRPr="00562E74">
        <w:rPr>
          <w:rFonts w:ascii="GHEA Grapalat" w:hAnsi="GHEA Grapalat"/>
          <w:b/>
          <w:lang w:val="hy-AM"/>
        </w:rPr>
        <w:t>-ԴԲԳԳԿ</w:t>
      </w:r>
      <w:r w:rsidRPr="00562E74">
        <w:rPr>
          <w:rFonts w:ascii="GHEA Grapalat" w:hAnsi="GHEA Grapalat"/>
          <w:lang w:val="af-ZA"/>
        </w:rPr>
        <w:t>»</w:t>
      </w:r>
    </w:p>
    <w:p w:rsidR="00AF4211" w:rsidRPr="00B138F3" w:rsidRDefault="00AF4211" w:rsidP="00A512DF">
      <w:pPr>
        <w:widowControl w:val="0"/>
        <w:jc w:val="center"/>
        <w:rPr>
          <w:rFonts w:ascii="GHEA Grapalat" w:hAnsi="GHEA Grapalat"/>
          <w:b/>
        </w:rPr>
      </w:pP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A512D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512D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A512DF">
      <w:pPr>
        <w:widowControl w:val="0"/>
        <w:rPr>
          <w:rFonts w:ascii="GHEA Grapalat" w:hAnsi="GHEA Grapalat" w:cs="GHEA Grapalat"/>
          <w:b/>
        </w:rPr>
      </w:pPr>
    </w:p>
    <w:p w:rsidR="000A214C" w:rsidRPr="00B138F3" w:rsidRDefault="000A214C" w:rsidP="00A512D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A512D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A512D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Default="000A214C" w:rsidP="00A512DF">
      <w:pPr>
        <w:widowControl w:val="0"/>
        <w:jc w:val="both"/>
        <w:rPr>
          <w:rFonts w:ascii="GHEA Grapalat" w:hAnsi="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87284" w:rsidRPr="00B138F3" w:rsidRDefault="00487284" w:rsidP="00A512DF">
      <w:pPr>
        <w:widowControl w:val="0"/>
        <w:jc w:val="both"/>
        <w:rPr>
          <w:rFonts w:ascii="GHEA Grapalat" w:hAnsi="GHEA Grapalat" w:cs="GHEA Grapalat"/>
        </w:rPr>
      </w:pPr>
    </w:p>
    <w:p w:rsidR="000A214C" w:rsidRPr="00487284" w:rsidRDefault="000A214C" w:rsidP="00487284">
      <w:pPr>
        <w:pStyle w:val="aff"/>
        <w:widowControl w:val="0"/>
        <w:numPr>
          <w:ilvl w:val="0"/>
          <w:numId w:val="34"/>
        </w:numPr>
        <w:jc w:val="center"/>
        <w:rPr>
          <w:rFonts w:ascii="GHEA Grapalat" w:hAnsi="GHEA Grapalat"/>
          <w:b/>
        </w:rPr>
      </w:pPr>
      <w:r w:rsidRPr="00487284">
        <w:rPr>
          <w:rFonts w:ascii="GHEA Grapalat" w:hAnsi="GHEA Grapalat"/>
          <w:b/>
        </w:rPr>
        <w:t>Предмет соглашения</w:t>
      </w:r>
    </w:p>
    <w:p w:rsidR="00487284" w:rsidRPr="00487284" w:rsidRDefault="00487284" w:rsidP="00487284">
      <w:pPr>
        <w:pStyle w:val="aff"/>
        <w:widowControl w:val="0"/>
        <w:rPr>
          <w:rFonts w:ascii="GHEA Grapalat" w:hAnsi="GHEA Grapalat" w:cs="GHEA Grapalat"/>
          <w:b/>
          <w:bCs/>
        </w:rPr>
      </w:pPr>
    </w:p>
    <w:p w:rsidR="00487284"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Pr="00487284">
        <w:rPr>
          <w:rFonts w:ascii="GHEA Grapalat" w:hAnsi="GHEA Grapalat"/>
          <w:sz w:val="22"/>
          <w:szCs w:val="22"/>
        </w:rPr>
        <w:t>1</w:t>
      </w:r>
      <w:r w:rsidRPr="00487284">
        <w:rPr>
          <w:rFonts w:ascii="GHEA Grapalat" w:hAnsi="GHEA Grapalat"/>
          <w:spacing w:val="-6"/>
          <w:sz w:val="22"/>
          <w:szCs w:val="22"/>
        </w:rPr>
        <w:t>.1.</w:t>
      </w:r>
      <w:r w:rsidRPr="00487284">
        <w:rPr>
          <w:rFonts w:ascii="GHEA Grapalat" w:hAnsi="GHEA Grapalat"/>
          <w:spacing w:val="-6"/>
          <w:sz w:val="22"/>
          <w:szCs w:val="22"/>
        </w:rPr>
        <w:tab/>
        <w:t xml:space="preserve">Компания участвует в организованной 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(далее — Заказчик) процедуре закупок под кодом «ԳՀԱՊՁԲ-15/1-202</w:t>
      </w:r>
      <w:r w:rsidR="00224C5B" w:rsidRPr="00224C5B">
        <w:rPr>
          <w:rFonts w:ascii="GHEA Grapalat" w:hAnsi="GHEA Grapalat"/>
          <w:spacing w:val="-6"/>
          <w:sz w:val="22"/>
          <w:szCs w:val="22"/>
        </w:rPr>
        <w:t>2</w:t>
      </w:r>
      <w:r w:rsidRPr="00487284">
        <w:rPr>
          <w:rFonts w:ascii="GHEA Grapalat" w:hAnsi="GHEA Grapalat"/>
          <w:spacing w:val="-6"/>
          <w:sz w:val="22"/>
          <w:szCs w:val="22"/>
        </w:rPr>
        <w:t>-</w:t>
      </w:r>
      <w:r w:rsidR="0083598A" w:rsidRPr="0083598A">
        <w:rPr>
          <w:rFonts w:ascii="GHEA Grapalat" w:hAnsi="GHEA Grapalat"/>
          <w:spacing w:val="-6"/>
          <w:sz w:val="22"/>
          <w:szCs w:val="22"/>
        </w:rPr>
        <w:t>2</w:t>
      </w:r>
      <w:r w:rsidRPr="00487284">
        <w:rPr>
          <w:rFonts w:ascii="GHEA Grapalat" w:hAnsi="GHEA Grapalat"/>
          <w:spacing w:val="-6"/>
          <w:sz w:val="22"/>
          <w:szCs w:val="22"/>
        </w:rPr>
        <w:t>-ԴԲԳԳԿ».</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A512DF">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A512DF">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A512D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A512D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A512D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87284" w:rsidRDefault="00487284" w:rsidP="00487284">
            <w:pPr>
              <w:widowControl w:val="0"/>
              <w:tabs>
                <w:tab w:val="left" w:pos="3390"/>
              </w:tabs>
              <w:ind w:left="360"/>
              <w:rPr>
                <w:rFonts w:ascii="GHEA Grapalat" w:hAnsi="GHEA Grapalat" w:cs="Sylfaen"/>
              </w:rPr>
            </w:pPr>
            <w:r>
              <w:rPr>
                <w:rFonts w:ascii="GHEA Grapalat" w:hAnsi="GHEA Grapalat" w:cs="Cambria"/>
              </w:rPr>
              <w:t>3.</w:t>
            </w:r>
            <w:r w:rsidR="00BE2572" w:rsidRPr="00487284">
              <w:rPr>
                <w:rFonts w:ascii="GHEA Grapalat" w:hAnsi="GHEA Grapalat" w:cs="Cambria"/>
              </w:rPr>
              <w:t>Дата</w:t>
            </w:r>
            <w:r w:rsidR="00BE2572" w:rsidRPr="00487284">
              <w:rPr>
                <w:rFonts w:ascii="GHEA Grapalat" w:hAnsi="GHEA Grapalat"/>
              </w:rPr>
              <w:t xml:space="preserve"> </w:t>
            </w:r>
            <w:r w:rsidR="00BE2572" w:rsidRPr="00487284">
              <w:rPr>
                <w:rFonts w:ascii="GHEA Grapalat" w:hAnsi="GHEA Grapalat" w:cs="Cambria"/>
              </w:rPr>
              <w:t>представления</w:t>
            </w:r>
            <w:r w:rsidR="00BE2572" w:rsidRPr="00487284">
              <w:rPr>
                <w:rFonts w:ascii="GHEA Grapalat" w:hAnsi="GHEA Grapalat"/>
              </w:rPr>
              <w:t>: "___" ___ 20___</w:t>
            </w:r>
            <w:r w:rsidR="00BE2572" w:rsidRPr="00487284">
              <w:rPr>
                <w:rFonts w:ascii="GHEA Grapalat" w:hAnsi="GHEA Grapalat" w:cs="Cambria"/>
              </w:rPr>
              <w:t>г</w:t>
            </w:r>
            <w:r w:rsidR="00BE2572"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87284"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487284"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487284"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jc w:val="right"/>
              <w:rPr>
                <w:rFonts w:ascii="GHEA Grapalat" w:hAnsi="GHEA Grapalat" w:cs="Tahoma"/>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A512DF">
      <w:pPr>
        <w:widowControl w:val="0"/>
        <w:jc w:val="center"/>
        <w:rPr>
          <w:rFonts w:ascii="GHEA Grapalat" w:hAnsi="GHEA Grapalat" w:cs="Sylfaen"/>
        </w:rPr>
      </w:pPr>
    </w:p>
    <w:p w:rsidR="00BE2572" w:rsidRPr="00B138F3" w:rsidRDefault="00BE2572"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A512DF">
      <w:pPr>
        <w:rPr>
          <w:rFonts w:ascii="GHEA Grapalat" w:hAnsi="GHEA Grapalat" w:cs="Sylfaen"/>
        </w:rPr>
      </w:pPr>
      <w:r w:rsidRPr="00B138F3">
        <w:rPr>
          <w:rFonts w:ascii="GHEA Grapalat" w:hAnsi="GHEA Grapalat" w:cs="Sylfaen"/>
        </w:rPr>
        <w:br w:type="page"/>
      </w:r>
    </w:p>
    <w:p w:rsidR="00BE2572" w:rsidRPr="00B138F3" w:rsidRDefault="00BE2572"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bl>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0A214C" w:rsidRPr="00B138F3" w:rsidRDefault="000A214C" w:rsidP="00A512DF">
      <w:pPr>
        <w:widowControl w:val="0"/>
        <w:jc w:val="both"/>
        <w:rPr>
          <w:rFonts w:ascii="GHEA Grapalat" w:hAnsi="GHEA Grapalat"/>
        </w:rPr>
      </w:pPr>
      <w:r w:rsidRPr="00B138F3">
        <w:rPr>
          <w:rFonts w:ascii="GHEA Grapalat" w:hAnsi="GHEA Grapalat"/>
        </w:rPr>
        <w:br w:type="page"/>
      </w: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6</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ԳՀԱՊՁԲ-15/1-202</w:t>
      </w:r>
      <w:r w:rsidR="00224C5B" w:rsidRPr="00224C5B">
        <w:rPr>
          <w:rFonts w:ascii="GHEA Grapalat" w:hAnsi="GHEA Grapalat"/>
          <w:b/>
        </w:rPr>
        <w:t>2</w:t>
      </w:r>
      <w:r w:rsidRPr="00562E74">
        <w:rPr>
          <w:rFonts w:ascii="GHEA Grapalat" w:hAnsi="GHEA Grapalat"/>
          <w:b/>
          <w:lang w:val="hy-AM"/>
        </w:rPr>
        <w:t>-</w:t>
      </w:r>
      <w:r w:rsidR="0083598A" w:rsidRPr="0083598A">
        <w:rPr>
          <w:rFonts w:ascii="GHEA Grapalat" w:hAnsi="GHEA Grapalat"/>
          <w:b/>
        </w:rPr>
        <w:t>2</w:t>
      </w:r>
      <w:r w:rsidRPr="00562E74">
        <w:rPr>
          <w:rFonts w:ascii="GHEA Grapalat" w:hAnsi="GHEA Grapalat"/>
          <w:b/>
          <w:lang w:val="hy-AM"/>
        </w:rPr>
        <w:t>-ԴԲԳԳԿ</w:t>
      </w:r>
      <w:r w:rsidRPr="00562E74">
        <w:rPr>
          <w:rFonts w:ascii="GHEA Grapalat" w:hAnsi="GHEA Grapalat"/>
          <w:lang w:val="af-ZA"/>
        </w:rPr>
        <w:t>»</w:t>
      </w:r>
    </w:p>
    <w:p w:rsidR="008D352C" w:rsidRPr="00B138F3" w:rsidRDefault="008D352C" w:rsidP="00A512DF">
      <w:pPr>
        <w:widowControl w:val="0"/>
        <w:ind w:left="-142" w:firstLine="142"/>
        <w:jc w:val="center"/>
        <w:rPr>
          <w:rFonts w:ascii="GHEA Grapalat" w:hAnsi="GHEA Grapalat"/>
          <w:i/>
        </w:rPr>
      </w:pPr>
    </w:p>
    <w:p w:rsidR="008C2423" w:rsidRDefault="00071D1C" w:rsidP="00487284">
      <w:pPr>
        <w:widowControl w:val="0"/>
        <w:ind w:left="-142" w:firstLine="142"/>
        <w:jc w:val="center"/>
        <w:rPr>
          <w:rFonts w:ascii="GHEA Grapalat" w:hAnsi="GHEA Grapalat"/>
          <w:b/>
        </w:rPr>
      </w:pPr>
      <w:r w:rsidRPr="00B138F3">
        <w:rPr>
          <w:rFonts w:ascii="GHEA Grapalat" w:hAnsi="GHEA Grapalat"/>
          <w:b/>
        </w:rPr>
        <w:t>ДОГОВОР ПОСТАВК</w:t>
      </w:r>
      <w:r w:rsidR="00F15CED" w:rsidRPr="00B138F3">
        <w:rPr>
          <w:rFonts w:ascii="GHEA Grapalat" w:hAnsi="GHEA Grapalat"/>
          <w:b/>
        </w:rPr>
        <w:t xml:space="preserve">И ТОВАРА </w:t>
      </w:r>
    </w:p>
    <w:p w:rsidR="00071D1C" w:rsidRPr="00487284" w:rsidRDefault="00071D1C" w:rsidP="00487284">
      <w:pPr>
        <w:widowControl w:val="0"/>
        <w:ind w:left="-142" w:firstLine="142"/>
        <w:jc w:val="center"/>
        <w:rPr>
          <w:rFonts w:ascii="GHEA Grapalat" w:hAnsi="GHEA Grapalat"/>
          <w:b/>
        </w:rPr>
      </w:pPr>
      <w:r w:rsidRPr="00B138F3">
        <w:rPr>
          <w:rFonts w:ascii="GHEA Grapalat" w:hAnsi="GHEA Grapalat"/>
          <w:b/>
        </w:rPr>
        <w:t>№ ____________________</w:t>
      </w:r>
    </w:p>
    <w:p w:rsidR="00071D1C" w:rsidRPr="00B138F3" w:rsidRDefault="00071D1C" w:rsidP="00A512DF">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A512DF">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A512DF">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A512DF">
      <w:pPr>
        <w:widowControl w:val="0"/>
        <w:tabs>
          <w:tab w:val="left" w:pos="720"/>
          <w:tab w:val="left" w:pos="1440"/>
          <w:tab w:val="left" w:pos="8865"/>
        </w:tabs>
        <w:jc w:val="center"/>
        <w:rPr>
          <w:rFonts w:ascii="GHEA Grapalat" w:hAnsi="GHEA Grapalat" w:cs="Sylfaen"/>
        </w:rPr>
      </w:pPr>
    </w:p>
    <w:p w:rsidR="00071D1C" w:rsidRPr="00B138F3" w:rsidRDefault="006B3AE3" w:rsidP="00A512DF">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A512DF">
      <w:pPr>
        <w:widowControl w:val="0"/>
        <w:ind w:firstLine="709"/>
        <w:jc w:val="both"/>
        <w:rPr>
          <w:rFonts w:ascii="GHEA Grapalat" w:hAnsi="GHEA Grapalat"/>
          <w:b/>
        </w:rPr>
      </w:pPr>
    </w:p>
    <w:p w:rsidR="00071D1C" w:rsidRPr="00B138F3" w:rsidRDefault="00071D1C" w:rsidP="00A512DF">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A512DF">
      <w:pPr>
        <w:widowControl w:val="0"/>
        <w:ind w:firstLine="709"/>
        <w:jc w:val="both"/>
        <w:rPr>
          <w:rFonts w:ascii="GHEA Grapalat" w:hAnsi="GHEA Grapalat" w:cs="Times Armenian"/>
        </w:rPr>
      </w:pPr>
    </w:p>
    <w:p w:rsidR="00071D1C" w:rsidRPr="00B138F3" w:rsidRDefault="00071D1C" w:rsidP="00A512DF">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C2423">
        <w:rPr>
          <w:rFonts w:ascii="GHEA Grapalat" w:hAnsi="GHEA Grapalat"/>
        </w:rPr>
        <w:t xml:space="preserve">10 </w:t>
      </w:r>
      <w:r w:rsidRPr="00B138F3">
        <w:rPr>
          <w:rFonts w:ascii="GHEA Grapalat" w:hAnsi="GHEA Grapalat"/>
        </w:rPr>
        <w:t>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B138F3">
        <w:rPr>
          <w:rFonts w:ascii="GHEA Grapalat" w:hAnsi="GHEA Grapalat"/>
        </w:rPr>
        <w:t>на товар</w:t>
      </w:r>
      <w:proofErr w:type="gramEnd"/>
      <w:r w:rsidRPr="00B138F3">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принимать товар, соответствующий условию относительно его вида, и </w:t>
      </w:r>
      <w:r w:rsidRPr="00B138F3">
        <w:rPr>
          <w:rFonts w:ascii="GHEA Grapalat" w:hAnsi="GHEA Grapalat"/>
        </w:rPr>
        <w:lastRenderedPageBreak/>
        <w:t>отказываться от остальных товаров;</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76740A" w:rsidRPr="0076740A">
        <w:rPr>
          <w:rFonts w:ascii="GHEA Grapalat" w:hAnsi="GHEA Grapalat"/>
        </w:rPr>
        <w:t>10</w:t>
      </w:r>
      <w:r w:rsidRPr="00B138F3">
        <w:rPr>
          <w:rFonts w:ascii="GHEA Grapalat" w:hAnsi="GHEA Grapalat"/>
        </w:rPr>
        <w:t xml:space="preserve"> 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A512DF">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w:t>
      </w:r>
      <w:r w:rsidRPr="00B138F3">
        <w:rPr>
          <w:rFonts w:ascii="GHEA Grapalat" w:hAnsi="GHEA Grapalat"/>
        </w:rPr>
        <w:lastRenderedPageBreak/>
        <w:t>товар, поставленный в предусмотренном договором порядке, объемах, сроки и по адресу и принятый Покупателем.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A512DF">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Default="00071D1C" w:rsidP="00A512DF">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C2423" w:rsidRPr="00B138F3" w:rsidRDefault="008C2423" w:rsidP="00A512DF">
      <w:pPr>
        <w:widowControl w:val="0"/>
        <w:tabs>
          <w:tab w:val="left" w:pos="1418"/>
        </w:tabs>
        <w:ind w:firstLine="567"/>
        <w:jc w:val="both"/>
        <w:rPr>
          <w:rFonts w:ascii="GHEA Grapalat" w:hAnsi="GHEA Grapalat"/>
        </w:rPr>
      </w:pPr>
    </w:p>
    <w:p w:rsidR="00071D1C" w:rsidRPr="00B138F3" w:rsidRDefault="00071D1C" w:rsidP="00A512DF">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 xml:space="preserve">Цена поставки товара стабильна, и Продавец не вправе требовать </w:t>
      </w:r>
      <w:r w:rsidRPr="00B138F3">
        <w:rPr>
          <w:rFonts w:ascii="GHEA Grapalat" w:hAnsi="GHEA Grapalat"/>
        </w:rPr>
        <w:lastRenderedPageBreak/>
        <w:t>увеличения, а Покупатель — снижения этой цены.</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3.</w:t>
      </w:r>
      <w:r w:rsidR="008C2423">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A512DF">
      <w:pPr>
        <w:widowControl w:val="0"/>
        <w:ind w:firstLine="720"/>
        <w:jc w:val="both"/>
        <w:rPr>
          <w:rFonts w:ascii="GHEA Grapalat" w:hAnsi="GHEA Grapalat" w:cs="Sylfaen"/>
          <w:i/>
          <w:u w:val="single"/>
          <w:lang w:val="hy-AM"/>
        </w:rPr>
      </w:pPr>
    </w:p>
    <w:p w:rsidR="00071D1C" w:rsidRPr="00B138F3" w:rsidRDefault="00071D1C" w:rsidP="00A512DF">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76740A" w:rsidRDefault="0076740A" w:rsidP="00A512DF">
      <w:pPr>
        <w:widowControl w:val="0"/>
        <w:jc w:val="center"/>
        <w:rPr>
          <w:rFonts w:ascii="GHEA Grapalat" w:hAnsi="GHEA Grapalat"/>
          <w:b/>
        </w:rPr>
      </w:pPr>
    </w:p>
    <w:p w:rsidR="009E45F3" w:rsidRPr="00B138F3" w:rsidRDefault="009E45F3" w:rsidP="00A512DF">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A512DF">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A512DF">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C2423">
        <w:rPr>
          <w:rFonts w:ascii="GHEA Grapalat" w:hAnsi="GHEA Grapalat"/>
        </w:rPr>
        <w:t>2</w:t>
      </w:r>
      <w:r>
        <w:rPr>
          <w:rFonts w:ascii="GHEA Grapalat" w:hAnsi="GHEA Grapalat"/>
        </w:rPr>
        <w:t xml:space="preserve"> экземпляр</w:t>
      </w:r>
      <w:r w:rsidR="008C2423">
        <w:rPr>
          <w:rFonts w:ascii="GHEA Grapalat" w:hAnsi="GHEA Grapalat"/>
        </w:rPr>
        <w:t>а</w:t>
      </w:r>
      <w:r>
        <w:rPr>
          <w:rFonts w:ascii="GHEA Grapalat" w:hAnsi="GHEA Grapalat"/>
        </w:rPr>
        <w:t xml:space="preserve"> акта приема-передачи (Приложение № 3). </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A512DF">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76740A" w:rsidRPr="0076740A">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A512DF">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A512DF">
      <w:pPr>
        <w:widowControl w:val="0"/>
        <w:tabs>
          <w:tab w:val="left" w:pos="1134"/>
        </w:tabs>
        <w:ind w:firstLine="567"/>
        <w:jc w:val="both"/>
        <w:rPr>
          <w:rFonts w:ascii="GHEA Grapalat" w:hAnsi="GHEA Grapalat"/>
        </w:rPr>
      </w:pPr>
    </w:p>
    <w:p w:rsidR="009123CA" w:rsidRPr="00B138F3" w:rsidRDefault="009123CA" w:rsidP="00A512DF">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A512DF">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A512DF">
      <w:pPr>
        <w:rPr>
          <w:rFonts w:ascii="GHEA Grapalat" w:hAnsi="GHEA Grapalat"/>
          <w:lang w:val="hy-AM"/>
        </w:rPr>
      </w:pPr>
    </w:p>
    <w:p w:rsidR="009F337A" w:rsidRPr="00B138F3" w:rsidRDefault="009F337A" w:rsidP="00A512DF">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A512DF">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A512DF">
      <w:pPr>
        <w:widowControl w:val="0"/>
        <w:jc w:val="center"/>
        <w:rPr>
          <w:rFonts w:ascii="GHEA Grapalat" w:hAnsi="GHEA Grapalat"/>
          <w:lang w:val="hy-AM"/>
        </w:rPr>
      </w:pPr>
    </w:p>
    <w:p w:rsidR="00071D1C" w:rsidRPr="00B138F3" w:rsidRDefault="00071D1C" w:rsidP="00A512DF">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lastRenderedPageBreak/>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A512DF">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A512DF">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копии агентского договора и данных</w:t>
      </w:r>
      <w:proofErr w:type="gramEnd"/>
      <w:r w:rsidRPr="00B138F3">
        <w:rPr>
          <w:rFonts w:ascii="GHEA Grapalat" w:hAnsi="GHEA Grapalat"/>
        </w:rPr>
        <w:t xml:space="preserve">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8"/>
        <w:t>22</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9"/>
        <w:t>23</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w:t>
      </w:r>
      <w:proofErr w:type="gramStart"/>
      <w:r w:rsidRPr="00B138F3">
        <w:rPr>
          <w:rFonts w:ascii="GHEA Grapalat" w:hAnsi="GHEA Grapalat"/>
          <w:spacing w:val="-6"/>
        </w:rPr>
        <w:t>интернет сайте</w:t>
      </w:r>
      <w:proofErr w:type="gramEnd"/>
      <w:r w:rsidRPr="00B138F3">
        <w:rPr>
          <w:rFonts w:ascii="GHEA Grapalat" w:hAnsi="GHEA Grapalat"/>
          <w:spacing w:val="-6"/>
        </w:rPr>
        <w:t>,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8C2423" w:rsidRDefault="008C2423" w:rsidP="00A512DF">
      <w:pPr>
        <w:widowControl w:val="0"/>
        <w:jc w:val="center"/>
        <w:rPr>
          <w:rFonts w:ascii="GHEA Grapalat" w:hAnsi="GHEA Grapalat"/>
          <w:b/>
        </w:rPr>
      </w:pPr>
    </w:p>
    <w:p w:rsidR="00071D1C" w:rsidRDefault="008C2423" w:rsidP="00A512DF">
      <w:pPr>
        <w:widowControl w:val="0"/>
        <w:jc w:val="center"/>
        <w:rPr>
          <w:rFonts w:ascii="GHEA Grapalat" w:hAnsi="GHEA Grapalat"/>
          <w:b/>
        </w:rPr>
      </w:pPr>
      <w:r>
        <w:rPr>
          <w:rFonts w:ascii="GHEA Grapalat" w:hAnsi="GHEA Grapalat"/>
          <w:b/>
        </w:rPr>
        <w:t>9</w:t>
      </w:r>
      <w:r w:rsidR="00071D1C" w:rsidRPr="00B138F3">
        <w:rPr>
          <w:rFonts w:ascii="GHEA Grapalat" w:hAnsi="GHEA Grapalat"/>
          <w:b/>
        </w:rPr>
        <w:t xml:space="preserve">. </w:t>
      </w:r>
      <w:r w:rsidRPr="00B138F3">
        <w:rPr>
          <w:rFonts w:ascii="GHEA Grapalat" w:hAnsi="GHEA Grapalat"/>
          <w:b/>
        </w:rPr>
        <w:t>АДРЕСА, БАНКОВСКИЕ РЕКВИЗИТЫ И ПОДПИСИ СТОРОН</w:t>
      </w:r>
    </w:p>
    <w:p w:rsidR="008C2423" w:rsidRPr="00B138F3" w:rsidRDefault="008C2423" w:rsidP="00A512DF">
      <w:pPr>
        <w:widowControl w:val="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382B60" w:rsidRDefault="00382B60" w:rsidP="00A512DF">
      <w:pPr>
        <w:widowControl w:val="0"/>
        <w:ind w:firstLine="567"/>
        <w:jc w:val="both"/>
        <w:rPr>
          <w:rFonts w:ascii="GHEA Grapalat" w:hAnsi="GHEA Grapalat"/>
          <w:i/>
          <w:lang w:val="hy-AM"/>
        </w:rPr>
      </w:pPr>
    </w:p>
    <w:p w:rsidR="00071D1C" w:rsidRPr="00B138F3" w:rsidRDefault="00071D1C" w:rsidP="00A512DF">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A512DF">
      <w:pPr>
        <w:widowControl w:val="0"/>
        <w:rPr>
          <w:rFonts w:ascii="GHEA Grapalat" w:hAnsi="GHEA Grapalat"/>
        </w:rPr>
      </w:pPr>
    </w:p>
    <w:p w:rsidR="00071D1C" w:rsidRPr="00382B60" w:rsidRDefault="00071D1C" w:rsidP="00A512DF">
      <w:pPr>
        <w:widowControl w:val="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1</w:t>
      </w:r>
    </w:p>
    <w:p w:rsidR="00071D1C"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8C2423" w:rsidRPr="00B138F3" w:rsidRDefault="008C2423" w:rsidP="00A512DF">
      <w:pPr>
        <w:widowControl w:val="0"/>
        <w:jc w:val="right"/>
        <w:rPr>
          <w:rFonts w:ascii="GHEA Grapalat" w:hAnsi="GHEA Grapalat"/>
          <w:i/>
        </w:rPr>
      </w:pPr>
    </w:p>
    <w:p w:rsidR="00071D1C" w:rsidRPr="00B138F3" w:rsidRDefault="00071D1C" w:rsidP="00A512DF">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059"/>
        <w:gridCol w:w="1842"/>
        <w:gridCol w:w="3765"/>
        <w:gridCol w:w="1085"/>
        <w:gridCol w:w="1559"/>
        <w:gridCol w:w="1104"/>
        <w:gridCol w:w="880"/>
        <w:gridCol w:w="821"/>
        <w:gridCol w:w="1046"/>
        <w:gridCol w:w="947"/>
      </w:tblGrid>
      <w:tr w:rsidR="00B138F3" w:rsidRPr="0076740A" w:rsidTr="00317BD2">
        <w:trPr>
          <w:jc w:val="center"/>
        </w:trPr>
        <w:tc>
          <w:tcPr>
            <w:tcW w:w="16350" w:type="dxa"/>
            <w:gridSpan w:val="11"/>
          </w:tcPr>
          <w:p w:rsidR="00071D1C" w:rsidRPr="0076740A" w:rsidRDefault="00071D1C" w:rsidP="00A512DF">
            <w:pPr>
              <w:widowControl w:val="0"/>
              <w:jc w:val="center"/>
              <w:rPr>
                <w:rFonts w:ascii="GHEA Grapalat" w:hAnsi="GHEA Grapalat"/>
                <w:sz w:val="16"/>
                <w:szCs w:val="16"/>
              </w:rPr>
            </w:pPr>
            <w:r w:rsidRPr="0076740A">
              <w:rPr>
                <w:rFonts w:ascii="GHEA Grapalat" w:hAnsi="GHEA Grapalat"/>
                <w:sz w:val="16"/>
                <w:szCs w:val="16"/>
              </w:rPr>
              <w:t>Товар</w:t>
            </w:r>
          </w:p>
        </w:tc>
      </w:tr>
      <w:tr w:rsidR="00A06707" w:rsidRPr="0076740A" w:rsidTr="00C30335">
        <w:trPr>
          <w:trHeight w:val="219"/>
          <w:jc w:val="center"/>
        </w:trPr>
        <w:tc>
          <w:tcPr>
            <w:tcW w:w="1242" w:type="dxa"/>
            <w:vMerge w:val="restart"/>
            <w:vAlign w:val="center"/>
          </w:tcPr>
          <w:p w:rsidR="00A06707" w:rsidRPr="0076740A" w:rsidRDefault="00A06707" w:rsidP="00A512DF">
            <w:pPr>
              <w:widowControl w:val="0"/>
              <w:jc w:val="center"/>
              <w:rPr>
                <w:rFonts w:ascii="GHEA Grapalat" w:hAnsi="GHEA Grapalat"/>
                <w:sz w:val="16"/>
                <w:szCs w:val="16"/>
              </w:rPr>
            </w:pPr>
            <w:r w:rsidRPr="0076740A">
              <w:rPr>
                <w:rFonts w:ascii="GHEA Grapalat" w:hAnsi="GHEA Grapalat"/>
                <w:sz w:val="16"/>
                <w:szCs w:val="16"/>
              </w:rPr>
              <w:t xml:space="preserve">номер предусмотренного </w:t>
            </w:r>
            <w:r w:rsidRPr="0076740A">
              <w:rPr>
                <w:rFonts w:ascii="GHEA Grapalat" w:hAnsi="GHEA Grapalat"/>
                <w:spacing w:val="-6"/>
                <w:sz w:val="16"/>
                <w:szCs w:val="16"/>
              </w:rPr>
              <w:t>приглашением</w:t>
            </w:r>
            <w:r w:rsidRPr="0076740A">
              <w:rPr>
                <w:rFonts w:ascii="GHEA Grapalat" w:hAnsi="GHEA Grapalat"/>
                <w:sz w:val="16"/>
                <w:szCs w:val="16"/>
              </w:rPr>
              <w:t xml:space="preserve"> лота</w:t>
            </w:r>
          </w:p>
        </w:tc>
        <w:tc>
          <w:tcPr>
            <w:tcW w:w="2059" w:type="dxa"/>
            <w:vMerge w:val="restart"/>
            <w:vAlign w:val="center"/>
          </w:tcPr>
          <w:p w:rsidR="00A06707" w:rsidRPr="0076740A" w:rsidRDefault="00A06707" w:rsidP="00A512DF">
            <w:pPr>
              <w:widowControl w:val="0"/>
              <w:jc w:val="center"/>
              <w:rPr>
                <w:rFonts w:ascii="GHEA Grapalat" w:hAnsi="GHEA Grapalat"/>
                <w:sz w:val="16"/>
                <w:szCs w:val="16"/>
              </w:rPr>
            </w:pPr>
            <w:r w:rsidRPr="0076740A">
              <w:rPr>
                <w:rFonts w:ascii="GHEA Grapalat" w:hAnsi="GHEA Grapalat"/>
                <w:sz w:val="16"/>
                <w:szCs w:val="16"/>
              </w:rPr>
              <w:t>промежуточный код, предусмотренный планом закупок по классификации ЕЗК (CPV)</w:t>
            </w:r>
          </w:p>
        </w:tc>
        <w:tc>
          <w:tcPr>
            <w:tcW w:w="1842" w:type="dxa"/>
            <w:vMerge w:val="restart"/>
            <w:vAlign w:val="center"/>
          </w:tcPr>
          <w:p w:rsidR="00A06707" w:rsidRPr="0076740A" w:rsidRDefault="00A06707" w:rsidP="00A512DF">
            <w:pPr>
              <w:widowControl w:val="0"/>
              <w:jc w:val="center"/>
              <w:rPr>
                <w:rFonts w:ascii="GHEA Grapalat" w:hAnsi="GHEA Grapalat"/>
                <w:sz w:val="16"/>
                <w:szCs w:val="16"/>
                <w:lang w:val="en-US"/>
              </w:rPr>
            </w:pPr>
            <w:r w:rsidRPr="0076740A">
              <w:rPr>
                <w:rFonts w:ascii="GHEA Grapalat" w:hAnsi="GHEA Grapalat"/>
                <w:sz w:val="16"/>
                <w:szCs w:val="16"/>
              </w:rPr>
              <w:t xml:space="preserve">наименование </w:t>
            </w:r>
          </w:p>
        </w:tc>
        <w:tc>
          <w:tcPr>
            <w:tcW w:w="3765" w:type="dxa"/>
            <w:vMerge w:val="restart"/>
            <w:vAlign w:val="center"/>
          </w:tcPr>
          <w:p w:rsidR="00A06707" w:rsidRPr="0076740A" w:rsidRDefault="00A06707" w:rsidP="00A512DF">
            <w:pPr>
              <w:widowControl w:val="0"/>
              <w:ind w:left="-108" w:right="-59"/>
              <w:jc w:val="center"/>
              <w:rPr>
                <w:rFonts w:ascii="GHEA Grapalat" w:hAnsi="GHEA Grapalat"/>
                <w:sz w:val="16"/>
                <w:szCs w:val="16"/>
              </w:rPr>
            </w:pPr>
            <w:r w:rsidRPr="0076740A">
              <w:rPr>
                <w:rFonts w:ascii="GHEA Grapalat" w:hAnsi="GHEA Grapalat"/>
                <w:sz w:val="16"/>
                <w:szCs w:val="16"/>
              </w:rPr>
              <w:t>техническая характеристика</w:t>
            </w:r>
          </w:p>
        </w:tc>
        <w:tc>
          <w:tcPr>
            <w:tcW w:w="1085" w:type="dxa"/>
            <w:vMerge w:val="restart"/>
            <w:vAlign w:val="center"/>
          </w:tcPr>
          <w:p w:rsidR="00A06707" w:rsidRPr="0076740A" w:rsidRDefault="00A06707" w:rsidP="00A512DF">
            <w:pPr>
              <w:widowControl w:val="0"/>
              <w:ind w:left="-48" w:right="-108"/>
              <w:jc w:val="center"/>
              <w:rPr>
                <w:rFonts w:ascii="GHEA Grapalat" w:hAnsi="GHEA Grapalat"/>
                <w:sz w:val="16"/>
                <w:szCs w:val="16"/>
              </w:rPr>
            </w:pPr>
            <w:r w:rsidRPr="0076740A">
              <w:rPr>
                <w:rFonts w:ascii="GHEA Grapalat" w:hAnsi="GHEA Grapalat"/>
                <w:sz w:val="16"/>
                <w:szCs w:val="16"/>
              </w:rPr>
              <w:t>единица измерения</w:t>
            </w:r>
          </w:p>
        </w:tc>
        <w:tc>
          <w:tcPr>
            <w:tcW w:w="1559" w:type="dxa"/>
            <w:vMerge w:val="restart"/>
            <w:vAlign w:val="center"/>
          </w:tcPr>
          <w:p w:rsidR="00A06707" w:rsidRPr="0076740A" w:rsidRDefault="00A06707" w:rsidP="00A512DF">
            <w:pPr>
              <w:widowControl w:val="0"/>
              <w:ind w:left="-108" w:right="-108"/>
              <w:jc w:val="center"/>
              <w:rPr>
                <w:rFonts w:ascii="GHEA Grapalat" w:hAnsi="GHEA Grapalat"/>
                <w:sz w:val="16"/>
                <w:szCs w:val="16"/>
              </w:rPr>
            </w:pPr>
            <w:r w:rsidRPr="0076740A">
              <w:rPr>
                <w:rFonts w:ascii="GHEA Grapalat" w:hAnsi="GHEA Grapalat"/>
                <w:sz w:val="16"/>
                <w:szCs w:val="16"/>
              </w:rPr>
              <w:t>цена единицы/</w:t>
            </w:r>
            <w:proofErr w:type="spellStart"/>
            <w:r w:rsidRPr="0076740A">
              <w:rPr>
                <w:rFonts w:ascii="GHEA Grapalat" w:hAnsi="GHEA Grapalat"/>
                <w:sz w:val="16"/>
                <w:szCs w:val="16"/>
              </w:rPr>
              <w:t>драмов</w:t>
            </w:r>
            <w:proofErr w:type="spellEnd"/>
            <w:r w:rsidRPr="0076740A">
              <w:rPr>
                <w:rFonts w:ascii="GHEA Grapalat" w:hAnsi="GHEA Grapalat"/>
                <w:sz w:val="16"/>
                <w:szCs w:val="16"/>
              </w:rPr>
              <w:t xml:space="preserve"> РА</w:t>
            </w:r>
          </w:p>
        </w:tc>
        <w:tc>
          <w:tcPr>
            <w:tcW w:w="1104" w:type="dxa"/>
            <w:vMerge w:val="restart"/>
            <w:vAlign w:val="center"/>
          </w:tcPr>
          <w:p w:rsidR="00A06707" w:rsidRPr="0076740A" w:rsidRDefault="00A06707" w:rsidP="00A512DF">
            <w:pPr>
              <w:widowControl w:val="0"/>
              <w:ind w:left="-108" w:right="-108"/>
              <w:jc w:val="center"/>
              <w:rPr>
                <w:rFonts w:ascii="GHEA Grapalat" w:hAnsi="GHEA Grapalat"/>
                <w:sz w:val="16"/>
                <w:szCs w:val="16"/>
              </w:rPr>
            </w:pPr>
            <w:r w:rsidRPr="0076740A">
              <w:rPr>
                <w:rFonts w:ascii="GHEA Grapalat" w:hAnsi="GHEA Grapalat"/>
                <w:sz w:val="16"/>
                <w:szCs w:val="16"/>
              </w:rPr>
              <w:t>общая цена/</w:t>
            </w:r>
            <w:proofErr w:type="spellStart"/>
            <w:r w:rsidRPr="0076740A">
              <w:rPr>
                <w:rFonts w:ascii="GHEA Grapalat" w:hAnsi="GHEA Grapalat"/>
                <w:sz w:val="16"/>
                <w:szCs w:val="16"/>
              </w:rPr>
              <w:t>драмов</w:t>
            </w:r>
            <w:proofErr w:type="spellEnd"/>
            <w:r w:rsidRPr="0076740A">
              <w:rPr>
                <w:rFonts w:ascii="GHEA Grapalat" w:hAnsi="GHEA Grapalat"/>
                <w:sz w:val="16"/>
                <w:szCs w:val="16"/>
              </w:rPr>
              <w:t xml:space="preserve"> РА</w:t>
            </w:r>
          </w:p>
        </w:tc>
        <w:tc>
          <w:tcPr>
            <w:tcW w:w="880" w:type="dxa"/>
            <w:vMerge w:val="restart"/>
            <w:vAlign w:val="center"/>
          </w:tcPr>
          <w:p w:rsidR="00A06707" w:rsidRPr="0076740A" w:rsidRDefault="00A06707" w:rsidP="00A512DF">
            <w:pPr>
              <w:widowControl w:val="0"/>
              <w:ind w:left="-126" w:right="-108"/>
              <w:jc w:val="center"/>
              <w:rPr>
                <w:rFonts w:ascii="GHEA Grapalat" w:hAnsi="GHEA Grapalat"/>
                <w:sz w:val="16"/>
                <w:szCs w:val="16"/>
              </w:rPr>
            </w:pPr>
            <w:r w:rsidRPr="0076740A">
              <w:rPr>
                <w:rFonts w:ascii="GHEA Grapalat" w:hAnsi="GHEA Grapalat"/>
                <w:sz w:val="16"/>
                <w:szCs w:val="16"/>
              </w:rPr>
              <w:t>общий объем</w:t>
            </w:r>
          </w:p>
        </w:tc>
        <w:tc>
          <w:tcPr>
            <w:tcW w:w="2814" w:type="dxa"/>
            <w:gridSpan w:val="3"/>
            <w:vAlign w:val="center"/>
          </w:tcPr>
          <w:p w:rsidR="00A06707" w:rsidRPr="0076740A" w:rsidRDefault="00A06707" w:rsidP="00A512DF">
            <w:pPr>
              <w:widowControl w:val="0"/>
              <w:jc w:val="center"/>
              <w:rPr>
                <w:rFonts w:ascii="GHEA Grapalat" w:hAnsi="GHEA Grapalat"/>
                <w:sz w:val="16"/>
                <w:szCs w:val="16"/>
              </w:rPr>
            </w:pPr>
            <w:r w:rsidRPr="0076740A">
              <w:rPr>
                <w:rFonts w:ascii="GHEA Grapalat" w:hAnsi="GHEA Grapalat"/>
                <w:sz w:val="16"/>
                <w:szCs w:val="16"/>
              </w:rPr>
              <w:t>поставки</w:t>
            </w:r>
          </w:p>
        </w:tc>
      </w:tr>
      <w:tr w:rsidR="00A06707" w:rsidRPr="0076740A" w:rsidTr="00C30335">
        <w:trPr>
          <w:trHeight w:val="445"/>
          <w:jc w:val="center"/>
        </w:trPr>
        <w:tc>
          <w:tcPr>
            <w:tcW w:w="1242" w:type="dxa"/>
            <w:vMerge/>
            <w:vAlign w:val="center"/>
          </w:tcPr>
          <w:p w:rsidR="00A06707" w:rsidRPr="0076740A" w:rsidRDefault="00A06707" w:rsidP="00A512DF">
            <w:pPr>
              <w:widowControl w:val="0"/>
              <w:jc w:val="center"/>
              <w:rPr>
                <w:rFonts w:ascii="GHEA Grapalat" w:hAnsi="GHEA Grapalat"/>
                <w:sz w:val="16"/>
                <w:szCs w:val="16"/>
              </w:rPr>
            </w:pPr>
          </w:p>
        </w:tc>
        <w:tc>
          <w:tcPr>
            <w:tcW w:w="2059" w:type="dxa"/>
            <w:vMerge/>
            <w:vAlign w:val="center"/>
          </w:tcPr>
          <w:p w:rsidR="00A06707" w:rsidRPr="0076740A" w:rsidRDefault="00A06707" w:rsidP="00A512DF">
            <w:pPr>
              <w:widowControl w:val="0"/>
              <w:jc w:val="center"/>
              <w:rPr>
                <w:rFonts w:ascii="GHEA Grapalat" w:hAnsi="GHEA Grapalat"/>
                <w:sz w:val="16"/>
                <w:szCs w:val="16"/>
              </w:rPr>
            </w:pPr>
          </w:p>
        </w:tc>
        <w:tc>
          <w:tcPr>
            <w:tcW w:w="1842" w:type="dxa"/>
            <w:vMerge/>
            <w:vAlign w:val="center"/>
          </w:tcPr>
          <w:p w:rsidR="00A06707" w:rsidRPr="0076740A" w:rsidRDefault="00A06707" w:rsidP="00A512DF">
            <w:pPr>
              <w:widowControl w:val="0"/>
              <w:jc w:val="center"/>
              <w:rPr>
                <w:rFonts w:ascii="GHEA Grapalat" w:hAnsi="GHEA Grapalat"/>
                <w:sz w:val="16"/>
                <w:szCs w:val="16"/>
              </w:rPr>
            </w:pPr>
          </w:p>
        </w:tc>
        <w:tc>
          <w:tcPr>
            <w:tcW w:w="3765" w:type="dxa"/>
            <w:vMerge/>
            <w:vAlign w:val="center"/>
          </w:tcPr>
          <w:p w:rsidR="00A06707" w:rsidRPr="0076740A" w:rsidRDefault="00A06707" w:rsidP="00A512DF">
            <w:pPr>
              <w:widowControl w:val="0"/>
              <w:jc w:val="center"/>
              <w:rPr>
                <w:rFonts w:ascii="GHEA Grapalat" w:hAnsi="GHEA Grapalat"/>
                <w:sz w:val="16"/>
                <w:szCs w:val="16"/>
              </w:rPr>
            </w:pPr>
          </w:p>
        </w:tc>
        <w:tc>
          <w:tcPr>
            <w:tcW w:w="1085" w:type="dxa"/>
            <w:vMerge/>
            <w:vAlign w:val="center"/>
          </w:tcPr>
          <w:p w:rsidR="00A06707" w:rsidRPr="0076740A" w:rsidRDefault="00A06707" w:rsidP="00A512DF">
            <w:pPr>
              <w:widowControl w:val="0"/>
              <w:jc w:val="center"/>
              <w:rPr>
                <w:rFonts w:ascii="GHEA Grapalat" w:hAnsi="GHEA Grapalat"/>
                <w:sz w:val="16"/>
                <w:szCs w:val="16"/>
              </w:rPr>
            </w:pPr>
          </w:p>
        </w:tc>
        <w:tc>
          <w:tcPr>
            <w:tcW w:w="1559" w:type="dxa"/>
            <w:vMerge/>
            <w:vAlign w:val="center"/>
          </w:tcPr>
          <w:p w:rsidR="00A06707" w:rsidRPr="0076740A" w:rsidRDefault="00A06707" w:rsidP="00A512DF">
            <w:pPr>
              <w:widowControl w:val="0"/>
              <w:jc w:val="center"/>
              <w:rPr>
                <w:rFonts w:ascii="GHEA Grapalat" w:hAnsi="GHEA Grapalat"/>
                <w:sz w:val="16"/>
                <w:szCs w:val="16"/>
              </w:rPr>
            </w:pPr>
          </w:p>
        </w:tc>
        <w:tc>
          <w:tcPr>
            <w:tcW w:w="1104" w:type="dxa"/>
            <w:vMerge/>
            <w:vAlign w:val="center"/>
          </w:tcPr>
          <w:p w:rsidR="00A06707" w:rsidRPr="0076740A" w:rsidRDefault="00A06707" w:rsidP="00A512DF">
            <w:pPr>
              <w:widowControl w:val="0"/>
              <w:jc w:val="center"/>
              <w:rPr>
                <w:rFonts w:ascii="GHEA Grapalat" w:hAnsi="GHEA Grapalat"/>
                <w:sz w:val="16"/>
                <w:szCs w:val="16"/>
              </w:rPr>
            </w:pPr>
          </w:p>
        </w:tc>
        <w:tc>
          <w:tcPr>
            <w:tcW w:w="880" w:type="dxa"/>
            <w:vMerge/>
            <w:vAlign w:val="center"/>
          </w:tcPr>
          <w:p w:rsidR="00A06707" w:rsidRPr="0076740A" w:rsidRDefault="00A06707" w:rsidP="00A512DF">
            <w:pPr>
              <w:widowControl w:val="0"/>
              <w:jc w:val="center"/>
              <w:rPr>
                <w:rFonts w:ascii="GHEA Grapalat" w:hAnsi="GHEA Grapalat"/>
                <w:sz w:val="16"/>
                <w:szCs w:val="16"/>
              </w:rPr>
            </w:pPr>
          </w:p>
        </w:tc>
        <w:tc>
          <w:tcPr>
            <w:tcW w:w="821" w:type="dxa"/>
            <w:vAlign w:val="center"/>
          </w:tcPr>
          <w:p w:rsidR="00A06707" w:rsidRPr="0076740A" w:rsidRDefault="00A06707" w:rsidP="00A512DF">
            <w:pPr>
              <w:widowControl w:val="0"/>
              <w:ind w:left="-108" w:right="-108"/>
              <w:jc w:val="center"/>
              <w:rPr>
                <w:rFonts w:ascii="GHEA Grapalat" w:hAnsi="GHEA Grapalat"/>
                <w:sz w:val="16"/>
                <w:szCs w:val="16"/>
              </w:rPr>
            </w:pPr>
            <w:r w:rsidRPr="0076740A">
              <w:rPr>
                <w:rFonts w:ascii="GHEA Grapalat" w:hAnsi="GHEA Grapalat"/>
                <w:sz w:val="16"/>
                <w:szCs w:val="16"/>
              </w:rPr>
              <w:t>адрес</w:t>
            </w:r>
          </w:p>
        </w:tc>
        <w:tc>
          <w:tcPr>
            <w:tcW w:w="1046" w:type="dxa"/>
            <w:vAlign w:val="center"/>
          </w:tcPr>
          <w:p w:rsidR="00A06707" w:rsidRPr="0076740A" w:rsidRDefault="00A06707" w:rsidP="00A512DF">
            <w:pPr>
              <w:widowControl w:val="0"/>
              <w:ind w:left="-46" w:right="-84"/>
              <w:jc w:val="center"/>
              <w:rPr>
                <w:rFonts w:ascii="GHEA Grapalat" w:hAnsi="GHEA Grapalat"/>
                <w:sz w:val="16"/>
                <w:szCs w:val="16"/>
              </w:rPr>
            </w:pPr>
            <w:r w:rsidRPr="0076740A">
              <w:rPr>
                <w:rFonts w:ascii="GHEA Grapalat" w:hAnsi="GHEA Grapalat"/>
                <w:sz w:val="16"/>
                <w:szCs w:val="16"/>
              </w:rPr>
              <w:t>подлежащее поставке количество товара</w:t>
            </w:r>
          </w:p>
        </w:tc>
        <w:tc>
          <w:tcPr>
            <w:tcW w:w="947" w:type="dxa"/>
            <w:vAlign w:val="center"/>
          </w:tcPr>
          <w:p w:rsidR="00A06707" w:rsidRPr="0076740A" w:rsidRDefault="00A06707" w:rsidP="00A512DF">
            <w:pPr>
              <w:widowControl w:val="0"/>
              <w:ind w:left="-132" w:right="-129"/>
              <w:jc w:val="center"/>
              <w:rPr>
                <w:rFonts w:ascii="GHEA Grapalat" w:hAnsi="GHEA Grapalat"/>
                <w:sz w:val="16"/>
                <w:szCs w:val="16"/>
                <w:lang w:val="en-US"/>
              </w:rPr>
            </w:pPr>
            <w:r w:rsidRPr="0076740A">
              <w:rPr>
                <w:rFonts w:ascii="GHEA Grapalat" w:hAnsi="GHEA Grapalat"/>
                <w:sz w:val="16"/>
                <w:szCs w:val="16"/>
              </w:rPr>
              <w:t>срок</w:t>
            </w:r>
            <w:r w:rsidRPr="0076740A">
              <w:rPr>
                <w:rStyle w:val="af6"/>
                <w:rFonts w:ascii="GHEA Grapalat" w:hAnsi="GHEA Grapalat"/>
                <w:sz w:val="16"/>
                <w:szCs w:val="16"/>
              </w:rPr>
              <w:footnoteReference w:customMarkFollows="1" w:id="10"/>
              <w:t>***</w:t>
            </w:r>
          </w:p>
        </w:tc>
      </w:tr>
      <w:tr w:rsidR="00A06707" w:rsidRPr="0076740A" w:rsidTr="00C9069A">
        <w:trPr>
          <w:trHeight w:val="246"/>
          <w:jc w:val="center"/>
        </w:trPr>
        <w:tc>
          <w:tcPr>
            <w:tcW w:w="1242" w:type="dxa"/>
            <w:vAlign w:val="center"/>
          </w:tcPr>
          <w:p w:rsidR="00A06707" w:rsidRPr="0076740A" w:rsidRDefault="00A06707" w:rsidP="00A06707">
            <w:pPr>
              <w:jc w:val="center"/>
              <w:rPr>
                <w:rFonts w:ascii="GHEA Grapalat" w:hAnsi="GHEA Grapalat" w:cs="Calibri"/>
                <w:color w:val="000000"/>
                <w:sz w:val="20"/>
                <w:szCs w:val="20"/>
              </w:rPr>
            </w:pPr>
            <w:r w:rsidRPr="0076740A">
              <w:rPr>
                <w:rFonts w:ascii="GHEA Grapalat" w:hAnsi="GHEA Grapalat" w:cs="Calibri"/>
                <w:color w:val="000000"/>
                <w:sz w:val="20"/>
                <w:szCs w:val="20"/>
              </w:rPr>
              <w:t>1</w:t>
            </w:r>
          </w:p>
        </w:tc>
        <w:tc>
          <w:tcPr>
            <w:tcW w:w="2059" w:type="dxa"/>
            <w:vAlign w:val="center"/>
          </w:tcPr>
          <w:p w:rsidR="00A06707" w:rsidRPr="00D93AF1" w:rsidRDefault="00A06707" w:rsidP="00A06707">
            <w:pPr>
              <w:jc w:val="center"/>
              <w:rPr>
                <w:rFonts w:ascii="GHEA Grapalat" w:hAnsi="GHEA Grapalat" w:cs="Calibri"/>
                <w:color w:val="000000"/>
                <w:sz w:val="20"/>
                <w:szCs w:val="20"/>
              </w:rPr>
            </w:pPr>
            <w:r w:rsidRPr="0040411C">
              <w:rPr>
                <w:rFonts w:ascii="GHEA Grapalat" w:hAnsi="GHEA Grapalat" w:cs="Calibri"/>
                <w:color w:val="000000"/>
                <w:sz w:val="20"/>
                <w:szCs w:val="20"/>
              </w:rPr>
              <w:t>09132200</w:t>
            </w:r>
          </w:p>
        </w:tc>
        <w:tc>
          <w:tcPr>
            <w:tcW w:w="1842" w:type="dxa"/>
            <w:vAlign w:val="center"/>
          </w:tcPr>
          <w:p w:rsidR="00A06707" w:rsidRPr="00063E9F" w:rsidRDefault="00A06707" w:rsidP="00A06707">
            <w:pPr>
              <w:rPr>
                <w:rFonts w:ascii="GHEA Grapalat" w:hAnsi="GHEA Grapalat" w:cs="Calibri"/>
                <w:color w:val="000000"/>
                <w:sz w:val="20"/>
                <w:szCs w:val="20"/>
              </w:rPr>
            </w:pPr>
            <w:r w:rsidRPr="00A06707">
              <w:rPr>
                <w:rFonts w:ascii="GHEA Grapalat" w:hAnsi="GHEA Grapalat" w:cs="Calibri"/>
                <w:color w:val="000000"/>
                <w:sz w:val="20"/>
                <w:szCs w:val="20"/>
              </w:rPr>
              <w:t xml:space="preserve">Бензин, </w:t>
            </w:r>
            <w:proofErr w:type="spellStart"/>
            <w:r w:rsidRPr="00A06707">
              <w:rPr>
                <w:rFonts w:ascii="GHEA Grapalat" w:hAnsi="GHEA Grapalat" w:cs="Calibri"/>
                <w:color w:val="000000"/>
                <w:sz w:val="20"/>
                <w:szCs w:val="20"/>
              </w:rPr>
              <w:t>регуляр</w:t>
            </w:r>
            <w:proofErr w:type="spellEnd"/>
          </w:p>
        </w:tc>
        <w:tc>
          <w:tcPr>
            <w:tcW w:w="3765" w:type="dxa"/>
            <w:vAlign w:val="center"/>
          </w:tcPr>
          <w:p w:rsidR="00A06707" w:rsidRPr="00063E9F" w:rsidRDefault="00A06707" w:rsidP="00A06707">
            <w:pPr>
              <w:jc w:val="center"/>
              <w:rPr>
                <w:rFonts w:ascii="GHEA Grapalat" w:hAnsi="GHEA Grapalat" w:cs="Calibri"/>
                <w:color w:val="000000"/>
                <w:sz w:val="18"/>
                <w:szCs w:val="18"/>
              </w:rPr>
            </w:pPr>
            <w:r w:rsidRPr="00A06707">
              <w:rPr>
                <w:rFonts w:ascii="GHEA Grapalat" w:hAnsi="GHEA Grapalat" w:cs="Calibri"/>
                <w:color w:val="000000"/>
                <w:sz w:val="18"/>
                <w:szCs w:val="18"/>
              </w:rPr>
              <w:t xml:space="preserve">Внешний вид: чистый и прозрачный, октановое число определяется методом исследования - не менее 91, моторным методом: не менее 81, давление насыщенных паров бензина от 45 до 100 кПа, содержание свинца не более 5 мг / дм3, объемная часть бензола не более 1 %, плотность при температуре 15 0C : от 720 до 775 кг/м3, , содержание серы: не более 10 мг/кг, масса кислорода-не более 2,7%, объемная часть окислителей не более: метанол 3 %, этанол 5 %, изопропиловый спирт10%, изобутиловый спирт10 %, </w:t>
            </w:r>
            <w:proofErr w:type="spellStart"/>
            <w:r w:rsidRPr="00A06707">
              <w:rPr>
                <w:rFonts w:ascii="GHEA Grapalat" w:hAnsi="GHEA Grapalat" w:cs="Calibri"/>
                <w:color w:val="000000"/>
                <w:sz w:val="18"/>
                <w:szCs w:val="18"/>
              </w:rPr>
              <w:t>триабутиловый</w:t>
            </w:r>
            <w:proofErr w:type="spellEnd"/>
            <w:r w:rsidRPr="00A06707">
              <w:rPr>
                <w:rFonts w:ascii="GHEA Grapalat" w:hAnsi="GHEA Grapalat" w:cs="Calibri"/>
                <w:color w:val="000000"/>
                <w:sz w:val="18"/>
                <w:szCs w:val="18"/>
              </w:rPr>
              <w:t xml:space="preserve"> спирт 7 %, эфиры (C5 и более)15 %, другие окислители10 %. Безопасность, маркировка: согласно постановлению Правительства РА № 1592-N от 11 ноября 2004 г. “Технического регламента моторного топлива внутреннего сгорания”. Представить сертификат соответствия качества, если </w:t>
            </w:r>
            <w:r w:rsidRPr="00A06707">
              <w:rPr>
                <w:rFonts w:ascii="GHEA Grapalat" w:hAnsi="GHEA Grapalat" w:cs="Calibri"/>
                <w:color w:val="000000"/>
                <w:sz w:val="18"/>
                <w:szCs w:val="18"/>
              </w:rPr>
              <w:lastRenderedPageBreak/>
              <w:t xml:space="preserve">это применимо к данному продукту. </w:t>
            </w:r>
            <w:r w:rsidRPr="00A06707">
              <w:rPr>
                <w:rFonts w:ascii="GHEA Grapalat" w:hAnsi="GHEA Grapalat" w:cs="Calibri"/>
                <w:color w:val="000000"/>
                <w:sz w:val="18"/>
                <w:szCs w:val="18"/>
                <w:u w:val="single"/>
              </w:rPr>
              <w:t>Поставка: по чеку.</w:t>
            </w:r>
          </w:p>
        </w:tc>
        <w:tc>
          <w:tcPr>
            <w:tcW w:w="1085" w:type="dxa"/>
            <w:vAlign w:val="center"/>
          </w:tcPr>
          <w:p w:rsidR="00A06707" w:rsidRPr="00063E9F" w:rsidRDefault="00A06707" w:rsidP="00A06707">
            <w:pPr>
              <w:jc w:val="center"/>
              <w:rPr>
                <w:rFonts w:ascii="GHEA Grapalat" w:hAnsi="GHEA Grapalat" w:cs="Calibri"/>
                <w:color w:val="000000"/>
                <w:sz w:val="20"/>
                <w:szCs w:val="20"/>
              </w:rPr>
            </w:pPr>
            <w:r>
              <w:rPr>
                <w:rFonts w:ascii="GHEA Grapalat" w:hAnsi="GHEA Grapalat" w:cs="Calibri"/>
                <w:color w:val="000000"/>
                <w:sz w:val="20"/>
                <w:szCs w:val="20"/>
              </w:rPr>
              <w:lastRenderedPageBreak/>
              <w:t>литр</w:t>
            </w:r>
          </w:p>
        </w:tc>
        <w:tc>
          <w:tcPr>
            <w:tcW w:w="1559" w:type="dxa"/>
            <w:vAlign w:val="center"/>
          </w:tcPr>
          <w:p w:rsidR="00A06707" w:rsidRPr="0076740A" w:rsidRDefault="00A06707" w:rsidP="00A06707">
            <w:pPr>
              <w:widowControl w:val="0"/>
              <w:jc w:val="center"/>
              <w:rPr>
                <w:rFonts w:ascii="GHEA Grapalat" w:hAnsi="GHEA Grapalat"/>
                <w:sz w:val="16"/>
                <w:szCs w:val="16"/>
              </w:rPr>
            </w:pPr>
          </w:p>
        </w:tc>
        <w:tc>
          <w:tcPr>
            <w:tcW w:w="1104" w:type="dxa"/>
            <w:vAlign w:val="center"/>
          </w:tcPr>
          <w:p w:rsidR="00A06707" w:rsidRPr="0076740A" w:rsidRDefault="00A06707" w:rsidP="00A06707">
            <w:pPr>
              <w:widowControl w:val="0"/>
              <w:jc w:val="center"/>
              <w:rPr>
                <w:rFonts w:ascii="GHEA Grapalat" w:hAnsi="GHEA Grapalat"/>
                <w:sz w:val="16"/>
                <w:szCs w:val="16"/>
              </w:rPr>
            </w:pPr>
          </w:p>
        </w:tc>
        <w:tc>
          <w:tcPr>
            <w:tcW w:w="880" w:type="dxa"/>
            <w:vAlign w:val="center"/>
          </w:tcPr>
          <w:p w:rsidR="00A06707" w:rsidRPr="0076740A" w:rsidRDefault="00A06707" w:rsidP="00A06707">
            <w:pPr>
              <w:jc w:val="center"/>
              <w:rPr>
                <w:rFonts w:ascii="GHEA Grapalat" w:hAnsi="GHEA Grapalat" w:cs="Calibri"/>
                <w:color w:val="000000"/>
                <w:sz w:val="20"/>
                <w:szCs w:val="20"/>
              </w:rPr>
            </w:pPr>
            <w:r>
              <w:rPr>
                <w:rFonts w:ascii="GHEA Grapalat" w:hAnsi="GHEA Grapalat" w:cs="Calibri"/>
                <w:color w:val="000000"/>
                <w:sz w:val="20"/>
                <w:szCs w:val="20"/>
              </w:rPr>
              <w:t>3000</w:t>
            </w:r>
          </w:p>
        </w:tc>
        <w:tc>
          <w:tcPr>
            <w:tcW w:w="821" w:type="dxa"/>
            <w:vAlign w:val="center"/>
          </w:tcPr>
          <w:p w:rsidR="00A06707" w:rsidRPr="0076740A" w:rsidRDefault="00A06707" w:rsidP="00A06707">
            <w:pPr>
              <w:jc w:val="center"/>
              <w:rPr>
                <w:rFonts w:ascii="GHEA Grapalat" w:hAnsi="GHEA Grapalat"/>
                <w:sz w:val="16"/>
                <w:szCs w:val="16"/>
              </w:rPr>
            </w:pPr>
            <w:r w:rsidRPr="0076740A">
              <w:rPr>
                <w:rFonts w:ascii="GHEA Grapalat" w:hAnsi="GHEA Grapalat"/>
                <w:sz w:val="16"/>
                <w:szCs w:val="16"/>
              </w:rPr>
              <w:t xml:space="preserve">г. Ереван, </w:t>
            </w:r>
            <w:proofErr w:type="spellStart"/>
            <w:r w:rsidRPr="0076740A">
              <w:rPr>
                <w:rFonts w:ascii="GHEA Grapalat" w:hAnsi="GHEA Grapalat"/>
                <w:sz w:val="16"/>
                <w:szCs w:val="16"/>
              </w:rPr>
              <w:t>Гераци</w:t>
            </w:r>
            <w:proofErr w:type="spellEnd"/>
            <w:r w:rsidRPr="0076740A">
              <w:rPr>
                <w:rFonts w:ascii="GHEA Grapalat" w:hAnsi="GHEA Grapalat"/>
                <w:sz w:val="16"/>
                <w:szCs w:val="16"/>
              </w:rPr>
              <w:t xml:space="preserve"> 5/1</w:t>
            </w:r>
          </w:p>
        </w:tc>
        <w:tc>
          <w:tcPr>
            <w:tcW w:w="1046" w:type="dxa"/>
            <w:vAlign w:val="center"/>
          </w:tcPr>
          <w:p w:rsidR="00A06707" w:rsidRPr="0076740A" w:rsidRDefault="00A06707" w:rsidP="00A06707">
            <w:pPr>
              <w:jc w:val="center"/>
              <w:rPr>
                <w:rFonts w:ascii="GHEA Grapalat" w:hAnsi="GHEA Grapalat" w:cs="Calibri"/>
                <w:color w:val="000000"/>
                <w:sz w:val="20"/>
                <w:szCs w:val="20"/>
              </w:rPr>
            </w:pPr>
            <w:r>
              <w:rPr>
                <w:rFonts w:ascii="GHEA Grapalat" w:hAnsi="GHEA Grapalat" w:cs="Calibri"/>
                <w:color w:val="000000"/>
                <w:sz w:val="20"/>
                <w:szCs w:val="20"/>
              </w:rPr>
              <w:t>3000</w:t>
            </w:r>
          </w:p>
        </w:tc>
        <w:tc>
          <w:tcPr>
            <w:tcW w:w="947" w:type="dxa"/>
            <w:vAlign w:val="center"/>
          </w:tcPr>
          <w:p w:rsidR="00A06707" w:rsidRPr="0076740A" w:rsidRDefault="00A06707" w:rsidP="00A06707">
            <w:pPr>
              <w:widowControl w:val="0"/>
              <w:jc w:val="center"/>
              <w:rPr>
                <w:rFonts w:ascii="GHEA Grapalat" w:hAnsi="GHEA Grapalat"/>
                <w:sz w:val="16"/>
                <w:szCs w:val="16"/>
              </w:rPr>
            </w:pPr>
            <w:r w:rsidRPr="0076740A">
              <w:rPr>
                <w:rFonts w:ascii="GHEA Grapalat" w:hAnsi="GHEA Grapalat"/>
                <w:sz w:val="16"/>
                <w:szCs w:val="16"/>
              </w:rPr>
              <w:t xml:space="preserve">со дня заключения договора </w:t>
            </w:r>
            <w:r>
              <w:rPr>
                <w:rFonts w:ascii="GHEA Grapalat" w:hAnsi="GHEA Grapalat"/>
                <w:sz w:val="16"/>
                <w:szCs w:val="16"/>
              </w:rPr>
              <w:t>2</w:t>
            </w:r>
            <w:r w:rsidRPr="0076740A">
              <w:rPr>
                <w:rFonts w:ascii="GHEA Grapalat" w:hAnsi="GHEA Grapalat"/>
                <w:sz w:val="16"/>
                <w:szCs w:val="16"/>
              </w:rPr>
              <w:t xml:space="preserve">0 </w:t>
            </w:r>
            <w:proofErr w:type="spellStart"/>
            <w:r w:rsidRPr="0076740A">
              <w:rPr>
                <w:rFonts w:ascii="GHEA Grapalat" w:hAnsi="GHEA Grapalat"/>
                <w:sz w:val="16"/>
                <w:szCs w:val="16"/>
              </w:rPr>
              <w:t>календарны</w:t>
            </w:r>
            <w:proofErr w:type="spellEnd"/>
            <w:r w:rsidRPr="0076740A">
              <w:rPr>
                <w:rFonts w:ascii="GHEA Grapalat" w:hAnsi="GHEA Grapalat"/>
                <w:sz w:val="16"/>
                <w:szCs w:val="16"/>
                <w:lang w:val="en-US"/>
              </w:rPr>
              <w:t>x</w:t>
            </w:r>
            <w:r w:rsidRPr="0076740A">
              <w:rPr>
                <w:rFonts w:ascii="GHEA Grapalat" w:hAnsi="GHEA Grapalat"/>
                <w:sz w:val="16"/>
                <w:szCs w:val="16"/>
              </w:rPr>
              <w:t xml:space="preserve"> дней</w:t>
            </w:r>
          </w:p>
        </w:tc>
      </w:tr>
      <w:tr w:rsidR="00A06707" w:rsidRPr="0076740A" w:rsidTr="00A06707">
        <w:trPr>
          <w:trHeight w:val="4315"/>
          <w:jc w:val="center"/>
        </w:trPr>
        <w:tc>
          <w:tcPr>
            <w:tcW w:w="1242" w:type="dxa"/>
            <w:vAlign w:val="center"/>
          </w:tcPr>
          <w:p w:rsidR="00A06707" w:rsidRPr="0076740A" w:rsidRDefault="00A06707" w:rsidP="00A06707">
            <w:pPr>
              <w:jc w:val="center"/>
              <w:rPr>
                <w:rFonts w:ascii="GHEA Grapalat" w:hAnsi="GHEA Grapalat" w:cs="Calibri"/>
                <w:color w:val="000000"/>
                <w:sz w:val="20"/>
                <w:szCs w:val="20"/>
              </w:rPr>
            </w:pPr>
            <w:r w:rsidRPr="0076740A">
              <w:rPr>
                <w:rFonts w:ascii="GHEA Grapalat" w:hAnsi="GHEA Grapalat" w:cs="Calibri"/>
                <w:color w:val="000000"/>
                <w:sz w:val="20"/>
                <w:szCs w:val="20"/>
              </w:rPr>
              <w:t>2</w:t>
            </w:r>
          </w:p>
        </w:tc>
        <w:tc>
          <w:tcPr>
            <w:tcW w:w="2059" w:type="dxa"/>
            <w:vAlign w:val="center"/>
          </w:tcPr>
          <w:p w:rsidR="00A06707" w:rsidRPr="00D93AF1" w:rsidRDefault="00A06707" w:rsidP="00A06707">
            <w:pPr>
              <w:jc w:val="center"/>
              <w:rPr>
                <w:rFonts w:ascii="GHEA Grapalat" w:hAnsi="GHEA Grapalat" w:cs="Calibri"/>
                <w:color w:val="000000"/>
                <w:sz w:val="20"/>
                <w:szCs w:val="20"/>
              </w:rPr>
            </w:pPr>
            <w:r w:rsidRPr="0040411C">
              <w:rPr>
                <w:rFonts w:ascii="GHEA Grapalat" w:hAnsi="GHEA Grapalat" w:cs="Calibri"/>
                <w:color w:val="000000"/>
                <w:sz w:val="20"/>
                <w:szCs w:val="20"/>
              </w:rPr>
              <w:t>09134200</w:t>
            </w:r>
          </w:p>
        </w:tc>
        <w:tc>
          <w:tcPr>
            <w:tcW w:w="1842" w:type="dxa"/>
            <w:vAlign w:val="center"/>
          </w:tcPr>
          <w:p w:rsidR="00A06707" w:rsidRPr="00063E9F" w:rsidRDefault="00A06707" w:rsidP="00A06707">
            <w:pPr>
              <w:rPr>
                <w:rFonts w:ascii="GHEA Grapalat" w:hAnsi="GHEA Grapalat" w:cs="Calibri"/>
                <w:color w:val="000000"/>
                <w:sz w:val="20"/>
                <w:szCs w:val="20"/>
              </w:rPr>
            </w:pPr>
            <w:r w:rsidRPr="00A06707">
              <w:rPr>
                <w:rFonts w:ascii="GHEA Grapalat" w:hAnsi="GHEA Grapalat" w:cs="Calibri"/>
                <w:color w:val="000000"/>
                <w:sz w:val="20"/>
                <w:szCs w:val="20"/>
              </w:rPr>
              <w:t>Дизельное топливо</w:t>
            </w:r>
          </w:p>
        </w:tc>
        <w:tc>
          <w:tcPr>
            <w:tcW w:w="3765" w:type="dxa"/>
            <w:vAlign w:val="center"/>
          </w:tcPr>
          <w:p w:rsidR="00A06707" w:rsidRDefault="00A06707" w:rsidP="00A06707">
            <w:pPr>
              <w:jc w:val="center"/>
              <w:rPr>
                <w:rFonts w:ascii="GHEA Grapalat" w:hAnsi="GHEA Grapalat" w:cs="Calibri"/>
                <w:color w:val="000000"/>
                <w:sz w:val="18"/>
                <w:szCs w:val="18"/>
              </w:rPr>
            </w:pPr>
          </w:p>
          <w:p w:rsidR="00A06707" w:rsidRPr="00A06707" w:rsidRDefault="00A06707" w:rsidP="00A06707">
            <w:pPr>
              <w:jc w:val="center"/>
              <w:rPr>
                <w:rFonts w:ascii="GHEA Grapalat" w:hAnsi="GHEA Grapalat" w:cs="Calibri"/>
                <w:sz w:val="18"/>
                <w:szCs w:val="18"/>
              </w:rPr>
            </w:pPr>
            <w:proofErr w:type="spellStart"/>
            <w:r w:rsidRPr="00A06707">
              <w:rPr>
                <w:rFonts w:ascii="GHEA Grapalat" w:hAnsi="GHEA Grapalat" w:cs="Calibri"/>
                <w:sz w:val="18"/>
                <w:szCs w:val="18"/>
              </w:rPr>
              <w:t>Цетановое</w:t>
            </w:r>
            <w:proofErr w:type="spellEnd"/>
            <w:r w:rsidRPr="00A06707">
              <w:rPr>
                <w:rFonts w:ascii="GHEA Grapalat" w:hAnsi="GHEA Grapalat" w:cs="Calibri"/>
                <w:sz w:val="18"/>
                <w:szCs w:val="18"/>
              </w:rPr>
              <w:t xml:space="preserve"> число не менее 51. </w:t>
            </w:r>
            <w:proofErr w:type="spellStart"/>
            <w:r w:rsidRPr="00A06707">
              <w:rPr>
                <w:rFonts w:ascii="GHEA Grapalat" w:hAnsi="GHEA Grapalat" w:cs="Calibri"/>
                <w:sz w:val="18"/>
                <w:szCs w:val="18"/>
              </w:rPr>
              <w:t>Цетановый</w:t>
            </w:r>
            <w:proofErr w:type="spellEnd"/>
            <w:r w:rsidRPr="00A06707">
              <w:rPr>
                <w:rFonts w:ascii="GHEA Grapalat" w:hAnsi="GHEA Grapalat" w:cs="Calibri"/>
                <w:sz w:val="18"/>
                <w:szCs w:val="18"/>
              </w:rPr>
              <w:t xml:space="preserve"> указатель не менее 46. Плотность при температуре 15° C 820-845 кг / м3. Массовая доля полициклических ароматических углеводородов - не более 11%. Содержание серы не более 10 мг/кг. Температура воспламенения не менее 55 ° С. Остаток углерода/ </w:t>
            </w:r>
            <w:proofErr w:type="spellStart"/>
            <w:r w:rsidRPr="00A06707">
              <w:rPr>
                <w:rFonts w:ascii="GHEA Grapalat" w:hAnsi="GHEA Grapalat" w:cs="Calibri"/>
                <w:sz w:val="18"/>
                <w:szCs w:val="18"/>
              </w:rPr>
              <w:t>коксичность</w:t>
            </w:r>
            <w:proofErr w:type="spellEnd"/>
            <w:r w:rsidRPr="00A06707">
              <w:rPr>
                <w:rFonts w:ascii="GHEA Grapalat" w:hAnsi="GHEA Grapalat" w:cs="Calibri"/>
                <w:sz w:val="18"/>
                <w:szCs w:val="18"/>
              </w:rPr>
              <w:t xml:space="preserve"> / в 10 % остатке не более 0,3 %. Вязкость при 40 ° С: от 2,0 до 4,5 мм2/с. Температура помутнения: не выше 5 ° C. Безопасность, маркировка и упаковка: согласно постановлению Правительства РА № 1592-N от 11 ноября 2004 г. “Технического регламента моторного топлива внутреннего сгорания”. </w:t>
            </w:r>
            <w:r w:rsidRPr="00A06707">
              <w:rPr>
                <w:rFonts w:ascii="GHEA Grapalat" w:hAnsi="GHEA Grapalat" w:cs="Calibri"/>
                <w:sz w:val="18"/>
                <w:szCs w:val="18"/>
                <w:u w:val="single"/>
              </w:rPr>
              <w:t>Поставка: по чеку.</w:t>
            </w:r>
          </w:p>
        </w:tc>
        <w:tc>
          <w:tcPr>
            <w:tcW w:w="1085" w:type="dxa"/>
            <w:vAlign w:val="center"/>
          </w:tcPr>
          <w:p w:rsidR="00A06707" w:rsidRPr="00063E9F" w:rsidRDefault="00A06707" w:rsidP="00A06707">
            <w:pPr>
              <w:jc w:val="center"/>
              <w:rPr>
                <w:rFonts w:ascii="GHEA Grapalat" w:hAnsi="GHEA Grapalat" w:cs="Calibri"/>
                <w:color w:val="000000"/>
                <w:sz w:val="20"/>
                <w:szCs w:val="20"/>
              </w:rPr>
            </w:pPr>
            <w:r>
              <w:rPr>
                <w:rFonts w:ascii="GHEA Grapalat" w:hAnsi="GHEA Grapalat" w:cs="Calibri"/>
                <w:color w:val="000000"/>
                <w:sz w:val="20"/>
                <w:szCs w:val="20"/>
              </w:rPr>
              <w:t>литр</w:t>
            </w:r>
          </w:p>
        </w:tc>
        <w:tc>
          <w:tcPr>
            <w:tcW w:w="1559" w:type="dxa"/>
            <w:vAlign w:val="center"/>
          </w:tcPr>
          <w:p w:rsidR="00A06707" w:rsidRPr="0076740A" w:rsidRDefault="00A06707" w:rsidP="00A06707">
            <w:pPr>
              <w:widowControl w:val="0"/>
              <w:jc w:val="center"/>
              <w:rPr>
                <w:rFonts w:ascii="GHEA Grapalat" w:hAnsi="GHEA Grapalat"/>
                <w:sz w:val="16"/>
                <w:szCs w:val="16"/>
              </w:rPr>
            </w:pPr>
          </w:p>
        </w:tc>
        <w:tc>
          <w:tcPr>
            <w:tcW w:w="1104" w:type="dxa"/>
            <w:vAlign w:val="center"/>
          </w:tcPr>
          <w:p w:rsidR="00A06707" w:rsidRPr="0076740A" w:rsidRDefault="00A06707" w:rsidP="00A06707">
            <w:pPr>
              <w:widowControl w:val="0"/>
              <w:jc w:val="center"/>
              <w:rPr>
                <w:rFonts w:ascii="GHEA Grapalat" w:hAnsi="GHEA Grapalat"/>
                <w:sz w:val="16"/>
                <w:szCs w:val="16"/>
              </w:rPr>
            </w:pPr>
          </w:p>
        </w:tc>
        <w:tc>
          <w:tcPr>
            <w:tcW w:w="880" w:type="dxa"/>
            <w:vAlign w:val="center"/>
          </w:tcPr>
          <w:p w:rsidR="00A06707" w:rsidRPr="0076740A" w:rsidRDefault="0083598A" w:rsidP="00A06707">
            <w:pPr>
              <w:jc w:val="center"/>
              <w:rPr>
                <w:rFonts w:ascii="GHEA Grapalat" w:hAnsi="GHEA Grapalat" w:cs="Calibri"/>
                <w:color w:val="000000"/>
                <w:sz w:val="20"/>
                <w:szCs w:val="20"/>
              </w:rPr>
            </w:pPr>
            <w:r>
              <w:rPr>
                <w:rFonts w:ascii="GHEA Grapalat" w:hAnsi="GHEA Grapalat" w:cs="Calibri"/>
                <w:color w:val="000000"/>
                <w:sz w:val="20"/>
                <w:szCs w:val="20"/>
                <w:lang w:val="en-US"/>
              </w:rPr>
              <w:t>9</w:t>
            </w:r>
            <w:r w:rsidR="00A06707">
              <w:rPr>
                <w:rFonts w:ascii="GHEA Grapalat" w:hAnsi="GHEA Grapalat" w:cs="Calibri"/>
                <w:color w:val="000000"/>
                <w:sz w:val="20"/>
                <w:szCs w:val="20"/>
              </w:rPr>
              <w:t>00</w:t>
            </w:r>
          </w:p>
        </w:tc>
        <w:tc>
          <w:tcPr>
            <w:tcW w:w="821" w:type="dxa"/>
            <w:vAlign w:val="center"/>
          </w:tcPr>
          <w:p w:rsidR="00A06707" w:rsidRPr="0076740A" w:rsidRDefault="00A06707" w:rsidP="00A06707">
            <w:pPr>
              <w:jc w:val="center"/>
              <w:rPr>
                <w:rFonts w:ascii="GHEA Grapalat" w:hAnsi="GHEA Grapalat"/>
                <w:sz w:val="16"/>
                <w:szCs w:val="16"/>
              </w:rPr>
            </w:pPr>
            <w:r w:rsidRPr="0076740A">
              <w:rPr>
                <w:rFonts w:ascii="GHEA Grapalat" w:hAnsi="GHEA Grapalat"/>
                <w:sz w:val="16"/>
                <w:szCs w:val="16"/>
              </w:rPr>
              <w:t xml:space="preserve">г. Ереван, </w:t>
            </w:r>
            <w:proofErr w:type="spellStart"/>
            <w:r w:rsidRPr="0076740A">
              <w:rPr>
                <w:rFonts w:ascii="GHEA Grapalat" w:hAnsi="GHEA Grapalat"/>
                <w:sz w:val="16"/>
                <w:szCs w:val="16"/>
              </w:rPr>
              <w:t>Гераци</w:t>
            </w:r>
            <w:proofErr w:type="spellEnd"/>
            <w:r w:rsidRPr="0076740A">
              <w:rPr>
                <w:rFonts w:ascii="GHEA Grapalat" w:hAnsi="GHEA Grapalat"/>
                <w:sz w:val="16"/>
                <w:szCs w:val="16"/>
              </w:rPr>
              <w:t xml:space="preserve"> 5/1</w:t>
            </w:r>
          </w:p>
        </w:tc>
        <w:tc>
          <w:tcPr>
            <w:tcW w:w="1046" w:type="dxa"/>
            <w:vAlign w:val="center"/>
          </w:tcPr>
          <w:p w:rsidR="00A06707" w:rsidRPr="0076740A" w:rsidRDefault="0083598A" w:rsidP="00A06707">
            <w:pPr>
              <w:jc w:val="center"/>
              <w:rPr>
                <w:rFonts w:ascii="GHEA Grapalat" w:hAnsi="GHEA Grapalat" w:cs="Calibri"/>
                <w:color w:val="000000"/>
                <w:sz w:val="20"/>
                <w:szCs w:val="20"/>
              </w:rPr>
            </w:pPr>
            <w:r>
              <w:rPr>
                <w:rFonts w:ascii="GHEA Grapalat" w:hAnsi="GHEA Grapalat" w:cs="Calibri"/>
                <w:color w:val="000000"/>
                <w:sz w:val="20"/>
                <w:szCs w:val="20"/>
                <w:lang w:val="en-US"/>
              </w:rPr>
              <w:t>9</w:t>
            </w:r>
            <w:r w:rsidR="00A06707">
              <w:rPr>
                <w:rFonts w:ascii="GHEA Grapalat" w:hAnsi="GHEA Grapalat" w:cs="Calibri"/>
                <w:color w:val="000000"/>
                <w:sz w:val="20"/>
                <w:szCs w:val="20"/>
              </w:rPr>
              <w:t>00</w:t>
            </w:r>
          </w:p>
        </w:tc>
        <w:tc>
          <w:tcPr>
            <w:tcW w:w="947" w:type="dxa"/>
            <w:vAlign w:val="center"/>
          </w:tcPr>
          <w:p w:rsidR="00A06707" w:rsidRPr="0076740A" w:rsidRDefault="00A06707" w:rsidP="00A06707">
            <w:pPr>
              <w:widowControl w:val="0"/>
              <w:jc w:val="center"/>
              <w:rPr>
                <w:rFonts w:ascii="GHEA Grapalat" w:hAnsi="GHEA Grapalat"/>
                <w:sz w:val="16"/>
                <w:szCs w:val="16"/>
              </w:rPr>
            </w:pPr>
            <w:r w:rsidRPr="0076740A">
              <w:rPr>
                <w:rFonts w:ascii="GHEA Grapalat" w:hAnsi="GHEA Grapalat"/>
                <w:sz w:val="16"/>
                <w:szCs w:val="16"/>
              </w:rPr>
              <w:t xml:space="preserve">со дня заключения договора </w:t>
            </w:r>
            <w:r>
              <w:rPr>
                <w:rFonts w:ascii="GHEA Grapalat" w:hAnsi="GHEA Grapalat"/>
                <w:sz w:val="16"/>
                <w:szCs w:val="16"/>
              </w:rPr>
              <w:t>2</w:t>
            </w:r>
            <w:r w:rsidRPr="0076740A">
              <w:rPr>
                <w:rFonts w:ascii="GHEA Grapalat" w:hAnsi="GHEA Grapalat"/>
                <w:sz w:val="16"/>
                <w:szCs w:val="16"/>
              </w:rPr>
              <w:t xml:space="preserve">0 </w:t>
            </w:r>
            <w:proofErr w:type="spellStart"/>
            <w:r w:rsidRPr="0076740A">
              <w:rPr>
                <w:rFonts w:ascii="GHEA Grapalat" w:hAnsi="GHEA Grapalat"/>
                <w:sz w:val="16"/>
                <w:szCs w:val="16"/>
              </w:rPr>
              <w:t>календарны</w:t>
            </w:r>
            <w:proofErr w:type="spellEnd"/>
            <w:r w:rsidRPr="0076740A">
              <w:rPr>
                <w:rFonts w:ascii="GHEA Grapalat" w:hAnsi="GHEA Grapalat"/>
                <w:sz w:val="16"/>
                <w:szCs w:val="16"/>
                <w:lang w:val="en-US"/>
              </w:rPr>
              <w:t>x</w:t>
            </w:r>
            <w:r w:rsidRPr="0076740A">
              <w:rPr>
                <w:rFonts w:ascii="GHEA Grapalat" w:hAnsi="GHEA Grapalat"/>
                <w:sz w:val="16"/>
                <w:szCs w:val="16"/>
              </w:rPr>
              <w:t xml:space="preserve"> дней</w:t>
            </w:r>
          </w:p>
        </w:tc>
      </w:tr>
    </w:tbl>
    <w:p w:rsidR="00F954E8" w:rsidRPr="00B138F3" w:rsidRDefault="00F954E8" w:rsidP="00A512DF">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1"/>
        <w:t>*</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77"/>
        <w:gridCol w:w="1886"/>
        <w:gridCol w:w="924"/>
        <w:gridCol w:w="957"/>
        <w:gridCol w:w="670"/>
        <w:gridCol w:w="817"/>
        <w:gridCol w:w="638"/>
        <w:gridCol w:w="638"/>
        <w:gridCol w:w="684"/>
        <w:gridCol w:w="798"/>
        <w:gridCol w:w="864"/>
        <w:gridCol w:w="838"/>
        <w:gridCol w:w="926"/>
        <w:gridCol w:w="842"/>
        <w:gridCol w:w="770"/>
      </w:tblGrid>
      <w:tr w:rsidR="00B138F3" w:rsidRPr="00B138F3" w:rsidTr="00445F9F">
        <w:trPr>
          <w:trHeight w:val="305"/>
          <w:jc w:val="center"/>
        </w:trPr>
        <w:tc>
          <w:tcPr>
            <w:tcW w:w="15905" w:type="dxa"/>
            <w:gridSpan w:val="16"/>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06707">
        <w:trPr>
          <w:trHeight w:val="747"/>
          <w:jc w:val="center"/>
        </w:trPr>
        <w:tc>
          <w:tcPr>
            <w:tcW w:w="1676"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77"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86"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66" w:type="dxa"/>
            <w:gridSpan w:val="13"/>
            <w:vAlign w:val="center"/>
          </w:tcPr>
          <w:p w:rsidR="00071D1C" w:rsidRPr="00B138F3" w:rsidRDefault="00071D1C" w:rsidP="00A512D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2"/>
              <w:t>**</w:t>
            </w:r>
          </w:p>
        </w:tc>
      </w:tr>
      <w:tr w:rsidR="00B138F3" w:rsidRPr="00B138F3" w:rsidTr="00A06707">
        <w:trPr>
          <w:trHeight w:val="594"/>
          <w:jc w:val="center"/>
        </w:trPr>
        <w:tc>
          <w:tcPr>
            <w:tcW w:w="1676" w:type="dxa"/>
          </w:tcPr>
          <w:p w:rsidR="00071D1C" w:rsidRPr="00B138F3" w:rsidRDefault="00071D1C" w:rsidP="00A512DF">
            <w:pPr>
              <w:widowControl w:val="0"/>
              <w:jc w:val="center"/>
              <w:rPr>
                <w:rFonts w:ascii="GHEA Grapalat" w:hAnsi="GHEA Grapalat"/>
                <w:sz w:val="16"/>
                <w:szCs w:val="16"/>
              </w:rPr>
            </w:pPr>
          </w:p>
        </w:tc>
        <w:tc>
          <w:tcPr>
            <w:tcW w:w="1977" w:type="dxa"/>
          </w:tcPr>
          <w:p w:rsidR="00071D1C" w:rsidRPr="00B138F3" w:rsidRDefault="00071D1C" w:rsidP="00A512DF">
            <w:pPr>
              <w:widowControl w:val="0"/>
              <w:jc w:val="center"/>
              <w:rPr>
                <w:rFonts w:ascii="GHEA Grapalat" w:hAnsi="GHEA Grapalat"/>
                <w:sz w:val="16"/>
                <w:szCs w:val="16"/>
              </w:rPr>
            </w:pPr>
          </w:p>
        </w:tc>
        <w:tc>
          <w:tcPr>
            <w:tcW w:w="1886" w:type="dxa"/>
          </w:tcPr>
          <w:p w:rsidR="00071D1C" w:rsidRPr="00B138F3" w:rsidRDefault="00071D1C" w:rsidP="00A512DF">
            <w:pPr>
              <w:widowControl w:val="0"/>
              <w:jc w:val="center"/>
              <w:rPr>
                <w:rFonts w:ascii="GHEA Grapalat" w:hAnsi="GHEA Grapalat"/>
                <w:sz w:val="16"/>
                <w:szCs w:val="16"/>
              </w:rPr>
            </w:pPr>
          </w:p>
        </w:tc>
        <w:tc>
          <w:tcPr>
            <w:tcW w:w="92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7"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0"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7"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6"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0" w:type="dxa"/>
            <w:vAlign w:val="center"/>
          </w:tcPr>
          <w:p w:rsidR="00071D1C" w:rsidRPr="00B138F3" w:rsidRDefault="00071D1C" w:rsidP="00A512D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06707" w:rsidRPr="00B138F3" w:rsidTr="00A06707">
        <w:trPr>
          <w:trHeight w:val="404"/>
          <w:jc w:val="center"/>
        </w:trPr>
        <w:tc>
          <w:tcPr>
            <w:tcW w:w="1676" w:type="dxa"/>
            <w:vAlign w:val="center"/>
          </w:tcPr>
          <w:p w:rsidR="00A06707" w:rsidRPr="0076740A" w:rsidRDefault="00A06707" w:rsidP="00A06707">
            <w:pPr>
              <w:jc w:val="center"/>
              <w:rPr>
                <w:rFonts w:ascii="GHEA Grapalat" w:hAnsi="GHEA Grapalat" w:cs="Calibri"/>
                <w:color w:val="000000"/>
                <w:sz w:val="20"/>
                <w:szCs w:val="20"/>
              </w:rPr>
            </w:pPr>
            <w:r w:rsidRPr="0076740A">
              <w:rPr>
                <w:rFonts w:ascii="GHEA Grapalat" w:hAnsi="GHEA Grapalat" w:cs="Calibri"/>
                <w:color w:val="000000"/>
                <w:sz w:val="20"/>
                <w:szCs w:val="20"/>
              </w:rPr>
              <w:t>1</w:t>
            </w:r>
          </w:p>
        </w:tc>
        <w:tc>
          <w:tcPr>
            <w:tcW w:w="1977" w:type="dxa"/>
            <w:vAlign w:val="center"/>
          </w:tcPr>
          <w:p w:rsidR="00A06707" w:rsidRPr="00D93AF1" w:rsidRDefault="00A06707" w:rsidP="00A06707">
            <w:pPr>
              <w:jc w:val="center"/>
              <w:rPr>
                <w:rFonts w:ascii="GHEA Grapalat" w:hAnsi="GHEA Grapalat" w:cs="Calibri"/>
                <w:color w:val="000000"/>
                <w:sz w:val="20"/>
                <w:szCs w:val="20"/>
              </w:rPr>
            </w:pPr>
            <w:r w:rsidRPr="0040411C">
              <w:rPr>
                <w:rFonts w:ascii="GHEA Grapalat" w:hAnsi="GHEA Grapalat" w:cs="Calibri"/>
                <w:color w:val="000000"/>
                <w:sz w:val="20"/>
                <w:szCs w:val="20"/>
              </w:rPr>
              <w:t>09132200</w:t>
            </w:r>
          </w:p>
        </w:tc>
        <w:tc>
          <w:tcPr>
            <w:tcW w:w="1886" w:type="dxa"/>
            <w:vAlign w:val="center"/>
          </w:tcPr>
          <w:p w:rsidR="00A06707" w:rsidRPr="00063E9F" w:rsidRDefault="00A06707" w:rsidP="00A06707">
            <w:pPr>
              <w:rPr>
                <w:rFonts w:ascii="GHEA Grapalat" w:hAnsi="GHEA Grapalat" w:cs="Calibri"/>
                <w:color w:val="000000"/>
                <w:sz w:val="20"/>
                <w:szCs w:val="20"/>
              </w:rPr>
            </w:pPr>
            <w:r w:rsidRPr="00A06707">
              <w:rPr>
                <w:rFonts w:ascii="GHEA Grapalat" w:hAnsi="GHEA Grapalat" w:cs="Calibri"/>
                <w:color w:val="000000"/>
                <w:sz w:val="20"/>
                <w:szCs w:val="20"/>
              </w:rPr>
              <w:t xml:space="preserve">Бензин, </w:t>
            </w:r>
            <w:proofErr w:type="spellStart"/>
            <w:r w:rsidRPr="00A06707">
              <w:rPr>
                <w:rFonts w:ascii="GHEA Grapalat" w:hAnsi="GHEA Grapalat" w:cs="Calibri"/>
                <w:color w:val="000000"/>
                <w:sz w:val="20"/>
                <w:szCs w:val="20"/>
              </w:rPr>
              <w:t>регуляр</w:t>
            </w:r>
            <w:proofErr w:type="spellEnd"/>
          </w:p>
        </w:tc>
        <w:tc>
          <w:tcPr>
            <w:tcW w:w="924" w:type="dxa"/>
            <w:vAlign w:val="center"/>
          </w:tcPr>
          <w:p w:rsidR="00A06707" w:rsidRPr="00A71D81" w:rsidRDefault="00A06707" w:rsidP="00A06707">
            <w:pPr>
              <w:jc w:val="center"/>
              <w:rPr>
                <w:rFonts w:ascii="GHEA Grapalat" w:hAnsi="GHEA Grapalat"/>
                <w:lang w:val="pt-BR"/>
              </w:rPr>
            </w:pPr>
            <w:r>
              <w:rPr>
                <w:rFonts w:ascii="GHEA Grapalat" w:hAnsi="GHEA Grapalat"/>
                <w:lang w:val="pt-BR"/>
              </w:rPr>
              <w:t>-</w:t>
            </w:r>
          </w:p>
        </w:tc>
        <w:tc>
          <w:tcPr>
            <w:tcW w:w="957" w:type="dxa"/>
            <w:vAlign w:val="center"/>
          </w:tcPr>
          <w:p w:rsidR="00A06707" w:rsidRPr="00A71D81" w:rsidRDefault="00A06707" w:rsidP="00A06707">
            <w:pPr>
              <w:jc w:val="center"/>
              <w:rPr>
                <w:rFonts w:ascii="GHEA Grapalat" w:hAnsi="GHEA Grapalat"/>
                <w:lang w:val="pt-BR"/>
              </w:rPr>
            </w:pPr>
            <w:r>
              <w:rPr>
                <w:rFonts w:ascii="GHEA Grapalat" w:hAnsi="GHEA Grapalat"/>
                <w:lang w:val="pt-BR"/>
              </w:rPr>
              <w:t>-</w:t>
            </w:r>
          </w:p>
        </w:tc>
        <w:tc>
          <w:tcPr>
            <w:tcW w:w="670" w:type="dxa"/>
            <w:vAlign w:val="center"/>
          </w:tcPr>
          <w:p w:rsidR="00A06707" w:rsidRPr="0095344B" w:rsidRDefault="00A06707" w:rsidP="00A06707">
            <w:pPr>
              <w:jc w:val="center"/>
              <w:rPr>
                <w:rFonts w:ascii="GHEA Grapalat" w:hAnsi="GHEA Grapalat" w:cs="Arial"/>
                <w:sz w:val="18"/>
                <w:szCs w:val="18"/>
                <w:lang w:val="pt-BR"/>
              </w:rPr>
            </w:pPr>
            <w:r w:rsidRPr="0095344B">
              <w:rPr>
                <w:rFonts w:ascii="GHEA Grapalat" w:hAnsi="GHEA Grapalat" w:cs="Arial"/>
                <w:sz w:val="18"/>
                <w:szCs w:val="18"/>
                <w:lang w:val="hy-AM"/>
              </w:rPr>
              <w:t>100</w:t>
            </w:r>
            <w:r w:rsidRPr="0095344B">
              <w:rPr>
                <w:rFonts w:ascii="GHEA Grapalat" w:hAnsi="GHEA Grapalat" w:cs="Arial"/>
                <w:sz w:val="18"/>
                <w:szCs w:val="18"/>
              </w:rPr>
              <w:t>%</w:t>
            </w:r>
          </w:p>
        </w:tc>
        <w:tc>
          <w:tcPr>
            <w:tcW w:w="817" w:type="dxa"/>
            <w:vAlign w:val="center"/>
          </w:tcPr>
          <w:p w:rsidR="00A06707" w:rsidRPr="0095344B" w:rsidRDefault="00A06707" w:rsidP="00A06707">
            <w:pPr>
              <w:jc w:val="center"/>
              <w:rPr>
                <w:rFonts w:ascii="GHEA Grapalat" w:hAnsi="GHEA Grapalat" w:cs="Arial"/>
                <w:sz w:val="18"/>
                <w:szCs w:val="18"/>
                <w:lang w:val="pt-BR"/>
              </w:rPr>
            </w:pPr>
            <w:r w:rsidRPr="0095344B">
              <w:rPr>
                <w:rFonts w:ascii="GHEA Grapalat" w:hAnsi="GHEA Grapalat" w:cs="Arial"/>
                <w:sz w:val="18"/>
                <w:szCs w:val="18"/>
                <w:lang w:val="hy-AM"/>
              </w:rPr>
              <w:t>100</w:t>
            </w:r>
            <w:r w:rsidRPr="0095344B">
              <w:rPr>
                <w:rFonts w:ascii="GHEA Grapalat" w:hAnsi="GHEA Grapalat" w:cs="Arial"/>
                <w:sz w:val="18"/>
                <w:szCs w:val="18"/>
              </w:rPr>
              <w:t>%</w:t>
            </w:r>
          </w:p>
        </w:tc>
        <w:tc>
          <w:tcPr>
            <w:tcW w:w="63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3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84"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64"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3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926" w:type="dxa"/>
            <w:vAlign w:val="center"/>
          </w:tcPr>
          <w:p w:rsidR="00A06707" w:rsidRPr="00672761" w:rsidRDefault="00A06707" w:rsidP="00A06707">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42"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70" w:type="dxa"/>
            <w:vAlign w:val="center"/>
          </w:tcPr>
          <w:p w:rsidR="00A06707" w:rsidRPr="00A71D81" w:rsidRDefault="00A06707" w:rsidP="00A06707">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r w:rsidR="00A06707" w:rsidRPr="00B138F3" w:rsidTr="00A06707">
        <w:trPr>
          <w:trHeight w:val="404"/>
          <w:jc w:val="center"/>
        </w:trPr>
        <w:tc>
          <w:tcPr>
            <w:tcW w:w="1676" w:type="dxa"/>
            <w:vAlign w:val="center"/>
          </w:tcPr>
          <w:p w:rsidR="00A06707" w:rsidRPr="0076740A" w:rsidRDefault="00A06707" w:rsidP="00A06707">
            <w:pPr>
              <w:jc w:val="center"/>
              <w:rPr>
                <w:rFonts w:ascii="GHEA Grapalat" w:hAnsi="GHEA Grapalat" w:cs="Calibri"/>
                <w:color w:val="000000"/>
                <w:sz w:val="20"/>
                <w:szCs w:val="20"/>
              </w:rPr>
            </w:pPr>
            <w:r w:rsidRPr="0076740A">
              <w:rPr>
                <w:rFonts w:ascii="GHEA Grapalat" w:hAnsi="GHEA Grapalat" w:cs="Calibri"/>
                <w:color w:val="000000"/>
                <w:sz w:val="20"/>
                <w:szCs w:val="20"/>
              </w:rPr>
              <w:t>2</w:t>
            </w:r>
          </w:p>
        </w:tc>
        <w:tc>
          <w:tcPr>
            <w:tcW w:w="1977" w:type="dxa"/>
            <w:vAlign w:val="center"/>
          </w:tcPr>
          <w:p w:rsidR="00A06707" w:rsidRPr="00D93AF1" w:rsidRDefault="00A06707" w:rsidP="00A06707">
            <w:pPr>
              <w:jc w:val="center"/>
              <w:rPr>
                <w:rFonts w:ascii="GHEA Grapalat" w:hAnsi="GHEA Grapalat" w:cs="Calibri"/>
                <w:color w:val="000000"/>
                <w:sz w:val="20"/>
                <w:szCs w:val="20"/>
              </w:rPr>
            </w:pPr>
            <w:r w:rsidRPr="0040411C">
              <w:rPr>
                <w:rFonts w:ascii="GHEA Grapalat" w:hAnsi="GHEA Grapalat" w:cs="Calibri"/>
                <w:color w:val="000000"/>
                <w:sz w:val="20"/>
                <w:szCs w:val="20"/>
              </w:rPr>
              <w:t>09134200</w:t>
            </w:r>
          </w:p>
        </w:tc>
        <w:tc>
          <w:tcPr>
            <w:tcW w:w="1886" w:type="dxa"/>
            <w:vAlign w:val="center"/>
          </w:tcPr>
          <w:p w:rsidR="00A06707" w:rsidRPr="00063E9F" w:rsidRDefault="00A06707" w:rsidP="00A06707">
            <w:pPr>
              <w:rPr>
                <w:rFonts w:ascii="GHEA Grapalat" w:hAnsi="GHEA Grapalat" w:cs="Calibri"/>
                <w:color w:val="000000"/>
                <w:sz w:val="20"/>
                <w:szCs w:val="20"/>
              </w:rPr>
            </w:pPr>
            <w:r w:rsidRPr="00A06707">
              <w:rPr>
                <w:rFonts w:ascii="GHEA Grapalat" w:hAnsi="GHEA Grapalat" w:cs="Calibri"/>
                <w:color w:val="000000"/>
                <w:sz w:val="20"/>
                <w:szCs w:val="20"/>
              </w:rPr>
              <w:t>Дизельное топливо</w:t>
            </w:r>
          </w:p>
        </w:tc>
        <w:tc>
          <w:tcPr>
            <w:tcW w:w="924" w:type="dxa"/>
            <w:vAlign w:val="center"/>
          </w:tcPr>
          <w:p w:rsidR="00A06707" w:rsidRPr="00A71D81" w:rsidRDefault="00A06707" w:rsidP="00A06707">
            <w:pPr>
              <w:jc w:val="center"/>
              <w:rPr>
                <w:rFonts w:ascii="GHEA Grapalat" w:hAnsi="GHEA Grapalat"/>
                <w:lang w:val="pt-BR"/>
              </w:rPr>
            </w:pPr>
            <w:r>
              <w:rPr>
                <w:rFonts w:ascii="GHEA Grapalat" w:hAnsi="GHEA Grapalat"/>
                <w:lang w:val="pt-BR"/>
              </w:rPr>
              <w:t>-</w:t>
            </w:r>
          </w:p>
        </w:tc>
        <w:tc>
          <w:tcPr>
            <w:tcW w:w="957" w:type="dxa"/>
            <w:vAlign w:val="center"/>
          </w:tcPr>
          <w:p w:rsidR="00A06707" w:rsidRPr="00A71D81" w:rsidRDefault="00A06707" w:rsidP="00A06707">
            <w:pPr>
              <w:jc w:val="center"/>
              <w:rPr>
                <w:rFonts w:ascii="GHEA Grapalat" w:hAnsi="GHEA Grapalat"/>
                <w:lang w:val="pt-BR"/>
              </w:rPr>
            </w:pPr>
            <w:r>
              <w:rPr>
                <w:rFonts w:ascii="GHEA Grapalat" w:hAnsi="GHEA Grapalat"/>
                <w:lang w:val="pt-BR"/>
              </w:rPr>
              <w:t>-</w:t>
            </w:r>
          </w:p>
        </w:tc>
        <w:tc>
          <w:tcPr>
            <w:tcW w:w="670" w:type="dxa"/>
            <w:vAlign w:val="center"/>
          </w:tcPr>
          <w:p w:rsidR="00A06707" w:rsidRPr="0095344B" w:rsidRDefault="00A06707" w:rsidP="00A06707">
            <w:pPr>
              <w:jc w:val="center"/>
              <w:rPr>
                <w:rFonts w:ascii="GHEA Grapalat" w:hAnsi="GHEA Grapalat" w:cs="Arial"/>
                <w:sz w:val="18"/>
                <w:szCs w:val="18"/>
                <w:lang w:val="pt-BR"/>
              </w:rPr>
            </w:pPr>
            <w:r w:rsidRPr="0095344B">
              <w:rPr>
                <w:rFonts w:ascii="GHEA Grapalat" w:hAnsi="GHEA Grapalat" w:cs="Arial"/>
                <w:sz w:val="18"/>
                <w:szCs w:val="18"/>
                <w:lang w:val="hy-AM"/>
              </w:rPr>
              <w:t>100</w:t>
            </w:r>
            <w:r w:rsidRPr="0095344B">
              <w:rPr>
                <w:rFonts w:ascii="GHEA Grapalat" w:hAnsi="GHEA Grapalat" w:cs="Arial"/>
                <w:sz w:val="18"/>
                <w:szCs w:val="18"/>
              </w:rPr>
              <w:t>%</w:t>
            </w:r>
          </w:p>
        </w:tc>
        <w:tc>
          <w:tcPr>
            <w:tcW w:w="817" w:type="dxa"/>
            <w:vAlign w:val="center"/>
          </w:tcPr>
          <w:p w:rsidR="00A06707" w:rsidRPr="0095344B" w:rsidRDefault="00A06707" w:rsidP="00A06707">
            <w:pPr>
              <w:jc w:val="center"/>
              <w:rPr>
                <w:rFonts w:ascii="GHEA Grapalat" w:hAnsi="GHEA Grapalat" w:cs="Arial"/>
                <w:sz w:val="18"/>
                <w:szCs w:val="18"/>
                <w:lang w:val="pt-BR"/>
              </w:rPr>
            </w:pPr>
            <w:r w:rsidRPr="0095344B">
              <w:rPr>
                <w:rFonts w:ascii="GHEA Grapalat" w:hAnsi="GHEA Grapalat" w:cs="Arial"/>
                <w:sz w:val="18"/>
                <w:szCs w:val="18"/>
                <w:lang w:val="hy-AM"/>
              </w:rPr>
              <w:t>100</w:t>
            </w:r>
            <w:r w:rsidRPr="0095344B">
              <w:rPr>
                <w:rFonts w:ascii="GHEA Grapalat" w:hAnsi="GHEA Grapalat" w:cs="Arial"/>
                <w:sz w:val="18"/>
                <w:szCs w:val="18"/>
              </w:rPr>
              <w:t>%</w:t>
            </w:r>
          </w:p>
        </w:tc>
        <w:tc>
          <w:tcPr>
            <w:tcW w:w="63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3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684"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64"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838"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926" w:type="dxa"/>
            <w:vAlign w:val="center"/>
          </w:tcPr>
          <w:p w:rsidR="00A06707" w:rsidRPr="00672761" w:rsidRDefault="00A06707" w:rsidP="00A06707">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42" w:type="dxa"/>
            <w:vAlign w:val="center"/>
          </w:tcPr>
          <w:p w:rsidR="00A06707" w:rsidRPr="00A71D81" w:rsidRDefault="00A06707" w:rsidP="00A06707">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70" w:type="dxa"/>
            <w:vAlign w:val="center"/>
          </w:tcPr>
          <w:p w:rsidR="00A06707" w:rsidRPr="00A71D81" w:rsidRDefault="00A06707" w:rsidP="00A06707">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bl>
    <w:p w:rsidR="00071D1C" w:rsidRPr="00B138F3" w:rsidRDefault="00071D1C" w:rsidP="00A512DF">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A512DF">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A512DF">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A512DF">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A512DF">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A512DF">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A512DF">
      <w:pPr>
        <w:widowControl w:val="0"/>
        <w:ind w:firstLine="375"/>
        <w:rPr>
          <w:rFonts w:ascii="GHEA Grapalat" w:hAnsi="GHEA Grapalat"/>
          <w:iCs/>
        </w:rPr>
      </w:pPr>
    </w:p>
    <w:p w:rsidR="0038400D" w:rsidRPr="00B138F3" w:rsidRDefault="0038400D" w:rsidP="00A512DF">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A512DF">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A512DF">
      <w:pPr>
        <w:pStyle w:val="a3"/>
        <w:widowControl w:val="0"/>
        <w:spacing w:line="240" w:lineRule="auto"/>
        <w:ind w:firstLine="0"/>
        <w:jc w:val="center"/>
        <w:rPr>
          <w:rFonts w:ascii="GHEA Grapalat" w:hAnsi="GHEA Grapalat"/>
          <w:b/>
          <w:bCs/>
          <w:iCs/>
          <w:sz w:val="24"/>
          <w:szCs w:val="24"/>
        </w:rPr>
      </w:pPr>
    </w:p>
    <w:p w:rsidR="0038400D" w:rsidRPr="00B138F3" w:rsidRDefault="0038400D" w:rsidP="00A512DF">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A512DF">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A512DF">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A51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A512DF">
      <w:pPr>
        <w:widowControl w:val="0"/>
        <w:ind w:firstLine="375"/>
        <w:jc w:val="both"/>
        <w:rPr>
          <w:rFonts w:ascii="GHEA Grapalat" w:hAnsi="GHEA Grapalat" w:cs="Arial"/>
          <w:iCs/>
          <w:lang w:val="en-US"/>
        </w:rPr>
      </w:pPr>
    </w:p>
    <w:p w:rsidR="0038400D" w:rsidRPr="00B138F3" w:rsidRDefault="0038400D" w:rsidP="00A512DF">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A512DF">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A512DF">
      <w:pPr>
        <w:widowControl w:val="0"/>
        <w:jc w:val="right"/>
        <w:rPr>
          <w:rFonts w:ascii="GHEA Grapalat" w:hAnsi="GHEA Grapalat" w:cs="Sylfaen"/>
          <w:b/>
        </w:rPr>
      </w:pPr>
    </w:p>
    <w:p w:rsidR="00196F14" w:rsidRPr="00B138F3" w:rsidRDefault="00196F14" w:rsidP="00A512DF">
      <w:pPr>
        <w:rPr>
          <w:rFonts w:ascii="GHEA Grapalat" w:hAnsi="GHEA Grapalat" w:cs="Sylfaen"/>
          <w:b/>
        </w:rPr>
      </w:pPr>
      <w:r w:rsidRPr="00B138F3">
        <w:rPr>
          <w:rFonts w:ascii="GHEA Grapalat" w:hAnsi="GHEA Grapalat" w:cs="Sylfaen"/>
          <w:b/>
        </w:rPr>
        <w:br w:type="page"/>
      </w:r>
    </w:p>
    <w:p w:rsidR="00071D1C" w:rsidRPr="00B138F3" w:rsidRDefault="00071D1C" w:rsidP="00A512DF">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A512DF">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tabs>
          <w:tab w:val="left" w:pos="360"/>
          <w:tab w:val="left" w:pos="540"/>
        </w:tabs>
        <w:jc w:val="center"/>
        <w:rPr>
          <w:rFonts w:ascii="GHEA Grapalat" w:hAnsi="GHEA Grapalat" w:cs="Sylfaen"/>
          <w:b/>
          <w:bCs/>
        </w:rPr>
      </w:pPr>
    </w:p>
    <w:p w:rsidR="00071D1C" w:rsidRPr="00B138F3" w:rsidRDefault="00196F14" w:rsidP="00A512DF">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A512DF">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A512DF">
      <w:pPr>
        <w:widowControl w:val="0"/>
        <w:tabs>
          <w:tab w:val="left" w:pos="360"/>
          <w:tab w:val="left" w:pos="540"/>
        </w:tabs>
        <w:jc w:val="center"/>
        <w:rPr>
          <w:rFonts w:ascii="GHEA Grapalat" w:hAnsi="GHEA Grapalat" w:cs="Sylfaen"/>
        </w:rPr>
      </w:pPr>
    </w:p>
    <w:p w:rsidR="006B3AE3" w:rsidRPr="00B138F3" w:rsidRDefault="006B3AE3" w:rsidP="00A512DF">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A512DF">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A512DF">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A512DF">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A512DF">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A512DF">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A512DF">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A512DF">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A512DF">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bl>
    <w:p w:rsidR="00071D1C" w:rsidRPr="00B138F3" w:rsidRDefault="00071D1C" w:rsidP="00A512DF">
      <w:pPr>
        <w:widowControl w:val="0"/>
        <w:tabs>
          <w:tab w:val="left" w:pos="360"/>
          <w:tab w:val="left" w:pos="540"/>
        </w:tabs>
        <w:jc w:val="both"/>
        <w:rPr>
          <w:rFonts w:ascii="GHEA Grapalat" w:hAnsi="GHEA Grapalat" w:cs="Sylfaen"/>
        </w:rPr>
      </w:pP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A512DF">
      <w:pPr>
        <w:rPr>
          <w:rFonts w:ascii="GHEA Grapalat" w:hAnsi="GHEA Grapalat"/>
        </w:rPr>
      </w:pPr>
      <w:r>
        <w:rPr>
          <w:rFonts w:ascii="GHEA Grapalat" w:hAnsi="GHEA Grapalat"/>
        </w:rPr>
        <w:t xml:space="preserve">                                                       </w:t>
      </w:r>
    </w:p>
    <w:p w:rsidR="00071D1C" w:rsidRPr="00B138F3" w:rsidRDefault="00B138F3" w:rsidP="00A512DF">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A512DF">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A512DF">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A512DF">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A512DF">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A57" w:rsidRDefault="002E7A57">
      <w:r>
        <w:separator/>
      </w:r>
    </w:p>
  </w:endnote>
  <w:endnote w:type="continuationSeparator" w:id="0">
    <w:p w:rsidR="002E7A57" w:rsidRDefault="002E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224C5B" w:rsidRPr="00C861E9" w:rsidRDefault="00224C5B">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A57" w:rsidRDefault="002E7A57">
      <w:r>
        <w:separator/>
      </w:r>
    </w:p>
  </w:footnote>
  <w:footnote w:type="continuationSeparator" w:id="0">
    <w:p w:rsidR="002E7A57" w:rsidRDefault="002E7A57">
      <w:r>
        <w:continuationSeparator/>
      </w:r>
    </w:p>
  </w:footnote>
  <w:footnote w:id="1">
    <w:p w:rsidR="00224C5B" w:rsidRPr="00A31673" w:rsidRDefault="00224C5B">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224C5B" w:rsidRPr="008416BA" w:rsidRDefault="00224C5B"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24C5B" w:rsidRDefault="00224C5B" w:rsidP="006B3E56">
      <w:pPr>
        <w:jc w:val="both"/>
      </w:pPr>
    </w:p>
    <w:p w:rsidR="00224C5B" w:rsidRPr="008B70EB" w:rsidRDefault="00224C5B"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24C5B" w:rsidRPr="008B70EB" w:rsidRDefault="00224C5B"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224C5B" w:rsidRPr="008B70EB" w:rsidRDefault="00224C5B"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24C5B" w:rsidRDefault="00224C5B" w:rsidP="00637230">
      <w:pPr>
        <w:jc w:val="both"/>
        <w:rPr>
          <w:rFonts w:asciiTheme="minorHAnsi" w:hAnsiTheme="minorHAnsi"/>
          <w:lang w:val="af-ZA"/>
        </w:rPr>
      </w:pPr>
    </w:p>
  </w:footnote>
  <w:footnote w:id="3">
    <w:p w:rsidR="00224C5B" w:rsidRPr="00D3436F" w:rsidRDefault="00224C5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24C5B" w:rsidRPr="00D3436F" w:rsidRDefault="00224C5B">
      <w:pPr>
        <w:pStyle w:val="af2"/>
        <w:rPr>
          <w:lang w:val="es-ES"/>
        </w:rPr>
      </w:pPr>
    </w:p>
  </w:footnote>
  <w:footnote w:id="4">
    <w:p w:rsidR="00224C5B" w:rsidRPr="008842CE" w:rsidRDefault="00224C5B" w:rsidP="003D2FE2">
      <w:pPr>
        <w:pStyle w:val="af2"/>
        <w:jc w:val="both"/>
      </w:pPr>
    </w:p>
  </w:footnote>
  <w:footnote w:id="5">
    <w:p w:rsidR="00224C5B" w:rsidRPr="008842CE" w:rsidRDefault="00224C5B" w:rsidP="000A214C">
      <w:pPr>
        <w:pStyle w:val="af2"/>
        <w:jc w:val="both"/>
      </w:pPr>
    </w:p>
  </w:footnote>
  <w:footnote w:id="6">
    <w:p w:rsidR="00224C5B" w:rsidRPr="00D3436F" w:rsidRDefault="00224C5B"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224C5B" w:rsidRPr="00402BC3" w:rsidRDefault="00224C5B"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24C5B" w:rsidRPr="00552088" w:rsidRDefault="00224C5B"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24C5B" w:rsidRPr="00D3436F" w:rsidRDefault="00224C5B">
      <w:pPr>
        <w:pStyle w:val="af2"/>
        <w:rPr>
          <w:lang w:val="hy-AM"/>
        </w:rPr>
      </w:pPr>
    </w:p>
  </w:footnote>
  <w:footnote w:id="8">
    <w:p w:rsidR="00224C5B" w:rsidRPr="00D3436F" w:rsidRDefault="00224C5B"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224C5B" w:rsidRPr="008842CE" w:rsidRDefault="00224C5B"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24C5B" w:rsidRPr="00D3436F" w:rsidRDefault="00224C5B">
      <w:pPr>
        <w:pStyle w:val="af2"/>
        <w:rPr>
          <w:lang w:val="hy-AM"/>
        </w:rPr>
      </w:pPr>
    </w:p>
  </w:footnote>
  <w:footnote w:id="10">
    <w:p w:rsidR="00A06707" w:rsidRPr="00E861BF" w:rsidRDefault="00A06707" w:rsidP="008842CE">
      <w:pPr>
        <w:pStyle w:val="af2"/>
        <w:widowControl w:val="0"/>
        <w:jc w:val="both"/>
        <w:rPr>
          <w:rFonts w:ascii="GHEA Grapalat" w:hAnsi="GHEA Grapalat"/>
          <w:i/>
        </w:rPr>
      </w:pPr>
    </w:p>
  </w:footnote>
  <w:footnote w:id="11">
    <w:p w:rsidR="00224C5B" w:rsidRPr="008842CE" w:rsidRDefault="00224C5B"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12">
    <w:p w:rsidR="00224C5B" w:rsidRPr="008842CE" w:rsidRDefault="00224C5B"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C317C77"/>
    <w:multiLevelType w:val="hybridMultilevel"/>
    <w:tmpl w:val="DEB09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C76EC4"/>
    <w:multiLevelType w:val="hybridMultilevel"/>
    <w:tmpl w:val="EEBAFBA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323EBE1A"/>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D9E6863"/>
    <w:multiLevelType w:val="hybridMultilevel"/>
    <w:tmpl w:val="BA40C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9"/>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9"/>
  </w:num>
  <w:num w:numId="22">
    <w:abstractNumId w:val="22"/>
  </w:num>
  <w:num w:numId="23">
    <w:abstractNumId w:val="6"/>
  </w:num>
  <w:num w:numId="24">
    <w:abstractNumId w:val="19"/>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12"/>
  </w:num>
  <w:num w:numId="32">
    <w:abstractNumId w:val="18"/>
  </w:num>
  <w:num w:numId="33">
    <w:abstractNumId w:val="13"/>
  </w:num>
  <w:num w:numId="3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684"/>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46A"/>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2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06F"/>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1A07"/>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3C6"/>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FE6"/>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4C5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32F2"/>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A57"/>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3A4"/>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0AAA"/>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5F9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284"/>
    <w:rsid w:val="00487402"/>
    <w:rsid w:val="004874EC"/>
    <w:rsid w:val="00490743"/>
    <w:rsid w:val="004929E4"/>
    <w:rsid w:val="0049374F"/>
    <w:rsid w:val="00493AF9"/>
    <w:rsid w:val="00493CC7"/>
    <w:rsid w:val="0049623A"/>
    <w:rsid w:val="0049655D"/>
    <w:rsid w:val="004974D8"/>
    <w:rsid w:val="004A0302"/>
    <w:rsid w:val="004A0321"/>
    <w:rsid w:val="004A0BC8"/>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74"/>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5F7D0C"/>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5B0"/>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40A"/>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598A"/>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48B"/>
    <w:rsid w:val="008B0507"/>
    <w:rsid w:val="008B1233"/>
    <w:rsid w:val="008B12AF"/>
    <w:rsid w:val="008B1605"/>
    <w:rsid w:val="008B4DB1"/>
    <w:rsid w:val="008B4FDA"/>
    <w:rsid w:val="008B70EB"/>
    <w:rsid w:val="008B73CD"/>
    <w:rsid w:val="008B7BE2"/>
    <w:rsid w:val="008C0D41"/>
    <w:rsid w:val="008C16C2"/>
    <w:rsid w:val="008C17DA"/>
    <w:rsid w:val="008C208B"/>
    <w:rsid w:val="008C2423"/>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8EC"/>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44B"/>
    <w:rsid w:val="00953ADF"/>
    <w:rsid w:val="00953F12"/>
    <w:rsid w:val="00954425"/>
    <w:rsid w:val="009548D2"/>
    <w:rsid w:val="00954C8E"/>
    <w:rsid w:val="00955135"/>
    <w:rsid w:val="0095579B"/>
    <w:rsid w:val="00955A1E"/>
    <w:rsid w:val="00955E87"/>
    <w:rsid w:val="00955F1E"/>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A9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707"/>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18E"/>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2DF"/>
    <w:rsid w:val="00A51C3A"/>
    <w:rsid w:val="00A51D7C"/>
    <w:rsid w:val="00A52061"/>
    <w:rsid w:val="00A524AC"/>
    <w:rsid w:val="00A530B3"/>
    <w:rsid w:val="00A534AA"/>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0ED"/>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4DA3"/>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D94"/>
    <w:rsid w:val="00C410E6"/>
    <w:rsid w:val="00C42879"/>
    <w:rsid w:val="00C43213"/>
    <w:rsid w:val="00C43524"/>
    <w:rsid w:val="00C435DD"/>
    <w:rsid w:val="00C43FEC"/>
    <w:rsid w:val="00C4487D"/>
    <w:rsid w:val="00C45620"/>
    <w:rsid w:val="00C45778"/>
    <w:rsid w:val="00C45B20"/>
    <w:rsid w:val="00C464BA"/>
    <w:rsid w:val="00C46DAF"/>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2A29"/>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AE"/>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3AD"/>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E7FCC"/>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3EF"/>
    <w:rsid w:val="00DF749E"/>
    <w:rsid w:val="00E003B2"/>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1B45"/>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37531"/>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55"/>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C95"/>
    <w:rsid w:val="00F83E0A"/>
    <w:rsid w:val="00F8462A"/>
    <w:rsid w:val="00F855BB"/>
    <w:rsid w:val="00F85DFC"/>
    <w:rsid w:val="00F85F62"/>
    <w:rsid w:val="00F86162"/>
    <w:rsid w:val="00F86ED5"/>
    <w:rsid w:val="00F871C2"/>
    <w:rsid w:val="00F87FD4"/>
    <w:rsid w:val="00F914CF"/>
    <w:rsid w:val="00F91690"/>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3E9"/>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AAA956"/>
  <w15:docId w15:val="{01A8240E-41FC-4A59-8AD2-EA3E8736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7692816">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5D119-37FE-4AD5-B34A-39E5FD121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1805</TotalTime>
  <Pages>69</Pages>
  <Words>20047</Words>
  <Characters>114269</Characters>
  <Application>Microsoft Office Word</Application>
  <DocSecurity>0</DocSecurity>
  <Lines>952</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134048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974</cp:revision>
  <cp:lastPrinted>2018-02-16T07:12:00Z</cp:lastPrinted>
  <dcterms:created xsi:type="dcterms:W3CDTF">2019-10-28T07:04:00Z</dcterms:created>
  <dcterms:modified xsi:type="dcterms:W3CDTF">2022-03-15T10:19:00Z</dcterms:modified>
</cp:coreProperties>
</file>