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C13" w:rsidRPr="00CE08A5" w:rsidRDefault="00886C13" w:rsidP="00B6187F">
      <w:pPr>
        <w:pStyle w:val="2"/>
        <w:rPr>
          <w:sz w:val="18"/>
          <w:szCs w:val="18"/>
        </w:rPr>
      </w:pPr>
      <w:r w:rsidRPr="00CE08A5">
        <w:rPr>
          <w:sz w:val="18"/>
          <w:szCs w:val="18"/>
        </w:rPr>
        <w:t xml:space="preserve">                                                                                            </w:t>
      </w:r>
    </w:p>
    <w:p w:rsidR="00886C13" w:rsidRPr="00CE08A5" w:rsidRDefault="00886C13" w:rsidP="00886C13">
      <w:pPr>
        <w:pStyle w:val="aa"/>
        <w:spacing w:after="0"/>
        <w:ind w:firstLine="567"/>
        <w:jc w:val="right"/>
        <w:rPr>
          <w:rFonts w:ascii="GHEA Grapalat" w:hAnsi="GHEA Grapalat" w:cs="Sylfaen"/>
          <w:i/>
          <w:sz w:val="18"/>
          <w:szCs w:val="18"/>
        </w:rPr>
      </w:pPr>
      <w:r w:rsidRPr="00CE08A5">
        <w:rPr>
          <w:rFonts w:ascii="GHEA Grapalat" w:hAnsi="GHEA Grapalat" w:cs="Sylfaen"/>
          <w:i/>
          <w:sz w:val="18"/>
          <w:szCs w:val="18"/>
        </w:rPr>
        <w:t xml:space="preserve">Հավելված N 7 </w:t>
      </w:r>
    </w:p>
    <w:p w:rsidR="00886C13" w:rsidRPr="00CE08A5" w:rsidRDefault="00886C13" w:rsidP="00886C13">
      <w:pPr>
        <w:pStyle w:val="aa"/>
        <w:spacing w:after="0"/>
        <w:ind w:firstLine="567"/>
        <w:jc w:val="right"/>
        <w:rPr>
          <w:rFonts w:ascii="GHEA Grapalat" w:hAnsi="GHEA Grapalat" w:cs="Sylfaen"/>
          <w:i/>
          <w:sz w:val="18"/>
          <w:szCs w:val="18"/>
        </w:rPr>
      </w:pPr>
      <w:r w:rsidRPr="00CE08A5">
        <w:rPr>
          <w:rFonts w:ascii="GHEA Grapalat" w:hAnsi="GHEA Grapalat" w:cs="Sylfaen"/>
          <w:i/>
          <w:sz w:val="18"/>
          <w:szCs w:val="18"/>
        </w:rPr>
        <w:t xml:space="preserve">ՀՀ ֆինանսների նախարարի 2019 թվականի </w:t>
      </w:r>
    </w:p>
    <w:p w:rsidR="00886C13" w:rsidRPr="00CE08A5" w:rsidRDefault="00886C13" w:rsidP="00886C13">
      <w:pPr>
        <w:pStyle w:val="aa"/>
        <w:spacing w:after="0"/>
        <w:ind w:right="-7" w:firstLine="567"/>
        <w:jc w:val="right"/>
        <w:rPr>
          <w:rFonts w:ascii="GHEA Grapalat" w:hAnsi="GHEA Grapalat" w:cs="Sylfaen"/>
          <w:i/>
          <w:sz w:val="18"/>
          <w:szCs w:val="18"/>
          <w:lang w:val="af-ZA" w:eastAsia="ru-RU"/>
        </w:rPr>
      </w:pPr>
      <w:r w:rsidRPr="00CE08A5">
        <w:rPr>
          <w:rFonts w:ascii="GHEA Grapalat" w:hAnsi="GHEA Grapalat" w:cs="Sylfaen"/>
          <w:i/>
          <w:sz w:val="18"/>
          <w:szCs w:val="18"/>
        </w:rPr>
        <w:t xml:space="preserve">04 նոյեմբերի N 597-Ա  հրամանի    </w:t>
      </w:r>
    </w:p>
    <w:p w:rsidR="00886C13" w:rsidRPr="00CE08A5" w:rsidRDefault="00886C13" w:rsidP="00886C13">
      <w:pPr>
        <w:pStyle w:val="aa"/>
        <w:spacing w:after="0"/>
        <w:ind w:right="-7" w:firstLine="567"/>
        <w:jc w:val="right"/>
        <w:rPr>
          <w:rFonts w:ascii="GHEA Grapalat" w:hAnsi="GHEA Grapalat" w:cs="Sylfaen"/>
          <w:i/>
          <w:sz w:val="18"/>
          <w:szCs w:val="18"/>
          <w:lang w:val="af-ZA" w:eastAsia="ru-RU"/>
        </w:rPr>
      </w:pPr>
      <w:r w:rsidRPr="00CE08A5">
        <w:rPr>
          <w:rFonts w:ascii="GHEA Grapalat" w:hAnsi="GHEA Grapalat" w:cs="Sylfaen"/>
          <w:i/>
          <w:sz w:val="18"/>
          <w:szCs w:val="18"/>
          <w:lang w:val="af-ZA" w:eastAsia="ru-RU"/>
        </w:rPr>
        <w:tab/>
      </w:r>
    </w:p>
    <w:p w:rsidR="00886C13" w:rsidRPr="00CE08A5" w:rsidRDefault="00886C13" w:rsidP="00886C13">
      <w:pPr>
        <w:pStyle w:val="aa"/>
        <w:spacing w:after="0"/>
        <w:ind w:right="-7" w:firstLine="567"/>
        <w:jc w:val="right"/>
        <w:rPr>
          <w:rFonts w:ascii="GHEA Grapalat" w:hAnsi="GHEA Grapalat" w:cs="Sylfaen"/>
          <w:i/>
          <w:sz w:val="18"/>
          <w:szCs w:val="18"/>
          <w:u w:val="single"/>
          <w:lang w:val="af-ZA" w:eastAsia="ru-RU"/>
        </w:rPr>
      </w:pPr>
      <w:r w:rsidRPr="00CE08A5">
        <w:rPr>
          <w:rFonts w:ascii="GHEA Grapalat" w:hAnsi="GHEA Grapalat" w:cs="Sylfaen"/>
          <w:i/>
          <w:sz w:val="18"/>
          <w:szCs w:val="18"/>
          <w:u w:val="single"/>
          <w:lang w:eastAsia="ru-RU"/>
        </w:rPr>
        <w:t>Օրինակելի</w:t>
      </w:r>
      <w:r w:rsidRPr="00CE08A5">
        <w:rPr>
          <w:rFonts w:ascii="GHEA Grapalat" w:hAnsi="GHEA Grapalat" w:cs="Sylfaen"/>
          <w:i/>
          <w:sz w:val="18"/>
          <w:szCs w:val="18"/>
          <w:u w:val="single"/>
          <w:lang w:val="af-ZA" w:eastAsia="ru-RU"/>
        </w:rPr>
        <w:t xml:space="preserve"> </w:t>
      </w:r>
      <w:r w:rsidRPr="00CE08A5">
        <w:rPr>
          <w:rFonts w:ascii="GHEA Grapalat" w:hAnsi="GHEA Grapalat" w:cs="Sylfaen"/>
          <w:i/>
          <w:sz w:val="18"/>
          <w:szCs w:val="18"/>
          <w:u w:val="single"/>
          <w:lang w:eastAsia="ru-RU"/>
        </w:rPr>
        <w:t>ձև</w:t>
      </w:r>
    </w:p>
    <w:p w:rsidR="00886C13" w:rsidRPr="00CE08A5" w:rsidRDefault="00886C13" w:rsidP="00886C13">
      <w:pPr>
        <w:pStyle w:val="a3"/>
        <w:spacing w:line="240" w:lineRule="auto"/>
        <w:jc w:val="center"/>
        <w:rPr>
          <w:rFonts w:ascii="GHEA Grapalat" w:hAnsi="GHEA Grapalat"/>
          <w:i w:val="0"/>
          <w:sz w:val="18"/>
          <w:szCs w:val="18"/>
          <w:lang w:val="af-ZA"/>
        </w:rPr>
      </w:pPr>
    </w:p>
    <w:p w:rsidR="00886C13" w:rsidRPr="003D5487" w:rsidRDefault="00886C13" w:rsidP="00886C13">
      <w:pPr>
        <w:pStyle w:val="a3"/>
        <w:spacing w:line="240" w:lineRule="auto"/>
        <w:jc w:val="center"/>
        <w:rPr>
          <w:rFonts w:ascii="GHEA Grapalat" w:hAnsi="GHEA Grapalat"/>
          <w:i w:val="0"/>
          <w:lang w:val="af-ZA"/>
        </w:rPr>
      </w:pPr>
      <w:r w:rsidRPr="003D5487">
        <w:rPr>
          <w:rFonts w:ascii="GHEA Grapalat" w:hAnsi="GHEA Grapalat"/>
          <w:i w:val="0"/>
          <w:lang w:val="af-ZA"/>
        </w:rPr>
        <w:t>ՀԱՅՏԱՐԱՐՈՒԹՅՈՒՆ</w:t>
      </w:r>
    </w:p>
    <w:p w:rsidR="00886C13" w:rsidRPr="003D5487" w:rsidRDefault="006340CB" w:rsidP="006340CB">
      <w:pPr>
        <w:pStyle w:val="a3"/>
        <w:spacing w:line="240" w:lineRule="auto"/>
        <w:jc w:val="center"/>
        <w:rPr>
          <w:rFonts w:ascii="GHEA Grapalat" w:hAnsi="GHEA Grapalat"/>
          <w:i w:val="0"/>
          <w:lang w:val="af-ZA"/>
        </w:rPr>
      </w:pPr>
      <w:r w:rsidRPr="003D5487">
        <w:rPr>
          <w:rFonts w:ascii="GHEA Grapalat" w:hAnsi="GHEA Grapalat"/>
          <w:i w:val="0"/>
          <w:lang w:val="af-ZA"/>
        </w:rPr>
        <w:t>ԳՆԱՆՇՄԱՆ ՀԱՐՑՄԱՆ ԸՆԹԱՑԱԿԱՐԳ</w:t>
      </w:r>
      <w:r w:rsidR="00886C13" w:rsidRPr="003D5487">
        <w:rPr>
          <w:rFonts w:ascii="GHEA Grapalat" w:hAnsi="GHEA Grapalat"/>
          <w:i w:val="0"/>
          <w:lang w:val="af-ZA"/>
        </w:rPr>
        <w:t>Ի ՄԱՍԻՆ*</w:t>
      </w:r>
    </w:p>
    <w:p w:rsidR="00886C13" w:rsidRPr="003D5487" w:rsidRDefault="00886C13" w:rsidP="00886C13">
      <w:pPr>
        <w:pStyle w:val="a3"/>
        <w:spacing w:line="240" w:lineRule="auto"/>
        <w:jc w:val="center"/>
        <w:rPr>
          <w:rFonts w:ascii="GHEA Grapalat" w:hAnsi="GHEA Grapalat"/>
          <w:i w:val="0"/>
          <w:lang w:val="af-ZA"/>
        </w:rPr>
      </w:pPr>
      <w:r w:rsidRPr="003D5487">
        <w:rPr>
          <w:rFonts w:ascii="GHEA Grapalat" w:hAnsi="GHEA Grapalat"/>
          <w:i w:val="0"/>
          <w:lang w:val="af-ZA"/>
        </w:rPr>
        <w:t>Հայտարարության սույն տեքստը հաստատված է գնահատող հանձնաժողովի</w:t>
      </w:r>
    </w:p>
    <w:p w:rsidR="00886C13" w:rsidRPr="003D5487" w:rsidRDefault="00886C13" w:rsidP="00886C13">
      <w:pPr>
        <w:pStyle w:val="a3"/>
        <w:spacing w:line="240" w:lineRule="auto"/>
        <w:jc w:val="center"/>
        <w:rPr>
          <w:rFonts w:ascii="GHEA Grapalat" w:hAnsi="GHEA Grapalat"/>
          <w:i w:val="0"/>
          <w:lang w:val="af-ZA"/>
        </w:rPr>
      </w:pPr>
      <w:r w:rsidRPr="003D5487">
        <w:rPr>
          <w:rFonts w:ascii="GHEA Grapalat" w:hAnsi="GHEA Grapalat"/>
          <w:i w:val="0"/>
          <w:lang w:val="af-ZA"/>
        </w:rPr>
        <w:t>20</w:t>
      </w:r>
      <w:r w:rsidR="00981F13" w:rsidRPr="003D5487">
        <w:rPr>
          <w:rFonts w:ascii="GHEA Grapalat" w:hAnsi="GHEA Grapalat"/>
          <w:i w:val="0"/>
          <w:lang w:val="af-ZA"/>
        </w:rPr>
        <w:t>20</w:t>
      </w:r>
      <w:r w:rsidRPr="003D5487">
        <w:rPr>
          <w:rFonts w:ascii="GHEA Grapalat" w:hAnsi="GHEA Grapalat"/>
          <w:i w:val="0"/>
          <w:lang w:val="af-ZA"/>
        </w:rPr>
        <w:t xml:space="preserve">   թվականի «</w:t>
      </w:r>
      <w:r w:rsidR="00E3479E">
        <w:rPr>
          <w:rFonts w:ascii="GHEA Grapalat" w:hAnsi="GHEA Grapalat"/>
          <w:i w:val="0"/>
          <w:lang w:val="hy-AM"/>
        </w:rPr>
        <w:t>մայիսի</w:t>
      </w:r>
      <w:r w:rsidRPr="003D5487">
        <w:rPr>
          <w:rFonts w:ascii="GHEA Grapalat" w:hAnsi="GHEA Grapalat"/>
          <w:i w:val="0"/>
          <w:lang w:val="af-ZA"/>
        </w:rPr>
        <w:t>»  «</w:t>
      </w:r>
      <w:r w:rsidR="00E3479E">
        <w:rPr>
          <w:rFonts w:ascii="GHEA Grapalat" w:hAnsi="GHEA Grapalat"/>
          <w:i w:val="0"/>
          <w:lang w:val="hy-AM"/>
        </w:rPr>
        <w:t>8</w:t>
      </w:r>
      <w:r w:rsidRPr="003D5487">
        <w:rPr>
          <w:rFonts w:ascii="GHEA Grapalat" w:hAnsi="GHEA Grapalat"/>
          <w:i w:val="0"/>
          <w:lang w:val="af-ZA"/>
        </w:rPr>
        <w:t>» «</w:t>
      </w:r>
      <w:r w:rsidR="005B4150" w:rsidRPr="003D5487">
        <w:rPr>
          <w:rFonts w:ascii="GHEA Grapalat" w:hAnsi="GHEA Grapalat"/>
          <w:i w:val="0"/>
          <w:lang w:val="af-ZA"/>
        </w:rPr>
        <w:t>2</w:t>
      </w:r>
      <w:r w:rsidRPr="003D5487">
        <w:rPr>
          <w:rFonts w:ascii="GHEA Grapalat" w:hAnsi="GHEA Grapalat"/>
          <w:i w:val="0"/>
          <w:lang w:val="af-ZA"/>
        </w:rPr>
        <w:t xml:space="preserve">» որոշմամբ </w:t>
      </w:r>
    </w:p>
    <w:p w:rsidR="004E1D07" w:rsidRPr="007369D9" w:rsidRDefault="00886C13" w:rsidP="00886C13">
      <w:pPr>
        <w:pStyle w:val="a3"/>
        <w:spacing w:line="240" w:lineRule="auto"/>
        <w:jc w:val="center"/>
        <w:rPr>
          <w:rFonts w:ascii="GHEA Grapalat" w:hAnsi="GHEA Grapalat"/>
          <w:i w:val="0"/>
          <w:sz w:val="18"/>
          <w:szCs w:val="18"/>
          <w:u w:val="single"/>
          <w:lang w:val="af-ZA"/>
        </w:rPr>
      </w:pPr>
      <w:r w:rsidRPr="003D5487">
        <w:rPr>
          <w:rFonts w:ascii="GHEA Grapalat" w:hAnsi="GHEA Grapalat"/>
          <w:i w:val="0"/>
          <w:lang w:val="af-ZA"/>
        </w:rPr>
        <w:t xml:space="preserve">Ընթացակարգի ծածկագիրը`  </w:t>
      </w:r>
      <w:r w:rsidR="00E3479E">
        <w:rPr>
          <w:rFonts w:ascii="GHEA Grapalat" w:hAnsi="GHEA Grapalat"/>
          <w:i w:val="0"/>
          <w:lang w:val="ru-RU"/>
        </w:rPr>
        <w:t>ՄՀ</w:t>
      </w:r>
      <w:r w:rsidR="00E3479E" w:rsidRPr="00E3479E">
        <w:rPr>
          <w:rFonts w:ascii="GHEA Grapalat" w:hAnsi="GHEA Grapalat"/>
          <w:i w:val="0"/>
          <w:lang w:val="af-ZA"/>
        </w:rPr>
        <w:t xml:space="preserve">- </w:t>
      </w:r>
      <w:r w:rsidR="00E3479E">
        <w:rPr>
          <w:rFonts w:ascii="GHEA Grapalat" w:hAnsi="GHEA Grapalat"/>
          <w:i w:val="0"/>
          <w:lang w:val="ru-RU"/>
        </w:rPr>
        <w:t>ԳՀԱՊՁԲ</w:t>
      </w:r>
      <w:r w:rsidR="00E3479E" w:rsidRPr="00E3479E">
        <w:rPr>
          <w:rFonts w:ascii="GHEA Grapalat" w:hAnsi="GHEA Grapalat"/>
          <w:i w:val="0"/>
          <w:lang w:val="af-ZA"/>
        </w:rPr>
        <w:t>-20/2</w:t>
      </w:r>
      <w:r w:rsidRPr="00CE08A5">
        <w:rPr>
          <w:rFonts w:ascii="GHEA Grapalat" w:hAnsi="GHEA Grapalat"/>
          <w:i w:val="0"/>
          <w:sz w:val="18"/>
          <w:szCs w:val="18"/>
          <w:u w:val="single"/>
          <w:lang w:val="af-ZA"/>
        </w:rPr>
        <w:t xml:space="preserve">   </w:t>
      </w:r>
    </w:p>
    <w:p w:rsidR="00886C13" w:rsidRPr="00CE08A5" w:rsidRDefault="00886C13" w:rsidP="00886C13">
      <w:pPr>
        <w:pStyle w:val="a3"/>
        <w:spacing w:line="240" w:lineRule="auto"/>
        <w:jc w:val="center"/>
        <w:rPr>
          <w:rFonts w:ascii="GHEA Grapalat" w:hAnsi="GHEA Grapalat"/>
          <w:i w:val="0"/>
          <w:sz w:val="18"/>
          <w:szCs w:val="18"/>
          <w:lang w:val="af-ZA"/>
        </w:rPr>
      </w:pPr>
      <w:r w:rsidRPr="00CE08A5">
        <w:rPr>
          <w:rFonts w:ascii="GHEA Grapalat" w:hAnsi="GHEA Grapalat"/>
          <w:i w:val="0"/>
          <w:sz w:val="18"/>
          <w:szCs w:val="18"/>
          <w:u w:val="single"/>
          <w:lang w:val="af-ZA"/>
        </w:rPr>
        <w:t xml:space="preserve">  </w:t>
      </w:r>
    </w:p>
    <w:p w:rsidR="00886C13" w:rsidRPr="004E1D07" w:rsidRDefault="00886C13" w:rsidP="00886C13">
      <w:pPr>
        <w:pStyle w:val="a3"/>
        <w:spacing w:line="240" w:lineRule="auto"/>
        <w:rPr>
          <w:rFonts w:ascii="GHEA Grapalat" w:hAnsi="GHEA Grapalat"/>
          <w:sz w:val="18"/>
          <w:szCs w:val="18"/>
          <w:lang w:val="af-ZA"/>
        </w:rPr>
      </w:pPr>
    </w:p>
    <w:p w:rsidR="00886C13" w:rsidRPr="008B6D9F" w:rsidRDefault="00886C13" w:rsidP="00886C13">
      <w:pPr>
        <w:pStyle w:val="a3"/>
        <w:spacing w:line="240" w:lineRule="auto"/>
        <w:ind w:firstLine="708"/>
        <w:jc w:val="left"/>
        <w:rPr>
          <w:rFonts w:ascii="GHEA Grapalat" w:hAnsi="GHEA Grapalat"/>
          <w:i w:val="0"/>
          <w:lang w:val="af-ZA"/>
        </w:rPr>
      </w:pPr>
      <w:r w:rsidRPr="008B6D9F">
        <w:rPr>
          <w:rFonts w:ascii="GHEA Grapalat" w:hAnsi="GHEA Grapalat"/>
          <w:i w:val="0"/>
          <w:lang w:val="af-ZA"/>
        </w:rPr>
        <w:t xml:space="preserve">Պատվիրատուն` </w:t>
      </w:r>
      <w:r w:rsidR="00E3479E">
        <w:rPr>
          <w:rFonts w:ascii="GHEA Grapalat" w:hAnsi="GHEA Grapalat"/>
          <w:i w:val="0"/>
          <w:lang w:val="af-ZA"/>
        </w:rPr>
        <w:t>ՀՀ Շիրակի մարզի Մեղրաշենի համայնքապետարան</w:t>
      </w:r>
      <w:r w:rsidR="00E3479E">
        <w:rPr>
          <w:rFonts w:ascii="GHEA Grapalat" w:hAnsi="GHEA Grapalat"/>
          <w:i w:val="0"/>
          <w:lang w:val="hy-AM"/>
        </w:rPr>
        <w:t>ը</w:t>
      </w:r>
      <w:r w:rsidRPr="008B6D9F">
        <w:rPr>
          <w:rFonts w:ascii="GHEA Grapalat" w:hAnsi="GHEA Grapalat"/>
          <w:i w:val="0"/>
          <w:lang w:val="af-ZA"/>
        </w:rPr>
        <w:t xml:space="preserve">, որը գտնվում է </w:t>
      </w:r>
      <w:r w:rsidR="00E3479E">
        <w:rPr>
          <w:rFonts w:ascii="GHEA Grapalat" w:hAnsi="GHEA Grapalat"/>
          <w:i w:val="0"/>
          <w:lang w:val="ru-RU"/>
        </w:rPr>
        <w:t>Շիրակի</w:t>
      </w:r>
      <w:r w:rsidR="00E3479E" w:rsidRPr="00E3479E">
        <w:rPr>
          <w:rFonts w:ascii="GHEA Grapalat" w:hAnsi="GHEA Grapalat"/>
          <w:i w:val="0"/>
          <w:lang w:val="af-ZA"/>
        </w:rPr>
        <w:t xml:space="preserve"> </w:t>
      </w:r>
      <w:r w:rsidR="00E3479E">
        <w:rPr>
          <w:rFonts w:ascii="GHEA Grapalat" w:hAnsi="GHEA Grapalat"/>
          <w:i w:val="0"/>
          <w:lang w:val="ru-RU"/>
        </w:rPr>
        <w:t>մարզ</w:t>
      </w:r>
      <w:r w:rsidR="0022000C">
        <w:rPr>
          <w:rFonts w:ascii="GHEA Grapalat" w:hAnsi="GHEA Grapalat"/>
          <w:i w:val="0"/>
          <w:lang w:val="hy-AM"/>
        </w:rPr>
        <w:t>ի</w:t>
      </w:r>
      <w:r w:rsidR="00E3479E" w:rsidRPr="00E3479E">
        <w:rPr>
          <w:rFonts w:ascii="GHEA Grapalat" w:hAnsi="GHEA Grapalat"/>
          <w:i w:val="0"/>
          <w:lang w:val="af-ZA"/>
        </w:rPr>
        <w:t xml:space="preserve">, </w:t>
      </w:r>
      <w:r w:rsidR="00E3479E">
        <w:rPr>
          <w:rFonts w:ascii="GHEA Grapalat" w:hAnsi="GHEA Grapalat"/>
          <w:i w:val="0"/>
          <w:lang w:val="ru-RU"/>
        </w:rPr>
        <w:t>Մեղրաշեն</w:t>
      </w:r>
      <w:r w:rsidR="00E3479E" w:rsidRPr="00E3479E">
        <w:rPr>
          <w:rFonts w:ascii="GHEA Grapalat" w:hAnsi="GHEA Grapalat"/>
          <w:i w:val="0"/>
          <w:lang w:val="af-ZA"/>
        </w:rPr>
        <w:t xml:space="preserve"> </w:t>
      </w:r>
      <w:r w:rsidR="00E3479E">
        <w:rPr>
          <w:rFonts w:ascii="GHEA Grapalat" w:hAnsi="GHEA Grapalat"/>
          <w:i w:val="0"/>
          <w:lang w:val="ru-RU"/>
        </w:rPr>
        <w:t>համայնք</w:t>
      </w:r>
      <w:r w:rsidR="0022000C">
        <w:rPr>
          <w:rFonts w:ascii="GHEA Grapalat" w:hAnsi="GHEA Grapalat"/>
          <w:i w:val="0"/>
          <w:lang w:val="hy-AM"/>
        </w:rPr>
        <w:t>ի</w:t>
      </w:r>
      <w:r w:rsidR="00E3479E" w:rsidRPr="00E3479E">
        <w:rPr>
          <w:rFonts w:ascii="GHEA Grapalat" w:hAnsi="GHEA Grapalat"/>
          <w:i w:val="0"/>
          <w:lang w:val="af-ZA"/>
        </w:rPr>
        <w:t>, 1-</w:t>
      </w:r>
      <w:r w:rsidR="00E3479E">
        <w:rPr>
          <w:rFonts w:ascii="GHEA Grapalat" w:hAnsi="GHEA Grapalat"/>
          <w:i w:val="0"/>
          <w:lang w:val="ru-RU"/>
        </w:rPr>
        <w:t>ին</w:t>
      </w:r>
      <w:r w:rsidR="00E3479E" w:rsidRPr="00E3479E">
        <w:rPr>
          <w:rFonts w:ascii="GHEA Grapalat" w:hAnsi="GHEA Grapalat"/>
          <w:i w:val="0"/>
          <w:lang w:val="af-ZA"/>
        </w:rPr>
        <w:t xml:space="preserve"> </w:t>
      </w:r>
      <w:r w:rsidR="00E3479E">
        <w:rPr>
          <w:rFonts w:ascii="GHEA Grapalat" w:hAnsi="GHEA Grapalat"/>
          <w:i w:val="0"/>
          <w:lang w:val="ru-RU"/>
        </w:rPr>
        <w:t>փող</w:t>
      </w:r>
      <w:r w:rsidR="00E3479E" w:rsidRPr="00E3479E">
        <w:rPr>
          <w:rFonts w:ascii="GHEA Grapalat" w:hAnsi="GHEA Grapalat"/>
          <w:i w:val="0"/>
          <w:lang w:val="af-ZA"/>
        </w:rPr>
        <w:t>. 6-</w:t>
      </w:r>
      <w:r w:rsidR="00E3479E">
        <w:rPr>
          <w:rFonts w:ascii="GHEA Grapalat" w:hAnsi="GHEA Grapalat"/>
          <w:i w:val="0"/>
          <w:lang w:val="ru-RU"/>
        </w:rPr>
        <w:t>րդ</w:t>
      </w:r>
      <w:r w:rsidR="00E3479E" w:rsidRPr="00E3479E">
        <w:rPr>
          <w:rFonts w:ascii="GHEA Grapalat" w:hAnsi="GHEA Grapalat"/>
          <w:i w:val="0"/>
          <w:lang w:val="af-ZA"/>
        </w:rPr>
        <w:t xml:space="preserve"> </w:t>
      </w:r>
      <w:r w:rsidR="00E3479E">
        <w:rPr>
          <w:rFonts w:ascii="GHEA Grapalat" w:hAnsi="GHEA Grapalat"/>
          <w:i w:val="0"/>
          <w:lang w:val="ru-RU"/>
        </w:rPr>
        <w:t>շենք</w:t>
      </w:r>
      <w:r w:rsidR="00E3479E">
        <w:rPr>
          <w:rFonts w:ascii="GHEA Grapalat" w:hAnsi="GHEA Grapalat"/>
          <w:i w:val="0"/>
          <w:lang w:val="hy-AM"/>
        </w:rPr>
        <w:t xml:space="preserve"> հասցեում</w:t>
      </w:r>
      <w:r w:rsidR="00E3479E" w:rsidRPr="00E3479E">
        <w:rPr>
          <w:rFonts w:ascii="GHEA Grapalat" w:hAnsi="GHEA Grapalat"/>
          <w:i w:val="0"/>
          <w:lang w:val="af-ZA"/>
        </w:rPr>
        <w:t xml:space="preserve"> </w:t>
      </w:r>
      <w:r w:rsidRPr="008B6D9F">
        <w:rPr>
          <w:rFonts w:ascii="GHEA Grapalat" w:hAnsi="GHEA Grapalat"/>
          <w:i w:val="0"/>
          <w:lang w:val="af-ZA"/>
        </w:rPr>
        <w:t xml:space="preserve">, հայտարարում է </w:t>
      </w:r>
      <w:r w:rsidR="006340CB" w:rsidRPr="008B6D9F">
        <w:rPr>
          <w:rFonts w:ascii="GHEA Grapalat" w:hAnsi="GHEA Grapalat"/>
          <w:i w:val="0"/>
          <w:lang w:val="af-ZA"/>
        </w:rPr>
        <w:t>գնանշման հարցման ընթացակարգ</w:t>
      </w:r>
      <w:r w:rsidRPr="008B6D9F">
        <w:rPr>
          <w:rFonts w:ascii="GHEA Grapalat" w:hAnsi="GHEA Grapalat"/>
          <w:i w:val="0"/>
          <w:lang w:val="af-ZA"/>
        </w:rPr>
        <w:t>, որն իրականացվում է մեկ փուլով:</w:t>
      </w:r>
    </w:p>
    <w:p w:rsidR="00886C13" w:rsidRPr="008B6D9F" w:rsidRDefault="00886C13" w:rsidP="00886C13">
      <w:pPr>
        <w:pStyle w:val="a3"/>
        <w:spacing w:line="240" w:lineRule="auto"/>
        <w:ind w:firstLine="0"/>
        <w:rPr>
          <w:rFonts w:ascii="GHEA Grapalat" w:hAnsi="GHEA Grapalat"/>
          <w:i w:val="0"/>
          <w:lang w:val="af-ZA"/>
        </w:rPr>
      </w:pPr>
      <w:r w:rsidRPr="008B6D9F">
        <w:rPr>
          <w:rFonts w:ascii="GHEA Grapalat" w:hAnsi="GHEA Grapalat"/>
          <w:i w:val="0"/>
          <w:lang w:val="af-ZA"/>
        </w:rPr>
        <w:tab/>
      </w:r>
      <w:bookmarkStart w:id="0" w:name="_Hlk23167417"/>
      <w:r w:rsidRPr="008B6D9F">
        <w:rPr>
          <w:rFonts w:ascii="GHEA Grapalat" w:hAnsi="GHEA Grapalat"/>
          <w:i w:val="0"/>
          <w:lang w:val="af-ZA"/>
        </w:rPr>
        <w:t>Սույն ընթացակարգի</w:t>
      </w:r>
      <w:bookmarkEnd w:id="0"/>
      <w:r w:rsidRPr="008B6D9F">
        <w:rPr>
          <w:rFonts w:ascii="GHEA Grapalat" w:hAnsi="GHEA Grapalat"/>
          <w:i w:val="0"/>
          <w:lang w:val="af-ZA"/>
        </w:rPr>
        <w:t xml:space="preserve"> արդյունքում </w:t>
      </w:r>
      <w:r w:rsidRPr="008B6D9F">
        <w:rPr>
          <w:rFonts w:ascii="GHEA Grapalat" w:hAnsi="GHEA Grapalat"/>
          <w:i w:val="0"/>
          <w:lang w:val="hy-AM"/>
        </w:rPr>
        <w:t>ընտրված</w:t>
      </w:r>
      <w:r w:rsidRPr="008B6D9F">
        <w:rPr>
          <w:rFonts w:ascii="GHEA Grapalat" w:hAnsi="GHEA Grapalat"/>
          <w:i w:val="0"/>
          <w:lang w:val="af-ZA"/>
        </w:rPr>
        <w:t xml:space="preserve"> մասնակցին սահմանված կարգով կառաջարկվի կնքել </w:t>
      </w:r>
      <w:r w:rsidR="00E3479E">
        <w:rPr>
          <w:rFonts w:ascii="GHEA Grapalat" w:hAnsi="GHEA Grapalat"/>
          <w:lang w:val="ru-RU"/>
        </w:rPr>
        <w:t>Մեղրաշենի</w:t>
      </w:r>
      <w:r w:rsidR="00E3479E" w:rsidRPr="00E3479E">
        <w:rPr>
          <w:rFonts w:ascii="GHEA Grapalat" w:hAnsi="GHEA Grapalat"/>
          <w:lang w:val="af-ZA"/>
        </w:rPr>
        <w:t xml:space="preserve"> </w:t>
      </w:r>
      <w:r w:rsidR="00E3479E">
        <w:rPr>
          <w:rFonts w:ascii="GHEA Grapalat" w:hAnsi="GHEA Grapalat"/>
          <w:lang w:val="ru-RU"/>
        </w:rPr>
        <w:t>համայնքապետարանի</w:t>
      </w:r>
      <w:r w:rsidR="00E3479E" w:rsidRPr="00E3479E">
        <w:rPr>
          <w:rFonts w:ascii="GHEA Grapalat" w:hAnsi="GHEA Grapalat"/>
          <w:lang w:val="af-ZA"/>
        </w:rPr>
        <w:t xml:space="preserve"> </w:t>
      </w:r>
      <w:r w:rsidR="00E3479E">
        <w:rPr>
          <w:rFonts w:ascii="GHEA Grapalat" w:hAnsi="GHEA Grapalat"/>
          <w:lang w:val="ru-RU"/>
        </w:rPr>
        <w:t>Հանդիսությունների</w:t>
      </w:r>
      <w:r w:rsidR="00E3479E" w:rsidRPr="00E3479E">
        <w:rPr>
          <w:rFonts w:ascii="GHEA Grapalat" w:hAnsi="GHEA Grapalat"/>
          <w:lang w:val="af-ZA"/>
        </w:rPr>
        <w:t xml:space="preserve"> </w:t>
      </w:r>
      <w:r w:rsidR="00E3479E">
        <w:rPr>
          <w:rFonts w:ascii="GHEA Grapalat" w:hAnsi="GHEA Grapalat"/>
          <w:lang w:val="ru-RU"/>
        </w:rPr>
        <w:t>սրահի</w:t>
      </w:r>
      <w:r w:rsidR="00E3479E" w:rsidRPr="00E3479E">
        <w:rPr>
          <w:rFonts w:ascii="GHEA Grapalat" w:hAnsi="GHEA Grapalat"/>
          <w:lang w:val="af-ZA"/>
        </w:rPr>
        <w:t xml:space="preserve"> </w:t>
      </w:r>
      <w:r w:rsidR="00E3479E">
        <w:rPr>
          <w:rFonts w:ascii="GHEA Grapalat" w:hAnsi="GHEA Grapalat"/>
          <w:lang w:val="ru-RU"/>
        </w:rPr>
        <w:t>համար</w:t>
      </w:r>
      <w:r w:rsidR="00E3479E" w:rsidRPr="00E3479E">
        <w:rPr>
          <w:rFonts w:ascii="GHEA Grapalat" w:hAnsi="GHEA Grapalat"/>
          <w:lang w:val="af-ZA"/>
        </w:rPr>
        <w:t xml:space="preserve"> </w:t>
      </w:r>
      <w:r w:rsidR="00E3479E">
        <w:rPr>
          <w:rFonts w:ascii="GHEA Grapalat" w:hAnsi="GHEA Grapalat"/>
          <w:lang w:val="ru-RU"/>
        </w:rPr>
        <w:t>գույքի</w:t>
      </w:r>
      <w:r w:rsidR="00E3479E" w:rsidRPr="00E3479E">
        <w:rPr>
          <w:rFonts w:ascii="GHEA Grapalat" w:hAnsi="GHEA Grapalat"/>
          <w:lang w:val="af-ZA"/>
        </w:rPr>
        <w:t xml:space="preserve"> </w:t>
      </w:r>
      <w:r w:rsidRPr="008B6D9F">
        <w:rPr>
          <w:rFonts w:ascii="GHEA Grapalat" w:hAnsi="GHEA Grapalat"/>
          <w:i w:val="0"/>
          <w:lang w:val="af-ZA"/>
        </w:rPr>
        <w:t xml:space="preserve"> մատակարարման պայմանագիր (այսուհետ` պայմանագիր)։ </w:t>
      </w:r>
    </w:p>
    <w:p w:rsidR="00886C13" w:rsidRPr="008B6D9F" w:rsidRDefault="00886C13" w:rsidP="00886C13">
      <w:pPr>
        <w:pStyle w:val="a3"/>
        <w:spacing w:line="240" w:lineRule="auto"/>
        <w:ind w:firstLine="0"/>
        <w:rPr>
          <w:rFonts w:ascii="GHEA Grapalat" w:hAnsi="GHEA Grapalat"/>
          <w:i w:val="0"/>
          <w:lang w:val="af-ZA"/>
        </w:rPr>
      </w:pPr>
      <w:r w:rsidRPr="008B6D9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86C13" w:rsidRPr="008B6D9F" w:rsidRDefault="00886C13" w:rsidP="00886C13">
      <w:pPr>
        <w:ind w:firstLine="720"/>
        <w:jc w:val="both"/>
        <w:rPr>
          <w:rFonts w:ascii="GHEA Grapalat" w:hAnsi="GHEA Grapalat"/>
          <w:sz w:val="20"/>
          <w:szCs w:val="20"/>
          <w:lang w:val="af-ZA"/>
        </w:rPr>
      </w:pPr>
      <w:r w:rsidRPr="008B6D9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86C13" w:rsidRPr="008B6D9F" w:rsidRDefault="00886C13" w:rsidP="00886C13">
      <w:pPr>
        <w:pStyle w:val="a3"/>
        <w:spacing w:line="240" w:lineRule="auto"/>
        <w:rPr>
          <w:rFonts w:ascii="GHEA Grapalat" w:hAnsi="GHEA Grapalat"/>
          <w:i w:val="0"/>
          <w:lang w:val="af-ZA"/>
        </w:rPr>
      </w:pPr>
      <w:r w:rsidRPr="008B6D9F">
        <w:rPr>
          <w:rFonts w:ascii="GHEA Grapalat" w:hAnsi="GHEA Grapalat"/>
          <w:i w:val="0"/>
          <w:lang w:val="af-ZA"/>
        </w:rPr>
        <w:t xml:space="preserve">Ընտրված մասնակիցը որոշվում է </w:t>
      </w:r>
      <w:bookmarkStart w:id="1" w:name="_Hlk23167512"/>
      <w:r w:rsidRPr="008B6D9F">
        <w:rPr>
          <w:rFonts w:ascii="GHEA Grapalat" w:hAnsi="GHEA Grapalat"/>
          <w:i w:val="0"/>
          <w:lang w:val="af-ZA"/>
        </w:rPr>
        <w:t xml:space="preserve">ոչ գնային պայմաններով բավարար գնահատված </w:t>
      </w:r>
      <w:bookmarkEnd w:id="1"/>
      <w:r w:rsidRPr="008B6D9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86C13" w:rsidRPr="008B6D9F" w:rsidRDefault="00886C13" w:rsidP="00886C13">
      <w:pPr>
        <w:pStyle w:val="a3"/>
        <w:spacing w:line="240" w:lineRule="auto"/>
        <w:rPr>
          <w:rFonts w:ascii="GHEA Grapalat" w:hAnsi="GHEA Grapalat"/>
          <w:i w:val="0"/>
          <w:lang w:val="af-ZA"/>
        </w:rPr>
      </w:pPr>
      <w:r w:rsidRPr="008B6D9F">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8B6D9F">
        <w:rPr>
          <w:rFonts w:ascii="GHEA Grapalat" w:hAnsi="GHEA Grapalat"/>
          <w:i w:val="0"/>
          <w:u w:val="single"/>
          <w:lang w:val="af-ZA"/>
        </w:rPr>
        <w:t>7</w:t>
      </w:r>
      <w:r w:rsidRPr="008B6D9F">
        <w:rPr>
          <w:rFonts w:ascii="GHEA Grapalat" w:hAnsi="GHEA Grapalat"/>
          <w:i w:val="0"/>
          <w:lang w:val="af-ZA"/>
        </w:rPr>
        <w:t xml:space="preserve">-րդ օրը ժամը </w:t>
      </w:r>
      <w:r w:rsidR="00195624">
        <w:rPr>
          <w:rFonts w:ascii="GHEA Grapalat" w:hAnsi="GHEA Grapalat"/>
          <w:i w:val="0"/>
          <w:highlight w:val="yellow"/>
          <w:lang w:val="af-ZA"/>
        </w:rPr>
        <w:t>13։00</w:t>
      </w:r>
      <w:r w:rsidRPr="008B6D9F">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w:t>
      </w:r>
    </w:p>
    <w:p w:rsidR="00886C13" w:rsidRPr="008B6D9F" w:rsidRDefault="00886C13" w:rsidP="00886C13">
      <w:pPr>
        <w:pStyle w:val="a3"/>
        <w:spacing w:line="240" w:lineRule="auto"/>
        <w:rPr>
          <w:rFonts w:ascii="GHEA Grapalat" w:hAnsi="GHEA Grapalat"/>
          <w:i w:val="0"/>
          <w:lang w:val="af-ZA"/>
        </w:rPr>
      </w:pPr>
      <w:r w:rsidRPr="008B6D9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86C13" w:rsidRPr="008B6D9F" w:rsidRDefault="00886C13" w:rsidP="00886C13">
      <w:pPr>
        <w:pStyle w:val="a3"/>
        <w:spacing w:line="240" w:lineRule="auto"/>
        <w:rPr>
          <w:rFonts w:ascii="GHEA Grapalat" w:hAnsi="GHEA Grapalat"/>
          <w:i w:val="0"/>
          <w:lang w:val="af-ZA"/>
        </w:rPr>
      </w:pPr>
      <w:r w:rsidRPr="008B6D9F">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86C13" w:rsidRPr="008B6D9F" w:rsidRDefault="00886C13" w:rsidP="00886C13">
      <w:pPr>
        <w:pStyle w:val="a3"/>
        <w:spacing w:line="240" w:lineRule="auto"/>
        <w:rPr>
          <w:rFonts w:ascii="GHEA Grapalat" w:hAnsi="GHEA Grapalat"/>
          <w:i w:val="0"/>
          <w:lang w:val="af-ZA"/>
        </w:rPr>
      </w:pPr>
      <w:r w:rsidRPr="008B6D9F">
        <w:rPr>
          <w:rFonts w:ascii="GHEA Grapalat" w:hAnsi="GHEA Grapalat"/>
          <w:i w:val="0"/>
          <w:lang w:val="af-ZA"/>
        </w:rPr>
        <w:t>Սույն ընթացակարգին մասնակցության հայտերն անհրաժեշտ է ներկայացնել</w:t>
      </w:r>
      <w:r w:rsidRPr="008B6D9F">
        <w:rPr>
          <w:rFonts w:ascii="GHEA Grapalat" w:hAnsi="GHEA Grapalat"/>
          <w:i w:val="0"/>
          <w:lang w:val="af-ZA" w:eastAsia="ru-RU"/>
        </w:rPr>
        <w:t xml:space="preserve"> </w:t>
      </w:r>
      <w:r w:rsidR="00825AFE" w:rsidRPr="00825AFE">
        <w:rPr>
          <w:rFonts w:ascii="GHEA Grapalat" w:hAnsi="GHEA Grapalat"/>
          <w:i w:val="0"/>
          <w:lang w:val="ru-RU"/>
        </w:rPr>
        <w:t>Մեղրաշեն</w:t>
      </w:r>
      <w:r w:rsidR="00825AFE" w:rsidRPr="00825AFE">
        <w:rPr>
          <w:rFonts w:ascii="GHEA Grapalat" w:hAnsi="GHEA Grapalat"/>
          <w:i w:val="0"/>
          <w:lang w:val="af-ZA"/>
        </w:rPr>
        <w:t xml:space="preserve"> </w:t>
      </w:r>
      <w:r w:rsidR="00825AFE" w:rsidRPr="00825AFE">
        <w:rPr>
          <w:rFonts w:ascii="GHEA Grapalat" w:hAnsi="GHEA Grapalat"/>
          <w:i w:val="0"/>
          <w:lang w:val="ru-RU"/>
        </w:rPr>
        <w:t>համայնք</w:t>
      </w:r>
      <w:r w:rsidR="00825AFE" w:rsidRPr="00825AFE">
        <w:rPr>
          <w:rFonts w:ascii="GHEA Grapalat" w:hAnsi="GHEA Grapalat"/>
          <w:i w:val="0"/>
          <w:lang w:val="af-ZA"/>
        </w:rPr>
        <w:t>, 1-</w:t>
      </w:r>
      <w:r w:rsidR="00825AFE" w:rsidRPr="00825AFE">
        <w:rPr>
          <w:rFonts w:ascii="GHEA Grapalat" w:hAnsi="GHEA Grapalat"/>
          <w:i w:val="0"/>
          <w:lang w:val="ru-RU"/>
        </w:rPr>
        <w:t>ին</w:t>
      </w:r>
      <w:r w:rsidR="00825AFE" w:rsidRPr="00825AFE">
        <w:rPr>
          <w:rFonts w:ascii="GHEA Grapalat" w:hAnsi="GHEA Grapalat"/>
          <w:i w:val="0"/>
          <w:lang w:val="af-ZA"/>
        </w:rPr>
        <w:t xml:space="preserve"> </w:t>
      </w:r>
      <w:r w:rsidR="00825AFE" w:rsidRPr="00825AFE">
        <w:rPr>
          <w:rFonts w:ascii="GHEA Grapalat" w:hAnsi="GHEA Grapalat"/>
          <w:i w:val="0"/>
          <w:lang w:val="ru-RU"/>
        </w:rPr>
        <w:t>փող</w:t>
      </w:r>
      <w:r w:rsidR="00825AFE" w:rsidRPr="00825AFE">
        <w:rPr>
          <w:rFonts w:ascii="GHEA Grapalat" w:hAnsi="GHEA Grapalat"/>
          <w:i w:val="0"/>
          <w:lang w:val="af-ZA"/>
        </w:rPr>
        <w:t>.6-</w:t>
      </w:r>
      <w:r w:rsidR="00825AFE" w:rsidRPr="00825AFE">
        <w:rPr>
          <w:rFonts w:ascii="GHEA Grapalat" w:hAnsi="GHEA Grapalat"/>
          <w:i w:val="0"/>
          <w:lang w:val="ru-RU"/>
        </w:rPr>
        <w:t>րդ</w:t>
      </w:r>
      <w:r w:rsidR="00825AFE" w:rsidRPr="00825AFE">
        <w:rPr>
          <w:rFonts w:ascii="GHEA Grapalat" w:hAnsi="GHEA Grapalat"/>
          <w:i w:val="0"/>
          <w:lang w:val="af-ZA"/>
        </w:rPr>
        <w:t xml:space="preserve"> </w:t>
      </w:r>
      <w:r w:rsidR="00825AFE">
        <w:rPr>
          <w:rFonts w:ascii="GHEA Grapalat" w:hAnsi="GHEA Grapalat"/>
          <w:i w:val="0"/>
          <w:lang w:val="ru-RU"/>
        </w:rPr>
        <w:t>շենք</w:t>
      </w:r>
      <w:r w:rsidR="00825AFE" w:rsidRPr="00825AFE">
        <w:rPr>
          <w:rFonts w:ascii="GHEA Grapalat" w:hAnsi="GHEA Grapalat"/>
          <w:i w:val="0"/>
          <w:lang w:val="af-ZA"/>
        </w:rPr>
        <w:t xml:space="preserve"> </w:t>
      </w:r>
      <w:r w:rsidRPr="008B6D9F">
        <w:rPr>
          <w:rFonts w:ascii="GHEA Grapalat" w:hAnsi="GHEA Grapalat"/>
          <w:i w:val="0"/>
          <w:lang w:val="af-ZA"/>
        </w:rPr>
        <w:t>հասցեով, փաստաթղթային ձևով</w:t>
      </w:r>
      <w:r w:rsidRPr="008B6D9F">
        <w:rPr>
          <w:rFonts w:ascii="GHEA Grapalat" w:hAnsi="GHEA Grapalat"/>
          <w:i w:val="0"/>
          <w:lang w:val="af-ZA" w:eastAsia="ru-RU"/>
        </w:rPr>
        <w:t xml:space="preserve"> </w:t>
      </w:r>
      <w:r w:rsidRPr="008B6D9F">
        <w:rPr>
          <w:rFonts w:ascii="GHEA Grapalat" w:hAnsi="GHEA Grapalat"/>
          <w:i w:val="0"/>
          <w:lang w:val="af-ZA"/>
        </w:rPr>
        <w:t xml:space="preserve">մինչև սույն հայտարարության հրապարակման օրվանից հաշված </w:t>
      </w:r>
      <w:r w:rsidR="007C51B1" w:rsidRPr="008B6D9F">
        <w:rPr>
          <w:rFonts w:ascii="GHEA Grapalat" w:hAnsi="GHEA Grapalat"/>
          <w:i w:val="0"/>
          <w:u w:val="single"/>
          <w:lang w:val="af-ZA"/>
        </w:rPr>
        <w:t>7</w:t>
      </w:r>
      <w:r w:rsidRPr="008B6D9F">
        <w:rPr>
          <w:rFonts w:ascii="GHEA Grapalat" w:hAnsi="GHEA Grapalat"/>
          <w:i w:val="0"/>
          <w:lang w:val="af-ZA"/>
        </w:rPr>
        <w:t xml:space="preserve">-րդ օրվա ժամը </w:t>
      </w:r>
      <w:r w:rsidR="00195624">
        <w:rPr>
          <w:rFonts w:ascii="GHEA Grapalat" w:hAnsi="GHEA Grapalat"/>
          <w:i w:val="0"/>
          <w:highlight w:val="yellow"/>
          <w:lang w:val="af-ZA"/>
        </w:rPr>
        <w:t>13։00</w:t>
      </w:r>
      <w:r w:rsidRPr="008B6D9F">
        <w:rPr>
          <w:rFonts w:ascii="GHEA Grapalat" w:hAnsi="GHEA Grapalat"/>
          <w:i w:val="0"/>
          <w:u w:val="single"/>
          <w:lang w:val="af-ZA"/>
        </w:rPr>
        <w:t xml:space="preserve"> </w:t>
      </w:r>
      <w:r w:rsidRPr="008B6D9F">
        <w:rPr>
          <w:rFonts w:ascii="GHEA Grapalat" w:hAnsi="GHEA Grapalat"/>
          <w:i w:val="0"/>
          <w:lang w:val="af-ZA"/>
        </w:rPr>
        <w:t xml:space="preserve">-ը: </w:t>
      </w:r>
    </w:p>
    <w:p w:rsidR="00886C13" w:rsidRPr="008B6D9F" w:rsidRDefault="00886C13" w:rsidP="00886C13">
      <w:pPr>
        <w:pStyle w:val="a3"/>
        <w:spacing w:line="240" w:lineRule="auto"/>
        <w:ind w:firstLine="708"/>
        <w:rPr>
          <w:rFonts w:ascii="GHEA Grapalat" w:hAnsi="GHEA Grapalat"/>
          <w:i w:val="0"/>
          <w:lang w:val="af-ZA"/>
        </w:rPr>
      </w:pPr>
      <w:r w:rsidRPr="008B6D9F">
        <w:rPr>
          <w:rFonts w:ascii="GHEA Grapalat" w:hAnsi="GHEA Grapalat"/>
          <w:i w:val="0"/>
          <w:lang w:val="af-ZA"/>
        </w:rPr>
        <w:t xml:space="preserve">Հայտերը, հայերենից բացի, կարող են ներկայացվել նաև անգլերեն կամ ռուսերեն: </w:t>
      </w:r>
    </w:p>
    <w:p w:rsidR="00886C13" w:rsidRPr="008B6D9F" w:rsidRDefault="00886C13" w:rsidP="00886C13">
      <w:pPr>
        <w:pStyle w:val="a3"/>
        <w:spacing w:line="240" w:lineRule="auto"/>
        <w:ind w:firstLine="708"/>
        <w:rPr>
          <w:rFonts w:ascii="GHEA Grapalat" w:hAnsi="GHEA Grapalat"/>
          <w:i w:val="0"/>
          <w:lang w:val="af-ZA"/>
        </w:rPr>
      </w:pPr>
      <w:r w:rsidRPr="008B6D9F">
        <w:rPr>
          <w:rFonts w:ascii="GHEA Grapalat" w:hAnsi="GHEA Grapalat"/>
          <w:i w:val="0"/>
          <w:highlight w:val="yellow"/>
          <w:lang w:val="af-ZA"/>
        </w:rPr>
        <w:t xml:space="preserve">Հայտերի բացումը տեղի կունենա </w:t>
      </w:r>
      <w:r w:rsidR="00E3479E">
        <w:rPr>
          <w:rFonts w:ascii="GHEA Grapalat" w:hAnsi="GHEA Grapalat"/>
          <w:i w:val="0"/>
          <w:highlight w:val="yellow"/>
          <w:lang w:val="ru-RU"/>
        </w:rPr>
        <w:t>Շիրակի</w:t>
      </w:r>
      <w:r w:rsidR="00E3479E" w:rsidRPr="00E3479E">
        <w:rPr>
          <w:rFonts w:ascii="GHEA Grapalat" w:hAnsi="GHEA Grapalat"/>
          <w:i w:val="0"/>
          <w:highlight w:val="yellow"/>
          <w:lang w:val="af-ZA"/>
        </w:rPr>
        <w:t xml:space="preserve"> </w:t>
      </w:r>
      <w:r w:rsidR="00E3479E">
        <w:rPr>
          <w:rFonts w:ascii="GHEA Grapalat" w:hAnsi="GHEA Grapalat"/>
          <w:i w:val="0"/>
          <w:highlight w:val="yellow"/>
          <w:lang w:val="ru-RU"/>
        </w:rPr>
        <w:t>մարզ</w:t>
      </w:r>
      <w:r w:rsidR="00E3479E" w:rsidRPr="00E3479E">
        <w:rPr>
          <w:rFonts w:ascii="GHEA Grapalat" w:hAnsi="GHEA Grapalat"/>
          <w:i w:val="0"/>
          <w:highlight w:val="yellow"/>
          <w:lang w:val="af-ZA"/>
        </w:rPr>
        <w:t xml:space="preserve">, </w:t>
      </w:r>
      <w:r w:rsidR="00E3479E">
        <w:rPr>
          <w:rFonts w:ascii="GHEA Grapalat" w:hAnsi="GHEA Grapalat"/>
          <w:i w:val="0"/>
          <w:highlight w:val="yellow"/>
          <w:lang w:val="ru-RU"/>
        </w:rPr>
        <w:t>Մեղրաշեն</w:t>
      </w:r>
      <w:r w:rsidR="00E3479E" w:rsidRPr="00E3479E">
        <w:rPr>
          <w:rFonts w:ascii="GHEA Grapalat" w:hAnsi="GHEA Grapalat"/>
          <w:i w:val="0"/>
          <w:highlight w:val="yellow"/>
          <w:lang w:val="af-ZA"/>
        </w:rPr>
        <w:t xml:space="preserve"> </w:t>
      </w:r>
      <w:r w:rsidR="00E3479E">
        <w:rPr>
          <w:rFonts w:ascii="GHEA Grapalat" w:hAnsi="GHEA Grapalat"/>
          <w:i w:val="0"/>
          <w:highlight w:val="yellow"/>
          <w:lang w:val="ru-RU"/>
        </w:rPr>
        <w:t>համայնք</w:t>
      </w:r>
      <w:r w:rsidR="00E3479E" w:rsidRPr="00E3479E">
        <w:rPr>
          <w:rFonts w:ascii="GHEA Grapalat" w:hAnsi="GHEA Grapalat"/>
          <w:i w:val="0"/>
          <w:highlight w:val="yellow"/>
          <w:lang w:val="af-ZA"/>
        </w:rPr>
        <w:t>, 1-</w:t>
      </w:r>
      <w:r w:rsidR="00E3479E">
        <w:rPr>
          <w:rFonts w:ascii="GHEA Grapalat" w:hAnsi="GHEA Grapalat"/>
          <w:i w:val="0"/>
          <w:highlight w:val="yellow"/>
          <w:lang w:val="ru-RU"/>
        </w:rPr>
        <w:t>ին</w:t>
      </w:r>
      <w:r w:rsidR="00E3479E" w:rsidRPr="00E3479E">
        <w:rPr>
          <w:rFonts w:ascii="GHEA Grapalat" w:hAnsi="GHEA Grapalat"/>
          <w:i w:val="0"/>
          <w:highlight w:val="yellow"/>
          <w:lang w:val="af-ZA"/>
        </w:rPr>
        <w:t xml:space="preserve"> </w:t>
      </w:r>
      <w:r w:rsidR="00E3479E">
        <w:rPr>
          <w:rFonts w:ascii="GHEA Grapalat" w:hAnsi="GHEA Grapalat"/>
          <w:i w:val="0"/>
          <w:highlight w:val="yellow"/>
          <w:lang w:val="ru-RU"/>
        </w:rPr>
        <w:t>փող</w:t>
      </w:r>
      <w:r w:rsidR="00E3479E" w:rsidRPr="00E3479E">
        <w:rPr>
          <w:rFonts w:ascii="GHEA Grapalat" w:hAnsi="GHEA Grapalat"/>
          <w:i w:val="0"/>
          <w:highlight w:val="yellow"/>
          <w:lang w:val="af-ZA"/>
        </w:rPr>
        <w:t>. 6-</w:t>
      </w:r>
      <w:r w:rsidR="00E3479E">
        <w:rPr>
          <w:rFonts w:ascii="GHEA Grapalat" w:hAnsi="GHEA Grapalat"/>
          <w:i w:val="0"/>
          <w:highlight w:val="yellow"/>
          <w:lang w:val="ru-RU"/>
        </w:rPr>
        <w:t>րդ</w:t>
      </w:r>
      <w:r w:rsidR="00E3479E" w:rsidRPr="00E3479E">
        <w:rPr>
          <w:rFonts w:ascii="GHEA Grapalat" w:hAnsi="GHEA Grapalat"/>
          <w:i w:val="0"/>
          <w:highlight w:val="yellow"/>
          <w:lang w:val="af-ZA"/>
        </w:rPr>
        <w:t xml:space="preserve"> </w:t>
      </w:r>
      <w:r w:rsidR="00E3479E">
        <w:rPr>
          <w:rFonts w:ascii="GHEA Grapalat" w:hAnsi="GHEA Grapalat"/>
          <w:i w:val="0"/>
          <w:highlight w:val="yellow"/>
          <w:lang w:val="ru-RU"/>
        </w:rPr>
        <w:t>շենք</w:t>
      </w:r>
      <w:r w:rsidR="00E3479E">
        <w:rPr>
          <w:rFonts w:ascii="GHEA Grapalat" w:hAnsi="GHEA Grapalat"/>
          <w:i w:val="0"/>
          <w:highlight w:val="yellow"/>
          <w:lang w:val="hy-AM"/>
        </w:rPr>
        <w:t>ում</w:t>
      </w:r>
      <w:r w:rsidR="00E3479E" w:rsidRPr="00E3479E">
        <w:rPr>
          <w:rFonts w:ascii="GHEA Grapalat" w:hAnsi="GHEA Grapalat"/>
          <w:i w:val="0"/>
          <w:highlight w:val="yellow"/>
          <w:lang w:val="af-ZA"/>
        </w:rPr>
        <w:t xml:space="preserve"> </w:t>
      </w:r>
      <w:r w:rsidR="006261DF" w:rsidRPr="008B6D9F">
        <w:rPr>
          <w:rFonts w:ascii="GHEA Grapalat" w:hAnsi="GHEA Grapalat"/>
          <w:i w:val="0"/>
          <w:highlight w:val="yellow"/>
          <w:lang w:val="af-ZA"/>
        </w:rPr>
        <w:t xml:space="preserve">,  </w:t>
      </w:r>
      <w:r w:rsidR="0022000C">
        <w:rPr>
          <w:rFonts w:ascii="GHEA Grapalat" w:hAnsi="GHEA Grapalat"/>
          <w:i w:val="0"/>
          <w:highlight w:val="yellow"/>
          <w:lang w:val="af-ZA"/>
        </w:rPr>
        <w:t>«</w:t>
      </w:r>
      <w:r w:rsidR="006261DF" w:rsidRPr="008B6D9F">
        <w:rPr>
          <w:rFonts w:ascii="GHEA Grapalat" w:hAnsi="GHEA Grapalat"/>
          <w:i w:val="0"/>
          <w:highlight w:val="yellow"/>
          <w:lang w:val="af-ZA"/>
        </w:rPr>
        <w:t>2020</w:t>
      </w:r>
      <w:r w:rsidRPr="008B6D9F">
        <w:rPr>
          <w:rFonts w:ascii="GHEA Grapalat" w:hAnsi="GHEA Grapalat"/>
          <w:i w:val="0"/>
          <w:highlight w:val="yellow"/>
          <w:lang w:val="af-ZA"/>
        </w:rPr>
        <w:t xml:space="preserve">» </w:t>
      </w:r>
      <w:r w:rsidR="004837DE">
        <w:rPr>
          <w:rFonts w:ascii="GHEA Grapalat" w:hAnsi="GHEA Grapalat"/>
          <w:i w:val="0"/>
          <w:highlight w:val="yellow"/>
          <w:lang w:val="hy-AM"/>
        </w:rPr>
        <w:t xml:space="preserve">     </w:t>
      </w:r>
      <w:r w:rsidRPr="008B6D9F">
        <w:rPr>
          <w:rFonts w:ascii="GHEA Grapalat" w:hAnsi="GHEA Grapalat"/>
          <w:i w:val="0"/>
          <w:highlight w:val="yellow"/>
          <w:lang w:val="af-ZA"/>
        </w:rPr>
        <w:t xml:space="preserve">« </w:t>
      </w:r>
      <w:r w:rsidR="00E3479E">
        <w:rPr>
          <w:rFonts w:ascii="GHEA Grapalat" w:hAnsi="GHEA Grapalat"/>
          <w:i w:val="0"/>
          <w:highlight w:val="yellow"/>
          <w:lang w:val="hy-AM"/>
        </w:rPr>
        <w:t>մայիսի</w:t>
      </w:r>
      <w:r w:rsidR="00867866" w:rsidRPr="008B6D9F">
        <w:rPr>
          <w:rFonts w:ascii="GHEA Grapalat" w:hAnsi="GHEA Grapalat"/>
          <w:i w:val="0"/>
          <w:highlight w:val="yellow"/>
          <w:lang w:val="af-ZA"/>
        </w:rPr>
        <w:t xml:space="preserve"> </w:t>
      </w:r>
      <w:r w:rsidRPr="008B6D9F">
        <w:rPr>
          <w:rFonts w:ascii="GHEA Grapalat" w:hAnsi="GHEA Grapalat"/>
          <w:i w:val="0"/>
          <w:highlight w:val="yellow"/>
          <w:lang w:val="af-ZA"/>
        </w:rPr>
        <w:t>» «</w:t>
      </w:r>
      <w:r w:rsidR="00E3479E">
        <w:rPr>
          <w:rFonts w:ascii="GHEA Grapalat" w:hAnsi="GHEA Grapalat"/>
          <w:i w:val="0"/>
          <w:highlight w:val="yellow"/>
          <w:lang w:val="hy-AM"/>
        </w:rPr>
        <w:t>15</w:t>
      </w:r>
      <w:r w:rsidRPr="008B6D9F">
        <w:rPr>
          <w:rFonts w:ascii="GHEA Grapalat" w:hAnsi="GHEA Grapalat"/>
          <w:i w:val="0"/>
          <w:highlight w:val="yellow"/>
          <w:lang w:val="af-ZA"/>
        </w:rPr>
        <w:t xml:space="preserve">» -ին ժամը  </w:t>
      </w:r>
      <w:r w:rsidR="00195624">
        <w:rPr>
          <w:rFonts w:ascii="GHEA Grapalat" w:hAnsi="GHEA Grapalat"/>
          <w:i w:val="0"/>
          <w:highlight w:val="yellow"/>
          <w:lang w:val="af-ZA"/>
        </w:rPr>
        <w:t>13։00</w:t>
      </w:r>
      <w:r w:rsidRPr="008B6D9F">
        <w:rPr>
          <w:rFonts w:ascii="GHEA Grapalat" w:hAnsi="GHEA Grapalat"/>
          <w:i w:val="0"/>
          <w:highlight w:val="yellow"/>
          <w:lang w:val="af-ZA"/>
        </w:rPr>
        <w:t>-ին։</w:t>
      </w:r>
      <w:r w:rsidRPr="008B6D9F">
        <w:rPr>
          <w:rFonts w:ascii="GHEA Grapalat" w:hAnsi="GHEA Grapalat"/>
          <w:i w:val="0"/>
          <w:lang w:val="af-ZA"/>
        </w:rPr>
        <w:t xml:space="preserve">   </w:t>
      </w:r>
    </w:p>
    <w:p w:rsidR="00886C13" w:rsidRPr="008B6D9F" w:rsidRDefault="00886C13" w:rsidP="00886C13">
      <w:pPr>
        <w:pStyle w:val="a3"/>
        <w:spacing w:line="240" w:lineRule="auto"/>
        <w:rPr>
          <w:rFonts w:ascii="GHEA Grapalat" w:hAnsi="GHEA Grapalat"/>
          <w:i w:val="0"/>
          <w:lang w:val="af-ZA"/>
        </w:rPr>
      </w:pPr>
      <w:r w:rsidRPr="008B6D9F">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86C13" w:rsidRPr="008B6D9F" w:rsidRDefault="00886C13" w:rsidP="00886C13">
      <w:pPr>
        <w:pStyle w:val="a3"/>
        <w:spacing w:line="240" w:lineRule="auto"/>
        <w:rPr>
          <w:rFonts w:ascii="GHEA Grapalat" w:hAnsi="GHEA Grapalat"/>
          <w:i w:val="0"/>
          <w:lang w:val="af-ZA"/>
        </w:rPr>
      </w:pPr>
      <w:r w:rsidRPr="008B6D9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8B6D9F">
        <w:rPr>
          <w:rFonts w:ascii="GHEA Grapalat" w:hAnsi="GHEA Grapalat"/>
          <w:i w:val="0"/>
          <w:u w:val="single"/>
          <w:lang w:val="af-ZA"/>
        </w:rPr>
        <w:t xml:space="preserve"> </w:t>
      </w:r>
      <w:r w:rsidR="00E7453A" w:rsidRPr="008B6D9F">
        <w:rPr>
          <w:rFonts w:ascii="GHEA Grapalat" w:hAnsi="GHEA Grapalat"/>
          <w:i w:val="0"/>
          <w:u w:val="single"/>
          <w:lang w:val="af-ZA"/>
        </w:rPr>
        <w:t>Է.Գրիգոր</w:t>
      </w:r>
      <w:r w:rsidRPr="008B6D9F">
        <w:rPr>
          <w:rFonts w:ascii="GHEA Grapalat" w:hAnsi="GHEA Grapalat"/>
          <w:i w:val="0"/>
          <w:u w:val="single"/>
          <w:lang w:val="ru-RU"/>
        </w:rPr>
        <w:t>յան</w:t>
      </w:r>
      <w:r w:rsidRPr="008B6D9F">
        <w:rPr>
          <w:rFonts w:ascii="GHEA Grapalat" w:hAnsi="GHEA Grapalat"/>
          <w:i w:val="0"/>
          <w:lang w:val="af-ZA"/>
        </w:rPr>
        <w:t>ին</w:t>
      </w:r>
    </w:p>
    <w:p w:rsidR="00886C13" w:rsidRPr="008B6D9F" w:rsidRDefault="00886C13" w:rsidP="00886C13">
      <w:pPr>
        <w:pStyle w:val="a3"/>
        <w:spacing w:line="240" w:lineRule="auto"/>
        <w:ind w:firstLine="0"/>
        <w:rPr>
          <w:rFonts w:ascii="GHEA Grapalat" w:hAnsi="GHEA Grapalat"/>
          <w:i w:val="0"/>
          <w:u w:val="single"/>
          <w:lang w:val="af-ZA"/>
        </w:rPr>
      </w:pPr>
      <w:r w:rsidRPr="008B6D9F">
        <w:rPr>
          <w:rFonts w:ascii="GHEA Grapalat" w:hAnsi="GHEA Grapalat"/>
          <w:i w:val="0"/>
          <w:lang w:val="af-ZA"/>
        </w:rPr>
        <w:tab/>
        <w:t xml:space="preserve">  </w:t>
      </w:r>
      <w:r w:rsidR="00E3479E">
        <w:rPr>
          <w:rFonts w:ascii="GHEA Grapalat" w:hAnsi="GHEA Grapalat"/>
          <w:i w:val="0"/>
          <w:lang w:val="hy-AM"/>
        </w:rPr>
        <w:t xml:space="preserve"> </w:t>
      </w:r>
      <w:r w:rsidRPr="008B6D9F">
        <w:rPr>
          <w:rFonts w:ascii="GHEA Grapalat" w:hAnsi="GHEA Grapalat"/>
          <w:i w:val="0"/>
          <w:lang w:val="af-ZA"/>
        </w:rPr>
        <w:t xml:space="preserve"> Հեռախոս </w:t>
      </w:r>
      <w:r w:rsidRPr="008B6D9F">
        <w:rPr>
          <w:rFonts w:ascii="GHEA Grapalat" w:hAnsi="GHEA Grapalat"/>
          <w:i w:val="0"/>
          <w:u w:val="single"/>
          <w:lang w:val="af-ZA"/>
        </w:rPr>
        <w:t>+37410244974</w:t>
      </w:r>
    </w:p>
    <w:p w:rsidR="00195624" w:rsidRDefault="00886C13" w:rsidP="00886C13">
      <w:pPr>
        <w:pStyle w:val="a3"/>
        <w:spacing w:line="240" w:lineRule="auto"/>
        <w:rPr>
          <w:rFonts w:ascii="GHEA Grapalat" w:hAnsi="GHEA Grapalat"/>
          <w:i w:val="0"/>
          <w:u w:val="single"/>
          <w:lang w:val="af-ZA"/>
        </w:rPr>
      </w:pPr>
      <w:r w:rsidRPr="008B6D9F">
        <w:rPr>
          <w:rFonts w:ascii="GHEA Grapalat" w:hAnsi="GHEA Grapalat"/>
          <w:i w:val="0"/>
          <w:lang w:val="af-ZA"/>
        </w:rPr>
        <w:t xml:space="preserve">    Էլ. փոստ </w:t>
      </w:r>
      <w:hyperlink r:id="rId7" w:history="1">
        <w:r w:rsidR="00195624" w:rsidRPr="00475E2D">
          <w:rPr>
            <w:rStyle w:val="a9"/>
            <w:rFonts w:ascii="GHEA Grapalat" w:hAnsi="GHEA Grapalat"/>
            <w:i w:val="0"/>
            <w:lang w:val="af-ZA"/>
          </w:rPr>
          <w:t>protender.itender@gmail.com</w:t>
        </w:r>
      </w:hyperlink>
    </w:p>
    <w:p w:rsidR="00195624" w:rsidRDefault="00195624" w:rsidP="00195624">
      <w:pPr>
        <w:pStyle w:val="af2"/>
        <w:ind w:firstLine="709"/>
        <w:rPr>
          <w:rFonts w:ascii="GHEA Grapalat" w:hAnsi="GHEA Grapalat"/>
          <w:lang w:val="hy-AM"/>
        </w:rPr>
      </w:pPr>
      <w:r w:rsidRPr="00195624">
        <w:rPr>
          <w:rFonts w:ascii="GHEA Grapalat" w:hAnsi="GHEA Grapalat"/>
          <w:lang w:val="hy-AM"/>
        </w:rPr>
        <w:t xml:space="preserve">Տեխնիկական բնութագրերի հետ կապված հարցերի դեպքում կարող եք դիմել </w:t>
      </w:r>
    </w:p>
    <w:p w:rsidR="00195624" w:rsidRPr="00195624" w:rsidRDefault="00195624" w:rsidP="00195624">
      <w:pPr>
        <w:pStyle w:val="af2"/>
        <w:rPr>
          <w:rFonts w:ascii="GHEA Grapalat" w:hAnsi="GHEA Grapalat"/>
          <w:u w:val="single"/>
          <w:lang w:val="hy-AM"/>
        </w:rPr>
      </w:pPr>
      <w:r w:rsidRPr="00195624">
        <w:rPr>
          <w:rFonts w:ascii="GHEA Grapalat" w:hAnsi="GHEA Grapalat"/>
          <w:color w:val="000000"/>
          <w:shd w:val="clear" w:color="auto" w:fill="FFFFFF"/>
          <w:lang w:val="hy-AM"/>
        </w:rPr>
        <w:t>Մեղրաշեն հ</w:t>
      </w:r>
      <w:r w:rsidRPr="00195624">
        <w:rPr>
          <w:rFonts w:ascii="GHEA Grapalat" w:hAnsi="GHEA Grapalat"/>
          <w:color w:val="000000"/>
          <w:shd w:val="clear" w:color="auto" w:fill="FFFFFF"/>
        </w:rPr>
        <w:t>ամայքապետարան</w:t>
      </w:r>
      <w:r w:rsidRPr="00195624">
        <w:rPr>
          <w:rFonts w:ascii="GHEA Grapalat" w:hAnsi="GHEA Grapalat"/>
          <w:color w:val="000000"/>
          <w:shd w:val="clear" w:color="auto" w:fill="FFFFFF"/>
          <w:lang w:val="hy-AM"/>
        </w:rPr>
        <w:t>ի</w:t>
      </w:r>
      <w:r w:rsidRPr="00195624">
        <w:rPr>
          <w:rFonts w:cs="Calibri"/>
          <w:color w:val="000000"/>
          <w:shd w:val="clear" w:color="auto" w:fill="FFFFFF"/>
          <w:lang w:val="hy-AM"/>
        </w:rPr>
        <w:t>  </w:t>
      </w:r>
      <w:r w:rsidRPr="00195624">
        <w:rPr>
          <w:rFonts w:ascii="GHEA Grapalat" w:hAnsi="GHEA Grapalat"/>
          <w:color w:val="000000"/>
          <w:shd w:val="clear" w:color="auto" w:fill="FFFFFF"/>
          <w:lang w:val="hy-AM"/>
        </w:rPr>
        <w:t>1-ին կարգի մասնագետ</w:t>
      </w:r>
      <w:r w:rsidRPr="00195624">
        <w:rPr>
          <w:rFonts w:ascii="GHEA Grapalat" w:hAnsi="GHEA Grapalat"/>
          <w:color w:val="000000"/>
          <w:shd w:val="clear" w:color="auto" w:fill="FFFFFF"/>
          <w:lang w:val="hy-AM"/>
        </w:rPr>
        <w:t xml:space="preserve"> </w:t>
      </w:r>
      <w:r w:rsidRPr="00195624">
        <w:rPr>
          <w:rFonts w:ascii="GHEA Grapalat" w:hAnsi="GHEA Grapalat"/>
          <w:color w:val="000000"/>
          <w:u w:val="single"/>
          <w:shd w:val="clear" w:color="auto" w:fill="FFFFFF"/>
          <w:lang w:val="hy-AM"/>
        </w:rPr>
        <w:t>Ս․Մինասյանին՝ հեռ․+37498856084</w:t>
      </w:r>
      <w:r w:rsidRPr="00195624">
        <w:rPr>
          <w:rFonts w:ascii="GHEA Grapalat" w:hAnsi="GHEA Grapalat"/>
          <w:color w:val="000000"/>
          <w:shd w:val="clear" w:color="auto" w:fill="FFFFFF"/>
          <w:lang w:val="hy-AM"/>
        </w:rPr>
        <w:t xml:space="preserve"> </w:t>
      </w:r>
    </w:p>
    <w:p w:rsidR="00195624" w:rsidRDefault="00195624" w:rsidP="00886C13">
      <w:pPr>
        <w:pStyle w:val="a3"/>
        <w:spacing w:line="240" w:lineRule="auto"/>
        <w:ind w:firstLine="0"/>
        <w:jc w:val="left"/>
        <w:rPr>
          <w:rFonts w:ascii="GHEA Grapalat" w:hAnsi="GHEA Grapalat"/>
          <w:i w:val="0"/>
          <w:lang w:val="af-ZA"/>
        </w:rPr>
      </w:pPr>
    </w:p>
    <w:p w:rsidR="00886C13" w:rsidRPr="008B6D9F" w:rsidRDefault="00886C13" w:rsidP="00886C13">
      <w:pPr>
        <w:pStyle w:val="a3"/>
        <w:spacing w:line="240" w:lineRule="auto"/>
        <w:ind w:firstLine="0"/>
        <w:jc w:val="left"/>
        <w:rPr>
          <w:rFonts w:ascii="GHEA Grapalat" w:hAnsi="GHEA Grapalat" w:cs="Sylfaen"/>
          <w:i w:val="0"/>
          <w:lang w:val="af-ZA"/>
        </w:rPr>
      </w:pPr>
      <w:r w:rsidRPr="008B6D9F">
        <w:rPr>
          <w:rFonts w:ascii="GHEA Grapalat" w:hAnsi="GHEA Grapalat"/>
          <w:i w:val="0"/>
          <w:lang w:val="af-ZA"/>
        </w:rPr>
        <w:t xml:space="preserve">Պատվիրատու </w:t>
      </w:r>
      <w:r w:rsidRPr="008B6D9F">
        <w:rPr>
          <w:rFonts w:ascii="GHEA Grapalat" w:hAnsi="GHEA Grapalat"/>
          <w:i w:val="0"/>
          <w:u w:val="single"/>
          <w:lang w:val="af-ZA"/>
        </w:rPr>
        <w:tab/>
      </w:r>
      <w:r w:rsidR="00E3479E">
        <w:rPr>
          <w:rFonts w:ascii="GHEA Grapalat" w:hAnsi="GHEA Grapalat"/>
          <w:i w:val="0"/>
          <w:lang w:val="af-ZA"/>
        </w:rPr>
        <w:t>ՀՀ Շիրակի մարզի Մեղրաշենի համայնքապետարան</w:t>
      </w:r>
    </w:p>
    <w:p w:rsidR="00886C13" w:rsidRPr="008B6D9F" w:rsidRDefault="00886C13" w:rsidP="00886C13">
      <w:pPr>
        <w:pStyle w:val="aa"/>
        <w:ind w:right="-7" w:firstLine="567"/>
        <w:jc w:val="right"/>
        <w:rPr>
          <w:rFonts w:ascii="GHEA Grapalat" w:hAnsi="GHEA Grapalat" w:cs="Sylfaen"/>
          <w:i/>
          <w:sz w:val="20"/>
          <w:szCs w:val="20"/>
          <w:lang w:val="af-ZA"/>
        </w:rPr>
      </w:pPr>
    </w:p>
    <w:p w:rsidR="006340CB" w:rsidRPr="008B6D9F" w:rsidRDefault="006340CB" w:rsidP="00886C13">
      <w:pPr>
        <w:pStyle w:val="aa"/>
        <w:spacing w:after="0"/>
        <w:ind w:firstLine="567"/>
        <w:jc w:val="right"/>
        <w:rPr>
          <w:rFonts w:ascii="GHEA Grapalat" w:hAnsi="GHEA Grapalat" w:cs="Sylfaen"/>
          <w:i/>
          <w:sz w:val="20"/>
          <w:szCs w:val="20"/>
          <w:lang w:val="af-ZA"/>
        </w:rPr>
      </w:pPr>
    </w:p>
    <w:p w:rsidR="006340CB" w:rsidRPr="008B6D9F" w:rsidRDefault="006340CB" w:rsidP="00886C13">
      <w:pPr>
        <w:pStyle w:val="aa"/>
        <w:spacing w:after="0"/>
        <w:ind w:firstLine="567"/>
        <w:jc w:val="right"/>
        <w:rPr>
          <w:rFonts w:ascii="GHEA Grapalat" w:hAnsi="GHEA Grapalat" w:cs="Sylfaen"/>
          <w:i/>
          <w:sz w:val="20"/>
          <w:szCs w:val="20"/>
          <w:lang w:val="af-ZA"/>
        </w:rPr>
      </w:pPr>
    </w:p>
    <w:p w:rsidR="00CE08A5" w:rsidRPr="00CE08A5" w:rsidRDefault="00CE08A5" w:rsidP="00886C13">
      <w:pPr>
        <w:pStyle w:val="aa"/>
        <w:spacing w:after="0"/>
        <w:ind w:firstLine="567"/>
        <w:jc w:val="right"/>
        <w:rPr>
          <w:rFonts w:ascii="GHEA Grapalat" w:hAnsi="GHEA Grapalat" w:cs="Sylfaen"/>
          <w:i/>
          <w:sz w:val="18"/>
          <w:szCs w:val="18"/>
          <w:lang w:val="af-ZA"/>
        </w:rPr>
      </w:pPr>
    </w:p>
    <w:p w:rsidR="008B7ABC" w:rsidRPr="008B7ABC" w:rsidRDefault="008B7ABC" w:rsidP="00886C13">
      <w:pPr>
        <w:pStyle w:val="aa"/>
        <w:spacing w:after="0"/>
        <w:ind w:firstLine="567"/>
        <w:jc w:val="right"/>
        <w:rPr>
          <w:rFonts w:ascii="GHEA Grapalat" w:hAnsi="GHEA Grapalat" w:cs="Sylfaen"/>
          <w:i/>
          <w:sz w:val="18"/>
          <w:szCs w:val="18"/>
          <w:lang w:val="af-ZA"/>
        </w:rPr>
      </w:pPr>
    </w:p>
    <w:p w:rsidR="00886C13" w:rsidRPr="00CE08A5" w:rsidRDefault="00886C13" w:rsidP="00886C13">
      <w:pPr>
        <w:pStyle w:val="aa"/>
        <w:spacing w:after="0"/>
        <w:ind w:firstLine="567"/>
        <w:jc w:val="right"/>
        <w:rPr>
          <w:rFonts w:ascii="GHEA Grapalat" w:hAnsi="GHEA Grapalat" w:cs="Sylfaen"/>
          <w:i/>
          <w:sz w:val="18"/>
          <w:szCs w:val="18"/>
          <w:lang w:val="af-ZA"/>
        </w:rPr>
      </w:pPr>
      <w:r w:rsidRPr="00CE08A5">
        <w:rPr>
          <w:rFonts w:ascii="GHEA Grapalat" w:hAnsi="GHEA Grapalat" w:cs="Sylfaen"/>
          <w:i/>
          <w:sz w:val="18"/>
          <w:szCs w:val="18"/>
        </w:rPr>
        <w:t>Հաստատված</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է</w:t>
      </w:r>
    </w:p>
    <w:p w:rsidR="00886C13" w:rsidRPr="00CE08A5" w:rsidRDefault="00E3479E" w:rsidP="00886C13">
      <w:pPr>
        <w:pStyle w:val="aa"/>
        <w:spacing w:after="0"/>
        <w:ind w:firstLine="567"/>
        <w:jc w:val="right"/>
        <w:rPr>
          <w:rFonts w:ascii="GHEA Grapalat" w:hAnsi="GHEA Grapalat" w:cs="Sylfaen"/>
          <w:i/>
          <w:sz w:val="18"/>
          <w:szCs w:val="18"/>
          <w:lang w:val="af-ZA"/>
        </w:rPr>
      </w:pPr>
      <w:r>
        <w:rPr>
          <w:rFonts w:ascii="GHEA Grapalat" w:hAnsi="GHEA Grapalat" w:cs="Sylfaen"/>
          <w:i/>
          <w:sz w:val="18"/>
          <w:szCs w:val="18"/>
          <w:u w:val="single"/>
          <w:lang w:val="af-ZA"/>
        </w:rPr>
        <w:t>ՄՀ- ԳՀԱՊՁԲ-20/2</w:t>
      </w:r>
      <w:r w:rsidR="00A94753" w:rsidRPr="00D81EF3">
        <w:rPr>
          <w:rFonts w:ascii="GHEA Grapalat" w:hAnsi="GHEA Grapalat" w:cs="Sylfaen"/>
          <w:i/>
          <w:sz w:val="18"/>
          <w:szCs w:val="18"/>
          <w:u w:val="single"/>
          <w:lang w:val="af-ZA"/>
        </w:rPr>
        <w:t xml:space="preserve"> </w:t>
      </w:r>
      <w:r w:rsidR="00886C13" w:rsidRPr="00CE08A5">
        <w:rPr>
          <w:rFonts w:ascii="GHEA Grapalat" w:hAnsi="GHEA Grapalat" w:cs="Sylfaen"/>
          <w:i/>
          <w:sz w:val="18"/>
          <w:szCs w:val="18"/>
        </w:rPr>
        <w:t>ծածկա</w:t>
      </w:r>
      <w:r w:rsidR="00886C13" w:rsidRPr="00CE08A5">
        <w:rPr>
          <w:rFonts w:ascii="GHEA Grapalat" w:hAnsi="GHEA Grapalat" w:cs="Times Armenian"/>
          <w:i/>
          <w:sz w:val="18"/>
          <w:szCs w:val="18"/>
        </w:rPr>
        <w:t>գ</w:t>
      </w:r>
      <w:r w:rsidR="00886C13" w:rsidRPr="00CE08A5">
        <w:rPr>
          <w:rFonts w:ascii="GHEA Grapalat" w:hAnsi="GHEA Grapalat" w:cs="Sylfaen"/>
          <w:i/>
          <w:sz w:val="18"/>
          <w:szCs w:val="18"/>
        </w:rPr>
        <w:t>րով</w:t>
      </w:r>
      <w:r w:rsidR="00886C13" w:rsidRPr="00CE08A5">
        <w:rPr>
          <w:rFonts w:ascii="GHEA Grapalat" w:hAnsi="GHEA Grapalat" w:cs="Times Armenian"/>
          <w:i/>
          <w:sz w:val="18"/>
          <w:szCs w:val="18"/>
          <w:lang w:val="af-ZA"/>
        </w:rPr>
        <w:t xml:space="preserve"> </w:t>
      </w:r>
    </w:p>
    <w:p w:rsidR="00886C13" w:rsidRPr="00CE08A5" w:rsidRDefault="006340CB" w:rsidP="00886C13">
      <w:pPr>
        <w:pStyle w:val="aa"/>
        <w:spacing w:after="0"/>
        <w:ind w:firstLine="567"/>
        <w:jc w:val="right"/>
        <w:rPr>
          <w:rFonts w:ascii="GHEA Grapalat" w:hAnsi="GHEA Grapalat" w:cs="Times Armenian"/>
          <w:i/>
          <w:sz w:val="18"/>
          <w:szCs w:val="18"/>
          <w:lang w:val="af-ZA"/>
        </w:rPr>
      </w:pPr>
      <w:r w:rsidRPr="00CE08A5">
        <w:rPr>
          <w:rFonts w:ascii="GHEA Grapalat" w:hAnsi="GHEA Grapalat" w:cs="Sylfaen"/>
          <w:i/>
          <w:sz w:val="18"/>
          <w:szCs w:val="18"/>
        </w:rPr>
        <w:t>գնանշման</w:t>
      </w:r>
      <w:r w:rsidRPr="00CE08A5">
        <w:rPr>
          <w:rFonts w:ascii="GHEA Grapalat" w:hAnsi="GHEA Grapalat" w:cs="Sylfaen"/>
          <w:i/>
          <w:sz w:val="18"/>
          <w:szCs w:val="18"/>
          <w:lang w:val="af-ZA"/>
        </w:rPr>
        <w:t xml:space="preserve"> </w:t>
      </w:r>
      <w:r w:rsidRPr="00CE08A5">
        <w:rPr>
          <w:rFonts w:ascii="GHEA Grapalat" w:hAnsi="GHEA Grapalat" w:cs="Sylfaen"/>
          <w:i/>
          <w:sz w:val="18"/>
          <w:szCs w:val="18"/>
        </w:rPr>
        <w:t>հարցման</w:t>
      </w:r>
      <w:r w:rsidRPr="00CE08A5">
        <w:rPr>
          <w:rFonts w:ascii="GHEA Grapalat" w:hAnsi="GHEA Grapalat" w:cs="Sylfaen"/>
          <w:i/>
          <w:sz w:val="18"/>
          <w:szCs w:val="18"/>
          <w:lang w:val="af-ZA"/>
        </w:rPr>
        <w:t xml:space="preserve"> </w:t>
      </w:r>
      <w:r w:rsidRPr="00CE08A5">
        <w:rPr>
          <w:rFonts w:ascii="GHEA Grapalat" w:hAnsi="GHEA Grapalat" w:cs="Sylfaen"/>
          <w:i/>
          <w:sz w:val="18"/>
          <w:szCs w:val="18"/>
        </w:rPr>
        <w:t>ընթացակարգ</w:t>
      </w:r>
      <w:r w:rsidR="00886C13" w:rsidRPr="00CE08A5">
        <w:rPr>
          <w:rFonts w:ascii="GHEA Grapalat" w:hAnsi="GHEA Grapalat" w:cs="Times Armenian"/>
          <w:i/>
          <w:sz w:val="18"/>
          <w:szCs w:val="18"/>
          <w:lang w:val="af-ZA"/>
        </w:rPr>
        <w:t xml:space="preserve">ի գնահատող </w:t>
      </w:r>
      <w:r w:rsidR="00886C13" w:rsidRPr="00CE08A5">
        <w:rPr>
          <w:rFonts w:ascii="GHEA Grapalat" w:hAnsi="GHEA Grapalat" w:cs="Sylfaen"/>
          <w:i/>
          <w:sz w:val="18"/>
          <w:szCs w:val="18"/>
        </w:rPr>
        <w:t>հանձնաժողովի</w:t>
      </w:r>
    </w:p>
    <w:p w:rsidR="00886C13" w:rsidRPr="00CE08A5" w:rsidRDefault="00886C13" w:rsidP="00886C13">
      <w:pPr>
        <w:pStyle w:val="aa"/>
        <w:spacing w:after="0"/>
        <w:ind w:firstLine="567"/>
        <w:jc w:val="right"/>
        <w:rPr>
          <w:rFonts w:ascii="GHEA Grapalat" w:hAnsi="GHEA Grapalat"/>
          <w:i/>
          <w:sz w:val="18"/>
          <w:szCs w:val="18"/>
          <w:lang w:val="af-ZA"/>
        </w:rPr>
      </w:pPr>
      <w:r w:rsidRPr="00CE08A5">
        <w:rPr>
          <w:rFonts w:ascii="GHEA Grapalat" w:hAnsi="GHEA Grapalat" w:cs="Sylfaen"/>
          <w:i/>
          <w:sz w:val="18"/>
          <w:szCs w:val="18"/>
          <w:lang w:val="af-ZA"/>
        </w:rPr>
        <w:t xml:space="preserve"> 20</w:t>
      </w:r>
      <w:r w:rsidR="00AC2491" w:rsidRPr="00CE08A5">
        <w:rPr>
          <w:rFonts w:ascii="GHEA Grapalat" w:hAnsi="GHEA Grapalat" w:cs="Sylfaen"/>
          <w:i/>
          <w:sz w:val="18"/>
          <w:szCs w:val="18"/>
          <w:lang w:val="af-ZA"/>
        </w:rPr>
        <w:t>20</w:t>
      </w:r>
      <w:r w:rsidRPr="00CE08A5">
        <w:rPr>
          <w:rFonts w:ascii="GHEA Grapalat" w:hAnsi="GHEA Grapalat" w:cs="Sylfaen"/>
          <w:i/>
          <w:sz w:val="18"/>
          <w:szCs w:val="18"/>
          <w:lang w:val="af-ZA"/>
        </w:rPr>
        <w:t xml:space="preserve"> </w:t>
      </w:r>
      <w:r w:rsidRPr="00CE08A5">
        <w:rPr>
          <w:rFonts w:ascii="GHEA Grapalat" w:hAnsi="GHEA Grapalat" w:cs="Sylfaen"/>
          <w:i/>
          <w:sz w:val="18"/>
          <w:szCs w:val="18"/>
        </w:rPr>
        <w:t>թ</w:t>
      </w:r>
      <w:r w:rsidRPr="00CE08A5">
        <w:rPr>
          <w:rFonts w:ascii="GHEA Grapalat" w:hAnsi="GHEA Grapalat" w:cs="Times Armenian"/>
          <w:i/>
          <w:sz w:val="18"/>
          <w:szCs w:val="18"/>
          <w:lang w:val="af-ZA"/>
        </w:rPr>
        <w:t xml:space="preserve">. </w:t>
      </w:r>
      <w:r w:rsidR="00E3479E">
        <w:rPr>
          <w:rFonts w:ascii="GHEA Grapalat" w:hAnsi="GHEA Grapalat" w:cs="Times Armenian"/>
          <w:i/>
          <w:sz w:val="18"/>
          <w:szCs w:val="18"/>
          <w:lang w:val="hy-AM"/>
        </w:rPr>
        <w:t>մայիսի</w:t>
      </w:r>
      <w:r w:rsidR="00CA620D">
        <w:rPr>
          <w:rFonts w:ascii="GHEA Grapalat" w:hAnsi="GHEA Grapalat" w:cs="Times Armenian"/>
          <w:i/>
          <w:sz w:val="18"/>
          <w:szCs w:val="18"/>
          <w:lang w:val="af-ZA"/>
        </w:rPr>
        <w:t xml:space="preserve"> </w:t>
      </w:r>
      <w:r w:rsidR="004837DE">
        <w:rPr>
          <w:rFonts w:ascii="GHEA Grapalat" w:hAnsi="GHEA Grapalat" w:cs="Times Armenian"/>
          <w:i/>
          <w:sz w:val="18"/>
          <w:szCs w:val="18"/>
          <w:lang w:val="hy-AM"/>
        </w:rPr>
        <w:t>8</w:t>
      </w:r>
      <w:r w:rsidRPr="00CE08A5">
        <w:rPr>
          <w:rFonts w:ascii="GHEA Grapalat" w:hAnsi="GHEA Grapalat" w:cs="Times Armenian"/>
          <w:i/>
          <w:sz w:val="18"/>
          <w:szCs w:val="18"/>
          <w:lang w:val="af-ZA"/>
        </w:rPr>
        <w:t xml:space="preserve">-ի </w:t>
      </w:r>
      <w:r w:rsidRPr="00CE08A5">
        <w:rPr>
          <w:rFonts w:ascii="GHEA Grapalat" w:hAnsi="GHEA Grapalat" w:cs="Times Armenian"/>
          <w:i/>
          <w:sz w:val="18"/>
          <w:szCs w:val="18"/>
          <w:vertAlign w:val="subscript"/>
          <w:lang w:val="af-ZA"/>
        </w:rPr>
        <w:t xml:space="preserve"> </w:t>
      </w:r>
      <w:r w:rsidRPr="00CE08A5">
        <w:rPr>
          <w:rFonts w:ascii="GHEA Grapalat" w:hAnsi="GHEA Grapalat" w:cs="Times Armenian"/>
          <w:i/>
          <w:sz w:val="18"/>
          <w:szCs w:val="18"/>
          <w:lang w:val="af-ZA"/>
        </w:rPr>
        <w:t xml:space="preserve">N </w:t>
      </w:r>
      <w:r w:rsidR="006340CB" w:rsidRPr="00CE08A5">
        <w:rPr>
          <w:rFonts w:ascii="GHEA Grapalat" w:hAnsi="GHEA Grapalat" w:cs="Times Armenian"/>
          <w:i/>
          <w:sz w:val="18"/>
          <w:szCs w:val="18"/>
          <w:u w:val="single"/>
          <w:lang w:val="af-ZA"/>
        </w:rPr>
        <w:t>2</w:t>
      </w:r>
      <w:r w:rsidRPr="00CE08A5">
        <w:rPr>
          <w:rFonts w:ascii="GHEA Grapalat" w:hAnsi="GHEA Grapalat" w:cs="Times Armenian"/>
          <w:i/>
          <w:sz w:val="18"/>
          <w:szCs w:val="18"/>
          <w:u w:val="single"/>
          <w:lang w:val="af-ZA"/>
        </w:rPr>
        <w:t xml:space="preserve"> </w:t>
      </w:r>
      <w:r w:rsidRPr="00CE08A5">
        <w:rPr>
          <w:rFonts w:ascii="GHEA Grapalat" w:hAnsi="GHEA Grapalat" w:cs="Sylfaen"/>
          <w:i/>
          <w:sz w:val="18"/>
          <w:szCs w:val="18"/>
        </w:rPr>
        <w:t>որոշմամբ</w:t>
      </w: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6D09FC" w:rsidRDefault="00E3479E" w:rsidP="00886C13">
      <w:pPr>
        <w:pStyle w:val="aa"/>
        <w:ind w:right="-7" w:firstLine="567"/>
        <w:jc w:val="center"/>
        <w:rPr>
          <w:rFonts w:ascii="GHEA Grapalat" w:hAnsi="GHEA Grapalat"/>
          <w:b/>
          <w:lang w:val="af-ZA"/>
        </w:rPr>
      </w:pPr>
      <w:r>
        <w:rPr>
          <w:rFonts w:ascii="GHEA Grapalat" w:hAnsi="GHEA Grapalat" w:cs="Times Armenian"/>
          <w:b/>
          <w:i/>
          <w:lang w:val="af-ZA"/>
        </w:rPr>
        <w:t>ՀՀ Շիրակի մարզի Մեղրաշենի համայնքապետարան</w:t>
      </w:r>
    </w:p>
    <w:p w:rsidR="00886C13" w:rsidRPr="006D09FC" w:rsidRDefault="00886C13" w:rsidP="00886C13">
      <w:pPr>
        <w:pStyle w:val="aa"/>
        <w:tabs>
          <w:tab w:val="left" w:pos="5968"/>
        </w:tabs>
        <w:ind w:right="-7" w:firstLine="567"/>
        <w:rPr>
          <w:rFonts w:ascii="GHEA Grapalat" w:hAnsi="GHEA Grapalat"/>
          <w:lang w:val="af-ZA"/>
        </w:rPr>
      </w:pPr>
      <w:r w:rsidRPr="006D09FC">
        <w:rPr>
          <w:rFonts w:ascii="GHEA Grapalat" w:hAnsi="GHEA Grapalat"/>
          <w:lang w:val="af-ZA"/>
        </w:rPr>
        <w:tab/>
      </w: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A620D" w:rsidRDefault="00886C13" w:rsidP="00886C13">
      <w:pPr>
        <w:pStyle w:val="aa"/>
        <w:ind w:right="-7" w:firstLine="567"/>
        <w:jc w:val="center"/>
        <w:rPr>
          <w:rFonts w:ascii="GHEA Grapalat" w:hAnsi="GHEA Grapalat"/>
          <w:sz w:val="20"/>
          <w:szCs w:val="20"/>
          <w:lang w:val="af-ZA"/>
        </w:rPr>
      </w:pPr>
    </w:p>
    <w:p w:rsidR="00886C13" w:rsidRPr="006711A3" w:rsidRDefault="00886C13" w:rsidP="00886C13">
      <w:pPr>
        <w:pStyle w:val="aa"/>
        <w:ind w:right="-7" w:firstLine="567"/>
        <w:jc w:val="center"/>
        <w:rPr>
          <w:rFonts w:ascii="GHEA Grapalat" w:hAnsi="GHEA Grapalat" w:cs="Sylfaen"/>
          <w:sz w:val="26"/>
          <w:szCs w:val="26"/>
          <w:lang w:val="af-ZA"/>
        </w:rPr>
      </w:pPr>
      <w:r w:rsidRPr="006711A3">
        <w:rPr>
          <w:rFonts w:ascii="GHEA Grapalat" w:hAnsi="GHEA Grapalat" w:cs="Sylfaen"/>
          <w:sz w:val="26"/>
          <w:szCs w:val="26"/>
        </w:rPr>
        <w:t>Հ</w:t>
      </w:r>
      <w:r w:rsidRPr="006711A3">
        <w:rPr>
          <w:rFonts w:ascii="GHEA Grapalat" w:hAnsi="GHEA Grapalat" w:cs="Times Armenian"/>
          <w:sz w:val="26"/>
          <w:szCs w:val="26"/>
          <w:lang w:val="af-ZA"/>
        </w:rPr>
        <w:t xml:space="preserve"> </w:t>
      </w:r>
      <w:r w:rsidRPr="006711A3">
        <w:rPr>
          <w:rFonts w:ascii="GHEA Grapalat" w:hAnsi="GHEA Grapalat" w:cs="Sylfaen"/>
          <w:sz w:val="26"/>
          <w:szCs w:val="26"/>
        </w:rPr>
        <w:t>Ր</w:t>
      </w:r>
      <w:r w:rsidRPr="006711A3">
        <w:rPr>
          <w:rFonts w:ascii="GHEA Grapalat" w:hAnsi="GHEA Grapalat" w:cs="Times Armenian"/>
          <w:sz w:val="26"/>
          <w:szCs w:val="26"/>
          <w:lang w:val="af-ZA"/>
        </w:rPr>
        <w:t xml:space="preserve"> </w:t>
      </w:r>
      <w:r w:rsidRPr="006711A3">
        <w:rPr>
          <w:rFonts w:ascii="GHEA Grapalat" w:hAnsi="GHEA Grapalat" w:cs="Sylfaen"/>
          <w:sz w:val="26"/>
          <w:szCs w:val="26"/>
        </w:rPr>
        <w:t>Ա</w:t>
      </w:r>
      <w:r w:rsidRPr="006711A3">
        <w:rPr>
          <w:rFonts w:ascii="GHEA Grapalat" w:hAnsi="GHEA Grapalat" w:cs="Times Armenian"/>
          <w:sz w:val="26"/>
          <w:szCs w:val="26"/>
          <w:lang w:val="af-ZA"/>
        </w:rPr>
        <w:t xml:space="preserve"> </w:t>
      </w:r>
      <w:r w:rsidRPr="006711A3">
        <w:rPr>
          <w:rFonts w:ascii="GHEA Grapalat" w:hAnsi="GHEA Grapalat" w:cs="Sylfaen"/>
          <w:sz w:val="26"/>
          <w:szCs w:val="26"/>
        </w:rPr>
        <w:t>Վ</w:t>
      </w:r>
      <w:r w:rsidRPr="006711A3">
        <w:rPr>
          <w:rFonts w:ascii="GHEA Grapalat" w:hAnsi="GHEA Grapalat" w:cs="Times Armenian"/>
          <w:sz w:val="26"/>
          <w:szCs w:val="26"/>
          <w:lang w:val="af-ZA"/>
        </w:rPr>
        <w:t xml:space="preserve"> </w:t>
      </w:r>
      <w:r w:rsidRPr="006711A3">
        <w:rPr>
          <w:rFonts w:ascii="GHEA Grapalat" w:hAnsi="GHEA Grapalat" w:cs="Sylfaen"/>
          <w:sz w:val="26"/>
          <w:szCs w:val="26"/>
        </w:rPr>
        <w:t>Ե</w:t>
      </w:r>
      <w:r w:rsidRPr="006711A3">
        <w:rPr>
          <w:rFonts w:ascii="GHEA Grapalat" w:hAnsi="GHEA Grapalat" w:cs="Times Armenian"/>
          <w:sz w:val="26"/>
          <w:szCs w:val="26"/>
          <w:lang w:val="af-ZA"/>
        </w:rPr>
        <w:t xml:space="preserve"> </w:t>
      </w:r>
      <w:r w:rsidRPr="006711A3">
        <w:rPr>
          <w:rFonts w:ascii="GHEA Grapalat" w:hAnsi="GHEA Grapalat" w:cs="Sylfaen"/>
          <w:sz w:val="26"/>
          <w:szCs w:val="26"/>
        </w:rPr>
        <w:t>Ր</w:t>
      </w:r>
    </w:p>
    <w:p w:rsidR="00886C13" w:rsidRPr="006711A3" w:rsidRDefault="00886C13" w:rsidP="00886C13">
      <w:pPr>
        <w:pStyle w:val="aa"/>
        <w:ind w:right="-7" w:firstLine="567"/>
        <w:jc w:val="center"/>
        <w:rPr>
          <w:rFonts w:ascii="GHEA Grapalat" w:hAnsi="GHEA Grapalat" w:cs="Sylfaen"/>
          <w:sz w:val="26"/>
          <w:szCs w:val="26"/>
          <w:lang w:val="af-ZA"/>
        </w:rPr>
      </w:pPr>
    </w:p>
    <w:p w:rsidR="00886C13" w:rsidRPr="00CA620D" w:rsidRDefault="00886C13" w:rsidP="00886C13">
      <w:pPr>
        <w:pStyle w:val="aa"/>
        <w:ind w:right="-7" w:firstLine="567"/>
        <w:jc w:val="center"/>
        <w:rPr>
          <w:rFonts w:ascii="GHEA Grapalat" w:hAnsi="GHEA Grapalat" w:cs="Sylfaen"/>
          <w:sz w:val="20"/>
          <w:szCs w:val="20"/>
          <w:lang w:val="af-ZA"/>
        </w:rPr>
      </w:pPr>
    </w:p>
    <w:p w:rsidR="00886C13" w:rsidRPr="006D09FC" w:rsidRDefault="00E3479E" w:rsidP="00886C13">
      <w:pPr>
        <w:pStyle w:val="aa"/>
        <w:ind w:right="-7"/>
        <w:jc w:val="center"/>
        <w:rPr>
          <w:rFonts w:ascii="GHEA Grapalat" w:hAnsi="GHEA Grapalat"/>
          <w:sz w:val="22"/>
          <w:szCs w:val="22"/>
          <w:lang w:val="af-ZA"/>
        </w:rPr>
      </w:pPr>
      <w:r>
        <w:rPr>
          <w:rFonts w:ascii="GHEA Grapalat" w:hAnsi="GHEA Grapalat" w:cs="Sylfaen"/>
          <w:sz w:val="22"/>
          <w:szCs w:val="22"/>
          <w:lang w:val="af-ZA"/>
        </w:rPr>
        <w:t xml:space="preserve">ՀՀ </w:t>
      </w:r>
      <w:r w:rsidR="006711A3">
        <w:rPr>
          <w:rFonts w:ascii="GHEA Grapalat" w:hAnsi="GHEA Grapalat" w:cs="Sylfaen"/>
          <w:sz w:val="22"/>
          <w:szCs w:val="22"/>
          <w:lang w:val="hy-AM"/>
        </w:rPr>
        <w:t>ՇԻՐԱԿԻ ՄԱՐԶԻ</w:t>
      </w:r>
      <w:r w:rsidR="00886C13" w:rsidRPr="006D09FC">
        <w:rPr>
          <w:rFonts w:ascii="GHEA Grapalat" w:hAnsi="GHEA Grapalat" w:cs="Sylfaen"/>
          <w:sz w:val="22"/>
          <w:szCs w:val="22"/>
          <w:lang w:val="af-ZA"/>
        </w:rPr>
        <w:t xml:space="preserve"> </w:t>
      </w:r>
      <w:r w:rsidR="006711A3">
        <w:rPr>
          <w:rFonts w:ascii="GHEA Grapalat" w:hAnsi="GHEA Grapalat" w:cs="Sylfaen"/>
          <w:sz w:val="22"/>
          <w:szCs w:val="22"/>
        </w:rPr>
        <w:t>ՄԵՂՐԱՇԵՆԻ</w:t>
      </w:r>
      <w:r w:rsidR="006711A3" w:rsidRPr="006711A3">
        <w:rPr>
          <w:rFonts w:ascii="GHEA Grapalat" w:hAnsi="GHEA Grapalat" w:cs="Sylfaen"/>
          <w:sz w:val="22"/>
          <w:szCs w:val="22"/>
          <w:lang w:val="af-ZA"/>
        </w:rPr>
        <w:t xml:space="preserve"> </w:t>
      </w:r>
      <w:r w:rsidR="006711A3">
        <w:rPr>
          <w:rFonts w:ascii="GHEA Grapalat" w:hAnsi="GHEA Grapalat" w:cs="Sylfaen"/>
          <w:sz w:val="22"/>
          <w:szCs w:val="22"/>
        </w:rPr>
        <w:t>ՀԱՄԱՅՆՔԱՊԵՏԱՐԱՆԻ</w:t>
      </w:r>
      <w:r w:rsidR="006711A3" w:rsidRPr="006711A3">
        <w:rPr>
          <w:rFonts w:ascii="GHEA Grapalat" w:hAnsi="GHEA Grapalat" w:cs="Sylfaen"/>
          <w:sz w:val="22"/>
          <w:szCs w:val="22"/>
          <w:lang w:val="af-ZA"/>
        </w:rPr>
        <w:t xml:space="preserve"> </w:t>
      </w:r>
      <w:r w:rsidR="006711A3">
        <w:rPr>
          <w:rFonts w:ascii="GHEA Grapalat" w:hAnsi="GHEA Grapalat" w:cs="Sylfaen"/>
          <w:sz w:val="22"/>
          <w:szCs w:val="22"/>
        </w:rPr>
        <w:t>ԿԱՐԻՔՆԵՐԻ</w:t>
      </w:r>
      <w:r w:rsidR="006711A3">
        <w:rPr>
          <w:rFonts w:ascii="GHEA Grapalat" w:hAnsi="GHEA Grapalat" w:cs="Sylfaen"/>
          <w:sz w:val="22"/>
          <w:szCs w:val="22"/>
          <w:lang w:val="hy-AM"/>
        </w:rPr>
        <w:t xml:space="preserve"> </w:t>
      </w:r>
      <w:r w:rsidR="006711A3" w:rsidRPr="006711A3">
        <w:rPr>
          <w:rFonts w:ascii="GHEA Grapalat" w:hAnsi="GHEA Grapalat" w:cs="Sylfaen"/>
          <w:sz w:val="22"/>
          <w:szCs w:val="22"/>
          <w:lang w:val="af-ZA"/>
        </w:rPr>
        <w:t xml:space="preserve"> </w:t>
      </w:r>
      <w:r w:rsidR="006711A3">
        <w:rPr>
          <w:rFonts w:ascii="GHEA Grapalat" w:hAnsi="GHEA Grapalat" w:cs="Sylfaen"/>
          <w:sz w:val="22"/>
          <w:szCs w:val="22"/>
        </w:rPr>
        <w:t>ՀԱՄԱՐ</w:t>
      </w:r>
      <w:r w:rsidR="006711A3" w:rsidRPr="006711A3">
        <w:rPr>
          <w:rFonts w:ascii="GHEA Grapalat" w:hAnsi="GHEA Grapalat" w:cs="Sylfaen"/>
          <w:sz w:val="22"/>
          <w:szCs w:val="22"/>
          <w:lang w:val="af-ZA"/>
        </w:rPr>
        <w:t xml:space="preserve"> </w:t>
      </w:r>
      <w:r w:rsidR="006711A3">
        <w:rPr>
          <w:rFonts w:ascii="GHEA Grapalat" w:hAnsi="GHEA Grapalat" w:cs="Sylfaen"/>
          <w:sz w:val="22"/>
          <w:szCs w:val="22"/>
        </w:rPr>
        <w:t>ԱՆՀՐԱԺԵՇՏ</w:t>
      </w:r>
      <w:r w:rsidR="006711A3" w:rsidRPr="006711A3">
        <w:rPr>
          <w:rFonts w:ascii="GHEA Grapalat" w:hAnsi="GHEA Grapalat" w:cs="Sylfaen"/>
          <w:sz w:val="22"/>
          <w:szCs w:val="22"/>
          <w:lang w:val="af-ZA"/>
        </w:rPr>
        <w:t xml:space="preserve">  &lt;&lt;</w:t>
      </w:r>
      <w:r w:rsidR="006711A3">
        <w:rPr>
          <w:rFonts w:ascii="GHEA Grapalat" w:hAnsi="GHEA Grapalat" w:cs="Sylfaen"/>
          <w:sz w:val="22"/>
          <w:szCs w:val="22"/>
        </w:rPr>
        <w:t>ՀԱՆԴԻՍՈՒԹՅՈՒՆՆԵՐԻ</w:t>
      </w:r>
      <w:r w:rsidR="006711A3" w:rsidRPr="006711A3">
        <w:rPr>
          <w:rFonts w:ascii="GHEA Grapalat" w:hAnsi="GHEA Grapalat" w:cs="Sylfaen"/>
          <w:sz w:val="22"/>
          <w:szCs w:val="22"/>
          <w:lang w:val="af-ZA"/>
        </w:rPr>
        <w:t xml:space="preserve"> </w:t>
      </w:r>
      <w:r w:rsidR="006711A3">
        <w:rPr>
          <w:rFonts w:ascii="GHEA Grapalat" w:hAnsi="GHEA Grapalat" w:cs="Sylfaen"/>
          <w:sz w:val="22"/>
          <w:szCs w:val="22"/>
        </w:rPr>
        <w:t>ՍՐԱՀԻ</w:t>
      </w:r>
      <w:r w:rsidR="006711A3" w:rsidRPr="006711A3">
        <w:rPr>
          <w:rFonts w:ascii="GHEA Grapalat" w:hAnsi="GHEA Grapalat" w:cs="Sylfaen"/>
          <w:sz w:val="22"/>
          <w:szCs w:val="22"/>
          <w:lang w:val="af-ZA"/>
        </w:rPr>
        <w:t xml:space="preserve"> </w:t>
      </w:r>
      <w:r w:rsidR="006711A3">
        <w:rPr>
          <w:rFonts w:ascii="GHEA Grapalat" w:hAnsi="GHEA Grapalat" w:cs="Sylfaen"/>
          <w:sz w:val="22"/>
          <w:szCs w:val="22"/>
        </w:rPr>
        <w:t>ՀԱՄԱՐ</w:t>
      </w:r>
      <w:r w:rsidR="006711A3" w:rsidRPr="006711A3">
        <w:rPr>
          <w:rFonts w:ascii="GHEA Grapalat" w:hAnsi="GHEA Grapalat" w:cs="Sylfaen"/>
          <w:sz w:val="22"/>
          <w:szCs w:val="22"/>
          <w:lang w:val="af-ZA"/>
        </w:rPr>
        <w:t xml:space="preserve"> </w:t>
      </w:r>
      <w:r w:rsidR="006711A3">
        <w:rPr>
          <w:rFonts w:ascii="GHEA Grapalat" w:hAnsi="GHEA Grapalat" w:cs="Sylfaen"/>
          <w:sz w:val="22"/>
          <w:szCs w:val="22"/>
        </w:rPr>
        <w:t>ԳՈՒՅՔԻ</w:t>
      </w:r>
      <w:r w:rsidR="006711A3" w:rsidRPr="006711A3">
        <w:rPr>
          <w:rFonts w:ascii="GHEA Grapalat" w:hAnsi="GHEA Grapalat" w:cs="Sylfaen"/>
          <w:sz w:val="22"/>
          <w:szCs w:val="22"/>
          <w:lang w:val="af-ZA"/>
        </w:rPr>
        <w:t xml:space="preserve"> </w:t>
      </w:r>
      <w:r w:rsidR="00886C13" w:rsidRPr="006D09FC">
        <w:rPr>
          <w:rFonts w:ascii="GHEA Grapalat" w:hAnsi="GHEA Grapalat" w:cs="Sylfaen"/>
          <w:sz w:val="22"/>
          <w:szCs w:val="22"/>
          <w:lang w:val="af-ZA"/>
        </w:rPr>
        <w:t xml:space="preserve">» </w:t>
      </w:r>
      <w:r w:rsidR="00886C13" w:rsidRPr="006D09FC">
        <w:rPr>
          <w:rFonts w:ascii="GHEA Grapalat" w:hAnsi="GHEA Grapalat" w:cs="Sylfaen"/>
          <w:sz w:val="22"/>
          <w:szCs w:val="22"/>
        </w:rPr>
        <w:t>ՁԵՌՔԲԵՐՄԱՆ</w:t>
      </w:r>
      <w:r w:rsidR="00886C13" w:rsidRPr="006D09FC">
        <w:rPr>
          <w:rFonts w:ascii="GHEA Grapalat" w:hAnsi="GHEA Grapalat" w:cs="Times Armenian"/>
          <w:sz w:val="22"/>
          <w:szCs w:val="22"/>
          <w:lang w:val="af-ZA"/>
        </w:rPr>
        <w:t xml:space="preserve"> </w:t>
      </w:r>
      <w:r w:rsidR="00886C13" w:rsidRPr="006D09FC">
        <w:rPr>
          <w:rFonts w:ascii="GHEA Grapalat" w:hAnsi="GHEA Grapalat" w:cs="Sylfaen"/>
          <w:sz w:val="22"/>
          <w:szCs w:val="22"/>
        </w:rPr>
        <w:t>ՆՊԱՏԱԿՈՎ</w:t>
      </w:r>
      <w:r w:rsidR="00886C13" w:rsidRPr="006D09FC">
        <w:rPr>
          <w:rFonts w:ascii="GHEA Grapalat" w:hAnsi="GHEA Grapalat" w:cs="Sylfaen"/>
          <w:sz w:val="22"/>
          <w:szCs w:val="22"/>
          <w:lang w:val="af-ZA"/>
        </w:rPr>
        <w:t xml:space="preserve"> </w:t>
      </w:r>
      <w:r w:rsidR="00886C13" w:rsidRPr="006D09FC">
        <w:rPr>
          <w:rFonts w:ascii="GHEA Grapalat" w:hAnsi="GHEA Grapalat" w:cs="Times Armenian"/>
          <w:sz w:val="22"/>
          <w:szCs w:val="22"/>
          <w:lang w:val="af-ZA"/>
        </w:rPr>
        <w:t xml:space="preserve"> </w:t>
      </w:r>
      <w:r w:rsidR="00886C13" w:rsidRPr="006D09FC">
        <w:rPr>
          <w:rFonts w:ascii="GHEA Grapalat" w:hAnsi="GHEA Grapalat" w:cs="Sylfaen"/>
          <w:sz w:val="22"/>
          <w:szCs w:val="22"/>
        </w:rPr>
        <w:t>ՀԱՅՏԱՐԱՐՎԱԾ</w:t>
      </w:r>
      <w:r w:rsidR="00886C13" w:rsidRPr="006D09FC">
        <w:rPr>
          <w:rFonts w:ascii="GHEA Grapalat" w:hAnsi="GHEA Grapalat" w:cs="Times Armenian"/>
          <w:sz w:val="22"/>
          <w:szCs w:val="22"/>
          <w:lang w:val="af-ZA"/>
        </w:rPr>
        <w:t xml:space="preserve"> </w:t>
      </w:r>
      <w:r w:rsidR="006340CB" w:rsidRPr="006D09FC">
        <w:rPr>
          <w:rFonts w:ascii="GHEA Grapalat" w:hAnsi="GHEA Grapalat" w:cs="Sylfaen"/>
          <w:sz w:val="22"/>
          <w:szCs w:val="22"/>
        </w:rPr>
        <w:t>ԳՆԱՆՇՄԱՆ</w:t>
      </w:r>
      <w:r w:rsidR="006340CB" w:rsidRPr="006D09FC">
        <w:rPr>
          <w:rFonts w:ascii="GHEA Grapalat" w:hAnsi="GHEA Grapalat" w:cs="Sylfaen"/>
          <w:sz w:val="22"/>
          <w:szCs w:val="22"/>
          <w:lang w:val="af-ZA"/>
        </w:rPr>
        <w:t xml:space="preserve"> </w:t>
      </w:r>
      <w:r w:rsidR="006340CB" w:rsidRPr="006D09FC">
        <w:rPr>
          <w:rFonts w:ascii="GHEA Grapalat" w:hAnsi="GHEA Grapalat" w:cs="Sylfaen"/>
          <w:sz w:val="22"/>
          <w:szCs w:val="22"/>
        </w:rPr>
        <w:t>ՀԱՐՑՄԱՆ</w:t>
      </w:r>
      <w:r w:rsidR="006340CB" w:rsidRPr="006D09FC">
        <w:rPr>
          <w:rFonts w:ascii="GHEA Grapalat" w:hAnsi="GHEA Grapalat" w:cs="Sylfaen"/>
          <w:sz w:val="22"/>
          <w:szCs w:val="22"/>
          <w:lang w:val="af-ZA"/>
        </w:rPr>
        <w:t xml:space="preserve"> </w:t>
      </w:r>
      <w:r w:rsidR="006340CB" w:rsidRPr="006D09FC">
        <w:rPr>
          <w:rFonts w:ascii="GHEA Grapalat" w:hAnsi="GHEA Grapalat" w:cs="Sylfaen"/>
          <w:sz w:val="22"/>
          <w:szCs w:val="22"/>
        </w:rPr>
        <w:t>ԸՆԹԱՑԱԿԱՐԳ</w:t>
      </w:r>
      <w:r w:rsidR="00886C13" w:rsidRPr="006D09FC">
        <w:rPr>
          <w:rFonts w:ascii="GHEA Grapalat" w:hAnsi="GHEA Grapalat" w:cs="Sylfaen"/>
          <w:sz w:val="22"/>
          <w:szCs w:val="22"/>
        </w:rPr>
        <w:t>Ի</w:t>
      </w:r>
    </w:p>
    <w:p w:rsidR="00886C13" w:rsidRPr="006D09FC" w:rsidRDefault="00886C13" w:rsidP="00886C13">
      <w:pPr>
        <w:pStyle w:val="aa"/>
        <w:ind w:right="-7"/>
        <w:jc w:val="center"/>
        <w:rPr>
          <w:rFonts w:ascii="GHEA Grapalat" w:hAnsi="GHEA Grapalat"/>
          <w:sz w:val="22"/>
          <w:szCs w:val="22"/>
          <w:lang w:val="af-ZA"/>
        </w:rPr>
      </w:pPr>
    </w:p>
    <w:p w:rsidR="00886C13" w:rsidRPr="00CA620D" w:rsidRDefault="00886C13" w:rsidP="00886C13">
      <w:pPr>
        <w:pStyle w:val="aa"/>
        <w:ind w:right="-7" w:firstLine="567"/>
        <w:jc w:val="center"/>
        <w:rPr>
          <w:rFonts w:ascii="GHEA Grapalat" w:hAnsi="GHEA Grapalat"/>
          <w:sz w:val="20"/>
          <w:szCs w:val="20"/>
          <w:lang w:val="af-ZA"/>
        </w:rPr>
      </w:pPr>
    </w:p>
    <w:p w:rsidR="00886C13" w:rsidRPr="00CA620D" w:rsidRDefault="00886C13" w:rsidP="00886C13">
      <w:pPr>
        <w:pStyle w:val="aa"/>
        <w:ind w:right="-7" w:firstLine="567"/>
        <w:jc w:val="center"/>
        <w:rPr>
          <w:rFonts w:ascii="GHEA Grapalat" w:hAnsi="GHEA Grapalat"/>
          <w:sz w:val="20"/>
          <w:szCs w:val="20"/>
          <w:lang w:val="af-ZA"/>
        </w:rPr>
      </w:pPr>
    </w:p>
    <w:p w:rsidR="00886C13" w:rsidRPr="00CA620D" w:rsidRDefault="00886C13" w:rsidP="00886C13">
      <w:pPr>
        <w:pStyle w:val="aa"/>
        <w:ind w:right="-7" w:firstLine="567"/>
        <w:jc w:val="center"/>
        <w:rPr>
          <w:rFonts w:ascii="GHEA Grapalat" w:hAnsi="GHEA Grapalat"/>
          <w:sz w:val="20"/>
          <w:szCs w:val="20"/>
          <w:lang w:val="af-ZA"/>
        </w:rPr>
      </w:pPr>
    </w:p>
    <w:p w:rsidR="00886C13" w:rsidRPr="00CA620D" w:rsidRDefault="00886C13" w:rsidP="00886C13">
      <w:pPr>
        <w:pStyle w:val="aa"/>
        <w:ind w:right="-7" w:firstLine="567"/>
        <w:jc w:val="center"/>
        <w:rPr>
          <w:rFonts w:ascii="GHEA Grapalat" w:hAnsi="GHEA Grapalat"/>
          <w:sz w:val="20"/>
          <w:szCs w:val="20"/>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pStyle w:val="aa"/>
        <w:ind w:right="-7" w:firstLine="567"/>
        <w:jc w:val="center"/>
        <w:rPr>
          <w:rFonts w:ascii="GHEA Grapalat" w:hAnsi="GHEA Grapalat"/>
          <w:sz w:val="18"/>
          <w:szCs w:val="18"/>
          <w:lang w:val="af-ZA"/>
        </w:rPr>
      </w:pPr>
    </w:p>
    <w:p w:rsidR="00886C13" w:rsidRPr="00CE08A5" w:rsidRDefault="00886C13" w:rsidP="00886C13">
      <w:pPr>
        <w:ind w:firstLine="567"/>
        <w:jc w:val="both"/>
        <w:rPr>
          <w:rFonts w:ascii="GHEA Grapalat" w:hAnsi="GHEA Grapalat" w:cs="Sylfaen"/>
          <w:i/>
          <w:sz w:val="18"/>
          <w:szCs w:val="18"/>
          <w:lang w:val="af-ZA"/>
        </w:rPr>
      </w:pPr>
      <w:r w:rsidRPr="00CE08A5">
        <w:rPr>
          <w:rFonts w:ascii="GHEA Grapalat" w:hAnsi="GHEA Grapalat" w:cs="Sylfaen"/>
          <w:i/>
          <w:sz w:val="18"/>
          <w:szCs w:val="18"/>
        </w:rPr>
        <w:t>Հարգելի</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մասնակից</w:t>
      </w:r>
      <w:r w:rsidRPr="00CE08A5">
        <w:rPr>
          <w:rFonts w:ascii="GHEA Grapalat" w:hAnsi="GHEA Grapalat" w:cs="Sylfaen"/>
          <w:i/>
          <w:sz w:val="18"/>
          <w:szCs w:val="18"/>
          <w:lang w:val="af-ZA"/>
        </w:rPr>
        <w:t xml:space="preserve"> </w:t>
      </w:r>
      <w:r w:rsidRPr="00CE08A5">
        <w:rPr>
          <w:rFonts w:ascii="GHEA Grapalat" w:hAnsi="GHEA Grapalat" w:cs="Sylfaen"/>
          <w:i/>
          <w:sz w:val="18"/>
          <w:szCs w:val="18"/>
        </w:rPr>
        <w:t>նախքան</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հայտ</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կազմելը</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և</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ներկայացնելը</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խնդրում</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ենք</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մանրամասնորեն</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ուսումնասիրել</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սույն</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հրավերը</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քանի</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որ</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հրավերին</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չհամապատասխանող</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հայտերը</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ենթակա</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են</w:t>
      </w:r>
      <w:r w:rsidRPr="00CE08A5">
        <w:rPr>
          <w:rFonts w:ascii="GHEA Grapalat" w:hAnsi="GHEA Grapalat" w:cs="Times Armenian"/>
          <w:i/>
          <w:sz w:val="18"/>
          <w:szCs w:val="18"/>
          <w:lang w:val="af-ZA"/>
        </w:rPr>
        <w:t xml:space="preserve"> </w:t>
      </w:r>
      <w:r w:rsidRPr="00CE08A5">
        <w:rPr>
          <w:rFonts w:ascii="GHEA Grapalat" w:hAnsi="GHEA Grapalat" w:cs="Sylfaen"/>
          <w:i/>
          <w:sz w:val="18"/>
          <w:szCs w:val="18"/>
        </w:rPr>
        <w:t>մերժման</w:t>
      </w:r>
      <w:r w:rsidRPr="00CE08A5">
        <w:rPr>
          <w:rFonts w:ascii="GHEA Grapalat" w:hAnsi="GHEA Grapalat" w:cs="Sylfaen"/>
          <w:i/>
          <w:sz w:val="18"/>
          <w:szCs w:val="18"/>
          <w:lang w:val="af-ZA"/>
        </w:rPr>
        <w:t xml:space="preserve">: </w:t>
      </w:r>
    </w:p>
    <w:p w:rsidR="00886C13" w:rsidRPr="00CE08A5" w:rsidRDefault="00886C13" w:rsidP="00886C13">
      <w:pPr>
        <w:ind w:firstLine="567"/>
        <w:jc w:val="center"/>
        <w:rPr>
          <w:rFonts w:ascii="GHEA Grapalat" w:hAnsi="GHEA Grapalat"/>
          <w:b/>
          <w:sz w:val="18"/>
          <w:szCs w:val="18"/>
          <w:lang w:val="af-ZA"/>
        </w:rPr>
      </w:pPr>
    </w:p>
    <w:p w:rsidR="00886C13" w:rsidRPr="00CE08A5" w:rsidRDefault="00886C13" w:rsidP="00886C13">
      <w:pPr>
        <w:ind w:firstLine="567"/>
        <w:jc w:val="center"/>
        <w:rPr>
          <w:rFonts w:ascii="GHEA Grapalat" w:hAnsi="GHEA Grapalat" w:cs="Sylfaen"/>
          <w:b/>
          <w:sz w:val="18"/>
          <w:szCs w:val="18"/>
          <w:lang w:val="af-ZA"/>
        </w:rPr>
      </w:pPr>
    </w:p>
    <w:p w:rsidR="006340CB" w:rsidRDefault="006340CB" w:rsidP="00886C13">
      <w:pPr>
        <w:ind w:firstLine="567"/>
        <w:jc w:val="center"/>
        <w:rPr>
          <w:rFonts w:ascii="GHEA Grapalat" w:hAnsi="GHEA Grapalat" w:cs="Sylfaen"/>
          <w:b/>
          <w:sz w:val="18"/>
          <w:szCs w:val="18"/>
          <w:lang w:val="af-ZA"/>
        </w:rPr>
      </w:pPr>
    </w:p>
    <w:p w:rsidR="00A33517" w:rsidRDefault="00A33517" w:rsidP="00886C13">
      <w:pPr>
        <w:ind w:firstLine="567"/>
        <w:jc w:val="center"/>
        <w:rPr>
          <w:rFonts w:ascii="GHEA Grapalat" w:hAnsi="GHEA Grapalat" w:cs="Sylfaen"/>
          <w:b/>
          <w:sz w:val="18"/>
          <w:szCs w:val="18"/>
          <w:lang w:val="af-ZA"/>
        </w:rPr>
      </w:pPr>
    </w:p>
    <w:p w:rsidR="00A33517" w:rsidRDefault="00A33517" w:rsidP="00886C13">
      <w:pPr>
        <w:ind w:firstLine="567"/>
        <w:jc w:val="center"/>
        <w:rPr>
          <w:rFonts w:ascii="GHEA Grapalat" w:hAnsi="GHEA Grapalat" w:cs="Sylfaen"/>
          <w:b/>
          <w:sz w:val="18"/>
          <w:szCs w:val="18"/>
          <w:lang w:val="af-ZA"/>
        </w:rPr>
      </w:pPr>
    </w:p>
    <w:p w:rsidR="00A33517" w:rsidRDefault="00A33517" w:rsidP="00886C13">
      <w:pPr>
        <w:ind w:firstLine="567"/>
        <w:jc w:val="center"/>
        <w:rPr>
          <w:rFonts w:ascii="GHEA Grapalat" w:hAnsi="GHEA Grapalat" w:cs="Sylfaen"/>
          <w:b/>
          <w:sz w:val="18"/>
          <w:szCs w:val="18"/>
          <w:lang w:val="af-ZA"/>
        </w:rPr>
      </w:pPr>
    </w:p>
    <w:p w:rsidR="00A33517" w:rsidRDefault="00A33517" w:rsidP="00886C13">
      <w:pPr>
        <w:ind w:firstLine="567"/>
        <w:jc w:val="center"/>
        <w:rPr>
          <w:rFonts w:ascii="GHEA Grapalat" w:hAnsi="GHEA Grapalat" w:cs="Sylfaen"/>
          <w:b/>
          <w:sz w:val="18"/>
          <w:szCs w:val="18"/>
          <w:lang w:val="af-ZA"/>
        </w:rPr>
      </w:pPr>
    </w:p>
    <w:p w:rsidR="00A33517" w:rsidRDefault="00A33517" w:rsidP="00886C13">
      <w:pPr>
        <w:ind w:firstLine="567"/>
        <w:jc w:val="center"/>
        <w:rPr>
          <w:rFonts w:ascii="GHEA Grapalat" w:hAnsi="GHEA Grapalat" w:cs="Sylfaen"/>
          <w:b/>
          <w:sz w:val="18"/>
          <w:szCs w:val="18"/>
          <w:lang w:val="af-ZA"/>
        </w:rPr>
      </w:pPr>
    </w:p>
    <w:p w:rsidR="00A33517" w:rsidRDefault="00A33517" w:rsidP="00886C13">
      <w:pPr>
        <w:ind w:firstLine="567"/>
        <w:jc w:val="center"/>
        <w:rPr>
          <w:rFonts w:ascii="GHEA Grapalat" w:hAnsi="GHEA Grapalat" w:cs="Sylfaen"/>
          <w:b/>
          <w:sz w:val="18"/>
          <w:szCs w:val="18"/>
          <w:lang w:val="af-ZA"/>
        </w:rPr>
      </w:pPr>
    </w:p>
    <w:p w:rsidR="00A33517" w:rsidRDefault="00A33517" w:rsidP="00886C13">
      <w:pPr>
        <w:ind w:firstLine="567"/>
        <w:jc w:val="center"/>
        <w:rPr>
          <w:rFonts w:ascii="GHEA Grapalat" w:hAnsi="GHEA Grapalat" w:cs="Sylfaen"/>
          <w:b/>
          <w:sz w:val="18"/>
          <w:szCs w:val="18"/>
          <w:lang w:val="af-ZA"/>
        </w:rPr>
      </w:pPr>
    </w:p>
    <w:p w:rsidR="00A33517" w:rsidRPr="00CE08A5" w:rsidRDefault="00A33517" w:rsidP="00886C13">
      <w:pPr>
        <w:ind w:firstLine="567"/>
        <w:jc w:val="center"/>
        <w:rPr>
          <w:rFonts w:ascii="GHEA Grapalat" w:hAnsi="GHEA Grapalat" w:cs="Sylfaen"/>
          <w:b/>
          <w:sz w:val="18"/>
          <w:szCs w:val="18"/>
          <w:lang w:val="af-ZA"/>
        </w:rPr>
      </w:pPr>
    </w:p>
    <w:p w:rsidR="006340CB" w:rsidRPr="00CE08A5" w:rsidRDefault="006340CB" w:rsidP="00886C13">
      <w:pPr>
        <w:ind w:firstLine="567"/>
        <w:jc w:val="center"/>
        <w:rPr>
          <w:rFonts w:ascii="GHEA Grapalat" w:hAnsi="GHEA Grapalat" w:cs="Sylfaen"/>
          <w:b/>
          <w:sz w:val="18"/>
          <w:szCs w:val="18"/>
          <w:lang w:val="af-ZA"/>
        </w:rPr>
      </w:pPr>
    </w:p>
    <w:p w:rsidR="00886C13" w:rsidRPr="00CE08A5" w:rsidRDefault="00886C13" w:rsidP="00886C13">
      <w:pPr>
        <w:ind w:firstLine="567"/>
        <w:jc w:val="center"/>
        <w:rPr>
          <w:rFonts w:ascii="GHEA Grapalat" w:hAnsi="GHEA Grapalat"/>
          <w:b/>
          <w:sz w:val="18"/>
          <w:szCs w:val="18"/>
          <w:lang w:val="af-ZA"/>
        </w:rPr>
      </w:pPr>
      <w:r w:rsidRPr="00CE08A5">
        <w:rPr>
          <w:rFonts w:ascii="GHEA Grapalat" w:hAnsi="GHEA Grapalat" w:cs="Sylfaen"/>
          <w:b/>
          <w:sz w:val="18"/>
          <w:szCs w:val="18"/>
        </w:rPr>
        <w:t>ԲՈՎԱՆԴԱԿՈւԹՅՈւՆ</w:t>
      </w:r>
    </w:p>
    <w:p w:rsidR="00886C13" w:rsidRPr="00CE08A5" w:rsidRDefault="00886C13" w:rsidP="00886C13">
      <w:pPr>
        <w:ind w:firstLine="567"/>
        <w:jc w:val="center"/>
        <w:rPr>
          <w:rFonts w:ascii="GHEA Grapalat" w:hAnsi="GHEA Grapalat"/>
          <w:i/>
          <w:sz w:val="18"/>
          <w:szCs w:val="18"/>
          <w:lang w:val="af-ZA"/>
        </w:rPr>
      </w:pPr>
    </w:p>
    <w:p w:rsidR="00886C13" w:rsidRPr="00CE08A5" w:rsidRDefault="006711A3" w:rsidP="00886C13">
      <w:pPr>
        <w:ind w:firstLine="567"/>
        <w:jc w:val="center"/>
        <w:rPr>
          <w:rFonts w:ascii="GHEA Grapalat" w:hAnsi="GHEA Grapalat"/>
          <w:i/>
          <w:sz w:val="18"/>
          <w:szCs w:val="18"/>
          <w:lang w:val="af-ZA"/>
        </w:rPr>
      </w:pPr>
      <w:r w:rsidRPr="006711A3">
        <w:rPr>
          <w:rFonts w:ascii="GHEA Grapalat" w:hAnsi="GHEA Grapalat"/>
          <w:b/>
          <w:sz w:val="18"/>
          <w:szCs w:val="18"/>
          <w:lang w:val="af-ZA"/>
        </w:rPr>
        <w:t>ՀՀ ՇԻՐԱԿԻ ՄԱՐԶԻ</w:t>
      </w:r>
      <w:r w:rsidRPr="006D09FC">
        <w:rPr>
          <w:rFonts w:ascii="GHEA Grapalat" w:hAnsi="GHEA Grapalat" w:cs="Sylfaen"/>
          <w:sz w:val="22"/>
          <w:szCs w:val="22"/>
          <w:lang w:val="af-ZA"/>
        </w:rPr>
        <w:t xml:space="preserve"> </w:t>
      </w:r>
      <w:r>
        <w:rPr>
          <w:rFonts w:ascii="GHEA Grapalat" w:hAnsi="GHEA Grapalat" w:cs="Sylfaen"/>
          <w:sz w:val="22"/>
          <w:szCs w:val="22"/>
          <w:lang w:val="hy-AM"/>
        </w:rPr>
        <w:t xml:space="preserve"> </w:t>
      </w:r>
      <w:r>
        <w:rPr>
          <w:rFonts w:ascii="GHEA Grapalat" w:hAnsi="GHEA Grapalat"/>
          <w:b/>
          <w:sz w:val="18"/>
          <w:szCs w:val="18"/>
          <w:lang w:val="af-ZA"/>
        </w:rPr>
        <w:t xml:space="preserve">ՄԵՂՐԱՇԵՆԻ ՀԱՄԱՅՆՔԱՊԵՏԱՐԱՆԻ ԿԱՐԻՔՆԵՐԻ ՀԱՄԱՐ ԱՆՀՐԱԺԵՇՏ  &lt;&lt;ՀԱՆԴԻՍՈՒԹՅՈՒՆՆԵՐԻ ՍՐԱՀԻ ՀԱՄԱՐ ԳՈՒՅՔԻ </w:t>
      </w:r>
      <w:r w:rsidR="006340CB" w:rsidRPr="00CE08A5">
        <w:rPr>
          <w:rFonts w:ascii="GHEA Grapalat" w:hAnsi="GHEA Grapalat"/>
          <w:b/>
          <w:sz w:val="18"/>
          <w:szCs w:val="18"/>
          <w:lang w:val="af-ZA"/>
        </w:rPr>
        <w:t xml:space="preserve">» ՁԵՌՔԲԵՐՄԱՆ </w:t>
      </w:r>
      <w:r w:rsidR="00886C13" w:rsidRPr="00CE08A5">
        <w:rPr>
          <w:rFonts w:ascii="GHEA Grapalat" w:hAnsi="GHEA Grapalat"/>
          <w:b/>
          <w:sz w:val="18"/>
          <w:szCs w:val="18"/>
          <w:lang w:val="af-ZA"/>
        </w:rPr>
        <w:t xml:space="preserve">ՆՊԱՏԱԿՈՎ ՀԱՅՏԱՐԱՐՎԱԾ </w:t>
      </w:r>
      <w:r w:rsidR="006340CB" w:rsidRPr="00CE08A5">
        <w:rPr>
          <w:rFonts w:ascii="GHEA Grapalat" w:hAnsi="GHEA Grapalat"/>
          <w:b/>
          <w:sz w:val="18"/>
          <w:szCs w:val="18"/>
          <w:lang w:val="af-ZA"/>
        </w:rPr>
        <w:t>ԳՆԱՆՇՄԱՆ ՀԱՐՑՄԱՆ ԸՆԹԱՑԱԿԱՐԳ</w:t>
      </w:r>
      <w:r w:rsidR="00886C13" w:rsidRPr="00CE08A5">
        <w:rPr>
          <w:rFonts w:ascii="GHEA Grapalat" w:hAnsi="GHEA Grapalat"/>
          <w:b/>
          <w:sz w:val="18"/>
          <w:szCs w:val="18"/>
          <w:lang w:val="af-ZA"/>
        </w:rPr>
        <w:t>Ի ՀՐԱՎԵՐԻ</w:t>
      </w:r>
    </w:p>
    <w:p w:rsidR="00886C13" w:rsidRPr="00CE08A5" w:rsidRDefault="00886C13" w:rsidP="00886C13">
      <w:pPr>
        <w:ind w:firstLine="567"/>
        <w:jc w:val="center"/>
        <w:rPr>
          <w:rFonts w:ascii="GHEA Grapalat" w:hAnsi="GHEA Grapalat" w:cs="Sylfaen"/>
          <w:b/>
          <w:sz w:val="18"/>
          <w:szCs w:val="18"/>
          <w:lang w:val="af-ZA"/>
        </w:rPr>
      </w:pPr>
    </w:p>
    <w:p w:rsidR="00886C13" w:rsidRPr="00CE08A5" w:rsidRDefault="00886C13" w:rsidP="00886C13">
      <w:pPr>
        <w:ind w:firstLine="567"/>
        <w:jc w:val="center"/>
        <w:rPr>
          <w:rFonts w:ascii="GHEA Grapalat" w:hAnsi="GHEA Grapalat" w:cs="Sylfaen"/>
          <w:b/>
          <w:sz w:val="18"/>
          <w:szCs w:val="18"/>
          <w:lang w:val="af-ZA"/>
        </w:rPr>
      </w:pPr>
    </w:p>
    <w:p w:rsidR="00886C13" w:rsidRPr="00CE08A5" w:rsidRDefault="00886C13" w:rsidP="00886C13">
      <w:pPr>
        <w:ind w:firstLine="567"/>
        <w:jc w:val="center"/>
        <w:rPr>
          <w:rFonts w:ascii="GHEA Grapalat" w:hAnsi="GHEA Grapalat"/>
          <w:sz w:val="18"/>
          <w:szCs w:val="18"/>
          <w:lang w:val="af-ZA"/>
        </w:rPr>
      </w:pPr>
      <w:r w:rsidRPr="00CE08A5">
        <w:rPr>
          <w:rFonts w:ascii="GHEA Grapalat" w:hAnsi="GHEA Grapalat" w:cs="Sylfaen"/>
          <w:b/>
          <w:sz w:val="18"/>
          <w:szCs w:val="18"/>
        </w:rPr>
        <w:t>ՄԱՍ</w:t>
      </w:r>
      <w:r w:rsidRPr="00CE08A5">
        <w:rPr>
          <w:rFonts w:ascii="GHEA Grapalat" w:hAnsi="GHEA Grapalat" w:cs="Times Armenian"/>
          <w:b/>
          <w:sz w:val="18"/>
          <w:szCs w:val="18"/>
          <w:lang w:val="af-ZA"/>
        </w:rPr>
        <w:t xml:space="preserve">  I.</w:t>
      </w:r>
    </w:p>
    <w:p w:rsidR="00886C13" w:rsidRPr="00CE08A5" w:rsidRDefault="00886C13" w:rsidP="00886C13">
      <w:pPr>
        <w:ind w:firstLine="567"/>
        <w:jc w:val="both"/>
        <w:rPr>
          <w:rFonts w:ascii="GHEA Grapalat" w:hAnsi="GHEA Grapalat"/>
          <w:sz w:val="18"/>
          <w:szCs w:val="18"/>
          <w:lang w:val="af-ZA"/>
        </w:rPr>
      </w:pP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1.  </w:t>
      </w:r>
      <w:r w:rsidRPr="00CE08A5">
        <w:rPr>
          <w:rFonts w:ascii="GHEA Grapalat" w:hAnsi="GHEA Grapalat" w:cs="Sylfaen"/>
          <w:sz w:val="18"/>
          <w:szCs w:val="18"/>
        </w:rPr>
        <w:t>Գնման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առարկայի</w:t>
      </w:r>
      <w:r w:rsidRPr="00CE08A5">
        <w:rPr>
          <w:rFonts w:ascii="GHEA Grapalat" w:hAnsi="GHEA Grapalat"/>
          <w:sz w:val="18"/>
          <w:szCs w:val="18"/>
          <w:lang w:val="af-ZA"/>
        </w:rPr>
        <w:t xml:space="preserve"> </w:t>
      </w:r>
      <w:r w:rsidRPr="00CE08A5">
        <w:rPr>
          <w:rFonts w:ascii="GHEA Grapalat" w:hAnsi="GHEA Grapalat" w:cs="Sylfaen"/>
          <w:sz w:val="18"/>
          <w:szCs w:val="18"/>
        </w:rPr>
        <w:t>բնութա</w:t>
      </w:r>
      <w:r w:rsidRPr="00CE08A5">
        <w:rPr>
          <w:rFonts w:ascii="GHEA Grapalat" w:hAnsi="GHEA Grapalat" w:cs="Times Armenian"/>
          <w:sz w:val="18"/>
          <w:szCs w:val="18"/>
        </w:rPr>
        <w:t>գ</w:t>
      </w:r>
      <w:r w:rsidRPr="00CE08A5">
        <w:rPr>
          <w:rFonts w:ascii="GHEA Grapalat" w:hAnsi="GHEA Grapalat" w:cs="Sylfaen"/>
          <w:sz w:val="18"/>
          <w:szCs w:val="18"/>
        </w:rPr>
        <w:t>իրը</w:t>
      </w:r>
      <w:r w:rsidRPr="00CE08A5">
        <w:rPr>
          <w:rFonts w:ascii="GHEA Grapalat" w:hAnsi="GHEA Grapalat" w:cs="Times Armenian"/>
          <w:sz w:val="18"/>
          <w:szCs w:val="18"/>
          <w:lang w:val="af-ZA"/>
        </w:rPr>
        <w:tab/>
        <w:t xml:space="preserve"> </w:t>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2. </w:t>
      </w:r>
      <w:r w:rsidRPr="00CE08A5">
        <w:rPr>
          <w:rFonts w:ascii="GHEA Grapalat" w:hAnsi="GHEA Grapalat" w:cs="Sylfaen"/>
          <w:sz w:val="18"/>
          <w:szCs w:val="18"/>
        </w:rPr>
        <w:t>Մասնակցի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մասնակցության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իրավունքի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պահանջները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դրանց</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գնահատման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կարգը</w:t>
      </w:r>
      <w:r w:rsidRPr="00CE08A5">
        <w:rPr>
          <w:rFonts w:ascii="GHEA Grapalat" w:hAnsi="GHEA Grapalat" w:cs="Times Armenian"/>
          <w:sz w:val="18"/>
          <w:szCs w:val="18"/>
          <w:lang w:val="af-ZA"/>
        </w:rPr>
        <w:t xml:space="preserve">, ընտրված մասնակից ճանաչվելու դեպքում </w:t>
      </w:r>
      <w:r w:rsidRPr="00CE08A5">
        <w:rPr>
          <w:rFonts w:ascii="GHEA Grapalat" w:hAnsi="GHEA Grapalat" w:cs="Sylfaen"/>
          <w:sz w:val="18"/>
          <w:szCs w:val="18"/>
        </w:rPr>
        <w:t>որակավորման</w:t>
      </w:r>
      <w:r w:rsidRPr="00CE08A5">
        <w:rPr>
          <w:rFonts w:ascii="GHEA Grapalat" w:hAnsi="GHEA Grapalat" w:cs="Times Armenian"/>
          <w:sz w:val="18"/>
          <w:szCs w:val="18"/>
          <w:lang w:val="af-ZA"/>
        </w:rPr>
        <w:t xml:space="preserve"> ապահովում ներկայացնելու պայմանները </w:t>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3. </w:t>
      </w:r>
      <w:r w:rsidRPr="00CE08A5">
        <w:rPr>
          <w:rFonts w:ascii="GHEA Grapalat" w:hAnsi="GHEA Grapalat" w:cs="Sylfaen"/>
          <w:sz w:val="18"/>
          <w:szCs w:val="18"/>
        </w:rPr>
        <w:t>Հրավերի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պարզաբանումը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հրավերում</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փոփոխություն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կատարելու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կար</w:t>
      </w:r>
      <w:r w:rsidRPr="00CE08A5">
        <w:rPr>
          <w:rFonts w:ascii="GHEA Grapalat" w:hAnsi="GHEA Grapalat" w:cs="Times Armenian"/>
          <w:sz w:val="18"/>
          <w:szCs w:val="18"/>
        </w:rPr>
        <w:t>գ</w:t>
      </w:r>
      <w:r w:rsidRPr="00CE08A5">
        <w:rPr>
          <w:rFonts w:ascii="GHEA Grapalat" w:hAnsi="GHEA Grapalat" w:cs="Sylfaen"/>
          <w:sz w:val="18"/>
          <w:szCs w:val="18"/>
        </w:rPr>
        <w:t>ը</w:t>
      </w:r>
      <w:r w:rsidRPr="00CE08A5">
        <w:rPr>
          <w:rFonts w:ascii="GHEA Grapalat" w:hAnsi="GHEA Grapalat" w:cs="Times Armenian"/>
          <w:sz w:val="18"/>
          <w:szCs w:val="18"/>
          <w:lang w:val="af-ZA"/>
        </w:rPr>
        <w:tab/>
      </w:r>
    </w:p>
    <w:p w:rsidR="00886C13" w:rsidRPr="00CE08A5" w:rsidRDefault="00886C13" w:rsidP="00886C13">
      <w:pPr>
        <w:ind w:firstLine="1134"/>
        <w:jc w:val="both"/>
        <w:rPr>
          <w:rFonts w:ascii="GHEA Grapalat" w:hAnsi="GHEA Grapalat" w:cs="Sylfaen"/>
          <w:sz w:val="18"/>
          <w:szCs w:val="18"/>
          <w:lang w:val="af-ZA"/>
        </w:rPr>
      </w:pPr>
      <w:r w:rsidRPr="00CE08A5">
        <w:rPr>
          <w:rFonts w:ascii="GHEA Grapalat" w:hAnsi="GHEA Grapalat"/>
          <w:sz w:val="18"/>
          <w:szCs w:val="18"/>
          <w:lang w:val="af-ZA"/>
        </w:rPr>
        <w:t xml:space="preserve">4. </w:t>
      </w:r>
      <w:r w:rsidRPr="00CE08A5">
        <w:rPr>
          <w:rFonts w:ascii="GHEA Grapalat" w:hAnsi="GHEA Grapalat" w:cs="Sylfaen"/>
          <w:sz w:val="18"/>
          <w:szCs w:val="18"/>
        </w:rPr>
        <w:t>Հայտը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ներկայացնելու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կար</w:t>
      </w:r>
      <w:r w:rsidRPr="00CE08A5">
        <w:rPr>
          <w:rFonts w:ascii="GHEA Grapalat" w:hAnsi="GHEA Grapalat" w:cs="Times Armenian"/>
          <w:sz w:val="18"/>
          <w:szCs w:val="18"/>
        </w:rPr>
        <w:t>գ</w:t>
      </w:r>
      <w:r w:rsidRPr="00CE08A5">
        <w:rPr>
          <w:rFonts w:ascii="GHEA Grapalat" w:hAnsi="GHEA Grapalat" w:cs="Sylfaen"/>
          <w:sz w:val="18"/>
          <w:szCs w:val="18"/>
        </w:rPr>
        <w:t>ը</w:t>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5.</w:t>
      </w:r>
      <w:r w:rsidRPr="00CE08A5">
        <w:rPr>
          <w:rFonts w:ascii="GHEA Grapalat" w:hAnsi="GHEA Grapalat"/>
          <w:sz w:val="18"/>
          <w:szCs w:val="18"/>
          <w:lang w:val="af-ZA"/>
        </w:rPr>
        <w:tab/>
      </w:r>
      <w:r w:rsidRPr="00CE08A5">
        <w:rPr>
          <w:rFonts w:ascii="GHEA Grapalat" w:hAnsi="GHEA Grapalat" w:cs="Sylfaen"/>
          <w:sz w:val="18"/>
          <w:szCs w:val="18"/>
        </w:rPr>
        <w:t>Հայտի</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նային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առաջարկը</w:t>
      </w:r>
      <w:r w:rsidRPr="00CE08A5">
        <w:rPr>
          <w:rFonts w:ascii="GHEA Grapalat" w:hAnsi="GHEA Grapalat" w:cs="Times Armenian"/>
          <w:sz w:val="18"/>
          <w:szCs w:val="18"/>
          <w:lang w:val="af-ZA"/>
        </w:rPr>
        <w:tab/>
        <w:t xml:space="preserve"> </w:t>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6. </w:t>
      </w:r>
      <w:r w:rsidRPr="00CE08A5">
        <w:rPr>
          <w:rFonts w:ascii="GHEA Grapalat" w:hAnsi="GHEA Grapalat" w:cs="Sylfaen"/>
          <w:sz w:val="18"/>
          <w:szCs w:val="18"/>
        </w:rPr>
        <w:t>Հայտի</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ործողության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ժամկետը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հայտերում</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փոփոխություն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կատարելու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դրանք</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վերցնելու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կար</w:t>
      </w:r>
      <w:r w:rsidRPr="00CE08A5">
        <w:rPr>
          <w:rFonts w:ascii="GHEA Grapalat" w:hAnsi="GHEA Grapalat" w:cs="Times Armenian"/>
          <w:sz w:val="18"/>
          <w:szCs w:val="18"/>
        </w:rPr>
        <w:t>գ</w:t>
      </w:r>
      <w:r w:rsidRPr="00CE08A5">
        <w:rPr>
          <w:rFonts w:ascii="GHEA Grapalat" w:hAnsi="GHEA Grapalat" w:cs="Sylfaen"/>
          <w:sz w:val="18"/>
          <w:szCs w:val="18"/>
        </w:rPr>
        <w:t>ը</w:t>
      </w:r>
      <w:r w:rsidRPr="00CE08A5">
        <w:rPr>
          <w:rFonts w:ascii="GHEA Grapalat" w:hAnsi="GHEA Grapalat" w:cs="Times Armenian"/>
          <w:sz w:val="18"/>
          <w:szCs w:val="18"/>
          <w:lang w:val="af-ZA"/>
        </w:rPr>
        <w:tab/>
        <w:t xml:space="preserve"> </w:t>
      </w:r>
    </w:p>
    <w:p w:rsidR="00886C13" w:rsidRPr="00CE08A5" w:rsidRDefault="00886C13" w:rsidP="00886C13">
      <w:pPr>
        <w:ind w:firstLine="1134"/>
        <w:jc w:val="both"/>
        <w:rPr>
          <w:rFonts w:ascii="GHEA Grapalat" w:hAnsi="GHEA Grapalat"/>
          <w:sz w:val="18"/>
          <w:szCs w:val="18"/>
          <w:lang w:val="af-ZA"/>
        </w:rPr>
      </w:pPr>
    </w:p>
    <w:p w:rsidR="00886C13" w:rsidRPr="00CE08A5" w:rsidRDefault="00886C13" w:rsidP="00886C13">
      <w:pPr>
        <w:ind w:firstLine="1134"/>
        <w:jc w:val="both"/>
        <w:rPr>
          <w:rFonts w:ascii="GHEA Grapalat" w:hAnsi="GHEA Grapalat" w:cs="Sylfaen"/>
          <w:sz w:val="18"/>
          <w:szCs w:val="18"/>
          <w:lang w:val="af-ZA"/>
        </w:rPr>
      </w:pPr>
      <w:r w:rsidRPr="00CE08A5">
        <w:rPr>
          <w:rFonts w:ascii="GHEA Grapalat" w:hAnsi="GHEA Grapalat"/>
          <w:sz w:val="18"/>
          <w:szCs w:val="18"/>
          <w:lang w:val="af-ZA"/>
        </w:rPr>
        <w:t>8. Հ</w:t>
      </w:r>
      <w:r w:rsidRPr="00CE08A5">
        <w:rPr>
          <w:rFonts w:ascii="GHEA Grapalat" w:hAnsi="GHEA Grapalat" w:cs="Sylfaen"/>
          <w:sz w:val="18"/>
          <w:szCs w:val="18"/>
        </w:rPr>
        <w:t>այտերի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բացումը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գնահատումը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արդյունքների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ամփոփումը</w:t>
      </w:r>
      <w:r w:rsidRPr="00CE08A5">
        <w:rPr>
          <w:rFonts w:ascii="GHEA Grapalat" w:hAnsi="GHEA Grapalat" w:cs="Sylfaen"/>
          <w:sz w:val="18"/>
          <w:szCs w:val="18"/>
          <w:lang w:val="af-ZA"/>
        </w:rPr>
        <w:tab/>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9. </w:t>
      </w:r>
      <w:r w:rsidRPr="00CE08A5">
        <w:rPr>
          <w:rFonts w:ascii="GHEA Grapalat" w:hAnsi="GHEA Grapalat" w:cs="Sylfaen"/>
          <w:sz w:val="18"/>
          <w:szCs w:val="18"/>
        </w:rPr>
        <w:t>Պայմանա</w:t>
      </w:r>
      <w:r w:rsidRPr="00CE08A5">
        <w:rPr>
          <w:rFonts w:ascii="GHEA Grapalat" w:hAnsi="GHEA Grapalat" w:cs="Times Armenian"/>
          <w:sz w:val="18"/>
          <w:szCs w:val="18"/>
        </w:rPr>
        <w:t>գ</w:t>
      </w:r>
      <w:r w:rsidRPr="00CE08A5">
        <w:rPr>
          <w:rFonts w:ascii="GHEA Grapalat" w:hAnsi="GHEA Grapalat" w:cs="Sylfaen"/>
          <w:sz w:val="18"/>
          <w:szCs w:val="18"/>
        </w:rPr>
        <w:t>րի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կնքումը</w:t>
      </w:r>
      <w:r w:rsidRPr="00CE08A5">
        <w:rPr>
          <w:rFonts w:ascii="GHEA Grapalat" w:hAnsi="GHEA Grapalat" w:cs="Times Armenian"/>
          <w:sz w:val="18"/>
          <w:szCs w:val="18"/>
          <w:lang w:val="af-ZA"/>
        </w:rPr>
        <w:tab/>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10. Որակավորման և </w:t>
      </w:r>
      <w:r w:rsidRPr="00CE08A5">
        <w:rPr>
          <w:rFonts w:ascii="GHEA Grapalat" w:hAnsi="GHEA Grapalat" w:cs="Sylfaen"/>
          <w:sz w:val="18"/>
          <w:szCs w:val="18"/>
        </w:rPr>
        <w:t>պայմանա</w:t>
      </w:r>
      <w:r w:rsidRPr="00CE08A5">
        <w:rPr>
          <w:rFonts w:ascii="GHEA Grapalat" w:hAnsi="GHEA Grapalat" w:cs="Times Armenian"/>
          <w:sz w:val="18"/>
          <w:szCs w:val="18"/>
        </w:rPr>
        <w:t>գ</w:t>
      </w:r>
      <w:r w:rsidRPr="00CE08A5">
        <w:rPr>
          <w:rFonts w:ascii="GHEA Grapalat" w:hAnsi="GHEA Grapalat" w:cs="Sylfaen"/>
          <w:sz w:val="18"/>
          <w:szCs w:val="18"/>
        </w:rPr>
        <w:t>րի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ապահովումները</w:t>
      </w:r>
      <w:r w:rsidRPr="00CE08A5">
        <w:rPr>
          <w:rFonts w:ascii="GHEA Grapalat" w:hAnsi="GHEA Grapalat" w:cs="Times Armenian"/>
          <w:sz w:val="18"/>
          <w:szCs w:val="18"/>
          <w:lang w:val="af-ZA"/>
        </w:rPr>
        <w:tab/>
        <w:t xml:space="preserve"> </w:t>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11.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չկայացած</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հայտարարելը</w:t>
      </w:r>
      <w:r w:rsidRPr="00CE08A5">
        <w:rPr>
          <w:rFonts w:ascii="GHEA Grapalat" w:hAnsi="GHEA Grapalat" w:cs="Times Armenian"/>
          <w:sz w:val="18"/>
          <w:szCs w:val="18"/>
          <w:lang w:val="af-ZA"/>
        </w:rPr>
        <w:tab/>
        <w:t xml:space="preserve"> </w:t>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 xml:space="preserve">12. </w:t>
      </w:r>
      <w:r w:rsidRPr="00CE08A5">
        <w:rPr>
          <w:rFonts w:ascii="GHEA Grapalat" w:hAnsi="GHEA Grapalat" w:cs="Sylfaen"/>
          <w:sz w:val="18"/>
          <w:szCs w:val="18"/>
        </w:rPr>
        <w:t>Գնման</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ործընթացի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ործողությունները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կամ</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ընդունված</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որոշումները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բողոքարկելու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մասնակցի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իրավունքը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կար</w:t>
      </w:r>
      <w:r w:rsidRPr="00CE08A5">
        <w:rPr>
          <w:rFonts w:ascii="GHEA Grapalat" w:hAnsi="GHEA Grapalat" w:cs="Times Armenian"/>
          <w:sz w:val="18"/>
          <w:szCs w:val="18"/>
        </w:rPr>
        <w:t>գ</w:t>
      </w:r>
      <w:r w:rsidRPr="00CE08A5">
        <w:rPr>
          <w:rFonts w:ascii="GHEA Grapalat" w:hAnsi="GHEA Grapalat" w:cs="Sylfaen"/>
          <w:sz w:val="18"/>
          <w:szCs w:val="18"/>
        </w:rPr>
        <w:t>ը</w:t>
      </w:r>
      <w:r w:rsidRPr="00CE08A5">
        <w:rPr>
          <w:rFonts w:ascii="GHEA Grapalat" w:hAnsi="GHEA Grapalat" w:cs="Times Armenian"/>
          <w:sz w:val="18"/>
          <w:szCs w:val="18"/>
          <w:lang w:val="af-ZA"/>
        </w:rPr>
        <w:tab/>
      </w:r>
    </w:p>
    <w:p w:rsidR="00886C13" w:rsidRPr="00CE08A5" w:rsidRDefault="00886C13" w:rsidP="00886C13">
      <w:pPr>
        <w:ind w:firstLine="567"/>
        <w:jc w:val="both"/>
        <w:rPr>
          <w:rFonts w:ascii="GHEA Grapalat" w:hAnsi="GHEA Grapalat"/>
          <w:sz w:val="18"/>
          <w:szCs w:val="18"/>
          <w:lang w:val="af-ZA"/>
        </w:rPr>
      </w:pPr>
    </w:p>
    <w:p w:rsidR="00886C13" w:rsidRPr="00CE08A5" w:rsidRDefault="00886C13" w:rsidP="00886C13">
      <w:pPr>
        <w:ind w:firstLine="567"/>
        <w:jc w:val="both"/>
        <w:rPr>
          <w:rFonts w:ascii="GHEA Grapalat" w:hAnsi="GHEA Grapalat"/>
          <w:sz w:val="18"/>
          <w:szCs w:val="18"/>
          <w:lang w:val="af-ZA"/>
        </w:rPr>
      </w:pPr>
    </w:p>
    <w:p w:rsidR="00886C13" w:rsidRPr="00CE08A5" w:rsidRDefault="00886C13" w:rsidP="00886C13">
      <w:pPr>
        <w:ind w:firstLine="567"/>
        <w:jc w:val="center"/>
        <w:rPr>
          <w:rFonts w:ascii="GHEA Grapalat" w:hAnsi="GHEA Grapalat"/>
          <w:b/>
          <w:sz w:val="18"/>
          <w:szCs w:val="18"/>
          <w:lang w:val="af-ZA"/>
        </w:rPr>
      </w:pPr>
      <w:r w:rsidRPr="00CE08A5">
        <w:rPr>
          <w:rFonts w:ascii="GHEA Grapalat" w:hAnsi="GHEA Grapalat" w:cs="Sylfaen"/>
          <w:b/>
          <w:sz w:val="18"/>
          <w:szCs w:val="18"/>
        </w:rPr>
        <w:t>ՄԱՍ</w:t>
      </w:r>
      <w:r w:rsidRPr="00CE08A5">
        <w:rPr>
          <w:rFonts w:ascii="GHEA Grapalat" w:hAnsi="GHEA Grapalat" w:cs="Times Armenian"/>
          <w:b/>
          <w:sz w:val="18"/>
          <w:szCs w:val="18"/>
          <w:lang w:val="af-ZA"/>
        </w:rPr>
        <w:t xml:space="preserve">  II.  </w:t>
      </w:r>
      <w:r w:rsidR="006340CB" w:rsidRPr="00CE08A5">
        <w:rPr>
          <w:rFonts w:ascii="GHEA Grapalat" w:hAnsi="GHEA Grapalat" w:cs="Sylfaen"/>
          <w:b/>
          <w:sz w:val="18"/>
          <w:szCs w:val="18"/>
        </w:rPr>
        <w:t>ԳՆԱՆՇՄԱՆ</w:t>
      </w:r>
      <w:r w:rsidR="006340CB" w:rsidRPr="00CE08A5">
        <w:rPr>
          <w:rFonts w:ascii="GHEA Grapalat" w:hAnsi="GHEA Grapalat" w:cs="Sylfaen"/>
          <w:b/>
          <w:sz w:val="18"/>
          <w:szCs w:val="18"/>
          <w:lang w:val="af-ZA"/>
        </w:rPr>
        <w:t xml:space="preserve"> </w:t>
      </w:r>
      <w:r w:rsidR="006340CB" w:rsidRPr="00CE08A5">
        <w:rPr>
          <w:rFonts w:ascii="GHEA Grapalat" w:hAnsi="GHEA Grapalat" w:cs="Sylfaen"/>
          <w:b/>
          <w:sz w:val="18"/>
          <w:szCs w:val="18"/>
        </w:rPr>
        <w:t>ՀԱՐՑՄԱՆ</w:t>
      </w:r>
      <w:r w:rsidR="006340CB" w:rsidRPr="00CE08A5">
        <w:rPr>
          <w:rFonts w:ascii="GHEA Grapalat" w:hAnsi="GHEA Grapalat" w:cs="Sylfaen"/>
          <w:b/>
          <w:sz w:val="18"/>
          <w:szCs w:val="18"/>
          <w:lang w:val="af-ZA"/>
        </w:rPr>
        <w:t xml:space="preserve"> </w:t>
      </w:r>
      <w:r w:rsidR="006340CB" w:rsidRPr="00CE08A5">
        <w:rPr>
          <w:rFonts w:ascii="GHEA Grapalat" w:hAnsi="GHEA Grapalat" w:cs="Sylfaen"/>
          <w:b/>
          <w:sz w:val="18"/>
          <w:szCs w:val="18"/>
        </w:rPr>
        <w:t>ԸՆԹԱՑԱԿԱՐԳ</w:t>
      </w:r>
      <w:r w:rsidRPr="00CE08A5">
        <w:rPr>
          <w:rFonts w:ascii="GHEA Grapalat" w:hAnsi="GHEA Grapalat" w:cs="Sylfaen"/>
          <w:b/>
          <w:sz w:val="18"/>
          <w:szCs w:val="18"/>
        </w:rPr>
        <w:t>Ի</w:t>
      </w:r>
      <w:r w:rsidRPr="00CE08A5">
        <w:rPr>
          <w:rFonts w:ascii="GHEA Grapalat" w:hAnsi="GHEA Grapalat" w:cs="Times Armenian"/>
          <w:b/>
          <w:sz w:val="18"/>
          <w:szCs w:val="18"/>
          <w:lang w:val="af-ZA"/>
        </w:rPr>
        <w:t xml:space="preserve">  </w:t>
      </w:r>
      <w:r w:rsidRPr="00CE08A5">
        <w:rPr>
          <w:rFonts w:ascii="GHEA Grapalat" w:hAnsi="GHEA Grapalat" w:cs="Sylfaen"/>
          <w:b/>
          <w:sz w:val="18"/>
          <w:szCs w:val="18"/>
        </w:rPr>
        <w:t>ՀԱՅՏԸ</w:t>
      </w:r>
      <w:r w:rsidRPr="00CE08A5">
        <w:rPr>
          <w:rFonts w:ascii="GHEA Grapalat" w:hAnsi="GHEA Grapalat" w:cs="Times Armenian"/>
          <w:b/>
          <w:sz w:val="18"/>
          <w:szCs w:val="18"/>
          <w:lang w:val="af-ZA"/>
        </w:rPr>
        <w:t xml:space="preserve">  </w:t>
      </w:r>
      <w:r w:rsidRPr="00CE08A5">
        <w:rPr>
          <w:rFonts w:ascii="GHEA Grapalat" w:hAnsi="GHEA Grapalat" w:cs="Sylfaen"/>
          <w:b/>
          <w:sz w:val="18"/>
          <w:szCs w:val="18"/>
        </w:rPr>
        <w:t>ՊԱՏՐԱՍՏԵԼՈՒ</w:t>
      </w:r>
      <w:r w:rsidRPr="00CE08A5">
        <w:rPr>
          <w:rFonts w:ascii="GHEA Grapalat" w:hAnsi="GHEA Grapalat" w:cs="Times Armenian"/>
          <w:b/>
          <w:sz w:val="18"/>
          <w:szCs w:val="18"/>
          <w:lang w:val="af-ZA"/>
        </w:rPr>
        <w:t xml:space="preserve">  </w:t>
      </w:r>
      <w:r w:rsidRPr="00CE08A5">
        <w:rPr>
          <w:rFonts w:ascii="GHEA Grapalat" w:hAnsi="GHEA Grapalat" w:cs="Sylfaen"/>
          <w:b/>
          <w:sz w:val="18"/>
          <w:szCs w:val="18"/>
        </w:rPr>
        <w:t>ՀՐԱՀԱՆԳ</w:t>
      </w:r>
    </w:p>
    <w:p w:rsidR="00886C13" w:rsidRPr="00CE08A5" w:rsidRDefault="00886C13" w:rsidP="00886C13">
      <w:pPr>
        <w:ind w:firstLine="567"/>
        <w:jc w:val="both"/>
        <w:rPr>
          <w:rFonts w:ascii="GHEA Grapalat" w:hAnsi="GHEA Grapalat"/>
          <w:sz w:val="18"/>
          <w:szCs w:val="18"/>
          <w:lang w:val="af-ZA"/>
        </w:rPr>
      </w:pP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1.</w:t>
      </w:r>
      <w:r w:rsidRPr="00CE08A5">
        <w:rPr>
          <w:rFonts w:ascii="GHEA Grapalat" w:hAnsi="GHEA Grapalat"/>
          <w:sz w:val="18"/>
          <w:szCs w:val="18"/>
          <w:lang w:val="af-ZA"/>
        </w:rPr>
        <w:tab/>
      </w:r>
      <w:r w:rsidRPr="00CE08A5">
        <w:rPr>
          <w:rFonts w:ascii="GHEA Grapalat" w:hAnsi="GHEA Grapalat" w:cs="Sylfaen"/>
          <w:sz w:val="18"/>
          <w:szCs w:val="18"/>
        </w:rPr>
        <w:t>Ընդհանուր</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դրույթներ</w:t>
      </w:r>
      <w:r w:rsidRPr="00CE08A5">
        <w:rPr>
          <w:rFonts w:ascii="GHEA Grapalat" w:hAnsi="GHEA Grapalat" w:cs="Times Armenian"/>
          <w:sz w:val="18"/>
          <w:szCs w:val="18"/>
          <w:lang w:val="af-ZA"/>
        </w:rPr>
        <w:tab/>
      </w:r>
    </w:p>
    <w:p w:rsidR="00886C13" w:rsidRPr="00CE08A5" w:rsidRDefault="00886C13" w:rsidP="00886C13">
      <w:pPr>
        <w:ind w:firstLine="1134"/>
        <w:jc w:val="both"/>
        <w:rPr>
          <w:rFonts w:ascii="GHEA Grapalat" w:hAnsi="GHEA Grapalat"/>
          <w:sz w:val="18"/>
          <w:szCs w:val="18"/>
          <w:lang w:val="af-ZA"/>
        </w:rPr>
      </w:pPr>
      <w:r w:rsidRPr="00CE08A5">
        <w:rPr>
          <w:rFonts w:ascii="GHEA Grapalat" w:hAnsi="GHEA Grapalat"/>
          <w:sz w:val="18"/>
          <w:szCs w:val="18"/>
          <w:lang w:val="af-ZA"/>
        </w:rPr>
        <w:t>2.</w:t>
      </w:r>
      <w:r w:rsidRPr="00CE08A5">
        <w:rPr>
          <w:rFonts w:ascii="GHEA Grapalat" w:hAnsi="GHEA Grapalat"/>
          <w:sz w:val="18"/>
          <w:szCs w:val="18"/>
          <w:lang w:val="af-ZA"/>
        </w:rPr>
        <w:tab/>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հայտը</w:t>
      </w:r>
      <w:r w:rsidRPr="00CE08A5">
        <w:rPr>
          <w:rFonts w:ascii="GHEA Grapalat" w:hAnsi="GHEA Grapalat" w:cs="Times Armenian"/>
          <w:sz w:val="18"/>
          <w:szCs w:val="18"/>
          <w:lang w:val="af-ZA"/>
        </w:rPr>
        <w:tab/>
      </w:r>
    </w:p>
    <w:p w:rsidR="00886C13" w:rsidRPr="00CE08A5" w:rsidRDefault="00886C13" w:rsidP="00886C13">
      <w:pPr>
        <w:ind w:firstLine="1134"/>
        <w:jc w:val="both"/>
        <w:rPr>
          <w:rFonts w:ascii="GHEA Grapalat" w:hAnsi="GHEA Grapalat" w:cs="Times Armenian"/>
          <w:sz w:val="18"/>
          <w:szCs w:val="18"/>
          <w:lang w:val="af-ZA"/>
        </w:rPr>
      </w:pPr>
      <w:r w:rsidRPr="00CE08A5">
        <w:rPr>
          <w:rFonts w:ascii="GHEA Grapalat" w:hAnsi="GHEA Grapalat"/>
          <w:sz w:val="18"/>
          <w:szCs w:val="18"/>
          <w:lang w:val="af-ZA"/>
        </w:rPr>
        <w:t>3.</w:t>
      </w:r>
      <w:r w:rsidRPr="00CE08A5">
        <w:rPr>
          <w:rFonts w:ascii="GHEA Grapalat" w:hAnsi="GHEA Grapalat"/>
          <w:sz w:val="18"/>
          <w:szCs w:val="18"/>
          <w:lang w:val="af-ZA"/>
        </w:rPr>
        <w:tab/>
      </w:r>
      <w:r w:rsidRPr="00CE08A5">
        <w:rPr>
          <w:rFonts w:ascii="GHEA Grapalat" w:hAnsi="GHEA Grapalat" w:cs="Sylfaen"/>
          <w:sz w:val="18"/>
          <w:szCs w:val="18"/>
        </w:rPr>
        <w:t>Հավելվածներ</w:t>
      </w:r>
      <w:r w:rsidRPr="00CE08A5">
        <w:rPr>
          <w:rFonts w:ascii="GHEA Grapalat" w:hAnsi="GHEA Grapalat" w:cs="Times Armenian"/>
          <w:sz w:val="18"/>
          <w:szCs w:val="18"/>
          <w:lang w:val="af-ZA"/>
        </w:rPr>
        <w:t xml:space="preserve"> 1-6</w:t>
      </w:r>
      <w:r w:rsidRPr="00CE08A5">
        <w:rPr>
          <w:rFonts w:ascii="GHEA Grapalat" w:hAnsi="GHEA Grapalat" w:cs="Times Armenian"/>
          <w:sz w:val="18"/>
          <w:szCs w:val="18"/>
          <w:lang w:val="af-ZA"/>
        </w:rPr>
        <w:tab/>
      </w:r>
    </w:p>
    <w:p w:rsidR="00886C13" w:rsidRPr="00CE08A5" w:rsidRDefault="00886C13" w:rsidP="00886C13">
      <w:pPr>
        <w:ind w:firstLine="1134"/>
        <w:jc w:val="both"/>
        <w:rPr>
          <w:rFonts w:ascii="GHEA Grapalat" w:hAnsi="GHEA Grapalat" w:cs="Times Armenian"/>
          <w:sz w:val="18"/>
          <w:szCs w:val="18"/>
          <w:lang w:val="af-ZA"/>
        </w:rPr>
      </w:pPr>
    </w:p>
    <w:p w:rsidR="00886C13" w:rsidRPr="00CE08A5" w:rsidRDefault="00886C13" w:rsidP="00886C13">
      <w:pPr>
        <w:ind w:firstLine="1134"/>
        <w:jc w:val="both"/>
        <w:rPr>
          <w:rFonts w:ascii="GHEA Grapalat" w:hAnsi="GHEA Grapalat" w:cs="Times Armenian"/>
          <w:sz w:val="18"/>
          <w:szCs w:val="18"/>
          <w:lang w:val="af-ZA"/>
        </w:rPr>
      </w:pPr>
    </w:p>
    <w:p w:rsidR="00886C13" w:rsidRPr="00CE08A5" w:rsidRDefault="00886C13" w:rsidP="00886C13">
      <w:pPr>
        <w:ind w:firstLine="1134"/>
        <w:jc w:val="both"/>
        <w:rPr>
          <w:rFonts w:ascii="GHEA Grapalat" w:hAnsi="GHEA Grapalat" w:cs="Times Armenian"/>
          <w:sz w:val="18"/>
          <w:szCs w:val="18"/>
          <w:lang w:val="af-ZA"/>
        </w:rPr>
      </w:pPr>
    </w:p>
    <w:p w:rsidR="00886C13" w:rsidRPr="00CE08A5" w:rsidRDefault="00886C13" w:rsidP="00886C13">
      <w:pPr>
        <w:ind w:firstLine="1134"/>
        <w:jc w:val="both"/>
        <w:rPr>
          <w:rFonts w:ascii="GHEA Grapalat" w:hAnsi="GHEA Grapalat" w:cs="Times Armenian"/>
          <w:sz w:val="18"/>
          <w:szCs w:val="18"/>
          <w:lang w:val="af-ZA"/>
        </w:rPr>
      </w:pPr>
    </w:p>
    <w:p w:rsidR="00886C13" w:rsidRPr="00CE08A5" w:rsidRDefault="00886C13" w:rsidP="00886C13">
      <w:pPr>
        <w:ind w:firstLine="1134"/>
        <w:jc w:val="both"/>
        <w:rPr>
          <w:rFonts w:ascii="GHEA Grapalat" w:hAnsi="GHEA Grapalat" w:cs="Times Armenian"/>
          <w:sz w:val="18"/>
          <w:szCs w:val="18"/>
          <w:lang w:val="af-ZA"/>
        </w:rPr>
      </w:pPr>
    </w:p>
    <w:p w:rsidR="00886C13" w:rsidRPr="00CE08A5" w:rsidRDefault="00886C13" w:rsidP="00886C13">
      <w:pPr>
        <w:ind w:firstLine="1134"/>
        <w:jc w:val="both"/>
        <w:rPr>
          <w:rFonts w:ascii="GHEA Grapalat" w:hAnsi="GHEA Grapalat" w:cs="Times Armenian"/>
          <w:sz w:val="18"/>
          <w:szCs w:val="18"/>
          <w:lang w:val="af-ZA"/>
        </w:rPr>
      </w:pPr>
    </w:p>
    <w:p w:rsidR="00886C13" w:rsidRPr="00CE08A5" w:rsidRDefault="00886C13" w:rsidP="00886C13">
      <w:pPr>
        <w:ind w:firstLine="1134"/>
        <w:jc w:val="both"/>
        <w:rPr>
          <w:rFonts w:ascii="GHEA Grapalat" w:hAnsi="GHEA Grapalat" w:cs="Times Armenian"/>
          <w:sz w:val="18"/>
          <w:szCs w:val="18"/>
          <w:lang w:val="af-ZA"/>
        </w:rPr>
      </w:pPr>
      <w:r w:rsidRPr="00CE08A5">
        <w:rPr>
          <w:rFonts w:ascii="GHEA Grapalat" w:hAnsi="GHEA Grapalat" w:cs="Times Armenian"/>
          <w:sz w:val="18"/>
          <w:szCs w:val="18"/>
          <w:lang w:val="af-ZA"/>
        </w:rPr>
        <w:t xml:space="preserve"> </w:t>
      </w:r>
      <w:r w:rsidRPr="00CE08A5">
        <w:rPr>
          <w:rFonts w:ascii="GHEA Grapalat" w:hAnsi="GHEA Grapalat" w:cs="Times Armenian"/>
          <w:sz w:val="18"/>
          <w:szCs w:val="18"/>
          <w:lang w:val="af-ZA"/>
        </w:rPr>
        <w:br w:type="page"/>
      </w:r>
      <w:r w:rsidRPr="00CE08A5">
        <w:rPr>
          <w:rFonts w:ascii="GHEA Grapalat" w:hAnsi="GHEA Grapalat" w:cs="Times Armenian"/>
          <w:sz w:val="18"/>
          <w:szCs w:val="18"/>
          <w:lang w:val="af-ZA"/>
        </w:rPr>
        <w:lastRenderedPageBreak/>
        <w:tab/>
      </w:r>
    </w:p>
    <w:p w:rsidR="00886C13" w:rsidRPr="00CE08A5" w:rsidRDefault="00886C13" w:rsidP="00886C13">
      <w:pPr>
        <w:jc w:val="both"/>
        <w:rPr>
          <w:rFonts w:ascii="GHEA Grapalat" w:hAnsi="GHEA Grapalat"/>
          <w:sz w:val="18"/>
          <w:szCs w:val="18"/>
          <w:lang w:val="af-ZA"/>
        </w:rPr>
      </w:pPr>
      <w:r w:rsidRPr="00CE08A5">
        <w:rPr>
          <w:rFonts w:ascii="GHEA Grapalat" w:hAnsi="GHEA Grapalat"/>
          <w:sz w:val="18"/>
          <w:szCs w:val="18"/>
          <w:lang w:val="af-ZA"/>
        </w:rPr>
        <w:t xml:space="preserve">          </w:t>
      </w:r>
      <w:r w:rsidRPr="00CE08A5">
        <w:rPr>
          <w:rFonts w:ascii="GHEA Grapalat" w:hAnsi="GHEA Grapalat" w:cs="Sylfaen"/>
          <w:sz w:val="18"/>
          <w:szCs w:val="18"/>
        </w:rPr>
        <w:t>Սույն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հրավերը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տրամադրվում</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է</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լրումն</w:t>
      </w:r>
      <w:r w:rsidRPr="00CE08A5">
        <w:rPr>
          <w:rFonts w:ascii="GHEA Grapalat" w:hAnsi="GHEA Grapalat"/>
          <w:sz w:val="18"/>
          <w:szCs w:val="18"/>
          <w:lang w:val="af-ZA"/>
        </w:rPr>
        <w:t xml:space="preserve"> </w:t>
      </w:r>
      <w:r w:rsidR="00E3479E">
        <w:rPr>
          <w:rFonts w:ascii="GHEA Grapalat" w:hAnsi="GHEA Grapalat" w:cs="Times Armenian"/>
          <w:sz w:val="18"/>
          <w:szCs w:val="18"/>
          <w:lang w:val="af-ZA"/>
        </w:rPr>
        <w:t>ՄՀ- ԳՀԱՊՁԲ-20/2</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ծածկա</w:t>
      </w:r>
      <w:r w:rsidRPr="00CE08A5">
        <w:rPr>
          <w:rFonts w:ascii="GHEA Grapalat" w:hAnsi="GHEA Grapalat" w:cs="Times Armenian"/>
          <w:sz w:val="18"/>
          <w:szCs w:val="18"/>
        </w:rPr>
        <w:t>գ</w:t>
      </w:r>
      <w:r w:rsidRPr="00CE08A5">
        <w:rPr>
          <w:rFonts w:ascii="GHEA Grapalat" w:hAnsi="GHEA Grapalat" w:cs="Sylfaen"/>
          <w:sz w:val="18"/>
          <w:szCs w:val="18"/>
        </w:rPr>
        <w:t>րով</w:t>
      </w:r>
      <w:r w:rsidRPr="00CE08A5">
        <w:rPr>
          <w:rFonts w:ascii="GHEA Grapalat" w:hAnsi="GHEA Grapalat"/>
          <w:sz w:val="18"/>
          <w:szCs w:val="18"/>
          <w:lang w:val="af-ZA"/>
        </w:rPr>
        <w:t xml:space="preserve"> </w:t>
      </w:r>
      <w:r w:rsidRPr="00CE08A5">
        <w:rPr>
          <w:rFonts w:ascii="GHEA Grapalat" w:hAnsi="GHEA Grapalat" w:cs="Sylfaen"/>
          <w:sz w:val="18"/>
          <w:szCs w:val="18"/>
        </w:rPr>
        <w:t>անցկացվող</w:t>
      </w:r>
      <w:r w:rsidRPr="00CE08A5">
        <w:rPr>
          <w:rFonts w:ascii="GHEA Grapalat" w:hAnsi="GHEA Grapalat" w:cs="Times Armenian"/>
          <w:sz w:val="18"/>
          <w:szCs w:val="18"/>
          <w:lang w:val="af-ZA"/>
        </w:rPr>
        <w:t xml:space="preserve"> </w:t>
      </w:r>
      <w:r w:rsidR="006340CB" w:rsidRPr="00CE08A5">
        <w:rPr>
          <w:rFonts w:ascii="GHEA Grapalat" w:hAnsi="GHEA Grapalat" w:cs="Sylfaen"/>
          <w:sz w:val="18"/>
          <w:szCs w:val="18"/>
        </w:rPr>
        <w:t>գնանշման</w:t>
      </w:r>
      <w:r w:rsidR="006340CB" w:rsidRPr="00CE08A5">
        <w:rPr>
          <w:rFonts w:ascii="GHEA Grapalat" w:hAnsi="GHEA Grapalat" w:cs="Sylfaen"/>
          <w:sz w:val="18"/>
          <w:szCs w:val="18"/>
          <w:lang w:val="af-ZA"/>
        </w:rPr>
        <w:t xml:space="preserve"> </w:t>
      </w:r>
      <w:r w:rsidR="006340CB" w:rsidRPr="00CE08A5">
        <w:rPr>
          <w:rFonts w:ascii="GHEA Grapalat" w:hAnsi="GHEA Grapalat" w:cs="Sylfaen"/>
          <w:sz w:val="18"/>
          <w:szCs w:val="18"/>
        </w:rPr>
        <w:t>հարցման</w:t>
      </w:r>
      <w:r w:rsidR="006340CB" w:rsidRPr="00CE08A5">
        <w:rPr>
          <w:rFonts w:ascii="GHEA Grapalat" w:hAnsi="GHEA Grapalat" w:cs="Sylfaen"/>
          <w:sz w:val="18"/>
          <w:szCs w:val="18"/>
          <w:lang w:val="af-ZA"/>
        </w:rPr>
        <w:t xml:space="preserve"> </w:t>
      </w:r>
      <w:r w:rsidR="006340CB" w:rsidRPr="00CE08A5">
        <w:rPr>
          <w:rFonts w:ascii="GHEA Grapalat" w:hAnsi="GHEA Grapalat" w:cs="Sylfaen"/>
          <w:sz w:val="18"/>
          <w:szCs w:val="18"/>
        </w:rPr>
        <w:t>ընթացակարգ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այսուհետև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հայտարարության</w:t>
      </w:r>
      <w:r w:rsidRPr="00CE08A5">
        <w:rPr>
          <w:rFonts w:ascii="GHEA Grapalat" w:hAnsi="GHEA Grapalat" w:cs="Times Armenian"/>
          <w:sz w:val="18"/>
          <w:szCs w:val="18"/>
          <w:lang w:val="af-ZA"/>
        </w:rPr>
        <w:t>։</w:t>
      </w: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cs="Sylfaen"/>
          <w:sz w:val="18"/>
          <w:szCs w:val="18"/>
        </w:rPr>
        <w:t>Սույն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հրավերը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կազմվել</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է</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նումների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մասին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ՀՀ</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օրենսդրության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այդ</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թվում</w:t>
      </w:r>
      <w:r w:rsidRPr="00CE08A5">
        <w:rPr>
          <w:rFonts w:ascii="GHEA Grapalat" w:hAnsi="GHEA Grapalat" w:cs="Times Armenian"/>
          <w:sz w:val="18"/>
          <w:szCs w:val="18"/>
          <w:lang w:val="af-ZA"/>
        </w:rPr>
        <w:t>`</w:t>
      </w:r>
      <w:r w:rsidRPr="00CE08A5">
        <w:rPr>
          <w:rFonts w:ascii="GHEA Grapalat" w:hAnsi="GHEA Grapalat"/>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մասին</w:t>
      </w:r>
      <w:r w:rsidRPr="00CE08A5">
        <w:rPr>
          <w:rFonts w:ascii="GHEA Grapalat" w:hAnsi="GHEA Grapalat"/>
          <w:sz w:val="18"/>
          <w:szCs w:val="18"/>
          <w:lang w:val="af-ZA"/>
        </w:rPr>
        <w:t xml:space="preserve">» </w:t>
      </w:r>
      <w:r w:rsidRPr="00CE08A5">
        <w:rPr>
          <w:rFonts w:ascii="GHEA Grapalat" w:hAnsi="GHEA Grapalat" w:cs="Sylfaen"/>
          <w:sz w:val="18"/>
          <w:szCs w:val="18"/>
        </w:rPr>
        <w:t>ՀՀ</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օրենքի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այսուհետ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Օրենք</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ՀՀ</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կառավարության</w:t>
      </w:r>
      <w:r w:rsidRPr="00CE08A5">
        <w:rPr>
          <w:rFonts w:ascii="GHEA Grapalat" w:hAnsi="GHEA Grapalat" w:cs="Times Armenian"/>
          <w:sz w:val="18"/>
          <w:szCs w:val="18"/>
          <w:lang w:val="af-ZA"/>
        </w:rPr>
        <w:t xml:space="preserve"> 2017</w:t>
      </w:r>
      <w:r w:rsidRPr="00CE08A5">
        <w:rPr>
          <w:rFonts w:ascii="GHEA Grapalat" w:hAnsi="GHEA Grapalat" w:cs="Sylfaen"/>
          <w:sz w:val="18"/>
          <w:szCs w:val="18"/>
        </w:rPr>
        <w:t>թ</w:t>
      </w:r>
      <w:r w:rsidRPr="00CE08A5">
        <w:rPr>
          <w:rFonts w:ascii="GHEA Grapalat" w:hAnsi="GHEA Grapalat" w:cs="Times Armenian"/>
          <w:sz w:val="18"/>
          <w:szCs w:val="18"/>
          <w:lang w:val="af-ZA"/>
        </w:rPr>
        <w:t>. մայիսի 4-ի N 526-</w:t>
      </w:r>
      <w:r w:rsidRPr="00CE08A5">
        <w:rPr>
          <w:rFonts w:ascii="GHEA Grapalat" w:hAnsi="GHEA Grapalat" w:cs="Sylfaen"/>
          <w:sz w:val="18"/>
          <w:szCs w:val="18"/>
        </w:rPr>
        <w:t>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որոշմամբ</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հաստատված</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ործընթացի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կազմակերպման</w:t>
      </w:r>
      <w:r w:rsidRPr="00CE08A5">
        <w:rPr>
          <w:rFonts w:ascii="GHEA Grapalat" w:hAnsi="GHEA Grapalat"/>
          <w:sz w:val="18"/>
          <w:szCs w:val="18"/>
          <w:lang w:val="af-ZA"/>
        </w:rPr>
        <w:t xml:space="preserve">» </w:t>
      </w:r>
      <w:r w:rsidRPr="00CE08A5">
        <w:rPr>
          <w:rFonts w:ascii="GHEA Grapalat" w:hAnsi="GHEA Grapalat" w:cs="Sylfaen"/>
          <w:sz w:val="18"/>
          <w:szCs w:val="18"/>
        </w:rPr>
        <w:t>կար</w:t>
      </w:r>
      <w:r w:rsidRPr="00CE08A5">
        <w:rPr>
          <w:rFonts w:ascii="GHEA Grapalat" w:hAnsi="GHEA Grapalat" w:cs="Times Armenian"/>
          <w:sz w:val="18"/>
          <w:szCs w:val="18"/>
        </w:rPr>
        <w:t>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այսուհետ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Կար</w:t>
      </w:r>
      <w:r w:rsidRPr="00CE08A5">
        <w:rPr>
          <w:rFonts w:ascii="GHEA Grapalat" w:hAnsi="GHEA Grapalat" w:cs="Times Armenian"/>
          <w:sz w:val="18"/>
          <w:szCs w:val="18"/>
        </w:rPr>
        <w:t>գ</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այլ</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իրավական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ակտերի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պահանջներին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համապատասխան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նպատակ</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ունի</w:t>
      </w:r>
      <w:r w:rsidRPr="00CE08A5">
        <w:rPr>
          <w:rFonts w:ascii="GHEA Grapalat" w:hAnsi="GHEA Grapalat" w:cs="Times Armenian"/>
          <w:sz w:val="18"/>
          <w:szCs w:val="18"/>
          <w:lang w:val="af-ZA"/>
        </w:rPr>
        <w:t xml:space="preserve"> </w:t>
      </w:r>
      <w:r w:rsidR="00E3479E">
        <w:rPr>
          <w:rFonts w:ascii="GHEA Grapalat" w:hAnsi="GHEA Grapalat"/>
          <w:sz w:val="18"/>
          <w:szCs w:val="18"/>
          <w:lang w:val="af-ZA"/>
        </w:rPr>
        <w:t>ՀՀ Շիրակի մարզի Մեղրաշենի համայնքապետարան</w:t>
      </w:r>
      <w:r w:rsidRPr="00CE08A5">
        <w:rPr>
          <w:rFonts w:ascii="GHEA Grapalat" w:hAnsi="GHEA Grapalat"/>
          <w:sz w:val="18"/>
          <w:szCs w:val="18"/>
          <w:lang w:val="af-ZA"/>
        </w:rPr>
        <w:t>-</w:t>
      </w:r>
      <w:r w:rsidRPr="00CE08A5">
        <w:rPr>
          <w:rFonts w:ascii="GHEA Grapalat" w:hAnsi="GHEA Grapalat"/>
          <w:sz w:val="18"/>
          <w:szCs w:val="18"/>
        </w:rPr>
        <w:t>ի</w:t>
      </w:r>
      <w:r w:rsidRPr="00CE08A5">
        <w:rPr>
          <w:rFonts w:ascii="GHEA Grapalat" w:hAnsi="GHEA Grapalat"/>
          <w:sz w:val="18"/>
          <w:szCs w:val="18"/>
          <w:lang w:val="af-ZA"/>
        </w:rPr>
        <w:t xml:space="preserve"> </w:t>
      </w:r>
      <w:r w:rsidRPr="00CE08A5">
        <w:rPr>
          <w:rFonts w:ascii="GHEA Grapalat" w:hAnsi="GHEA Grapalat" w:cs="Times Armenian"/>
          <w:sz w:val="18"/>
          <w:szCs w:val="18"/>
          <w:lang w:val="af-ZA"/>
        </w:rPr>
        <w:t>(</w:t>
      </w:r>
      <w:r w:rsidRPr="00CE08A5">
        <w:rPr>
          <w:rFonts w:ascii="GHEA Grapalat" w:hAnsi="GHEA Grapalat" w:cs="Sylfaen"/>
          <w:sz w:val="18"/>
          <w:szCs w:val="18"/>
        </w:rPr>
        <w:t>այսուհետ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պատվիրատու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կողմից</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հայտարարված</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մտադրություն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ունեցող</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անձանց</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այսուհետ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մասնակից</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տեղեկացնելու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պայմանների</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նման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առարկայի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անցկացման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lang w:val="hy-AM"/>
        </w:rPr>
        <w:t>ընտրված մասնակցին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որոշելու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նրա</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պայմանա</w:t>
      </w:r>
      <w:r w:rsidRPr="00CE08A5">
        <w:rPr>
          <w:rFonts w:ascii="GHEA Grapalat" w:hAnsi="GHEA Grapalat" w:cs="Times Armenian"/>
          <w:sz w:val="18"/>
          <w:szCs w:val="18"/>
        </w:rPr>
        <w:t>գ</w:t>
      </w:r>
      <w:r w:rsidRPr="00CE08A5">
        <w:rPr>
          <w:rFonts w:ascii="GHEA Grapalat" w:hAnsi="GHEA Grapalat" w:cs="Sylfaen"/>
          <w:sz w:val="18"/>
          <w:szCs w:val="18"/>
        </w:rPr>
        <w:t>իր</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կնքելու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մասին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ինչպես</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նաև</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օժանդակելու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հայտը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պատրաստելիս</w:t>
      </w:r>
      <w:r w:rsidRPr="00CE08A5">
        <w:rPr>
          <w:rFonts w:ascii="GHEA Grapalat" w:hAnsi="GHEA Grapalat" w:cs="Times Armenian"/>
          <w:sz w:val="18"/>
          <w:szCs w:val="18"/>
          <w:lang w:val="af-ZA"/>
        </w:rPr>
        <w:t>։</w:t>
      </w: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cs="Sylfaen"/>
          <w:sz w:val="18"/>
          <w:szCs w:val="18"/>
        </w:rPr>
        <w:t>Հայտեր</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կարող</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են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ներկայացնել</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բոլոր</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անձիք</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անկախ</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նրանց</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օտարերկրյա</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ֆիզիկական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անձ</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կազմակերպություն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քաղաքացիություն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չունեցող</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անձ</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լինելու</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հան</w:t>
      </w:r>
      <w:r w:rsidRPr="00CE08A5">
        <w:rPr>
          <w:rFonts w:ascii="GHEA Grapalat" w:hAnsi="GHEA Grapalat" w:cs="Times Armenian"/>
          <w:sz w:val="18"/>
          <w:szCs w:val="18"/>
        </w:rPr>
        <w:t>գ</w:t>
      </w:r>
      <w:r w:rsidRPr="00CE08A5">
        <w:rPr>
          <w:rFonts w:ascii="GHEA Grapalat" w:hAnsi="GHEA Grapalat" w:cs="Sylfaen"/>
          <w:sz w:val="18"/>
          <w:szCs w:val="18"/>
        </w:rPr>
        <w:t>ամանքից</w:t>
      </w:r>
      <w:r w:rsidRPr="00CE08A5">
        <w:rPr>
          <w:rFonts w:ascii="GHEA Grapalat" w:hAnsi="GHEA Grapalat" w:cs="Times Armenian"/>
          <w:sz w:val="18"/>
          <w:szCs w:val="18"/>
          <w:lang w:val="af-ZA"/>
        </w:rPr>
        <w:t>։</w:t>
      </w:r>
    </w:p>
    <w:p w:rsidR="00886C13" w:rsidRPr="00CE08A5" w:rsidRDefault="00886C13" w:rsidP="00886C13">
      <w:pPr>
        <w:ind w:firstLine="567"/>
        <w:jc w:val="both"/>
        <w:rPr>
          <w:rFonts w:ascii="GHEA Grapalat" w:hAnsi="GHEA Grapalat" w:cs="Times Armenian"/>
          <w:sz w:val="18"/>
          <w:szCs w:val="18"/>
          <w:lang w:val="af-ZA"/>
        </w:rPr>
      </w:pPr>
      <w:r w:rsidRPr="00CE08A5">
        <w:rPr>
          <w:rFonts w:ascii="GHEA Grapalat" w:hAnsi="GHEA Grapalat" w:cs="Sylfaen"/>
          <w:sz w:val="18"/>
          <w:szCs w:val="18"/>
        </w:rPr>
        <w:t>Սույն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հարաբերությունների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նկատմամբ</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կիրառվում</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է</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Հայաստանի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Հանրապետության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իրավունքը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Սույն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ընթացակար</w:t>
      </w:r>
      <w:r w:rsidRPr="00CE08A5">
        <w:rPr>
          <w:rFonts w:ascii="GHEA Grapalat" w:hAnsi="GHEA Grapalat" w:cs="Times Armenian"/>
          <w:sz w:val="18"/>
          <w:szCs w:val="18"/>
        </w:rPr>
        <w:t>գ</w:t>
      </w:r>
      <w:r w:rsidRPr="00CE08A5">
        <w:rPr>
          <w:rFonts w:ascii="GHEA Grapalat" w:hAnsi="GHEA Grapalat" w:cs="Sylfaen"/>
          <w:sz w:val="18"/>
          <w:szCs w:val="18"/>
        </w:rPr>
        <w:t>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հետ</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վեճերը</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ենթակա</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են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քննության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Հայաստանի</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Հանրապետության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դատարաններում</w:t>
      </w:r>
      <w:r w:rsidRPr="00CE08A5">
        <w:rPr>
          <w:rFonts w:ascii="GHEA Grapalat" w:hAnsi="GHEA Grapalat" w:cs="Times Armenian"/>
          <w:sz w:val="18"/>
          <w:szCs w:val="18"/>
          <w:lang w:val="af-ZA"/>
        </w:rPr>
        <w:t xml:space="preserve">։ </w:t>
      </w:r>
    </w:p>
    <w:p w:rsidR="00886C13" w:rsidRPr="00CE08A5" w:rsidRDefault="00886C13" w:rsidP="00886C13">
      <w:pPr>
        <w:pStyle w:val="23"/>
        <w:spacing w:line="240" w:lineRule="auto"/>
        <w:ind w:firstLine="567"/>
        <w:rPr>
          <w:rFonts w:ascii="GHEA Grapalat" w:hAnsi="GHEA Grapalat"/>
          <w:sz w:val="18"/>
          <w:szCs w:val="18"/>
        </w:rPr>
      </w:pPr>
      <w:r w:rsidRPr="00CE08A5">
        <w:rPr>
          <w:rFonts w:ascii="GHEA Grapalat" w:hAnsi="GHEA Grapalat"/>
          <w:sz w:val="18"/>
          <w:szCs w:val="18"/>
        </w:rPr>
        <w:t>Գնահատող հանձնաժողովի քարտուղարի էլեկտրոնային փոստի հասցեն է` «</w:t>
      </w:r>
      <w:r w:rsidRPr="00CE08A5">
        <w:rPr>
          <w:rFonts w:ascii="GHEA Grapalat" w:hAnsi="GHEA Grapalat"/>
          <w:sz w:val="18"/>
          <w:szCs w:val="18"/>
          <w:vertAlign w:val="subscript"/>
        </w:rPr>
        <w:t xml:space="preserve"> </w:t>
      </w:r>
      <w:r w:rsidR="006340CB" w:rsidRPr="00CE08A5">
        <w:rPr>
          <w:rFonts w:ascii="GHEA Grapalat" w:hAnsi="GHEA Grapalat"/>
          <w:sz w:val="18"/>
          <w:szCs w:val="18"/>
        </w:rPr>
        <w:t>protender.itender@gmail.com</w:t>
      </w:r>
      <w:r w:rsidRPr="00CE08A5">
        <w:rPr>
          <w:rFonts w:ascii="GHEA Grapalat" w:hAnsi="GHEA Grapalat"/>
          <w:sz w:val="18"/>
          <w:szCs w:val="18"/>
        </w:rPr>
        <w:t>»</w:t>
      </w:r>
    </w:p>
    <w:p w:rsidR="00886C13" w:rsidRPr="00CE08A5" w:rsidRDefault="00886C13" w:rsidP="00886C13">
      <w:pPr>
        <w:jc w:val="center"/>
        <w:rPr>
          <w:rFonts w:ascii="GHEA Grapalat" w:hAnsi="GHEA Grapalat"/>
          <w:sz w:val="18"/>
          <w:szCs w:val="18"/>
          <w:lang w:val="af-ZA"/>
        </w:rPr>
      </w:pPr>
      <w:r w:rsidRPr="00CE08A5">
        <w:rPr>
          <w:rFonts w:ascii="GHEA Grapalat" w:hAnsi="GHEA Grapalat"/>
          <w:sz w:val="18"/>
          <w:szCs w:val="18"/>
          <w:lang w:val="af-ZA"/>
        </w:rPr>
        <w:br w:type="page"/>
      </w:r>
      <w:r w:rsidRPr="00CE08A5">
        <w:rPr>
          <w:rFonts w:ascii="GHEA Grapalat" w:hAnsi="GHEA Grapalat" w:cs="Sylfaen"/>
          <w:sz w:val="18"/>
          <w:szCs w:val="18"/>
        </w:rPr>
        <w:lastRenderedPageBreak/>
        <w:t>ՄԱՍ</w:t>
      </w:r>
      <w:r w:rsidRPr="00CE08A5">
        <w:rPr>
          <w:rFonts w:ascii="GHEA Grapalat" w:hAnsi="GHEA Grapalat" w:cs="Times Armenian"/>
          <w:sz w:val="18"/>
          <w:szCs w:val="18"/>
          <w:lang w:val="af-ZA"/>
        </w:rPr>
        <w:t xml:space="preserve">  I</w:t>
      </w:r>
    </w:p>
    <w:p w:rsidR="00886C13" w:rsidRPr="00CE08A5" w:rsidRDefault="00886C13" w:rsidP="00886C13">
      <w:pPr>
        <w:pStyle w:val="3"/>
        <w:spacing w:line="240" w:lineRule="auto"/>
        <w:ind w:firstLine="567"/>
        <w:rPr>
          <w:rFonts w:ascii="GHEA Grapalat" w:hAnsi="GHEA Grapalat"/>
          <w:sz w:val="18"/>
          <w:szCs w:val="18"/>
          <w:lang w:val="af-ZA"/>
        </w:rPr>
      </w:pPr>
    </w:p>
    <w:p w:rsidR="00886C13" w:rsidRPr="00CE08A5" w:rsidRDefault="00886C13" w:rsidP="00886C13">
      <w:pPr>
        <w:numPr>
          <w:ilvl w:val="0"/>
          <w:numId w:val="3"/>
        </w:numPr>
        <w:jc w:val="center"/>
        <w:rPr>
          <w:rFonts w:ascii="GHEA Grapalat" w:hAnsi="GHEA Grapalat" w:cs="Sylfaen"/>
          <w:b/>
          <w:sz w:val="18"/>
          <w:szCs w:val="18"/>
        </w:rPr>
      </w:pPr>
      <w:r w:rsidRPr="00CE08A5">
        <w:rPr>
          <w:rFonts w:ascii="GHEA Grapalat" w:hAnsi="GHEA Grapalat" w:cs="Sylfaen"/>
          <w:b/>
          <w:sz w:val="18"/>
          <w:szCs w:val="18"/>
        </w:rPr>
        <w:t>ԳՆՄԱՆ  ԱՌԱՐԿԱՅԻ  ԲՆՈՒԹԱԳԻՐԸ</w:t>
      </w:r>
    </w:p>
    <w:p w:rsidR="00886C13" w:rsidRPr="00CE08A5" w:rsidRDefault="00886C13" w:rsidP="00886C13">
      <w:pPr>
        <w:ind w:left="360"/>
        <w:jc w:val="center"/>
        <w:rPr>
          <w:rFonts w:ascii="GHEA Grapalat" w:hAnsi="GHEA Grapalat" w:cs="Sylfaen"/>
          <w:b/>
          <w:sz w:val="18"/>
          <w:szCs w:val="18"/>
        </w:rPr>
      </w:pPr>
    </w:p>
    <w:p w:rsidR="00886C13" w:rsidRDefault="00886C13" w:rsidP="00CA620D">
      <w:pPr>
        <w:pStyle w:val="3"/>
        <w:numPr>
          <w:ilvl w:val="1"/>
          <w:numId w:val="28"/>
        </w:numPr>
        <w:spacing w:line="240" w:lineRule="auto"/>
        <w:jc w:val="both"/>
        <w:rPr>
          <w:rFonts w:ascii="GHEA Grapalat" w:hAnsi="GHEA Grapalat" w:cs="Times Armenian"/>
          <w:i w:val="0"/>
          <w:sz w:val="18"/>
          <w:szCs w:val="18"/>
          <w:lang w:val="af-ZA"/>
        </w:rPr>
      </w:pPr>
      <w:r w:rsidRPr="00CE08A5">
        <w:rPr>
          <w:rFonts w:ascii="GHEA Grapalat" w:hAnsi="GHEA Grapalat" w:cs="Sylfaen"/>
          <w:i w:val="0"/>
          <w:sz w:val="18"/>
          <w:szCs w:val="18"/>
        </w:rPr>
        <w:t>Գնման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rPr>
        <w:t>առարկա</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rPr>
        <w:t>հանդիսանում</w:t>
      </w:r>
      <w:r w:rsidRPr="00CE08A5">
        <w:rPr>
          <w:rFonts w:ascii="GHEA Grapalat" w:hAnsi="GHEA Grapalat" w:cs="Sylfaen"/>
          <w:i w:val="0"/>
          <w:sz w:val="18"/>
          <w:szCs w:val="18"/>
          <w:lang w:val="af-ZA"/>
        </w:rPr>
        <w:t xml:space="preserve">  </w:t>
      </w:r>
      <w:r w:rsidR="00E3479E">
        <w:rPr>
          <w:rFonts w:ascii="GHEA Grapalat" w:hAnsi="GHEA Grapalat" w:cs="Sylfaen"/>
          <w:i w:val="0"/>
          <w:sz w:val="18"/>
          <w:szCs w:val="18"/>
          <w:lang w:val="af-ZA"/>
        </w:rPr>
        <w:t>ՀՀ Շիրակի մարզի Մեղրաշենի համայնքապետարան</w:t>
      </w:r>
      <w:r w:rsidR="008B7ABC">
        <w:rPr>
          <w:rFonts w:ascii="GHEA Grapalat" w:hAnsi="GHEA Grapalat" w:cs="Sylfaen"/>
          <w:i w:val="0"/>
          <w:sz w:val="18"/>
          <w:szCs w:val="18"/>
          <w:lang w:val="hy-AM"/>
        </w:rPr>
        <w:t>ի</w:t>
      </w:r>
      <w:r w:rsidRPr="00CE08A5">
        <w:rPr>
          <w:rFonts w:ascii="GHEA Grapalat" w:hAnsi="GHEA Grapalat"/>
          <w:i w:val="0"/>
          <w:sz w:val="18"/>
          <w:szCs w:val="18"/>
          <w:lang w:val="af-ZA"/>
        </w:rPr>
        <w:t xml:space="preserve"> </w:t>
      </w:r>
      <w:r w:rsidRPr="00CE08A5">
        <w:rPr>
          <w:rFonts w:ascii="GHEA Grapalat" w:hAnsi="GHEA Grapalat" w:cs="Sylfaen"/>
          <w:i w:val="0"/>
          <w:sz w:val="18"/>
          <w:szCs w:val="18"/>
        </w:rPr>
        <w:t>կարիքների</w:t>
      </w:r>
      <w:r w:rsidRPr="00CE08A5">
        <w:rPr>
          <w:rFonts w:ascii="GHEA Grapalat" w:hAnsi="GHEA Grapalat" w:cs="Times Armenian"/>
          <w:i w:val="0"/>
          <w:sz w:val="18"/>
          <w:szCs w:val="18"/>
          <w:lang w:val="af-ZA"/>
        </w:rPr>
        <w:t xml:space="preserve"> </w:t>
      </w:r>
      <w:r w:rsidRPr="00CE08A5">
        <w:rPr>
          <w:rFonts w:ascii="GHEA Grapalat" w:hAnsi="GHEA Grapalat" w:cs="Sylfaen"/>
          <w:i w:val="0"/>
          <w:sz w:val="18"/>
          <w:szCs w:val="18"/>
        </w:rPr>
        <w:t>համար</w:t>
      </w:r>
      <w:r w:rsidRPr="00CE08A5">
        <w:rPr>
          <w:rFonts w:ascii="GHEA Grapalat" w:hAnsi="GHEA Grapalat" w:cs="Times Armenian"/>
          <w:i w:val="0"/>
          <w:sz w:val="18"/>
          <w:szCs w:val="18"/>
          <w:lang w:val="af-ZA"/>
        </w:rPr>
        <w:t xml:space="preserve">` </w:t>
      </w:r>
      <w:r w:rsidR="006711A3">
        <w:rPr>
          <w:rFonts w:ascii="GHEA Grapalat" w:hAnsi="GHEA Grapalat" w:cs="Sylfaen"/>
          <w:i w:val="0"/>
          <w:sz w:val="18"/>
          <w:szCs w:val="18"/>
        </w:rPr>
        <w:t xml:space="preserve">անհրաժեշտ  &lt;&lt;Հանդիսությունների սրահի համար գույքի </w:t>
      </w:r>
      <w:r w:rsidRPr="00CE08A5">
        <w:rPr>
          <w:rFonts w:ascii="GHEA Grapalat" w:hAnsi="GHEA Grapalat"/>
          <w:i w:val="0"/>
          <w:sz w:val="18"/>
          <w:szCs w:val="18"/>
          <w:lang w:val="af-ZA"/>
        </w:rPr>
        <w:t xml:space="preserve">» </w:t>
      </w:r>
      <w:r w:rsidRPr="00CE08A5">
        <w:rPr>
          <w:rFonts w:ascii="GHEA Grapalat" w:hAnsi="GHEA Grapalat"/>
          <w:i w:val="0"/>
          <w:sz w:val="18"/>
          <w:szCs w:val="18"/>
        </w:rPr>
        <w:t>ձեռքբերումը (այսուհետ` նաև ապրանք)</w:t>
      </w:r>
      <w:r w:rsidRPr="00CE08A5">
        <w:rPr>
          <w:rFonts w:ascii="GHEA Grapalat" w:hAnsi="GHEA Grapalat"/>
          <w:i w:val="0"/>
          <w:sz w:val="18"/>
          <w:szCs w:val="18"/>
          <w:lang w:val="af-ZA"/>
        </w:rPr>
        <w:t xml:space="preserve">, </w:t>
      </w:r>
      <w:r w:rsidRPr="00CE08A5">
        <w:rPr>
          <w:rFonts w:ascii="GHEA Grapalat" w:hAnsi="GHEA Grapalat"/>
          <w:i w:val="0"/>
          <w:sz w:val="18"/>
          <w:szCs w:val="18"/>
        </w:rPr>
        <w:t>որոնք</w:t>
      </w:r>
      <w:r w:rsidRPr="00CE08A5">
        <w:rPr>
          <w:rFonts w:ascii="GHEA Grapalat" w:hAnsi="GHEA Grapalat"/>
          <w:i w:val="0"/>
          <w:sz w:val="18"/>
          <w:szCs w:val="18"/>
          <w:lang w:val="af-ZA"/>
        </w:rPr>
        <w:t xml:space="preserve"> </w:t>
      </w:r>
      <w:r w:rsidRPr="00CE08A5">
        <w:rPr>
          <w:rFonts w:ascii="GHEA Grapalat" w:hAnsi="GHEA Grapalat"/>
          <w:i w:val="0"/>
          <w:sz w:val="18"/>
          <w:szCs w:val="18"/>
        </w:rPr>
        <w:t>խմբավորված</w:t>
      </w:r>
      <w:r w:rsidRPr="00CE08A5">
        <w:rPr>
          <w:rFonts w:ascii="GHEA Grapalat" w:hAnsi="GHEA Grapalat"/>
          <w:i w:val="0"/>
          <w:sz w:val="18"/>
          <w:szCs w:val="18"/>
          <w:lang w:val="af-ZA"/>
        </w:rPr>
        <w:t xml:space="preserve">  </w:t>
      </w:r>
      <w:r w:rsidRPr="00CE08A5">
        <w:rPr>
          <w:rFonts w:ascii="GHEA Grapalat" w:hAnsi="GHEA Grapalat"/>
          <w:i w:val="0"/>
          <w:sz w:val="18"/>
          <w:szCs w:val="18"/>
        </w:rPr>
        <w:t>են</w:t>
      </w:r>
      <w:r w:rsidRPr="00CE08A5">
        <w:rPr>
          <w:rFonts w:ascii="GHEA Grapalat" w:hAnsi="GHEA Grapalat"/>
          <w:i w:val="0"/>
          <w:sz w:val="18"/>
          <w:szCs w:val="18"/>
          <w:lang w:val="af-ZA"/>
        </w:rPr>
        <w:t xml:space="preserve"> «</w:t>
      </w:r>
      <w:r w:rsidR="008B7ABC">
        <w:rPr>
          <w:rFonts w:ascii="GHEA Grapalat" w:hAnsi="GHEA Grapalat"/>
          <w:i w:val="0"/>
          <w:sz w:val="18"/>
          <w:szCs w:val="18"/>
          <w:lang w:val="hy-AM"/>
        </w:rPr>
        <w:t>5</w:t>
      </w:r>
      <w:r w:rsidR="006D09FC">
        <w:rPr>
          <w:rFonts w:ascii="GHEA Grapalat" w:hAnsi="GHEA Grapalat"/>
          <w:i w:val="0"/>
          <w:sz w:val="18"/>
          <w:szCs w:val="18"/>
          <w:lang w:val="hy-AM"/>
        </w:rPr>
        <w:t>8</w:t>
      </w:r>
      <w:r w:rsidRPr="00CE08A5">
        <w:rPr>
          <w:rFonts w:ascii="GHEA Grapalat" w:hAnsi="GHEA Grapalat"/>
          <w:i w:val="0"/>
          <w:sz w:val="18"/>
          <w:szCs w:val="18"/>
          <w:lang w:val="af-ZA"/>
        </w:rPr>
        <w:t xml:space="preserve">» </w:t>
      </w:r>
      <w:r w:rsidRPr="00CE08A5">
        <w:rPr>
          <w:rFonts w:ascii="GHEA Grapalat" w:hAnsi="GHEA Grapalat" w:cs="Sylfaen"/>
          <w:i w:val="0"/>
          <w:sz w:val="18"/>
          <w:szCs w:val="18"/>
        </w:rPr>
        <w:t>չափաբաժիներում</w:t>
      </w:r>
      <w:r w:rsidRPr="00CE08A5">
        <w:rPr>
          <w:rFonts w:ascii="GHEA Grapalat" w:hAnsi="GHEA Grapalat" w:cs="Times Armenian"/>
          <w:i w:val="0"/>
          <w:sz w:val="18"/>
          <w:szCs w:val="18"/>
          <w:lang w:val="af-ZA"/>
        </w:rPr>
        <w:t>`</w:t>
      </w:r>
    </w:p>
    <w:p w:rsidR="00CA620D" w:rsidRPr="00CA620D" w:rsidRDefault="00CA620D" w:rsidP="00CA620D">
      <w:pPr>
        <w:ind w:left="567"/>
        <w:rPr>
          <w:lang w:val="af-ZA"/>
        </w:rPr>
      </w:pPr>
    </w:p>
    <w:tbl>
      <w:tblPr>
        <w:tblW w:w="7655" w:type="dxa"/>
        <w:tblInd w:w="1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5843"/>
      </w:tblGrid>
      <w:tr w:rsidR="00886C13" w:rsidRPr="00CA620D" w:rsidTr="00CA620D">
        <w:tc>
          <w:tcPr>
            <w:tcW w:w="1812" w:type="dxa"/>
            <w:vAlign w:val="center"/>
          </w:tcPr>
          <w:p w:rsidR="00886C13" w:rsidRPr="00CA620D" w:rsidRDefault="00886C13" w:rsidP="00054D43">
            <w:pPr>
              <w:pStyle w:val="23"/>
              <w:spacing w:line="240" w:lineRule="auto"/>
              <w:ind w:firstLine="0"/>
              <w:jc w:val="center"/>
              <w:rPr>
                <w:rFonts w:ascii="Arial Armenian" w:hAnsi="Arial Armenian"/>
                <w:b/>
                <w:bCs/>
                <w:i/>
                <w:iCs/>
                <w:sz w:val="18"/>
                <w:szCs w:val="18"/>
              </w:rPr>
            </w:pPr>
            <w:r w:rsidRPr="00CA620D">
              <w:rPr>
                <w:rFonts w:ascii="Arial" w:hAnsi="Arial" w:cs="Arial"/>
                <w:b/>
                <w:bCs/>
                <w:i/>
                <w:iCs/>
                <w:sz w:val="18"/>
                <w:szCs w:val="18"/>
              </w:rPr>
              <w:t>Չափաբաժինների</w:t>
            </w:r>
            <w:r w:rsidRPr="00CA620D">
              <w:rPr>
                <w:rFonts w:ascii="Arial Armenian" w:hAnsi="Arial Armenian"/>
                <w:b/>
                <w:bCs/>
                <w:i/>
                <w:iCs/>
                <w:sz w:val="18"/>
                <w:szCs w:val="18"/>
              </w:rPr>
              <w:t xml:space="preserve"> </w:t>
            </w:r>
            <w:r w:rsidRPr="00CA620D">
              <w:rPr>
                <w:rFonts w:ascii="Arial" w:hAnsi="Arial" w:cs="Arial"/>
                <w:b/>
                <w:bCs/>
                <w:i/>
                <w:iCs/>
                <w:sz w:val="18"/>
                <w:szCs w:val="18"/>
              </w:rPr>
              <w:t>համարները</w:t>
            </w:r>
          </w:p>
        </w:tc>
        <w:tc>
          <w:tcPr>
            <w:tcW w:w="5843" w:type="dxa"/>
            <w:vAlign w:val="center"/>
          </w:tcPr>
          <w:p w:rsidR="00886C13" w:rsidRPr="00CA620D" w:rsidRDefault="00886C13" w:rsidP="00054D43">
            <w:pPr>
              <w:pStyle w:val="23"/>
              <w:spacing w:line="240" w:lineRule="auto"/>
              <w:ind w:firstLine="0"/>
              <w:jc w:val="center"/>
              <w:rPr>
                <w:rFonts w:ascii="Arial Armenian" w:hAnsi="Arial Armenian"/>
                <w:b/>
                <w:bCs/>
                <w:i/>
                <w:iCs/>
                <w:sz w:val="18"/>
                <w:szCs w:val="18"/>
              </w:rPr>
            </w:pPr>
            <w:r w:rsidRPr="00CA620D">
              <w:rPr>
                <w:rFonts w:ascii="Arial" w:hAnsi="Arial" w:cs="Arial"/>
                <w:b/>
                <w:bCs/>
                <w:i/>
                <w:iCs/>
                <w:sz w:val="18"/>
                <w:szCs w:val="18"/>
              </w:rPr>
              <w:t>Չափաբաժնի</w:t>
            </w:r>
            <w:r w:rsidRPr="00CA620D">
              <w:rPr>
                <w:rFonts w:ascii="Arial Armenian" w:hAnsi="Arial Armenian"/>
                <w:b/>
                <w:bCs/>
                <w:i/>
                <w:iCs/>
                <w:sz w:val="18"/>
                <w:szCs w:val="18"/>
              </w:rPr>
              <w:t xml:space="preserve"> </w:t>
            </w:r>
            <w:r w:rsidRPr="00CA620D">
              <w:rPr>
                <w:rFonts w:ascii="Arial" w:hAnsi="Arial" w:cs="Arial"/>
                <w:b/>
                <w:bCs/>
                <w:i/>
                <w:iCs/>
                <w:sz w:val="18"/>
                <w:szCs w:val="18"/>
              </w:rPr>
              <w:t>անվանումը</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6</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7</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8</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Ափսե</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9</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գդալ</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10</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պատառաքաղ</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11</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դանակ</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12</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գդալ</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13</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խոհանոցային դանակ</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14</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մոխրաման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15</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աղաման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16</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բաժակներ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17</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բաժակներ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18</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սուրճի բաժակ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19</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թեյի բաժակ</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20</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ճաշի թաս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21</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վազ մրգի</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22</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վազ խմորեղեն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23</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վազ կոնֆետի</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24</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բացիչ</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25</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ջրի գավաթ</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26</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կաթսա</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27</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կաթսա</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28</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կաթսա</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29</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ուտեստի տակդիր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30</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շերեփ</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31</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շերեփ</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32</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քամիչ</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33</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քամիչ</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34</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դույլ</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35</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դույլ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36</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դույլ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37</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ջրի տարրա</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38</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պլաստմասե թաս</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39</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պլաստմասե թաս</w:t>
            </w:r>
          </w:p>
        </w:tc>
      </w:tr>
      <w:tr w:rsidR="008B7ABC" w:rsidRPr="00CA620D" w:rsidTr="006D09FC">
        <w:tc>
          <w:tcPr>
            <w:tcW w:w="1812" w:type="dxa"/>
            <w:vAlign w:val="center"/>
          </w:tcPr>
          <w:p w:rsidR="008B7ABC" w:rsidRDefault="008B7ABC" w:rsidP="008B7ABC">
            <w:pPr>
              <w:jc w:val="center"/>
              <w:rPr>
                <w:rFonts w:ascii="GHEA Grapalat" w:hAnsi="GHEA Grapalat"/>
                <w:sz w:val="18"/>
                <w:szCs w:val="18"/>
              </w:rPr>
            </w:pPr>
            <w:r w:rsidRPr="00B31EBA">
              <w:rPr>
                <w:rFonts w:ascii="GHEA Grapalat" w:hAnsi="GHEA Grapalat"/>
                <w:sz w:val="18"/>
                <w:szCs w:val="18"/>
              </w:rPr>
              <w:t>40</w:t>
            </w:r>
          </w:p>
          <w:p w:rsidR="008B7ABC" w:rsidRPr="00B31EBA" w:rsidRDefault="008B7ABC" w:rsidP="008B7ABC">
            <w:pPr>
              <w:jc w:val="center"/>
              <w:rPr>
                <w:rFonts w:ascii="GHEA Grapalat" w:hAnsi="GHEA Grapalat"/>
                <w:sz w:val="18"/>
                <w:szCs w:val="18"/>
              </w:rPr>
            </w:pPr>
          </w:p>
        </w:tc>
        <w:tc>
          <w:tcPr>
            <w:tcW w:w="5843" w:type="dxa"/>
            <w:vAlign w:val="center"/>
          </w:tcPr>
          <w:p w:rsidR="008B7ABC" w:rsidRPr="00F81802" w:rsidRDefault="008B7ABC" w:rsidP="008B7ABC">
            <w:pPr>
              <w:rPr>
                <w:rFonts w:ascii="GHEA Grapalat" w:hAnsi="GHEA Grapalat"/>
                <w:sz w:val="18"/>
                <w:szCs w:val="18"/>
                <w:lang w:val="hy-AM"/>
              </w:rPr>
            </w:pPr>
            <w:r w:rsidRPr="00B31EBA">
              <w:rPr>
                <w:rFonts w:ascii="GHEA Grapalat" w:hAnsi="GHEA Grapalat"/>
                <w:sz w:val="18"/>
                <w:szCs w:val="18"/>
              </w:rPr>
              <w:t>պլաստմասե տարրա</w:t>
            </w:r>
            <w:r>
              <w:rPr>
                <w:rFonts w:ascii="GHEA Grapalat" w:hAnsi="GHEA Grapalat"/>
                <w:sz w:val="18"/>
                <w:szCs w:val="18"/>
                <w:lang w:val="hy-AM"/>
              </w:rPr>
              <w:t>՝ կափարիչով</w:t>
            </w:r>
          </w:p>
        </w:tc>
      </w:tr>
      <w:tr w:rsidR="008B7ABC" w:rsidRPr="00CA620D" w:rsidTr="008B7ABC">
        <w:trPr>
          <w:trHeight w:val="256"/>
        </w:trPr>
        <w:tc>
          <w:tcPr>
            <w:tcW w:w="1812" w:type="dxa"/>
            <w:vAlign w:val="center"/>
          </w:tcPr>
          <w:p w:rsidR="008B7ABC" w:rsidRDefault="008B7ABC" w:rsidP="008B7ABC">
            <w:pPr>
              <w:jc w:val="center"/>
              <w:rPr>
                <w:rFonts w:ascii="GHEA Grapalat" w:hAnsi="GHEA Grapalat"/>
                <w:sz w:val="18"/>
                <w:szCs w:val="18"/>
              </w:rPr>
            </w:pPr>
            <w:r w:rsidRPr="00B31EBA">
              <w:rPr>
                <w:rFonts w:ascii="GHEA Grapalat" w:hAnsi="GHEA Grapalat"/>
                <w:sz w:val="18"/>
                <w:szCs w:val="18"/>
              </w:rPr>
              <w:t>41</w:t>
            </w:r>
          </w:p>
          <w:p w:rsidR="008B7ABC" w:rsidRPr="00B31EBA" w:rsidRDefault="008B7ABC" w:rsidP="008B7ABC">
            <w:pPr>
              <w:jc w:val="center"/>
              <w:rPr>
                <w:rFonts w:ascii="GHEA Grapalat" w:hAnsi="GHEA Grapalat"/>
                <w:sz w:val="18"/>
                <w:szCs w:val="18"/>
              </w:rPr>
            </w:pP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թեյնիկ</w:t>
            </w:r>
          </w:p>
        </w:tc>
      </w:tr>
      <w:tr w:rsidR="008B7ABC" w:rsidRPr="00CA620D" w:rsidTr="008B7ABC">
        <w:trPr>
          <w:trHeight w:val="81"/>
        </w:trPr>
        <w:tc>
          <w:tcPr>
            <w:tcW w:w="1812" w:type="dxa"/>
            <w:vAlign w:val="center"/>
          </w:tcPr>
          <w:p w:rsidR="008B7ABC" w:rsidRDefault="008B7ABC" w:rsidP="008B7ABC">
            <w:pPr>
              <w:jc w:val="center"/>
              <w:rPr>
                <w:rFonts w:ascii="GHEA Grapalat" w:hAnsi="GHEA Grapalat"/>
                <w:sz w:val="18"/>
                <w:szCs w:val="18"/>
              </w:rPr>
            </w:pPr>
            <w:r w:rsidRPr="00B31EBA">
              <w:rPr>
                <w:rFonts w:ascii="GHEA Grapalat" w:hAnsi="GHEA Grapalat"/>
                <w:sz w:val="18"/>
                <w:szCs w:val="18"/>
              </w:rPr>
              <w:t>42</w:t>
            </w:r>
          </w:p>
          <w:p w:rsidR="008B7ABC" w:rsidRPr="00B31EBA" w:rsidRDefault="008B7ABC" w:rsidP="008B7ABC">
            <w:pPr>
              <w:jc w:val="center"/>
              <w:rPr>
                <w:rFonts w:ascii="GHEA Grapalat" w:hAnsi="GHEA Grapalat"/>
                <w:sz w:val="18"/>
                <w:szCs w:val="18"/>
              </w:rPr>
            </w:pP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սկուտեղ</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43</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սառնարան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44</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սառցարան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45</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գազօջախ</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46</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շամփուր</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47</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աղբաման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48</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սեղան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49</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սեղան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lastRenderedPageBreak/>
              <w:t>50</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սեղան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51</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սեղան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52</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սեղան</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53</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աթոռ</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54</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ընդունարանի կահույք</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55</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 xml:space="preserve">հայելի </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56</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վարագույր պատրաստի</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57</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վարագույրի կախիչ</w:t>
            </w:r>
          </w:p>
        </w:tc>
      </w:tr>
      <w:tr w:rsidR="008B7ABC" w:rsidRPr="00CA620D" w:rsidTr="006D09FC">
        <w:tc>
          <w:tcPr>
            <w:tcW w:w="1812" w:type="dxa"/>
            <w:vAlign w:val="center"/>
          </w:tcPr>
          <w:p w:rsidR="008B7ABC" w:rsidRPr="00B31EBA" w:rsidRDefault="008B7ABC" w:rsidP="008B7ABC">
            <w:pPr>
              <w:jc w:val="center"/>
              <w:rPr>
                <w:rFonts w:ascii="GHEA Grapalat" w:hAnsi="GHEA Grapalat"/>
                <w:sz w:val="18"/>
                <w:szCs w:val="18"/>
              </w:rPr>
            </w:pPr>
            <w:r w:rsidRPr="00B31EBA">
              <w:rPr>
                <w:rFonts w:ascii="GHEA Grapalat" w:hAnsi="GHEA Grapalat"/>
                <w:sz w:val="18"/>
                <w:szCs w:val="18"/>
              </w:rPr>
              <w:t>58</w:t>
            </w:r>
          </w:p>
        </w:tc>
        <w:tc>
          <w:tcPr>
            <w:tcW w:w="5843" w:type="dxa"/>
            <w:vAlign w:val="center"/>
          </w:tcPr>
          <w:p w:rsidR="008B7ABC" w:rsidRPr="00B31EBA" w:rsidRDefault="008B7ABC" w:rsidP="008B7ABC">
            <w:pPr>
              <w:rPr>
                <w:rFonts w:ascii="GHEA Grapalat" w:hAnsi="GHEA Grapalat"/>
                <w:sz w:val="18"/>
                <w:szCs w:val="18"/>
              </w:rPr>
            </w:pPr>
            <w:r w:rsidRPr="00B31EBA">
              <w:rPr>
                <w:rFonts w:ascii="GHEA Grapalat" w:hAnsi="GHEA Grapalat"/>
                <w:sz w:val="18"/>
                <w:szCs w:val="18"/>
              </w:rPr>
              <w:t>սեղանի սփռոց</w:t>
            </w:r>
          </w:p>
        </w:tc>
      </w:tr>
    </w:tbl>
    <w:p w:rsidR="006D09FC" w:rsidRDefault="006D09FC" w:rsidP="00886C13">
      <w:pPr>
        <w:pStyle w:val="23"/>
        <w:spacing w:line="240" w:lineRule="auto"/>
        <w:ind w:firstLine="567"/>
        <w:rPr>
          <w:rFonts w:ascii="GHEA Grapalat" w:hAnsi="GHEA Grapalat"/>
          <w:sz w:val="18"/>
          <w:szCs w:val="18"/>
        </w:rPr>
      </w:pPr>
    </w:p>
    <w:p w:rsidR="006D09FC" w:rsidRDefault="006D09FC" w:rsidP="00886C13">
      <w:pPr>
        <w:pStyle w:val="23"/>
        <w:spacing w:line="240" w:lineRule="auto"/>
        <w:ind w:firstLine="567"/>
        <w:rPr>
          <w:rFonts w:ascii="GHEA Grapalat" w:hAnsi="GHEA Grapalat"/>
          <w:sz w:val="18"/>
          <w:szCs w:val="18"/>
        </w:rPr>
      </w:pPr>
    </w:p>
    <w:p w:rsidR="00886C13" w:rsidRPr="00CE08A5" w:rsidRDefault="00886C13" w:rsidP="00886C13">
      <w:pPr>
        <w:pStyle w:val="23"/>
        <w:spacing w:line="240" w:lineRule="auto"/>
        <w:ind w:firstLine="567"/>
        <w:rPr>
          <w:rFonts w:ascii="GHEA Grapalat" w:hAnsi="GHEA Grapalat"/>
          <w:sz w:val="18"/>
          <w:szCs w:val="18"/>
        </w:rPr>
      </w:pPr>
      <w:r w:rsidRPr="00CE08A5">
        <w:rPr>
          <w:rFonts w:ascii="GHEA Grapalat" w:hAnsi="GHEA Grapalat"/>
          <w:sz w:val="18"/>
          <w:szCs w:val="18"/>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86C13" w:rsidRPr="00CE08A5" w:rsidRDefault="00886C13" w:rsidP="00886C13">
      <w:pPr>
        <w:ind w:firstLine="567"/>
        <w:rPr>
          <w:rFonts w:ascii="GHEA Grapalat" w:hAnsi="GHEA Grapalat" w:cs="Sylfaen"/>
          <w:i/>
          <w:sz w:val="18"/>
          <w:szCs w:val="18"/>
          <w:lang w:val="es-ES"/>
        </w:rPr>
      </w:pPr>
    </w:p>
    <w:p w:rsidR="00886C13" w:rsidRPr="00CE08A5" w:rsidRDefault="00886C13" w:rsidP="00886C13">
      <w:pPr>
        <w:ind w:firstLine="567"/>
        <w:rPr>
          <w:rFonts w:ascii="GHEA Grapalat" w:hAnsi="GHEA Grapalat" w:cs="Sylfaen"/>
          <w:i/>
          <w:sz w:val="18"/>
          <w:szCs w:val="18"/>
          <w:lang w:val="es-ES"/>
        </w:rPr>
      </w:pPr>
    </w:p>
    <w:p w:rsidR="00886C13" w:rsidRPr="00CE08A5" w:rsidRDefault="00886C13" w:rsidP="00886C13">
      <w:pPr>
        <w:jc w:val="center"/>
        <w:rPr>
          <w:rFonts w:ascii="GHEA Grapalat" w:hAnsi="GHEA Grapalat"/>
          <w:b/>
          <w:sz w:val="18"/>
          <w:szCs w:val="18"/>
          <w:lang w:val="es-ES"/>
        </w:rPr>
      </w:pPr>
      <w:r w:rsidRPr="00CE08A5">
        <w:rPr>
          <w:rFonts w:ascii="GHEA Grapalat" w:hAnsi="GHEA Grapalat"/>
          <w:b/>
          <w:sz w:val="18"/>
          <w:szCs w:val="18"/>
          <w:lang w:val="es-ES"/>
        </w:rPr>
        <w:t xml:space="preserve">2.  </w:t>
      </w:r>
      <w:r w:rsidRPr="00CE08A5">
        <w:rPr>
          <w:rFonts w:ascii="GHEA Grapalat" w:hAnsi="GHEA Grapalat" w:cs="Sylfaen"/>
          <w:b/>
          <w:sz w:val="18"/>
          <w:szCs w:val="18"/>
        </w:rPr>
        <w:t>ՄԱՍՆԱԿՑԻ</w:t>
      </w:r>
      <w:r w:rsidRPr="00CE08A5">
        <w:rPr>
          <w:rFonts w:ascii="GHEA Grapalat" w:hAnsi="GHEA Grapalat"/>
          <w:b/>
          <w:sz w:val="18"/>
          <w:szCs w:val="18"/>
          <w:lang w:val="es-ES"/>
        </w:rPr>
        <w:t xml:space="preserve"> </w:t>
      </w:r>
      <w:r w:rsidRPr="00CE08A5">
        <w:rPr>
          <w:rFonts w:ascii="GHEA Grapalat" w:hAnsi="GHEA Grapalat" w:cs="Sylfaen"/>
          <w:b/>
          <w:sz w:val="18"/>
          <w:szCs w:val="18"/>
        </w:rPr>
        <w:t>ՄԱՍՆԱԿՑՈՒԹՅԱՆ</w:t>
      </w:r>
      <w:r w:rsidRPr="00CE08A5">
        <w:rPr>
          <w:rFonts w:ascii="GHEA Grapalat" w:hAnsi="GHEA Grapalat"/>
          <w:b/>
          <w:sz w:val="18"/>
          <w:szCs w:val="18"/>
          <w:lang w:val="es-ES"/>
        </w:rPr>
        <w:t xml:space="preserve"> </w:t>
      </w:r>
      <w:r w:rsidRPr="00CE08A5">
        <w:rPr>
          <w:rFonts w:ascii="GHEA Grapalat" w:hAnsi="GHEA Grapalat" w:cs="Sylfaen"/>
          <w:b/>
          <w:sz w:val="18"/>
          <w:szCs w:val="18"/>
        </w:rPr>
        <w:t>ԻՐԱՎՈՒՆՔԻ</w:t>
      </w:r>
      <w:r w:rsidRPr="00CE08A5">
        <w:rPr>
          <w:rFonts w:ascii="GHEA Grapalat" w:hAnsi="GHEA Grapalat"/>
          <w:b/>
          <w:sz w:val="18"/>
          <w:szCs w:val="18"/>
          <w:lang w:val="es-ES"/>
        </w:rPr>
        <w:t xml:space="preserve"> </w:t>
      </w:r>
      <w:r w:rsidRPr="00CE08A5">
        <w:rPr>
          <w:rFonts w:ascii="GHEA Grapalat" w:hAnsi="GHEA Grapalat" w:cs="Sylfaen"/>
          <w:b/>
          <w:sz w:val="18"/>
          <w:szCs w:val="18"/>
        </w:rPr>
        <w:t>ՊԱՀԱՆՋՆԵՐԸ</w:t>
      </w:r>
      <w:r w:rsidRPr="00CE08A5">
        <w:rPr>
          <w:rFonts w:ascii="GHEA Grapalat" w:hAnsi="GHEA Grapalat"/>
          <w:b/>
          <w:sz w:val="18"/>
          <w:szCs w:val="18"/>
          <w:lang w:val="es-ES"/>
        </w:rPr>
        <w:t xml:space="preserve">, </w:t>
      </w:r>
      <w:r w:rsidRPr="00CE08A5">
        <w:rPr>
          <w:rFonts w:ascii="GHEA Grapalat" w:hAnsi="GHEA Grapalat" w:cs="Sylfaen"/>
          <w:b/>
          <w:sz w:val="18"/>
          <w:szCs w:val="18"/>
        </w:rPr>
        <w:t>ՈՐԱԿԱՎՈՐՄԱՆ</w:t>
      </w:r>
      <w:r w:rsidRPr="00CE08A5">
        <w:rPr>
          <w:rFonts w:ascii="GHEA Grapalat" w:hAnsi="GHEA Grapalat"/>
          <w:b/>
          <w:sz w:val="18"/>
          <w:szCs w:val="18"/>
          <w:lang w:val="es-ES"/>
        </w:rPr>
        <w:t xml:space="preserve"> </w:t>
      </w:r>
      <w:r w:rsidRPr="00CE08A5">
        <w:rPr>
          <w:rFonts w:ascii="GHEA Grapalat" w:hAnsi="GHEA Grapalat" w:cs="Sylfaen"/>
          <w:b/>
          <w:sz w:val="18"/>
          <w:szCs w:val="18"/>
        </w:rPr>
        <w:t>ՉԱՓԱՆԻՇՆԵՐԸ</w:t>
      </w:r>
      <w:r w:rsidRPr="00CE08A5">
        <w:rPr>
          <w:rFonts w:ascii="GHEA Grapalat" w:hAnsi="GHEA Grapalat"/>
          <w:b/>
          <w:sz w:val="18"/>
          <w:szCs w:val="18"/>
          <w:lang w:val="es-ES"/>
        </w:rPr>
        <w:t xml:space="preserve">  ԵՎ </w:t>
      </w:r>
      <w:r w:rsidRPr="00CE08A5">
        <w:rPr>
          <w:rFonts w:ascii="GHEA Grapalat" w:hAnsi="GHEA Grapalat" w:cs="Sylfaen"/>
          <w:b/>
          <w:sz w:val="18"/>
          <w:szCs w:val="18"/>
        </w:rPr>
        <w:t>ԴՐԱՆՑ</w:t>
      </w:r>
      <w:r w:rsidRPr="00CE08A5">
        <w:rPr>
          <w:rFonts w:ascii="GHEA Grapalat" w:hAnsi="GHEA Grapalat"/>
          <w:b/>
          <w:sz w:val="18"/>
          <w:szCs w:val="18"/>
          <w:lang w:val="es-ES"/>
        </w:rPr>
        <w:t xml:space="preserve"> </w:t>
      </w:r>
      <w:r w:rsidRPr="00CE08A5">
        <w:rPr>
          <w:rFonts w:ascii="GHEA Grapalat" w:hAnsi="GHEA Grapalat" w:cs="Sylfaen"/>
          <w:b/>
          <w:sz w:val="18"/>
          <w:szCs w:val="18"/>
          <w:lang w:val="es-ES"/>
        </w:rPr>
        <w:t>Գ</w:t>
      </w:r>
      <w:r w:rsidRPr="00CE08A5">
        <w:rPr>
          <w:rFonts w:ascii="GHEA Grapalat" w:hAnsi="GHEA Grapalat" w:cs="Sylfaen"/>
          <w:b/>
          <w:sz w:val="18"/>
          <w:szCs w:val="18"/>
        </w:rPr>
        <w:t>ՆԱՀԱՏՄԱՆ</w:t>
      </w:r>
      <w:r w:rsidRPr="00CE08A5">
        <w:rPr>
          <w:rFonts w:ascii="GHEA Grapalat" w:hAnsi="GHEA Grapalat"/>
          <w:b/>
          <w:sz w:val="18"/>
          <w:szCs w:val="18"/>
          <w:lang w:val="es-ES"/>
        </w:rPr>
        <w:t xml:space="preserve"> </w:t>
      </w:r>
      <w:r w:rsidRPr="00CE08A5">
        <w:rPr>
          <w:rFonts w:ascii="GHEA Grapalat" w:hAnsi="GHEA Grapalat" w:cs="Sylfaen"/>
          <w:b/>
          <w:sz w:val="18"/>
          <w:szCs w:val="18"/>
        </w:rPr>
        <w:t>ԿԱՐ</w:t>
      </w:r>
      <w:r w:rsidRPr="00CE08A5">
        <w:rPr>
          <w:rFonts w:ascii="GHEA Grapalat" w:hAnsi="GHEA Grapalat" w:cs="Sylfaen"/>
          <w:b/>
          <w:sz w:val="18"/>
          <w:szCs w:val="18"/>
          <w:lang w:val="es-ES"/>
        </w:rPr>
        <w:t>Գ</w:t>
      </w:r>
      <w:r w:rsidRPr="00CE08A5">
        <w:rPr>
          <w:rFonts w:ascii="GHEA Grapalat" w:hAnsi="GHEA Grapalat" w:cs="Sylfaen"/>
          <w:b/>
          <w:sz w:val="18"/>
          <w:szCs w:val="18"/>
        </w:rPr>
        <w:t>Ը</w:t>
      </w:r>
      <w:r w:rsidRPr="00CE08A5">
        <w:rPr>
          <w:rFonts w:ascii="GHEA Grapalat" w:hAnsi="GHEA Grapalat"/>
          <w:b/>
          <w:sz w:val="18"/>
          <w:szCs w:val="18"/>
          <w:lang w:val="es-ES"/>
        </w:rPr>
        <w:t xml:space="preserve"> </w:t>
      </w:r>
    </w:p>
    <w:p w:rsidR="00886C13" w:rsidRPr="00CE08A5" w:rsidRDefault="00886C13" w:rsidP="00886C13">
      <w:pPr>
        <w:ind w:firstLine="567"/>
        <w:jc w:val="both"/>
        <w:rPr>
          <w:rFonts w:ascii="GHEA Grapalat" w:hAnsi="GHEA Grapalat"/>
          <w:sz w:val="18"/>
          <w:szCs w:val="18"/>
          <w:lang w:val="es-ES"/>
        </w:rPr>
      </w:pPr>
    </w:p>
    <w:p w:rsidR="00886C13" w:rsidRPr="00CE08A5" w:rsidRDefault="00886C13" w:rsidP="00886C13">
      <w:pPr>
        <w:ind w:firstLine="567"/>
        <w:jc w:val="both"/>
        <w:rPr>
          <w:rFonts w:ascii="GHEA Grapalat" w:hAnsi="GHEA Grapalat" w:cs="Arial Armenian"/>
          <w:sz w:val="18"/>
          <w:szCs w:val="18"/>
          <w:lang w:val="es-ES"/>
        </w:rPr>
      </w:pPr>
      <w:r w:rsidRPr="00CE08A5">
        <w:rPr>
          <w:rFonts w:ascii="GHEA Grapalat" w:hAnsi="GHEA Grapalat" w:cs="Arial Armenian"/>
          <w:sz w:val="18"/>
          <w:szCs w:val="18"/>
          <w:lang w:val="es-ES"/>
        </w:rPr>
        <w:t xml:space="preserve">2.1 </w:t>
      </w:r>
      <w:r w:rsidRPr="00CE08A5">
        <w:rPr>
          <w:rFonts w:ascii="GHEA Grapalat" w:hAnsi="GHEA Grapalat" w:cs="Sylfaen"/>
          <w:sz w:val="18"/>
          <w:szCs w:val="18"/>
          <w:lang w:val="ru-RU"/>
        </w:rPr>
        <w:t>Սույն</w:t>
      </w:r>
      <w:r w:rsidRPr="00CE08A5">
        <w:rPr>
          <w:rFonts w:ascii="GHEA Grapalat" w:hAnsi="GHEA Grapalat" w:cs="Arial Armenian"/>
          <w:sz w:val="18"/>
          <w:szCs w:val="18"/>
          <w:lang w:val="es-ES"/>
        </w:rPr>
        <w:t xml:space="preserve">  ընթացակարգին </w:t>
      </w:r>
      <w:r w:rsidRPr="00CE08A5">
        <w:rPr>
          <w:rFonts w:ascii="GHEA Grapalat" w:hAnsi="GHEA Grapalat" w:cs="Sylfaen"/>
          <w:sz w:val="18"/>
          <w:szCs w:val="18"/>
          <w:lang w:val="ru-RU"/>
        </w:rPr>
        <w:t>մասնակցելու</w:t>
      </w:r>
      <w:r w:rsidRPr="00CE08A5">
        <w:rPr>
          <w:rFonts w:ascii="GHEA Grapalat" w:hAnsi="GHEA Grapalat" w:cs="Arial Armenian"/>
          <w:sz w:val="18"/>
          <w:szCs w:val="18"/>
          <w:lang w:val="es-ES"/>
        </w:rPr>
        <w:t xml:space="preserve"> </w:t>
      </w:r>
      <w:r w:rsidRPr="00CE08A5">
        <w:rPr>
          <w:rFonts w:ascii="GHEA Grapalat" w:hAnsi="GHEA Grapalat" w:cs="Sylfaen"/>
          <w:sz w:val="18"/>
          <w:szCs w:val="18"/>
          <w:lang w:val="ru-RU"/>
        </w:rPr>
        <w:t>իրավունք</w:t>
      </w:r>
      <w:r w:rsidRPr="00CE08A5">
        <w:rPr>
          <w:rFonts w:ascii="GHEA Grapalat" w:hAnsi="GHEA Grapalat" w:cs="Arial Armenian"/>
          <w:sz w:val="18"/>
          <w:szCs w:val="18"/>
          <w:lang w:val="es-ES"/>
        </w:rPr>
        <w:t xml:space="preserve"> </w:t>
      </w:r>
      <w:r w:rsidRPr="00CE08A5">
        <w:rPr>
          <w:rFonts w:ascii="GHEA Grapalat" w:hAnsi="GHEA Grapalat" w:cs="Sylfaen"/>
          <w:sz w:val="18"/>
          <w:szCs w:val="18"/>
          <w:lang w:val="ru-RU"/>
        </w:rPr>
        <w:t>չունեն</w:t>
      </w:r>
      <w:r w:rsidRPr="00CE08A5">
        <w:rPr>
          <w:rFonts w:ascii="GHEA Grapalat" w:hAnsi="GHEA Grapalat" w:cs="Arial Armenian"/>
          <w:sz w:val="18"/>
          <w:szCs w:val="18"/>
          <w:lang w:val="es-ES"/>
        </w:rPr>
        <w:t xml:space="preserve"> </w:t>
      </w:r>
      <w:r w:rsidRPr="00CE08A5">
        <w:rPr>
          <w:rFonts w:ascii="GHEA Grapalat" w:hAnsi="GHEA Grapalat" w:cs="Sylfaen"/>
          <w:sz w:val="18"/>
          <w:szCs w:val="18"/>
          <w:lang w:val="ru-RU"/>
        </w:rPr>
        <w:t>անձինք</w:t>
      </w:r>
      <w:r w:rsidRPr="00CE08A5">
        <w:rPr>
          <w:rFonts w:ascii="GHEA Grapalat" w:hAnsi="GHEA Grapalat" w:cs="Sylfaen"/>
          <w:sz w:val="18"/>
          <w:szCs w:val="18"/>
          <w:lang w:val="es-ES"/>
        </w:rPr>
        <w:t>.</w:t>
      </w:r>
    </w:p>
    <w:p w:rsidR="00886C13" w:rsidRPr="00CE08A5" w:rsidRDefault="00886C13" w:rsidP="00886C13">
      <w:pPr>
        <w:ind w:firstLine="720"/>
        <w:jc w:val="both"/>
        <w:rPr>
          <w:rFonts w:ascii="GHEA Grapalat" w:hAnsi="GHEA Grapalat"/>
          <w:sz w:val="18"/>
          <w:szCs w:val="18"/>
          <w:lang w:val="es-ES"/>
        </w:rPr>
      </w:pPr>
      <w:r w:rsidRPr="00CE08A5">
        <w:rPr>
          <w:rFonts w:ascii="GHEA Grapalat" w:hAnsi="GHEA Grapalat"/>
          <w:sz w:val="18"/>
          <w:szCs w:val="18"/>
          <w:lang w:val="es-ES"/>
        </w:rPr>
        <w:t xml:space="preserve">1) </w:t>
      </w:r>
      <w:r w:rsidRPr="00CE08A5">
        <w:rPr>
          <w:rFonts w:ascii="GHEA Grapalat" w:hAnsi="GHEA Grapalat" w:cs="Sylfaen"/>
          <w:sz w:val="18"/>
          <w:szCs w:val="18"/>
        </w:rPr>
        <w:t>որոնք</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հայտը</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ներկայացնելու</w:t>
      </w:r>
      <w:r w:rsidRPr="00CE08A5">
        <w:rPr>
          <w:rFonts w:ascii="GHEA Grapalat" w:hAnsi="GHEA Grapalat" w:cs="Sylfaen"/>
          <w:sz w:val="18"/>
          <w:szCs w:val="18"/>
          <w:lang w:val="es-ES"/>
        </w:rPr>
        <w:t xml:space="preserve"> </w:t>
      </w:r>
      <w:r w:rsidRPr="00CE08A5">
        <w:rPr>
          <w:rFonts w:ascii="GHEA Grapalat" w:hAnsi="GHEA Grapalat" w:cs="Sylfaen"/>
          <w:sz w:val="18"/>
          <w:szCs w:val="18"/>
        </w:rPr>
        <w:t>օրվա</w:t>
      </w:r>
      <w:r w:rsidRPr="00CE08A5">
        <w:rPr>
          <w:rFonts w:ascii="GHEA Grapalat" w:hAnsi="GHEA Grapalat" w:cs="Sylfaen"/>
          <w:sz w:val="18"/>
          <w:szCs w:val="18"/>
          <w:lang w:val="es-ES"/>
        </w:rPr>
        <w:t xml:space="preserve"> </w:t>
      </w:r>
      <w:r w:rsidRPr="00CE08A5">
        <w:rPr>
          <w:rFonts w:ascii="GHEA Grapalat" w:hAnsi="GHEA Grapalat" w:cs="Sylfaen"/>
          <w:sz w:val="18"/>
          <w:szCs w:val="18"/>
        </w:rPr>
        <w:t>դրությամբ</w:t>
      </w:r>
      <w:r w:rsidRPr="00CE08A5">
        <w:rPr>
          <w:rFonts w:ascii="GHEA Grapalat" w:hAnsi="GHEA Grapalat" w:cs="Sylfaen"/>
          <w:sz w:val="18"/>
          <w:szCs w:val="18"/>
          <w:lang w:val="es-ES"/>
        </w:rPr>
        <w:t xml:space="preserve"> </w:t>
      </w:r>
      <w:r w:rsidRPr="00CE08A5">
        <w:rPr>
          <w:rFonts w:ascii="GHEA Grapalat" w:hAnsi="GHEA Grapalat" w:cs="Sylfaen"/>
          <w:sz w:val="18"/>
          <w:szCs w:val="18"/>
        </w:rPr>
        <w:t>դատական</w:t>
      </w:r>
      <w:r w:rsidRPr="00CE08A5">
        <w:rPr>
          <w:rFonts w:ascii="GHEA Grapalat" w:hAnsi="GHEA Grapalat"/>
          <w:sz w:val="18"/>
          <w:szCs w:val="18"/>
          <w:lang w:val="es-ES"/>
        </w:rPr>
        <w:t xml:space="preserve"> </w:t>
      </w:r>
      <w:r w:rsidRPr="00CE08A5">
        <w:rPr>
          <w:rFonts w:ascii="GHEA Grapalat" w:hAnsi="GHEA Grapalat" w:cs="Sylfaen"/>
          <w:sz w:val="18"/>
          <w:szCs w:val="18"/>
        </w:rPr>
        <w:t>կարգով</w:t>
      </w:r>
      <w:r w:rsidRPr="00CE08A5">
        <w:rPr>
          <w:rFonts w:ascii="GHEA Grapalat" w:hAnsi="GHEA Grapalat"/>
          <w:sz w:val="18"/>
          <w:szCs w:val="18"/>
          <w:lang w:val="es-ES"/>
        </w:rPr>
        <w:t xml:space="preserve"> </w:t>
      </w:r>
      <w:r w:rsidRPr="00CE08A5">
        <w:rPr>
          <w:rFonts w:ascii="GHEA Grapalat" w:hAnsi="GHEA Grapalat" w:cs="Sylfaen"/>
          <w:sz w:val="18"/>
          <w:szCs w:val="18"/>
        </w:rPr>
        <w:t>ճանաչվել</w:t>
      </w:r>
      <w:r w:rsidRPr="00CE08A5">
        <w:rPr>
          <w:rFonts w:ascii="GHEA Grapalat" w:hAnsi="GHEA Grapalat"/>
          <w:sz w:val="18"/>
          <w:szCs w:val="18"/>
          <w:lang w:val="es-ES"/>
        </w:rPr>
        <w:t xml:space="preserve"> </w:t>
      </w:r>
      <w:r w:rsidRPr="00CE08A5">
        <w:rPr>
          <w:rFonts w:ascii="GHEA Grapalat" w:hAnsi="GHEA Grapalat" w:cs="Sylfaen"/>
          <w:sz w:val="18"/>
          <w:szCs w:val="18"/>
        </w:rPr>
        <w:t>են</w:t>
      </w:r>
      <w:r w:rsidRPr="00CE08A5">
        <w:rPr>
          <w:rFonts w:ascii="GHEA Grapalat" w:hAnsi="GHEA Grapalat"/>
          <w:sz w:val="18"/>
          <w:szCs w:val="18"/>
          <w:lang w:val="es-ES"/>
        </w:rPr>
        <w:t xml:space="preserve"> </w:t>
      </w:r>
      <w:r w:rsidRPr="00CE08A5">
        <w:rPr>
          <w:rFonts w:ascii="GHEA Grapalat" w:hAnsi="GHEA Grapalat" w:cs="Sylfaen"/>
          <w:sz w:val="18"/>
          <w:szCs w:val="18"/>
        </w:rPr>
        <w:t>սնանկ</w:t>
      </w:r>
      <w:r w:rsidRPr="00CE08A5">
        <w:rPr>
          <w:rFonts w:ascii="GHEA Grapalat" w:hAnsi="GHEA Grapalat"/>
          <w:sz w:val="18"/>
          <w:szCs w:val="18"/>
          <w:lang w:val="es-ES"/>
        </w:rPr>
        <w:t xml:space="preserve">. </w:t>
      </w:r>
    </w:p>
    <w:p w:rsidR="00886C13" w:rsidRPr="00CE08A5" w:rsidRDefault="00886C13" w:rsidP="00886C13">
      <w:pPr>
        <w:tabs>
          <w:tab w:val="left" w:pos="7200"/>
        </w:tabs>
        <w:ind w:firstLine="720"/>
        <w:jc w:val="both"/>
        <w:rPr>
          <w:rFonts w:ascii="GHEA Grapalat" w:hAnsi="GHEA Grapalat"/>
          <w:sz w:val="18"/>
          <w:szCs w:val="18"/>
          <w:lang w:val="es-ES"/>
        </w:rPr>
      </w:pPr>
      <w:r w:rsidRPr="00CE08A5">
        <w:rPr>
          <w:rFonts w:ascii="GHEA Grapalat" w:hAnsi="GHEA Grapalat"/>
          <w:sz w:val="18"/>
          <w:szCs w:val="18"/>
          <w:lang w:val="es-ES"/>
        </w:rPr>
        <w:t xml:space="preserve">2) </w:t>
      </w:r>
      <w:r w:rsidRPr="00CE08A5">
        <w:rPr>
          <w:rFonts w:ascii="GHEA Grapalat" w:hAnsi="GHEA Grapalat" w:cs="Sylfaen"/>
          <w:sz w:val="18"/>
          <w:szCs w:val="18"/>
        </w:rPr>
        <w:t>որոնք</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հայտը</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ներկայացնելու</w:t>
      </w:r>
      <w:r w:rsidRPr="00CE08A5">
        <w:rPr>
          <w:rFonts w:ascii="GHEA Grapalat" w:hAnsi="GHEA Grapalat" w:cs="Sylfaen"/>
          <w:sz w:val="18"/>
          <w:szCs w:val="18"/>
          <w:lang w:val="es-ES"/>
        </w:rPr>
        <w:t xml:space="preserve"> </w:t>
      </w:r>
      <w:r w:rsidRPr="00CE08A5">
        <w:rPr>
          <w:rFonts w:ascii="GHEA Grapalat" w:hAnsi="GHEA Grapalat" w:cs="Sylfaen"/>
          <w:sz w:val="18"/>
          <w:szCs w:val="18"/>
        </w:rPr>
        <w:t>օրվա</w:t>
      </w:r>
      <w:r w:rsidRPr="00CE08A5">
        <w:rPr>
          <w:rFonts w:ascii="GHEA Grapalat" w:hAnsi="GHEA Grapalat" w:cs="Sylfaen"/>
          <w:sz w:val="18"/>
          <w:szCs w:val="18"/>
          <w:lang w:val="es-ES"/>
        </w:rPr>
        <w:t xml:space="preserve"> </w:t>
      </w:r>
      <w:r w:rsidRPr="00CE08A5">
        <w:rPr>
          <w:rFonts w:ascii="GHEA Grapalat" w:hAnsi="GHEA Grapalat" w:cs="Sylfaen"/>
          <w:sz w:val="18"/>
          <w:szCs w:val="18"/>
        </w:rPr>
        <w:t>դրությամբ</w:t>
      </w:r>
      <w:r w:rsidRPr="00CE08A5">
        <w:rPr>
          <w:rFonts w:ascii="GHEA Grapalat" w:hAnsi="GHEA Grapalat" w:cs="Sylfaen"/>
          <w:sz w:val="18"/>
          <w:szCs w:val="18"/>
          <w:lang w:val="es-ES"/>
        </w:rPr>
        <w:t xml:space="preserve"> </w:t>
      </w:r>
      <w:r w:rsidRPr="00CE08A5">
        <w:rPr>
          <w:rFonts w:ascii="GHEA Grapalat" w:hAnsi="GHEA Grapalat"/>
          <w:sz w:val="18"/>
          <w:szCs w:val="18"/>
        </w:rPr>
        <w:t>հարկային</w:t>
      </w:r>
      <w:r w:rsidRPr="00CE08A5">
        <w:rPr>
          <w:rFonts w:ascii="GHEA Grapalat" w:hAnsi="GHEA Grapalat"/>
          <w:sz w:val="18"/>
          <w:szCs w:val="18"/>
          <w:lang w:val="es-ES"/>
        </w:rPr>
        <w:t xml:space="preserve"> </w:t>
      </w:r>
      <w:r w:rsidRPr="00CE08A5">
        <w:rPr>
          <w:rFonts w:ascii="GHEA Grapalat" w:hAnsi="GHEA Grapalat"/>
          <w:sz w:val="18"/>
          <w:szCs w:val="18"/>
        </w:rPr>
        <w:t>մարմնի</w:t>
      </w:r>
      <w:r w:rsidRPr="00CE08A5">
        <w:rPr>
          <w:rFonts w:ascii="GHEA Grapalat" w:hAnsi="GHEA Grapalat"/>
          <w:sz w:val="18"/>
          <w:szCs w:val="18"/>
          <w:lang w:val="es-ES"/>
        </w:rPr>
        <w:t xml:space="preserve"> </w:t>
      </w:r>
      <w:r w:rsidRPr="00CE08A5">
        <w:rPr>
          <w:rFonts w:ascii="GHEA Grapalat" w:hAnsi="GHEA Grapalat"/>
          <w:sz w:val="18"/>
          <w:szCs w:val="18"/>
        </w:rPr>
        <w:t>կողմից</w:t>
      </w:r>
      <w:r w:rsidRPr="00CE08A5">
        <w:rPr>
          <w:rFonts w:ascii="GHEA Grapalat" w:hAnsi="GHEA Grapalat"/>
          <w:sz w:val="18"/>
          <w:szCs w:val="18"/>
          <w:lang w:val="es-ES"/>
        </w:rPr>
        <w:t xml:space="preserve"> </w:t>
      </w:r>
      <w:r w:rsidRPr="00CE08A5">
        <w:rPr>
          <w:rFonts w:ascii="GHEA Grapalat" w:hAnsi="GHEA Grapalat"/>
          <w:sz w:val="18"/>
          <w:szCs w:val="18"/>
        </w:rPr>
        <w:t>վերահսկվող</w:t>
      </w:r>
      <w:r w:rsidRPr="00CE08A5">
        <w:rPr>
          <w:rFonts w:ascii="GHEA Grapalat" w:hAnsi="GHEA Grapalat"/>
          <w:sz w:val="18"/>
          <w:szCs w:val="18"/>
          <w:lang w:val="es-ES"/>
        </w:rPr>
        <w:t xml:space="preserve"> </w:t>
      </w:r>
      <w:r w:rsidRPr="00CE08A5">
        <w:rPr>
          <w:rFonts w:ascii="GHEA Grapalat" w:hAnsi="GHEA Grapalat"/>
          <w:sz w:val="18"/>
          <w:szCs w:val="18"/>
        </w:rPr>
        <w:t>եկամուտների</w:t>
      </w:r>
      <w:r w:rsidRPr="00CE08A5">
        <w:rPr>
          <w:rFonts w:ascii="GHEA Grapalat" w:hAnsi="GHEA Grapalat"/>
          <w:sz w:val="18"/>
          <w:szCs w:val="18"/>
          <w:lang w:val="es-ES"/>
        </w:rPr>
        <w:t xml:space="preserve"> </w:t>
      </w:r>
      <w:r w:rsidRPr="00CE08A5">
        <w:rPr>
          <w:rFonts w:ascii="GHEA Grapalat" w:hAnsi="GHEA Grapalat"/>
          <w:sz w:val="18"/>
          <w:szCs w:val="18"/>
        </w:rPr>
        <w:t>գծով</w:t>
      </w:r>
      <w:r w:rsidRPr="00CE08A5">
        <w:rPr>
          <w:rFonts w:ascii="GHEA Grapalat" w:hAnsi="GHEA Grapalat"/>
          <w:sz w:val="18"/>
          <w:szCs w:val="18"/>
          <w:lang w:val="es-ES"/>
        </w:rPr>
        <w:t xml:space="preserve"> </w:t>
      </w:r>
      <w:r w:rsidRPr="00CE08A5">
        <w:rPr>
          <w:rFonts w:ascii="GHEA Grapalat" w:hAnsi="GHEA Grapalat" w:cs="Sylfaen"/>
          <w:sz w:val="18"/>
          <w:szCs w:val="18"/>
        </w:rPr>
        <w:t>ունեն</w:t>
      </w:r>
      <w:r w:rsidRPr="00CE08A5">
        <w:rPr>
          <w:rFonts w:ascii="GHEA Grapalat" w:hAnsi="GHEA Grapalat"/>
          <w:sz w:val="18"/>
          <w:szCs w:val="18"/>
          <w:lang w:val="es-ES"/>
        </w:rPr>
        <w:t xml:space="preserve"> </w:t>
      </w:r>
      <w:r w:rsidRPr="00CE08A5">
        <w:rPr>
          <w:rFonts w:ascii="GHEA Grapalat" w:hAnsi="GHEA Grapalat" w:cs="Sylfaen"/>
          <w:sz w:val="18"/>
          <w:szCs w:val="18"/>
        </w:rPr>
        <w:t>իրենց</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ներկայացրած</w:t>
      </w:r>
      <w:r w:rsidRPr="00CE08A5">
        <w:rPr>
          <w:rFonts w:ascii="GHEA Grapalat" w:hAnsi="GHEA Grapalat" w:cs="Sylfaen"/>
          <w:sz w:val="18"/>
          <w:szCs w:val="18"/>
          <w:lang w:val="es-ES"/>
        </w:rPr>
        <w:t xml:space="preserve"> </w:t>
      </w:r>
      <w:r w:rsidRPr="00CE08A5">
        <w:rPr>
          <w:rFonts w:ascii="GHEA Grapalat" w:hAnsi="GHEA Grapalat" w:cs="Sylfaen"/>
          <w:sz w:val="18"/>
          <w:szCs w:val="18"/>
        </w:rPr>
        <w:t>գնային</w:t>
      </w:r>
      <w:r w:rsidRPr="00CE08A5">
        <w:rPr>
          <w:rFonts w:ascii="GHEA Grapalat" w:hAnsi="GHEA Grapalat" w:cs="Sylfaen"/>
          <w:sz w:val="18"/>
          <w:szCs w:val="18"/>
          <w:lang w:val="es-ES"/>
        </w:rPr>
        <w:t xml:space="preserve"> </w:t>
      </w:r>
      <w:r w:rsidRPr="00CE08A5">
        <w:rPr>
          <w:rFonts w:ascii="GHEA Grapalat" w:hAnsi="GHEA Grapalat" w:cs="Sylfaen"/>
          <w:sz w:val="18"/>
          <w:szCs w:val="18"/>
        </w:rPr>
        <w:t>առաջարկի</w:t>
      </w:r>
      <w:r w:rsidRPr="00CE08A5">
        <w:rPr>
          <w:rFonts w:ascii="GHEA Grapalat" w:hAnsi="GHEA Grapalat" w:cs="Sylfaen"/>
          <w:sz w:val="18"/>
          <w:szCs w:val="18"/>
          <w:lang w:val="es-ES"/>
        </w:rPr>
        <w:t xml:space="preserve"> </w:t>
      </w:r>
      <w:r w:rsidRPr="00CE08A5">
        <w:rPr>
          <w:rFonts w:ascii="GHEA Grapalat" w:hAnsi="GHEA Grapalat" w:cs="Sylfaen"/>
          <w:sz w:val="18"/>
          <w:szCs w:val="18"/>
        </w:rPr>
        <w:t>մինչև</w:t>
      </w:r>
      <w:r w:rsidRPr="00CE08A5">
        <w:rPr>
          <w:rFonts w:ascii="GHEA Grapalat" w:hAnsi="GHEA Grapalat" w:cs="Sylfaen"/>
          <w:sz w:val="18"/>
          <w:szCs w:val="18"/>
          <w:lang w:val="es-ES"/>
        </w:rPr>
        <w:t xml:space="preserve"> </w:t>
      </w:r>
      <w:r w:rsidRPr="00CE08A5">
        <w:rPr>
          <w:rFonts w:ascii="GHEA Grapalat" w:hAnsi="GHEA Grapalat" w:cs="Sylfaen"/>
          <w:sz w:val="18"/>
          <w:szCs w:val="18"/>
        </w:rPr>
        <w:t>մեկ</w:t>
      </w:r>
      <w:r w:rsidRPr="00CE08A5">
        <w:rPr>
          <w:rFonts w:ascii="GHEA Grapalat" w:hAnsi="GHEA Grapalat" w:cs="Sylfaen"/>
          <w:sz w:val="18"/>
          <w:szCs w:val="18"/>
          <w:lang w:val="es-ES"/>
        </w:rPr>
        <w:t xml:space="preserve"> </w:t>
      </w:r>
      <w:r w:rsidRPr="00CE08A5">
        <w:rPr>
          <w:rFonts w:ascii="GHEA Grapalat" w:hAnsi="GHEA Grapalat" w:cs="Sylfaen"/>
          <w:sz w:val="18"/>
          <w:szCs w:val="18"/>
        </w:rPr>
        <w:t>տոկոսը</w:t>
      </w:r>
      <w:r w:rsidRPr="00CE08A5">
        <w:rPr>
          <w:rFonts w:ascii="GHEA Grapalat" w:hAnsi="GHEA Grapalat" w:cs="Sylfaen"/>
          <w:sz w:val="18"/>
          <w:szCs w:val="18"/>
          <w:lang w:val="es-ES"/>
        </w:rPr>
        <w:t xml:space="preserve">, </w:t>
      </w:r>
      <w:r w:rsidRPr="00CE08A5">
        <w:rPr>
          <w:rFonts w:ascii="GHEA Grapalat" w:hAnsi="GHEA Grapalat" w:cs="Sylfaen"/>
          <w:sz w:val="18"/>
          <w:szCs w:val="18"/>
        </w:rPr>
        <w:t>բայց</w:t>
      </w:r>
      <w:r w:rsidRPr="00CE08A5">
        <w:rPr>
          <w:rFonts w:ascii="GHEA Grapalat" w:hAnsi="GHEA Grapalat" w:cs="Sylfaen"/>
          <w:sz w:val="18"/>
          <w:szCs w:val="18"/>
          <w:lang w:val="es-ES"/>
        </w:rPr>
        <w:t xml:space="preserve"> </w:t>
      </w:r>
      <w:r w:rsidRPr="00CE08A5">
        <w:rPr>
          <w:rFonts w:ascii="GHEA Grapalat" w:hAnsi="GHEA Grapalat" w:cs="Sylfaen"/>
          <w:sz w:val="18"/>
          <w:szCs w:val="18"/>
        </w:rPr>
        <w:t>ոչ</w:t>
      </w:r>
      <w:r w:rsidRPr="00CE08A5">
        <w:rPr>
          <w:rFonts w:ascii="GHEA Grapalat" w:hAnsi="GHEA Grapalat" w:cs="Sylfaen"/>
          <w:sz w:val="18"/>
          <w:szCs w:val="18"/>
          <w:lang w:val="es-ES"/>
        </w:rPr>
        <w:t xml:space="preserve"> </w:t>
      </w:r>
      <w:r w:rsidRPr="00CE08A5">
        <w:rPr>
          <w:rFonts w:ascii="GHEA Grapalat" w:hAnsi="GHEA Grapalat" w:cs="Sylfaen"/>
          <w:sz w:val="18"/>
          <w:szCs w:val="18"/>
        </w:rPr>
        <w:t>ավելի</w:t>
      </w:r>
      <w:r w:rsidRPr="00CE08A5">
        <w:rPr>
          <w:rFonts w:ascii="GHEA Grapalat" w:hAnsi="GHEA Grapalat" w:cs="Sylfaen"/>
          <w:sz w:val="18"/>
          <w:szCs w:val="18"/>
          <w:lang w:val="es-ES"/>
        </w:rPr>
        <w:t xml:space="preserve">, </w:t>
      </w:r>
      <w:r w:rsidRPr="00CE08A5">
        <w:rPr>
          <w:rFonts w:ascii="GHEA Grapalat" w:hAnsi="GHEA Grapalat" w:cs="Sylfaen"/>
          <w:sz w:val="18"/>
          <w:szCs w:val="18"/>
        </w:rPr>
        <w:t>քան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հիսուն</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հազար</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Հայաստանի</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Հանրապետության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դրամը</w:t>
      </w:r>
      <w:r w:rsidRPr="00CE08A5">
        <w:rPr>
          <w:rFonts w:ascii="GHEA Grapalat" w:hAnsi="GHEA Grapalat" w:cs="Sylfaen"/>
          <w:sz w:val="18"/>
          <w:szCs w:val="18"/>
          <w:lang w:val="es-ES"/>
        </w:rPr>
        <w:t xml:space="preserve"> </w:t>
      </w:r>
      <w:r w:rsidRPr="00CE08A5">
        <w:rPr>
          <w:rFonts w:ascii="GHEA Grapalat" w:hAnsi="GHEA Grapalat"/>
          <w:sz w:val="18"/>
          <w:szCs w:val="18"/>
        </w:rPr>
        <w:t>գերազանցող</w:t>
      </w:r>
      <w:r w:rsidRPr="00CE08A5">
        <w:rPr>
          <w:rFonts w:ascii="GHEA Grapalat" w:hAnsi="GHEA Grapalat"/>
          <w:sz w:val="18"/>
          <w:szCs w:val="18"/>
          <w:lang w:val="es-ES"/>
        </w:rPr>
        <w:t xml:space="preserve"> </w:t>
      </w:r>
      <w:r w:rsidRPr="00CE08A5">
        <w:rPr>
          <w:rFonts w:ascii="GHEA Grapalat" w:hAnsi="GHEA Grapalat"/>
          <w:sz w:val="18"/>
          <w:szCs w:val="18"/>
        </w:rPr>
        <w:t>ժամկետանց</w:t>
      </w:r>
      <w:r w:rsidRPr="00CE08A5">
        <w:rPr>
          <w:rFonts w:ascii="GHEA Grapalat" w:hAnsi="GHEA Grapalat"/>
          <w:sz w:val="18"/>
          <w:szCs w:val="18"/>
          <w:lang w:val="es-ES"/>
        </w:rPr>
        <w:t xml:space="preserve"> </w:t>
      </w:r>
      <w:r w:rsidRPr="00CE08A5">
        <w:rPr>
          <w:rFonts w:ascii="GHEA Grapalat" w:hAnsi="GHEA Grapalat"/>
          <w:sz w:val="18"/>
          <w:szCs w:val="18"/>
        </w:rPr>
        <w:t>պարտավորություններ</w:t>
      </w:r>
      <w:r w:rsidRPr="00CE08A5">
        <w:rPr>
          <w:rFonts w:ascii="GHEA Grapalat" w:hAnsi="GHEA Grapalat"/>
          <w:sz w:val="18"/>
          <w:szCs w:val="18"/>
          <w:lang w:val="es-ES"/>
        </w:rPr>
        <w:t>.</w:t>
      </w:r>
    </w:p>
    <w:p w:rsidR="00886C13" w:rsidRPr="00CE08A5" w:rsidRDefault="00886C13" w:rsidP="00886C13">
      <w:pPr>
        <w:ind w:firstLine="720"/>
        <w:jc w:val="both"/>
        <w:rPr>
          <w:rFonts w:ascii="GHEA Grapalat" w:hAnsi="GHEA Grapalat"/>
          <w:sz w:val="18"/>
          <w:szCs w:val="18"/>
          <w:lang w:val="es-ES"/>
        </w:rPr>
      </w:pPr>
      <w:r w:rsidRPr="00CE08A5">
        <w:rPr>
          <w:rFonts w:ascii="GHEA Grapalat" w:hAnsi="GHEA Grapalat"/>
          <w:sz w:val="18"/>
          <w:szCs w:val="18"/>
          <w:lang w:val="es-ES"/>
        </w:rPr>
        <w:t xml:space="preserve">3) </w:t>
      </w:r>
      <w:r w:rsidRPr="00CE08A5">
        <w:rPr>
          <w:rFonts w:ascii="GHEA Grapalat" w:hAnsi="GHEA Grapalat"/>
          <w:sz w:val="18"/>
          <w:szCs w:val="18"/>
        </w:rPr>
        <w:t>որոնք</w:t>
      </w:r>
      <w:r w:rsidRPr="00CE08A5">
        <w:rPr>
          <w:rFonts w:ascii="GHEA Grapalat" w:hAnsi="GHEA Grapalat"/>
          <w:sz w:val="18"/>
          <w:szCs w:val="18"/>
          <w:lang w:val="es-ES"/>
        </w:rPr>
        <w:t xml:space="preserve"> </w:t>
      </w:r>
      <w:r w:rsidRPr="00CE08A5">
        <w:rPr>
          <w:rFonts w:ascii="GHEA Grapalat" w:hAnsi="GHEA Grapalat"/>
          <w:sz w:val="18"/>
          <w:szCs w:val="18"/>
        </w:rPr>
        <w:t>կամ</w:t>
      </w:r>
      <w:r w:rsidRPr="00CE08A5">
        <w:rPr>
          <w:rFonts w:ascii="GHEA Grapalat" w:hAnsi="GHEA Grapalat"/>
          <w:sz w:val="18"/>
          <w:szCs w:val="18"/>
          <w:lang w:val="es-ES"/>
        </w:rPr>
        <w:t xml:space="preserve"> </w:t>
      </w:r>
      <w:r w:rsidRPr="00CE08A5">
        <w:rPr>
          <w:rFonts w:ascii="GHEA Grapalat" w:hAnsi="GHEA Grapalat"/>
          <w:sz w:val="18"/>
          <w:szCs w:val="18"/>
        </w:rPr>
        <w:t>որոնց</w:t>
      </w:r>
      <w:r w:rsidRPr="00CE08A5">
        <w:rPr>
          <w:rFonts w:ascii="GHEA Grapalat" w:hAnsi="GHEA Grapalat"/>
          <w:sz w:val="18"/>
          <w:szCs w:val="18"/>
          <w:lang w:val="es-ES"/>
        </w:rPr>
        <w:t xml:space="preserve"> </w:t>
      </w:r>
      <w:r w:rsidRPr="00CE08A5">
        <w:rPr>
          <w:rFonts w:ascii="GHEA Grapalat" w:hAnsi="GHEA Grapalat" w:cs="Sylfaen"/>
          <w:sz w:val="18"/>
          <w:szCs w:val="18"/>
        </w:rPr>
        <w:t>գործադիր</w:t>
      </w:r>
      <w:r w:rsidRPr="00CE08A5">
        <w:rPr>
          <w:rFonts w:ascii="GHEA Grapalat" w:hAnsi="GHEA Grapalat"/>
          <w:sz w:val="18"/>
          <w:szCs w:val="18"/>
          <w:lang w:val="es-ES"/>
        </w:rPr>
        <w:t xml:space="preserve"> </w:t>
      </w:r>
      <w:r w:rsidRPr="00CE08A5">
        <w:rPr>
          <w:rFonts w:ascii="GHEA Grapalat" w:hAnsi="GHEA Grapalat" w:cs="Sylfaen"/>
          <w:sz w:val="18"/>
          <w:szCs w:val="18"/>
        </w:rPr>
        <w:t>մարմնի</w:t>
      </w:r>
      <w:r w:rsidRPr="00CE08A5">
        <w:rPr>
          <w:rFonts w:ascii="GHEA Grapalat" w:hAnsi="GHEA Grapalat"/>
          <w:sz w:val="18"/>
          <w:szCs w:val="18"/>
          <w:lang w:val="es-ES"/>
        </w:rPr>
        <w:t xml:space="preserve"> </w:t>
      </w:r>
      <w:r w:rsidRPr="00CE08A5">
        <w:rPr>
          <w:rFonts w:ascii="GHEA Grapalat" w:hAnsi="GHEA Grapalat" w:cs="Sylfaen"/>
          <w:sz w:val="18"/>
          <w:szCs w:val="18"/>
        </w:rPr>
        <w:t>ներկայացուցիչը</w:t>
      </w:r>
      <w:r w:rsidRPr="00CE08A5">
        <w:rPr>
          <w:rFonts w:ascii="GHEA Grapalat" w:hAnsi="GHEA Grapalat"/>
          <w:sz w:val="18"/>
          <w:szCs w:val="18"/>
          <w:lang w:val="es-ES"/>
        </w:rPr>
        <w:t xml:space="preserve"> </w:t>
      </w:r>
      <w:r w:rsidRPr="00CE08A5">
        <w:rPr>
          <w:rFonts w:ascii="GHEA Grapalat" w:hAnsi="GHEA Grapalat" w:cs="Sylfaen"/>
          <w:sz w:val="18"/>
          <w:szCs w:val="18"/>
        </w:rPr>
        <w:t>հայտը</w:t>
      </w:r>
      <w:r w:rsidRPr="00CE08A5">
        <w:rPr>
          <w:rFonts w:ascii="GHEA Grapalat" w:hAnsi="GHEA Grapalat"/>
          <w:sz w:val="18"/>
          <w:szCs w:val="18"/>
          <w:lang w:val="es-ES"/>
        </w:rPr>
        <w:t xml:space="preserve"> </w:t>
      </w:r>
      <w:r w:rsidRPr="00CE08A5">
        <w:rPr>
          <w:rFonts w:ascii="GHEA Grapalat" w:hAnsi="GHEA Grapalat" w:cs="Sylfaen"/>
          <w:sz w:val="18"/>
          <w:szCs w:val="18"/>
        </w:rPr>
        <w:t>ներկայացնելու</w:t>
      </w:r>
      <w:r w:rsidRPr="00CE08A5">
        <w:rPr>
          <w:rFonts w:ascii="GHEA Grapalat" w:hAnsi="GHEA Grapalat"/>
          <w:sz w:val="18"/>
          <w:szCs w:val="18"/>
          <w:lang w:val="es-ES"/>
        </w:rPr>
        <w:t xml:space="preserve"> </w:t>
      </w:r>
      <w:r w:rsidRPr="00CE08A5">
        <w:rPr>
          <w:rFonts w:ascii="GHEA Grapalat" w:hAnsi="GHEA Grapalat" w:cs="Sylfaen"/>
          <w:sz w:val="18"/>
          <w:szCs w:val="18"/>
        </w:rPr>
        <w:t>օրվան</w:t>
      </w:r>
      <w:r w:rsidRPr="00CE08A5">
        <w:rPr>
          <w:rFonts w:ascii="GHEA Grapalat" w:hAnsi="GHEA Grapalat"/>
          <w:sz w:val="18"/>
          <w:szCs w:val="18"/>
          <w:lang w:val="es-ES"/>
        </w:rPr>
        <w:t xml:space="preserve"> </w:t>
      </w:r>
      <w:r w:rsidRPr="00CE08A5">
        <w:rPr>
          <w:rFonts w:ascii="GHEA Grapalat" w:hAnsi="GHEA Grapalat" w:cs="Sylfaen"/>
          <w:sz w:val="18"/>
          <w:szCs w:val="18"/>
        </w:rPr>
        <w:t>նախորդող</w:t>
      </w:r>
      <w:r w:rsidRPr="00CE08A5">
        <w:rPr>
          <w:rFonts w:ascii="GHEA Grapalat" w:hAnsi="GHEA Grapalat"/>
          <w:sz w:val="18"/>
          <w:szCs w:val="18"/>
          <w:lang w:val="es-ES"/>
        </w:rPr>
        <w:t xml:space="preserve"> </w:t>
      </w:r>
      <w:r w:rsidRPr="00CE08A5">
        <w:rPr>
          <w:rFonts w:ascii="GHEA Grapalat" w:hAnsi="GHEA Grapalat" w:cs="Sylfaen"/>
          <w:sz w:val="18"/>
          <w:szCs w:val="18"/>
        </w:rPr>
        <w:t>երեք</w:t>
      </w:r>
      <w:r w:rsidRPr="00CE08A5">
        <w:rPr>
          <w:rFonts w:ascii="GHEA Grapalat" w:hAnsi="GHEA Grapalat"/>
          <w:sz w:val="18"/>
          <w:szCs w:val="18"/>
          <w:lang w:val="es-ES"/>
        </w:rPr>
        <w:t xml:space="preserve"> </w:t>
      </w:r>
      <w:r w:rsidRPr="00CE08A5">
        <w:rPr>
          <w:rFonts w:ascii="GHEA Grapalat" w:hAnsi="GHEA Grapalat" w:cs="Sylfaen"/>
          <w:sz w:val="18"/>
          <w:szCs w:val="18"/>
        </w:rPr>
        <w:t>տարիների</w:t>
      </w:r>
      <w:r w:rsidRPr="00CE08A5">
        <w:rPr>
          <w:rFonts w:ascii="GHEA Grapalat" w:hAnsi="GHEA Grapalat"/>
          <w:sz w:val="18"/>
          <w:szCs w:val="18"/>
          <w:lang w:val="es-ES"/>
        </w:rPr>
        <w:t xml:space="preserve"> </w:t>
      </w:r>
      <w:r w:rsidRPr="00CE08A5">
        <w:rPr>
          <w:rFonts w:ascii="GHEA Grapalat" w:hAnsi="GHEA Grapalat" w:cs="Sylfaen"/>
          <w:sz w:val="18"/>
          <w:szCs w:val="18"/>
        </w:rPr>
        <w:t>ընթացքում</w:t>
      </w:r>
      <w:r w:rsidRPr="00CE08A5">
        <w:rPr>
          <w:rFonts w:ascii="GHEA Grapalat" w:hAnsi="GHEA Grapalat"/>
          <w:sz w:val="18"/>
          <w:szCs w:val="18"/>
          <w:lang w:val="es-ES"/>
        </w:rPr>
        <w:t xml:space="preserve"> </w:t>
      </w:r>
      <w:r w:rsidRPr="00CE08A5">
        <w:rPr>
          <w:rFonts w:ascii="GHEA Grapalat" w:hAnsi="GHEA Grapalat" w:cs="Sylfaen"/>
          <w:sz w:val="18"/>
          <w:szCs w:val="18"/>
        </w:rPr>
        <w:t>դատապարտված</w:t>
      </w:r>
      <w:r w:rsidRPr="00CE08A5">
        <w:rPr>
          <w:rFonts w:ascii="GHEA Grapalat" w:hAnsi="GHEA Grapalat"/>
          <w:sz w:val="18"/>
          <w:szCs w:val="18"/>
          <w:lang w:val="es-ES"/>
        </w:rPr>
        <w:t xml:space="preserve"> </w:t>
      </w:r>
      <w:r w:rsidRPr="00CE08A5">
        <w:rPr>
          <w:rFonts w:ascii="GHEA Grapalat" w:hAnsi="GHEA Grapalat" w:cs="Sylfaen"/>
          <w:sz w:val="18"/>
          <w:szCs w:val="18"/>
        </w:rPr>
        <w:t>է</w:t>
      </w:r>
      <w:r w:rsidRPr="00CE08A5">
        <w:rPr>
          <w:rFonts w:ascii="GHEA Grapalat" w:hAnsi="GHEA Grapalat"/>
          <w:sz w:val="18"/>
          <w:szCs w:val="18"/>
          <w:lang w:val="es-ES"/>
        </w:rPr>
        <w:t xml:space="preserve"> </w:t>
      </w:r>
      <w:r w:rsidRPr="00CE08A5">
        <w:rPr>
          <w:rFonts w:ascii="GHEA Grapalat" w:hAnsi="GHEA Grapalat" w:cs="Sylfaen"/>
          <w:sz w:val="18"/>
          <w:szCs w:val="18"/>
        </w:rPr>
        <w:t>եղել</w:t>
      </w:r>
      <w:r w:rsidRPr="00CE08A5">
        <w:rPr>
          <w:rFonts w:ascii="GHEA Grapalat" w:hAnsi="GHEA Grapalat"/>
          <w:sz w:val="18"/>
          <w:szCs w:val="18"/>
          <w:lang w:val="es-ES"/>
        </w:rPr>
        <w:t xml:space="preserve"> </w:t>
      </w:r>
      <w:r w:rsidRPr="00CE08A5">
        <w:rPr>
          <w:rFonts w:ascii="GHEA Grapalat" w:hAnsi="GHEA Grapalat"/>
          <w:sz w:val="18"/>
          <w:szCs w:val="18"/>
        </w:rPr>
        <w:t>ահաբեկչության</w:t>
      </w:r>
      <w:r w:rsidRPr="00CE08A5">
        <w:rPr>
          <w:rFonts w:ascii="GHEA Grapalat" w:hAnsi="GHEA Grapalat"/>
          <w:sz w:val="18"/>
          <w:szCs w:val="18"/>
          <w:lang w:val="es-ES"/>
        </w:rPr>
        <w:t xml:space="preserve"> </w:t>
      </w:r>
      <w:r w:rsidRPr="00CE08A5">
        <w:rPr>
          <w:rFonts w:ascii="GHEA Grapalat" w:hAnsi="GHEA Grapalat"/>
          <w:sz w:val="18"/>
          <w:szCs w:val="18"/>
        </w:rPr>
        <w:t>ֆինանսավորման</w:t>
      </w:r>
      <w:r w:rsidRPr="00CE08A5">
        <w:rPr>
          <w:rFonts w:ascii="GHEA Grapalat" w:hAnsi="GHEA Grapalat"/>
          <w:sz w:val="18"/>
          <w:szCs w:val="18"/>
          <w:lang w:val="es-ES"/>
        </w:rPr>
        <w:t xml:space="preserve">, </w:t>
      </w:r>
      <w:r w:rsidRPr="00CE08A5">
        <w:rPr>
          <w:rFonts w:ascii="GHEA Grapalat" w:hAnsi="GHEA Grapalat"/>
          <w:sz w:val="18"/>
          <w:szCs w:val="18"/>
        </w:rPr>
        <w:t>երեխայի</w:t>
      </w:r>
      <w:r w:rsidRPr="00CE08A5">
        <w:rPr>
          <w:rFonts w:ascii="GHEA Grapalat" w:hAnsi="GHEA Grapalat"/>
          <w:sz w:val="18"/>
          <w:szCs w:val="18"/>
          <w:lang w:val="es-ES"/>
        </w:rPr>
        <w:t xml:space="preserve"> </w:t>
      </w:r>
      <w:r w:rsidRPr="00CE08A5">
        <w:rPr>
          <w:rFonts w:ascii="GHEA Grapalat" w:hAnsi="GHEA Grapalat"/>
          <w:sz w:val="18"/>
          <w:szCs w:val="18"/>
        </w:rPr>
        <w:t>շահագործման</w:t>
      </w:r>
      <w:r w:rsidRPr="00CE08A5">
        <w:rPr>
          <w:rFonts w:ascii="GHEA Grapalat" w:hAnsi="GHEA Grapalat"/>
          <w:sz w:val="18"/>
          <w:szCs w:val="18"/>
          <w:lang w:val="es-ES"/>
        </w:rPr>
        <w:t xml:space="preserve"> </w:t>
      </w:r>
      <w:r w:rsidRPr="00CE08A5">
        <w:rPr>
          <w:rFonts w:ascii="GHEA Grapalat" w:hAnsi="GHEA Grapalat"/>
          <w:sz w:val="18"/>
          <w:szCs w:val="18"/>
        </w:rPr>
        <w:t>կամ</w:t>
      </w:r>
      <w:r w:rsidRPr="00CE08A5">
        <w:rPr>
          <w:rFonts w:ascii="GHEA Grapalat" w:hAnsi="GHEA Grapalat"/>
          <w:sz w:val="18"/>
          <w:szCs w:val="18"/>
          <w:lang w:val="es-ES"/>
        </w:rPr>
        <w:t xml:space="preserve"> </w:t>
      </w:r>
      <w:r w:rsidRPr="00CE08A5">
        <w:rPr>
          <w:rFonts w:ascii="GHEA Grapalat" w:hAnsi="GHEA Grapalat"/>
          <w:sz w:val="18"/>
          <w:szCs w:val="18"/>
        </w:rPr>
        <w:t>մարդկային</w:t>
      </w:r>
      <w:r w:rsidRPr="00CE08A5">
        <w:rPr>
          <w:rFonts w:ascii="GHEA Grapalat" w:hAnsi="GHEA Grapalat"/>
          <w:sz w:val="18"/>
          <w:szCs w:val="18"/>
          <w:lang w:val="es-ES"/>
        </w:rPr>
        <w:t xml:space="preserve"> </w:t>
      </w:r>
      <w:r w:rsidRPr="00CE08A5">
        <w:rPr>
          <w:rFonts w:ascii="GHEA Grapalat" w:hAnsi="GHEA Grapalat"/>
          <w:sz w:val="18"/>
          <w:szCs w:val="18"/>
        </w:rPr>
        <w:t>թրաֆիքինգ</w:t>
      </w:r>
      <w:r w:rsidRPr="00CE08A5">
        <w:rPr>
          <w:rFonts w:ascii="GHEA Grapalat" w:hAnsi="GHEA Grapalat"/>
          <w:sz w:val="18"/>
          <w:szCs w:val="18"/>
          <w:lang w:val="es-ES"/>
        </w:rPr>
        <w:t xml:space="preserve"> </w:t>
      </w:r>
      <w:r w:rsidRPr="00CE08A5">
        <w:rPr>
          <w:rFonts w:ascii="GHEA Grapalat" w:hAnsi="GHEA Grapalat"/>
          <w:sz w:val="18"/>
          <w:szCs w:val="18"/>
        </w:rPr>
        <w:t>ներառող</w:t>
      </w:r>
      <w:r w:rsidRPr="00CE08A5">
        <w:rPr>
          <w:rFonts w:ascii="GHEA Grapalat" w:hAnsi="GHEA Grapalat"/>
          <w:sz w:val="18"/>
          <w:szCs w:val="18"/>
          <w:lang w:val="es-ES"/>
        </w:rPr>
        <w:t xml:space="preserve"> </w:t>
      </w:r>
      <w:r w:rsidRPr="00CE08A5">
        <w:rPr>
          <w:rFonts w:ascii="GHEA Grapalat" w:hAnsi="GHEA Grapalat"/>
          <w:sz w:val="18"/>
          <w:szCs w:val="18"/>
        </w:rPr>
        <w:t>հանցագործության</w:t>
      </w:r>
      <w:r w:rsidRPr="00CE08A5">
        <w:rPr>
          <w:rFonts w:ascii="GHEA Grapalat" w:hAnsi="GHEA Grapalat"/>
          <w:sz w:val="18"/>
          <w:szCs w:val="18"/>
          <w:lang w:val="es-ES"/>
        </w:rPr>
        <w:t xml:space="preserve">, </w:t>
      </w:r>
      <w:r w:rsidRPr="00CE08A5">
        <w:rPr>
          <w:rFonts w:ascii="GHEA Grapalat" w:hAnsi="GHEA Grapalat" w:cs="Sylfaen"/>
          <w:sz w:val="18"/>
          <w:szCs w:val="18"/>
        </w:rPr>
        <w:t>հանցավոր</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համագործակցություն</w:t>
      </w:r>
      <w:r w:rsidRPr="00CE08A5">
        <w:rPr>
          <w:rFonts w:ascii="GHEA Grapalat" w:hAnsi="GHEA Grapalat" w:cs="Sylfaen"/>
          <w:sz w:val="18"/>
          <w:szCs w:val="18"/>
          <w:lang w:val="es-ES"/>
        </w:rPr>
        <w:t xml:space="preserve"> </w:t>
      </w:r>
      <w:r w:rsidRPr="00CE08A5">
        <w:rPr>
          <w:rFonts w:ascii="GHEA Grapalat" w:hAnsi="GHEA Grapalat" w:cs="Sylfaen"/>
          <w:sz w:val="18"/>
          <w:szCs w:val="18"/>
        </w:rPr>
        <w:t>ստեղծելու</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դրան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մասնակցելու</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կաշառք</w:t>
      </w:r>
      <w:r w:rsidRPr="00CE08A5">
        <w:rPr>
          <w:rFonts w:ascii="GHEA Grapalat" w:hAnsi="GHEA Grapalat" w:cs="Sylfaen"/>
          <w:sz w:val="18"/>
          <w:szCs w:val="18"/>
          <w:lang w:val="es-ES"/>
        </w:rPr>
        <w:t xml:space="preserve"> </w:t>
      </w:r>
      <w:r w:rsidRPr="00CE08A5">
        <w:rPr>
          <w:rFonts w:ascii="GHEA Grapalat" w:hAnsi="GHEA Grapalat" w:cs="Sylfaen"/>
          <w:sz w:val="18"/>
          <w:szCs w:val="18"/>
        </w:rPr>
        <w:t>ստանալու</w:t>
      </w:r>
      <w:r w:rsidRPr="00CE08A5">
        <w:rPr>
          <w:rFonts w:ascii="GHEA Grapalat" w:hAnsi="GHEA Grapalat"/>
          <w:sz w:val="18"/>
          <w:szCs w:val="18"/>
          <w:lang w:val="es-ES"/>
        </w:rPr>
        <w:t xml:space="preserve">, </w:t>
      </w:r>
      <w:r w:rsidRPr="00CE08A5">
        <w:rPr>
          <w:rFonts w:ascii="GHEA Grapalat" w:hAnsi="GHEA Grapalat"/>
          <w:sz w:val="18"/>
          <w:szCs w:val="18"/>
        </w:rPr>
        <w:t>կաշառք</w:t>
      </w:r>
      <w:r w:rsidRPr="00CE08A5">
        <w:rPr>
          <w:rFonts w:ascii="GHEA Grapalat" w:hAnsi="GHEA Grapalat"/>
          <w:sz w:val="18"/>
          <w:szCs w:val="18"/>
          <w:lang w:val="es-ES"/>
        </w:rPr>
        <w:t xml:space="preserve"> </w:t>
      </w:r>
      <w:r w:rsidRPr="00CE08A5">
        <w:rPr>
          <w:rFonts w:ascii="GHEA Grapalat" w:hAnsi="GHEA Grapalat"/>
          <w:sz w:val="18"/>
          <w:szCs w:val="18"/>
        </w:rPr>
        <w:t>տալու</w:t>
      </w:r>
      <w:r w:rsidRPr="00CE08A5">
        <w:rPr>
          <w:rFonts w:ascii="GHEA Grapalat" w:hAnsi="GHEA Grapalat"/>
          <w:sz w:val="18"/>
          <w:szCs w:val="18"/>
          <w:lang w:val="es-ES"/>
        </w:rPr>
        <w:t xml:space="preserve"> </w:t>
      </w:r>
      <w:r w:rsidRPr="00CE08A5">
        <w:rPr>
          <w:rFonts w:ascii="GHEA Grapalat" w:hAnsi="GHEA Grapalat"/>
          <w:sz w:val="18"/>
          <w:szCs w:val="18"/>
        </w:rPr>
        <w:t>կամ</w:t>
      </w:r>
      <w:r w:rsidRPr="00CE08A5">
        <w:rPr>
          <w:rFonts w:ascii="GHEA Grapalat" w:hAnsi="GHEA Grapalat"/>
          <w:sz w:val="18"/>
          <w:szCs w:val="18"/>
          <w:lang w:val="es-ES"/>
        </w:rPr>
        <w:t xml:space="preserve"> </w:t>
      </w:r>
      <w:r w:rsidRPr="00CE08A5">
        <w:rPr>
          <w:rFonts w:ascii="GHEA Grapalat" w:hAnsi="GHEA Grapalat"/>
          <w:sz w:val="18"/>
          <w:szCs w:val="18"/>
        </w:rPr>
        <w:t>կաշառքի</w:t>
      </w:r>
      <w:r w:rsidRPr="00CE08A5">
        <w:rPr>
          <w:rFonts w:ascii="GHEA Grapalat" w:hAnsi="GHEA Grapalat"/>
          <w:sz w:val="18"/>
          <w:szCs w:val="18"/>
          <w:lang w:val="es-ES"/>
        </w:rPr>
        <w:t xml:space="preserve"> </w:t>
      </w:r>
      <w:r w:rsidRPr="00CE08A5">
        <w:rPr>
          <w:rFonts w:ascii="GHEA Grapalat" w:hAnsi="GHEA Grapalat"/>
          <w:sz w:val="18"/>
          <w:szCs w:val="18"/>
        </w:rPr>
        <w:t>միջնորդության</w:t>
      </w:r>
      <w:r w:rsidRPr="00CE08A5">
        <w:rPr>
          <w:rFonts w:ascii="GHEA Grapalat" w:hAnsi="GHEA Grapalat"/>
          <w:sz w:val="18"/>
          <w:szCs w:val="18"/>
          <w:lang w:val="es-ES"/>
        </w:rPr>
        <w:t xml:space="preserve"> </w:t>
      </w:r>
      <w:r w:rsidRPr="00CE08A5">
        <w:rPr>
          <w:rFonts w:ascii="GHEA Grapalat" w:hAnsi="GHEA Grapalat"/>
          <w:sz w:val="18"/>
          <w:szCs w:val="18"/>
        </w:rPr>
        <w:t>և</w:t>
      </w:r>
      <w:r w:rsidRPr="00CE08A5">
        <w:rPr>
          <w:rFonts w:ascii="GHEA Grapalat" w:hAnsi="GHEA Grapalat"/>
          <w:sz w:val="18"/>
          <w:szCs w:val="18"/>
          <w:lang w:val="es-ES"/>
        </w:rPr>
        <w:t xml:space="preserve"> </w:t>
      </w:r>
      <w:r w:rsidRPr="00CE08A5">
        <w:rPr>
          <w:rFonts w:ascii="GHEA Grapalat" w:hAnsi="GHEA Grapalat"/>
          <w:sz w:val="18"/>
          <w:szCs w:val="18"/>
        </w:rPr>
        <w:t>օրենքով</w:t>
      </w:r>
      <w:r w:rsidRPr="00CE08A5">
        <w:rPr>
          <w:rFonts w:ascii="GHEA Grapalat" w:hAnsi="GHEA Grapalat"/>
          <w:sz w:val="18"/>
          <w:szCs w:val="18"/>
          <w:lang w:val="es-ES"/>
        </w:rPr>
        <w:t xml:space="preserve"> </w:t>
      </w:r>
      <w:r w:rsidRPr="00CE08A5">
        <w:rPr>
          <w:rFonts w:ascii="GHEA Grapalat" w:hAnsi="GHEA Grapalat"/>
          <w:sz w:val="18"/>
          <w:szCs w:val="18"/>
        </w:rPr>
        <w:t>նախատեսված</w:t>
      </w:r>
      <w:r w:rsidRPr="00CE08A5">
        <w:rPr>
          <w:rFonts w:ascii="GHEA Grapalat" w:hAnsi="GHEA Grapalat"/>
          <w:sz w:val="18"/>
          <w:szCs w:val="18"/>
          <w:lang w:val="es-ES"/>
        </w:rPr>
        <w:t xml:space="preserve"> </w:t>
      </w:r>
      <w:r w:rsidRPr="00CE08A5">
        <w:rPr>
          <w:rFonts w:ascii="GHEA Grapalat" w:hAnsi="GHEA Grapalat"/>
          <w:sz w:val="18"/>
          <w:szCs w:val="18"/>
        </w:rPr>
        <w:t>տնտեսական</w:t>
      </w:r>
      <w:r w:rsidRPr="00CE08A5">
        <w:rPr>
          <w:rFonts w:ascii="GHEA Grapalat" w:hAnsi="GHEA Grapalat"/>
          <w:sz w:val="18"/>
          <w:szCs w:val="18"/>
          <w:lang w:val="es-ES"/>
        </w:rPr>
        <w:t xml:space="preserve"> </w:t>
      </w:r>
      <w:r w:rsidRPr="00CE08A5">
        <w:rPr>
          <w:rFonts w:ascii="GHEA Grapalat" w:hAnsi="GHEA Grapalat"/>
          <w:sz w:val="18"/>
          <w:szCs w:val="18"/>
        </w:rPr>
        <w:t>գործունեության</w:t>
      </w:r>
      <w:r w:rsidRPr="00CE08A5">
        <w:rPr>
          <w:rFonts w:ascii="GHEA Grapalat" w:hAnsi="GHEA Grapalat"/>
          <w:sz w:val="18"/>
          <w:szCs w:val="18"/>
          <w:lang w:val="es-ES"/>
        </w:rPr>
        <w:t xml:space="preserve"> </w:t>
      </w:r>
      <w:r w:rsidRPr="00CE08A5">
        <w:rPr>
          <w:rFonts w:ascii="GHEA Grapalat" w:hAnsi="GHEA Grapalat"/>
          <w:sz w:val="18"/>
          <w:szCs w:val="18"/>
        </w:rPr>
        <w:t>դեմ</w:t>
      </w:r>
      <w:r w:rsidRPr="00CE08A5">
        <w:rPr>
          <w:rFonts w:ascii="GHEA Grapalat" w:hAnsi="GHEA Grapalat"/>
          <w:sz w:val="18"/>
          <w:szCs w:val="18"/>
          <w:lang w:val="es-ES"/>
        </w:rPr>
        <w:t xml:space="preserve"> </w:t>
      </w:r>
      <w:r w:rsidRPr="00CE08A5">
        <w:rPr>
          <w:rFonts w:ascii="GHEA Grapalat" w:hAnsi="GHEA Grapalat"/>
          <w:sz w:val="18"/>
          <w:szCs w:val="18"/>
        </w:rPr>
        <w:t>ուղղված</w:t>
      </w:r>
      <w:r w:rsidRPr="00CE08A5">
        <w:rPr>
          <w:rFonts w:ascii="GHEA Grapalat" w:hAnsi="GHEA Grapalat"/>
          <w:sz w:val="18"/>
          <w:szCs w:val="18"/>
          <w:lang w:val="es-ES"/>
        </w:rPr>
        <w:t xml:space="preserve"> </w:t>
      </w:r>
      <w:r w:rsidRPr="00CE08A5">
        <w:rPr>
          <w:rFonts w:ascii="GHEA Grapalat" w:hAnsi="GHEA Grapalat"/>
          <w:sz w:val="18"/>
          <w:szCs w:val="18"/>
        </w:rPr>
        <w:t>հանցագործությունների</w:t>
      </w:r>
      <w:r w:rsidRPr="00CE08A5">
        <w:rPr>
          <w:rFonts w:ascii="GHEA Grapalat" w:hAnsi="GHEA Grapalat"/>
          <w:sz w:val="18"/>
          <w:szCs w:val="18"/>
          <w:lang w:val="es-ES"/>
        </w:rPr>
        <w:t xml:space="preserve"> </w:t>
      </w:r>
      <w:r w:rsidRPr="00CE08A5">
        <w:rPr>
          <w:rFonts w:ascii="GHEA Grapalat" w:hAnsi="GHEA Grapalat"/>
          <w:sz w:val="18"/>
          <w:szCs w:val="18"/>
        </w:rPr>
        <w:t>համար</w:t>
      </w:r>
      <w:r w:rsidRPr="00CE08A5">
        <w:rPr>
          <w:rFonts w:ascii="GHEA Grapalat" w:hAnsi="GHEA Grapalat"/>
          <w:sz w:val="18"/>
          <w:szCs w:val="18"/>
          <w:lang w:val="es-ES"/>
        </w:rPr>
        <w:t>,</w:t>
      </w:r>
      <w:r w:rsidRPr="00CE08A5">
        <w:rPr>
          <w:rFonts w:ascii="GHEA Grapalat" w:hAnsi="GHEA Grapalat" w:cs="Sylfaen"/>
          <w:sz w:val="18"/>
          <w:szCs w:val="18"/>
          <w:lang w:val="es-ES"/>
        </w:rPr>
        <w:t xml:space="preserve"> </w:t>
      </w:r>
      <w:r w:rsidRPr="00CE08A5">
        <w:rPr>
          <w:rFonts w:ascii="GHEA Grapalat" w:hAnsi="GHEA Grapalat" w:cs="Sylfaen"/>
          <w:sz w:val="18"/>
          <w:szCs w:val="18"/>
        </w:rPr>
        <w:t>բացառությամբ</w:t>
      </w:r>
      <w:r w:rsidRPr="00CE08A5">
        <w:rPr>
          <w:rFonts w:ascii="GHEA Grapalat" w:hAnsi="GHEA Grapalat"/>
          <w:sz w:val="18"/>
          <w:szCs w:val="18"/>
          <w:lang w:val="es-ES"/>
        </w:rPr>
        <w:t xml:space="preserve"> </w:t>
      </w:r>
      <w:r w:rsidRPr="00CE08A5">
        <w:rPr>
          <w:rFonts w:ascii="GHEA Grapalat" w:hAnsi="GHEA Grapalat" w:cs="Sylfaen"/>
          <w:sz w:val="18"/>
          <w:szCs w:val="18"/>
        </w:rPr>
        <w:t>այն</w:t>
      </w:r>
      <w:r w:rsidRPr="00CE08A5">
        <w:rPr>
          <w:rFonts w:ascii="GHEA Grapalat" w:hAnsi="GHEA Grapalat"/>
          <w:sz w:val="18"/>
          <w:szCs w:val="18"/>
          <w:lang w:val="es-ES"/>
        </w:rPr>
        <w:t xml:space="preserve"> </w:t>
      </w:r>
      <w:r w:rsidRPr="00CE08A5">
        <w:rPr>
          <w:rFonts w:ascii="GHEA Grapalat" w:hAnsi="GHEA Grapalat" w:cs="Sylfaen"/>
          <w:sz w:val="18"/>
          <w:szCs w:val="18"/>
        </w:rPr>
        <w:t>դեպքերի</w:t>
      </w:r>
      <w:r w:rsidRPr="00CE08A5">
        <w:rPr>
          <w:rFonts w:ascii="GHEA Grapalat" w:hAnsi="GHEA Grapalat"/>
          <w:sz w:val="18"/>
          <w:szCs w:val="18"/>
          <w:lang w:val="es-ES"/>
        </w:rPr>
        <w:t xml:space="preserve">, </w:t>
      </w:r>
      <w:r w:rsidRPr="00CE08A5">
        <w:rPr>
          <w:rFonts w:ascii="GHEA Grapalat" w:hAnsi="GHEA Grapalat" w:cs="Sylfaen"/>
          <w:sz w:val="18"/>
          <w:szCs w:val="18"/>
        </w:rPr>
        <w:t>երբ</w:t>
      </w:r>
      <w:r w:rsidRPr="00CE08A5">
        <w:rPr>
          <w:rFonts w:ascii="GHEA Grapalat" w:hAnsi="GHEA Grapalat"/>
          <w:sz w:val="18"/>
          <w:szCs w:val="18"/>
          <w:lang w:val="es-ES"/>
        </w:rPr>
        <w:t xml:space="preserve"> </w:t>
      </w:r>
      <w:r w:rsidRPr="00CE08A5">
        <w:rPr>
          <w:rFonts w:ascii="GHEA Grapalat" w:hAnsi="GHEA Grapalat" w:cs="Sylfaen"/>
          <w:sz w:val="18"/>
          <w:szCs w:val="18"/>
        </w:rPr>
        <w:t>դատվածությունը</w:t>
      </w:r>
      <w:r w:rsidRPr="00CE08A5">
        <w:rPr>
          <w:rFonts w:ascii="GHEA Grapalat" w:hAnsi="GHEA Grapalat"/>
          <w:sz w:val="18"/>
          <w:szCs w:val="18"/>
          <w:lang w:val="es-ES"/>
        </w:rPr>
        <w:t xml:space="preserve"> </w:t>
      </w:r>
      <w:r w:rsidRPr="00CE08A5">
        <w:rPr>
          <w:rFonts w:ascii="GHEA Grapalat" w:hAnsi="GHEA Grapalat" w:cs="Sylfaen"/>
          <w:sz w:val="18"/>
          <w:szCs w:val="18"/>
        </w:rPr>
        <w:t>օրենքով</w:t>
      </w:r>
      <w:r w:rsidRPr="00CE08A5">
        <w:rPr>
          <w:rFonts w:ascii="GHEA Grapalat" w:hAnsi="GHEA Grapalat"/>
          <w:sz w:val="18"/>
          <w:szCs w:val="18"/>
          <w:lang w:val="es-ES"/>
        </w:rPr>
        <w:t xml:space="preserve"> </w:t>
      </w:r>
      <w:r w:rsidRPr="00CE08A5">
        <w:rPr>
          <w:rFonts w:ascii="GHEA Grapalat" w:hAnsi="GHEA Grapalat" w:cs="Sylfaen"/>
          <w:sz w:val="18"/>
          <w:szCs w:val="18"/>
        </w:rPr>
        <w:t>սահմանված</w:t>
      </w:r>
      <w:r w:rsidRPr="00CE08A5">
        <w:rPr>
          <w:rFonts w:ascii="GHEA Grapalat" w:hAnsi="GHEA Grapalat"/>
          <w:sz w:val="18"/>
          <w:szCs w:val="18"/>
          <w:lang w:val="es-ES"/>
        </w:rPr>
        <w:t xml:space="preserve"> </w:t>
      </w:r>
      <w:r w:rsidRPr="00CE08A5">
        <w:rPr>
          <w:rFonts w:ascii="GHEA Grapalat" w:hAnsi="GHEA Grapalat" w:cs="Sylfaen"/>
          <w:sz w:val="18"/>
          <w:szCs w:val="18"/>
        </w:rPr>
        <w:t>կարգով</w:t>
      </w:r>
      <w:r w:rsidRPr="00CE08A5">
        <w:rPr>
          <w:rFonts w:ascii="GHEA Grapalat" w:hAnsi="GHEA Grapalat"/>
          <w:sz w:val="18"/>
          <w:szCs w:val="18"/>
          <w:lang w:val="es-ES"/>
        </w:rPr>
        <w:t xml:space="preserve"> </w:t>
      </w:r>
      <w:r w:rsidRPr="00CE08A5">
        <w:rPr>
          <w:rFonts w:ascii="GHEA Grapalat" w:hAnsi="GHEA Grapalat" w:cs="Sylfaen"/>
          <w:sz w:val="18"/>
          <w:szCs w:val="18"/>
        </w:rPr>
        <w:t>հանված</w:t>
      </w:r>
      <w:r w:rsidRPr="00CE08A5">
        <w:rPr>
          <w:rFonts w:ascii="GHEA Grapalat" w:hAnsi="GHEA Grapalat"/>
          <w:sz w:val="18"/>
          <w:szCs w:val="18"/>
          <w:lang w:val="es-ES"/>
        </w:rPr>
        <w:t xml:space="preserve"> </w:t>
      </w:r>
      <w:r w:rsidRPr="00CE08A5">
        <w:rPr>
          <w:rFonts w:ascii="GHEA Grapalat" w:hAnsi="GHEA Grapalat" w:cs="Sylfaen"/>
          <w:sz w:val="18"/>
          <w:szCs w:val="18"/>
        </w:rPr>
        <w:t>կամ</w:t>
      </w:r>
      <w:r w:rsidRPr="00CE08A5">
        <w:rPr>
          <w:rFonts w:ascii="GHEA Grapalat" w:hAnsi="GHEA Grapalat"/>
          <w:sz w:val="18"/>
          <w:szCs w:val="18"/>
          <w:lang w:val="es-ES"/>
        </w:rPr>
        <w:t xml:space="preserve"> </w:t>
      </w:r>
      <w:r w:rsidRPr="00CE08A5">
        <w:rPr>
          <w:rFonts w:ascii="GHEA Grapalat" w:hAnsi="GHEA Grapalat" w:cs="Sylfaen"/>
          <w:sz w:val="18"/>
          <w:szCs w:val="18"/>
        </w:rPr>
        <w:t>մարված</w:t>
      </w:r>
      <w:r w:rsidRPr="00CE08A5">
        <w:rPr>
          <w:rFonts w:ascii="GHEA Grapalat" w:hAnsi="GHEA Grapalat"/>
          <w:sz w:val="18"/>
          <w:szCs w:val="18"/>
          <w:lang w:val="es-ES"/>
        </w:rPr>
        <w:t xml:space="preserve"> </w:t>
      </w:r>
      <w:r w:rsidRPr="00CE08A5">
        <w:rPr>
          <w:rFonts w:ascii="GHEA Grapalat" w:hAnsi="GHEA Grapalat" w:cs="Sylfaen"/>
          <w:sz w:val="18"/>
          <w:szCs w:val="18"/>
        </w:rPr>
        <w:t>է</w:t>
      </w:r>
      <w:r w:rsidRPr="00CE08A5">
        <w:rPr>
          <w:rFonts w:ascii="GHEA Grapalat" w:hAnsi="GHEA Grapalat"/>
          <w:sz w:val="18"/>
          <w:szCs w:val="18"/>
          <w:lang w:val="es-ES"/>
        </w:rPr>
        <w:t xml:space="preserve">.  </w:t>
      </w:r>
    </w:p>
    <w:p w:rsidR="00886C13" w:rsidRPr="00CE08A5" w:rsidRDefault="00886C13" w:rsidP="00886C13">
      <w:pPr>
        <w:ind w:firstLine="720"/>
        <w:jc w:val="both"/>
        <w:rPr>
          <w:rFonts w:ascii="GHEA Grapalat" w:hAnsi="GHEA Grapalat"/>
          <w:sz w:val="18"/>
          <w:szCs w:val="18"/>
          <w:lang w:val="es-ES"/>
        </w:rPr>
      </w:pPr>
      <w:r w:rsidRPr="00CE08A5">
        <w:rPr>
          <w:rFonts w:ascii="GHEA Grapalat" w:hAnsi="GHEA Grapalat" w:cs="Sylfaen"/>
          <w:sz w:val="18"/>
          <w:szCs w:val="18"/>
          <w:lang w:val="es-ES"/>
        </w:rPr>
        <w:t>4)</w:t>
      </w:r>
      <w:r w:rsidRPr="00CE08A5">
        <w:rPr>
          <w:rFonts w:ascii="GHEA Grapalat" w:hAnsi="GHEA Grapalat"/>
          <w:sz w:val="18"/>
          <w:szCs w:val="18"/>
          <w:lang w:val="es-ES"/>
        </w:rPr>
        <w:t xml:space="preserve"> </w:t>
      </w:r>
      <w:r w:rsidRPr="00CE08A5">
        <w:rPr>
          <w:rFonts w:ascii="GHEA Grapalat" w:hAnsi="GHEA Grapalat"/>
          <w:sz w:val="18"/>
          <w:szCs w:val="18"/>
        </w:rPr>
        <w:t>որոնց</w:t>
      </w:r>
      <w:r w:rsidRPr="00CE08A5">
        <w:rPr>
          <w:rFonts w:ascii="GHEA Grapalat" w:hAnsi="GHEA Grapalat"/>
          <w:sz w:val="18"/>
          <w:szCs w:val="18"/>
          <w:lang w:val="es-ES"/>
        </w:rPr>
        <w:t xml:space="preserve"> </w:t>
      </w:r>
      <w:r w:rsidRPr="00CE08A5">
        <w:rPr>
          <w:rFonts w:ascii="GHEA Grapalat" w:hAnsi="GHEA Grapalat"/>
          <w:sz w:val="18"/>
          <w:szCs w:val="18"/>
        </w:rPr>
        <w:t>վերաբերյալ</w:t>
      </w:r>
      <w:r w:rsidRPr="00CE08A5">
        <w:rPr>
          <w:rFonts w:ascii="GHEA Grapalat" w:hAnsi="GHEA Grapalat"/>
          <w:sz w:val="18"/>
          <w:szCs w:val="18"/>
          <w:lang w:val="es-ES"/>
        </w:rPr>
        <w:t xml:space="preserve"> </w:t>
      </w:r>
      <w:r w:rsidRPr="00CE08A5">
        <w:rPr>
          <w:rFonts w:ascii="GHEA Grapalat" w:hAnsi="GHEA Grapalat"/>
          <w:sz w:val="18"/>
          <w:szCs w:val="18"/>
        </w:rPr>
        <w:t>հայտը</w:t>
      </w:r>
      <w:r w:rsidRPr="00CE08A5">
        <w:rPr>
          <w:rFonts w:ascii="GHEA Grapalat" w:hAnsi="GHEA Grapalat"/>
          <w:sz w:val="18"/>
          <w:szCs w:val="18"/>
          <w:lang w:val="es-ES"/>
        </w:rPr>
        <w:t xml:space="preserve"> </w:t>
      </w:r>
      <w:r w:rsidRPr="00CE08A5">
        <w:rPr>
          <w:rFonts w:ascii="GHEA Grapalat" w:hAnsi="GHEA Grapalat"/>
          <w:sz w:val="18"/>
          <w:szCs w:val="18"/>
        </w:rPr>
        <w:t>ներկայացվելու</w:t>
      </w:r>
      <w:r w:rsidRPr="00CE08A5">
        <w:rPr>
          <w:rFonts w:ascii="GHEA Grapalat" w:hAnsi="GHEA Grapalat"/>
          <w:sz w:val="18"/>
          <w:szCs w:val="18"/>
          <w:lang w:val="es-ES"/>
        </w:rPr>
        <w:t xml:space="preserve"> </w:t>
      </w:r>
      <w:r w:rsidRPr="00CE08A5">
        <w:rPr>
          <w:rFonts w:ascii="GHEA Grapalat" w:hAnsi="GHEA Grapalat"/>
          <w:sz w:val="18"/>
          <w:szCs w:val="18"/>
        </w:rPr>
        <w:t>օրվան</w:t>
      </w:r>
      <w:r w:rsidRPr="00CE08A5">
        <w:rPr>
          <w:rFonts w:ascii="GHEA Grapalat" w:hAnsi="GHEA Grapalat"/>
          <w:sz w:val="18"/>
          <w:szCs w:val="18"/>
          <w:lang w:val="es-ES"/>
        </w:rPr>
        <w:t xml:space="preserve"> </w:t>
      </w:r>
      <w:r w:rsidRPr="00CE08A5">
        <w:rPr>
          <w:rFonts w:ascii="GHEA Grapalat" w:hAnsi="GHEA Grapalat"/>
          <w:sz w:val="18"/>
          <w:szCs w:val="18"/>
        </w:rPr>
        <w:t>նախորդող</w:t>
      </w:r>
      <w:r w:rsidRPr="00CE08A5">
        <w:rPr>
          <w:rFonts w:ascii="GHEA Grapalat" w:hAnsi="GHEA Grapalat"/>
          <w:sz w:val="18"/>
          <w:szCs w:val="18"/>
          <w:lang w:val="es-ES"/>
        </w:rPr>
        <w:t xml:space="preserve"> </w:t>
      </w:r>
      <w:r w:rsidRPr="00CE08A5">
        <w:rPr>
          <w:rFonts w:ascii="GHEA Grapalat" w:hAnsi="GHEA Grapalat"/>
          <w:sz w:val="18"/>
          <w:szCs w:val="18"/>
        </w:rPr>
        <w:t>մեկ</w:t>
      </w:r>
      <w:r w:rsidRPr="00CE08A5">
        <w:rPr>
          <w:rFonts w:ascii="GHEA Grapalat" w:hAnsi="GHEA Grapalat"/>
          <w:sz w:val="18"/>
          <w:szCs w:val="18"/>
          <w:lang w:val="es-ES"/>
        </w:rPr>
        <w:t xml:space="preserve"> </w:t>
      </w:r>
      <w:r w:rsidRPr="00CE08A5">
        <w:rPr>
          <w:rFonts w:ascii="GHEA Grapalat" w:hAnsi="GHEA Grapalat"/>
          <w:sz w:val="18"/>
          <w:szCs w:val="18"/>
        </w:rPr>
        <w:t>տարվա</w:t>
      </w:r>
      <w:r w:rsidRPr="00CE08A5">
        <w:rPr>
          <w:rFonts w:ascii="GHEA Grapalat" w:hAnsi="GHEA Grapalat"/>
          <w:sz w:val="18"/>
          <w:szCs w:val="18"/>
          <w:lang w:val="es-ES"/>
        </w:rPr>
        <w:t xml:space="preserve"> </w:t>
      </w:r>
      <w:r w:rsidRPr="00CE08A5">
        <w:rPr>
          <w:rFonts w:ascii="GHEA Grapalat" w:hAnsi="GHEA Grapalat"/>
          <w:sz w:val="18"/>
          <w:szCs w:val="18"/>
        </w:rPr>
        <w:t>ընթացքում</w:t>
      </w:r>
      <w:r w:rsidRPr="00CE08A5">
        <w:rPr>
          <w:rFonts w:ascii="GHEA Grapalat" w:hAnsi="GHEA Grapalat"/>
          <w:sz w:val="18"/>
          <w:szCs w:val="18"/>
          <w:lang w:val="es-ES"/>
        </w:rPr>
        <w:t xml:space="preserve"> </w:t>
      </w:r>
      <w:r w:rsidRPr="00CE08A5">
        <w:rPr>
          <w:rFonts w:ascii="GHEA Grapalat" w:hAnsi="GHEA Grapalat"/>
          <w:sz w:val="18"/>
          <w:szCs w:val="18"/>
        </w:rPr>
        <w:t>առկա</w:t>
      </w:r>
      <w:r w:rsidRPr="00CE08A5">
        <w:rPr>
          <w:rFonts w:ascii="GHEA Grapalat" w:hAnsi="GHEA Grapalat"/>
          <w:sz w:val="18"/>
          <w:szCs w:val="18"/>
          <w:lang w:val="es-ES"/>
        </w:rPr>
        <w:t xml:space="preserve"> </w:t>
      </w:r>
      <w:r w:rsidRPr="00CE08A5">
        <w:rPr>
          <w:rFonts w:ascii="GHEA Grapalat" w:hAnsi="GHEA Grapalat"/>
          <w:sz w:val="18"/>
          <w:szCs w:val="18"/>
        </w:rPr>
        <w:t>է</w:t>
      </w:r>
      <w:r w:rsidRPr="00CE08A5">
        <w:rPr>
          <w:rFonts w:ascii="GHEA Grapalat" w:hAnsi="GHEA Grapalat"/>
          <w:sz w:val="18"/>
          <w:szCs w:val="18"/>
          <w:lang w:val="es-ES"/>
        </w:rPr>
        <w:t xml:space="preserve"> </w:t>
      </w:r>
      <w:r w:rsidRPr="00CE08A5">
        <w:rPr>
          <w:rFonts w:ascii="GHEA Grapalat" w:hAnsi="GHEA Grapalat"/>
          <w:sz w:val="18"/>
          <w:szCs w:val="18"/>
        </w:rPr>
        <w:t>օրենքով</w:t>
      </w:r>
      <w:r w:rsidRPr="00CE08A5">
        <w:rPr>
          <w:rFonts w:ascii="GHEA Grapalat" w:hAnsi="GHEA Grapalat"/>
          <w:sz w:val="18"/>
          <w:szCs w:val="18"/>
          <w:lang w:val="es-ES"/>
        </w:rPr>
        <w:t xml:space="preserve"> </w:t>
      </w:r>
      <w:r w:rsidRPr="00CE08A5">
        <w:rPr>
          <w:rFonts w:ascii="GHEA Grapalat" w:hAnsi="GHEA Grapalat"/>
          <w:sz w:val="18"/>
          <w:szCs w:val="18"/>
        </w:rPr>
        <w:t>սահմանված</w:t>
      </w:r>
      <w:r w:rsidRPr="00CE08A5">
        <w:rPr>
          <w:rFonts w:ascii="GHEA Grapalat" w:hAnsi="GHEA Grapalat"/>
          <w:sz w:val="18"/>
          <w:szCs w:val="18"/>
          <w:lang w:val="es-ES"/>
        </w:rPr>
        <w:t xml:space="preserve"> </w:t>
      </w:r>
      <w:r w:rsidRPr="00CE08A5">
        <w:rPr>
          <w:rFonts w:ascii="GHEA Grapalat" w:hAnsi="GHEA Grapalat"/>
          <w:sz w:val="18"/>
          <w:szCs w:val="18"/>
        </w:rPr>
        <w:t>կարգով</w:t>
      </w:r>
      <w:r w:rsidRPr="00CE08A5">
        <w:rPr>
          <w:rFonts w:ascii="GHEA Grapalat" w:hAnsi="GHEA Grapalat"/>
          <w:sz w:val="18"/>
          <w:szCs w:val="18"/>
          <w:lang w:val="es-ES"/>
        </w:rPr>
        <w:t xml:space="preserve"> </w:t>
      </w:r>
      <w:r w:rsidRPr="00CE08A5">
        <w:rPr>
          <w:rFonts w:ascii="GHEA Grapalat" w:hAnsi="GHEA Grapalat"/>
          <w:sz w:val="18"/>
          <w:szCs w:val="18"/>
        </w:rPr>
        <w:t>կայացված</w:t>
      </w:r>
      <w:r w:rsidRPr="00CE08A5">
        <w:rPr>
          <w:rFonts w:ascii="GHEA Grapalat" w:hAnsi="GHEA Grapalat"/>
          <w:sz w:val="18"/>
          <w:szCs w:val="18"/>
          <w:lang w:val="es-ES"/>
        </w:rPr>
        <w:t xml:space="preserve"> </w:t>
      </w:r>
      <w:r w:rsidRPr="00CE08A5">
        <w:rPr>
          <w:rFonts w:ascii="GHEA Grapalat" w:hAnsi="GHEA Grapalat"/>
          <w:sz w:val="18"/>
          <w:szCs w:val="18"/>
        </w:rPr>
        <w:t>անբողոքարկելի</w:t>
      </w:r>
      <w:r w:rsidRPr="00CE08A5">
        <w:rPr>
          <w:rFonts w:ascii="GHEA Grapalat" w:hAnsi="GHEA Grapalat"/>
          <w:sz w:val="18"/>
          <w:szCs w:val="18"/>
          <w:lang w:val="es-ES"/>
        </w:rPr>
        <w:t xml:space="preserve"> </w:t>
      </w:r>
      <w:r w:rsidRPr="00CE08A5">
        <w:rPr>
          <w:rFonts w:ascii="GHEA Grapalat" w:hAnsi="GHEA Grapalat"/>
          <w:sz w:val="18"/>
          <w:szCs w:val="18"/>
        </w:rPr>
        <w:t>վարչական</w:t>
      </w:r>
      <w:r w:rsidRPr="00CE08A5">
        <w:rPr>
          <w:rFonts w:ascii="GHEA Grapalat" w:hAnsi="GHEA Grapalat"/>
          <w:sz w:val="18"/>
          <w:szCs w:val="18"/>
          <w:lang w:val="es-ES"/>
        </w:rPr>
        <w:t xml:space="preserve"> </w:t>
      </w:r>
      <w:r w:rsidRPr="00CE08A5">
        <w:rPr>
          <w:rFonts w:ascii="GHEA Grapalat" w:hAnsi="GHEA Grapalat"/>
          <w:sz w:val="18"/>
          <w:szCs w:val="18"/>
        </w:rPr>
        <w:t>ակտ</w:t>
      </w:r>
      <w:r w:rsidRPr="00CE08A5">
        <w:rPr>
          <w:rFonts w:ascii="GHEA Grapalat" w:hAnsi="GHEA Grapalat"/>
          <w:sz w:val="18"/>
          <w:szCs w:val="18"/>
          <w:lang w:val="es-ES"/>
        </w:rPr>
        <w:t xml:space="preserve">` </w:t>
      </w:r>
      <w:r w:rsidRPr="00CE08A5">
        <w:rPr>
          <w:rFonts w:ascii="GHEA Grapalat" w:hAnsi="GHEA Grapalat"/>
          <w:sz w:val="18"/>
          <w:szCs w:val="18"/>
        </w:rPr>
        <w:t>գնումների</w:t>
      </w:r>
      <w:r w:rsidRPr="00CE08A5">
        <w:rPr>
          <w:rFonts w:ascii="GHEA Grapalat" w:hAnsi="GHEA Grapalat"/>
          <w:sz w:val="18"/>
          <w:szCs w:val="18"/>
          <w:lang w:val="es-ES"/>
        </w:rPr>
        <w:t xml:space="preserve"> </w:t>
      </w:r>
      <w:r w:rsidRPr="00CE08A5">
        <w:rPr>
          <w:rFonts w:ascii="GHEA Grapalat" w:hAnsi="GHEA Grapalat"/>
          <w:sz w:val="18"/>
          <w:szCs w:val="18"/>
        </w:rPr>
        <w:t>ոլորտում</w:t>
      </w:r>
      <w:r w:rsidRPr="00CE08A5">
        <w:rPr>
          <w:rFonts w:ascii="GHEA Grapalat" w:hAnsi="GHEA Grapalat"/>
          <w:sz w:val="18"/>
          <w:szCs w:val="18"/>
          <w:lang w:val="es-ES"/>
        </w:rPr>
        <w:t xml:space="preserve"> </w:t>
      </w:r>
      <w:r w:rsidRPr="00CE08A5">
        <w:rPr>
          <w:rFonts w:ascii="GHEA Grapalat" w:hAnsi="GHEA Grapalat" w:cs="Sylfaen"/>
          <w:sz w:val="18"/>
          <w:szCs w:val="18"/>
        </w:rPr>
        <w:t>հակամրցակցային</w:t>
      </w:r>
      <w:r w:rsidRPr="00CE08A5">
        <w:rPr>
          <w:rFonts w:ascii="GHEA Grapalat" w:hAnsi="GHEA Grapalat"/>
          <w:sz w:val="18"/>
          <w:szCs w:val="18"/>
          <w:lang w:val="es-ES"/>
        </w:rPr>
        <w:t xml:space="preserve"> </w:t>
      </w:r>
      <w:r w:rsidRPr="00CE08A5">
        <w:rPr>
          <w:rFonts w:ascii="GHEA Grapalat" w:hAnsi="GHEA Grapalat" w:cs="Sylfaen"/>
          <w:sz w:val="18"/>
          <w:szCs w:val="18"/>
        </w:rPr>
        <w:t>համաձայնության</w:t>
      </w:r>
      <w:r w:rsidRPr="00CE08A5">
        <w:rPr>
          <w:rFonts w:ascii="GHEA Grapalat" w:hAnsi="GHEA Grapalat"/>
          <w:sz w:val="18"/>
          <w:szCs w:val="18"/>
          <w:lang w:val="es-ES"/>
        </w:rPr>
        <w:t xml:space="preserve"> </w:t>
      </w:r>
      <w:r w:rsidRPr="00CE08A5">
        <w:rPr>
          <w:rFonts w:ascii="GHEA Grapalat" w:hAnsi="GHEA Grapalat" w:cs="Sylfaen"/>
          <w:sz w:val="18"/>
          <w:szCs w:val="18"/>
        </w:rPr>
        <w:t>կամ</w:t>
      </w:r>
      <w:r w:rsidRPr="00CE08A5">
        <w:rPr>
          <w:rFonts w:ascii="GHEA Grapalat" w:hAnsi="GHEA Grapalat"/>
          <w:sz w:val="18"/>
          <w:szCs w:val="18"/>
          <w:lang w:val="es-ES"/>
        </w:rPr>
        <w:t xml:space="preserve"> </w:t>
      </w:r>
      <w:r w:rsidRPr="00CE08A5">
        <w:rPr>
          <w:rFonts w:ascii="GHEA Grapalat" w:hAnsi="GHEA Grapalat" w:cs="Sylfaen"/>
          <w:sz w:val="18"/>
          <w:szCs w:val="18"/>
        </w:rPr>
        <w:t>գերիշխող</w:t>
      </w:r>
      <w:r w:rsidRPr="00CE08A5">
        <w:rPr>
          <w:rFonts w:ascii="GHEA Grapalat" w:hAnsi="GHEA Grapalat"/>
          <w:sz w:val="18"/>
          <w:szCs w:val="18"/>
          <w:lang w:val="es-ES"/>
        </w:rPr>
        <w:t xml:space="preserve"> </w:t>
      </w:r>
      <w:r w:rsidRPr="00CE08A5">
        <w:rPr>
          <w:rFonts w:ascii="GHEA Grapalat" w:hAnsi="GHEA Grapalat" w:cs="Sylfaen"/>
          <w:sz w:val="18"/>
          <w:szCs w:val="18"/>
        </w:rPr>
        <w:t>դիրքի</w:t>
      </w:r>
      <w:r w:rsidRPr="00CE08A5">
        <w:rPr>
          <w:rFonts w:ascii="GHEA Grapalat" w:hAnsi="GHEA Grapalat"/>
          <w:sz w:val="18"/>
          <w:szCs w:val="18"/>
          <w:lang w:val="es-ES"/>
        </w:rPr>
        <w:t xml:space="preserve"> </w:t>
      </w:r>
      <w:r w:rsidRPr="00CE08A5">
        <w:rPr>
          <w:rFonts w:ascii="GHEA Grapalat" w:hAnsi="GHEA Grapalat" w:cs="Sylfaen"/>
          <w:sz w:val="18"/>
          <w:szCs w:val="18"/>
        </w:rPr>
        <w:t>չարաշահման</w:t>
      </w:r>
      <w:r w:rsidRPr="00CE08A5">
        <w:rPr>
          <w:rFonts w:ascii="GHEA Grapalat" w:hAnsi="GHEA Grapalat"/>
          <w:sz w:val="18"/>
          <w:szCs w:val="18"/>
          <w:lang w:val="es-ES"/>
        </w:rPr>
        <w:t xml:space="preserve"> </w:t>
      </w:r>
      <w:r w:rsidRPr="00CE08A5">
        <w:rPr>
          <w:rFonts w:ascii="GHEA Grapalat" w:hAnsi="GHEA Grapalat" w:cs="Sylfaen"/>
          <w:sz w:val="18"/>
          <w:szCs w:val="18"/>
        </w:rPr>
        <w:t>համար</w:t>
      </w:r>
      <w:r w:rsidRPr="00CE08A5">
        <w:rPr>
          <w:rFonts w:ascii="GHEA Grapalat" w:hAnsi="GHEA Grapalat" w:cs="Sylfaen"/>
          <w:sz w:val="18"/>
          <w:szCs w:val="18"/>
          <w:lang w:val="es-ES"/>
        </w:rPr>
        <w:t>.</w:t>
      </w:r>
    </w:p>
    <w:p w:rsidR="00886C13" w:rsidRPr="00CE08A5" w:rsidRDefault="00886C13" w:rsidP="00886C13">
      <w:pPr>
        <w:ind w:firstLine="720"/>
        <w:jc w:val="both"/>
        <w:rPr>
          <w:rFonts w:ascii="GHEA Grapalat" w:hAnsi="GHEA Grapalat"/>
          <w:sz w:val="18"/>
          <w:szCs w:val="18"/>
          <w:lang w:val="es-ES"/>
        </w:rPr>
      </w:pPr>
      <w:r w:rsidRPr="00CE08A5">
        <w:rPr>
          <w:rFonts w:ascii="GHEA Grapalat" w:hAnsi="GHEA Grapalat" w:cs="Sylfaen"/>
          <w:sz w:val="18"/>
          <w:szCs w:val="18"/>
          <w:lang w:val="es-ES"/>
        </w:rPr>
        <w:t xml:space="preserve">5) </w:t>
      </w:r>
      <w:r w:rsidRPr="00CE08A5">
        <w:rPr>
          <w:rFonts w:ascii="GHEA Grapalat" w:hAnsi="GHEA Grapalat" w:cs="Sylfaen"/>
          <w:sz w:val="18"/>
          <w:szCs w:val="18"/>
        </w:rPr>
        <w:t>որոնք</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հայտը</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ներկայացնելու</w:t>
      </w:r>
      <w:r w:rsidRPr="00CE08A5">
        <w:rPr>
          <w:rFonts w:ascii="GHEA Grapalat" w:hAnsi="GHEA Grapalat" w:cs="Sylfaen"/>
          <w:sz w:val="18"/>
          <w:szCs w:val="18"/>
          <w:lang w:val="es-ES"/>
        </w:rPr>
        <w:t xml:space="preserve"> </w:t>
      </w:r>
      <w:r w:rsidRPr="00CE08A5">
        <w:rPr>
          <w:rFonts w:ascii="GHEA Grapalat" w:hAnsi="GHEA Grapalat" w:cs="Sylfaen"/>
          <w:sz w:val="18"/>
          <w:szCs w:val="18"/>
        </w:rPr>
        <w:t>օրվա</w:t>
      </w:r>
      <w:r w:rsidRPr="00CE08A5">
        <w:rPr>
          <w:rFonts w:ascii="GHEA Grapalat" w:hAnsi="GHEA Grapalat" w:cs="Sylfaen"/>
          <w:sz w:val="18"/>
          <w:szCs w:val="18"/>
          <w:lang w:val="es-ES"/>
        </w:rPr>
        <w:t xml:space="preserve"> </w:t>
      </w:r>
      <w:r w:rsidRPr="00CE08A5">
        <w:rPr>
          <w:rFonts w:ascii="GHEA Grapalat" w:hAnsi="GHEA Grapalat" w:cs="Sylfaen"/>
          <w:sz w:val="18"/>
          <w:szCs w:val="18"/>
        </w:rPr>
        <w:t>դրությամբ</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ներառված</w:t>
      </w:r>
      <w:r w:rsidRPr="00CE08A5">
        <w:rPr>
          <w:rFonts w:ascii="GHEA Grapalat" w:hAnsi="GHEA Grapalat" w:cs="Sylfaen"/>
          <w:sz w:val="18"/>
          <w:szCs w:val="18"/>
          <w:lang w:val="es-ES"/>
        </w:rPr>
        <w:t xml:space="preserve"> </w:t>
      </w:r>
      <w:r w:rsidRPr="00CE08A5">
        <w:rPr>
          <w:rFonts w:ascii="GHEA Grapalat" w:hAnsi="GHEA Grapalat" w:cs="Sylfaen"/>
          <w:sz w:val="18"/>
          <w:szCs w:val="18"/>
        </w:rPr>
        <w:t>են</w:t>
      </w:r>
      <w:r w:rsidRPr="00CE08A5">
        <w:rPr>
          <w:rFonts w:ascii="GHEA Grapalat" w:hAnsi="GHEA Grapalat" w:cs="Sylfaen"/>
          <w:sz w:val="18"/>
          <w:szCs w:val="18"/>
          <w:lang w:val="es-ES"/>
        </w:rPr>
        <w:t xml:space="preserve"> </w:t>
      </w:r>
      <w:r w:rsidRPr="00CE08A5">
        <w:rPr>
          <w:rFonts w:ascii="GHEA Grapalat" w:hAnsi="GHEA Grapalat" w:cs="Sylfaen"/>
          <w:sz w:val="18"/>
          <w:szCs w:val="18"/>
        </w:rPr>
        <w:t>Եվրասիական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տնտեսական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միությանն</w:t>
      </w:r>
      <w:r w:rsidRPr="00CE08A5">
        <w:rPr>
          <w:rFonts w:ascii="GHEA Grapalat" w:hAnsi="GHEA Grapalat" w:cs="Sylfaen"/>
          <w:sz w:val="18"/>
          <w:szCs w:val="18"/>
          <w:lang w:val="es-ES"/>
        </w:rPr>
        <w:t xml:space="preserve"> </w:t>
      </w:r>
      <w:r w:rsidRPr="00CE08A5">
        <w:rPr>
          <w:rFonts w:ascii="GHEA Grapalat" w:hAnsi="GHEA Grapalat" w:cs="Sylfaen"/>
          <w:sz w:val="18"/>
          <w:szCs w:val="18"/>
        </w:rPr>
        <w:t>անդամակցող</w:t>
      </w:r>
      <w:r w:rsidRPr="00CE08A5">
        <w:rPr>
          <w:rFonts w:ascii="GHEA Grapalat" w:hAnsi="GHEA Grapalat" w:cs="Sylfaen"/>
          <w:sz w:val="18"/>
          <w:szCs w:val="18"/>
          <w:lang w:val="es-ES"/>
        </w:rPr>
        <w:t xml:space="preserve"> </w:t>
      </w:r>
      <w:r w:rsidRPr="00CE08A5">
        <w:rPr>
          <w:rFonts w:ascii="GHEA Grapalat" w:hAnsi="GHEA Grapalat" w:cs="Sylfaen"/>
          <w:sz w:val="18"/>
          <w:szCs w:val="18"/>
        </w:rPr>
        <w:t>երկրների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մասին</w:t>
      </w:r>
      <w:r w:rsidRPr="00CE08A5">
        <w:rPr>
          <w:rFonts w:ascii="GHEA Grapalat" w:hAnsi="GHEA Grapalat" w:cs="Sylfaen"/>
          <w:sz w:val="18"/>
          <w:szCs w:val="18"/>
          <w:lang w:val="es-ES"/>
        </w:rPr>
        <w:t xml:space="preserve"> </w:t>
      </w:r>
      <w:r w:rsidRPr="00CE08A5">
        <w:rPr>
          <w:rFonts w:ascii="GHEA Grapalat" w:hAnsi="GHEA Grapalat" w:cs="Sylfaen"/>
          <w:sz w:val="18"/>
          <w:szCs w:val="18"/>
        </w:rPr>
        <w:t>օրենսդրության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համաձայն</w:t>
      </w:r>
      <w:r w:rsidRPr="00CE08A5">
        <w:rPr>
          <w:rFonts w:ascii="GHEA Grapalat" w:hAnsi="GHEA Grapalat" w:cs="Sylfaen"/>
          <w:sz w:val="18"/>
          <w:szCs w:val="18"/>
          <w:lang w:val="es-ES"/>
        </w:rPr>
        <w:t xml:space="preserve"> </w:t>
      </w:r>
      <w:r w:rsidRPr="00CE08A5">
        <w:rPr>
          <w:rFonts w:ascii="GHEA Grapalat" w:hAnsi="GHEA Grapalat" w:cs="Sylfaen"/>
          <w:sz w:val="18"/>
          <w:szCs w:val="18"/>
        </w:rPr>
        <w:t>հրապարակված</w:t>
      </w:r>
      <w:r w:rsidRPr="00CE08A5">
        <w:rPr>
          <w:rFonts w:ascii="GHEA Grapalat" w:hAnsi="GHEA Grapalat" w:cs="Sylfaen"/>
          <w:sz w:val="18"/>
          <w:szCs w:val="18"/>
          <w:lang w:val="es-ES"/>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գործընթացին</w:t>
      </w:r>
      <w:r w:rsidRPr="00CE08A5">
        <w:rPr>
          <w:rFonts w:ascii="GHEA Grapalat" w:hAnsi="GHEA Grapalat"/>
          <w:sz w:val="18"/>
          <w:szCs w:val="18"/>
          <w:lang w:val="es-ES"/>
        </w:rPr>
        <w:t xml:space="preserve"> </w:t>
      </w:r>
      <w:r w:rsidRPr="00CE08A5">
        <w:rPr>
          <w:rFonts w:ascii="GHEA Grapalat" w:hAnsi="GHEA Grapalat" w:cs="Sylfaen"/>
          <w:sz w:val="18"/>
          <w:szCs w:val="18"/>
        </w:rPr>
        <w:t>մասնակցելու</w:t>
      </w:r>
      <w:r w:rsidRPr="00CE08A5">
        <w:rPr>
          <w:rFonts w:ascii="GHEA Grapalat" w:hAnsi="GHEA Grapalat"/>
          <w:sz w:val="18"/>
          <w:szCs w:val="18"/>
          <w:lang w:val="es-ES"/>
        </w:rPr>
        <w:t xml:space="preserve"> </w:t>
      </w:r>
      <w:r w:rsidRPr="00CE08A5">
        <w:rPr>
          <w:rFonts w:ascii="GHEA Grapalat" w:hAnsi="GHEA Grapalat" w:cs="Sylfaen"/>
          <w:sz w:val="18"/>
          <w:szCs w:val="18"/>
        </w:rPr>
        <w:t>իրավունք</w:t>
      </w:r>
      <w:r w:rsidRPr="00CE08A5">
        <w:rPr>
          <w:rFonts w:ascii="GHEA Grapalat" w:hAnsi="GHEA Grapalat"/>
          <w:sz w:val="18"/>
          <w:szCs w:val="18"/>
          <w:lang w:val="es-ES"/>
        </w:rPr>
        <w:t xml:space="preserve"> </w:t>
      </w:r>
      <w:r w:rsidRPr="00CE08A5">
        <w:rPr>
          <w:rFonts w:ascii="GHEA Grapalat" w:hAnsi="GHEA Grapalat" w:cs="Sylfaen"/>
          <w:sz w:val="18"/>
          <w:szCs w:val="18"/>
        </w:rPr>
        <w:t>չունեցող</w:t>
      </w:r>
      <w:r w:rsidRPr="00CE08A5">
        <w:rPr>
          <w:rFonts w:ascii="GHEA Grapalat" w:hAnsi="GHEA Grapalat"/>
          <w:sz w:val="18"/>
          <w:szCs w:val="18"/>
          <w:lang w:val="es-ES"/>
        </w:rPr>
        <w:t xml:space="preserve"> </w:t>
      </w:r>
      <w:r w:rsidRPr="00CE08A5">
        <w:rPr>
          <w:rFonts w:ascii="GHEA Grapalat" w:hAnsi="GHEA Grapalat" w:cs="Sylfaen"/>
          <w:sz w:val="18"/>
          <w:szCs w:val="18"/>
        </w:rPr>
        <w:t>մասնակիցների</w:t>
      </w:r>
      <w:r w:rsidRPr="00CE08A5">
        <w:rPr>
          <w:rFonts w:ascii="GHEA Grapalat" w:hAnsi="GHEA Grapalat"/>
          <w:sz w:val="18"/>
          <w:szCs w:val="18"/>
          <w:lang w:val="es-ES"/>
        </w:rPr>
        <w:t xml:space="preserve"> </w:t>
      </w:r>
      <w:r w:rsidRPr="00CE08A5">
        <w:rPr>
          <w:rFonts w:ascii="GHEA Grapalat" w:hAnsi="GHEA Grapalat" w:cs="Sylfaen"/>
          <w:sz w:val="18"/>
          <w:szCs w:val="18"/>
        </w:rPr>
        <w:t>ցուցակում</w:t>
      </w:r>
      <w:r w:rsidRPr="00CE08A5">
        <w:rPr>
          <w:rFonts w:ascii="GHEA Grapalat" w:hAnsi="GHEA Grapalat" w:cs="Sylfaen"/>
          <w:sz w:val="18"/>
          <w:szCs w:val="18"/>
          <w:lang w:val="es-ES"/>
        </w:rPr>
        <w:t xml:space="preserve">. </w:t>
      </w:r>
    </w:p>
    <w:p w:rsidR="00886C13" w:rsidRPr="00CE08A5" w:rsidRDefault="00886C13" w:rsidP="00886C13">
      <w:pPr>
        <w:ind w:firstLine="567"/>
        <w:jc w:val="both"/>
        <w:rPr>
          <w:rFonts w:ascii="GHEA Grapalat" w:hAnsi="GHEA Grapalat"/>
          <w:sz w:val="18"/>
          <w:szCs w:val="18"/>
          <w:lang w:val="es-ES"/>
        </w:rPr>
      </w:pPr>
      <w:r w:rsidRPr="00CE08A5">
        <w:rPr>
          <w:rFonts w:ascii="GHEA Grapalat" w:hAnsi="GHEA Grapalat"/>
          <w:sz w:val="18"/>
          <w:szCs w:val="18"/>
          <w:lang w:val="es-ES"/>
        </w:rPr>
        <w:t xml:space="preserve">   6) </w:t>
      </w:r>
      <w:r w:rsidRPr="00CE08A5">
        <w:rPr>
          <w:rFonts w:ascii="GHEA Grapalat" w:hAnsi="GHEA Grapalat"/>
          <w:sz w:val="18"/>
          <w:szCs w:val="18"/>
        </w:rPr>
        <w:t>որոնք</w:t>
      </w:r>
      <w:r w:rsidRPr="00CE08A5">
        <w:rPr>
          <w:rFonts w:ascii="GHEA Grapalat" w:hAnsi="GHEA Grapalat"/>
          <w:sz w:val="18"/>
          <w:szCs w:val="18"/>
          <w:lang w:val="es-ES"/>
        </w:rPr>
        <w:t xml:space="preserve"> </w:t>
      </w:r>
      <w:r w:rsidRPr="00CE08A5">
        <w:rPr>
          <w:rFonts w:ascii="GHEA Grapalat" w:hAnsi="GHEA Grapalat"/>
          <w:sz w:val="18"/>
          <w:szCs w:val="18"/>
        </w:rPr>
        <w:t>հայտը</w:t>
      </w:r>
      <w:r w:rsidRPr="00CE08A5">
        <w:rPr>
          <w:rFonts w:ascii="GHEA Grapalat" w:hAnsi="GHEA Grapalat"/>
          <w:sz w:val="18"/>
          <w:szCs w:val="18"/>
          <w:lang w:val="es-ES"/>
        </w:rPr>
        <w:t xml:space="preserve"> </w:t>
      </w:r>
      <w:r w:rsidRPr="00CE08A5">
        <w:rPr>
          <w:rFonts w:ascii="GHEA Grapalat" w:hAnsi="GHEA Grapalat"/>
          <w:sz w:val="18"/>
          <w:szCs w:val="18"/>
        </w:rPr>
        <w:t>ներկայացնելու</w:t>
      </w:r>
      <w:r w:rsidRPr="00CE08A5">
        <w:rPr>
          <w:rFonts w:ascii="GHEA Grapalat" w:hAnsi="GHEA Grapalat"/>
          <w:sz w:val="18"/>
          <w:szCs w:val="18"/>
          <w:lang w:val="es-ES"/>
        </w:rPr>
        <w:t xml:space="preserve"> </w:t>
      </w:r>
      <w:r w:rsidRPr="00CE08A5">
        <w:rPr>
          <w:rFonts w:ascii="GHEA Grapalat" w:hAnsi="GHEA Grapalat"/>
          <w:sz w:val="18"/>
          <w:szCs w:val="18"/>
        </w:rPr>
        <w:t>օրվա</w:t>
      </w:r>
      <w:r w:rsidRPr="00CE08A5">
        <w:rPr>
          <w:rFonts w:ascii="GHEA Grapalat" w:hAnsi="GHEA Grapalat"/>
          <w:sz w:val="18"/>
          <w:szCs w:val="18"/>
          <w:lang w:val="es-ES"/>
        </w:rPr>
        <w:t xml:space="preserve"> </w:t>
      </w:r>
      <w:r w:rsidRPr="00CE08A5">
        <w:rPr>
          <w:rFonts w:ascii="GHEA Grapalat" w:hAnsi="GHEA Grapalat"/>
          <w:sz w:val="18"/>
          <w:szCs w:val="18"/>
        </w:rPr>
        <w:t>դրությամբ</w:t>
      </w:r>
      <w:r w:rsidRPr="00CE08A5">
        <w:rPr>
          <w:rFonts w:ascii="GHEA Grapalat" w:hAnsi="GHEA Grapalat"/>
          <w:sz w:val="18"/>
          <w:szCs w:val="18"/>
          <w:lang w:val="es-ES"/>
        </w:rPr>
        <w:t xml:space="preserve"> </w:t>
      </w:r>
      <w:r w:rsidRPr="00CE08A5">
        <w:rPr>
          <w:rFonts w:ascii="GHEA Grapalat" w:hAnsi="GHEA Grapalat" w:cs="Sylfaen"/>
          <w:sz w:val="18"/>
          <w:szCs w:val="18"/>
        </w:rPr>
        <w:t>ներառված</w:t>
      </w:r>
      <w:r w:rsidRPr="00CE08A5">
        <w:rPr>
          <w:rFonts w:ascii="GHEA Grapalat" w:hAnsi="GHEA Grapalat"/>
          <w:sz w:val="18"/>
          <w:szCs w:val="18"/>
          <w:lang w:val="es-ES"/>
        </w:rPr>
        <w:t xml:space="preserve"> </w:t>
      </w:r>
      <w:r w:rsidRPr="00CE08A5">
        <w:rPr>
          <w:rFonts w:ascii="GHEA Grapalat" w:hAnsi="GHEA Grapalat" w:cs="Sylfaen"/>
          <w:sz w:val="18"/>
          <w:szCs w:val="18"/>
        </w:rPr>
        <w:t>են</w:t>
      </w:r>
      <w:r w:rsidRPr="00CE08A5">
        <w:rPr>
          <w:rFonts w:ascii="GHEA Grapalat" w:hAnsi="GHEA Grapalat"/>
          <w:sz w:val="18"/>
          <w:szCs w:val="18"/>
          <w:lang w:val="es-ES"/>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գործընթացին</w:t>
      </w:r>
      <w:r w:rsidRPr="00CE08A5">
        <w:rPr>
          <w:rFonts w:ascii="GHEA Grapalat" w:hAnsi="GHEA Grapalat"/>
          <w:sz w:val="18"/>
          <w:szCs w:val="18"/>
          <w:lang w:val="es-ES"/>
        </w:rPr>
        <w:t xml:space="preserve"> </w:t>
      </w:r>
      <w:r w:rsidRPr="00CE08A5">
        <w:rPr>
          <w:rFonts w:ascii="GHEA Grapalat" w:hAnsi="GHEA Grapalat" w:cs="Sylfaen"/>
          <w:sz w:val="18"/>
          <w:szCs w:val="18"/>
        </w:rPr>
        <w:t>մասնակցելու</w:t>
      </w:r>
      <w:r w:rsidRPr="00CE08A5">
        <w:rPr>
          <w:rFonts w:ascii="GHEA Grapalat" w:hAnsi="GHEA Grapalat"/>
          <w:sz w:val="18"/>
          <w:szCs w:val="18"/>
          <w:lang w:val="es-ES"/>
        </w:rPr>
        <w:t xml:space="preserve"> </w:t>
      </w:r>
      <w:r w:rsidRPr="00CE08A5">
        <w:rPr>
          <w:rFonts w:ascii="GHEA Grapalat" w:hAnsi="GHEA Grapalat" w:cs="Sylfaen"/>
          <w:sz w:val="18"/>
          <w:szCs w:val="18"/>
        </w:rPr>
        <w:t>իրավունք</w:t>
      </w:r>
      <w:r w:rsidRPr="00CE08A5">
        <w:rPr>
          <w:rFonts w:ascii="GHEA Grapalat" w:hAnsi="GHEA Grapalat"/>
          <w:sz w:val="18"/>
          <w:szCs w:val="18"/>
          <w:lang w:val="es-ES"/>
        </w:rPr>
        <w:t xml:space="preserve"> </w:t>
      </w:r>
      <w:r w:rsidRPr="00CE08A5">
        <w:rPr>
          <w:rFonts w:ascii="GHEA Grapalat" w:hAnsi="GHEA Grapalat" w:cs="Sylfaen"/>
          <w:sz w:val="18"/>
          <w:szCs w:val="18"/>
        </w:rPr>
        <w:t>չունեցող</w:t>
      </w:r>
      <w:r w:rsidRPr="00CE08A5">
        <w:rPr>
          <w:rFonts w:ascii="GHEA Grapalat" w:hAnsi="GHEA Grapalat"/>
          <w:sz w:val="18"/>
          <w:szCs w:val="18"/>
          <w:lang w:val="es-ES"/>
        </w:rPr>
        <w:t xml:space="preserve"> </w:t>
      </w:r>
      <w:r w:rsidRPr="00CE08A5">
        <w:rPr>
          <w:rFonts w:ascii="GHEA Grapalat" w:hAnsi="GHEA Grapalat" w:cs="Sylfaen"/>
          <w:sz w:val="18"/>
          <w:szCs w:val="18"/>
        </w:rPr>
        <w:t>մասնակիցների</w:t>
      </w:r>
      <w:r w:rsidRPr="00CE08A5">
        <w:rPr>
          <w:rFonts w:ascii="GHEA Grapalat" w:hAnsi="GHEA Grapalat"/>
          <w:sz w:val="18"/>
          <w:szCs w:val="18"/>
          <w:lang w:val="es-ES"/>
        </w:rPr>
        <w:t xml:space="preserve"> </w:t>
      </w:r>
      <w:r w:rsidRPr="00CE08A5">
        <w:rPr>
          <w:rFonts w:ascii="GHEA Grapalat" w:hAnsi="GHEA Grapalat" w:cs="Sylfaen"/>
          <w:sz w:val="18"/>
          <w:szCs w:val="18"/>
        </w:rPr>
        <w:t>ցուցակում</w:t>
      </w:r>
      <w:r w:rsidRPr="00CE08A5">
        <w:rPr>
          <w:rFonts w:ascii="GHEA Grapalat" w:hAnsi="GHEA Grapalat"/>
          <w:sz w:val="18"/>
          <w:szCs w:val="18"/>
          <w:lang w:val="es-ES"/>
        </w:rPr>
        <w:t>:</w:t>
      </w:r>
    </w:p>
    <w:p w:rsidR="00886C13" w:rsidRPr="00CE08A5" w:rsidRDefault="00886C13" w:rsidP="00886C13">
      <w:pPr>
        <w:ind w:firstLine="567"/>
        <w:jc w:val="both"/>
        <w:rPr>
          <w:rFonts w:ascii="GHEA Grapalat" w:hAnsi="GHEA Grapalat" w:cs="Sylfaen"/>
          <w:sz w:val="18"/>
          <w:szCs w:val="18"/>
          <w:lang w:val="es-ES"/>
        </w:rPr>
      </w:pPr>
      <w:r w:rsidRPr="00CE08A5">
        <w:rPr>
          <w:rFonts w:ascii="GHEA Grapalat" w:hAnsi="GHEA Grapalat" w:cs="Sylfaen"/>
          <w:sz w:val="18"/>
          <w:szCs w:val="18"/>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86C13" w:rsidRPr="00CE08A5" w:rsidRDefault="00886C13" w:rsidP="00886C13">
      <w:pPr>
        <w:ind w:firstLine="567"/>
        <w:jc w:val="both"/>
        <w:rPr>
          <w:rFonts w:ascii="GHEA Grapalat" w:hAnsi="GHEA Grapalat" w:cs="Sylfaen"/>
          <w:sz w:val="18"/>
          <w:szCs w:val="18"/>
          <w:lang w:val="es-ES"/>
        </w:rPr>
      </w:pPr>
      <w:r w:rsidRPr="00CE08A5">
        <w:rPr>
          <w:rFonts w:ascii="GHEA Grapalat" w:hAnsi="GHEA Grapalat" w:cs="Sylfaen"/>
          <w:sz w:val="18"/>
          <w:szCs w:val="18"/>
          <w:lang w:val="es-ES"/>
        </w:rPr>
        <w:t>2.2 Մասնակցության իրավունքի գնահատման համար մասնակիցը հայտով պետք է ներկայացնի իր կողմից հաստատված` սույն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հրավերի</w:t>
      </w:r>
      <w:r w:rsidRPr="00CE08A5">
        <w:rPr>
          <w:rFonts w:ascii="GHEA Grapalat" w:hAnsi="GHEA Grapalat" w:cs="Arial"/>
          <w:sz w:val="18"/>
          <w:szCs w:val="18"/>
          <w:lang w:val="es-ES"/>
        </w:rPr>
        <w:t xml:space="preserve"> 2-րդ </w:t>
      </w:r>
      <w:r w:rsidRPr="00CE08A5">
        <w:rPr>
          <w:rFonts w:ascii="GHEA Grapalat" w:hAnsi="GHEA Grapalat" w:cs="Sylfaen"/>
          <w:sz w:val="18"/>
          <w:szCs w:val="18"/>
          <w:lang w:val="es-ES"/>
        </w:rPr>
        <w:t>մասի</w:t>
      </w:r>
      <w:r w:rsidRPr="00CE08A5">
        <w:rPr>
          <w:rFonts w:ascii="GHEA Grapalat" w:hAnsi="GHEA Grapalat" w:cs="Arial"/>
          <w:sz w:val="18"/>
          <w:szCs w:val="18"/>
          <w:lang w:val="es-ES"/>
        </w:rPr>
        <w:t xml:space="preserve"> 2.2 </w:t>
      </w:r>
      <w:r w:rsidRPr="00CE08A5">
        <w:rPr>
          <w:rFonts w:ascii="GHEA Grapalat" w:hAnsi="GHEA Grapalat" w:cs="Sylfaen"/>
          <w:sz w:val="18"/>
          <w:szCs w:val="18"/>
          <w:lang w:val="es-ES"/>
        </w:rPr>
        <w:t>կետով</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նախատեսված</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գրավոր</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 xml:space="preserve">հայտարարություն: </w:t>
      </w:r>
      <w:r w:rsidRPr="00CE08A5">
        <w:rPr>
          <w:rFonts w:ascii="GHEA Grapalat" w:hAnsi="GHEA Grapalat" w:cs="Sylfaen"/>
          <w:sz w:val="18"/>
          <w:szCs w:val="18"/>
        </w:rPr>
        <w:t>Բացի</w:t>
      </w:r>
      <w:r w:rsidRPr="00CE08A5">
        <w:rPr>
          <w:rFonts w:ascii="GHEA Grapalat" w:hAnsi="GHEA Grapalat" w:cs="Sylfaen"/>
          <w:sz w:val="18"/>
          <w:szCs w:val="18"/>
          <w:lang w:val="es-ES"/>
        </w:rPr>
        <w:t xml:space="preserve"> </w:t>
      </w:r>
      <w:r w:rsidRPr="00CE08A5">
        <w:rPr>
          <w:rFonts w:ascii="GHEA Grapalat" w:hAnsi="GHEA Grapalat" w:cs="Sylfaen"/>
          <w:sz w:val="18"/>
          <w:szCs w:val="18"/>
        </w:rPr>
        <w:t>սույն</w:t>
      </w:r>
      <w:r w:rsidRPr="00CE08A5">
        <w:rPr>
          <w:rFonts w:ascii="GHEA Grapalat" w:hAnsi="GHEA Grapalat" w:cs="Sylfaen"/>
          <w:sz w:val="18"/>
          <w:szCs w:val="18"/>
          <w:lang w:val="es-ES"/>
        </w:rPr>
        <w:t xml:space="preserve"> </w:t>
      </w:r>
      <w:r w:rsidRPr="00CE08A5">
        <w:rPr>
          <w:rFonts w:ascii="GHEA Grapalat" w:hAnsi="GHEA Grapalat" w:cs="Sylfaen"/>
          <w:sz w:val="18"/>
          <w:szCs w:val="18"/>
        </w:rPr>
        <w:t>կետով</w:t>
      </w:r>
      <w:r w:rsidRPr="00CE08A5">
        <w:rPr>
          <w:rFonts w:ascii="GHEA Grapalat" w:hAnsi="GHEA Grapalat" w:cs="Sylfaen"/>
          <w:sz w:val="18"/>
          <w:szCs w:val="18"/>
          <w:lang w:val="es-ES"/>
        </w:rPr>
        <w:t xml:space="preserve"> </w:t>
      </w:r>
      <w:r w:rsidRPr="00CE08A5">
        <w:rPr>
          <w:rFonts w:ascii="GHEA Grapalat" w:hAnsi="GHEA Grapalat" w:cs="Sylfaen"/>
          <w:sz w:val="18"/>
          <w:szCs w:val="18"/>
        </w:rPr>
        <w:t>նախատեսված</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հայտարարությունից</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իրավունքի</w:t>
      </w:r>
      <w:r w:rsidRPr="00CE08A5">
        <w:rPr>
          <w:rFonts w:ascii="GHEA Grapalat" w:hAnsi="GHEA Grapalat" w:cs="Sylfaen"/>
          <w:sz w:val="18"/>
          <w:szCs w:val="18"/>
          <w:lang w:val="es-ES"/>
        </w:rPr>
        <w:t xml:space="preserve"> </w:t>
      </w:r>
      <w:r w:rsidRPr="00CE08A5">
        <w:rPr>
          <w:rFonts w:ascii="GHEA Grapalat" w:hAnsi="GHEA Grapalat" w:cs="Sylfaen"/>
          <w:sz w:val="18"/>
          <w:szCs w:val="18"/>
        </w:rPr>
        <w:t>գնահատման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համար</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մասնակցից</w:t>
      </w:r>
      <w:r w:rsidRPr="00CE08A5">
        <w:rPr>
          <w:rFonts w:ascii="GHEA Grapalat" w:hAnsi="GHEA Grapalat" w:cs="Sylfaen"/>
          <w:sz w:val="18"/>
          <w:szCs w:val="18"/>
          <w:lang w:val="es-ES"/>
        </w:rPr>
        <w:t xml:space="preserve">, </w:t>
      </w:r>
      <w:r w:rsidRPr="00CE08A5">
        <w:rPr>
          <w:rFonts w:ascii="GHEA Grapalat" w:hAnsi="GHEA Grapalat" w:cs="Sylfaen"/>
          <w:sz w:val="18"/>
          <w:szCs w:val="18"/>
        </w:rPr>
        <w:t>այդ</w:t>
      </w:r>
      <w:r w:rsidRPr="00CE08A5">
        <w:rPr>
          <w:rFonts w:ascii="GHEA Grapalat" w:hAnsi="GHEA Grapalat" w:cs="Sylfaen"/>
          <w:sz w:val="18"/>
          <w:szCs w:val="18"/>
          <w:lang w:val="es-ES"/>
        </w:rPr>
        <w:t xml:space="preserve"> </w:t>
      </w:r>
      <w:r w:rsidRPr="00CE08A5">
        <w:rPr>
          <w:rFonts w:ascii="GHEA Grapalat" w:hAnsi="GHEA Grapalat" w:cs="Sylfaen"/>
          <w:sz w:val="18"/>
          <w:szCs w:val="18"/>
        </w:rPr>
        <w:t>թվում</w:t>
      </w:r>
      <w:r w:rsidRPr="00CE08A5">
        <w:rPr>
          <w:rFonts w:ascii="GHEA Grapalat" w:hAnsi="GHEA Grapalat" w:cs="Sylfaen"/>
          <w:sz w:val="18"/>
          <w:szCs w:val="18"/>
          <w:lang w:val="es-ES"/>
        </w:rPr>
        <w:t xml:space="preserve"> </w:t>
      </w:r>
      <w:r w:rsidRPr="00CE08A5">
        <w:rPr>
          <w:rFonts w:ascii="GHEA Grapalat" w:hAnsi="GHEA Grapalat" w:cs="Sylfaen"/>
          <w:sz w:val="18"/>
          <w:szCs w:val="18"/>
        </w:rPr>
        <w:t>ընտրված</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մասնակցից</w:t>
      </w:r>
      <w:r w:rsidRPr="00CE08A5">
        <w:rPr>
          <w:rFonts w:ascii="GHEA Grapalat" w:hAnsi="GHEA Grapalat" w:cs="Sylfaen"/>
          <w:sz w:val="18"/>
          <w:szCs w:val="18"/>
          <w:lang w:val="es-ES"/>
        </w:rPr>
        <w:t xml:space="preserve"> </w:t>
      </w:r>
      <w:r w:rsidRPr="00CE08A5">
        <w:rPr>
          <w:rFonts w:ascii="GHEA Grapalat" w:hAnsi="GHEA Grapalat" w:cs="Sylfaen"/>
          <w:sz w:val="18"/>
          <w:szCs w:val="18"/>
        </w:rPr>
        <w:t>այլ</w:t>
      </w:r>
      <w:r w:rsidRPr="00CE08A5">
        <w:rPr>
          <w:rFonts w:ascii="GHEA Grapalat" w:hAnsi="GHEA Grapalat" w:cs="Sylfaen"/>
          <w:sz w:val="18"/>
          <w:szCs w:val="18"/>
          <w:lang w:val="es-ES"/>
        </w:rPr>
        <w:t xml:space="preserve"> </w:t>
      </w:r>
      <w:r w:rsidRPr="00CE08A5">
        <w:rPr>
          <w:rFonts w:ascii="GHEA Grapalat" w:hAnsi="GHEA Grapalat" w:cs="Sylfaen"/>
          <w:sz w:val="18"/>
          <w:szCs w:val="18"/>
        </w:rPr>
        <w:t>փաստաթղթեր</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հիմնավորումներ</w:t>
      </w:r>
      <w:r w:rsidRPr="00CE08A5">
        <w:rPr>
          <w:rFonts w:ascii="GHEA Grapalat" w:hAnsi="GHEA Grapalat" w:cs="Sylfaen"/>
          <w:sz w:val="18"/>
          <w:szCs w:val="18"/>
          <w:lang w:val="es-ES"/>
        </w:rPr>
        <w:t xml:space="preserve"> </w:t>
      </w:r>
      <w:r w:rsidRPr="00CE08A5">
        <w:rPr>
          <w:rFonts w:ascii="GHEA Grapalat" w:hAnsi="GHEA Grapalat" w:cs="Sylfaen"/>
          <w:sz w:val="18"/>
          <w:szCs w:val="18"/>
        </w:rPr>
        <w:t>չեն</w:t>
      </w:r>
      <w:r w:rsidRPr="00CE08A5">
        <w:rPr>
          <w:rFonts w:ascii="GHEA Grapalat" w:hAnsi="GHEA Grapalat" w:cs="Sylfaen"/>
          <w:sz w:val="18"/>
          <w:szCs w:val="18"/>
          <w:lang w:val="es-ES"/>
        </w:rPr>
        <w:t xml:space="preserve"> </w:t>
      </w:r>
      <w:r w:rsidRPr="00CE08A5">
        <w:rPr>
          <w:rFonts w:ascii="GHEA Grapalat" w:hAnsi="GHEA Grapalat" w:cs="Sylfaen"/>
          <w:sz w:val="18"/>
          <w:szCs w:val="18"/>
        </w:rPr>
        <w:t>կարող</w:t>
      </w:r>
      <w:r w:rsidRPr="00CE08A5">
        <w:rPr>
          <w:rFonts w:ascii="GHEA Grapalat" w:hAnsi="GHEA Grapalat" w:cs="Sylfaen"/>
          <w:sz w:val="18"/>
          <w:szCs w:val="18"/>
          <w:lang w:val="es-ES"/>
        </w:rPr>
        <w:t xml:space="preserve"> </w:t>
      </w:r>
      <w:r w:rsidRPr="00CE08A5">
        <w:rPr>
          <w:rFonts w:ascii="GHEA Grapalat" w:hAnsi="GHEA Grapalat" w:cs="Sylfaen"/>
          <w:sz w:val="18"/>
          <w:szCs w:val="18"/>
        </w:rPr>
        <w:t>պահանջվել</w:t>
      </w:r>
      <w:r w:rsidRPr="00CE08A5">
        <w:rPr>
          <w:rFonts w:ascii="GHEA Grapalat" w:hAnsi="GHEA Grapalat" w:cs="Sylfaen"/>
          <w:sz w:val="18"/>
          <w:szCs w:val="18"/>
          <w:lang w:val="es-ES"/>
        </w:rPr>
        <w:t>:</w:t>
      </w:r>
      <w:r w:rsidRPr="00CE08A5">
        <w:rPr>
          <w:rFonts w:ascii="GHEA Grapalat" w:hAnsi="GHEA Grapalat" w:cs="Tahoma"/>
          <w:sz w:val="18"/>
          <w:szCs w:val="18"/>
          <w:lang w:val="hy-AM"/>
        </w:rPr>
        <w:t xml:space="preserve"> </w:t>
      </w:r>
      <w:r w:rsidRPr="00CE08A5">
        <w:rPr>
          <w:rFonts w:ascii="GHEA Grapalat" w:hAnsi="GHEA Grapalat" w:cs="Tahoma"/>
          <w:sz w:val="18"/>
          <w:szCs w:val="18"/>
        </w:rPr>
        <w:t>Մասնակցի</w:t>
      </w:r>
      <w:r w:rsidRPr="00CE08A5">
        <w:rPr>
          <w:rFonts w:ascii="GHEA Grapalat" w:hAnsi="GHEA Grapalat" w:cs="Tahoma"/>
          <w:sz w:val="18"/>
          <w:szCs w:val="18"/>
          <w:lang w:val="es-ES"/>
        </w:rPr>
        <w:t xml:space="preserve"> </w:t>
      </w:r>
      <w:r w:rsidRPr="00CE08A5">
        <w:rPr>
          <w:rFonts w:ascii="GHEA Grapalat" w:hAnsi="GHEA Grapalat" w:cs="Tahoma"/>
          <w:sz w:val="18"/>
          <w:szCs w:val="18"/>
        </w:rPr>
        <w:t>հայտարարության</w:t>
      </w:r>
      <w:r w:rsidRPr="00CE08A5">
        <w:rPr>
          <w:rFonts w:ascii="GHEA Grapalat" w:hAnsi="GHEA Grapalat" w:cs="Tahoma"/>
          <w:sz w:val="18"/>
          <w:szCs w:val="18"/>
          <w:lang w:val="es-ES"/>
        </w:rPr>
        <w:t xml:space="preserve"> </w:t>
      </w:r>
      <w:r w:rsidRPr="00CE08A5">
        <w:rPr>
          <w:rFonts w:ascii="GHEA Grapalat" w:hAnsi="GHEA Grapalat" w:cs="Tahoma"/>
          <w:sz w:val="18"/>
          <w:szCs w:val="18"/>
        </w:rPr>
        <w:t>իսկությունը</w:t>
      </w:r>
      <w:r w:rsidRPr="00CE08A5">
        <w:rPr>
          <w:rFonts w:ascii="GHEA Grapalat" w:hAnsi="GHEA Grapalat" w:cs="Tahoma"/>
          <w:sz w:val="18"/>
          <w:szCs w:val="18"/>
          <w:lang w:val="es-ES"/>
        </w:rPr>
        <w:t xml:space="preserve"> </w:t>
      </w:r>
      <w:r w:rsidRPr="00CE08A5">
        <w:rPr>
          <w:rFonts w:ascii="GHEA Grapalat" w:hAnsi="GHEA Grapalat" w:cs="Tahoma"/>
          <w:sz w:val="18"/>
          <w:szCs w:val="18"/>
        </w:rPr>
        <w:t>գնահատող</w:t>
      </w:r>
      <w:r w:rsidRPr="00CE08A5">
        <w:rPr>
          <w:rFonts w:ascii="GHEA Grapalat" w:hAnsi="GHEA Grapalat" w:cs="Tahoma"/>
          <w:sz w:val="18"/>
          <w:szCs w:val="18"/>
          <w:lang w:val="es-ES"/>
        </w:rPr>
        <w:t xml:space="preserve"> </w:t>
      </w:r>
      <w:r w:rsidRPr="00CE08A5">
        <w:rPr>
          <w:rFonts w:ascii="GHEA Grapalat" w:hAnsi="GHEA Grapalat" w:cs="Tahoma"/>
          <w:sz w:val="18"/>
          <w:szCs w:val="18"/>
        </w:rPr>
        <w:t>հանձնաժողովը</w:t>
      </w:r>
      <w:r w:rsidRPr="00CE08A5">
        <w:rPr>
          <w:rFonts w:ascii="GHEA Grapalat" w:hAnsi="GHEA Grapalat" w:cs="Tahoma"/>
          <w:sz w:val="18"/>
          <w:szCs w:val="18"/>
          <w:lang w:val="es-ES"/>
        </w:rPr>
        <w:t xml:space="preserve"> (</w:t>
      </w:r>
      <w:r w:rsidRPr="00CE08A5">
        <w:rPr>
          <w:rFonts w:ascii="GHEA Grapalat" w:hAnsi="GHEA Grapalat" w:cs="Tahoma"/>
          <w:sz w:val="18"/>
          <w:szCs w:val="18"/>
        </w:rPr>
        <w:t>այսուհետ</w:t>
      </w:r>
      <w:r w:rsidRPr="00CE08A5">
        <w:rPr>
          <w:rFonts w:ascii="GHEA Grapalat" w:hAnsi="GHEA Grapalat" w:cs="Tahoma"/>
          <w:sz w:val="18"/>
          <w:szCs w:val="18"/>
          <w:lang w:val="es-ES"/>
        </w:rPr>
        <w:t xml:space="preserve">` </w:t>
      </w:r>
      <w:r w:rsidRPr="00CE08A5">
        <w:rPr>
          <w:rFonts w:ascii="GHEA Grapalat" w:hAnsi="GHEA Grapalat" w:cs="Tahoma"/>
          <w:sz w:val="18"/>
          <w:szCs w:val="18"/>
        </w:rPr>
        <w:t>հանձնաժողով</w:t>
      </w:r>
      <w:r w:rsidRPr="00CE08A5">
        <w:rPr>
          <w:rFonts w:ascii="GHEA Grapalat" w:hAnsi="GHEA Grapalat" w:cs="Tahoma"/>
          <w:sz w:val="18"/>
          <w:szCs w:val="18"/>
          <w:lang w:val="es-ES"/>
        </w:rPr>
        <w:t xml:space="preserve">) </w:t>
      </w:r>
      <w:r w:rsidRPr="00CE08A5">
        <w:rPr>
          <w:rFonts w:ascii="GHEA Grapalat" w:hAnsi="GHEA Grapalat" w:cs="Tahoma"/>
          <w:sz w:val="18"/>
          <w:szCs w:val="18"/>
        </w:rPr>
        <w:t>գնահատում</w:t>
      </w:r>
      <w:r w:rsidRPr="00CE08A5">
        <w:rPr>
          <w:rFonts w:ascii="GHEA Grapalat" w:hAnsi="GHEA Grapalat" w:cs="Tahoma"/>
          <w:sz w:val="18"/>
          <w:szCs w:val="18"/>
          <w:lang w:val="es-ES"/>
        </w:rPr>
        <w:t xml:space="preserve"> </w:t>
      </w:r>
      <w:r w:rsidRPr="00CE08A5">
        <w:rPr>
          <w:rFonts w:ascii="GHEA Grapalat" w:hAnsi="GHEA Grapalat" w:cs="Tahoma"/>
          <w:sz w:val="18"/>
          <w:szCs w:val="18"/>
        </w:rPr>
        <w:t>է</w:t>
      </w:r>
      <w:r w:rsidRPr="00CE08A5">
        <w:rPr>
          <w:rFonts w:ascii="GHEA Grapalat" w:hAnsi="GHEA Grapalat" w:cs="Tahoma"/>
          <w:sz w:val="18"/>
          <w:szCs w:val="18"/>
          <w:lang w:val="es-ES"/>
        </w:rPr>
        <w:t xml:space="preserve"> </w:t>
      </w:r>
      <w:r w:rsidRPr="00CE08A5">
        <w:rPr>
          <w:rFonts w:ascii="GHEA Grapalat" w:hAnsi="GHEA Grapalat" w:cs="Tahoma"/>
          <w:sz w:val="18"/>
          <w:szCs w:val="18"/>
        </w:rPr>
        <w:t>սույն</w:t>
      </w:r>
      <w:r w:rsidRPr="00CE08A5">
        <w:rPr>
          <w:rFonts w:ascii="GHEA Grapalat" w:hAnsi="GHEA Grapalat" w:cs="Tahoma"/>
          <w:sz w:val="18"/>
          <w:szCs w:val="18"/>
          <w:lang w:val="es-ES"/>
        </w:rPr>
        <w:t xml:space="preserve"> </w:t>
      </w:r>
      <w:r w:rsidRPr="00CE08A5">
        <w:rPr>
          <w:rFonts w:ascii="GHEA Grapalat" w:hAnsi="GHEA Grapalat" w:cs="Tahoma"/>
          <w:sz w:val="18"/>
          <w:szCs w:val="18"/>
        </w:rPr>
        <w:t>հրավերով</w:t>
      </w:r>
      <w:r w:rsidRPr="00CE08A5">
        <w:rPr>
          <w:rFonts w:ascii="GHEA Grapalat" w:hAnsi="GHEA Grapalat" w:cs="Tahoma"/>
          <w:sz w:val="18"/>
          <w:szCs w:val="18"/>
          <w:lang w:val="es-ES"/>
        </w:rPr>
        <w:t xml:space="preserve"> </w:t>
      </w:r>
      <w:r w:rsidRPr="00CE08A5">
        <w:rPr>
          <w:rFonts w:ascii="GHEA Grapalat" w:hAnsi="GHEA Grapalat" w:cs="Tahoma"/>
          <w:sz w:val="18"/>
          <w:szCs w:val="18"/>
        </w:rPr>
        <w:t>սահմանված</w:t>
      </w:r>
      <w:r w:rsidRPr="00CE08A5">
        <w:rPr>
          <w:rFonts w:ascii="GHEA Grapalat" w:hAnsi="GHEA Grapalat" w:cs="Tahoma"/>
          <w:sz w:val="18"/>
          <w:szCs w:val="18"/>
          <w:lang w:val="es-ES"/>
        </w:rPr>
        <w:t xml:space="preserve"> </w:t>
      </w:r>
      <w:r w:rsidRPr="00CE08A5">
        <w:rPr>
          <w:rFonts w:ascii="GHEA Grapalat" w:hAnsi="GHEA Grapalat" w:cs="Tahoma"/>
          <w:sz w:val="18"/>
          <w:szCs w:val="18"/>
        </w:rPr>
        <w:t>պայմաններով</w:t>
      </w:r>
      <w:r w:rsidRPr="00CE08A5">
        <w:rPr>
          <w:rFonts w:ascii="GHEA Grapalat" w:hAnsi="GHEA Grapalat" w:cs="Tahoma"/>
          <w:sz w:val="18"/>
          <w:szCs w:val="18"/>
          <w:lang w:val="es-ES"/>
        </w:rPr>
        <w:t>:</w:t>
      </w:r>
    </w:p>
    <w:p w:rsidR="00886C13" w:rsidRPr="00CE08A5" w:rsidRDefault="00886C13" w:rsidP="00886C13">
      <w:pPr>
        <w:ind w:firstLine="720"/>
        <w:jc w:val="both"/>
        <w:rPr>
          <w:rFonts w:ascii="GHEA Grapalat" w:hAnsi="GHEA Grapalat"/>
          <w:sz w:val="18"/>
          <w:szCs w:val="18"/>
          <w:lang w:val="es-ES"/>
        </w:rPr>
      </w:pPr>
      <w:r w:rsidRPr="00CE08A5">
        <w:rPr>
          <w:rFonts w:ascii="GHEA Grapalat" w:hAnsi="GHEA Grapalat" w:cs="Tahoma"/>
          <w:sz w:val="18"/>
          <w:szCs w:val="18"/>
          <w:lang w:val="es-ES"/>
        </w:rPr>
        <w:t xml:space="preserve">2.3 </w:t>
      </w:r>
      <w:r w:rsidRPr="00CE08A5">
        <w:rPr>
          <w:rFonts w:ascii="GHEA Grapalat" w:hAnsi="GHEA Grapalat" w:cs="Sylfaen"/>
          <w:sz w:val="18"/>
          <w:szCs w:val="18"/>
        </w:rPr>
        <w:t>Արգելվում</w:t>
      </w:r>
      <w:r w:rsidRPr="00CE08A5">
        <w:rPr>
          <w:rFonts w:ascii="GHEA Grapalat" w:hAnsi="GHEA Grapalat"/>
          <w:sz w:val="18"/>
          <w:szCs w:val="18"/>
          <w:lang w:val="es-ES"/>
        </w:rPr>
        <w:t xml:space="preserve"> </w:t>
      </w:r>
      <w:r w:rsidRPr="00CE08A5">
        <w:rPr>
          <w:rFonts w:ascii="GHEA Grapalat" w:hAnsi="GHEA Grapalat" w:cs="Sylfaen"/>
          <w:sz w:val="18"/>
          <w:szCs w:val="18"/>
        </w:rPr>
        <w:t>է</w:t>
      </w:r>
      <w:r w:rsidRPr="00CE08A5">
        <w:rPr>
          <w:rFonts w:ascii="GHEA Grapalat" w:hAnsi="GHEA Grapalat"/>
          <w:sz w:val="18"/>
          <w:szCs w:val="18"/>
          <w:lang w:val="es-ES"/>
        </w:rPr>
        <w:t xml:space="preserve"> </w:t>
      </w:r>
      <w:r w:rsidRPr="00CE08A5">
        <w:rPr>
          <w:rFonts w:ascii="GHEA Grapalat" w:hAnsi="GHEA Grapalat"/>
          <w:sz w:val="18"/>
          <w:szCs w:val="18"/>
        </w:rPr>
        <w:t>սույն</w:t>
      </w:r>
      <w:r w:rsidRPr="00CE08A5">
        <w:rPr>
          <w:rFonts w:ascii="GHEA Grapalat" w:hAnsi="GHEA Grapalat"/>
          <w:sz w:val="18"/>
          <w:szCs w:val="18"/>
          <w:lang w:val="es-ES"/>
        </w:rPr>
        <w:t xml:space="preserve"> </w:t>
      </w:r>
      <w:r w:rsidRPr="00CE08A5">
        <w:rPr>
          <w:rFonts w:ascii="GHEA Grapalat" w:hAnsi="GHEA Grapalat"/>
          <w:sz w:val="18"/>
          <w:szCs w:val="18"/>
        </w:rPr>
        <w:t>կետով</w:t>
      </w:r>
      <w:r w:rsidRPr="00CE08A5">
        <w:rPr>
          <w:rFonts w:ascii="GHEA Grapalat" w:hAnsi="GHEA Grapalat"/>
          <w:sz w:val="18"/>
          <w:szCs w:val="18"/>
          <w:lang w:val="es-ES"/>
        </w:rPr>
        <w:t xml:space="preserve"> </w:t>
      </w:r>
      <w:r w:rsidRPr="00CE08A5">
        <w:rPr>
          <w:rFonts w:ascii="GHEA Grapalat" w:hAnsi="GHEA Grapalat"/>
          <w:sz w:val="18"/>
          <w:szCs w:val="18"/>
        </w:rPr>
        <w:t>սահմանված</w:t>
      </w:r>
      <w:r w:rsidRPr="00CE08A5">
        <w:rPr>
          <w:rFonts w:ascii="GHEA Grapalat" w:hAnsi="GHEA Grapalat"/>
          <w:sz w:val="18"/>
          <w:szCs w:val="18"/>
          <w:lang w:val="es-ES"/>
        </w:rPr>
        <w:t xml:space="preserve"> </w:t>
      </w:r>
      <w:r w:rsidRPr="00CE08A5">
        <w:rPr>
          <w:rFonts w:ascii="GHEA Grapalat" w:hAnsi="GHEA Grapalat"/>
          <w:sz w:val="18"/>
          <w:szCs w:val="18"/>
        </w:rPr>
        <w:t>փոխկապակցված</w:t>
      </w:r>
      <w:r w:rsidRPr="00CE08A5">
        <w:rPr>
          <w:rFonts w:ascii="GHEA Grapalat" w:hAnsi="GHEA Grapalat"/>
          <w:sz w:val="18"/>
          <w:szCs w:val="18"/>
          <w:lang w:val="es-ES"/>
        </w:rPr>
        <w:t xml:space="preserve"> </w:t>
      </w:r>
      <w:r w:rsidRPr="00CE08A5">
        <w:rPr>
          <w:rFonts w:ascii="GHEA Grapalat" w:hAnsi="GHEA Grapalat"/>
          <w:sz w:val="18"/>
          <w:szCs w:val="18"/>
        </w:rPr>
        <w:t>անձանց</w:t>
      </w:r>
      <w:r w:rsidRPr="00CE08A5">
        <w:rPr>
          <w:rFonts w:ascii="GHEA Grapalat" w:hAnsi="GHEA Grapalat"/>
          <w:sz w:val="18"/>
          <w:szCs w:val="18"/>
          <w:lang w:val="es-ES"/>
        </w:rPr>
        <w:t xml:space="preserve"> </w:t>
      </w:r>
      <w:r w:rsidRPr="00CE08A5">
        <w:rPr>
          <w:rFonts w:ascii="GHEA Grapalat" w:hAnsi="GHEA Grapalat"/>
          <w:sz w:val="18"/>
          <w:szCs w:val="18"/>
        </w:rPr>
        <w:t>և</w:t>
      </w:r>
      <w:r w:rsidRPr="00CE08A5">
        <w:rPr>
          <w:rFonts w:ascii="GHEA Grapalat" w:hAnsi="GHEA Grapalat"/>
          <w:sz w:val="18"/>
          <w:szCs w:val="18"/>
          <w:lang w:val="es-ES"/>
        </w:rPr>
        <w:t xml:space="preserve"> (</w:t>
      </w:r>
      <w:r w:rsidRPr="00CE08A5">
        <w:rPr>
          <w:rFonts w:ascii="GHEA Grapalat" w:hAnsi="GHEA Grapalat"/>
          <w:sz w:val="18"/>
          <w:szCs w:val="18"/>
        </w:rPr>
        <w:t>կամ</w:t>
      </w:r>
      <w:r w:rsidRPr="00CE08A5">
        <w:rPr>
          <w:rFonts w:ascii="GHEA Grapalat" w:hAnsi="GHEA Grapalat"/>
          <w:sz w:val="18"/>
          <w:szCs w:val="18"/>
          <w:lang w:val="es-ES"/>
        </w:rPr>
        <w:t xml:space="preserve">) </w:t>
      </w:r>
      <w:r w:rsidRPr="00CE08A5">
        <w:rPr>
          <w:rFonts w:ascii="GHEA Grapalat" w:hAnsi="GHEA Grapalat" w:cs="Sylfaen"/>
          <w:sz w:val="18"/>
          <w:szCs w:val="18"/>
        </w:rPr>
        <w:t>միևնույն</w:t>
      </w:r>
      <w:r w:rsidRPr="00CE08A5">
        <w:rPr>
          <w:rFonts w:ascii="GHEA Grapalat" w:hAnsi="GHEA Grapalat"/>
          <w:sz w:val="18"/>
          <w:szCs w:val="18"/>
          <w:lang w:val="es-ES"/>
        </w:rPr>
        <w:t xml:space="preserve"> </w:t>
      </w:r>
      <w:r w:rsidRPr="00CE08A5">
        <w:rPr>
          <w:rFonts w:ascii="GHEA Grapalat" w:hAnsi="GHEA Grapalat" w:cs="Sylfaen"/>
          <w:sz w:val="18"/>
          <w:szCs w:val="18"/>
        </w:rPr>
        <w:t>անձի</w:t>
      </w:r>
      <w:r w:rsidRPr="00CE08A5">
        <w:rPr>
          <w:rFonts w:ascii="GHEA Grapalat" w:hAnsi="GHEA Grapalat"/>
          <w:sz w:val="18"/>
          <w:szCs w:val="18"/>
          <w:lang w:val="es-ES"/>
        </w:rPr>
        <w:t xml:space="preserve"> (</w:t>
      </w:r>
      <w:r w:rsidRPr="00CE08A5">
        <w:rPr>
          <w:rFonts w:ascii="GHEA Grapalat" w:hAnsi="GHEA Grapalat" w:cs="Sylfaen"/>
          <w:sz w:val="18"/>
          <w:szCs w:val="18"/>
        </w:rPr>
        <w:t>անձանց</w:t>
      </w:r>
      <w:r w:rsidRPr="00CE08A5">
        <w:rPr>
          <w:rFonts w:ascii="GHEA Grapalat" w:hAnsi="GHEA Grapalat"/>
          <w:sz w:val="18"/>
          <w:szCs w:val="18"/>
          <w:lang w:val="es-ES"/>
        </w:rPr>
        <w:t xml:space="preserve">) </w:t>
      </w:r>
      <w:r w:rsidRPr="00CE08A5">
        <w:rPr>
          <w:rFonts w:ascii="GHEA Grapalat" w:hAnsi="GHEA Grapalat" w:cs="Sylfaen"/>
          <w:sz w:val="18"/>
          <w:szCs w:val="18"/>
        </w:rPr>
        <w:t>կողմից</w:t>
      </w:r>
      <w:r w:rsidRPr="00CE08A5">
        <w:rPr>
          <w:rFonts w:ascii="GHEA Grapalat" w:hAnsi="GHEA Grapalat"/>
          <w:sz w:val="18"/>
          <w:szCs w:val="18"/>
          <w:lang w:val="es-ES"/>
        </w:rPr>
        <w:t xml:space="preserve"> </w:t>
      </w:r>
      <w:r w:rsidRPr="00CE08A5">
        <w:rPr>
          <w:rFonts w:ascii="GHEA Grapalat" w:hAnsi="GHEA Grapalat" w:cs="Sylfaen"/>
          <w:sz w:val="18"/>
          <w:szCs w:val="18"/>
        </w:rPr>
        <w:t>հիմնադրված</w:t>
      </w:r>
      <w:r w:rsidRPr="00CE08A5">
        <w:rPr>
          <w:rFonts w:ascii="GHEA Grapalat" w:hAnsi="GHEA Grapalat"/>
          <w:sz w:val="18"/>
          <w:szCs w:val="18"/>
          <w:lang w:val="es-ES"/>
        </w:rPr>
        <w:t xml:space="preserve"> </w:t>
      </w:r>
      <w:r w:rsidRPr="00CE08A5">
        <w:rPr>
          <w:rFonts w:ascii="GHEA Grapalat" w:hAnsi="GHEA Grapalat" w:cs="Sylfaen"/>
          <w:sz w:val="18"/>
          <w:szCs w:val="18"/>
        </w:rPr>
        <w:t>կամ</w:t>
      </w:r>
      <w:r w:rsidRPr="00CE08A5">
        <w:rPr>
          <w:rFonts w:ascii="GHEA Grapalat" w:hAnsi="GHEA Grapalat"/>
          <w:sz w:val="18"/>
          <w:szCs w:val="18"/>
          <w:lang w:val="es-ES"/>
        </w:rPr>
        <w:t xml:space="preserve"> </w:t>
      </w:r>
      <w:r w:rsidRPr="00CE08A5">
        <w:rPr>
          <w:rFonts w:ascii="GHEA Grapalat" w:hAnsi="GHEA Grapalat" w:cs="Sylfaen"/>
          <w:sz w:val="18"/>
          <w:szCs w:val="18"/>
        </w:rPr>
        <w:t>ավելի</w:t>
      </w:r>
      <w:r w:rsidRPr="00CE08A5">
        <w:rPr>
          <w:rFonts w:ascii="GHEA Grapalat" w:hAnsi="GHEA Grapalat"/>
          <w:sz w:val="18"/>
          <w:szCs w:val="18"/>
          <w:lang w:val="es-ES"/>
        </w:rPr>
        <w:t xml:space="preserve"> </w:t>
      </w:r>
      <w:r w:rsidRPr="00CE08A5">
        <w:rPr>
          <w:rFonts w:ascii="GHEA Grapalat" w:hAnsi="GHEA Grapalat" w:cs="Sylfaen"/>
          <w:sz w:val="18"/>
          <w:szCs w:val="18"/>
        </w:rPr>
        <w:t>քան</w:t>
      </w:r>
      <w:r w:rsidRPr="00CE08A5">
        <w:rPr>
          <w:rFonts w:ascii="GHEA Grapalat" w:hAnsi="GHEA Grapalat"/>
          <w:sz w:val="18"/>
          <w:szCs w:val="18"/>
          <w:lang w:val="es-ES"/>
        </w:rPr>
        <w:t xml:space="preserve"> </w:t>
      </w:r>
      <w:r w:rsidRPr="00CE08A5">
        <w:rPr>
          <w:rFonts w:ascii="GHEA Grapalat" w:hAnsi="GHEA Grapalat" w:cs="Sylfaen"/>
          <w:sz w:val="18"/>
          <w:szCs w:val="18"/>
        </w:rPr>
        <w:t>հիսուն</w:t>
      </w:r>
      <w:r w:rsidRPr="00CE08A5">
        <w:rPr>
          <w:rFonts w:ascii="GHEA Grapalat" w:hAnsi="GHEA Grapalat"/>
          <w:sz w:val="18"/>
          <w:szCs w:val="18"/>
          <w:lang w:val="es-ES"/>
        </w:rPr>
        <w:t xml:space="preserve"> </w:t>
      </w:r>
      <w:r w:rsidRPr="00CE08A5">
        <w:rPr>
          <w:rFonts w:ascii="GHEA Grapalat" w:hAnsi="GHEA Grapalat" w:cs="Sylfaen"/>
          <w:sz w:val="18"/>
          <w:szCs w:val="18"/>
        </w:rPr>
        <w:t>տոկոս</w:t>
      </w:r>
      <w:r w:rsidRPr="00CE08A5">
        <w:rPr>
          <w:rFonts w:ascii="GHEA Grapalat" w:hAnsi="GHEA Grapalat"/>
          <w:sz w:val="18"/>
          <w:szCs w:val="18"/>
          <w:lang w:val="es-ES"/>
        </w:rPr>
        <w:t xml:space="preserve"> </w:t>
      </w:r>
      <w:r w:rsidRPr="00CE08A5">
        <w:rPr>
          <w:rFonts w:ascii="GHEA Grapalat" w:hAnsi="GHEA Grapalat" w:cs="Sylfaen"/>
          <w:sz w:val="18"/>
          <w:szCs w:val="18"/>
        </w:rPr>
        <w:t>միևնույն</w:t>
      </w:r>
      <w:r w:rsidRPr="00CE08A5">
        <w:rPr>
          <w:rFonts w:ascii="GHEA Grapalat" w:hAnsi="GHEA Grapalat"/>
          <w:sz w:val="18"/>
          <w:szCs w:val="18"/>
          <w:lang w:val="es-ES"/>
        </w:rPr>
        <w:t xml:space="preserve"> </w:t>
      </w:r>
      <w:r w:rsidRPr="00CE08A5">
        <w:rPr>
          <w:rFonts w:ascii="GHEA Grapalat" w:hAnsi="GHEA Grapalat" w:cs="Sylfaen"/>
          <w:sz w:val="18"/>
          <w:szCs w:val="18"/>
        </w:rPr>
        <w:t>անձի</w:t>
      </w:r>
      <w:r w:rsidRPr="00CE08A5">
        <w:rPr>
          <w:rFonts w:ascii="GHEA Grapalat" w:hAnsi="GHEA Grapalat"/>
          <w:sz w:val="18"/>
          <w:szCs w:val="18"/>
          <w:lang w:val="es-ES"/>
        </w:rPr>
        <w:t xml:space="preserve"> (</w:t>
      </w:r>
      <w:r w:rsidRPr="00CE08A5">
        <w:rPr>
          <w:rFonts w:ascii="GHEA Grapalat" w:hAnsi="GHEA Grapalat" w:cs="Sylfaen"/>
          <w:sz w:val="18"/>
          <w:szCs w:val="18"/>
        </w:rPr>
        <w:t>անձանց</w:t>
      </w:r>
      <w:r w:rsidRPr="00CE08A5">
        <w:rPr>
          <w:rFonts w:ascii="GHEA Grapalat" w:hAnsi="GHEA Grapalat"/>
          <w:sz w:val="18"/>
          <w:szCs w:val="18"/>
          <w:lang w:val="es-ES"/>
        </w:rPr>
        <w:t xml:space="preserve">) </w:t>
      </w:r>
      <w:r w:rsidRPr="00CE08A5">
        <w:rPr>
          <w:rFonts w:ascii="GHEA Grapalat" w:hAnsi="GHEA Grapalat" w:cs="Sylfaen"/>
          <w:sz w:val="18"/>
          <w:szCs w:val="18"/>
        </w:rPr>
        <w:t>պատկանող</w:t>
      </w:r>
      <w:r w:rsidRPr="00CE08A5">
        <w:rPr>
          <w:rFonts w:ascii="GHEA Grapalat" w:hAnsi="GHEA Grapalat"/>
          <w:sz w:val="18"/>
          <w:szCs w:val="18"/>
          <w:lang w:val="es-ES"/>
        </w:rPr>
        <w:t xml:space="preserve"> </w:t>
      </w:r>
      <w:r w:rsidRPr="00CE08A5">
        <w:rPr>
          <w:rFonts w:ascii="GHEA Grapalat" w:hAnsi="GHEA Grapalat" w:cs="Sylfaen"/>
          <w:sz w:val="18"/>
          <w:szCs w:val="18"/>
        </w:rPr>
        <w:t>բաժնեմաս</w:t>
      </w:r>
      <w:r w:rsidRPr="00CE08A5">
        <w:rPr>
          <w:rFonts w:ascii="GHEA Grapalat" w:hAnsi="GHEA Grapalat"/>
          <w:sz w:val="18"/>
          <w:szCs w:val="18"/>
          <w:lang w:val="es-ES"/>
        </w:rPr>
        <w:t xml:space="preserve"> (</w:t>
      </w:r>
      <w:r w:rsidRPr="00CE08A5">
        <w:rPr>
          <w:rFonts w:ascii="GHEA Grapalat" w:hAnsi="GHEA Grapalat"/>
          <w:sz w:val="18"/>
          <w:szCs w:val="18"/>
        </w:rPr>
        <w:t>փայաբաժին</w:t>
      </w:r>
      <w:r w:rsidRPr="00CE08A5">
        <w:rPr>
          <w:rFonts w:ascii="GHEA Grapalat" w:hAnsi="GHEA Grapalat"/>
          <w:sz w:val="18"/>
          <w:szCs w:val="18"/>
          <w:lang w:val="es-ES"/>
        </w:rPr>
        <w:t xml:space="preserve">) </w:t>
      </w:r>
      <w:r w:rsidRPr="00CE08A5">
        <w:rPr>
          <w:rFonts w:ascii="GHEA Grapalat" w:hAnsi="GHEA Grapalat" w:cs="Sylfaen"/>
          <w:sz w:val="18"/>
          <w:szCs w:val="18"/>
        </w:rPr>
        <w:t>ունեցող</w:t>
      </w:r>
      <w:r w:rsidRPr="00CE08A5">
        <w:rPr>
          <w:rFonts w:ascii="GHEA Grapalat" w:hAnsi="GHEA Grapalat"/>
          <w:sz w:val="18"/>
          <w:szCs w:val="18"/>
          <w:lang w:val="es-ES"/>
        </w:rPr>
        <w:t xml:space="preserve"> </w:t>
      </w:r>
      <w:r w:rsidRPr="00CE08A5">
        <w:rPr>
          <w:rFonts w:ascii="GHEA Grapalat" w:hAnsi="GHEA Grapalat" w:cs="Sylfaen"/>
          <w:sz w:val="18"/>
          <w:szCs w:val="18"/>
        </w:rPr>
        <w:t>կազմակերպությունների</w:t>
      </w:r>
      <w:r w:rsidRPr="00CE08A5">
        <w:rPr>
          <w:rFonts w:ascii="GHEA Grapalat" w:hAnsi="GHEA Grapalat"/>
          <w:sz w:val="18"/>
          <w:szCs w:val="18"/>
          <w:lang w:val="es-ES"/>
        </w:rPr>
        <w:t xml:space="preserve"> </w:t>
      </w:r>
      <w:r w:rsidRPr="00CE08A5">
        <w:rPr>
          <w:rFonts w:ascii="GHEA Grapalat" w:hAnsi="GHEA Grapalat" w:cs="Sylfaen"/>
          <w:sz w:val="18"/>
          <w:szCs w:val="18"/>
        </w:rPr>
        <w:t>միաժամանակյա</w:t>
      </w:r>
      <w:r w:rsidRPr="00CE08A5">
        <w:rPr>
          <w:rFonts w:ascii="GHEA Grapalat" w:hAnsi="GHEA Grapalat"/>
          <w:sz w:val="18"/>
          <w:szCs w:val="18"/>
          <w:lang w:val="es-ES"/>
        </w:rPr>
        <w:t xml:space="preserve"> </w:t>
      </w:r>
      <w:r w:rsidRPr="00CE08A5">
        <w:rPr>
          <w:rFonts w:ascii="GHEA Grapalat" w:hAnsi="GHEA Grapalat" w:cs="Sylfaen"/>
          <w:sz w:val="18"/>
          <w:szCs w:val="18"/>
        </w:rPr>
        <w:t>մասնակցությունը</w:t>
      </w:r>
      <w:r w:rsidRPr="00CE08A5">
        <w:rPr>
          <w:rFonts w:ascii="GHEA Grapalat" w:hAnsi="GHEA Grapalat"/>
          <w:sz w:val="18"/>
          <w:szCs w:val="18"/>
          <w:lang w:val="es-ES"/>
        </w:rPr>
        <w:t xml:space="preserve"> </w:t>
      </w:r>
      <w:r w:rsidRPr="00CE08A5">
        <w:rPr>
          <w:rFonts w:ascii="GHEA Grapalat" w:hAnsi="GHEA Grapalat"/>
          <w:sz w:val="18"/>
          <w:szCs w:val="18"/>
        </w:rPr>
        <w:t>սույն</w:t>
      </w:r>
      <w:r w:rsidRPr="00CE08A5">
        <w:rPr>
          <w:rFonts w:ascii="GHEA Grapalat" w:hAnsi="GHEA Grapalat"/>
          <w:sz w:val="18"/>
          <w:szCs w:val="18"/>
          <w:lang w:val="es-ES"/>
        </w:rPr>
        <w:t xml:space="preserve"> </w:t>
      </w:r>
      <w:r w:rsidRPr="00CE08A5">
        <w:rPr>
          <w:rFonts w:ascii="GHEA Grapalat" w:hAnsi="GHEA Grapalat"/>
          <w:sz w:val="18"/>
          <w:szCs w:val="18"/>
        </w:rPr>
        <w:t>ընթացակարգին</w:t>
      </w:r>
      <w:r w:rsidRPr="00CE08A5">
        <w:rPr>
          <w:rFonts w:ascii="GHEA Grapalat" w:hAnsi="GHEA Grapalat"/>
          <w:sz w:val="18"/>
          <w:szCs w:val="18"/>
          <w:lang w:val="hy-AM"/>
        </w:rPr>
        <w:t xml:space="preserve"> </w:t>
      </w:r>
      <w:r w:rsidRPr="00CE08A5">
        <w:rPr>
          <w:rFonts w:ascii="GHEA Grapalat" w:hAnsi="GHEA Grapalat" w:cs="Sylfaen"/>
          <w:sz w:val="18"/>
          <w:szCs w:val="18"/>
          <w:lang w:val="es-ES"/>
        </w:rPr>
        <w:t>(</w:t>
      </w:r>
      <w:r w:rsidRPr="00CE08A5">
        <w:rPr>
          <w:rFonts w:ascii="GHEA Grapalat" w:hAnsi="GHEA Grapalat" w:cs="Sylfaen"/>
          <w:sz w:val="18"/>
          <w:szCs w:val="18"/>
        </w:rPr>
        <w:t>միևնույն</w:t>
      </w:r>
      <w:r w:rsidRPr="00CE08A5">
        <w:rPr>
          <w:rFonts w:ascii="GHEA Grapalat" w:hAnsi="GHEA Grapalat" w:cs="Sylfaen"/>
          <w:sz w:val="18"/>
          <w:szCs w:val="18"/>
          <w:lang w:val="es-ES"/>
        </w:rPr>
        <w:t xml:space="preserve"> </w:t>
      </w:r>
      <w:r w:rsidRPr="00CE08A5">
        <w:rPr>
          <w:rFonts w:ascii="GHEA Grapalat" w:hAnsi="GHEA Grapalat" w:cs="Sylfaen"/>
          <w:sz w:val="18"/>
          <w:szCs w:val="18"/>
        </w:rPr>
        <w:t>չափաբաժնին</w:t>
      </w:r>
      <w:r w:rsidRPr="00CE08A5">
        <w:rPr>
          <w:rFonts w:ascii="GHEA Grapalat" w:hAnsi="GHEA Grapalat" w:cs="Sylfaen"/>
          <w:sz w:val="18"/>
          <w:szCs w:val="18"/>
          <w:lang w:val="es-ES"/>
        </w:rPr>
        <w:t xml:space="preserve">), </w:t>
      </w:r>
      <w:r w:rsidRPr="00CE08A5">
        <w:rPr>
          <w:rFonts w:ascii="GHEA Grapalat" w:hAnsi="GHEA Grapalat" w:cs="Sylfaen"/>
          <w:sz w:val="18"/>
          <w:szCs w:val="18"/>
        </w:rPr>
        <w:t>բացառությամբ</w:t>
      </w:r>
      <w:r w:rsidRPr="00CE08A5">
        <w:rPr>
          <w:rFonts w:ascii="GHEA Grapalat" w:hAnsi="GHEA Grapalat"/>
          <w:sz w:val="18"/>
          <w:szCs w:val="18"/>
          <w:lang w:val="es-ES"/>
        </w:rPr>
        <w:t xml:space="preserve"> </w:t>
      </w:r>
      <w:r w:rsidRPr="00CE08A5">
        <w:rPr>
          <w:rFonts w:ascii="GHEA Grapalat" w:hAnsi="GHEA Grapalat" w:cs="Sylfaen"/>
          <w:sz w:val="18"/>
          <w:szCs w:val="18"/>
        </w:rPr>
        <w:t>պետության</w:t>
      </w:r>
      <w:r w:rsidRPr="00CE08A5">
        <w:rPr>
          <w:rFonts w:ascii="GHEA Grapalat" w:hAnsi="GHEA Grapalat"/>
          <w:sz w:val="18"/>
          <w:szCs w:val="18"/>
          <w:lang w:val="es-ES"/>
        </w:rPr>
        <w:t xml:space="preserve"> </w:t>
      </w:r>
      <w:r w:rsidRPr="00CE08A5">
        <w:rPr>
          <w:rFonts w:ascii="GHEA Grapalat" w:hAnsi="GHEA Grapalat" w:cs="Sylfaen"/>
          <w:sz w:val="18"/>
          <w:szCs w:val="18"/>
        </w:rPr>
        <w:t>կամ</w:t>
      </w:r>
      <w:r w:rsidRPr="00CE08A5">
        <w:rPr>
          <w:rFonts w:ascii="GHEA Grapalat" w:hAnsi="GHEA Grapalat"/>
          <w:sz w:val="18"/>
          <w:szCs w:val="18"/>
          <w:lang w:val="es-ES"/>
        </w:rPr>
        <w:t xml:space="preserve"> </w:t>
      </w:r>
      <w:r w:rsidRPr="00CE08A5">
        <w:rPr>
          <w:rFonts w:ascii="GHEA Grapalat" w:hAnsi="GHEA Grapalat" w:cs="Sylfaen"/>
          <w:sz w:val="18"/>
          <w:szCs w:val="18"/>
        </w:rPr>
        <w:t>համայնքների</w:t>
      </w:r>
      <w:r w:rsidRPr="00CE08A5">
        <w:rPr>
          <w:rFonts w:ascii="GHEA Grapalat" w:hAnsi="GHEA Grapalat"/>
          <w:sz w:val="18"/>
          <w:szCs w:val="18"/>
          <w:lang w:val="es-ES"/>
        </w:rPr>
        <w:t xml:space="preserve"> </w:t>
      </w:r>
      <w:r w:rsidRPr="00CE08A5">
        <w:rPr>
          <w:rFonts w:ascii="GHEA Grapalat" w:hAnsi="GHEA Grapalat" w:cs="Sylfaen"/>
          <w:sz w:val="18"/>
          <w:szCs w:val="18"/>
        </w:rPr>
        <w:t>կողմից</w:t>
      </w:r>
      <w:r w:rsidRPr="00CE08A5">
        <w:rPr>
          <w:rFonts w:ascii="GHEA Grapalat" w:hAnsi="GHEA Grapalat"/>
          <w:sz w:val="18"/>
          <w:szCs w:val="18"/>
          <w:lang w:val="es-ES"/>
        </w:rPr>
        <w:t xml:space="preserve"> </w:t>
      </w:r>
      <w:r w:rsidRPr="00CE08A5">
        <w:rPr>
          <w:rFonts w:ascii="GHEA Grapalat" w:hAnsi="GHEA Grapalat" w:cs="Sylfaen"/>
          <w:sz w:val="18"/>
          <w:szCs w:val="18"/>
        </w:rPr>
        <w:t>հիմնադրված</w:t>
      </w:r>
      <w:r w:rsidRPr="00CE08A5">
        <w:rPr>
          <w:rFonts w:ascii="GHEA Grapalat" w:hAnsi="GHEA Grapalat"/>
          <w:sz w:val="18"/>
          <w:szCs w:val="18"/>
          <w:lang w:val="es-ES"/>
        </w:rPr>
        <w:t xml:space="preserve"> </w:t>
      </w:r>
      <w:r w:rsidRPr="00CE08A5">
        <w:rPr>
          <w:rFonts w:ascii="GHEA Grapalat" w:hAnsi="GHEA Grapalat" w:cs="Sylfaen"/>
          <w:sz w:val="18"/>
          <w:szCs w:val="18"/>
        </w:rPr>
        <w:t>կազմակերպությունների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և</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համատեղ</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ործունեության</w:t>
      </w:r>
      <w:r w:rsidRPr="00CE08A5">
        <w:rPr>
          <w:rFonts w:ascii="GHEA Grapalat" w:hAnsi="GHEA Grapalat" w:cs="Times Armenian"/>
          <w:sz w:val="18"/>
          <w:szCs w:val="18"/>
          <w:lang w:val="af-ZA"/>
        </w:rPr>
        <w:t xml:space="preserve"> </w:t>
      </w:r>
      <w:r w:rsidRPr="00CE08A5">
        <w:rPr>
          <w:rFonts w:ascii="GHEA Grapalat" w:hAnsi="GHEA Grapalat" w:cs="Sylfaen"/>
          <w:sz w:val="18"/>
          <w:szCs w:val="18"/>
        </w:rPr>
        <w:t>կար</w:t>
      </w:r>
      <w:r w:rsidRPr="00CE08A5">
        <w:rPr>
          <w:rFonts w:ascii="GHEA Grapalat" w:hAnsi="GHEA Grapalat" w:cs="Times Armenian"/>
          <w:sz w:val="18"/>
          <w:szCs w:val="18"/>
        </w:rPr>
        <w:t>գ</w:t>
      </w:r>
      <w:r w:rsidRPr="00CE08A5">
        <w:rPr>
          <w:rFonts w:ascii="GHEA Grapalat" w:hAnsi="GHEA Grapalat" w:cs="Sylfaen"/>
          <w:sz w:val="18"/>
          <w:szCs w:val="18"/>
        </w:rPr>
        <w:t>ով</w:t>
      </w:r>
      <w:r w:rsidRPr="00CE08A5">
        <w:rPr>
          <w:rFonts w:ascii="GHEA Grapalat" w:hAnsi="GHEA Grapalat" w:cs="Sylfaen"/>
          <w:sz w:val="18"/>
          <w:szCs w:val="18"/>
          <w:lang w:val="af-ZA"/>
        </w:rPr>
        <w:t xml:space="preserve"> </w:t>
      </w:r>
      <w:r w:rsidRPr="00CE08A5">
        <w:rPr>
          <w:rFonts w:ascii="GHEA Grapalat" w:hAnsi="GHEA Grapalat" w:cs="Times Armenian"/>
          <w:sz w:val="18"/>
          <w:szCs w:val="18"/>
          <w:lang w:val="af-ZA"/>
        </w:rPr>
        <w:t>(</w:t>
      </w:r>
      <w:r w:rsidRPr="00CE08A5">
        <w:rPr>
          <w:rFonts w:ascii="GHEA Grapalat" w:hAnsi="GHEA Grapalat" w:cs="Sylfaen"/>
          <w:sz w:val="18"/>
          <w:szCs w:val="18"/>
        </w:rPr>
        <w:t>կոնսորցիումով</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նումների</w:t>
      </w:r>
      <w:r w:rsidRPr="00CE08A5">
        <w:rPr>
          <w:rFonts w:ascii="GHEA Grapalat" w:hAnsi="GHEA Grapalat" w:cs="Times Armenian"/>
          <w:sz w:val="18"/>
          <w:szCs w:val="18"/>
          <w:lang w:val="af-ZA"/>
        </w:rPr>
        <w:t xml:space="preserve"> </w:t>
      </w:r>
      <w:r w:rsidRPr="00CE08A5">
        <w:rPr>
          <w:rFonts w:ascii="GHEA Grapalat" w:hAnsi="GHEA Grapalat" w:cs="Times Armenian"/>
          <w:sz w:val="18"/>
          <w:szCs w:val="18"/>
        </w:rPr>
        <w:t>գ</w:t>
      </w:r>
      <w:r w:rsidRPr="00CE08A5">
        <w:rPr>
          <w:rFonts w:ascii="GHEA Grapalat" w:hAnsi="GHEA Grapalat" w:cs="Sylfaen"/>
          <w:sz w:val="18"/>
          <w:szCs w:val="18"/>
        </w:rPr>
        <w:t>ործընթացին</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դեպքերի</w:t>
      </w:r>
      <w:r w:rsidRPr="00CE08A5">
        <w:rPr>
          <w:rFonts w:ascii="GHEA Grapalat" w:hAnsi="GHEA Grapalat" w:cs="Sylfaen"/>
          <w:sz w:val="18"/>
          <w:szCs w:val="18"/>
          <w:lang w:val="es-ES"/>
        </w:rPr>
        <w:t>:</w:t>
      </w:r>
    </w:p>
    <w:p w:rsidR="00886C13" w:rsidRPr="00CE08A5" w:rsidRDefault="00886C13" w:rsidP="00886C13">
      <w:pPr>
        <w:pStyle w:val="af4"/>
        <w:spacing w:before="0" w:beforeAutospacing="0" w:after="0" w:afterAutospacing="0"/>
        <w:ind w:firstLine="708"/>
        <w:jc w:val="both"/>
        <w:rPr>
          <w:rFonts w:ascii="GHEA Grapalat" w:hAnsi="GHEA Grapalat"/>
          <w:sz w:val="18"/>
          <w:szCs w:val="18"/>
          <w:lang w:val="hy-AM"/>
        </w:rPr>
      </w:pPr>
      <w:r w:rsidRPr="00CE08A5">
        <w:rPr>
          <w:rFonts w:ascii="GHEA Grapalat" w:hAnsi="GHEA Grapalat"/>
          <w:sz w:val="18"/>
          <w:szCs w:val="18"/>
        </w:rPr>
        <w:t>Կարգի</w:t>
      </w:r>
      <w:r w:rsidRPr="00CE08A5">
        <w:rPr>
          <w:rFonts w:ascii="GHEA Grapalat" w:hAnsi="GHEA Grapalat"/>
          <w:sz w:val="18"/>
          <w:szCs w:val="18"/>
          <w:lang w:val="es-ES"/>
        </w:rPr>
        <w:t xml:space="preserve"> 119-</w:t>
      </w:r>
      <w:r w:rsidRPr="00CE08A5">
        <w:rPr>
          <w:rFonts w:ascii="GHEA Grapalat" w:hAnsi="GHEA Grapalat"/>
          <w:sz w:val="18"/>
          <w:szCs w:val="18"/>
        </w:rPr>
        <w:t>րդ</w:t>
      </w:r>
      <w:r w:rsidRPr="00CE08A5">
        <w:rPr>
          <w:rFonts w:ascii="GHEA Grapalat" w:hAnsi="GHEA Grapalat"/>
          <w:sz w:val="18"/>
          <w:szCs w:val="18"/>
          <w:lang w:val="es-ES"/>
        </w:rPr>
        <w:t xml:space="preserve"> </w:t>
      </w:r>
      <w:r w:rsidRPr="00CE08A5">
        <w:rPr>
          <w:rFonts w:ascii="GHEA Grapalat" w:hAnsi="GHEA Grapalat"/>
          <w:sz w:val="18"/>
          <w:szCs w:val="18"/>
        </w:rPr>
        <w:t>կետի</w:t>
      </w:r>
      <w:r w:rsidRPr="00CE08A5">
        <w:rPr>
          <w:rFonts w:ascii="GHEA Grapalat" w:hAnsi="GHEA Grapalat"/>
          <w:sz w:val="18"/>
          <w:szCs w:val="18"/>
          <w:lang w:val="es-ES"/>
        </w:rPr>
        <w:t xml:space="preserve"> </w:t>
      </w:r>
      <w:r w:rsidRPr="00CE08A5">
        <w:rPr>
          <w:rFonts w:ascii="GHEA Grapalat" w:hAnsi="GHEA Grapalat"/>
          <w:sz w:val="18"/>
          <w:szCs w:val="18"/>
          <w:lang w:val="hy-AM"/>
        </w:rPr>
        <w:t>իմաստով`</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sz w:val="18"/>
          <w:szCs w:val="18"/>
          <w:lang w:val="hy-AM"/>
        </w:rPr>
        <w:t>1</w:t>
      </w:r>
      <w:r w:rsidRPr="00CE08A5">
        <w:rPr>
          <w:rFonts w:ascii="GHEA Grapalat" w:hAnsi="GHEA Grapalat"/>
          <w:color w:val="000000"/>
          <w:sz w:val="18"/>
          <w:szCs w:val="18"/>
          <w:lang w:val="hy-AM"/>
        </w:rPr>
        <w:t xml:space="preserve">) </w:t>
      </w:r>
      <w:r w:rsidRPr="00CE08A5">
        <w:rPr>
          <w:rFonts w:ascii="GHEA Grapalat" w:hAnsi="GHEA Grapalat"/>
          <w:sz w:val="18"/>
          <w:szCs w:val="18"/>
          <w:lang w:val="hy-AM"/>
        </w:rPr>
        <w:t xml:space="preserve">ֆիզիկական </w:t>
      </w:r>
      <w:r w:rsidRPr="00CE08A5">
        <w:rPr>
          <w:rFonts w:ascii="GHEA Grapalat" w:hAnsi="GHEA Grapalat" w:cs="GHEA Grapalat"/>
          <w:color w:val="000000"/>
          <w:sz w:val="18"/>
          <w:szCs w:val="18"/>
          <w:lang w:val="hy-AM"/>
        </w:rPr>
        <w:t xml:space="preserve">անձինք համարվում են փոխկապակցված, </w:t>
      </w:r>
      <w:r w:rsidRPr="00CE08A5">
        <w:rPr>
          <w:rFonts w:ascii="GHEA Grapalat" w:hAnsi="GHEA Grapalat"/>
          <w:color w:val="000000"/>
          <w:sz w:val="18"/>
          <w:szCs w:val="18"/>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color w:val="000000"/>
          <w:sz w:val="18"/>
          <w:szCs w:val="18"/>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color w:val="000000"/>
          <w:sz w:val="18"/>
          <w:szCs w:val="18"/>
          <w:lang w:val="hy-AM"/>
        </w:rPr>
        <w:t>ա. տվյալ իրավաբանական անձի բաժնետոմսերի տաս տոկոսից ավելին տնօրինող մասնակից.</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color w:val="000000"/>
          <w:sz w:val="18"/>
          <w:szCs w:val="18"/>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color w:val="000000"/>
          <w:sz w:val="18"/>
          <w:szCs w:val="18"/>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color w:val="000000"/>
          <w:sz w:val="18"/>
          <w:szCs w:val="18"/>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sz w:val="18"/>
          <w:szCs w:val="18"/>
          <w:lang w:val="hy-AM"/>
        </w:rPr>
        <w:t xml:space="preserve">3) ֆիզիկական անձի կարգավիճակ չունեցող մասնակիցները </w:t>
      </w:r>
      <w:r w:rsidRPr="00CE08A5">
        <w:rPr>
          <w:rFonts w:ascii="GHEA Grapalat" w:hAnsi="GHEA Grapalat"/>
          <w:color w:val="000000"/>
          <w:sz w:val="18"/>
          <w:szCs w:val="18"/>
          <w:lang w:val="hy-AM"/>
        </w:rPr>
        <w:t xml:space="preserve">համարվում են փոխկապակցված, եթե` </w:t>
      </w:r>
    </w:p>
    <w:p w:rsidR="00886C13" w:rsidRPr="00CE08A5" w:rsidRDefault="00886C13" w:rsidP="00886C13">
      <w:pPr>
        <w:pStyle w:val="af4"/>
        <w:spacing w:before="0" w:beforeAutospacing="0" w:after="0" w:afterAutospacing="0"/>
        <w:ind w:firstLine="269"/>
        <w:jc w:val="both"/>
        <w:rPr>
          <w:rFonts w:ascii="GHEA Grapalat" w:hAnsi="GHEA Grapalat"/>
          <w:color w:val="000000"/>
          <w:sz w:val="18"/>
          <w:szCs w:val="18"/>
          <w:lang w:val="hy-AM"/>
        </w:rPr>
      </w:pPr>
      <w:r w:rsidRPr="00CE08A5">
        <w:rPr>
          <w:rFonts w:ascii="GHEA Grapalat" w:hAnsi="GHEA Grapalat"/>
          <w:color w:val="000000"/>
          <w:sz w:val="18"/>
          <w:szCs w:val="18"/>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86C13" w:rsidRPr="00CE08A5" w:rsidRDefault="00886C13" w:rsidP="00886C13">
      <w:pPr>
        <w:pStyle w:val="af4"/>
        <w:spacing w:before="0" w:beforeAutospacing="0" w:after="0" w:afterAutospacing="0"/>
        <w:ind w:firstLine="269"/>
        <w:jc w:val="both"/>
        <w:rPr>
          <w:rFonts w:ascii="GHEA Grapalat" w:hAnsi="GHEA Grapalat"/>
          <w:color w:val="000000"/>
          <w:sz w:val="18"/>
          <w:szCs w:val="18"/>
          <w:lang w:val="hy-AM"/>
        </w:rPr>
      </w:pPr>
      <w:r w:rsidRPr="00CE08A5">
        <w:rPr>
          <w:rFonts w:ascii="GHEA Grapalat" w:hAnsi="GHEA Grapalat"/>
          <w:color w:val="000000"/>
          <w:sz w:val="18"/>
          <w:szCs w:val="18"/>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86C13" w:rsidRPr="00CE08A5" w:rsidRDefault="00886C13" w:rsidP="00886C13">
      <w:pPr>
        <w:pStyle w:val="af4"/>
        <w:spacing w:before="0" w:beforeAutospacing="0" w:after="0" w:afterAutospacing="0"/>
        <w:ind w:firstLine="708"/>
        <w:jc w:val="both"/>
        <w:rPr>
          <w:rFonts w:ascii="Sylfaen" w:hAnsi="Sylfaen"/>
          <w:sz w:val="18"/>
          <w:szCs w:val="18"/>
          <w:lang w:val="hy-AM"/>
        </w:rPr>
      </w:pPr>
      <w:r w:rsidRPr="00CE08A5">
        <w:rPr>
          <w:rFonts w:ascii="GHEA Grapalat" w:hAnsi="GHEA Grapalat"/>
          <w:color w:val="000000"/>
          <w:sz w:val="18"/>
          <w:szCs w:val="18"/>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86C13" w:rsidRPr="00CE08A5" w:rsidRDefault="00886C13" w:rsidP="00886C13">
      <w:pPr>
        <w:pStyle w:val="af4"/>
        <w:spacing w:before="0" w:beforeAutospacing="0" w:after="0" w:afterAutospacing="0"/>
        <w:ind w:firstLine="708"/>
        <w:jc w:val="both"/>
        <w:rPr>
          <w:rFonts w:ascii="GHEA Grapalat" w:hAnsi="GHEA Grapalat"/>
          <w:color w:val="000000"/>
          <w:sz w:val="18"/>
          <w:szCs w:val="18"/>
          <w:lang w:val="hy-AM"/>
        </w:rPr>
      </w:pPr>
      <w:r w:rsidRPr="00CE08A5">
        <w:rPr>
          <w:rFonts w:ascii="GHEA Grapalat" w:hAnsi="GHEA Grapalat"/>
          <w:color w:val="000000"/>
          <w:sz w:val="18"/>
          <w:szCs w:val="18"/>
          <w:lang w:val="hy-AM"/>
        </w:rPr>
        <w:t>դ. նրանք գործել կամ գործում են համաձայնեցված՝ ելնելով ընդհանուր տնտեսական շահերից.</w:t>
      </w:r>
    </w:p>
    <w:p w:rsidR="00886C13" w:rsidRPr="00CE08A5" w:rsidRDefault="00886C13" w:rsidP="00886C13">
      <w:pPr>
        <w:ind w:firstLine="284"/>
        <w:jc w:val="both"/>
        <w:rPr>
          <w:rFonts w:ascii="GHEA Grapalat" w:hAnsi="GHEA Grapalat"/>
          <w:color w:val="000000"/>
          <w:sz w:val="18"/>
          <w:szCs w:val="18"/>
          <w:lang w:val="hy-AM"/>
        </w:rPr>
      </w:pPr>
      <w:r w:rsidRPr="00CE08A5">
        <w:rPr>
          <w:rFonts w:ascii="GHEA Grapalat" w:hAnsi="GHEA Grapalat"/>
          <w:color w:val="000000"/>
          <w:sz w:val="18"/>
          <w:szCs w:val="18"/>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cs="Arial Armenian"/>
          <w:sz w:val="18"/>
          <w:szCs w:val="18"/>
          <w:lang w:val="hy-AM"/>
        </w:rPr>
        <w:t xml:space="preserve">2.4 </w:t>
      </w:r>
      <w:r w:rsidRPr="00CE08A5">
        <w:rPr>
          <w:rFonts w:ascii="GHEA Grapalat" w:hAnsi="GHEA Grapalat" w:cs="Sylfaen"/>
          <w:sz w:val="18"/>
          <w:szCs w:val="18"/>
          <w:lang w:val="hy-AM"/>
        </w:rPr>
        <w:t>Մասնակիցը</w:t>
      </w:r>
      <w:r w:rsidRPr="00CE08A5">
        <w:rPr>
          <w:rFonts w:ascii="GHEA Grapalat" w:hAnsi="GHEA Grapalat" w:cs="Arial"/>
          <w:sz w:val="18"/>
          <w:szCs w:val="18"/>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86C13" w:rsidRPr="00CE08A5" w:rsidRDefault="00886C13" w:rsidP="00886C13">
      <w:pPr>
        <w:pStyle w:val="norm"/>
        <w:spacing w:line="240" w:lineRule="auto"/>
        <w:ind w:firstLine="540"/>
        <w:rPr>
          <w:rFonts w:ascii="GHEA Grapalat" w:hAnsi="GHEA Grapalat" w:cs="Sylfaen"/>
          <w:sz w:val="18"/>
          <w:szCs w:val="18"/>
          <w:lang w:val="af-ZA" w:eastAsia="en-US"/>
        </w:rPr>
      </w:pPr>
      <w:r w:rsidRPr="00CE08A5">
        <w:rPr>
          <w:rFonts w:ascii="GHEA Grapalat" w:hAnsi="GHEA Grapalat" w:cs="Sylfaen"/>
          <w:sz w:val="18"/>
          <w:szCs w:val="18"/>
          <w:lang w:val="hy-AM" w:eastAsia="en-US"/>
        </w:rPr>
        <w:t>2.5 Սույն ընթացակարգի շրջանակում կնքվելիք պայմանագիրը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կարող</w:t>
      </w:r>
      <w:r w:rsidRPr="00CE08A5">
        <w:rPr>
          <w:rFonts w:ascii="GHEA Grapalat" w:hAnsi="GHEA Grapalat" w:cs="Sylfaen"/>
          <w:sz w:val="18"/>
          <w:szCs w:val="18"/>
          <w:lang w:val="af-ZA" w:eastAsia="en-US"/>
        </w:rPr>
        <w:t xml:space="preserve"> է </w:t>
      </w:r>
      <w:r w:rsidRPr="00CE08A5">
        <w:rPr>
          <w:rFonts w:ascii="GHEA Grapalat" w:hAnsi="GHEA Grapalat" w:cs="Sylfaen"/>
          <w:sz w:val="18"/>
          <w:szCs w:val="18"/>
          <w:lang w:val="hy-AM" w:eastAsia="en-US"/>
        </w:rPr>
        <w:t>իրականացվել</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գործակալության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պայմանագիր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կնքելու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միջոցով։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Գործակալության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պայմանագրի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կողմ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չի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կարող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հանդիսանալ</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սույն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ընթացակարգին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af-ZA"/>
        </w:rPr>
        <w:t>(</w:t>
      </w:r>
      <w:r w:rsidRPr="00CE08A5">
        <w:rPr>
          <w:rFonts w:ascii="GHEA Grapalat" w:hAnsi="GHEA Grapalat" w:cs="Sylfaen"/>
          <w:sz w:val="18"/>
          <w:szCs w:val="18"/>
        </w:rPr>
        <w:t>միևնույն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չափաբաժնին</w:t>
      </w:r>
      <w:r w:rsidRPr="00CE08A5">
        <w:rPr>
          <w:rFonts w:ascii="GHEA Grapalat" w:hAnsi="GHEA Grapalat" w:cs="Sylfaen"/>
          <w:sz w:val="18"/>
          <w:szCs w:val="18"/>
          <w:lang w:val="af-ZA"/>
        </w:rPr>
        <w:t xml:space="preserve">) </w:t>
      </w:r>
      <w:r w:rsidRPr="00CE08A5">
        <w:rPr>
          <w:rFonts w:ascii="GHEA Grapalat" w:hAnsi="GHEA Grapalat" w:cs="Sylfaen"/>
          <w:sz w:val="18"/>
          <w:szCs w:val="18"/>
          <w:lang w:eastAsia="en-US"/>
        </w:rPr>
        <w:t>մասնակցելու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նպատակով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հայտ</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ներկայացրած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մասնակիցը</w:t>
      </w:r>
      <w:r w:rsidRPr="00CE08A5">
        <w:rPr>
          <w:rFonts w:ascii="GHEA Grapalat" w:hAnsi="GHEA Grapalat" w:cs="Sylfaen"/>
          <w:sz w:val="18"/>
          <w:szCs w:val="18"/>
          <w:lang w:val="af-ZA" w:eastAsia="en-US"/>
        </w:rPr>
        <w:t xml:space="preserve">: </w:t>
      </w:r>
    </w:p>
    <w:p w:rsidR="00886C13" w:rsidRPr="00CE08A5" w:rsidRDefault="00886C13" w:rsidP="00886C13">
      <w:pPr>
        <w:pStyle w:val="23"/>
        <w:spacing w:line="240" w:lineRule="auto"/>
        <w:rPr>
          <w:rFonts w:ascii="GHEA Grapalat" w:hAnsi="GHEA Grapalat" w:cs="Sylfaen"/>
          <w:sz w:val="18"/>
          <w:szCs w:val="18"/>
        </w:rPr>
      </w:pPr>
      <w:r w:rsidRPr="00CE08A5">
        <w:rPr>
          <w:rFonts w:ascii="GHEA Grapalat" w:hAnsi="GHEA Grapalat" w:cs="Sylfaen"/>
          <w:sz w:val="18"/>
          <w:szCs w:val="18"/>
        </w:rPr>
        <w:t xml:space="preserve"> 2</w:t>
      </w:r>
      <w:r w:rsidRPr="00CE08A5">
        <w:rPr>
          <w:rFonts w:ascii="GHEA Grapalat" w:hAnsi="GHEA Grapalat" w:cs="Sylfaen"/>
          <w:sz w:val="18"/>
          <w:szCs w:val="18"/>
          <w:lang w:val="hy-AM"/>
        </w:rPr>
        <w:t>.</w:t>
      </w:r>
      <w:r w:rsidRPr="00CE08A5">
        <w:rPr>
          <w:rFonts w:ascii="GHEA Grapalat" w:hAnsi="GHEA Grapalat" w:cs="Sylfaen"/>
          <w:sz w:val="18"/>
          <w:szCs w:val="18"/>
        </w:rPr>
        <w:t xml:space="preserve">6 </w:t>
      </w:r>
      <w:r w:rsidRPr="00CE08A5">
        <w:rPr>
          <w:rFonts w:ascii="GHEA Grapalat" w:hAnsi="GHEA Grapalat" w:cs="Sylfaen"/>
          <w:sz w:val="18"/>
          <w:szCs w:val="18"/>
          <w:lang w:val="ru-RU"/>
        </w:rPr>
        <w:t>Մասնակիցները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rPr>
        <w:t xml:space="preserve"> </w:t>
      </w:r>
      <w:r w:rsidRPr="00CE08A5">
        <w:rPr>
          <w:rFonts w:ascii="GHEA Grapalat" w:hAnsi="GHEA Grapalat" w:cs="Sylfaen"/>
          <w:sz w:val="18"/>
          <w:szCs w:val="18"/>
          <w:lang w:val="ru-RU"/>
        </w:rPr>
        <w:t>ընթացակարգին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մասնակցել</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համատեղ</w:t>
      </w:r>
      <w:r w:rsidRPr="00CE08A5">
        <w:rPr>
          <w:rFonts w:ascii="GHEA Grapalat" w:hAnsi="GHEA Grapalat" w:cs="Sylfaen"/>
          <w:sz w:val="18"/>
          <w:szCs w:val="18"/>
        </w:rPr>
        <w:t xml:space="preserve"> </w:t>
      </w:r>
      <w:r w:rsidRPr="00CE08A5">
        <w:rPr>
          <w:rFonts w:ascii="GHEA Grapalat" w:hAnsi="GHEA Grapalat" w:cs="Sylfaen"/>
          <w:sz w:val="18"/>
          <w:szCs w:val="18"/>
          <w:lang w:val="ru-RU"/>
        </w:rPr>
        <w:t>գործունեության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կարգով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կոնսորցիումով</w:t>
      </w:r>
      <w:r w:rsidRPr="00CE08A5">
        <w:rPr>
          <w:rFonts w:ascii="GHEA Grapalat" w:hAnsi="GHEA Grapalat" w:cs="Sylfaen"/>
          <w:sz w:val="18"/>
          <w:szCs w:val="18"/>
        </w:rPr>
        <w:t>)</w:t>
      </w:r>
      <w:r w:rsidRPr="00CE08A5">
        <w:rPr>
          <w:rFonts w:ascii="GHEA Grapalat" w:hAnsi="GHEA Grapalat" w:cs="Sylfaen"/>
          <w:sz w:val="18"/>
          <w:szCs w:val="18"/>
          <w:lang w:val="ru-RU"/>
        </w:rPr>
        <w:t>։</w:t>
      </w:r>
      <w:r w:rsidRPr="00CE08A5">
        <w:rPr>
          <w:rFonts w:ascii="GHEA Grapalat" w:hAnsi="GHEA Grapalat" w:cs="Sylfaen"/>
          <w:sz w:val="18"/>
          <w:szCs w:val="18"/>
        </w:rPr>
        <w:t xml:space="preserve"> </w:t>
      </w:r>
      <w:r w:rsidRPr="00CE08A5">
        <w:rPr>
          <w:rFonts w:ascii="GHEA Grapalat" w:hAnsi="GHEA Grapalat" w:cs="Sylfaen"/>
          <w:sz w:val="18"/>
          <w:szCs w:val="18"/>
          <w:lang w:val="ru-RU"/>
        </w:rPr>
        <w:t>Նման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rPr>
        <w:t>`</w:t>
      </w:r>
    </w:p>
    <w:p w:rsidR="00886C13" w:rsidRPr="00CE08A5" w:rsidRDefault="00886C13" w:rsidP="00886C13">
      <w:pPr>
        <w:pStyle w:val="23"/>
        <w:spacing w:line="240" w:lineRule="auto"/>
        <w:rPr>
          <w:rFonts w:ascii="GHEA Grapalat" w:hAnsi="GHEA Grapalat" w:cs="Sylfaen"/>
          <w:sz w:val="18"/>
          <w:szCs w:val="18"/>
        </w:rPr>
      </w:pPr>
      <w:r w:rsidRPr="00CE08A5">
        <w:rPr>
          <w:rFonts w:ascii="GHEA Grapalat" w:hAnsi="GHEA Grapalat" w:cs="Sylfaen"/>
          <w:sz w:val="18"/>
          <w:szCs w:val="18"/>
        </w:rPr>
        <w:t xml:space="preserve">1) </w:t>
      </w:r>
      <w:r w:rsidRPr="00CE08A5">
        <w:rPr>
          <w:rFonts w:ascii="GHEA Grapalat" w:hAnsi="GHEA Grapalat" w:cs="Sylfaen"/>
          <w:sz w:val="18"/>
          <w:szCs w:val="18"/>
          <w:lang w:val="ru-RU"/>
        </w:rPr>
        <w:t>համատեղ</w:t>
      </w:r>
      <w:r w:rsidRPr="00CE08A5">
        <w:rPr>
          <w:rFonts w:ascii="GHEA Grapalat" w:hAnsi="GHEA Grapalat" w:cs="Sylfaen"/>
          <w:sz w:val="18"/>
          <w:szCs w:val="18"/>
        </w:rPr>
        <w:t xml:space="preserve"> </w:t>
      </w:r>
      <w:r w:rsidRPr="00CE08A5">
        <w:rPr>
          <w:rFonts w:ascii="GHEA Grapalat" w:hAnsi="GHEA Grapalat" w:cs="Sylfaen"/>
          <w:sz w:val="18"/>
          <w:szCs w:val="18"/>
          <w:lang w:val="ru-RU"/>
        </w:rPr>
        <w:t>գործունեության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պայմանագրի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կողմերից</w:t>
      </w:r>
      <w:r w:rsidRPr="00CE08A5">
        <w:rPr>
          <w:rFonts w:ascii="GHEA Grapalat" w:hAnsi="GHEA Grapalat" w:cs="Sylfaen"/>
          <w:sz w:val="18"/>
          <w:szCs w:val="18"/>
        </w:rPr>
        <w:t xml:space="preserve"> </w:t>
      </w:r>
      <w:r w:rsidRPr="00CE08A5">
        <w:rPr>
          <w:rFonts w:ascii="GHEA Grapalat" w:hAnsi="GHEA Grapalat" w:cs="Sylfaen"/>
          <w:sz w:val="18"/>
          <w:szCs w:val="18"/>
          <w:lang w:val="ru-RU"/>
        </w:rPr>
        <w:t>որևէ</w:t>
      </w:r>
      <w:r w:rsidRPr="00CE08A5">
        <w:rPr>
          <w:rFonts w:ascii="GHEA Grapalat" w:hAnsi="GHEA Grapalat" w:cs="Sylfaen"/>
          <w:sz w:val="18"/>
          <w:szCs w:val="18"/>
        </w:rPr>
        <w:t xml:space="preserve"> </w:t>
      </w:r>
      <w:r w:rsidRPr="00CE08A5">
        <w:rPr>
          <w:rFonts w:ascii="GHEA Grapalat" w:hAnsi="GHEA Grapalat" w:cs="Sylfaen"/>
          <w:sz w:val="18"/>
          <w:szCs w:val="18"/>
          <w:lang w:val="ru-RU"/>
        </w:rPr>
        <w:t>մեկը</w:t>
      </w:r>
      <w:r w:rsidRPr="00CE08A5">
        <w:rPr>
          <w:rFonts w:ascii="GHEA Grapalat" w:hAnsi="GHEA Grapalat" w:cs="Sylfaen"/>
          <w:sz w:val="18"/>
          <w:szCs w:val="18"/>
        </w:rPr>
        <w:t xml:space="preserve"> </w:t>
      </w:r>
      <w:r w:rsidRPr="00CE08A5">
        <w:rPr>
          <w:rFonts w:ascii="GHEA Grapalat" w:hAnsi="GHEA Grapalat" w:cs="Sylfaen"/>
          <w:sz w:val="18"/>
          <w:szCs w:val="18"/>
          <w:lang w:val="ru-RU"/>
        </w:rPr>
        <w:t>չի</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նույն</w:t>
      </w:r>
      <w:r w:rsidRPr="00CE08A5">
        <w:rPr>
          <w:rFonts w:ascii="GHEA Grapalat" w:hAnsi="GHEA Grapalat" w:cs="Sylfaen"/>
          <w:sz w:val="18"/>
          <w:szCs w:val="18"/>
        </w:rPr>
        <w:t xml:space="preserve"> </w:t>
      </w:r>
      <w:r w:rsidRPr="00CE08A5">
        <w:rPr>
          <w:rFonts w:ascii="GHEA Grapalat" w:hAnsi="GHEA Grapalat" w:cs="Sylfaen"/>
          <w:sz w:val="18"/>
          <w:szCs w:val="18"/>
          <w:lang w:val="ru-RU"/>
        </w:rPr>
        <w:t>ընթացակարգին</w:t>
      </w:r>
      <w:r w:rsidRPr="00CE08A5">
        <w:rPr>
          <w:rFonts w:ascii="GHEA Grapalat" w:hAnsi="GHEA Grapalat" w:cs="Sylfaen"/>
          <w:sz w:val="18"/>
          <w:szCs w:val="18"/>
        </w:rPr>
        <w:t xml:space="preserve"> (</w:t>
      </w:r>
      <w:r w:rsidRPr="00CE08A5">
        <w:rPr>
          <w:rFonts w:ascii="GHEA Grapalat" w:hAnsi="GHEA Grapalat" w:cs="Sylfaen"/>
          <w:sz w:val="18"/>
          <w:szCs w:val="18"/>
          <w:lang w:val="en-US"/>
        </w:rPr>
        <w:t>միևնույն</w:t>
      </w:r>
      <w:r w:rsidRPr="00CE08A5">
        <w:rPr>
          <w:rFonts w:ascii="GHEA Grapalat" w:hAnsi="GHEA Grapalat" w:cs="Sylfaen"/>
          <w:sz w:val="18"/>
          <w:szCs w:val="18"/>
        </w:rPr>
        <w:t xml:space="preserve"> </w:t>
      </w:r>
      <w:r w:rsidRPr="00CE08A5">
        <w:rPr>
          <w:rFonts w:ascii="GHEA Grapalat" w:hAnsi="GHEA Grapalat" w:cs="Sylfaen"/>
          <w:sz w:val="18"/>
          <w:szCs w:val="18"/>
          <w:lang w:val="en-US"/>
        </w:rPr>
        <w:t>չափաբաժնին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ներկայացնել</w:t>
      </w:r>
      <w:r w:rsidRPr="00CE08A5">
        <w:rPr>
          <w:rFonts w:ascii="GHEA Grapalat" w:hAnsi="GHEA Grapalat" w:cs="Sylfaen"/>
          <w:sz w:val="18"/>
          <w:szCs w:val="18"/>
        </w:rPr>
        <w:t xml:space="preserve"> </w:t>
      </w:r>
      <w:r w:rsidRPr="00CE08A5">
        <w:rPr>
          <w:rFonts w:ascii="GHEA Grapalat" w:hAnsi="GHEA Grapalat" w:cs="Sylfaen"/>
          <w:sz w:val="18"/>
          <w:szCs w:val="18"/>
          <w:lang w:val="ru-RU"/>
        </w:rPr>
        <w:t>առանձին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հայտ</w:t>
      </w:r>
      <w:r w:rsidRPr="00CE08A5">
        <w:rPr>
          <w:rFonts w:ascii="GHEA Grapalat" w:hAnsi="GHEA Grapalat" w:cs="Sylfaen"/>
          <w:sz w:val="18"/>
          <w:szCs w:val="18"/>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rPr>
        <w:t xml:space="preserve"> </w:t>
      </w:r>
      <w:r w:rsidRPr="00CE08A5">
        <w:rPr>
          <w:rFonts w:ascii="GHEA Grapalat" w:hAnsi="GHEA Grapalat" w:cs="Sylfaen"/>
          <w:sz w:val="18"/>
          <w:szCs w:val="18"/>
          <w:lang w:val="ru-RU"/>
        </w:rPr>
        <w:t>պարբերության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պահանջի</w:t>
      </w:r>
      <w:r w:rsidRPr="00CE08A5">
        <w:rPr>
          <w:rFonts w:ascii="GHEA Grapalat" w:hAnsi="GHEA Grapalat" w:cs="Sylfaen"/>
          <w:sz w:val="18"/>
          <w:szCs w:val="18"/>
        </w:rPr>
        <w:t xml:space="preserve"> </w:t>
      </w:r>
      <w:r w:rsidRPr="00CE08A5">
        <w:rPr>
          <w:rFonts w:ascii="GHEA Grapalat" w:hAnsi="GHEA Grapalat" w:cs="Sylfaen"/>
          <w:sz w:val="18"/>
          <w:szCs w:val="18"/>
          <w:lang w:val="ru-RU"/>
        </w:rPr>
        <w:t>չպահպանման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հայտերի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բացման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նիստում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մերժվում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ինչպես</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համատեղ</w:t>
      </w:r>
      <w:r w:rsidRPr="00CE08A5">
        <w:rPr>
          <w:rFonts w:ascii="GHEA Grapalat" w:hAnsi="GHEA Grapalat" w:cs="Sylfaen"/>
          <w:sz w:val="18"/>
          <w:szCs w:val="18"/>
        </w:rPr>
        <w:t xml:space="preserve"> </w:t>
      </w:r>
      <w:r w:rsidRPr="00CE08A5">
        <w:rPr>
          <w:rFonts w:ascii="GHEA Grapalat" w:hAnsi="GHEA Grapalat" w:cs="Sylfaen"/>
          <w:sz w:val="18"/>
          <w:szCs w:val="18"/>
          <w:lang w:val="ru-RU"/>
        </w:rPr>
        <w:t>գործունեության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կարգով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այնպես</w:t>
      </w:r>
      <w:r w:rsidRPr="00CE08A5">
        <w:rPr>
          <w:rFonts w:ascii="GHEA Grapalat" w:hAnsi="GHEA Grapalat" w:cs="Sylfaen"/>
          <w:sz w:val="18"/>
          <w:szCs w:val="18"/>
        </w:rPr>
        <w:t xml:space="preserve"> </w:t>
      </w:r>
      <w:r w:rsidRPr="00CE08A5">
        <w:rPr>
          <w:rFonts w:ascii="GHEA Grapalat" w:hAnsi="GHEA Grapalat" w:cs="Sylfaen"/>
          <w:sz w:val="18"/>
          <w:szCs w:val="18"/>
          <w:lang w:val="ru-RU"/>
        </w:rPr>
        <w:t>էլ</w:t>
      </w:r>
      <w:r w:rsidRPr="00CE08A5">
        <w:rPr>
          <w:rFonts w:ascii="GHEA Grapalat" w:hAnsi="GHEA Grapalat" w:cs="Sylfaen"/>
          <w:sz w:val="18"/>
          <w:szCs w:val="18"/>
        </w:rPr>
        <w:t xml:space="preserve"> </w:t>
      </w:r>
      <w:r w:rsidRPr="00CE08A5">
        <w:rPr>
          <w:rFonts w:ascii="GHEA Grapalat" w:hAnsi="GHEA Grapalat" w:cs="Sylfaen"/>
          <w:sz w:val="18"/>
          <w:szCs w:val="18"/>
          <w:lang w:val="ru-RU"/>
        </w:rPr>
        <w:t>առանձին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հայտերը</w:t>
      </w:r>
      <w:r w:rsidRPr="00CE08A5">
        <w:rPr>
          <w:rFonts w:ascii="GHEA Grapalat" w:hAnsi="GHEA Grapalat" w:cs="Sylfaen"/>
          <w:sz w:val="18"/>
          <w:szCs w:val="18"/>
        </w:rPr>
        <w:t>.</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rPr>
        <w:t>2) Մ</w:t>
      </w:r>
      <w:r w:rsidRPr="00CE08A5">
        <w:rPr>
          <w:rFonts w:ascii="GHEA Grapalat" w:hAnsi="GHEA Grapalat" w:cs="Sylfaen"/>
          <w:sz w:val="18"/>
          <w:szCs w:val="18"/>
          <w:lang w:val="ru-RU"/>
        </w:rPr>
        <w:t>ասնակիցները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կրում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համատեղ</w:t>
      </w:r>
      <w:r w:rsidRPr="00CE08A5">
        <w:rPr>
          <w:rFonts w:ascii="GHEA Grapalat" w:hAnsi="GHEA Grapalat" w:cs="Sylfaen"/>
          <w:sz w:val="18"/>
          <w:szCs w:val="18"/>
        </w:rPr>
        <w:t xml:space="preserve"> </w:t>
      </w:r>
      <w:r w:rsidRPr="00CE08A5">
        <w:rPr>
          <w:rFonts w:ascii="GHEA Grapalat" w:hAnsi="GHEA Grapalat" w:cs="Sylfaen"/>
          <w:sz w:val="18"/>
          <w:szCs w:val="18"/>
          <w:lang w:val="ru-RU"/>
        </w:rPr>
        <w:t>և</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համապարտ</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պատասխանատվություն</w:t>
      </w:r>
      <w:r w:rsidRPr="00CE08A5">
        <w:rPr>
          <w:rFonts w:ascii="GHEA Grapalat" w:hAnsi="GHEA Grapalat" w:cs="Sylfaen"/>
          <w:sz w:val="18"/>
          <w:szCs w:val="18"/>
        </w:rPr>
        <w:t>:</w:t>
      </w:r>
      <w:r w:rsidRPr="00CE08A5">
        <w:rPr>
          <w:rFonts w:ascii="GHEA Grapalat" w:hAnsi="GHEA Grapalat" w:cs="Sylfaen"/>
          <w:sz w:val="18"/>
          <w:szCs w:val="18"/>
          <w:lang w:val="hy-AM"/>
        </w:rPr>
        <w:t xml:space="preserve"> </w:t>
      </w:r>
      <w:r w:rsidRPr="00CE08A5">
        <w:rPr>
          <w:rFonts w:ascii="GHEA Grapalat" w:hAnsi="GHEA Grapalat" w:cs="Sylfaen"/>
          <w:sz w:val="18"/>
          <w:szCs w:val="18"/>
        </w:rPr>
        <w:t>Ընդ որում,</w:t>
      </w:r>
      <w:r w:rsidRPr="00CE08A5">
        <w:rPr>
          <w:rFonts w:ascii="GHEA Grapalat" w:hAnsi="GHEA Grapalat" w:cs="Sylfaen"/>
          <w:sz w:val="18"/>
          <w:szCs w:val="18"/>
          <w:lang w:val="hy-AM"/>
        </w:rPr>
        <w:t xml:space="preserve"> </w:t>
      </w:r>
      <w:r w:rsidRPr="00CE08A5">
        <w:rPr>
          <w:rFonts w:ascii="GHEA Grapalat" w:hAnsi="GHEA Grapalat" w:cs="Sylfaen"/>
          <w:sz w:val="18"/>
          <w:szCs w:val="18"/>
          <w:lang w:val="ru-RU"/>
        </w:rPr>
        <w:t>կոնսորցիումի</w:t>
      </w:r>
      <w:r w:rsidRPr="00CE08A5">
        <w:rPr>
          <w:rFonts w:ascii="GHEA Grapalat" w:hAnsi="GHEA Grapalat" w:cs="Sylfaen"/>
          <w:sz w:val="18"/>
          <w:szCs w:val="18"/>
        </w:rPr>
        <w:t xml:space="preserve"> </w:t>
      </w:r>
      <w:r w:rsidRPr="00CE08A5">
        <w:rPr>
          <w:rFonts w:ascii="GHEA Grapalat" w:hAnsi="GHEA Grapalat" w:cs="Sylfaen"/>
          <w:sz w:val="18"/>
          <w:szCs w:val="18"/>
          <w:lang w:val="ru-RU"/>
        </w:rPr>
        <w:t>անդամի</w:t>
      </w:r>
      <w:r w:rsidRPr="00CE08A5">
        <w:rPr>
          <w:rFonts w:ascii="GHEA Grapalat" w:hAnsi="GHEA Grapalat" w:cs="Sylfaen"/>
          <w:sz w:val="18"/>
          <w:szCs w:val="18"/>
        </w:rPr>
        <w:t xml:space="preserve"> </w:t>
      </w:r>
      <w:r w:rsidRPr="00CE08A5">
        <w:rPr>
          <w:rFonts w:ascii="GHEA Grapalat" w:hAnsi="GHEA Grapalat" w:cs="Sylfaen"/>
          <w:sz w:val="18"/>
          <w:szCs w:val="18"/>
          <w:lang w:val="ru-RU"/>
        </w:rPr>
        <w:t>կոնսորցիումից</w:t>
      </w:r>
      <w:r w:rsidRPr="00CE08A5">
        <w:rPr>
          <w:rFonts w:ascii="GHEA Grapalat" w:hAnsi="GHEA Grapalat" w:cs="Sylfaen"/>
          <w:sz w:val="18"/>
          <w:szCs w:val="18"/>
        </w:rPr>
        <w:t xml:space="preserve"> </w:t>
      </w:r>
      <w:r w:rsidRPr="00CE08A5">
        <w:rPr>
          <w:rFonts w:ascii="GHEA Grapalat" w:hAnsi="GHEA Grapalat" w:cs="Sylfaen"/>
          <w:sz w:val="18"/>
          <w:szCs w:val="18"/>
          <w:lang w:val="ru-RU"/>
        </w:rPr>
        <w:t>դուրս</w:t>
      </w:r>
      <w:r w:rsidRPr="00CE08A5">
        <w:rPr>
          <w:rFonts w:ascii="GHEA Grapalat" w:hAnsi="GHEA Grapalat" w:cs="Sylfaen"/>
          <w:sz w:val="18"/>
          <w:szCs w:val="18"/>
        </w:rPr>
        <w:t xml:space="preserve"> </w:t>
      </w:r>
      <w:r w:rsidRPr="00CE08A5">
        <w:rPr>
          <w:rFonts w:ascii="GHEA Grapalat" w:hAnsi="GHEA Grapalat" w:cs="Sylfaen"/>
          <w:sz w:val="18"/>
          <w:szCs w:val="18"/>
          <w:lang w:val="ru-RU"/>
        </w:rPr>
        <w:t>գալու</w:t>
      </w:r>
      <w:r w:rsidRPr="00CE08A5">
        <w:rPr>
          <w:rFonts w:ascii="GHEA Grapalat" w:hAnsi="GHEA Grapalat" w:cs="Sylfaen"/>
          <w:sz w:val="18"/>
          <w:szCs w:val="18"/>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կոնսորցիումի</w:t>
      </w:r>
      <w:r w:rsidRPr="00CE08A5">
        <w:rPr>
          <w:rFonts w:ascii="GHEA Grapalat" w:hAnsi="GHEA Grapalat" w:cs="Sylfaen"/>
          <w:sz w:val="18"/>
          <w:szCs w:val="18"/>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rPr>
        <w:t xml:space="preserve"> </w:t>
      </w:r>
      <w:r w:rsidRPr="00CE08A5">
        <w:rPr>
          <w:rFonts w:ascii="GHEA Grapalat" w:hAnsi="GHEA Grapalat" w:cs="Sylfaen"/>
          <w:sz w:val="18"/>
          <w:szCs w:val="18"/>
          <w:lang w:val="en-US"/>
        </w:rPr>
        <w:t>պ</w:t>
      </w:r>
      <w:r w:rsidRPr="00CE08A5">
        <w:rPr>
          <w:rFonts w:ascii="GHEA Grapalat" w:hAnsi="GHEA Grapalat" w:cs="Sylfaen"/>
          <w:sz w:val="18"/>
          <w:szCs w:val="18"/>
          <w:lang w:val="ru-RU"/>
        </w:rPr>
        <w:t>ատվիրատուի</w:t>
      </w:r>
      <w:r w:rsidRPr="00CE08A5">
        <w:rPr>
          <w:rFonts w:ascii="GHEA Grapalat" w:hAnsi="GHEA Grapalat" w:cs="Sylfaen"/>
          <w:sz w:val="18"/>
          <w:szCs w:val="18"/>
        </w:rPr>
        <w:t xml:space="preserve"> </w:t>
      </w:r>
      <w:r w:rsidRPr="00CE08A5">
        <w:rPr>
          <w:rFonts w:ascii="GHEA Grapalat" w:hAnsi="GHEA Grapalat" w:cs="Sylfaen"/>
          <w:sz w:val="18"/>
          <w:szCs w:val="18"/>
          <w:lang w:val="ru-RU"/>
        </w:rPr>
        <w:t>կնքած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պայմանագիրը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միակողմանիորեն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լուծվում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է</w:t>
      </w:r>
      <w:r w:rsidRPr="00CE08A5">
        <w:rPr>
          <w:rFonts w:ascii="GHEA Grapalat" w:hAnsi="GHEA Grapalat" w:cs="Sylfaen"/>
          <w:sz w:val="18"/>
          <w:szCs w:val="18"/>
        </w:rPr>
        <w:t xml:space="preserve"> </w:t>
      </w:r>
      <w:r w:rsidRPr="00CE08A5">
        <w:rPr>
          <w:rFonts w:ascii="GHEA Grapalat" w:hAnsi="GHEA Grapalat" w:cs="Sylfaen"/>
          <w:sz w:val="18"/>
          <w:szCs w:val="18"/>
          <w:lang w:val="ru-RU"/>
        </w:rPr>
        <w:t>և</w:t>
      </w:r>
      <w:r w:rsidRPr="00CE08A5">
        <w:rPr>
          <w:rFonts w:ascii="GHEA Grapalat" w:hAnsi="GHEA Grapalat" w:cs="Sylfaen"/>
          <w:sz w:val="18"/>
          <w:szCs w:val="18"/>
        </w:rPr>
        <w:t xml:space="preserve"> </w:t>
      </w:r>
      <w:r w:rsidRPr="00CE08A5">
        <w:rPr>
          <w:rFonts w:ascii="GHEA Grapalat" w:hAnsi="GHEA Grapalat" w:cs="Sylfaen"/>
          <w:sz w:val="18"/>
          <w:szCs w:val="18"/>
          <w:lang w:val="ru-RU"/>
        </w:rPr>
        <w:t>կոնսորցիումի</w:t>
      </w:r>
      <w:r w:rsidRPr="00CE08A5">
        <w:rPr>
          <w:rFonts w:ascii="GHEA Grapalat" w:hAnsi="GHEA Grapalat" w:cs="Sylfaen"/>
          <w:sz w:val="18"/>
          <w:szCs w:val="18"/>
        </w:rPr>
        <w:t xml:space="preserve"> </w:t>
      </w:r>
      <w:r w:rsidRPr="00CE08A5">
        <w:rPr>
          <w:rFonts w:ascii="GHEA Grapalat" w:hAnsi="GHEA Grapalat" w:cs="Sylfaen"/>
          <w:sz w:val="18"/>
          <w:szCs w:val="18"/>
          <w:lang w:val="ru-RU"/>
        </w:rPr>
        <w:t>անդամների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նկատմամբ</w:t>
      </w:r>
      <w:r w:rsidRPr="00CE08A5">
        <w:rPr>
          <w:rFonts w:ascii="GHEA Grapalat" w:hAnsi="GHEA Grapalat" w:cs="Sylfaen"/>
          <w:sz w:val="18"/>
          <w:szCs w:val="18"/>
        </w:rPr>
        <w:t xml:space="preserve"> </w:t>
      </w:r>
      <w:r w:rsidRPr="00CE08A5">
        <w:rPr>
          <w:rFonts w:ascii="GHEA Grapalat" w:hAnsi="GHEA Grapalat" w:cs="Sylfaen"/>
          <w:sz w:val="18"/>
          <w:szCs w:val="18"/>
          <w:lang w:val="ru-RU"/>
        </w:rPr>
        <w:t>կիրառվում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պայմանագրով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պատասխանատվության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միջոցները</w:t>
      </w:r>
      <w:r w:rsidRPr="00CE08A5">
        <w:rPr>
          <w:rFonts w:ascii="GHEA Grapalat" w:hAnsi="GHEA Grapalat" w:cs="Sylfaen"/>
          <w:sz w:val="18"/>
          <w:szCs w:val="18"/>
          <w:lang w:val="hy-AM"/>
        </w:rPr>
        <w:t>:</w:t>
      </w:r>
    </w:p>
    <w:p w:rsidR="001839E0" w:rsidRPr="00CE08A5" w:rsidRDefault="001839E0" w:rsidP="00886C13">
      <w:pPr>
        <w:jc w:val="center"/>
        <w:rPr>
          <w:rFonts w:ascii="GHEA Grapalat" w:hAnsi="GHEA Grapalat"/>
          <w:b/>
          <w:sz w:val="18"/>
          <w:szCs w:val="18"/>
          <w:lang w:val="af-ZA"/>
        </w:rPr>
      </w:pPr>
    </w:p>
    <w:p w:rsidR="00886C13" w:rsidRPr="00CE08A5" w:rsidRDefault="00886C13" w:rsidP="00886C13">
      <w:pPr>
        <w:jc w:val="center"/>
        <w:rPr>
          <w:rFonts w:ascii="GHEA Grapalat" w:hAnsi="GHEA Grapalat" w:cs="Arial"/>
          <w:b/>
          <w:sz w:val="18"/>
          <w:szCs w:val="18"/>
          <w:lang w:val="af-ZA"/>
        </w:rPr>
      </w:pPr>
      <w:r w:rsidRPr="00CE08A5">
        <w:rPr>
          <w:rFonts w:ascii="GHEA Grapalat" w:hAnsi="GHEA Grapalat"/>
          <w:b/>
          <w:sz w:val="18"/>
          <w:szCs w:val="18"/>
          <w:lang w:val="af-ZA"/>
        </w:rPr>
        <w:t xml:space="preserve">3.  </w:t>
      </w:r>
      <w:r w:rsidRPr="00CE08A5">
        <w:rPr>
          <w:rFonts w:ascii="GHEA Grapalat" w:hAnsi="GHEA Grapalat" w:cs="Sylfaen"/>
          <w:b/>
          <w:sz w:val="18"/>
          <w:szCs w:val="18"/>
        </w:rPr>
        <w:t>ՀՐԱՎԵՐԻ</w:t>
      </w:r>
      <w:r w:rsidRPr="00CE08A5">
        <w:rPr>
          <w:rFonts w:ascii="GHEA Grapalat" w:hAnsi="GHEA Grapalat" w:cs="Arial"/>
          <w:b/>
          <w:sz w:val="18"/>
          <w:szCs w:val="18"/>
          <w:lang w:val="af-ZA"/>
        </w:rPr>
        <w:t xml:space="preserve">  </w:t>
      </w:r>
      <w:r w:rsidRPr="00CE08A5">
        <w:rPr>
          <w:rFonts w:ascii="GHEA Grapalat" w:hAnsi="GHEA Grapalat" w:cs="Sylfaen"/>
          <w:b/>
          <w:sz w:val="18"/>
          <w:szCs w:val="18"/>
        </w:rPr>
        <w:t>ՊԱՐԶԱԲԱՆՈՒՄԸ</w:t>
      </w:r>
      <w:r w:rsidRPr="00CE08A5">
        <w:rPr>
          <w:rFonts w:ascii="GHEA Grapalat" w:hAnsi="GHEA Grapalat" w:cs="Arial"/>
          <w:b/>
          <w:sz w:val="18"/>
          <w:szCs w:val="18"/>
          <w:lang w:val="af-ZA"/>
        </w:rPr>
        <w:t xml:space="preserve">  </w:t>
      </w:r>
      <w:r w:rsidRPr="00CE08A5">
        <w:rPr>
          <w:rFonts w:ascii="GHEA Grapalat" w:hAnsi="GHEA Grapalat" w:cs="Arial"/>
          <w:b/>
          <w:sz w:val="18"/>
          <w:szCs w:val="18"/>
        </w:rPr>
        <w:t>ԵՎ</w:t>
      </w:r>
      <w:r w:rsidRPr="00CE08A5">
        <w:rPr>
          <w:rFonts w:ascii="GHEA Grapalat" w:hAnsi="GHEA Grapalat" w:cs="Arial"/>
          <w:b/>
          <w:sz w:val="18"/>
          <w:szCs w:val="18"/>
          <w:lang w:val="af-ZA"/>
        </w:rPr>
        <w:t xml:space="preserve"> </w:t>
      </w:r>
      <w:r w:rsidRPr="00CE08A5">
        <w:rPr>
          <w:rFonts w:ascii="GHEA Grapalat" w:hAnsi="GHEA Grapalat" w:cs="Sylfaen"/>
          <w:b/>
          <w:sz w:val="18"/>
          <w:szCs w:val="18"/>
        </w:rPr>
        <w:t>ՀՐԱՎԵՐՈՒՄ</w:t>
      </w:r>
      <w:r w:rsidRPr="00CE08A5">
        <w:rPr>
          <w:rFonts w:ascii="GHEA Grapalat" w:hAnsi="GHEA Grapalat" w:cs="Arial"/>
          <w:b/>
          <w:sz w:val="18"/>
          <w:szCs w:val="18"/>
          <w:lang w:val="af-ZA"/>
        </w:rPr>
        <w:t xml:space="preserve"> </w:t>
      </w:r>
      <w:r w:rsidRPr="00CE08A5">
        <w:rPr>
          <w:rFonts w:ascii="GHEA Grapalat" w:hAnsi="GHEA Grapalat" w:cs="Sylfaen"/>
          <w:b/>
          <w:sz w:val="18"/>
          <w:szCs w:val="18"/>
        </w:rPr>
        <w:t>ՓՈՓՈԽՈՒԹՅՈՒՆ</w:t>
      </w:r>
      <w:r w:rsidRPr="00CE08A5">
        <w:rPr>
          <w:rFonts w:ascii="GHEA Grapalat" w:hAnsi="GHEA Grapalat" w:cs="Arial"/>
          <w:b/>
          <w:sz w:val="18"/>
          <w:szCs w:val="18"/>
          <w:lang w:val="af-ZA"/>
        </w:rPr>
        <w:t xml:space="preserve"> </w:t>
      </w:r>
      <w:r w:rsidRPr="00CE08A5">
        <w:rPr>
          <w:rFonts w:ascii="GHEA Grapalat" w:hAnsi="GHEA Grapalat" w:cs="Sylfaen"/>
          <w:b/>
          <w:sz w:val="18"/>
          <w:szCs w:val="18"/>
        </w:rPr>
        <w:t>ԿԱՏԱՐԵԼՈՒ</w:t>
      </w:r>
      <w:r w:rsidRPr="00CE08A5">
        <w:rPr>
          <w:rFonts w:ascii="GHEA Grapalat" w:hAnsi="GHEA Grapalat" w:cs="Arial"/>
          <w:b/>
          <w:sz w:val="18"/>
          <w:szCs w:val="18"/>
          <w:lang w:val="af-ZA"/>
        </w:rPr>
        <w:t xml:space="preserve"> </w:t>
      </w:r>
      <w:r w:rsidRPr="00CE08A5">
        <w:rPr>
          <w:rFonts w:ascii="GHEA Grapalat" w:hAnsi="GHEA Grapalat" w:cs="Sylfaen"/>
          <w:b/>
          <w:sz w:val="18"/>
          <w:szCs w:val="18"/>
        </w:rPr>
        <w:t>ԿԱՐԳԸ</w:t>
      </w:r>
      <w:r w:rsidRPr="00CE08A5">
        <w:rPr>
          <w:rFonts w:ascii="GHEA Grapalat" w:hAnsi="GHEA Grapalat" w:cs="Arial"/>
          <w:b/>
          <w:sz w:val="18"/>
          <w:szCs w:val="18"/>
          <w:lang w:val="af-ZA"/>
        </w:rPr>
        <w:t xml:space="preserve"> </w:t>
      </w:r>
    </w:p>
    <w:p w:rsidR="00886C13" w:rsidRPr="00CE08A5" w:rsidRDefault="00886C13" w:rsidP="00886C13">
      <w:pPr>
        <w:jc w:val="center"/>
        <w:rPr>
          <w:rFonts w:ascii="GHEA Grapalat" w:hAnsi="GHEA Grapalat"/>
          <w:b/>
          <w:sz w:val="18"/>
          <w:szCs w:val="18"/>
          <w:lang w:val="af-ZA"/>
        </w:rPr>
      </w:pP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sz w:val="18"/>
          <w:szCs w:val="18"/>
          <w:lang w:val="af-ZA"/>
        </w:rPr>
        <w:t xml:space="preserve">3.1 </w:t>
      </w:r>
      <w:r w:rsidRPr="00CE08A5">
        <w:rPr>
          <w:rFonts w:ascii="GHEA Grapalat" w:hAnsi="GHEA Grapalat" w:cs="Sylfaen"/>
          <w:sz w:val="18"/>
          <w:szCs w:val="18"/>
        </w:rPr>
        <w:t>Օրենքի</w:t>
      </w:r>
      <w:r w:rsidRPr="00CE08A5">
        <w:rPr>
          <w:rFonts w:ascii="GHEA Grapalat" w:hAnsi="GHEA Grapalat" w:cs="Arial"/>
          <w:sz w:val="18"/>
          <w:szCs w:val="18"/>
          <w:lang w:val="af-ZA"/>
        </w:rPr>
        <w:t xml:space="preserve"> 29-</w:t>
      </w:r>
      <w:r w:rsidRPr="00CE08A5">
        <w:rPr>
          <w:rFonts w:ascii="GHEA Grapalat" w:hAnsi="GHEA Grapalat" w:cs="Sylfaen"/>
          <w:sz w:val="18"/>
          <w:szCs w:val="18"/>
        </w:rPr>
        <w:t>րդ</w:t>
      </w:r>
      <w:r w:rsidRPr="00CE08A5">
        <w:rPr>
          <w:rFonts w:ascii="GHEA Grapalat" w:hAnsi="GHEA Grapalat" w:cs="Arial"/>
          <w:sz w:val="18"/>
          <w:szCs w:val="18"/>
          <w:lang w:val="af-ZA"/>
        </w:rPr>
        <w:t xml:space="preserve"> </w:t>
      </w:r>
      <w:r w:rsidRPr="00CE08A5">
        <w:rPr>
          <w:rFonts w:ascii="GHEA Grapalat" w:hAnsi="GHEA Grapalat" w:cs="Sylfaen"/>
          <w:sz w:val="18"/>
          <w:szCs w:val="18"/>
        </w:rPr>
        <w:t>հոդվածի</w:t>
      </w:r>
      <w:r w:rsidRPr="00CE08A5">
        <w:rPr>
          <w:rFonts w:ascii="GHEA Grapalat" w:hAnsi="GHEA Grapalat" w:cs="Arial"/>
          <w:sz w:val="18"/>
          <w:szCs w:val="18"/>
          <w:lang w:val="af-ZA"/>
        </w:rPr>
        <w:t xml:space="preserve"> </w:t>
      </w:r>
      <w:r w:rsidRPr="00CE08A5">
        <w:rPr>
          <w:rFonts w:ascii="GHEA Grapalat" w:hAnsi="GHEA Grapalat" w:cs="Sylfaen"/>
          <w:sz w:val="18"/>
          <w:szCs w:val="18"/>
        </w:rPr>
        <w:t>համաձայն</w:t>
      </w:r>
      <w:r w:rsidRPr="00CE08A5">
        <w:rPr>
          <w:rFonts w:ascii="GHEA Grapalat" w:hAnsi="GHEA Grapalat" w:cs="Arial"/>
          <w:sz w:val="18"/>
          <w:szCs w:val="18"/>
          <w:lang w:val="af-ZA"/>
        </w:rPr>
        <w:t xml:space="preserve">` </w:t>
      </w:r>
      <w:r w:rsidRPr="00CE08A5">
        <w:rPr>
          <w:rFonts w:ascii="GHEA Grapalat" w:hAnsi="GHEA Grapalat" w:cs="Arial"/>
          <w:sz w:val="18"/>
          <w:szCs w:val="18"/>
        </w:rPr>
        <w:t>մ</w:t>
      </w:r>
      <w:r w:rsidRPr="00CE08A5">
        <w:rPr>
          <w:rFonts w:ascii="GHEA Grapalat" w:hAnsi="GHEA Grapalat" w:cs="Sylfaen"/>
          <w:sz w:val="18"/>
          <w:szCs w:val="18"/>
        </w:rPr>
        <w:t>ասնակիցն</w:t>
      </w:r>
      <w:r w:rsidRPr="00CE08A5">
        <w:rPr>
          <w:rFonts w:ascii="GHEA Grapalat" w:hAnsi="GHEA Grapalat" w:cs="Arial"/>
          <w:sz w:val="18"/>
          <w:szCs w:val="18"/>
          <w:lang w:val="af-ZA"/>
        </w:rPr>
        <w:t xml:space="preserve"> </w:t>
      </w:r>
      <w:r w:rsidRPr="00CE08A5">
        <w:rPr>
          <w:rFonts w:ascii="GHEA Grapalat" w:hAnsi="GHEA Grapalat" w:cs="Sylfaen"/>
          <w:sz w:val="18"/>
          <w:szCs w:val="18"/>
        </w:rPr>
        <w:t>իրավունք</w:t>
      </w:r>
      <w:r w:rsidRPr="00CE08A5">
        <w:rPr>
          <w:rFonts w:ascii="GHEA Grapalat" w:hAnsi="GHEA Grapalat" w:cs="Arial"/>
          <w:sz w:val="18"/>
          <w:szCs w:val="18"/>
          <w:lang w:val="af-ZA"/>
        </w:rPr>
        <w:t xml:space="preserve"> </w:t>
      </w:r>
      <w:r w:rsidRPr="00CE08A5">
        <w:rPr>
          <w:rFonts w:ascii="GHEA Grapalat" w:hAnsi="GHEA Grapalat" w:cs="Sylfaen"/>
          <w:sz w:val="18"/>
          <w:szCs w:val="18"/>
        </w:rPr>
        <w:t>ունի</w:t>
      </w:r>
      <w:r w:rsidRPr="00CE08A5">
        <w:rPr>
          <w:rFonts w:ascii="GHEA Grapalat" w:hAnsi="GHEA Grapalat" w:cs="Arial"/>
          <w:sz w:val="18"/>
          <w:szCs w:val="18"/>
          <w:lang w:val="af-ZA"/>
        </w:rPr>
        <w:t xml:space="preserve"> </w:t>
      </w:r>
      <w:r w:rsidRPr="00CE08A5">
        <w:rPr>
          <w:rFonts w:ascii="GHEA Grapalat" w:hAnsi="GHEA Grapalat" w:cs="Sylfaen"/>
          <w:sz w:val="18"/>
          <w:szCs w:val="18"/>
        </w:rPr>
        <w:t>պատվիրատուից</w:t>
      </w:r>
      <w:r w:rsidRPr="00CE08A5">
        <w:rPr>
          <w:rFonts w:ascii="GHEA Grapalat" w:hAnsi="GHEA Grapalat" w:cs="Arial"/>
          <w:sz w:val="18"/>
          <w:szCs w:val="18"/>
          <w:lang w:val="af-ZA"/>
        </w:rPr>
        <w:t xml:space="preserve"> </w:t>
      </w:r>
      <w:r w:rsidRPr="00CE08A5">
        <w:rPr>
          <w:rFonts w:ascii="GHEA Grapalat" w:hAnsi="GHEA Grapalat" w:cs="Sylfaen"/>
          <w:sz w:val="18"/>
          <w:szCs w:val="18"/>
        </w:rPr>
        <w:t>պահանջել</w:t>
      </w:r>
      <w:r w:rsidRPr="00CE08A5">
        <w:rPr>
          <w:rFonts w:ascii="GHEA Grapalat" w:hAnsi="GHEA Grapalat" w:cs="Arial"/>
          <w:sz w:val="18"/>
          <w:szCs w:val="18"/>
          <w:lang w:val="af-ZA"/>
        </w:rPr>
        <w:t xml:space="preserve"> </w:t>
      </w:r>
      <w:r w:rsidRPr="00CE08A5">
        <w:rPr>
          <w:rFonts w:ascii="GHEA Grapalat" w:hAnsi="GHEA Grapalat" w:cs="Sylfaen"/>
          <w:sz w:val="18"/>
          <w:szCs w:val="18"/>
        </w:rPr>
        <w:t>հրավերի</w:t>
      </w:r>
      <w:r w:rsidRPr="00CE08A5">
        <w:rPr>
          <w:rFonts w:ascii="GHEA Grapalat" w:hAnsi="GHEA Grapalat" w:cs="Arial"/>
          <w:sz w:val="18"/>
          <w:szCs w:val="18"/>
          <w:lang w:val="af-ZA"/>
        </w:rPr>
        <w:t xml:space="preserve"> </w:t>
      </w:r>
      <w:r w:rsidRPr="00CE08A5">
        <w:rPr>
          <w:rFonts w:ascii="GHEA Grapalat" w:hAnsi="GHEA Grapalat" w:cs="Sylfaen"/>
          <w:sz w:val="18"/>
          <w:szCs w:val="18"/>
        </w:rPr>
        <w:t>պարզաբանում</w:t>
      </w:r>
      <w:r w:rsidRPr="00CE08A5">
        <w:rPr>
          <w:rFonts w:ascii="GHEA Grapalat" w:hAnsi="GHEA Grapalat" w:cs="Tahoma"/>
          <w:sz w:val="18"/>
          <w:szCs w:val="18"/>
        </w:rPr>
        <w:t>։</w:t>
      </w:r>
    </w:p>
    <w:p w:rsidR="00886C13" w:rsidRPr="00CE08A5" w:rsidRDefault="00886C13" w:rsidP="00886C13">
      <w:pPr>
        <w:autoSpaceDE w:val="0"/>
        <w:autoSpaceDN w:val="0"/>
        <w:adjustRightInd w:val="0"/>
        <w:ind w:firstLine="567"/>
        <w:jc w:val="both"/>
        <w:rPr>
          <w:rFonts w:ascii="GHEA Grapalat" w:hAnsi="GHEA Grapalat"/>
          <w:sz w:val="18"/>
          <w:szCs w:val="18"/>
          <w:lang w:val="af-ZA"/>
        </w:rPr>
      </w:pPr>
      <w:r w:rsidRPr="00CE08A5">
        <w:rPr>
          <w:rFonts w:ascii="GHEA Grapalat" w:hAnsi="GHEA Grapalat" w:cs="Sylfaen"/>
          <w:sz w:val="18"/>
          <w:szCs w:val="18"/>
        </w:rPr>
        <w:t>Մասնակիցն</w:t>
      </w:r>
      <w:r w:rsidRPr="00CE08A5">
        <w:rPr>
          <w:rFonts w:ascii="GHEA Grapalat" w:hAnsi="GHEA Grapalat" w:cs="Arial"/>
          <w:sz w:val="18"/>
          <w:szCs w:val="18"/>
          <w:lang w:val="af-ZA"/>
        </w:rPr>
        <w:t xml:space="preserve"> </w:t>
      </w:r>
      <w:r w:rsidRPr="00CE08A5">
        <w:rPr>
          <w:rFonts w:ascii="GHEA Grapalat" w:hAnsi="GHEA Grapalat" w:cs="Sylfaen"/>
          <w:sz w:val="18"/>
          <w:szCs w:val="18"/>
        </w:rPr>
        <w:t>իրավունք</w:t>
      </w:r>
      <w:r w:rsidRPr="00CE08A5">
        <w:rPr>
          <w:rFonts w:ascii="GHEA Grapalat" w:hAnsi="GHEA Grapalat" w:cs="Arial"/>
          <w:sz w:val="18"/>
          <w:szCs w:val="18"/>
          <w:lang w:val="af-ZA"/>
        </w:rPr>
        <w:t xml:space="preserve"> </w:t>
      </w:r>
      <w:r w:rsidRPr="00CE08A5">
        <w:rPr>
          <w:rFonts w:ascii="GHEA Grapalat" w:hAnsi="GHEA Grapalat" w:cs="Sylfaen"/>
          <w:sz w:val="18"/>
          <w:szCs w:val="18"/>
        </w:rPr>
        <w:t>ունի</w:t>
      </w:r>
      <w:r w:rsidRPr="00CE08A5">
        <w:rPr>
          <w:rFonts w:ascii="GHEA Grapalat" w:hAnsi="GHEA Grapalat" w:cs="Arial"/>
          <w:sz w:val="18"/>
          <w:szCs w:val="18"/>
          <w:lang w:val="af-ZA"/>
        </w:rPr>
        <w:t xml:space="preserve"> </w:t>
      </w:r>
      <w:r w:rsidRPr="00CE08A5">
        <w:rPr>
          <w:rFonts w:ascii="GHEA Grapalat" w:hAnsi="GHEA Grapalat" w:cs="Sylfaen"/>
          <w:sz w:val="18"/>
          <w:szCs w:val="18"/>
        </w:rPr>
        <w:t>հայտերի</w:t>
      </w:r>
      <w:r w:rsidRPr="00CE08A5">
        <w:rPr>
          <w:rFonts w:ascii="GHEA Grapalat" w:hAnsi="GHEA Grapalat" w:cs="Arial"/>
          <w:sz w:val="18"/>
          <w:szCs w:val="18"/>
          <w:lang w:val="af-ZA"/>
        </w:rPr>
        <w:t xml:space="preserve"> </w:t>
      </w:r>
      <w:r w:rsidRPr="00CE08A5">
        <w:rPr>
          <w:rFonts w:ascii="GHEA Grapalat" w:hAnsi="GHEA Grapalat" w:cs="Sylfaen"/>
          <w:sz w:val="18"/>
          <w:szCs w:val="18"/>
        </w:rPr>
        <w:t>ներկայացման</w:t>
      </w:r>
      <w:r w:rsidRPr="00CE08A5">
        <w:rPr>
          <w:rFonts w:ascii="GHEA Grapalat" w:hAnsi="GHEA Grapalat" w:cs="Arial"/>
          <w:sz w:val="18"/>
          <w:szCs w:val="18"/>
          <w:lang w:val="af-ZA"/>
        </w:rPr>
        <w:t xml:space="preserve"> </w:t>
      </w:r>
      <w:r w:rsidRPr="00CE08A5">
        <w:rPr>
          <w:rFonts w:ascii="GHEA Grapalat" w:hAnsi="GHEA Grapalat" w:cs="Sylfaen"/>
          <w:sz w:val="18"/>
          <w:szCs w:val="18"/>
        </w:rPr>
        <w:t>վերջնաժամկետը</w:t>
      </w:r>
      <w:r w:rsidRPr="00CE08A5">
        <w:rPr>
          <w:rFonts w:ascii="GHEA Grapalat" w:hAnsi="GHEA Grapalat" w:cs="Arial"/>
          <w:sz w:val="18"/>
          <w:szCs w:val="18"/>
          <w:lang w:val="af-ZA"/>
        </w:rPr>
        <w:t xml:space="preserve"> </w:t>
      </w:r>
      <w:r w:rsidRPr="00CE08A5">
        <w:rPr>
          <w:rFonts w:ascii="GHEA Grapalat" w:hAnsi="GHEA Grapalat" w:cs="Sylfaen"/>
          <w:sz w:val="18"/>
          <w:szCs w:val="18"/>
        </w:rPr>
        <w:t>լրանալուց</w:t>
      </w:r>
      <w:r w:rsidRPr="00CE08A5">
        <w:rPr>
          <w:rFonts w:ascii="GHEA Grapalat" w:hAnsi="GHEA Grapalat" w:cs="Arial"/>
          <w:sz w:val="18"/>
          <w:szCs w:val="18"/>
          <w:lang w:val="af-ZA"/>
        </w:rPr>
        <w:t xml:space="preserve"> </w:t>
      </w:r>
      <w:r w:rsidRPr="00CE08A5">
        <w:rPr>
          <w:rFonts w:ascii="GHEA Grapalat" w:hAnsi="GHEA Grapalat" w:cs="Sylfaen"/>
          <w:sz w:val="18"/>
          <w:szCs w:val="18"/>
        </w:rPr>
        <w:t>առնվազն</w:t>
      </w:r>
      <w:r w:rsidRPr="00CE08A5">
        <w:rPr>
          <w:rFonts w:ascii="GHEA Grapalat" w:hAnsi="GHEA Grapalat" w:cs="Arial"/>
          <w:sz w:val="18"/>
          <w:szCs w:val="18"/>
          <w:lang w:val="af-ZA"/>
        </w:rPr>
        <w:t xml:space="preserve"> </w:t>
      </w:r>
      <w:r w:rsidRPr="00CE08A5">
        <w:rPr>
          <w:rFonts w:ascii="GHEA Grapalat" w:hAnsi="GHEA Grapalat" w:cs="Sylfaen"/>
          <w:sz w:val="18"/>
          <w:szCs w:val="18"/>
        </w:rPr>
        <w:t>հինգ</w:t>
      </w:r>
      <w:r w:rsidRPr="00CE08A5">
        <w:rPr>
          <w:rFonts w:ascii="GHEA Grapalat" w:hAnsi="GHEA Grapalat" w:cs="Arial"/>
          <w:sz w:val="18"/>
          <w:szCs w:val="18"/>
          <w:lang w:val="af-ZA"/>
        </w:rPr>
        <w:t xml:space="preserve"> </w:t>
      </w:r>
      <w:r w:rsidRPr="00CE08A5">
        <w:rPr>
          <w:rFonts w:ascii="GHEA Grapalat" w:hAnsi="GHEA Grapalat" w:cs="Sylfaen"/>
          <w:sz w:val="18"/>
          <w:szCs w:val="18"/>
        </w:rPr>
        <w:t>օրացուցային</w:t>
      </w:r>
      <w:r w:rsidRPr="00CE08A5">
        <w:rPr>
          <w:rFonts w:ascii="GHEA Grapalat" w:hAnsi="GHEA Grapalat" w:cs="Arial"/>
          <w:sz w:val="18"/>
          <w:szCs w:val="18"/>
          <w:lang w:val="af-ZA"/>
        </w:rPr>
        <w:t xml:space="preserve"> </w:t>
      </w:r>
      <w:r w:rsidRPr="00CE08A5">
        <w:rPr>
          <w:rFonts w:ascii="GHEA Grapalat" w:hAnsi="GHEA Grapalat" w:cs="Sylfaen"/>
          <w:sz w:val="18"/>
          <w:szCs w:val="18"/>
        </w:rPr>
        <w:t>օր</w:t>
      </w:r>
      <w:r w:rsidRPr="00CE08A5">
        <w:rPr>
          <w:rFonts w:ascii="GHEA Grapalat" w:hAnsi="GHEA Grapalat" w:cs="Sylfaen"/>
          <w:sz w:val="18"/>
          <w:szCs w:val="18"/>
          <w:lang w:val="af-ZA"/>
        </w:rPr>
        <w:t xml:space="preserve"> </w:t>
      </w:r>
      <w:r w:rsidRPr="00CE08A5">
        <w:rPr>
          <w:rFonts w:ascii="GHEA Grapalat" w:hAnsi="GHEA Grapalat" w:cs="Sylfaen"/>
          <w:sz w:val="18"/>
          <w:szCs w:val="18"/>
        </w:rPr>
        <w:t>առաջ</w:t>
      </w:r>
      <w:r w:rsidRPr="00CE08A5">
        <w:rPr>
          <w:rFonts w:ascii="GHEA Grapalat" w:hAnsi="GHEA Grapalat" w:cs="Arial"/>
          <w:sz w:val="18"/>
          <w:szCs w:val="18"/>
          <w:lang w:val="af-ZA"/>
        </w:rPr>
        <w:t xml:space="preserve"> գրավոր </w:t>
      </w:r>
      <w:r w:rsidRPr="00CE08A5">
        <w:rPr>
          <w:rFonts w:ascii="GHEA Grapalat" w:hAnsi="GHEA Grapalat" w:cs="Sylfaen"/>
          <w:sz w:val="18"/>
          <w:szCs w:val="18"/>
        </w:rPr>
        <w:t>հանձնաժողովից</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պահանջելու</w:t>
      </w:r>
      <w:r w:rsidRPr="00CE08A5">
        <w:rPr>
          <w:rFonts w:ascii="GHEA Grapalat" w:hAnsi="GHEA Grapalat" w:cs="Arial"/>
          <w:sz w:val="18"/>
          <w:szCs w:val="18"/>
          <w:lang w:val="af-ZA"/>
        </w:rPr>
        <w:t xml:space="preserve"> </w:t>
      </w:r>
      <w:r w:rsidRPr="00CE08A5">
        <w:rPr>
          <w:rFonts w:ascii="GHEA Grapalat" w:hAnsi="GHEA Grapalat" w:cs="Sylfaen"/>
          <w:sz w:val="18"/>
          <w:szCs w:val="18"/>
        </w:rPr>
        <w:t>հրավերի</w:t>
      </w:r>
      <w:r w:rsidRPr="00CE08A5">
        <w:rPr>
          <w:rFonts w:ascii="GHEA Grapalat" w:hAnsi="GHEA Grapalat" w:cs="Arial"/>
          <w:sz w:val="18"/>
          <w:szCs w:val="18"/>
          <w:lang w:val="af-ZA"/>
        </w:rPr>
        <w:t xml:space="preserve"> </w:t>
      </w:r>
      <w:r w:rsidRPr="00CE08A5">
        <w:rPr>
          <w:rFonts w:ascii="GHEA Grapalat" w:hAnsi="GHEA Grapalat" w:cs="Sylfaen"/>
          <w:sz w:val="18"/>
          <w:szCs w:val="18"/>
        </w:rPr>
        <w:t>պարզաբանում</w:t>
      </w:r>
      <w:r w:rsidRPr="00CE08A5">
        <w:rPr>
          <w:rFonts w:ascii="GHEA Grapalat" w:hAnsi="GHEA Grapalat" w:cs="Tahoma"/>
          <w:sz w:val="18"/>
          <w:szCs w:val="18"/>
        </w:rPr>
        <w:t>։</w:t>
      </w:r>
      <w:r w:rsidRPr="00CE08A5">
        <w:rPr>
          <w:rFonts w:ascii="GHEA Grapalat" w:hAnsi="GHEA Grapalat"/>
          <w:sz w:val="18"/>
          <w:szCs w:val="18"/>
          <w:lang w:val="af-ZA"/>
        </w:rPr>
        <w:t xml:space="preserve"> </w:t>
      </w:r>
      <w:r w:rsidRPr="00CE08A5">
        <w:rPr>
          <w:rFonts w:ascii="GHEA Grapalat" w:hAnsi="GHEA Grapalat"/>
          <w:sz w:val="18"/>
          <w:szCs w:val="18"/>
        </w:rPr>
        <w:t>Հանձնաժողովը</w:t>
      </w:r>
      <w:r w:rsidRPr="00CE08A5">
        <w:rPr>
          <w:rFonts w:ascii="GHEA Grapalat" w:hAnsi="GHEA Grapalat"/>
          <w:sz w:val="18"/>
          <w:szCs w:val="18"/>
          <w:lang w:val="af-ZA"/>
        </w:rPr>
        <w:t xml:space="preserve"> </w:t>
      </w:r>
      <w:r w:rsidRPr="00CE08A5">
        <w:rPr>
          <w:rFonts w:ascii="GHEA Grapalat" w:hAnsi="GHEA Grapalat" w:cs="Sylfaen"/>
          <w:sz w:val="18"/>
          <w:szCs w:val="18"/>
        </w:rPr>
        <w:t>հարցումը</w:t>
      </w:r>
      <w:r w:rsidRPr="00CE08A5">
        <w:rPr>
          <w:rFonts w:ascii="GHEA Grapalat" w:hAnsi="GHEA Grapalat" w:cs="Arial"/>
          <w:sz w:val="18"/>
          <w:szCs w:val="18"/>
          <w:lang w:val="af-ZA"/>
        </w:rPr>
        <w:t xml:space="preserve"> </w:t>
      </w:r>
      <w:r w:rsidRPr="00CE08A5">
        <w:rPr>
          <w:rFonts w:ascii="GHEA Grapalat" w:hAnsi="GHEA Grapalat" w:cs="Sylfaen"/>
          <w:sz w:val="18"/>
          <w:szCs w:val="18"/>
        </w:rPr>
        <w:t>կատարած</w:t>
      </w:r>
      <w:r w:rsidRPr="00CE08A5">
        <w:rPr>
          <w:rFonts w:ascii="GHEA Grapalat" w:hAnsi="GHEA Grapalat" w:cs="Arial"/>
          <w:sz w:val="18"/>
          <w:szCs w:val="18"/>
          <w:lang w:val="af-ZA"/>
        </w:rPr>
        <w:t xml:space="preserve"> </w:t>
      </w:r>
      <w:r w:rsidRPr="00CE08A5">
        <w:rPr>
          <w:rFonts w:ascii="GHEA Grapalat" w:hAnsi="GHEA Grapalat" w:cs="Arial"/>
          <w:sz w:val="18"/>
          <w:szCs w:val="18"/>
        </w:rPr>
        <w:t>մ</w:t>
      </w:r>
      <w:r w:rsidRPr="00CE08A5">
        <w:rPr>
          <w:rFonts w:ascii="GHEA Grapalat" w:hAnsi="GHEA Grapalat" w:cs="Sylfaen"/>
          <w:sz w:val="18"/>
          <w:szCs w:val="18"/>
        </w:rPr>
        <w:t>ասնակցին</w:t>
      </w:r>
      <w:r w:rsidRPr="00CE08A5">
        <w:rPr>
          <w:rFonts w:ascii="GHEA Grapalat" w:hAnsi="GHEA Grapalat" w:cs="Arial"/>
          <w:sz w:val="18"/>
          <w:szCs w:val="18"/>
          <w:lang w:val="af-ZA"/>
        </w:rPr>
        <w:t xml:space="preserve"> </w:t>
      </w:r>
      <w:r w:rsidRPr="00CE08A5">
        <w:rPr>
          <w:rFonts w:ascii="GHEA Grapalat" w:hAnsi="GHEA Grapalat" w:cs="Sylfaen"/>
          <w:sz w:val="18"/>
          <w:szCs w:val="18"/>
        </w:rPr>
        <w:t>պարզաբանումը</w:t>
      </w:r>
      <w:r w:rsidRPr="00CE08A5">
        <w:rPr>
          <w:rFonts w:ascii="GHEA Grapalat" w:hAnsi="GHEA Grapalat" w:cs="Arial"/>
          <w:sz w:val="18"/>
          <w:szCs w:val="18"/>
          <w:lang w:val="af-ZA"/>
        </w:rPr>
        <w:t xml:space="preserve"> </w:t>
      </w:r>
      <w:r w:rsidRPr="00CE08A5">
        <w:rPr>
          <w:rFonts w:ascii="GHEA Grapalat" w:hAnsi="GHEA Grapalat" w:cs="Sylfaen"/>
          <w:sz w:val="18"/>
          <w:szCs w:val="18"/>
        </w:rPr>
        <w:t>տրամադրում</w:t>
      </w:r>
      <w:r w:rsidRPr="00CE08A5">
        <w:rPr>
          <w:rFonts w:ascii="GHEA Grapalat" w:hAnsi="GHEA Grapalat" w:cs="Arial"/>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գրավոր</w:t>
      </w:r>
      <w:r w:rsidRPr="00CE08A5" w:rsidDel="00197D76">
        <w:rPr>
          <w:rFonts w:ascii="GHEA Grapalat" w:hAnsi="GHEA Grapalat" w:cs="Sylfaen"/>
          <w:sz w:val="18"/>
          <w:szCs w:val="18"/>
          <w:lang w:val="af-ZA"/>
        </w:rPr>
        <w:t xml:space="preserve"> </w:t>
      </w:r>
      <w:r w:rsidRPr="00CE08A5">
        <w:rPr>
          <w:rFonts w:ascii="GHEA Grapalat" w:hAnsi="GHEA Grapalat" w:cs="Sylfaen"/>
          <w:sz w:val="18"/>
          <w:szCs w:val="18"/>
          <w:lang w:val="af-ZA"/>
        </w:rPr>
        <w:t xml:space="preserve">` </w:t>
      </w:r>
      <w:r w:rsidRPr="00CE08A5">
        <w:rPr>
          <w:rFonts w:ascii="GHEA Grapalat" w:hAnsi="GHEA Grapalat" w:cs="Sylfaen"/>
          <w:sz w:val="18"/>
          <w:szCs w:val="18"/>
        </w:rPr>
        <w:t>հարցումը</w:t>
      </w:r>
      <w:r w:rsidRPr="00CE08A5">
        <w:rPr>
          <w:rFonts w:ascii="GHEA Grapalat" w:hAnsi="GHEA Grapalat" w:cs="Arial"/>
          <w:sz w:val="18"/>
          <w:szCs w:val="18"/>
          <w:lang w:val="af-ZA"/>
        </w:rPr>
        <w:t xml:space="preserve"> </w:t>
      </w:r>
      <w:r w:rsidRPr="00CE08A5">
        <w:rPr>
          <w:rFonts w:ascii="GHEA Grapalat" w:hAnsi="GHEA Grapalat" w:cs="Sylfaen"/>
          <w:sz w:val="18"/>
          <w:szCs w:val="18"/>
        </w:rPr>
        <w:t>ստանալու</w:t>
      </w:r>
      <w:r w:rsidRPr="00CE08A5">
        <w:rPr>
          <w:rFonts w:ascii="GHEA Grapalat" w:hAnsi="GHEA Grapalat" w:cs="Arial"/>
          <w:sz w:val="18"/>
          <w:szCs w:val="18"/>
          <w:lang w:val="af-ZA"/>
        </w:rPr>
        <w:t xml:space="preserve"> </w:t>
      </w:r>
      <w:r w:rsidRPr="00CE08A5">
        <w:rPr>
          <w:rFonts w:ascii="GHEA Grapalat" w:hAnsi="GHEA Grapalat" w:cs="Sylfaen"/>
          <w:sz w:val="18"/>
          <w:szCs w:val="18"/>
        </w:rPr>
        <w:t>օրվան</w:t>
      </w:r>
      <w:r w:rsidRPr="00CE08A5">
        <w:rPr>
          <w:rFonts w:ascii="GHEA Grapalat" w:hAnsi="GHEA Grapalat" w:cs="Arial"/>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cs="Arial"/>
          <w:sz w:val="18"/>
          <w:szCs w:val="18"/>
          <w:lang w:val="af-ZA"/>
        </w:rPr>
        <w:t xml:space="preserve"> </w:t>
      </w:r>
      <w:r w:rsidRPr="00CE08A5">
        <w:rPr>
          <w:rFonts w:ascii="GHEA Grapalat" w:hAnsi="GHEA Grapalat" w:cs="Sylfaen"/>
          <w:sz w:val="18"/>
          <w:szCs w:val="18"/>
        </w:rPr>
        <w:t>երկու</w:t>
      </w:r>
      <w:r w:rsidRPr="00CE08A5">
        <w:rPr>
          <w:rFonts w:ascii="GHEA Grapalat" w:hAnsi="GHEA Grapalat" w:cs="Arial"/>
          <w:sz w:val="18"/>
          <w:szCs w:val="18"/>
          <w:lang w:val="af-ZA"/>
        </w:rPr>
        <w:t xml:space="preserve"> </w:t>
      </w:r>
      <w:r w:rsidRPr="00CE08A5">
        <w:rPr>
          <w:rFonts w:ascii="GHEA Grapalat" w:hAnsi="GHEA Grapalat" w:cs="Sylfaen"/>
          <w:sz w:val="18"/>
          <w:szCs w:val="18"/>
        </w:rPr>
        <w:t>օրացուցային</w:t>
      </w:r>
      <w:r w:rsidRPr="00CE08A5">
        <w:rPr>
          <w:rFonts w:ascii="GHEA Grapalat" w:hAnsi="GHEA Grapalat" w:cs="Arial"/>
          <w:sz w:val="18"/>
          <w:szCs w:val="18"/>
          <w:lang w:val="af-ZA"/>
        </w:rPr>
        <w:t xml:space="preserve"> </w:t>
      </w:r>
      <w:r w:rsidRPr="00CE08A5">
        <w:rPr>
          <w:rFonts w:ascii="GHEA Grapalat" w:hAnsi="GHEA Grapalat" w:cs="Sylfaen"/>
          <w:sz w:val="18"/>
          <w:szCs w:val="18"/>
        </w:rPr>
        <w:t>օրվա</w:t>
      </w:r>
      <w:r w:rsidRPr="00CE08A5">
        <w:rPr>
          <w:rFonts w:ascii="GHEA Grapalat" w:hAnsi="GHEA Grapalat" w:cs="Arial"/>
          <w:sz w:val="18"/>
          <w:szCs w:val="18"/>
          <w:lang w:val="af-ZA"/>
        </w:rPr>
        <w:t xml:space="preserve"> </w:t>
      </w:r>
      <w:r w:rsidRPr="00CE08A5">
        <w:rPr>
          <w:rFonts w:ascii="GHEA Grapalat" w:hAnsi="GHEA Grapalat" w:cs="Sylfaen"/>
          <w:sz w:val="18"/>
          <w:szCs w:val="18"/>
        </w:rPr>
        <w:t>ընթացքում</w:t>
      </w:r>
      <w:r w:rsidRPr="00CE08A5">
        <w:rPr>
          <w:rFonts w:ascii="GHEA Grapalat" w:hAnsi="GHEA Grapalat" w:cs="Tahoma"/>
          <w:sz w:val="18"/>
          <w:szCs w:val="18"/>
        </w:rPr>
        <w:t>։</w:t>
      </w:r>
      <w:r w:rsidRPr="00CE08A5">
        <w:rPr>
          <w:rFonts w:ascii="GHEA Grapalat" w:hAnsi="GHEA Grapalat" w:cs="Tahoma"/>
          <w:sz w:val="18"/>
          <w:szCs w:val="18"/>
          <w:vertAlign w:val="superscript"/>
        </w:rPr>
        <w:t>5</w:t>
      </w:r>
      <w:r w:rsidRPr="00CE08A5">
        <w:rPr>
          <w:rFonts w:ascii="GHEA Grapalat" w:hAnsi="GHEA Grapalat" w:cs="Tahoma"/>
          <w:sz w:val="18"/>
          <w:szCs w:val="18"/>
          <w:lang w:val="af-ZA"/>
        </w:rPr>
        <w:t xml:space="preserve"> </w:t>
      </w:r>
      <w:r w:rsidRPr="00CE08A5">
        <w:rPr>
          <w:rFonts w:ascii="GHEA Grapalat" w:hAnsi="GHEA Grapalat"/>
          <w:sz w:val="18"/>
          <w:szCs w:val="18"/>
          <w:lang w:val="af-ZA"/>
        </w:rPr>
        <w:t xml:space="preserve"> </w:t>
      </w: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sz w:val="18"/>
          <w:szCs w:val="18"/>
          <w:lang w:val="af-ZA"/>
        </w:rPr>
        <w:t xml:space="preserve">3.2 </w:t>
      </w:r>
      <w:r w:rsidRPr="00CE08A5">
        <w:rPr>
          <w:rFonts w:ascii="GHEA Grapalat" w:hAnsi="GHEA Grapalat" w:cs="Sylfaen"/>
          <w:sz w:val="18"/>
          <w:szCs w:val="18"/>
        </w:rPr>
        <w:t>Հարցման</w:t>
      </w:r>
      <w:r w:rsidRPr="00CE08A5">
        <w:rPr>
          <w:rFonts w:ascii="GHEA Grapalat" w:hAnsi="GHEA Grapalat" w:cs="Arial"/>
          <w:sz w:val="18"/>
          <w:szCs w:val="18"/>
          <w:lang w:val="af-ZA"/>
        </w:rPr>
        <w:t xml:space="preserve"> </w:t>
      </w:r>
      <w:r w:rsidRPr="00CE08A5">
        <w:rPr>
          <w:rFonts w:ascii="GHEA Grapalat" w:hAnsi="GHEA Grapalat" w:cs="Sylfaen"/>
          <w:sz w:val="18"/>
          <w:szCs w:val="18"/>
        </w:rPr>
        <w:t>և</w:t>
      </w:r>
      <w:r w:rsidRPr="00CE08A5">
        <w:rPr>
          <w:rFonts w:ascii="GHEA Grapalat" w:hAnsi="GHEA Grapalat" w:cs="Arial"/>
          <w:sz w:val="18"/>
          <w:szCs w:val="18"/>
          <w:lang w:val="af-ZA"/>
        </w:rPr>
        <w:t xml:space="preserve"> </w:t>
      </w:r>
      <w:r w:rsidRPr="00CE08A5">
        <w:rPr>
          <w:rFonts w:ascii="GHEA Grapalat" w:hAnsi="GHEA Grapalat" w:cs="Sylfaen"/>
          <w:sz w:val="18"/>
          <w:szCs w:val="18"/>
        </w:rPr>
        <w:t>պարզաբանումների</w:t>
      </w:r>
      <w:r w:rsidRPr="00CE08A5">
        <w:rPr>
          <w:rFonts w:ascii="GHEA Grapalat" w:hAnsi="GHEA Grapalat" w:cs="Arial"/>
          <w:sz w:val="18"/>
          <w:szCs w:val="18"/>
          <w:lang w:val="af-ZA"/>
        </w:rPr>
        <w:t xml:space="preserve"> </w:t>
      </w:r>
      <w:r w:rsidRPr="00CE08A5">
        <w:rPr>
          <w:rFonts w:ascii="GHEA Grapalat" w:hAnsi="GHEA Grapalat" w:cs="Sylfaen"/>
          <w:sz w:val="18"/>
          <w:szCs w:val="18"/>
        </w:rPr>
        <w:t>բովանդակության</w:t>
      </w:r>
      <w:r w:rsidRPr="00CE08A5">
        <w:rPr>
          <w:rFonts w:ascii="GHEA Grapalat" w:hAnsi="GHEA Grapalat" w:cs="Arial"/>
          <w:sz w:val="18"/>
          <w:szCs w:val="18"/>
          <w:lang w:val="af-ZA"/>
        </w:rPr>
        <w:t xml:space="preserve"> </w:t>
      </w:r>
      <w:r w:rsidRPr="00CE08A5">
        <w:rPr>
          <w:rFonts w:ascii="GHEA Grapalat" w:hAnsi="GHEA Grapalat" w:cs="Sylfaen"/>
          <w:sz w:val="18"/>
          <w:szCs w:val="18"/>
        </w:rPr>
        <w:t>մասին</w:t>
      </w:r>
      <w:r w:rsidRPr="00CE08A5">
        <w:rPr>
          <w:rFonts w:ascii="GHEA Grapalat" w:hAnsi="GHEA Grapalat" w:cs="Arial"/>
          <w:sz w:val="18"/>
          <w:szCs w:val="18"/>
          <w:lang w:val="af-ZA"/>
        </w:rPr>
        <w:t xml:space="preserve"> </w:t>
      </w:r>
      <w:r w:rsidRPr="00CE08A5">
        <w:rPr>
          <w:rFonts w:ascii="GHEA Grapalat" w:hAnsi="GHEA Grapalat" w:cs="Sylfaen"/>
          <w:sz w:val="18"/>
          <w:szCs w:val="18"/>
        </w:rPr>
        <w:t>հայտարարությունը</w:t>
      </w:r>
      <w:r w:rsidRPr="00CE08A5">
        <w:rPr>
          <w:rFonts w:ascii="GHEA Grapalat" w:hAnsi="GHEA Grapalat" w:cs="Arial"/>
          <w:sz w:val="18"/>
          <w:szCs w:val="18"/>
          <w:lang w:val="af-ZA"/>
        </w:rPr>
        <w:t xml:space="preserve"> </w:t>
      </w:r>
      <w:r w:rsidRPr="00CE08A5">
        <w:rPr>
          <w:rFonts w:ascii="GHEA Grapalat" w:hAnsi="GHEA Grapalat" w:cs="Arial"/>
          <w:sz w:val="18"/>
          <w:szCs w:val="18"/>
        </w:rPr>
        <w:t>պարզաբանումը</w:t>
      </w:r>
      <w:r w:rsidRPr="00CE08A5">
        <w:rPr>
          <w:rFonts w:ascii="GHEA Grapalat" w:hAnsi="GHEA Grapalat" w:cs="Arial"/>
          <w:sz w:val="18"/>
          <w:szCs w:val="18"/>
          <w:lang w:val="af-ZA"/>
        </w:rPr>
        <w:t xml:space="preserve"> </w:t>
      </w:r>
      <w:r w:rsidRPr="00CE08A5">
        <w:rPr>
          <w:rFonts w:ascii="GHEA Grapalat" w:hAnsi="GHEA Grapalat" w:cs="Arial"/>
          <w:sz w:val="18"/>
          <w:szCs w:val="18"/>
        </w:rPr>
        <w:t>տրամադրելու</w:t>
      </w:r>
      <w:r w:rsidRPr="00CE08A5">
        <w:rPr>
          <w:rFonts w:ascii="GHEA Grapalat" w:hAnsi="GHEA Grapalat" w:cs="Arial"/>
          <w:sz w:val="18"/>
          <w:szCs w:val="18"/>
          <w:lang w:val="af-ZA"/>
        </w:rPr>
        <w:t xml:space="preserve"> </w:t>
      </w:r>
      <w:r w:rsidRPr="00CE08A5">
        <w:rPr>
          <w:rFonts w:ascii="GHEA Grapalat" w:hAnsi="GHEA Grapalat" w:cs="Arial"/>
          <w:sz w:val="18"/>
          <w:szCs w:val="18"/>
        </w:rPr>
        <w:t>օրը</w:t>
      </w:r>
      <w:r w:rsidRPr="00CE08A5">
        <w:rPr>
          <w:rFonts w:ascii="GHEA Grapalat" w:hAnsi="GHEA Grapalat" w:cs="Arial"/>
          <w:sz w:val="18"/>
          <w:szCs w:val="18"/>
          <w:lang w:val="af-ZA"/>
        </w:rPr>
        <w:t xml:space="preserve"> </w:t>
      </w:r>
      <w:r w:rsidRPr="00CE08A5">
        <w:rPr>
          <w:rFonts w:ascii="GHEA Grapalat" w:hAnsi="GHEA Grapalat" w:cs="Sylfaen"/>
          <w:sz w:val="18"/>
          <w:szCs w:val="18"/>
        </w:rPr>
        <w:t>հրապարակվում</w:t>
      </w:r>
      <w:r w:rsidRPr="00CE08A5">
        <w:rPr>
          <w:rFonts w:ascii="GHEA Grapalat" w:hAnsi="GHEA Grapalat" w:cs="Arial"/>
          <w:sz w:val="18"/>
          <w:szCs w:val="18"/>
          <w:lang w:val="af-ZA"/>
        </w:rPr>
        <w:t xml:space="preserve"> </w:t>
      </w:r>
      <w:r w:rsidRPr="00CE08A5">
        <w:rPr>
          <w:rFonts w:ascii="GHEA Grapalat" w:hAnsi="GHEA Grapalat" w:cs="Sylfaen"/>
          <w:sz w:val="18"/>
          <w:szCs w:val="18"/>
        </w:rPr>
        <w:t>է</w:t>
      </w:r>
      <w:r w:rsidRPr="00CE08A5">
        <w:rPr>
          <w:rFonts w:ascii="GHEA Grapalat" w:hAnsi="GHEA Grapalat" w:cs="Arial"/>
          <w:sz w:val="18"/>
          <w:szCs w:val="18"/>
          <w:lang w:val="af-ZA"/>
        </w:rPr>
        <w:t xml:space="preserve"> </w:t>
      </w:r>
      <w:r w:rsidRPr="00CE08A5">
        <w:rPr>
          <w:rFonts w:ascii="GHEA Grapalat" w:hAnsi="GHEA Grapalat" w:cs="Sylfaen"/>
          <w:sz w:val="18"/>
          <w:szCs w:val="18"/>
          <w:lang w:val="af-ZA"/>
        </w:rPr>
        <w:t xml:space="preserve">www.procurement.am </w:t>
      </w:r>
      <w:r w:rsidRPr="00CE08A5">
        <w:rPr>
          <w:rFonts w:ascii="GHEA Grapalat" w:hAnsi="GHEA Grapalat" w:cs="Sylfaen"/>
          <w:sz w:val="18"/>
          <w:szCs w:val="18"/>
          <w:lang w:val="ru-RU"/>
        </w:rPr>
        <w:t>հասցեով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գործող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տեղեկագր</w:t>
      </w:r>
      <w:r w:rsidRPr="00CE08A5">
        <w:rPr>
          <w:rFonts w:ascii="GHEA Grapalat" w:hAnsi="GHEA Grapalat" w:cs="Sylfaen"/>
          <w:sz w:val="18"/>
          <w:szCs w:val="18"/>
        </w:rPr>
        <w:t>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այսուհետ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տեղեկագիր</w:t>
      </w:r>
      <w:r w:rsidRPr="00CE08A5">
        <w:rPr>
          <w:rFonts w:ascii="GHEA Grapalat" w:hAnsi="GHEA Grapalat" w:cs="Sylfaen"/>
          <w:sz w:val="18"/>
          <w:szCs w:val="18"/>
          <w:lang w:val="af-ZA"/>
        </w:rPr>
        <w:t xml:space="preserve">) </w:t>
      </w:r>
      <w:r w:rsidRPr="00CE08A5">
        <w:rPr>
          <w:rFonts w:ascii="GHEA Grapalat" w:hAnsi="GHEA Grapalat"/>
          <w:sz w:val="18"/>
          <w:szCs w:val="18"/>
          <w:lang w:val="af-ZA"/>
        </w:rPr>
        <w:t>«</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հայտարարություններ</w:t>
      </w:r>
      <w:r w:rsidRPr="00CE08A5">
        <w:rPr>
          <w:rFonts w:ascii="GHEA Grapalat" w:hAnsi="GHEA Grapalat"/>
          <w:sz w:val="18"/>
          <w:szCs w:val="18"/>
          <w:lang w:val="af-ZA"/>
        </w:rPr>
        <w:t>»</w:t>
      </w:r>
      <w:r w:rsidRPr="00CE08A5">
        <w:rPr>
          <w:rFonts w:ascii="GHEA Grapalat" w:hAnsi="GHEA Grapalat" w:cs="Sylfaen"/>
          <w:sz w:val="18"/>
          <w:szCs w:val="18"/>
          <w:lang w:val="af-ZA"/>
        </w:rPr>
        <w:t xml:space="preserve"> </w:t>
      </w:r>
      <w:r w:rsidRPr="00CE08A5">
        <w:rPr>
          <w:rFonts w:ascii="GHEA Grapalat" w:hAnsi="GHEA Grapalat" w:cs="Sylfaen"/>
          <w:sz w:val="18"/>
          <w:szCs w:val="18"/>
        </w:rPr>
        <w:t>բաժնի</w:t>
      </w:r>
      <w:r w:rsidRPr="00CE08A5">
        <w:rPr>
          <w:rFonts w:ascii="GHEA Grapalat" w:hAnsi="GHEA Grapalat" w:cs="Sylfaen"/>
          <w:sz w:val="18"/>
          <w:szCs w:val="18"/>
          <w:lang w:val="af-ZA"/>
        </w:rPr>
        <w:t xml:space="preserve"> </w:t>
      </w:r>
      <w:r w:rsidRPr="00CE08A5">
        <w:rPr>
          <w:rFonts w:ascii="GHEA Grapalat" w:hAnsi="GHEA Grapalat"/>
          <w:sz w:val="18"/>
          <w:szCs w:val="18"/>
          <w:lang w:val="af-ZA"/>
        </w:rPr>
        <w:t>«</w:t>
      </w:r>
      <w:r w:rsidRPr="00CE08A5">
        <w:rPr>
          <w:rFonts w:ascii="GHEA Grapalat" w:hAnsi="GHEA Grapalat" w:cs="Sylfaen"/>
          <w:sz w:val="18"/>
          <w:szCs w:val="18"/>
        </w:rPr>
        <w:t>Հրավերների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պարզաբանումների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հայտարարություններ</w:t>
      </w:r>
      <w:r w:rsidRPr="00CE08A5">
        <w:rPr>
          <w:rFonts w:ascii="GHEA Grapalat" w:hAnsi="GHEA Grapalat"/>
          <w:sz w:val="18"/>
          <w:szCs w:val="18"/>
          <w:lang w:val="af-ZA"/>
        </w:rPr>
        <w:t>»</w:t>
      </w:r>
      <w:r w:rsidRPr="00CE08A5">
        <w:rPr>
          <w:rFonts w:ascii="GHEA Grapalat" w:hAnsi="GHEA Grapalat" w:cs="Sylfaen"/>
          <w:sz w:val="18"/>
          <w:szCs w:val="18"/>
          <w:lang w:val="af-ZA"/>
        </w:rPr>
        <w:t xml:space="preserve"> </w:t>
      </w:r>
      <w:r w:rsidRPr="00CE08A5">
        <w:rPr>
          <w:rFonts w:ascii="GHEA Grapalat" w:hAnsi="GHEA Grapalat" w:cs="Sylfaen"/>
          <w:sz w:val="18"/>
          <w:szCs w:val="18"/>
        </w:rPr>
        <w:t>ենթաբաբաժնում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առանց</w:t>
      </w:r>
      <w:r w:rsidRPr="00CE08A5">
        <w:rPr>
          <w:rFonts w:ascii="GHEA Grapalat" w:hAnsi="GHEA Grapalat" w:cs="Arial"/>
          <w:sz w:val="18"/>
          <w:szCs w:val="18"/>
          <w:lang w:val="af-ZA"/>
        </w:rPr>
        <w:t xml:space="preserve"> </w:t>
      </w:r>
      <w:r w:rsidRPr="00CE08A5">
        <w:rPr>
          <w:rFonts w:ascii="GHEA Grapalat" w:hAnsi="GHEA Grapalat" w:cs="Sylfaen"/>
          <w:sz w:val="18"/>
          <w:szCs w:val="18"/>
        </w:rPr>
        <w:t>նշելու</w:t>
      </w:r>
      <w:r w:rsidRPr="00CE08A5">
        <w:rPr>
          <w:rFonts w:ascii="GHEA Grapalat" w:hAnsi="GHEA Grapalat" w:cs="Arial"/>
          <w:sz w:val="18"/>
          <w:szCs w:val="18"/>
          <w:lang w:val="af-ZA"/>
        </w:rPr>
        <w:t xml:space="preserve"> </w:t>
      </w:r>
      <w:r w:rsidRPr="00CE08A5">
        <w:rPr>
          <w:rFonts w:ascii="GHEA Grapalat" w:hAnsi="GHEA Grapalat" w:cs="Sylfaen"/>
          <w:sz w:val="18"/>
          <w:szCs w:val="18"/>
        </w:rPr>
        <w:t>հարցումը</w:t>
      </w:r>
      <w:r w:rsidRPr="00CE08A5">
        <w:rPr>
          <w:rFonts w:ascii="GHEA Grapalat" w:hAnsi="GHEA Grapalat" w:cs="Arial"/>
          <w:sz w:val="18"/>
          <w:szCs w:val="18"/>
          <w:lang w:val="af-ZA"/>
        </w:rPr>
        <w:t xml:space="preserve"> </w:t>
      </w:r>
      <w:r w:rsidRPr="00CE08A5">
        <w:rPr>
          <w:rFonts w:ascii="GHEA Grapalat" w:hAnsi="GHEA Grapalat" w:cs="Sylfaen"/>
          <w:sz w:val="18"/>
          <w:szCs w:val="18"/>
        </w:rPr>
        <w:t>կատարած</w:t>
      </w:r>
      <w:r w:rsidRPr="00CE08A5">
        <w:rPr>
          <w:rFonts w:ascii="GHEA Grapalat" w:hAnsi="GHEA Grapalat" w:cs="Arial"/>
          <w:sz w:val="18"/>
          <w:szCs w:val="18"/>
          <w:lang w:val="af-ZA"/>
        </w:rPr>
        <w:t xml:space="preserve"> </w:t>
      </w:r>
      <w:r w:rsidRPr="00CE08A5">
        <w:rPr>
          <w:rFonts w:ascii="GHEA Grapalat" w:hAnsi="GHEA Grapalat" w:cs="Arial"/>
          <w:sz w:val="18"/>
          <w:szCs w:val="18"/>
        </w:rPr>
        <w:t>մ</w:t>
      </w:r>
      <w:r w:rsidRPr="00CE08A5">
        <w:rPr>
          <w:rFonts w:ascii="GHEA Grapalat" w:hAnsi="GHEA Grapalat" w:cs="Sylfaen"/>
          <w:sz w:val="18"/>
          <w:szCs w:val="18"/>
        </w:rPr>
        <w:t>ասնակցի</w:t>
      </w:r>
      <w:r w:rsidRPr="00CE08A5">
        <w:rPr>
          <w:rFonts w:ascii="GHEA Grapalat" w:hAnsi="GHEA Grapalat" w:cs="Arial"/>
          <w:sz w:val="18"/>
          <w:szCs w:val="18"/>
          <w:lang w:val="af-ZA"/>
        </w:rPr>
        <w:t xml:space="preserve"> </w:t>
      </w:r>
      <w:r w:rsidRPr="00CE08A5">
        <w:rPr>
          <w:rFonts w:ascii="GHEA Grapalat" w:hAnsi="GHEA Grapalat" w:cs="Sylfaen"/>
          <w:sz w:val="18"/>
          <w:szCs w:val="18"/>
        </w:rPr>
        <w:t>տվյալները</w:t>
      </w:r>
      <w:r w:rsidRPr="00CE08A5">
        <w:rPr>
          <w:rFonts w:ascii="GHEA Grapalat" w:hAnsi="GHEA Grapalat" w:cs="Tahoma"/>
          <w:sz w:val="18"/>
          <w:szCs w:val="18"/>
        </w:rPr>
        <w:t>։</w:t>
      </w:r>
      <w:r w:rsidRPr="00CE08A5">
        <w:rPr>
          <w:rFonts w:ascii="GHEA Grapalat" w:hAnsi="GHEA Grapalat" w:cs="Tahoma"/>
          <w:sz w:val="18"/>
          <w:szCs w:val="18"/>
          <w:lang w:val="af-ZA"/>
        </w:rPr>
        <w:t xml:space="preserve"> </w:t>
      </w:r>
    </w:p>
    <w:p w:rsidR="00886C13" w:rsidRPr="00CE08A5" w:rsidRDefault="00886C13" w:rsidP="00886C13">
      <w:pPr>
        <w:autoSpaceDE w:val="0"/>
        <w:autoSpaceDN w:val="0"/>
        <w:adjustRightInd w:val="0"/>
        <w:ind w:firstLine="567"/>
        <w:jc w:val="both"/>
        <w:rPr>
          <w:rFonts w:ascii="GHEA Grapalat" w:hAnsi="GHEA Grapalat" w:cs="Arial Unicode"/>
          <w:sz w:val="18"/>
          <w:szCs w:val="18"/>
          <w:lang w:val="af-ZA"/>
        </w:rPr>
      </w:pPr>
      <w:r w:rsidRPr="00CE08A5">
        <w:rPr>
          <w:rFonts w:ascii="GHEA Grapalat" w:hAnsi="GHEA Grapalat" w:cs="Arial Unicode"/>
          <w:sz w:val="18"/>
          <w:szCs w:val="18"/>
          <w:lang w:val="af-ZA"/>
        </w:rPr>
        <w:t xml:space="preserve">3.3 </w:t>
      </w:r>
      <w:r w:rsidRPr="00CE08A5">
        <w:rPr>
          <w:rFonts w:ascii="GHEA Grapalat" w:hAnsi="GHEA Grapalat" w:cs="Sylfaen"/>
          <w:sz w:val="18"/>
          <w:szCs w:val="18"/>
          <w:lang w:val="ru-RU"/>
        </w:rPr>
        <w:t>Պարզաբանում</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չի</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տրամադրվում</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հարցումը</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կատարվել</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Arial Unicode"/>
          <w:sz w:val="18"/>
          <w:szCs w:val="18"/>
          <w:lang w:val="af-ZA"/>
        </w:rPr>
        <w:t xml:space="preserve"> </w:t>
      </w:r>
      <w:r w:rsidRPr="00CE08A5">
        <w:rPr>
          <w:rFonts w:ascii="GHEA Grapalat" w:hAnsi="GHEA Grapalat" w:cs="Sylfaen"/>
          <w:sz w:val="18"/>
          <w:szCs w:val="18"/>
        </w:rPr>
        <w:t>բաժն</w:t>
      </w:r>
      <w:r w:rsidRPr="00CE08A5">
        <w:rPr>
          <w:rFonts w:ascii="GHEA Grapalat" w:hAnsi="GHEA Grapalat" w:cs="Sylfaen"/>
          <w:sz w:val="18"/>
          <w:szCs w:val="18"/>
          <w:lang w:val="ru-RU"/>
        </w:rPr>
        <w:t>ով</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ժամկետի</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խախտմամբ</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ինչպես</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նաև</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հարցումը</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դուրս</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Arial Unicode"/>
          <w:sz w:val="18"/>
          <w:szCs w:val="18"/>
          <w:lang w:val="af-ZA"/>
        </w:rPr>
        <w:t xml:space="preserve"> </w:t>
      </w:r>
      <w:r w:rsidRPr="00CE08A5">
        <w:rPr>
          <w:rFonts w:ascii="GHEA Grapalat" w:hAnsi="GHEA Grapalat" w:cs="Arial Unicode"/>
          <w:sz w:val="18"/>
          <w:szCs w:val="18"/>
        </w:rPr>
        <w:t>սույն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բովանդակության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շրջանակից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հարցումը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վերջինիս</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առաջարկվելիք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ապրանքների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տեխնիկական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բնութագրերի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տեխնիկական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բնութագրերին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համարժեքության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w:t>
      </w:r>
      <w:r w:rsidRPr="00CE08A5">
        <w:rPr>
          <w:rFonts w:ascii="GHEA Grapalat" w:hAnsi="GHEA Grapalat" w:cs="Sylfaen"/>
          <w:sz w:val="18"/>
          <w:szCs w:val="18"/>
          <w:lang w:val="af-ZA"/>
        </w:rPr>
        <w:softHyphen/>
      </w:r>
      <w:r w:rsidRPr="00CE08A5">
        <w:rPr>
          <w:rFonts w:ascii="GHEA Grapalat" w:hAnsi="GHEA Grapalat" w:cs="Sylfaen"/>
          <w:sz w:val="18"/>
          <w:szCs w:val="18"/>
          <w:lang w:val="ru-RU"/>
        </w:rPr>
        <w:t>պատասխանությանը</w:t>
      </w:r>
      <w:r w:rsidRPr="00CE08A5">
        <w:rPr>
          <w:rFonts w:ascii="GHEA Grapalat" w:hAnsi="GHEA Grapalat" w:cs="Tahoma"/>
          <w:sz w:val="18"/>
          <w:szCs w:val="18"/>
        </w:rPr>
        <w:t>։</w:t>
      </w:r>
      <w:r w:rsidRPr="00CE08A5">
        <w:rPr>
          <w:rFonts w:ascii="GHEA Grapalat" w:hAnsi="GHEA Grapalat" w:cs="Arial Unicode"/>
          <w:sz w:val="18"/>
          <w:szCs w:val="18"/>
          <w:lang w:val="af-ZA"/>
        </w:rPr>
        <w:t xml:space="preserve"> </w:t>
      </w:r>
      <w:r w:rsidRPr="00CE08A5">
        <w:rPr>
          <w:rFonts w:ascii="GHEA Grapalat" w:hAnsi="GHEA Grapalat"/>
          <w:sz w:val="18"/>
          <w:szCs w:val="18"/>
        </w:rPr>
        <w:t>Ընդ</w:t>
      </w:r>
      <w:r w:rsidRPr="00CE08A5">
        <w:rPr>
          <w:rFonts w:ascii="GHEA Grapalat" w:hAnsi="GHEA Grapalat"/>
          <w:sz w:val="18"/>
          <w:szCs w:val="18"/>
          <w:lang w:val="af-ZA"/>
        </w:rPr>
        <w:t xml:space="preserve"> </w:t>
      </w:r>
      <w:r w:rsidRPr="00CE08A5">
        <w:rPr>
          <w:rFonts w:ascii="GHEA Grapalat" w:hAnsi="GHEA Grapalat"/>
          <w:sz w:val="18"/>
          <w:szCs w:val="18"/>
        </w:rPr>
        <w:t>որում</w:t>
      </w:r>
      <w:r w:rsidRPr="00CE08A5">
        <w:rPr>
          <w:rFonts w:ascii="GHEA Grapalat" w:hAnsi="GHEA Grapalat"/>
          <w:sz w:val="18"/>
          <w:szCs w:val="18"/>
          <w:lang w:val="af-ZA"/>
        </w:rPr>
        <w:t xml:space="preserve">, </w:t>
      </w:r>
      <w:r w:rsidRPr="00CE08A5">
        <w:rPr>
          <w:rFonts w:ascii="GHEA Grapalat" w:hAnsi="GHEA Grapalat"/>
          <w:sz w:val="18"/>
          <w:szCs w:val="18"/>
        </w:rPr>
        <w:t>մասնակիցը</w:t>
      </w:r>
      <w:r w:rsidRPr="00CE08A5">
        <w:rPr>
          <w:rFonts w:ascii="GHEA Grapalat" w:hAnsi="GHEA Grapalat"/>
          <w:sz w:val="18"/>
          <w:szCs w:val="18"/>
          <w:lang w:val="af-ZA"/>
        </w:rPr>
        <w:t xml:space="preserve"> </w:t>
      </w:r>
      <w:r w:rsidRPr="00CE08A5">
        <w:rPr>
          <w:rFonts w:ascii="GHEA Grapalat" w:hAnsi="GHEA Grapalat"/>
          <w:sz w:val="18"/>
          <w:szCs w:val="18"/>
        </w:rPr>
        <w:t>գրավոր</w:t>
      </w:r>
      <w:r w:rsidRPr="00CE08A5">
        <w:rPr>
          <w:rFonts w:ascii="GHEA Grapalat" w:hAnsi="GHEA Grapalat"/>
          <w:sz w:val="18"/>
          <w:szCs w:val="18"/>
          <w:lang w:val="af-ZA"/>
        </w:rPr>
        <w:t xml:space="preserve"> </w:t>
      </w:r>
      <w:r w:rsidRPr="00CE08A5">
        <w:rPr>
          <w:rFonts w:ascii="GHEA Grapalat" w:hAnsi="GHEA Grapalat"/>
          <w:sz w:val="18"/>
          <w:szCs w:val="18"/>
        </w:rPr>
        <w:t>ծանուցվում</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պարզաբանում</w:t>
      </w:r>
      <w:r w:rsidRPr="00CE08A5">
        <w:rPr>
          <w:rFonts w:ascii="GHEA Grapalat" w:hAnsi="GHEA Grapalat"/>
          <w:sz w:val="18"/>
          <w:szCs w:val="18"/>
          <w:lang w:val="af-ZA"/>
        </w:rPr>
        <w:t xml:space="preserve"> </w:t>
      </w:r>
      <w:r w:rsidRPr="00CE08A5">
        <w:rPr>
          <w:rFonts w:ascii="GHEA Grapalat" w:hAnsi="GHEA Grapalat"/>
          <w:sz w:val="18"/>
          <w:szCs w:val="18"/>
        </w:rPr>
        <w:t>չտրամադրելու</w:t>
      </w:r>
      <w:r w:rsidRPr="00CE08A5">
        <w:rPr>
          <w:rFonts w:ascii="GHEA Grapalat" w:hAnsi="GHEA Grapalat"/>
          <w:sz w:val="18"/>
          <w:szCs w:val="18"/>
          <w:lang w:val="af-ZA"/>
        </w:rPr>
        <w:t xml:space="preserve"> </w:t>
      </w:r>
      <w:r w:rsidRPr="00CE08A5">
        <w:rPr>
          <w:rFonts w:ascii="GHEA Grapalat" w:hAnsi="GHEA Grapalat"/>
          <w:sz w:val="18"/>
          <w:szCs w:val="18"/>
        </w:rPr>
        <w:t>հիմքերի</w:t>
      </w:r>
      <w:r w:rsidRPr="00CE08A5">
        <w:rPr>
          <w:rFonts w:ascii="GHEA Grapalat" w:hAnsi="GHEA Grapalat"/>
          <w:sz w:val="18"/>
          <w:szCs w:val="18"/>
          <w:lang w:val="af-ZA"/>
        </w:rPr>
        <w:t xml:space="preserve"> </w:t>
      </w:r>
      <w:r w:rsidRPr="00CE08A5">
        <w:rPr>
          <w:rFonts w:ascii="GHEA Grapalat" w:hAnsi="GHEA Grapalat"/>
          <w:sz w:val="18"/>
          <w:szCs w:val="18"/>
        </w:rPr>
        <w:t>մասին</w:t>
      </w:r>
      <w:r w:rsidRPr="00CE08A5">
        <w:rPr>
          <w:rFonts w:ascii="GHEA Grapalat" w:hAnsi="GHEA Grapalat"/>
          <w:sz w:val="18"/>
          <w:szCs w:val="18"/>
          <w:lang w:val="af-ZA"/>
        </w:rPr>
        <w:t xml:space="preserve">` </w:t>
      </w:r>
      <w:r w:rsidRPr="00CE08A5">
        <w:rPr>
          <w:rFonts w:ascii="GHEA Grapalat" w:hAnsi="GHEA Grapalat" w:cs="Sylfaen"/>
          <w:sz w:val="18"/>
          <w:szCs w:val="18"/>
        </w:rPr>
        <w:t>հարցումը</w:t>
      </w:r>
      <w:r w:rsidRPr="00CE08A5">
        <w:rPr>
          <w:rFonts w:ascii="GHEA Grapalat" w:hAnsi="GHEA Grapalat"/>
          <w:sz w:val="18"/>
          <w:szCs w:val="18"/>
          <w:lang w:val="af-ZA"/>
        </w:rPr>
        <w:t xml:space="preserve"> </w:t>
      </w:r>
      <w:r w:rsidRPr="00CE08A5">
        <w:rPr>
          <w:rFonts w:ascii="GHEA Grapalat" w:hAnsi="GHEA Grapalat" w:cs="Sylfaen"/>
          <w:sz w:val="18"/>
          <w:szCs w:val="18"/>
        </w:rPr>
        <w:t>ստանալու</w:t>
      </w:r>
      <w:r w:rsidRPr="00CE08A5">
        <w:rPr>
          <w:rFonts w:ascii="GHEA Grapalat" w:hAnsi="GHEA Grapalat"/>
          <w:sz w:val="18"/>
          <w:szCs w:val="18"/>
          <w:lang w:val="af-ZA"/>
        </w:rPr>
        <w:t xml:space="preserve"> </w:t>
      </w:r>
      <w:r w:rsidRPr="00CE08A5">
        <w:rPr>
          <w:rFonts w:ascii="GHEA Grapalat" w:hAnsi="GHEA Grapalat" w:cs="Sylfaen"/>
          <w:sz w:val="18"/>
          <w:szCs w:val="18"/>
        </w:rPr>
        <w:t>օրվան</w:t>
      </w:r>
      <w:r w:rsidRPr="00CE08A5">
        <w:rPr>
          <w:rFonts w:ascii="GHEA Grapalat" w:hAnsi="GHEA Grapalat"/>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sz w:val="18"/>
          <w:szCs w:val="18"/>
          <w:lang w:val="af-ZA"/>
        </w:rPr>
        <w:t xml:space="preserve"> </w:t>
      </w:r>
      <w:r w:rsidRPr="00CE08A5">
        <w:rPr>
          <w:rFonts w:ascii="GHEA Grapalat" w:hAnsi="GHEA Grapalat" w:cs="Sylfaen"/>
          <w:sz w:val="18"/>
          <w:szCs w:val="18"/>
        </w:rPr>
        <w:t>երկու</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օրացուցային</w:t>
      </w:r>
      <w:r w:rsidRPr="00CE08A5">
        <w:rPr>
          <w:rFonts w:ascii="GHEA Grapalat" w:hAnsi="GHEA Grapalat"/>
          <w:sz w:val="18"/>
          <w:szCs w:val="18"/>
          <w:lang w:val="af-ZA"/>
        </w:rPr>
        <w:t xml:space="preserve"> </w:t>
      </w:r>
      <w:r w:rsidRPr="00CE08A5">
        <w:rPr>
          <w:rFonts w:ascii="GHEA Grapalat" w:hAnsi="GHEA Grapalat" w:cs="Sylfaen"/>
          <w:sz w:val="18"/>
          <w:szCs w:val="18"/>
        </w:rPr>
        <w:t>օրվա</w:t>
      </w:r>
      <w:r w:rsidRPr="00CE08A5">
        <w:rPr>
          <w:rFonts w:ascii="GHEA Grapalat" w:hAnsi="GHEA Grapalat"/>
          <w:sz w:val="18"/>
          <w:szCs w:val="18"/>
          <w:lang w:val="af-ZA"/>
        </w:rPr>
        <w:t xml:space="preserve"> </w:t>
      </w:r>
      <w:r w:rsidRPr="00CE08A5">
        <w:rPr>
          <w:rFonts w:ascii="GHEA Grapalat" w:hAnsi="GHEA Grapalat" w:cs="Sylfaen"/>
          <w:sz w:val="18"/>
          <w:szCs w:val="18"/>
        </w:rPr>
        <w:t>ընթացքում</w:t>
      </w:r>
      <w:r w:rsidRPr="00CE08A5">
        <w:rPr>
          <w:rFonts w:ascii="GHEA Grapalat" w:hAnsi="GHEA Grapalat"/>
          <w:sz w:val="18"/>
          <w:szCs w:val="18"/>
          <w:lang w:val="af-ZA"/>
        </w:rPr>
        <w:t>:</w:t>
      </w:r>
    </w:p>
    <w:p w:rsidR="00886C13" w:rsidRPr="00CE08A5" w:rsidRDefault="00886C13" w:rsidP="00886C13">
      <w:pPr>
        <w:autoSpaceDE w:val="0"/>
        <w:autoSpaceDN w:val="0"/>
        <w:adjustRightInd w:val="0"/>
        <w:ind w:firstLine="567"/>
        <w:jc w:val="both"/>
        <w:rPr>
          <w:rFonts w:ascii="GHEA Grapalat" w:hAnsi="GHEA Grapalat" w:cs="Arial Unicode"/>
          <w:sz w:val="18"/>
          <w:szCs w:val="18"/>
          <w:lang w:val="hy-AM"/>
        </w:rPr>
      </w:pPr>
      <w:r w:rsidRPr="00CE08A5">
        <w:rPr>
          <w:rFonts w:ascii="GHEA Grapalat" w:hAnsi="GHEA Grapalat" w:cs="Arial Unicode"/>
          <w:sz w:val="18"/>
          <w:szCs w:val="18"/>
          <w:lang w:val="af-ZA"/>
        </w:rPr>
        <w:t xml:space="preserve">3.4 </w:t>
      </w:r>
      <w:r w:rsidRPr="00CE08A5">
        <w:rPr>
          <w:rFonts w:ascii="GHEA Grapalat" w:hAnsi="GHEA Grapalat" w:cs="Sylfaen"/>
          <w:sz w:val="18"/>
          <w:szCs w:val="18"/>
          <w:lang w:val="ru-RU"/>
        </w:rPr>
        <w:t>Հայտերի</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ներկայացման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վերջնաժամկետը</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լրանալուց</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առնվազն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հինգ</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օրացուցային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օր</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առաջ</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հրավերում</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կատարվել</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փոփոխություններ</w:t>
      </w:r>
      <w:r w:rsidRPr="00CE08A5">
        <w:rPr>
          <w:rFonts w:ascii="GHEA Grapalat" w:hAnsi="GHEA Grapalat" w:cs="Tahoma"/>
          <w:sz w:val="18"/>
          <w:szCs w:val="18"/>
        </w:rPr>
        <w:t>։</w:t>
      </w:r>
      <w:r w:rsidRPr="00CE08A5">
        <w:rPr>
          <w:rFonts w:ascii="GHEA Grapalat" w:hAnsi="GHEA Grapalat" w:cs="Arial Unicode"/>
          <w:sz w:val="18"/>
          <w:szCs w:val="18"/>
          <w:lang w:val="af-ZA"/>
        </w:rPr>
        <w:t xml:space="preserve"> </w:t>
      </w:r>
      <w:r w:rsidRPr="00CE08A5">
        <w:rPr>
          <w:rFonts w:ascii="GHEA Grapalat" w:hAnsi="GHEA Grapalat" w:cs="Sylfaen"/>
          <w:sz w:val="18"/>
          <w:szCs w:val="18"/>
        </w:rPr>
        <w:t>Փ</w:t>
      </w:r>
      <w:r w:rsidRPr="00CE08A5">
        <w:rPr>
          <w:rFonts w:ascii="GHEA Grapalat" w:hAnsi="GHEA Grapalat" w:cs="Sylfaen"/>
          <w:sz w:val="18"/>
          <w:szCs w:val="18"/>
          <w:lang w:val="ru-RU"/>
        </w:rPr>
        <w:t>ոփոխություն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կատարելու</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օրվան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հաջորդող</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երեք</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օրացուցային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փոփոխություն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կատարելու</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դրանք</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տրամադրելու</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պայմանների</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մասին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հայտարարություն</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հրապարակվում</w:t>
      </w:r>
      <w:r w:rsidRPr="00CE08A5">
        <w:rPr>
          <w:rFonts w:ascii="GHEA Grapalat" w:hAnsi="GHEA Grapalat" w:cs="Arial Unicode"/>
          <w:sz w:val="18"/>
          <w:szCs w:val="18"/>
          <w:lang w:val="af-ZA"/>
        </w:rPr>
        <w:t xml:space="preserve"> </w:t>
      </w:r>
      <w:r w:rsidRPr="00CE08A5">
        <w:rPr>
          <w:rFonts w:ascii="GHEA Grapalat" w:hAnsi="GHEA Grapalat" w:cs="Sylfaen"/>
          <w:sz w:val="18"/>
          <w:szCs w:val="18"/>
          <w:lang w:val="ru-RU"/>
        </w:rPr>
        <w:t>տեղեկագրում</w:t>
      </w:r>
      <w:r w:rsidRPr="00CE08A5">
        <w:rPr>
          <w:rFonts w:ascii="GHEA Grapalat" w:hAnsi="GHEA Grapalat" w:cs="Tahoma"/>
          <w:sz w:val="18"/>
          <w:szCs w:val="18"/>
        </w:rPr>
        <w:t>։</w:t>
      </w:r>
      <w:r w:rsidRPr="00CE08A5">
        <w:rPr>
          <w:rFonts w:ascii="GHEA Grapalat" w:hAnsi="GHEA Grapalat" w:cs="Arial Unicode"/>
          <w:sz w:val="18"/>
          <w:szCs w:val="18"/>
          <w:lang w:val="af-ZA"/>
        </w:rPr>
        <w:t xml:space="preserve"> </w:t>
      </w:r>
    </w:p>
    <w:p w:rsidR="00886C13" w:rsidRPr="00CE08A5" w:rsidRDefault="00886C13" w:rsidP="00886C13">
      <w:pPr>
        <w:autoSpaceDE w:val="0"/>
        <w:autoSpaceDN w:val="0"/>
        <w:adjustRightInd w:val="0"/>
        <w:ind w:firstLine="567"/>
        <w:jc w:val="both"/>
        <w:rPr>
          <w:rFonts w:ascii="GHEA Grapalat" w:hAnsi="GHEA Grapalat" w:cs="Arial Unicode"/>
          <w:sz w:val="18"/>
          <w:szCs w:val="18"/>
          <w:lang w:val="hy-AM"/>
        </w:rPr>
      </w:pPr>
      <w:r w:rsidRPr="00CE08A5">
        <w:rPr>
          <w:rFonts w:ascii="GHEA Grapalat" w:hAnsi="GHEA Grapalat" w:cs="Sylfaen"/>
          <w:sz w:val="18"/>
          <w:szCs w:val="18"/>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86C13" w:rsidRPr="00CE08A5" w:rsidRDefault="00886C13" w:rsidP="00886C13">
      <w:pPr>
        <w:jc w:val="center"/>
        <w:rPr>
          <w:rFonts w:ascii="GHEA Grapalat" w:hAnsi="GHEA Grapalat"/>
          <w:b/>
          <w:sz w:val="18"/>
          <w:szCs w:val="18"/>
          <w:lang w:val="hy-AM"/>
        </w:rPr>
      </w:pPr>
    </w:p>
    <w:p w:rsidR="00886C13" w:rsidRPr="00CE08A5" w:rsidRDefault="00886C13" w:rsidP="001839E0">
      <w:pPr>
        <w:jc w:val="center"/>
        <w:rPr>
          <w:rFonts w:ascii="GHEA Grapalat" w:hAnsi="GHEA Grapalat" w:cs="Arial"/>
          <w:b/>
          <w:sz w:val="18"/>
          <w:szCs w:val="18"/>
          <w:lang w:val="hy-AM"/>
        </w:rPr>
      </w:pPr>
      <w:r w:rsidRPr="00CE08A5">
        <w:rPr>
          <w:rFonts w:ascii="GHEA Grapalat" w:hAnsi="GHEA Grapalat"/>
          <w:b/>
          <w:sz w:val="18"/>
          <w:szCs w:val="18"/>
          <w:lang w:val="hy-AM"/>
        </w:rPr>
        <w:t xml:space="preserve">4.  </w:t>
      </w:r>
      <w:r w:rsidRPr="00CE08A5">
        <w:rPr>
          <w:rFonts w:ascii="GHEA Grapalat" w:hAnsi="GHEA Grapalat" w:cs="Sylfaen"/>
          <w:b/>
          <w:sz w:val="18"/>
          <w:szCs w:val="18"/>
          <w:lang w:val="hy-AM"/>
        </w:rPr>
        <w:t>ՀԱՅՏԸ</w:t>
      </w:r>
      <w:r w:rsidRPr="00CE08A5">
        <w:rPr>
          <w:rFonts w:ascii="GHEA Grapalat" w:hAnsi="GHEA Grapalat" w:cs="Arial"/>
          <w:b/>
          <w:sz w:val="18"/>
          <w:szCs w:val="18"/>
          <w:lang w:val="hy-AM"/>
        </w:rPr>
        <w:t xml:space="preserve"> </w:t>
      </w:r>
      <w:r w:rsidRPr="00CE08A5">
        <w:rPr>
          <w:rFonts w:ascii="GHEA Grapalat" w:hAnsi="GHEA Grapalat" w:cs="Sylfaen"/>
          <w:b/>
          <w:sz w:val="18"/>
          <w:szCs w:val="18"/>
          <w:lang w:val="hy-AM"/>
        </w:rPr>
        <w:t>ՆԵՐԿԱՅԱՑՆԵԼՈՒ</w:t>
      </w:r>
      <w:r w:rsidRPr="00CE08A5">
        <w:rPr>
          <w:rFonts w:ascii="GHEA Grapalat" w:hAnsi="GHEA Grapalat" w:cs="Arial"/>
          <w:b/>
          <w:sz w:val="18"/>
          <w:szCs w:val="18"/>
          <w:lang w:val="hy-AM"/>
        </w:rPr>
        <w:t xml:space="preserve"> </w:t>
      </w:r>
      <w:r w:rsidRPr="00CE08A5">
        <w:rPr>
          <w:rFonts w:ascii="GHEA Grapalat" w:hAnsi="GHEA Grapalat" w:cs="Sylfaen"/>
          <w:b/>
          <w:sz w:val="18"/>
          <w:szCs w:val="18"/>
          <w:lang w:val="hy-AM"/>
        </w:rPr>
        <w:t>ԿԱՐԳԸ</w:t>
      </w:r>
      <w:r w:rsidRPr="00CE08A5">
        <w:rPr>
          <w:rFonts w:ascii="GHEA Grapalat" w:hAnsi="GHEA Grapalat"/>
          <w:b/>
          <w:sz w:val="18"/>
          <w:szCs w:val="18"/>
          <w:lang w:val="hy-AM"/>
        </w:rPr>
        <w:t xml:space="preserve">  </w:t>
      </w:r>
    </w:p>
    <w:p w:rsidR="00886C13" w:rsidRPr="00CE08A5" w:rsidRDefault="00886C13" w:rsidP="00886C13">
      <w:pPr>
        <w:ind w:firstLine="567"/>
        <w:jc w:val="both"/>
        <w:rPr>
          <w:rFonts w:ascii="GHEA Grapalat" w:hAnsi="GHEA Grapalat"/>
          <w:sz w:val="18"/>
          <w:szCs w:val="18"/>
          <w:lang w:val="hy-AM"/>
        </w:rPr>
      </w:pPr>
      <w:r w:rsidRPr="00CE08A5">
        <w:rPr>
          <w:rFonts w:ascii="GHEA Grapalat" w:hAnsi="GHEA Grapalat"/>
          <w:sz w:val="18"/>
          <w:szCs w:val="18"/>
          <w:lang w:val="hy-AM"/>
        </w:rPr>
        <w:t>4</w:t>
      </w:r>
      <w:r w:rsidRPr="00CE08A5">
        <w:rPr>
          <w:rFonts w:ascii="GHEA Grapalat" w:hAnsi="GHEA Grapalat" w:cs="Sylfaen"/>
          <w:sz w:val="18"/>
          <w:szCs w:val="18"/>
          <w:lang w:val="hy-AM"/>
        </w:rPr>
        <w:t>.1 Սույն ընթացակարգին մասնակցելու համար մասնակիցը հանձնաժողովին ներկայացնում է հայտ</w:t>
      </w:r>
      <w:r w:rsidRPr="00CE08A5">
        <w:rPr>
          <w:rFonts w:ascii="GHEA Grapalat" w:hAnsi="GHEA Grapalat" w:cs="Tahoma"/>
          <w:sz w:val="18"/>
          <w:szCs w:val="18"/>
          <w:lang w:val="hy-AM"/>
        </w:rPr>
        <w:t>։</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Հայտը սույն հրավերի հիման վրա մասնակցի կողմից ներկայացվող առաջարկն է:</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rPr>
        <w:lastRenderedPageBreak/>
        <w:t>Մասնակիցը</w:t>
      </w:r>
      <w:r w:rsidRPr="00CE08A5">
        <w:rPr>
          <w:rFonts w:ascii="GHEA Grapalat" w:hAnsi="GHEA Grapalat"/>
          <w:sz w:val="18"/>
          <w:szCs w:val="18"/>
          <w:lang w:val="hy-AM"/>
        </w:rPr>
        <w:t xml:space="preserve"> </w:t>
      </w:r>
      <w:r w:rsidRPr="00CE08A5">
        <w:rPr>
          <w:rFonts w:ascii="GHEA Grapalat" w:hAnsi="GHEA Grapalat" w:cs="Sylfaen"/>
          <w:sz w:val="18"/>
          <w:szCs w:val="18"/>
        </w:rPr>
        <w:t>կարող</w:t>
      </w:r>
      <w:r w:rsidRPr="00CE08A5">
        <w:rPr>
          <w:rFonts w:ascii="GHEA Grapalat" w:hAnsi="GHEA Grapalat"/>
          <w:sz w:val="18"/>
          <w:szCs w:val="18"/>
          <w:lang w:val="hy-AM"/>
        </w:rPr>
        <w:t xml:space="preserve"> </w:t>
      </w:r>
      <w:r w:rsidRPr="00CE08A5">
        <w:rPr>
          <w:rFonts w:ascii="GHEA Grapalat" w:hAnsi="GHEA Grapalat" w:cs="Sylfaen"/>
          <w:sz w:val="18"/>
          <w:szCs w:val="18"/>
        </w:rPr>
        <w:t>է</w:t>
      </w:r>
      <w:r w:rsidRPr="00CE08A5">
        <w:rPr>
          <w:rFonts w:ascii="GHEA Grapalat" w:hAnsi="GHEA Grapalat"/>
          <w:sz w:val="18"/>
          <w:szCs w:val="18"/>
          <w:lang w:val="hy-AM"/>
        </w:rPr>
        <w:t xml:space="preserve"> </w:t>
      </w:r>
      <w:r w:rsidRPr="00CE08A5">
        <w:rPr>
          <w:rFonts w:ascii="GHEA Grapalat" w:hAnsi="GHEA Grapalat" w:cs="Sylfaen"/>
          <w:sz w:val="18"/>
          <w:szCs w:val="18"/>
        </w:rPr>
        <w:t>հայտ</w:t>
      </w:r>
      <w:r w:rsidRPr="00CE08A5">
        <w:rPr>
          <w:rFonts w:ascii="GHEA Grapalat" w:hAnsi="GHEA Grapalat"/>
          <w:sz w:val="18"/>
          <w:szCs w:val="18"/>
          <w:lang w:val="hy-AM"/>
        </w:rPr>
        <w:t xml:space="preserve"> </w:t>
      </w:r>
      <w:r w:rsidRPr="00CE08A5">
        <w:rPr>
          <w:rFonts w:ascii="GHEA Grapalat" w:hAnsi="GHEA Grapalat" w:cs="Sylfaen"/>
          <w:sz w:val="18"/>
          <w:szCs w:val="18"/>
        </w:rPr>
        <w:t>ներկայացնել</w:t>
      </w:r>
      <w:r w:rsidRPr="00CE08A5">
        <w:rPr>
          <w:rFonts w:ascii="GHEA Grapalat" w:hAnsi="GHEA Grapalat"/>
          <w:sz w:val="18"/>
          <w:szCs w:val="18"/>
          <w:lang w:val="hy-AM"/>
        </w:rPr>
        <w:t xml:space="preserve"> </w:t>
      </w:r>
      <w:r w:rsidRPr="00CE08A5">
        <w:rPr>
          <w:rFonts w:ascii="GHEA Grapalat" w:hAnsi="GHEA Grapalat" w:cs="Sylfaen"/>
          <w:sz w:val="18"/>
          <w:szCs w:val="18"/>
        </w:rPr>
        <w:t>ինչպես</w:t>
      </w:r>
      <w:r w:rsidRPr="00CE08A5">
        <w:rPr>
          <w:rFonts w:ascii="GHEA Grapalat" w:hAnsi="GHEA Grapalat"/>
          <w:sz w:val="18"/>
          <w:szCs w:val="18"/>
          <w:lang w:val="hy-AM"/>
        </w:rPr>
        <w:t xml:space="preserve"> </w:t>
      </w:r>
      <w:r w:rsidRPr="00CE08A5">
        <w:rPr>
          <w:rFonts w:ascii="GHEA Grapalat" w:hAnsi="GHEA Grapalat" w:cs="Sylfaen"/>
          <w:sz w:val="18"/>
          <w:szCs w:val="18"/>
        </w:rPr>
        <w:t>յուրաքանչյուր</w:t>
      </w:r>
      <w:r w:rsidRPr="00CE08A5">
        <w:rPr>
          <w:rFonts w:ascii="GHEA Grapalat" w:hAnsi="GHEA Grapalat"/>
          <w:sz w:val="18"/>
          <w:szCs w:val="18"/>
          <w:lang w:val="hy-AM"/>
        </w:rPr>
        <w:t xml:space="preserve"> </w:t>
      </w:r>
      <w:r w:rsidRPr="00CE08A5">
        <w:rPr>
          <w:rFonts w:ascii="GHEA Grapalat" w:hAnsi="GHEA Grapalat" w:cs="Sylfaen"/>
          <w:sz w:val="18"/>
          <w:szCs w:val="18"/>
        </w:rPr>
        <w:t>չափաբաժնի</w:t>
      </w:r>
      <w:r w:rsidRPr="00CE08A5">
        <w:rPr>
          <w:rFonts w:ascii="GHEA Grapalat" w:hAnsi="GHEA Grapalat"/>
          <w:sz w:val="18"/>
          <w:szCs w:val="18"/>
          <w:lang w:val="hy-AM"/>
        </w:rPr>
        <w:t xml:space="preserve">, </w:t>
      </w:r>
      <w:r w:rsidRPr="00CE08A5">
        <w:rPr>
          <w:rFonts w:ascii="GHEA Grapalat" w:hAnsi="GHEA Grapalat" w:cs="Sylfaen"/>
          <w:sz w:val="18"/>
          <w:szCs w:val="18"/>
        </w:rPr>
        <w:t>այնպես</w:t>
      </w:r>
      <w:r w:rsidRPr="00CE08A5">
        <w:rPr>
          <w:rFonts w:ascii="GHEA Grapalat" w:hAnsi="GHEA Grapalat"/>
          <w:sz w:val="18"/>
          <w:szCs w:val="18"/>
          <w:lang w:val="hy-AM"/>
        </w:rPr>
        <w:t xml:space="preserve"> </w:t>
      </w:r>
      <w:r w:rsidRPr="00CE08A5">
        <w:rPr>
          <w:rFonts w:ascii="GHEA Grapalat" w:hAnsi="GHEA Grapalat" w:cs="Sylfaen"/>
          <w:sz w:val="18"/>
          <w:szCs w:val="18"/>
        </w:rPr>
        <w:t>էլ</w:t>
      </w:r>
      <w:r w:rsidRPr="00CE08A5">
        <w:rPr>
          <w:rFonts w:ascii="GHEA Grapalat" w:hAnsi="GHEA Grapalat"/>
          <w:sz w:val="18"/>
          <w:szCs w:val="18"/>
          <w:lang w:val="hy-AM"/>
        </w:rPr>
        <w:t xml:space="preserve"> </w:t>
      </w:r>
      <w:r w:rsidRPr="00CE08A5">
        <w:rPr>
          <w:rFonts w:ascii="GHEA Grapalat" w:hAnsi="GHEA Grapalat" w:cs="Sylfaen"/>
          <w:sz w:val="18"/>
          <w:szCs w:val="18"/>
        </w:rPr>
        <w:t>մի</w:t>
      </w:r>
      <w:r w:rsidRPr="00CE08A5">
        <w:rPr>
          <w:rFonts w:ascii="GHEA Grapalat" w:hAnsi="GHEA Grapalat"/>
          <w:sz w:val="18"/>
          <w:szCs w:val="18"/>
          <w:lang w:val="hy-AM"/>
        </w:rPr>
        <w:t xml:space="preserve"> </w:t>
      </w:r>
      <w:r w:rsidRPr="00CE08A5">
        <w:rPr>
          <w:rFonts w:ascii="GHEA Grapalat" w:hAnsi="GHEA Grapalat" w:cs="Sylfaen"/>
          <w:sz w:val="18"/>
          <w:szCs w:val="18"/>
        </w:rPr>
        <w:t>քանի</w:t>
      </w:r>
      <w:r w:rsidRPr="00CE08A5">
        <w:rPr>
          <w:rFonts w:ascii="GHEA Grapalat" w:hAnsi="GHEA Grapalat"/>
          <w:sz w:val="18"/>
          <w:szCs w:val="18"/>
          <w:lang w:val="hy-AM"/>
        </w:rPr>
        <w:t xml:space="preserve"> </w:t>
      </w:r>
      <w:r w:rsidRPr="00CE08A5">
        <w:rPr>
          <w:rFonts w:ascii="GHEA Grapalat" w:hAnsi="GHEA Grapalat" w:cs="Sylfaen"/>
          <w:sz w:val="18"/>
          <w:szCs w:val="18"/>
        </w:rPr>
        <w:t>կամ</w:t>
      </w:r>
      <w:r w:rsidRPr="00CE08A5">
        <w:rPr>
          <w:rFonts w:ascii="GHEA Grapalat" w:hAnsi="GHEA Grapalat"/>
          <w:sz w:val="18"/>
          <w:szCs w:val="18"/>
          <w:lang w:val="hy-AM"/>
        </w:rPr>
        <w:t xml:space="preserve"> </w:t>
      </w:r>
      <w:r w:rsidRPr="00CE08A5">
        <w:rPr>
          <w:rFonts w:ascii="GHEA Grapalat" w:hAnsi="GHEA Grapalat" w:cs="Sylfaen"/>
          <w:sz w:val="18"/>
          <w:szCs w:val="18"/>
        </w:rPr>
        <w:t>բոլոր</w:t>
      </w:r>
      <w:r w:rsidRPr="00CE08A5">
        <w:rPr>
          <w:rFonts w:ascii="GHEA Grapalat" w:hAnsi="GHEA Grapalat"/>
          <w:sz w:val="18"/>
          <w:szCs w:val="18"/>
          <w:lang w:val="hy-AM"/>
        </w:rPr>
        <w:t xml:space="preserve"> </w:t>
      </w:r>
      <w:r w:rsidRPr="00CE08A5">
        <w:rPr>
          <w:rFonts w:ascii="GHEA Grapalat" w:hAnsi="GHEA Grapalat" w:cs="Sylfaen"/>
          <w:sz w:val="18"/>
          <w:szCs w:val="18"/>
        </w:rPr>
        <w:t>չափաբաժինների</w:t>
      </w:r>
      <w:r w:rsidRPr="00CE08A5">
        <w:rPr>
          <w:rFonts w:ascii="GHEA Grapalat" w:hAnsi="GHEA Grapalat"/>
          <w:sz w:val="18"/>
          <w:szCs w:val="18"/>
          <w:lang w:val="hy-AM"/>
        </w:rPr>
        <w:t xml:space="preserve"> </w:t>
      </w:r>
      <w:r w:rsidRPr="00CE08A5">
        <w:rPr>
          <w:rFonts w:ascii="GHEA Grapalat" w:hAnsi="GHEA Grapalat" w:cs="Sylfaen"/>
          <w:sz w:val="18"/>
          <w:szCs w:val="18"/>
        </w:rPr>
        <w:t>համար</w:t>
      </w:r>
      <w:r w:rsidRPr="00CE08A5">
        <w:rPr>
          <w:rFonts w:ascii="GHEA Grapalat" w:hAnsi="GHEA Grapalat" w:cs="Sylfaen"/>
          <w:sz w:val="18"/>
          <w:szCs w:val="18"/>
          <w:lang w:val="hy-AM"/>
        </w:rPr>
        <w:t xml:space="preserve">։  </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Հայտը ներկայացվում է մինչև դրա համար սույն հրավերով սահմանված ժամկետի ավարտը։</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 xml:space="preserve">Հայտի պատրաստման կարգը նկարագրված է սույն հրավերի 2-րդ մասում` </w:t>
      </w:r>
      <w:r w:rsidR="006340CB" w:rsidRPr="00CE08A5">
        <w:rPr>
          <w:rFonts w:ascii="GHEA Grapalat" w:hAnsi="GHEA Grapalat" w:cs="Sylfaen"/>
          <w:sz w:val="18"/>
          <w:szCs w:val="18"/>
          <w:lang w:val="hy-AM"/>
        </w:rPr>
        <w:t>գնանշման հարցման ընթացակարգ</w:t>
      </w:r>
      <w:r w:rsidRPr="00CE08A5">
        <w:rPr>
          <w:rFonts w:ascii="GHEA Grapalat" w:hAnsi="GHEA Grapalat" w:cs="Sylfaen"/>
          <w:sz w:val="18"/>
          <w:szCs w:val="18"/>
          <w:lang w:val="hy-AM"/>
        </w:rPr>
        <w:t>ի հայտերը պատրաստելու հրահանգում։</w:t>
      </w:r>
    </w:p>
    <w:p w:rsidR="00886C13" w:rsidRPr="004837DE"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1839E0" w:rsidRPr="00CE08A5">
        <w:rPr>
          <w:rFonts w:ascii="GHEA Grapalat" w:hAnsi="GHEA Grapalat" w:cs="Sylfaen"/>
          <w:sz w:val="18"/>
          <w:szCs w:val="18"/>
          <w:lang w:val="hy-AM"/>
        </w:rPr>
        <w:t>7</w:t>
      </w:r>
      <w:r w:rsidRPr="00CE08A5">
        <w:rPr>
          <w:rFonts w:ascii="GHEA Grapalat" w:hAnsi="GHEA Grapalat" w:cs="Sylfaen"/>
          <w:sz w:val="18"/>
          <w:szCs w:val="18"/>
          <w:lang w:val="hy-AM"/>
        </w:rPr>
        <w:t>»րդ օրվա ժամը «</w:t>
      </w:r>
      <w:r w:rsidR="00195624">
        <w:rPr>
          <w:rFonts w:ascii="GHEA Grapalat" w:hAnsi="GHEA Grapalat" w:cs="Sylfaen"/>
          <w:sz w:val="18"/>
          <w:szCs w:val="18"/>
          <w:lang w:val="hy-AM"/>
        </w:rPr>
        <w:t>13։00</w:t>
      </w:r>
      <w:r w:rsidRPr="00CE08A5">
        <w:rPr>
          <w:rFonts w:ascii="GHEA Grapalat" w:hAnsi="GHEA Grapalat" w:cs="Sylfaen"/>
          <w:sz w:val="18"/>
          <w:szCs w:val="18"/>
          <w:lang w:val="hy-AM"/>
        </w:rPr>
        <w:t xml:space="preserve">»-ն </w:t>
      </w:r>
      <w:r w:rsidRPr="004837DE">
        <w:rPr>
          <w:rFonts w:ascii="GHEA Grapalat" w:hAnsi="GHEA Grapalat" w:cs="Sylfaen"/>
          <w:sz w:val="18"/>
          <w:szCs w:val="18"/>
          <w:lang w:val="hy-AM"/>
        </w:rPr>
        <w:t>«</w:t>
      </w:r>
      <w:r w:rsidR="004837DE" w:rsidRPr="004837DE">
        <w:rPr>
          <w:rFonts w:ascii="GHEA Grapalat" w:hAnsi="GHEA Grapalat" w:cs="Sylfaen"/>
          <w:sz w:val="18"/>
          <w:szCs w:val="18"/>
          <w:lang w:val="hy-AM"/>
        </w:rPr>
        <w:t xml:space="preserve">Մեղրաշեն համայնք, 1-ին փող. 6-րդ շենքում </w:t>
      </w:r>
      <w:r w:rsidRPr="004837DE">
        <w:rPr>
          <w:rFonts w:ascii="GHEA Grapalat" w:hAnsi="GHEA Grapalat" w:cs="Sylfaen"/>
          <w:sz w:val="18"/>
          <w:szCs w:val="18"/>
          <w:lang w:val="hy-AM"/>
        </w:rPr>
        <w:t xml:space="preserve">հասցեով։  </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 xml:space="preserve">Ընթացակարգի հայտերը ստանում և հայտերի գրանցամատյանում գրանցում է հանձնաժողովի քարտուղար </w:t>
      </w:r>
      <w:r w:rsidRPr="00CE08A5">
        <w:rPr>
          <w:rFonts w:ascii="GHEA Grapalat" w:hAnsi="GHEA Grapalat"/>
          <w:sz w:val="18"/>
          <w:szCs w:val="18"/>
        </w:rPr>
        <w:t>«</w:t>
      </w:r>
      <w:r w:rsidR="00E7453A" w:rsidRPr="00CE08A5">
        <w:rPr>
          <w:rFonts w:ascii="GHEA Grapalat" w:hAnsi="GHEA Grapalat" w:cs="Sylfaen"/>
          <w:sz w:val="18"/>
          <w:szCs w:val="18"/>
          <w:lang w:val="hy-AM"/>
        </w:rPr>
        <w:t>Է.Գրիգոր</w:t>
      </w:r>
      <w:r w:rsidR="001839E0" w:rsidRPr="00CE08A5">
        <w:rPr>
          <w:rFonts w:ascii="GHEA Grapalat" w:hAnsi="GHEA Grapalat" w:cs="Sylfaen"/>
          <w:sz w:val="18"/>
          <w:szCs w:val="18"/>
          <w:lang w:val="hy-AM"/>
        </w:rPr>
        <w:t>յան</w:t>
      </w:r>
      <w:r w:rsidRPr="00CE08A5">
        <w:rPr>
          <w:rFonts w:ascii="GHEA Grapalat" w:hAnsi="GHEA Grapalat"/>
          <w:sz w:val="18"/>
          <w:szCs w:val="18"/>
        </w:rPr>
        <w:t>»</w:t>
      </w:r>
      <w:r w:rsidRPr="00CE08A5">
        <w:rPr>
          <w:rFonts w:ascii="GHEA Grapalat" w:hAnsi="GHEA Grapalat" w:cs="Sylfaen"/>
          <w:sz w:val="18"/>
          <w:szCs w:val="18"/>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4.3 Մասնակիցը հայտով ներկայացնում է`</w:t>
      </w:r>
    </w:p>
    <w:p w:rsidR="00886C13" w:rsidRPr="00CE08A5" w:rsidRDefault="00886C13" w:rsidP="00886C13">
      <w:pPr>
        <w:pStyle w:val="23"/>
        <w:spacing w:line="240" w:lineRule="auto"/>
        <w:ind w:firstLine="567"/>
        <w:rPr>
          <w:rFonts w:ascii="GHEA Grapalat" w:hAnsi="GHEA Grapalat" w:cs="Sylfaen"/>
          <w:sz w:val="18"/>
          <w:szCs w:val="18"/>
          <w:lang w:val="hy-AM"/>
        </w:rPr>
      </w:pPr>
      <w:bookmarkStart w:id="2" w:name="_Hlk9261647"/>
      <w:r w:rsidRPr="00CE08A5">
        <w:rPr>
          <w:rFonts w:ascii="GHEA Grapalat" w:hAnsi="GHEA Grapalat" w:cs="Sylfaen"/>
          <w:sz w:val="18"/>
          <w:szCs w:val="18"/>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ա) հավաստում սույն հրավերով սահմանված մասնակ</w:t>
      </w:r>
      <w:r w:rsidRPr="00CE08A5">
        <w:rPr>
          <w:rFonts w:ascii="GHEA Grapalat" w:hAnsi="GHEA Grapalat" w:cs="Sylfaen"/>
          <w:sz w:val="18"/>
          <w:szCs w:val="18"/>
          <w:lang w:val="hy-AM"/>
        </w:rPr>
        <w:softHyphen/>
        <w:t>ցության իրավունքի պահանջներին իր տվյալների համապատասխանության մասին.</w:t>
      </w:r>
    </w:p>
    <w:p w:rsidR="00886C13" w:rsidRPr="00CE08A5" w:rsidRDefault="00886C13" w:rsidP="00886C13">
      <w:pPr>
        <w:shd w:val="clear" w:color="auto" w:fill="FFFFFF"/>
        <w:ind w:firstLine="567"/>
        <w:jc w:val="both"/>
        <w:rPr>
          <w:rFonts w:ascii="GHEA Grapalat" w:hAnsi="GHEA Grapalat" w:cs="Sylfaen"/>
          <w:sz w:val="18"/>
          <w:szCs w:val="18"/>
          <w:lang w:val="hy-AM"/>
        </w:rPr>
      </w:pPr>
      <w:r w:rsidRPr="00CE08A5">
        <w:rPr>
          <w:rFonts w:ascii="GHEA Grapalat" w:hAnsi="GHEA Grapalat" w:cs="Sylfaen"/>
          <w:sz w:val="18"/>
          <w:szCs w:val="18"/>
          <w:lang w:val="hy-AM"/>
        </w:rPr>
        <w:t xml:space="preserve">բ) 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886C13" w:rsidRPr="00CE08A5" w:rsidRDefault="00886C13" w:rsidP="00886C13">
      <w:pPr>
        <w:pStyle w:val="23"/>
        <w:spacing w:line="240" w:lineRule="auto"/>
        <w:ind w:firstLine="567"/>
        <w:rPr>
          <w:rFonts w:ascii="GHEA Grapalat" w:hAnsi="GHEA Grapalat" w:cs="Sylfaen"/>
          <w:sz w:val="18"/>
          <w:szCs w:val="18"/>
          <w:lang w:val="hy-AM"/>
        </w:rPr>
      </w:pPr>
      <w:bookmarkStart w:id="3" w:name="_Hlk9261892"/>
      <w:bookmarkEnd w:id="2"/>
      <w:r w:rsidRPr="00CE08A5">
        <w:rPr>
          <w:rFonts w:ascii="GHEA Grapalat" w:hAnsi="GHEA Grapalat" w:cs="Sylfaen"/>
          <w:sz w:val="18"/>
          <w:szCs w:val="1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86C13" w:rsidRPr="00CE08A5" w:rsidRDefault="00886C13" w:rsidP="00886C13">
      <w:pPr>
        <w:pStyle w:val="norm"/>
        <w:spacing w:line="240" w:lineRule="auto"/>
        <w:ind w:firstLine="630"/>
        <w:rPr>
          <w:rFonts w:ascii="GHEA Grapalat" w:hAnsi="GHEA Grapalat" w:cs="Sylfaen"/>
          <w:sz w:val="18"/>
          <w:szCs w:val="18"/>
          <w:lang w:val="hy-AM"/>
        </w:rPr>
      </w:pPr>
      <w:r w:rsidRPr="00CE08A5">
        <w:rPr>
          <w:rFonts w:ascii="GHEA Grapalat" w:hAnsi="GHEA Grapalat"/>
          <w:sz w:val="18"/>
          <w:szCs w:val="18"/>
          <w:lang w:val="hy-AM"/>
        </w:rPr>
        <w:t xml:space="preserve">ե) </w:t>
      </w:r>
      <w:r w:rsidRPr="00CE08A5">
        <w:rPr>
          <w:rFonts w:ascii="GHEA Grapalat" w:hAnsi="GHEA Grapalat" w:cs="Sylfaen"/>
          <w:sz w:val="18"/>
          <w:szCs w:val="18"/>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CE08A5">
        <w:rPr>
          <w:rFonts w:ascii="GHEA Grapalat" w:hAnsi="GHEA Grapalat"/>
          <w:sz w:val="18"/>
          <w:szCs w:val="18"/>
          <w:lang w:val="hy-AM"/>
        </w:rPr>
        <w:t xml:space="preserve">: Ընդ որում </w:t>
      </w:r>
      <w:r w:rsidRPr="00CE08A5">
        <w:rPr>
          <w:rFonts w:ascii="GHEA Grapalat" w:hAnsi="GHEA Grapalat" w:cs="Sylfaen"/>
          <w:sz w:val="18"/>
          <w:szCs w:val="18"/>
          <w:lang w:val="hy-AM"/>
        </w:rPr>
        <w:t xml:space="preserve">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 </w:t>
      </w:r>
    </w:p>
    <w:p w:rsidR="00886C13" w:rsidRPr="00CE08A5" w:rsidRDefault="00886C13" w:rsidP="00886C13">
      <w:pPr>
        <w:pStyle w:val="norm"/>
        <w:spacing w:line="240" w:lineRule="auto"/>
        <w:ind w:firstLine="630"/>
        <w:rPr>
          <w:rFonts w:ascii="GHEA Grapalat" w:hAnsi="GHEA Grapalat"/>
          <w:sz w:val="18"/>
          <w:szCs w:val="18"/>
          <w:lang w:val="hy-AM"/>
        </w:rPr>
      </w:pPr>
      <w:r w:rsidRPr="00CE08A5">
        <w:rPr>
          <w:rFonts w:ascii="GHEA Grapalat" w:hAnsi="GHEA Grapalat" w:cs="Sylfaen"/>
          <w:sz w:val="18"/>
          <w:szCs w:val="18"/>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CE08A5">
        <w:rPr>
          <w:rFonts w:ascii="GHEA Grapalat" w:hAnsi="GHEA Grapalat" w:cs="Sylfaen"/>
          <w:sz w:val="18"/>
          <w:szCs w:val="18"/>
          <w:vertAlign w:val="superscript"/>
          <w:lang w:val="hy-AM" w:eastAsia="en-US"/>
        </w:rPr>
        <w:t>7</w:t>
      </w:r>
      <w:r w:rsidRPr="00CE08A5">
        <w:rPr>
          <w:rStyle w:val="af6"/>
          <w:rFonts w:ascii="GHEA Grapalat" w:hAnsi="GHEA Grapalat" w:cs="Sylfaen"/>
          <w:color w:val="FFFFFF"/>
          <w:sz w:val="18"/>
          <w:szCs w:val="18"/>
          <w:lang w:val="hy-AM" w:eastAsia="en-US"/>
        </w:rPr>
        <w:footnoteReference w:id="1"/>
      </w:r>
    </w:p>
    <w:bookmarkEnd w:id="3"/>
    <w:p w:rsidR="00886C13" w:rsidRPr="00CE08A5" w:rsidRDefault="00886C13"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hy-AM" w:eastAsia="en-US"/>
        </w:rPr>
        <w:t>2) իր կողմից հաստատված գնային առաջարկ.</w:t>
      </w:r>
    </w:p>
    <w:p w:rsidR="00886C13" w:rsidRPr="00CE08A5" w:rsidRDefault="001839E0"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hy-AM" w:eastAsia="en-US"/>
        </w:rPr>
        <w:t>3</w:t>
      </w:r>
      <w:r w:rsidR="00886C13" w:rsidRPr="00CE08A5">
        <w:rPr>
          <w:rFonts w:ascii="GHEA Grapalat" w:hAnsi="GHEA Grapalat" w:cs="Sylfaen"/>
          <w:sz w:val="18"/>
          <w:szCs w:val="18"/>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886C13" w:rsidRPr="00CE08A5" w:rsidRDefault="001839E0"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hy-AM" w:eastAsia="en-US"/>
        </w:rPr>
        <w:t>4</w:t>
      </w:r>
      <w:r w:rsidR="00886C13" w:rsidRPr="00CE08A5">
        <w:rPr>
          <w:rFonts w:ascii="GHEA Grapalat" w:hAnsi="GHEA Grapalat" w:cs="Sylfaen"/>
          <w:sz w:val="18"/>
          <w:szCs w:val="18"/>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886C13" w:rsidRPr="00CE08A5" w:rsidRDefault="00886C13" w:rsidP="00886C13">
      <w:pPr>
        <w:pStyle w:val="norm"/>
        <w:spacing w:line="240" w:lineRule="auto"/>
        <w:rPr>
          <w:rFonts w:ascii="GHEA Grapalat" w:hAnsi="GHEA Grapalat" w:cs="Sylfaen"/>
          <w:sz w:val="18"/>
          <w:szCs w:val="18"/>
          <w:lang w:val="hy-AM" w:eastAsia="en-US"/>
        </w:rPr>
      </w:pPr>
      <w:bookmarkStart w:id="4" w:name="_Hlk9262052"/>
      <w:r w:rsidRPr="00CE08A5">
        <w:rPr>
          <w:rFonts w:ascii="GHEA Grapalat" w:hAnsi="GHEA Grapalat" w:cs="Sylfaen"/>
          <w:sz w:val="18"/>
          <w:szCs w:val="18"/>
          <w:lang w:val="hy-AM" w:eastAsia="en-US"/>
        </w:rPr>
        <w:t>Ընդ որում համատեղ գործունեության կարգով (կոնսորցիումով) սույն ընթացակարգին մասնակցելու դեպքում՝</w:t>
      </w:r>
    </w:p>
    <w:p w:rsidR="00886C13" w:rsidRPr="00CE08A5" w:rsidRDefault="00886C13" w:rsidP="00886C13">
      <w:pPr>
        <w:pStyle w:val="norm"/>
        <w:numPr>
          <w:ilvl w:val="0"/>
          <w:numId w:val="18"/>
        </w:numPr>
        <w:spacing w:line="240" w:lineRule="auto"/>
        <w:ind w:left="0" w:firstLine="810"/>
        <w:rPr>
          <w:rFonts w:ascii="GHEA Grapalat" w:hAnsi="GHEA Grapalat" w:cs="Sylfaen"/>
          <w:sz w:val="18"/>
          <w:szCs w:val="18"/>
          <w:lang w:val="hy-AM" w:eastAsia="en-US"/>
        </w:rPr>
      </w:pPr>
      <w:r w:rsidRPr="00CE08A5">
        <w:rPr>
          <w:rFonts w:ascii="GHEA Grapalat" w:hAnsi="GHEA Grapalat" w:cs="Sylfaen"/>
          <w:sz w:val="18"/>
          <w:szCs w:val="1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86C13" w:rsidRPr="00CE08A5" w:rsidRDefault="00886C13" w:rsidP="00886C13">
      <w:pPr>
        <w:pStyle w:val="norm"/>
        <w:numPr>
          <w:ilvl w:val="0"/>
          <w:numId w:val="18"/>
        </w:numPr>
        <w:spacing w:line="240" w:lineRule="auto"/>
        <w:ind w:left="0" w:firstLine="810"/>
        <w:rPr>
          <w:rFonts w:ascii="GHEA Grapalat" w:hAnsi="GHEA Grapalat" w:cs="Sylfaen"/>
          <w:sz w:val="18"/>
          <w:szCs w:val="18"/>
          <w:lang w:val="hy-AM" w:eastAsia="en-US"/>
        </w:rPr>
      </w:pPr>
      <w:r w:rsidRPr="00CE08A5">
        <w:rPr>
          <w:rFonts w:ascii="GHEA Grapalat" w:hAnsi="GHEA Grapalat" w:cs="Sylfaen"/>
          <w:sz w:val="18"/>
          <w:szCs w:val="18"/>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886C13" w:rsidRPr="00CE08A5" w:rsidRDefault="00886C13" w:rsidP="00886C13">
      <w:pPr>
        <w:pStyle w:val="norm"/>
        <w:spacing w:line="240" w:lineRule="auto"/>
        <w:rPr>
          <w:rFonts w:ascii="GHEA Grapalat" w:hAnsi="GHEA Grapalat" w:cs="Sylfaen"/>
          <w:sz w:val="18"/>
          <w:szCs w:val="18"/>
          <w:lang w:val="hy-AM" w:eastAsia="en-US"/>
        </w:rPr>
      </w:pPr>
    </w:p>
    <w:p w:rsidR="00886C13" w:rsidRPr="00CE08A5" w:rsidRDefault="00886C13" w:rsidP="00886C13">
      <w:pPr>
        <w:jc w:val="center"/>
        <w:rPr>
          <w:rFonts w:ascii="GHEA Grapalat" w:hAnsi="GHEA Grapalat" w:cs="Arial"/>
          <w:b/>
          <w:sz w:val="18"/>
          <w:szCs w:val="18"/>
          <w:lang w:val="es-ES"/>
        </w:rPr>
      </w:pPr>
      <w:r w:rsidRPr="00CE08A5">
        <w:rPr>
          <w:rFonts w:ascii="GHEA Grapalat" w:hAnsi="GHEA Grapalat"/>
          <w:b/>
          <w:sz w:val="18"/>
          <w:szCs w:val="18"/>
          <w:lang w:val="es-ES"/>
        </w:rPr>
        <w:t xml:space="preserve">5.   </w:t>
      </w:r>
      <w:r w:rsidRPr="00CE08A5">
        <w:rPr>
          <w:rFonts w:ascii="GHEA Grapalat" w:hAnsi="GHEA Grapalat" w:cs="Sylfaen"/>
          <w:b/>
          <w:sz w:val="18"/>
          <w:szCs w:val="18"/>
          <w:lang w:val="es-ES"/>
        </w:rPr>
        <w:t>ՀԱՅՏԻ</w:t>
      </w:r>
      <w:r w:rsidRPr="00CE08A5">
        <w:rPr>
          <w:rFonts w:ascii="GHEA Grapalat" w:hAnsi="GHEA Grapalat" w:cs="Arial"/>
          <w:b/>
          <w:sz w:val="18"/>
          <w:szCs w:val="18"/>
          <w:lang w:val="es-ES"/>
        </w:rPr>
        <w:t xml:space="preserve">   </w:t>
      </w:r>
      <w:r w:rsidRPr="00CE08A5">
        <w:rPr>
          <w:rFonts w:ascii="GHEA Grapalat" w:hAnsi="GHEA Grapalat" w:cs="Sylfaen"/>
          <w:b/>
          <w:sz w:val="18"/>
          <w:szCs w:val="18"/>
          <w:lang w:val="es-ES"/>
        </w:rPr>
        <w:t>ԳՆԱՅԻՆ</w:t>
      </w:r>
      <w:r w:rsidRPr="00CE08A5">
        <w:rPr>
          <w:rFonts w:ascii="GHEA Grapalat" w:hAnsi="GHEA Grapalat" w:cs="Arial"/>
          <w:b/>
          <w:sz w:val="18"/>
          <w:szCs w:val="18"/>
          <w:lang w:val="es-ES"/>
        </w:rPr>
        <w:t xml:space="preserve">  </w:t>
      </w:r>
      <w:r w:rsidRPr="00CE08A5">
        <w:rPr>
          <w:rFonts w:ascii="GHEA Grapalat" w:hAnsi="GHEA Grapalat" w:cs="Sylfaen"/>
          <w:b/>
          <w:sz w:val="18"/>
          <w:szCs w:val="18"/>
          <w:lang w:val="es-ES"/>
        </w:rPr>
        <w:t>ԱՌԱՋԱՐԿԸ</w:t>
      </w:r>
      <w:r w:rsidRPr="00CE08A5">
        <w:rPr>
          <w:rFonts w:ascii="GHEA Grapalat" w:hAnsi="GHEA Grapalat" w:cs="Arial"/>
          <w:b/>
          <w:sz w:val="18"/>
          <w:szCs w:val="18"/>
          <w:lang w:val="es-ES"/>
        </w:rPr>
        <w:t xml:space="preserve"> </w:t>
      </w:r>
    </w:p>
    <w:p w:rsidR="00886C13" w:rsidRPr="00CE08A5" w:rsidRDefault="00886C13" w:rsidP="00886C13">
      <w:pPr>
        <w:jc w:val="center"/>
        <w:rPr>
          <w:rFonts w:ascii="GHEA Grapalat" w:hAnsi="GHEA Grapalat" w:cs="Arial"/>
          <w:b/>
          <w:sz w:val="18"/>
          <w:szCs w:val="18"/>
          <w:lang w:val="es-ES"/>
        </w:rPr>
      </w:pPr>
    </w:p>
    <w:p w:rsidR="00886C13" w:rsidRPr="00CE08A5" w:rsidRDefault="00886C13" w:rsidP="00886C13">
      <w:pPr>
        <w:ind w:firstLine="567"/>
        <w:jc w:val="both"/>
        <w:rPr>
          <w:rFonts w:ascii="GHEA Grapalat" w:hAnsi="GHEA Grapalat"/>
          <w:sz w:val="18"/>
          <w:szCs w:val="18"/>
          <w:lang w:val="es-ES"/>
        </w:rPr>
      </w:pPr>
      <w:r w:rsidRPr="00CE08A5">
        <w:rPr>
          <w:rFonts w:ascii="GHEA Grapalat" w:hAnsi="GHEA Grapalat" w:cs="Sylfaen"/>
          <w:sz w:val="18"/>
          <w:szCs w:val="18"/>
          <w:lang w:val="es-ES"/>
        </w:rPr>
        <w:t xml:space="preserve">5.1 </w:t>
      </w:r>
      <w:r w:rsidRPr="00CE08A5">
        <w:rPr>
          <w:rFonts w:ascii="GHEA Grapalat" w:hAnsi="GHEA Grapalat" w:cs="Sylfaen"/>
          <w:sz w:val="18"/>
          <w:szCs w:val="18"/>
          <w:lang w:val="hy-AM"/>
        </w:rPr>
        <w:t>Առաջարկվող</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գինը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ապրանքի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արժեքից</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բացի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ներառում</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փոխադրման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ապահովագրման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տուրքերի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հարկերի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այլ</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վճարումների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գծով</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ծախսերը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և</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չի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կարող</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պակաս</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լինել</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դրանց</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ինքնարժեքից</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Առաջարկվող</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գնի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հաշվարկը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պետք</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ներկայացվի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rPr>
        <w:t>հայտով</w:t>
      </w:r>
      <w:r w:rsidRPr="00CE08A5">
        <w:rPr>
          <w:rFonts w:ascii="GHEA Grapalat" w:hAnsi="GHEA Grapalat"/>
          <w:sz w:val="18"/>
          <w:szCs w:val="18"/>
          <w:lang w:val="es-ES"/>
        </w:rPr>
        <w:t>:</w:t>
      </w:r>
    </w:p>
    <w:p w:rsidR="00886C13" w:rsidRPr="00CE08A5" w:rsidRDefault="00886C13" w:rsidP="00886C13">
      <w:pPr>
        <w:pStyle w:val="norm"/>
        <w:spacing w:line="240" w:lineRule="auto"/>
        <w:ind w:firstLine="567"/>
        <w:rPr>
          <w:rFonts w:ascii="GHEA Grapalat" w:hAnsi="GHEA Grapalat" w:cs="Sylfaen"/>
          <w:sz w:val="18"/>
          <w:szCs w:val="18"/>
          <w:lang w:val="es-ES" w:eastAsia="en-US"/>
        </w:rPr>
      </w:pPr>
      <w:r w:rsidRPr="00CE08A5">
        <w:rPr>
          <w:rFonts w:ascii="GHEA Grapalat" w:hAnsi="GHEA Grapalat"/>
          <w:sz w:val="18"/>
          <w:szCs w:val="18"/>
          <w:lang w:val="es-ES"/>
        </w:rPr>
        <w:t>5.</w:t>
      </w:r>
      <w:r w:rsidRPr="00CE08A5">
        <w:rPr>
          <w:rFonts w:ascii="GHEA Grapalat" w:hAnsi="GHEA Grapalat"/>
          <w:sz w:val="18"/>
          <w:szCs w:val="18"/>
          <w:lang w:val="hy-AM"/>
        </w:rPr>
        <w:t>2</w:t>
      </w:r>
      <w:r w:rsidRPr="00CE08A5">
        <w:rPr>
          <w:rFonts w:ascii="GHEA Grapalat" w:hAnsi="GHEA Grapalat" w:cs="Sylfaen"/>
          <w:sz w:val="18"/>
          <w:szCs w:val="18"/>
          <w:lang w:val="es-ES"/>
        </w:rPr>
        <w:t xml:space="preserve"> Մ</w:t>
      </w:r>
      <w:r w:rsidRPr="00CE08A5">
        <w:rPr>
          <w:rFonts w:ascii="GHEA Grapalat" w:hAnsi="GHEA Grapalat" w:cs="Sylfaen"/>
          <w:sz w:val="18"/>
          <w:szCs w:val="18"/>
          <w:lang w:val="hy-AM" w:eastAsia="en-US"/>
        </w:rPr>
        <w:t xml:space="preserve">ասնակիցը գնային առաջարկը ներկայացնում է </w:t>
      </w:r>
      <w:r w:rsidRPr="00CE08A5">
        <w:rPr>
          <w:rFonts w:ascii="GHEA Grapalat" w:hAnsi="GHEA Grapalat" w:cs="Sylfaen"/>
          <w:sz w:val="18"/>
          <w:szCs w:val="18"/>
          <w:lang w:val="hy-AM"/>
        </w:rPr>
        <w:t>ինքնարժեք, շահույթ</w:t>
      </w:r>
      <w:r w:rsidRPr="00CE08A5">
        <w:rPr>
          <w:rFonts w:ascii="GHEA Grapalat" w:hAnsi="GHEA Grapalat" w:cs="Sylfaen"/>
          <w:sz w:val="18"/>
          <w:szCs w:val="18"/>
          <w:lang w:val="es-ES"/>
        </w:rPr>
        <w:t xml:space="preserve"> </w:t>
      </w:r>
      <w:r w:rsidRPr="00CE08A5">
        <w:rPr>
          <w:rFonts w:ascii="GHEA Grapalat" w:hAnsi="GHEA Grapalat" w:cs="Sylfaen"/>
          <w:sz w:val="18"/>
          <w:szCs w:val="18"/>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w:t>
      </w:r>
      <w:r w:rsidRPr="00CE08A5">
        <w:rPr>
          <w:rFonts w:ascii="GHEA Grapalat" w:hAnsi="GHEA Grapalat" w:cs="Sylfaen"/>
          <w:sz w:val="18"/>
          <w:szCs w:val="18"/>
          <w:lang w:val="hy-AM" w:eastAsia="en-US"/>
        </w:rPr>
        <w:lastRenderedPageBreak/>
        <w:t xml:space="preserve">պահանջվում և ներկայացվում: Եթե </w:t>
      </w:r>
      <w:r w:rsidRPr="00CE08A5">
        <w:rPr>
          <w:rFonts w:ascii="GHEA Grapalat" w:hAnsi="GHEA Grapalat" w:cs="Sylfaen"/>
          <w:sz w:val="18"/>
          <w:szCs w:val="18"/>
          <w:lang w:eastAsia="en-US"/>
        </w:rPr>
        <w:t>մ</w:t>
      </w:r>
      <w:r w:rsidRPr="00CE08A5">
        <w:rPr>
          <w:rFonts w:ascii="GHEA Grapalat" w:hAnsi="GHEA Grapalat" w:cs="Sylfaen"/>
          <w:sz w:val="18"/>
          <w:szCs w:val="18"/>
          <w:lang w:val="hy-AM" w:eastAsia="en-US"/>
        </w:rPr>
        <w:t>ասնակիցը տվյալ գործարքի գծով Հայաստանի Հանրապետության պետական բյուջե պետք է վճարի ավելացված արժեքի հարկ, ապա</w:t>
      </w:r>
      <w:r w:rsidRPr="00CE08A5">
        <w:rPr>
          <w:rFonts w:ascii="GHEA Grapalat" w:hAnsi="GHEA Grapalat" w:cs="Sylfaen"/>
          <w:sz w:val="18"/>
          <w:szCs w:val="18"/>
          <w:lang w:val="es-ES" w:eastAsia="en-US"/>
        </w:rPr>
        <w:t xml:space="preserve"> </w:t>
      </w:r>
      <w:r w:rsidRPr="00CE08A5">
        <w:rPr>
          <w:rFonts w:ascii="GHEA Grapalat" w:hAnsi="GHEA Grapalat" w:cs="Sylfaen"/>
          <w:sz w:val="18"/>
          <w:szCs w:val="18"/>
          <w:lang w:val="ru-RU"/>
        </w:rPr>
        <w:t>ներկայաց</w:t>
      </w:r>
      <w:r w:rsidRPr="00CE08A5">
        <w:rPr>
          <w:rFonts w:ascii="GHEA Grapalat" w:hAnsi="GHEA Grapalat" w:cs="Sylfaen"/>
          <w:sz w:val="18"/>
          <w:szCs w:val="18"/>
        </w:rPr>
        <w:t>վող</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գնային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առաջարկում</w:t>
      </w:r>
      <w:r w:rsidRPr="00CE08A5">
        <w:rPr>
          <w:rFonts w:ascii="GHEA Grapalat" w:hAnsi="GHEA Grapalat" w:cs="Sylfaen"/>
          <w:sz w:val="18"/>
          <w:szCs w:val="18"/>
          <w:lang w:val="hy-AM" w:eastAsia="en-US"/>
        </w:rPr>
        <w:t xml:space="preserve"> առանձնացված տողով նախատեսվում է այդ հարկատեսակի գծով վճարվելիք գումարի չափը:</w:t>
      </w:r>
      <w:r w:rsidRPr="00CE08A5">
        <w:rPr>
          <w:rFonts w:ascii="GHEA Grapalat" w:hAnsi="GHEA Grapalat" w:cs="Sylfaen"/>
          <w:sz w:val="18"/>
          <w:szCs w:val="18"/>
          <w:lang w:val="es-ES" w:eastAsia="en-US"/>
        </w:rPr>
        <w:t xml:space="preserve"> </w:t>
      </w:r>
    </w:p>
    <w:p w:rsidR="00886C13" w:rsidRPr="00CE08A5" w:rsidRDefault="00886C13"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eastAsia="en-US"/>
        </w:rPr>
        <w:t>Մ</w:t>
      </w:r>
      <w:r w:rsidRPr="00CE08A5">
        <w:rPr>
          <w:rFonts w:ascii="GHEA Grapalat" w:hAnsi="GHEA Grapalat" w:cs="Sylfaen"/>
          <w:sz w:val="18"/>
          <w:szCs w:val="18"/>
          <w:lang w:val="hy-AM" w:eastAsia="en-US"/>
        </w:rPr>
        <w:t>ասնակիցների գնային առաջարկների գնահատում</w:t>
      </w:r>
      <w:r w:rsidRPr="00CE08A5">
        <w:rPr>
          <w:rFonts w:ascii="GHEA Grapalat" w:hAnsi="GHEA Grapalat" w:cs="Sylfaen"/>
          <w:sz w:val="18"/>
          <w:szCs w:val="18"/>
          <w:lang w:eastAsia="en-US"/>
        </w:rPr>
        <w:t>ն</w:t>
      </w:r>
      <w:r w:rsidRPr="00CE08A5">
        <w:rPr>
          <w:rFonts w:ascii="GHEA Grapalat" w:hAnsi="GHEA Grapalat" w:cs="Sylfaen"/>
          <w:sz w:val="18"/>
          <w:szCs w:val="18"/>
          <w:lang w:val="hy-AM" w:eastAsia="en-US"/>
        </w:rPr>
        <w:t xml:space="preserve"> </w:t>
      </w:r>
      <w:r w:rsidRPr="00CE08A5">
        <w:rPr>
          <w:rFonts w:ascii="GHEA Grapalat" w:hAnsi="GHEA Grapalat" w:cs="Sylfaen"/>
          <w:sz w:val="18"/>
          <w:szCs w:val="18"/>
          <w:lang w:eastAsia="en-US"/>
        </w:rPr>
        <w:t>ու</w:t>
      </w:r>
      <w:r w:rsidRPr="00CE08A5">
        <w:rPr>
          <w:rFonts w:ascii="GHEA Grapalat" w:hAnsi="GHEA Grapalat" w:cs="Sylfaen"/>
          <w:sz w:val="18"/>
          <w:szCs w:val="18"/>
          <w:lang w:val="hy-AM" w:eastAsia="en-US"/>
        </w:rPr>
        <w:t xml:space="preserve"> համեմատումն իրականացվում </w:t>
      </w:r>
      <w:r w:rsidRPr="00CE08A5">
        <w:rPr>
          <w:rFonts w:ascii="GHEA Grapalat" w:hAnsi="GHEA Grapalat" w:cs="Sylfaen"/>
          <w:sz w:val="18"/>
          <w:szCs w:val="18"/>
          <w:lang w:eastAsia="en-US"/>
        </w:rPr>
        <w:t>են</w:t>
      </w:r>
      <w:r w:rsidRPr="00CE08A5">
        <w:rPr>
          <w:rFonts w:ascii="GHEA Grapalat" w:hAnsi="GHEA Grapalat" w:cs="Sylfaen"/>
          <w:sz w:val="18"/>
          <w:szCs w:val="18"/>
          <w:lang w:val="hy-AM" w:eastAsia="en-US"/>
        </w:rPr>
        <w:t xml:space="preserve"> առանց սույն կետում նշված հարկի գումարի հաշվարկման: Ընդ որում, մասնակցի հայտը ենթակա չէ մերժման, եթե`</w:t>
      </w:r>
    </w:p>
    <w:p w:rsidR="00886C13" w:rsidRPr="00CE08A5" w:rsidRDefault="00886C13"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86C13" w:rsidRPr="00CE08A5" w:rsidRDefault="00886C13"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886C13" w:rsidRPr="00CE08A5" w:rsidRDefault="00886C13"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hy-AM" w:eastAsia="en-US"/>
        </w:rPr>
        <w:t xml:space="preserve">գ. գնային առաջարկում չափաբաժնի համարը սխալ է նշված, սակայն </w:t>
      </w:r>
      <w:r w:rsidR="006711A3">
        <w:rPr>
          <w:rFonts w:ascii="GHEA Grapalat" w:hAnsi="GHEA Grapalat" w:cs="Sylfaen"/>
          <w:sz w:val="18"/>
          <w:szCs w:val="18"/>
          <w:lang w:val="hy-AM" w:eastAsia="en-US"/>
        </w:rPr>
        <w:t>Մեղրաշենի համայնքապետարանի կարիքներիի համար անհրաժեշտ  Հանդիսությունների սրահի համար գույք</w:t>
      </w:r>
      <w:r w:rsidR="008B7ABC">
        <w:rPr>
          <w:rFonts w:ascii="GHEA Grapalat" w:hAnsi="GHEA Grapalat" w:cs="Sylfaen"/>
          <w:sz w:val="18"/>
          <w:szCs w:val="18"/>
          <w:lang w:val="hy-AM" w:eastAsia="en-US"/>
        </w:rPr>
        <w:t>ը</w:t>
      </w:r>
      <w:r w:rsidRPr="00CE08A5">
        <w:rPr>
          <w:rFonts w:ascii="GHEA Grapalat" w:hAnsi="GHEA Grapalat" w:cs="Sylfaen"/>
          <w:sz w:val="18"/>
          <w:szCs w:val="18"/>
          <w:lang w:val="hy-AM" w:eastAsia="en-US"/>
        </w:rPr>
        <w:t xml:space="preserve"> ճիշտ է լրացված.</w:t>
      </w:r>
    </w:p>
    <w:p w:rsidR="00886C13" w:rsidRPr="00CE08A5" w:rsidRDefault="00886C13" w:rsidP="00886C13">
      <w:pPr>
        <w:shd w:val="clear" w:color="auto" w:fill="FFFFFF"/>
        <w:ind w:firstLine="375"/>
        <w:jc w:val="both"/>
        <w:rPr>
          <w:rFonts w:ascii="GHEA Grapalat" w:hAnsi="GHEA Grapalat" w:cs="Sylfaen"/>
          <w:sz w:val="18"/>
          <w:szCs w:val="18"/>
          <w:lang w:val="hy-AM"/>
        </w:rPr>
      </w:pPr>
      <w:r w:rsidRPr="00CE08A5">
        <w:rPr>
          <w:rFonts w:ascii="GHEA Grapalat" w:hAnsi="GHEA Grapalat" w:cs="Sylfaen"/>
          <w:sz w:val="18"/>
          <w:szCs w:val="18"/>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886C13" w:rsidRPr="00CE08A5" w:rsidRDefault="00886C13" w:rsidP="00886C13">
      <w:pPr>
        <w:tabs>
          <w:tab w:val="left" w:pos="0"/>
        </w:tabs>
        <w:ind w:firstLine="360"/>
        <w:jc w:val="both"/>
        <w:rPr>
          <w:rFonts w:ascii="GHEA Grapalat" w:hAnsi="GHEA Grapalat" w:cs="Sylfaen"/>
          <w:sz w:val="18"/>
          <w:szCs w:val="18"/>
          <w:lang w:val="hy-AM"/>
        </w:rPr>
      </w:pPr>
      <w:r w:rsidRPr="00CE08A5">
        <w:rPr>
          <w:rFonts w:ascii="GHEA Grapalat" w:hAnsi="GHEA Grapalat" w:cs="Sylfaen"/>
          <w:sz w:val="18"/>
          <w:szCs w:val="18"/>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86C13" w:rsidRPr="00CE08A5" w:rsidRDefault="00886C13"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hy-AM" w:eastAsia="en-US"/>
        </w:rPr>
        <w:t xml:space="preserve">  զ. գնային առաջարկի սյունակներում տառերով լրացված գումարների մեջ լումաները նշված են թվերով :</w:t>
      </w:r>
    </w:p>
    <w:p w:rsidR="00886C13" w:rsidRPr="00CE08A5" w:rsidRDefault="00886C13" w:rsidP="00886C13">
      <w:pPr>
        <w:pStyle w:val="norm"/>
        <w:spacing w:line="240" w:lineRule="auto"/>
        <w:ind w:firstLine="567"/>
        <w:rPr>
          <w:rFonts w:ascii="GHEA Grapalat" w:hAnsi="GHEA Grapalat"/>
          <w:sz w:val="18"/>
          <w:szCs w:val="18"/>
          <w:lang w:val="es-ES"/>
        </w:rPr>
      </w:pPr>
      <w:r w:rsidRPr="00CE08A5">
        <w:rPr>
          <w:rFonts w:ascii="GHEA Grapalat" w:hAnsi="GHEA Grapalat"/>
          <w:sz w:val="18"/>
          <w:szCs w:val="18"/>
          <w:lang w:val="es-ES"/>
        </w:rPr>
        <w:t>5.</w:t>
      </w:r>
      <w:r w:rsidRPr="00CE08A5">
        <w:rPr>
          <w:rFonts w:ascii="GHEA Grapalat" w:hAnsi="GHEA Grapalat"/>
          <w:sz w:val="18"/>
          <w:szCs w:val="18"/>
          <w:lang w:val="hy-AM"/>
        </w:rPr>
        <w:t>3</w:t>
      </w:r>
      <w:r w:rsidRPr="00CE08A5">
        <w:rPr>
          <w:rFonts w:ascii="GHEA Grapalat" w:hAnsi="GHEA Grapalat"/>
          <w:sz w:val="18"/>
          <w:szCs w:val="18"/>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86C13" w:rsidRPr="00CE08A5" w:rsidRDefault="00886C13" w:rsidP="00886C13">
      <w:pPr>
        <w:pStyle w:val="23"/>
        <w:spacing w:line="240" w:lineRule="auto"/>
        <w:ind w:firstLine="567"/>
        <w:rPr>
          <w:rFonts w:ascii="GHEA Grapalat" w:hAnsi="GHEA Grapalat"/>
          <w:sz w:val="18"/>
          <w:szCs w:val="18"/>
          <w:lang w:val="es-ES"/>
        </w:rPr>
      </w:pPr>
    </w:p>
    <w:p w:rsidR="00886C13" w:rsidRPr="00CE08A5" w:rsidRDefault="00886C13" w:rsidP="00886C13">
      <w:pPr>
        <w:jc w:val="center"/>
        <w:rPr>
          <w:rFonts w:ascii="GHEA Grapalat" w:hAnsi="GHEA Grapalat"/>
          <w:b/>
          <w:sz w:val="18"/>
          <w:szCs w:val="18"/>
          <w:lang w:val="es-ES"/>
        </w:rPr>
      </w:pPr>
      <w:r w:rsidRPr="00CE08A5">
        <w:rPr>
          <w:rFonts w:ascii="GHEA Grapalat" w:hAnsi="GHEA Grapalat"/>
          <w:b/>
          <w:sz w:val="18"/>
          <w:szCs w:val="18"/>
          <w:lang w:val="es-ES"/>
        </w:rPr>
        <w:t xml:space="preserve">6. </w:t>
      </w:r>
      <w:r w:rsidRPr="00CE08A5">
        <w:rPr>
          <w:rFonts w:ascii="GHEA Grapalat" w:hAnsi="GHEA Grapalat"/>
          <w:b/>
          <w:sz w:val="18"/>
          <w:szCs w:val="18"/>
        </w:rPr>
        <w:t>ՀԱՅՏԻ</w:t>
      </w:r>
      <w:r w:rsidRPr="00CE08A5">
        <w:rPr>
          <w:rFonts w:ascii="GHEA Grapalat" w:hAnsi="GHEA Grapalat"/>
          <w:b/>
          <w:sz w:val="18"/>
          <w:szCs w:val="18"/>
          <w:lang w:val="es-ES"/>
        </w:rPr>
        <w:t xml:space="preserve"> </w:t>
      </w:r>
      <w:r w:rsidRPr="00CE08A5">
        <w:rPr>
          <w:rFonts w:ascii="GHEA Grapalat" w:hAnsi="GHEA Grapalat"/>
          <w:b/>
          <w:sz w:val="18"/>
          <w:szCs w:val="18"/>
        </w:rPr>
        <w:t>ԳՈՐԾՈՂՈՒԹՅԱՆ</w:t>
      </w:r>
      <w:r w:rsidRPr="00CE08A5">
        <w:rPr>
          <w:rFonts w:ascii="GHEA Grapalat" w:hAnsi="GHEA Grapalat"/>
          <w:b/>
          <w:sz w:val="18"/>
          <w:szCs w:val="18"/>
          <w:lang w:val="es-ES"/>
        </w:rPr>
        <w:t xml:space="preserve"> </w:t>
      </w:r>
      <w:r w:rsidRPr="00CE08A5">
        <w:rPr>
          <w:rFonts w:ascii="GHEA Grapalat" w:hAnsi="GHEA Grapalat"/>
          <w:b/>
          <w:sz w:val="18"/>
          <w:szCs w:val="18"/>
        </w:rPr>
        <w:t>ԺԱՄԿԵՏԸ</w:t>
      </w:r>
      <w:r w:rsidRPr="00CE08A5">
        <w:rPr>
          <w:rFonts w:ascii="GHEA Grapalat" w:hAnsi="GHEA Grapalat"/>
          <w:b/>
          <w:sz w:val="18"/>
          <w:szCs w:val="18"/>
          <w:lang w:val="es-ES"/>
        </w:rPr>
        <w:t xml:space="preserve">, </w:t>
      </w:r>
      <w:r w:rsidRPr="00CE08A5">
        <w:rPr>
          <w:rFonts w:ascii="GHEA Grapalat" w:hAnsi="GHEA Grapalat"/>
          <w:b/>
          <w:sz w:val="18"/>
          <w:szCs w:val="18"/>
        </w:rPr>
        <w:t>ՀԱՅՏԵՐՈՒՄ</w:t>
      </w:r>
      <w:r w:rsidRPr="00CE08A5">
        <w:rPr>
          <w:rFonts w:ascii="GHEA Grapalat" w:hAnsi="GHEA Grapalat"/>
          <w:b/>
          <w:sz w:val="18"/>
          <w:szCs w:val="18"/>
          <w:lang w:val="es-ES"/>
        </w:rPr>
        <w:t xml:space="preserve"> </w:t>
      </w:r>
      <w:r w:rsidRPr="00CE08A5">
        <w:rPr>
          <w:rFonts w:ascii="GHEA Grapalat" w:hAnsi="GHEA Grapalat"/>
          <w:b/>
          <w:sz w:val="18"/>
          <w:szCs w:val="18"/>
        </w:rPr>
        <w:t>ՓՈՓՈԽՈՒԹՅՈՒՆ</w:t>
      </w:r>
      <w:r w:rsidRPr="00CE08A5">
        <w:rPr>
          <w:rFonts w:ascii="GHEA Grapalat" w:hAnsi="GHEA Grapalat"/>
          <w:b/>
          <w:sz w:val="18"/>
          <w:szCs w:val="18"/>
          <w:lang w:val="es-ES"/>
        </w:rPr>
        <w:t xml:space="preserve"> </w:t>
      </w:r>
      <w:r w:rsidRPr="00CE08A5">
        <w:rPr>
          <w:rFonts w:ascii="GHEA Grapalat" w:hAnsi="GHEA Grapalat"/>
          <w:b/>
          <w:sz w:val="18"/>
          <w:szCs w:val="18"/>
        </w:rPr>
        <w:t>ԿԱՏԱՐԵԼՈՒ</w:t>
      </w:r>
    </w:p>
    <w:p w:rsidR="00886C13" w:rsidRPr="00CE08A5" w:rsidRDefault="00886C13" w:rsidP="00886C13">
      <w:pPr>
        <w:jc w:val="center"/>
        <w:rPr>
          <w:rFonts w:ascii="GHEA Grapalat" w:hAnsi="GHEA Grapalat"/>
          <w:b/>
          <w:sz w:val="18"/>
          <w:szCs w:val="18"/>
          <w:lang w:val="es-ES"/>
        </w:rPr>
      </w:pPr>
      <w:r w:rsidRPr="00CE08A5">
        <w:rPr>
          <w:rFonts w:ascii="GHEA Grapalat" w:hAnsi="GHEA Grapalat"/>
          <w:b/>
          <w:sz w:val="18"/>
          <w:szCs w:val="18"/>
        </w:rPr>
        <w:t>ԵՎ</w:t>
      </w:r>
      <w:r w:rsidRPr="00CE08A5">
        <w:rPr>
          <w:rFonts w:ascii="GHEA Grapalat" w:hAnsi="GHEA Grapalat"/>
          <w:b/>
          <w:sz w:val="18"/>
          <w:szCs w:val="18"/>
          <w:lang w:val="es-ES"/>
        </w:rPr>
        <w:t xml:space="preserve"> </w:t>
      </w:r>
      <w:r w:rsidRPr="00CE08A5">
        <w:rPr>
          <w:rFonts w:ascii="GHEA Grapalat" w:hAnsi="GHEA Grapalat"/>
          <w:b/>
          <w:sz w:val="18"/>
          <w:szCs w:val="18"/>
        </w:rPr>
        <w:t>ԴՐԱՆՔ</w:t>
      </w:r>
      <w:r w:rsidRPr="00CE08A5">
        <w:rPr>
          <w:rFonts w:ascii="GHEA Grapalat" w:hAnsi="GHEA Grapalat"/>
          <w:b/>
          <w:sz w:val="18"/>
          <w:szCs w:val="18"/>
          <w:lang w:val="es-ES"/>
        </w:rPr>
        <w:t xml:space="preserve"> </w:t>
      </w:r>
      <w:r w:rsidRPr="00CE08A5">
        <w:rPr>
          <w:rFonts w:ascii="GHEA Grapalat" w:hAnsi="GHEA Grapalat"/>
          <w:b/>
          <w:sz w:val="18"/>
          <w:szCs w:val="18"/>
        </w:rPr>
        <w:t>ՀԵՏ</w:t>
      </w:r>
      <w:r w:rsidRPr="00CE08A5">
        <w:rPr>
          <w:rFonts w:ascii="GHEA Grapalat" w:hAnsi="GHEA Grapalat"/>
          <w:b/>
          <w:sz w:val="18"/>
          <w:szCs w:val="18"/>
          <w:lang w:val="es-ES"/>
        </w:rPr>
        <w:t xml:space="preserve"> </w:t>
      </w:r>
      <w:r w:rsidRPr="00CE08A5">
        <w:rPr>
          <w:rFonts w:ascii="GHEA Grapalat" w:hAnsi="GHEA Grapalat"/>
          <w:b/>
          <w:sz w:val="18"/>
          <w:szCs w:val="18"/>
        </w:rPr>
        <w:t>ՎԵՐՑՆԵԼՈՒ</w:t>
      </w:r>
      <w:r w:rsidRPr="00CE08A5">
        <w:rPr>
          <w:rFonts w:ascii="GHEA Grapalat" w:hAnsi="GHEA Grapalat"/>
          <w:b/>
          <w:sz w:val="18"/>
          <w:szCs w:val="18"/>
          <w:lang w:val="es-ES"/>
        </w:rPr>
        <w:t xml:space="preserve"> </w:t>
      </w:r>
      <w:r w:rsidRPr="00CE08A5">
        <w:rPr>
          <w:rFonts w:ascii="GHEA Grapalat" w:hAnsi="GHEA Grapalat"/>
          <w:b/>
          <w:sz w:val="18"/>
          <w:szCs w:val="18"/>
        </w:rPr>
        <w:t>ԿԱՐԳԸ</w:t>
      </w:r>
    </w:p>
    <w:p w:rsidR="00886C13" w:rsidRPr="00CE08A5" w:rsidRDefault="00886C13" w:rsidP="00886C13">
      <w:pPr>
        <w:pStyle w:val="a3"/>
        <w:spacing w:line="240" w:lineRule="auto"/>
        <w:ind w:firstLine="567"/>
        <w:rPr>
          <w:rFonts w:ascii="GHEA Grapalat" w:hAnsi="GHEA Grapalat"/>
          <w:b/>
          <w:sz w:val="18"/>
          <w:szCs w:val="18"/>
          <w:lang w:val="af-ZA"/>
        </w:rPr>
      </w:pPr>
    </w:p>
    <w:p w:rsidR="00886C13" w:rsidRPr="00CE08A5" w:rsidRDefault="00886C13" w:rsidP="00886C13">
      <w:pPr>
        <w:pStyle w:val="a3"/>
        <w:spacing w:line="240" w:lineRule="auto"/>
        <w:ind w:firstLine="567"/>
        <w:rPr>
          <w:rFonts w:ascii="GHEA Grapalat" w:hAnsi="GHEA Grapalat" w:cs="Sylfaen"/>
          <w:i w:val="0"/>
          <w:sz w:val="18"/>
          <w:szCs w:val="18"/>
          <w:lang w:val="af-ZA"/>
        </w:rPr>
      </w:pPr>
      <w:r w:rsidRPr="00CE08A5">
        <w:rPr>
          <w:rFonts w:ascii="GHEA Grapalat" w:hAnsi="GHEA Grapalat"/>
          <w:i w:val="0"/>
          <w:sz w:val="18"/>
          <w:szCs w:val="18"/>
          <w:lang w:val="af-ZA"/>
        </w:rPr>
        <w:t>6.1</w:t>
      </w:r>
      <w:r w:rsidRPr="00CE08A5">
        <w:rPr>
          <w:rFonts w:ascii="GHEA Grapalat" w:hAnsi="GHEA Grapalat"/>
          <w:sz w:val="18"/>
          <w:szCs w:val="18"/>
          <w:lang w:val="af-ZA"/>
        </w:rPr>
        <w:t xml:space="preserve"> </w:t>
      </w:r>
      <w:r w:rsidRPr="00CE08A5">
        <w:rPr>
          <w:rFonts w:ascii="GHEA Grapalat" w:hAnsi="GHEA Grapalat" w:cs="Sylfaen"/>
          <w:i w:val="0"/>
          <w:sz w:val="18"/>
          <w:szCs w:val="18"/>
          <w:lang w:val="ru-RU"/>
        </w:rPr>
        <w:t>Օրենքի</w:t>
      </w:r>
      <w:r w:rsidRPr="00CE08A5">
        <w:rPr>
          <w:rFonts w:ascii="GHEA Grapalat" w:hAnsi="GHEA Grapalat" w:cs="Sylfaen"/>
          <w:i w:val="0"/>
          <w:sz w:val="18"/>
          <w:szCs w:val="18"/>
          <w:lang w:val="af-ZA"/>
        </w:rPr>
        <w:t xml:space="preserve"> 31-</w:t>
      </w:r>
      <w:r w:rsidRPr="00CE08A5">
        <w:rPr>
          <w:rFonts w:ascii="GHEA Grapalat" w:hAnsi="GHEA Grapalat" w:cs="Sylfaen"/>
          <w:i w:val="0"/>
          <w:sz w:val="18"/>
          <w:szCs w:val="18"/>
          <w:lang w:val="ru-RU"/>
        </w:rPr>
        <w:t>րդ</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հոդվածի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համաձայն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վավեր</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մինչև</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Օրենքին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համապատասխան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պայմանագրի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կնքումը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մ</w:t>
      </w:r>
      <w:r w:rsidRPr="00CE08A5">
        <w:rPr>
          <w:rFonts w:ascii="GHEA Grapalat" w:hAnsi="GHEA Grapalat" w:cs="Sylfaen"/>
          <w:i w:val="0"/>
          <w:sz w:val="18"/>
          <w:szCs w:val="18"/>
          <w:lang w:val="ru-RU"/>
        </w:rPr>
        <w:t>ասնակցի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կողմից</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հետ</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վերցնելը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մերժումը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սույն </w:t>
      </w:r>
      <w:r w:rsidRPr="00CE08A5">
        <w:rPr>
          <w:rFonts w:ascii="GHEA Grapalat" w:hAnsi="GHEA Grapalat" w:cs="Sylfaen"/>
          <w:i w:val="0"/>
          <w:sz w:val="18"/>
          <w:szCs w:val="18"/>
          <w:lang w:val="ru-RU"/>
        </w:rPr>
        <w:t>ընթացակարգը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չկայացած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հայտարարվելը։</w:t>
      </w:r>
    </w:p>
    <w:p w:rsidR="00886C13" w:rsidRPr="00CE08A5" w:rsidRDefault="00886C13" w:rsidP="00886C13">
      <w:pPr>
        <w:pStyle w:val="a3"/>
        <w:spacing w:line="240" w:lineRule="auto"/>
        <w:ind w:firstLine="567"/>
        <w:rPr>
          <w:rFonts w:ascii="GHEA Grapalat" w:hAnsi="GHEA Grapalat" w:cs="Sylfaen"/>
          <w:i w:val="0"/>
          <w:sz w:val="18"/>
          <w:szCs w:val="18"/>
          <w:lang w:val="af-ZA"/>
        </w:rPr>
      </w:pPr>
      <w:r w:rsidRPr="00CE08A5">
        <w:rPr>
          <w:rFonts w:ascii="GHEA Grapalat" w:hAnsi="GHEA Grapalat" w:cs="Sylfaen"/>
          <w:i w:val="0"/>
          <w:sz w:val="18"/>
          <w:szCs w:val="18"/>
          <w:lang w:val="af-ZA"/>
        </w:rPr>
        <w:t xml:space="preserve">6.2  </w:t>
      </w:r>
      <w:r w:rsidRPr="00CE08A5">
        <w:rPr>
          <w:rFonts w:ascii="GHEA Grapalat" w:hAnsi="GHEA Grapalat" w:cs="Sylfaen"/>
          <w:i w:val="0"/>
          <w:sz w:val="18"/>
          <w:szCs w:val="18"/>
          <w:lang w:val="ru-RU"/>
        </w:rPr>
        <w:t>Օրենքի</w:t>
      </w:r>
      <w:r w:rsidRPr="00CE08A5">
        <w:rPr>
          <w:rFonts w:ascii="GHEA Grapalat" w:hAnsi="GHEA Grapalat" w:cs="Sylfaen"/>
          <w:i w:val="0"/>
          <w:sz w:val="18"/>
          <w:szCs w:val="18"/>
          <w:lang w:val="af-ZA"/>
        </w:rPr>
        <w:t xml:space="preserve"> 31-</w:t>
      </w:r>
      <w:r w:rsidRPr="00CE08A5">
        <w:rPr>
          <w:rFonts w:ascii="GHEA Grapalat" w:hAnsi="GHEA Grapalat" w:cs="Sylfaen"/>
          <w:i w:val="0"/>
          <w:sz w:val="18"/>
          <w:szCs w:val="18"/>
          <w:lang w:val="ru-RU"/>
        </w:rPr>
        <w:t>րդ</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հոդվածի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համաձայն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մ</w:t>
      </w:r>
      <w:r w:rsidRPr="00CE08A5">
        <w:rPr>
          <w:rFonts w:ascii="GHEA Grapalat" w:hAnsi="GHEA Grapalat" w:cs="Sylfaen"/>
          <w:i w:val="0"/>
          <w:sz w:val="18"/>
          <w:szCs w:val="18"/>
          <w:lang w:val="ru-RU"/>
        </w:rPr>
        <w:t>ասնակիցը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մինչև</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սույն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հրավերի</w:t>
      </w:r>
      <w:r w:rsidRPr="00CE08A5">
        <w:rPr>
          <w:rFonts w:ascii="GHEA Grapalat" w:hAnsi="GHEA Grapalat" w:cs="Sylfaen"/>
          <w:i w:val="0"/>
          <w:sz w:val="18"/>
          <w:szCs w:val="18"/>
          <w:lang w:val="af-ZA"/>
        </w:rPr>
        <w:t xml:space="preserve"> 1-ին մասի 4.2 </w:t>
      </w:r>
      <w:r w:rsidRPr="00CE08A5">
        <w:rPr>
          <w:rFonts w:ascii="GHEA Grapalat" w:hAnsi="GHEA Grapalat" w:cs="Sylfaen"/>
          <w:i w:val="0"/>
          <w:sz w:val="18"/>
          <w:szCs w:val="18"/>
          <w:lang w:val="ru-RU"/>
        </w:rPr>
        <w:t>կետում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նշված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ներկայացման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վերջնաժամկետը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կարող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փոփոխել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հետ</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վերցնել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իր</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հայտը։</w:t>
      </w:r>
    </w:p>
    <w:p w:rsidR="00886C13" w:rsidRPr="00CE08A5" w:rsidRDefault="00886C13" w:rsidP="00886C13">
      <w:pPr>
        <w:ind w:firstLine="567"/>
        <w:jc w:val="center"/>
        <w:rPr>
          <w:rFonts w:ascii="GHEA Grapalat" w:hAnsi="GHEA Grapalat"/>
          <w:b/>
          <w:sz w:val="18"/>
          <w:szCs w:val="18"/>
          <w:lang w:val="af-ZA"/>
        </w:rPr>
      </w:pPr>
    </w:p>
    <w:p w:rsidR="00886C13" w:rsidRPr="00CE08A5" w:rsidRDefault="00886C13" w:rsidP="00886C13">
      <w:pPr>
        <w:ind w:firstLine="567"/>
        <w:jc w:val="center"/>
        <w:rPr>
          <w:rFonts w:ascii="GHEA Grapalat" w:hAnsi="GHEA Grapalat"/>
          <w:b/>
          <w:sz w:val="18"/>
          <w:szCs w:val="18"/>
          <w:lang w:val="af-ZA"/>
        </w:rPr>
      </w:pPr>
      <w:r w:rsidRPr="00CE08A5">
        <w:rPr>
          <w:rFonts w:ascii="GHEA Grapalat" w:hAnsi="GHEA Grapalat"/>
          <w:b/>
          <w:sz w:val="18"/>
          <w:szCs w:val="18"/>
          <w:lang w:val="af-ZA"/>
        </w:rPr>
        <w:t xml:space="preserve">7. </w:t>
      </w:r>
      <w:r w:rsidRPr="00CE08A5">
        <w:rPr>
          <w:rFonts w:ascii="GHEA Grapalat" w:hAnsi="GHEA Grapalat" w:cs="Sylfaen"/>
          <w:b/>
          <w:sz w:val="18"/>
          <w:szCs w:val="18"/>
          <w:lang w:val="es-ES"/>
        </w:rPr>
        <w:t>ՀԱՅՏԻ</w:t>
      </w:r>
      <w:r w:rsidRPr="00CE08A5">
        <w:rPr>
          <w:rFonts w:ascii="GHEA Grapalat" w:hAnsi="GHEA Grapalat" w:cs="Times Armenian"/>
          <w:b/>
          <w:sz w:val="18"/>
          <w:szCs w:val="18"/>
          <w:lang w:val="af-ZA"/>
        </w:rPr>
        <w:t xml:space="preserve"> </w:t>
      </w:r>
      <w:r w:rsidRPr="00CE08A5">
        <w:rPr>
          <w:rFonts w:ascii="GHEA Grapalat" w:hAnsi="GHEA Grapalat" w:cs="Sylfaen"/>
          <w:b/>
          <w:sz w:val="18"/>
          <w:szCs w:val="18"/>
          <w:lang w:val="es-ES"/>
        </w:rPr>
        <w:t>ԱՊԱՀՈՎՈՒՄԸ</w:t>
      </w:r>
      <w:r w:rsidRPr="00CE08A5">
        <w:rPr>
          <w:rFonts w:ascii="GHEA Grapalat" w:hAnsi="GHEA Grapalat" w:cs="Times Armenian"/>
          <w:b/>
          <w:color w:val="FFFFFF"/>
          <w:sz w:val="18"/>
          <w:szCs w:val="18"/>
          <w:lang w:val="af-ZA"/>
        </w:rPr>
        <w:t xml:space="preserve"> </w:t>
      </w:r>
    </w:p>
    <w:p w:rsidR="00886C13" w:rsidRPr="00CE08A5" w:rsidRDefault="00886C13" w:rsidP="00886C13">
      <w:pPr>
        <w:ind w:firstLine="567"/>
        <w:jc w:val="both"/>
        <w:rPr>
          <w:rFonts w:ascii="GHEA Grapalat" w:hAnsi="GHEA Grapalat"/>
          <w:b/>
          <w:sz w:val="18"/>
          <w:szCs w:val="18"/>
          <w:lang w:val="af-ZA"/>
        </w:rPr>
      </w:pP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sz w:val="18"/>
          <w:szCs w:val="18"/>
          <w:lang w:val="af-ZA"/>
        </w:rPr>
        <w:t xml:space="preserve">7.1 </w:t>
      </w:r>
      <w:r w:rsidRPr="00CE08A5">
        <w:rPr>
          <w:rFonts w:ascii="GHEA Grapalat" w:hAnsi="GHEA Grapalat" w:cs="Sylfaen"/>
          <w:sz w:val="18"/>
          <w:szCs w:val="18"/>
          <w:lang w:val="ru-RU"/>
        </w:rPr>
        <w:t>Մասնակիցը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կարգով </w:t>
      </w:r>
      <w:r w:rsidRPr="00CE08A5">
        <w:rPr>
          <w:rFonts w:ascii="GHEA Grapalat" w:hAnsi="GHEA Grapalat" w:cs="Sylfaen"/>
          <w:bCs/>
          <w:sz w:val="18"/>
          <w:szCs w:val="18"/>
        </w:rPr>
        <w:t>ներկայացնում</w:t>
      </w:r>
      <w:r w:rsidRPr="00CE08A5">
        <w:rPr>
          <w:rFonts w:ascii="GHEA Grapalat" w:hAnsi="GHEA Grapalat" w:cs="Sylfaen"/>
          <w:bCs/>
          <w:sz w:val="18"/>
          <w:szCs w:val="18"/>
          <w:lang w:val="af-ZA"/>
        </w:rPr>
        <w:t xml:space="preserve"> </w:t>
      </w:r>
      <w:r w:rsidRPr="00CE08A5">
        <w:rPr>
          <w:rFonts w:ascii="GHEA Grapalat" w:hAnsi="GHEA Grapalat" w:cs="Sylfaen"/>
          <w:bCs/>
          <w:sz w:val="18"/>
          <w:szCs w:val="18"/>
        </w:rPr>
        <w:t>է</w:t>
      </w:r>
      <w:r w:rsidRPr="00CE08A5">
        <w:rPr>
          <w:rFonts w:ascii="GHEA Grapalat" w:hAnsi="GHEA Grapalat" w:cs="Sylfaen"/>
          <w:bCs/>
          <w:sz w:val="18"/>
          <w:szCs w:val="18"/>
          <w:lang w:val="af-ZA"/>
        </w:rPr>
        <w:t xml:space="preserve"> </w:t>
      </w:r>
      <w:r w:rsidRPr="00CE08A5">
        <w:rPr>
          <w:rFonts w:ascii="GHEA Grapalat" w:hAnsi="GHEA Grapalat" w:cs="Sylfaen"/>
          <w:bCs/>
          <w:sz w:val="18"/>
          <w:szCs w:val="18"/>
        </w:rPr>
        <w:t>հայտի</w:t>
      </w:r>
      <w:r w:rsidRPr="00CE08A5">
        <w:rPr>
          <w:rFonts w:ascii="GHEA Grapalat" w:hAnsi="GHEA Grapalat" w:cs="Sylfaen"/>
          <w:bCs/>
          <w:sz w:val="18"/>
          <w:szCs w:val="18"/>
          <w:lang w:val="af-ZA"/>
        </w:rPr>
        <w:t xml:space="preserve"> </w:t>
      </w:r>
      <w:r w:rsidRPr="00CE08A5">
        <w:rPr>
          <w:rFonts w:ascii="GHEA Grapalat" w:hAnsi="GHEA Grapalat" w:cs="Sylfaen"/>
          <w:bCs/>
          <w:sz w:val="18"/>
          <w:szCs w:val="18"/>
        </w:rPr>
        <w:t>ապահովում</w:t>
      </w:r>
      <w:r w:rsidRPr="00CE08A5">
        <w:rPr>
          <w:rFonts w:ascii="GHEA Grapalat" w:hAnsi="GHEA Grapalat" w:cs="Sylfaen"/>
          <w:bCs/>
          <w:sz w:val="18"/>
          <w:szCs w:val="18"/>
          <w:lang w:val="af-ZA"/>
        </w:rPr>
        <w:t>:</w:t>
      </w:r>
      <w:r w:rsidRPr="00CE08A5">
        <w:rPr>
          <w:rFonts w:ascii="GHEA Grapalat" w:hAnsi="GHEA Grapalat"/>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rPr>
        <w:t>Հայտի</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ապահովումը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բանկային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երաշխիքի</w:t>
      </w:r>
      <w:r w:rsidRPr="00CE08A5">
        <w:rPr>
          <w:rFonts w:ascii="GHEA Grapalat" w:hAnsi="GHEA Grapalat" w:cs="Sylfaen"/>
          <w:sz w:val="18"/>
          <w:szCs w:val="18"/>
          <w:lang w:val="af-ZA"/>
        </w:rPr>
        <w:t xml:space="preserve"> (հավելված 3) </w:t>
      </w:r>
      <w:r w:rsidRPr="00CE08A5">
        <w:rPr>
          <w:rFonts w:ascii="GHEA Grapalat" w:hAnsi="GHEA Grapalat" w:cs="Sylfaen"/>
          <w:sz w:val="18"/>
          <w:szCs w:val="18"/>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կանխիկ</w:t>
      </w:r>
      <w:r w:rsidRPr="00CE08A5">
        <w:rPr>
          <w:rFonts w:ascii="GHEA Grapalat" w:hAnsi="GHEA Grapalat" w:cs="Sylfaen"/>
          <w:sz w:val="18"/>
          <w:szCs w:val="18"/>
          <w:lang w:val="af-ZA"/>
        </w:rPr>
        <w:t xml:space="preserve"> </w:t>
      </w:r>
      <w:r w:rsidRPr="00CE08A5">
        <w:rPr>
          <w:rFonts w:ascii="GHEA Grapalat" w:hAnsi="GHEA Grapalat" w:cs="Sylfaen"/>
          <w:sz w:val="18"/>
          <w:szCs w:val="18"/>
        </w:rPr>
        <w:t>փողի</w:t>
      </w:r>
      <w:r w:rsidRPr="00CE08A5">
        <w:rPr>
          <w:rFonts w:ascii="GHEA Grapalat" w:hAnsi="GHEA Grapalat" w:cs="Sylfaen"/>
          <w:sz w:val="18"/>
          <w:szCs w:val="18"/>
          <w:lang w:val="af-ZA"/>
        </w:rPr>
        <w:t xml:space="preserve"> </w:t>
      </w:r>
      <w:r w:rsidRPr="00CE08A5">
        <w:rPr>
          <w:rFonts w:ascii="GHEA Grapalat" w:hAnsi="GHEA Grapalat" w:cs="Sylfaen"/>
          <w:sz w:val="18"/>
          <w:szCs w:val="18"/>
        </w:rPr>
        <w:t>ձևով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չափը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հավասար</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առաջարկի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հինգ</w:t>
      </w:r>
      <w:r w:rsidRPr="00CE08A5">
        <w:rPr>
          <w:rFonts w:ascii="GHEA Grapalat" w:hAnsi="GHEA Grapalat" w:cs="Sylfaen"/>
          <w:sz w:val="18"/>
          <w:szCs w:val="18"/>
          <w:lang w:val="af-ZA"/>
        </w:rPr>
        <w:t xml:space="preserve"> </w:t>
      </w:r>
      <w:r w:rsidRPr="00CE08A5">
        <w:rPr>
          <w:rFonts w:ascii="GHEA Grapalat" w:hAnsi="GHEA Grapalat" w:cs="Sylfaen"/>
          <w:sz w:val="18"/>
          <w:szCs w:val="18"/>
        </w:rPr>
        <w:t>տոկոսին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մասնակիցը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հայտի</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ապահովումը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ներկայացրել</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կետով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չափից</w:t>
      </w:r>
      <w:r w:rsidRPr="00CE08A5">
        <w:rPr>
          <w:rFonts w:ascii="GHEA Grapalat" w:hAnsi="GHEA Grapalat" w:cs="Sylfaen"/>
          <w:sz w:val="18"/>
          <w:szCs w:val="18"/>
          <w:lang w:val="af-ZA"/>
        </w:rPr>
        <w:t xml:space="preserve"> </w:t>
      </w:r>
      <w:r w:rsidRPr="00CE08A5">
        <w:rPr>
          <w:rFonts w:ascii="GHEA Grapalat" w:hAnsi="GHEA Grapalat" w:cs="Sylfaen"/>
          <w:sz w:val="18"/>
          <w:szCs w:val="18"/>
        </w:rPr>
        <w:t>ավելի</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համարվում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հրավերի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պահանջներին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բավարարող</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ենթակա</w:t>
      </w:r>
      <w:r w:rsidRPr="00CE08A5">
        <w:rPr>
          <w:rFonts w:ascii="GHEA Grapalat" w:hAnsi="GHEA Grapalat" w:cs="Sylfaen"/>
          <w:sz w:val="18"/>
          <w:szCs w:val="18"/>
          <w:lang w:val="af-ZA"/>
        </w:rPr>
        <w:t xml:space="preserve"> </w:t>
      </w:r>
      <w:r w:rsidRPr="00CE08A5">
        <w:rPr>
          <w:rFonts w:ascii="GHEA Grapalat" w:hAnsi="GHEA Grapalat" w:cs="Sylfaen"/>
          <w:sz w:val="18"/>
          <w:szCs w:val="18"/>
        </w:rPr>
        <w:t>չէ</w:t>
      </w:r>
      <w:r w:rsidRPr="00CE08A5">
        <w:rPr>
          <w:rFonts w:ascii="GHEA Grapalat" w:hAnsi="GHEA Grapalat" w:cs="Sylfaen"/>
          <w:sz w:val="18"/>
          <w:szCs w:val="18"/>
          <w:lang w:val="af-ZA"/>
        </w:rPr>
        <w:t xml:space="preserve"> </w:t>
      </w:r>
      <w:r w:rsidRPr="00CE08A5">
        <w:rPr>
          <w:rFonts w:ascii="GHEA Grapalat" w:hAnsi="GHEA Grapalat" w:cs="Sylfaen"/>
          <w:sz w:val="18"/>
          <w:szCs w:val="18"/>
        </w:rPr>
        <w:t>մերժման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sz w:val="18"/>
          <w:szCs w:val="18"/>
        </w:rPr>
        <w:t>Կանխիկ</w:t>
      </w:r>
      <w:r w:rsidRPr="00CE08A5">
        <w:rPr>
          <w:rFonts w:ascii="GHEA Grapalat" w:hAnsi="GHEA Grapalat"/>
          <w:sz w:val="18"/>
          <w:szCs w:val="18"/>
          <w:lang w:val="af-ZA"/>
        </w:rPr>
        <w:t xml:space="preserve"> </w:t>
      </w:r>
      <w:r w:rsidRPr="00CE08A5">
        <w:rPr>
          <w:rFonts w:ascii="GHEA Grapalat" w:hAnsi="GHEA Grapalat"/>
          <w:sz w:val="18"/>
          <w:szCs w:val="18"/>
        </w:rPr>
        <w:t>փողի</w:t>
      </w:r>
      <w:r w:rsidRPr="00CE08A5">
        <w:rPr>
          <w:rFonts w:ascii="GHEA Grapalat" w:hAnsi="GHEA Grapalat"/>
          <w:sz w:val="18"/>
          <w:szCs w:val="18"/>
          <w:lang w:val="af-ZA"/>
        </w:rPr>
        <w:t xml:space="preserve"> </w:t>
      </w:r>
      <w:r w:rsidRPr="00CE08A5">
        <w:rPr>
          <w:rFonts w:ascii="GHEA Grapalat" w:hAnsi="GHEA Grapalat"/>
          <w:sz w:val="18"/>
          <w:szCs w:val="18"/>
        </w:rPr>
        <w:t>ձևով</w:t>
      </w:r>
      <w:r w:rsidRPr="00CE08A5">
        <w:rPr>
          <w:rFonts w:ascii="GHEA Grapalat" w:hAnsi="GHEA Grapalat"/>
          <w:sz w:val="18"/>
          <w:szCs w:val="18"/>
          <w:lang w:val="af-ZA"/>
        </w:rPr>
        <w:t xml:space="preserve"> </w:t>
      </w:r>
      <w:r w:rsidRPr="00CE08A5">
        <w:rPr>
          <w:rFonts w:ascii="GHEA Grapalat" w:hAnsi="GHEA Grapalat"/>
          <w:sz w:val="18"/>
          <w:szCs w:val="18"/>
        </w:rPr>
        <w:t>ներկայացված</w:t>
      </w:r>
      <w:r w:rsidRPr="00CE08A5">
        <w:rPr>
          <w:rFonts w:ascii="GHEA Grapalat" w:hAnsi="GHEA Grapalat"/>
          <w:sz w:val="18"/>
          <w:szCs w:val="18"/>
          <w:lang w:val="af-ZA"/>
        </w:rPr>
        <w:t xml:space="preserve"> </w:t>
      </w:r>
      <w:r w:rsidRPr="00CE08A5">
        <w:rPr>
          <w:rFonts w:ascii="GHEA Grapalat" w:hAnsi="GHEA Grapalat"/>
          <w:sz w:val="18"/>
          <w:szCs w:val="18"/>
        </w:rPr>
        <w:t>հայտի</w:t>
      </w:r>
      <w:r w:rsidRPr="00CE08A5">
        <w:rPr>
          <w:rFonts w:ascii="GHEA Grapalat" w:hAnsi="GHEA Grapalat"/>
          <w:sz w:val="18"/>
          <w:szCs w:val="18"/>
          <w:lang w:val="af-ZA"/>
        </w:rPr>
        <w:t xml:space="preserve"> </w:t>
      </w:r>
      <w:r w:rsidRPr="00CE08A5">
        <w:rPr>
          <w:rFonts w:ascii="GHEA Grapalat" w:hAnsi="GHEA Grapalat"/>
          <w:sz w:val="18"/>
          <w:szCs w:val="18"/>
        </w:rPr>
        <w:t>ապահովումը</w:t>
      </w:r>
      <w:r w:rsidRPr="00CE08A5">
        <w:rPr>
          <w:rFonts w:ascii="GHEA Grapalat" w:hAnsi="GHEA Grapalat"/>
          <w:sz w:val="18"/>
          <w:szCs w:val="18"/>
          <w:lang w:val="af-ZA"/>
        </w:rPr>
        <w:t xml:space="preserve"> </w:t>
      </w:r>
      <w:r w:rsidRPr="00CE08A5">
        <w:rPr>
          <w:rFonts w:ascii="GHEA Grapalat" w:hAnsi="GHEA Grapalat"/>
          <w:sz w:val="18"/>
          <w:szCs w:val="18"/>
        </w:rPr>
        <w:t>պետք</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փոխանցվի</w:t>
      </w:r>
      <w:r w:rsidRPr="00CE08A5">
        <w:rPr>
          <w:rFonts w:ascii="GHEA Grapalat" w:hAnsi="GHEA Grapalat"/>
          <w:sz w:val="18"/>
          <w:szCs w:val="18"/>
          <w:lang w:val="af-ZA"/>
        </w:rPr>
        <w:t xml:space="preserve"> </w:t>
      </w:r>
      <w:r w:rsidRPr="00CE08A5">
        <w:rPr>
          <w:rFonts w:ascii="GHEA Grapalat" w:hAnsi="GHEA Grapalat"/>
          <w:sz w:val="18"/>
          <w:szCs w:val="18"/>
        </w:rPr>
        <w:t>Կենտրոնական</w:t>
      </w:r>
      <w:r w:rsidRPr="00CE08A5">
        <w:rPr>
          <w:rFonts w:ascii="GHEA Grapalat" w:hAnsi="GHEA Grapalat"/>
          <w:sz w:val="18"/>
          <w:szCs w:val="18"/>
          <w:lang w:val="af-ZA"/>
        </w:rPr>
        <w:t xml:space="preserve"> </w:t>
      </w:r>
      <w:r w:rsidRPr="00CE08A5">
        <w:rPr>
          <w:rFonts w:ascii="GHEA Grapalat" w:hAnsi="GHEA Grapalat"/>
          <w:sz w:val="18"/>
          <w:szCs w:val="18"/>
        </w:rPr>
        <w:t>գանձապետարանում</w:t>
      </w:r>
      <w:r w:rsidRPr="00CE08A5">
        <w:rPr>
          <w:rFonts w:ascii="GHEA Grapalat" w:hAnsi="GHEA Grapalat"/>
          <w:sz w:val="18"/>
          <w:szCs w:val="18"/>
          <w:lang w:val="af-ZA"/>
        </w:rPr>
        <w:t xml:space="preserve"> </w:t>
      </w:r>
      <w:r w:rsidRPr="00CE08A5">
        <w:rPr>
          <w:rFonts w:ascii="GHEA Grapalat" w:hAnsi="GHEA Grapalat"/>
          <w:sz w:val="18"/>
          <w:szCs w:val="18"/>
        </w:rPr>
        <w:t>լիազորված</w:t>
      </w:r>
      <w:r w:rsidRPr="00CE08A5">
        <w:rPr>
          <w:rFonts w:ascii="GHEA Grapalat" w:hAnsi="GHEA Grapalat"/>
          <w:sz w:val="18"/>
          <w:szCs w:val="18"/>
          <w:lang w:val="af-ZA"/>
        </w:rPr>
        <w:t xml:space="preserve"> </w:t>
      </w:r>
      <w:r w:rsidRPr="00CE08A5">
        <w:rPr>
          <w:rFonts w:ascii="GHEA Grapalat" w:hAnsi="GHEA Grapalat"/>
          <w:sz w:val="18"/>
          <w:szCs w:val="18"/>
        </w:rPr>
        <w:t>մարմնի</w:t>
      </w:r>
      <w:r w:rsidRPr="00CE08A5">
        <w:rPr>
          <w:rFonts w:ascii="GHEA Grapalat" w:hAnsi="GHEA Grapalat"/>
          <w:sz w:val="18"/>
          <w:szCs w:val="18"/>
          <w:lang w:val="af-ZA"/>
        </w:rPr>
        <w:t xml:space="preserve"> </w:t>
      </w:r>
      <w:r w:rsidRPr="00CE08A5">
        <w:rPr>
          <w:rFonts w:ascii="GHEA Grapalat" w:hAnsi="GHEA Grapalat"/>
          <w:sz w:val="18"/>
          <w:szCs w:val="18"/>
        </w:rPr>
        <w:t>անվամբ</w:t>
      </w:r>
      <w:r w:rsidRPr="00CE08A5">
        <w:rPr>
          <w:rFonts w:ascii="GHEA Grapalat" w:hAnsi="GHEA Grapalat"/>
          <w:sz w:val="18"/>
          <w:szCs w:val="18"/>
          <w:lang w:val="af-ZA"/>
        </w:rPr>
        <w:t xml:space="preserve"> </w:t>
      </w:r>
      <w:r w:rsidRPr="00CE08A5">
        <w:rPr>
          <w:rFonts w:ascii="GHEA Grapalat" w:hAnsi="GHEA Grapalat"/>
          <w:sz w:val="18"/>
          <w:szCs w:val="18"/>
        </w:rPr>
        <w:t>բացված</w:t>
      </w:r>
      <w:r w:rsidRPr="00CE08A5">
        <w:rPr>
          <w:rFonts w:ascii="GHEA Grapalat" w:hAnsi="GHEA Grapalat"/>
          <w:sz w:val="18"/>
          <w:szCs w:val="18"/>
          <w:lang w:val="af-ZA"/>
        </w:rPr>
        <w:t xml:space="preserve"> «900008000466» </w:t>
      </w:r>
      <w:r w:rsidRPr="00CE08A5">
        <w:rPr>
          <w:rFonts w:ascii="GHEA Grapalat" w:hAnsi="GHEA Grapalat"/>
          <w:sz w:val="18"/>
          <w:szCs w:val="18"/>
        </w:rPr>
        <w:t>գանձապետական</w:t>
      </w:r>
      <w:r w:rsidRPr="00CE08A5">
        <w:rPr>
          <w:rFonts w:ascii="GHEA Grapalat" w:hAnsi="GHEA Grapalat"/>
          <w:sz w:val="18"/>
          <w:szCs w:val="18"/>
          <w:lang w:val="af-ZA"/>
        </w:rPr>
        <w:t xml:space="preserve"> </w:t>
      </w:r>
      <w:r w:rsidRPr="00CE08A5">
        <w:rPr>
          <w:rFonts w:ascii="GHEA Grapalat" w:hAnsi="GHEA Grapalat"/>
          <w:sz w:val="18"/>
          <w:szCs w:val="18"/>
        </w:rPr>
        <w:t>հաշվին</w:t>
      </w:r>
      <w:r w:rsidRPr="00CE08A5">
        <w:rPr>
          <w:rFonts w:ascii="GHEA Grapalat" w:hAnsi="GHEA Grapalat"/>
          <w:sz w:val="18"/>
          <w:szCs w:val="18"/>
          <w:lang w:val="af-ZA"/>
        </w:rPr>
        <w:t xml:space="preserve">, </w:t>
      </w:r>
      <w:r w:rsidRPr="00CE08A5">
        <w:rPr>
          <w:rFonts w:ascii="GHEA Grapalat" w:hAnsi="GHEA Grapalat"/>
          <w:sz w:val="18"/>
          <w:szCs w:val="18"/>
        </w:rPr>
        <w:t>որը</w:t>
      </w:r>
      <w:r w:rsidRPr="00CE08A5">
        <w:rPr>
          <w:rFonts w:ascii="GHEA Grapalat" w:hAnsi="GHEA Grapalat"/>
          <w:sz w:val="18"/>
          <w:szCs w:val="18"/>
          <w:lang w:val="af-ZA"/>
        </w:rPr>
        <w:t xml:space="preserve"> </w:t>
      </w:r>
      <w:r w:rsidRPr="00CE08A5">
        <w:rPr>
          <w:rFonts w:ascii="GHEA Grapalat" w:hAnsi="GHEA Grapalat"/>
          <w:sz w:val="18"/>
          <w:szCs w:val="18"/>
        </w:rPr>
        <w:t>ենթակա</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վերադարձման</w:t>
      </w:r>
      <w:r w:rsidRPr="00CE08A5">
        <w:rPr>
          <w:rFonts w:ascii="GHEA Grapalat" w:hAnsi="GHEA Grapalat"/>
          <w:sz w:val="18"/>
          <w:szCs w:val="18"/>
          <w:lang w:val="af-ZA"/>
        </w:rPr>
        <w:t xml:space="preserve"> </w:t>
      </w:r>
      <w:r w:rsidRPr="00CE08A5">
        <w:rPr>
          <w:rFonts w:ascii="GHEA Grapalat" w:hAnsi="GHEA Grapalat"/>
          <w:sz w:val="18"/>
          <w:szCs w:val="18"/>
        </w:rPr>
        <w:t>այն</w:t>
      </w:r>
      <w:r w:rsidRPr="00CE08A5">
        <w:rPr>
          <w:rFonts w:ascii="GHEA Grapalat" w:hAnsi="GHEA Grapalat"/>
          <w:sz w:val="18"/>
          <w:szCs w:val="18"/>
          <w:lang w:val="af-ZA"/>
        </w:rPr>
        <w:t xml:space="preserve"> </w:t>
      </w:r>
      <w:r w:rsidRPr="00CE08A5">
        <w:rPr>
          <w:rFonts w:ascii="GHEA Grapalat" w:hAnsi="GHEA Grapalat"/>
          <w:sz w:val="18"/>
          <w:szCs w:val="18"/>
        </w:rPr>
        <w:t>ներկայացրած</w:t>
      </w:r>
      <w:r w:rsidRPr="00CE08A5">
        <w:rPr>
          <w:rFonts w:ascii="GHEA Grapalat" w:hAnsi="GHEA Grapalat"/>
          <w:sz w:val="18"/>
          <w:szCs w:val="18"/>
          <w:lang w:val="af-ZA"/>
        </w:rPr>
        <w:t xml:space="preserve"> </w:t>
      </w:r>
      <w:r w:rsidRPr="00CE08A5">
        <w:rPr>
          <w:rFonts w:ascii="GHEA Grapalat" w:hAnsi="GHEA Grapalat"/>
          <w:sz w:val="18"/>
          <w:szCs w:val="18"/>
        </w:rPr>
        <w:t>մասնակցին</w:t>
      </w:r>
      <w:r w:rsidRPr="00CE08A5">
        <w:rPr>
          <w:rFonts w:ascii="GHEA Grapalat" w:hAnsi="GHEA Grapalat"/>
          <w:sz w:val="18"/>
          <w:szCs w:val="18"/>
          <w:lang w:val="af-ZA"/>
        </w:rPr>
        <w:t xml:space="preserve">`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ընթացակարգի</w:t>
      </w:r>
      <w:r w:rsidRPr="00CE08A5">
        <w:rPr>
          <w:rFonts w:ascii="GHEA Grapalat" w:hAnsi="GHEA Grapalat"/>
          <w:sz w:val="18"/>
          <w:szCs w:val="18"/>
          <w:lang w:val="af-ZA"/>
        </w:rPr>
        <w:t xml:space="preserve"> </w:t>
      </w:r>
      <w:r w:rsidRPr="00CE08A5">
        <w:rPr>
          <w:rFonts w:ascii="GHEA Grapalat" w:hAnsi="GHEA Grapalat"/>
          <w:sz w:val="18"/>
          <w:szCs w:val="18"/>
        </w:rPr>
        <w:t>շրջանակում</w:t>
      </w:r>
      <w:r w:rsidRPr="00CE08A5">
        <w:rPr>
          <w:rFonts w:ascii="GHEA Grapalat" w:hAnsi="GHEA Grapalat"/>
          <w:sz w:val="18"/>
          <w:szCs w:val="18"/>
          <w:lang w:val="af-ZA"/>
        </w:rPr>
        <w:t xml:space="preserve"> </w:t>
      </w:r>
      <w:r w:rsidRPr="00CE08A5">
        <w:rPr>
          <w:rFonts w:ascii="GHEA Grapalat" w:hAnsi="GHEA Grapalat"/>
          <w:sz w:val="18"/>
          <w:szCs w:val="18"/>
        </w:rPr>
        <w:t>պայմանագիրը</w:t>
      </w:r>
      <w:r w:rsidRPr="00CE08A5">
        <w:rPr>
          <w:rFonts w:ascii="GHEA Grapalat" w:hAnsi="GHEA Grapalat"/>
          <w:sz w:val="18"/>
          <w:szCs w:val="18"/>
          <w:lang w:val="af-ZA"/>
        </w:rPr>
        <w:t xml:space="preserve"> </w:t>
      </w:r>
      <w:r w:rsidRPr="00CE08A5">
        <w:rPr>
          <w:rFonts w:ascii="GHEA Grapalat" w:hAnsi="GHEA Grapalat"/>
          <w:sz w:val="18"/>
          <w:szCs w:val="18"/>
        </w:rPr>
        <w:t>կնքվելուց</w:t>
      </w:r>
      <w:r w:rsidRPr="00CE08A5">
        <w:rPr>
          <w:rFonts w:ascii="GHEA Grapalat" w:hAnsi="GHEA Grapalat"/>
          <w:sz w:val="18"/>
          <w:szCs w:val="18"/>
          <w:lang w:val="af-ZA"/>
        </w:rPr>
        <w:t xml:space="preserve"> </w:t>
      </w:r>
      <w:r w:rsidRPr="00CE08A5">
        <w:rPr>
          <w:rFonts w:ascii="GHEA Grapalat" w:hAnsi="GHEA Grapalat"/>
          <w:sz w:val="18"/>
          <w:szCs w:val="18"/>
        </w:rPr>
        <w:t>կամ</w:t>
      </w:r>
      <w:r w:rsidRPr="00CE08A5">
        <w:rPr>
          <w:rFonts w:ascii="GHEA Grapalat" w:hAnsi="GHEA Grapalat"/>
          <w:sz w:val="18"/>
          <w:szCs w:val="18"/>
          <w:lang w:val="af-ZA"/>
        </w:rPr>
        <w:t xml:space="preserve">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ընթացակարգը</w:t>
      </w:r>
      <w:r w:rsidRPr="00CE08A5">
        <w:rPr>
          <w:rFonts w:ascii="GHEA Grapalat" w:hAnsi="GHEA Grapalat"/>
          <w:sz w:val="18"/>
          <w:szCs w:val="18"/>
          <w:lang w:val="af-ZA"/>
        </w:rPr>
        <w:t xml:space="preserve"> </w:t>
      </w:r>
      <w:r w:rsidRPr="00CE08A5">
        <w:rPr>
          <w:rFonts w:ascii="GHEA Grapalat" w:hAnsi="GHEA Grapalat"/>
          <w:sz w:val="18"/>
          <w:szCs w:val="18"/>
        </w:rPr>
        <w:t>չկայացած</w:t>
      </w:r>
      <w:r w:rsidRPr="00CE08A5">
        <w:rPr>
          <w:rFonts w:ascii="GHEA Grapalat" w:hAnsi="GHEA Grapalat"/>
          <w:sz w:val="18"/>
          <w:szCs w:val="18"/>
          <w:lang w:val="af-ZA"/>
        </w:rPr>
        <w:t xml:space="preserve"> </w:t>
      </w:r>
      <w:r w:rsidRPr="00CE08A5">
        <w:rPr>
          <w:rFonts w:ascii="GHEA Grapalat" w:hAnsi="GHEA Grapalat"/>
          <w:sz w:val="18"/>
          <w:szCs w:val="18"/>
        </w:rPr>
        <w:t>հայտարարվելուց</w:t>
      </w:r>
      <w:r w:rsidRPr="00CE08A5">
        <w:rPr>
          <w:rFonts w:ascii="GHEA Grapalat" w:hAnsi="GHEA Grapalat"/>
          <w:sz w:val="18"/>
          <w:szCs w:val="18"/>
          <w:lang w:val="af-ZA"/>
        </w:rPr>
        <w:t xml:space="preserve"> </w:t>
      </w:r>
      <w:r w:rsidRPr="00CE08A5">
        <w:rPr>
          <w:rFonts w:ascii="GHEA Grapalat" w:hAnsi="GHEA Grapalat"/>
          <w:sz w:val="18"/>
          <w:szCs w:val="18"/>
        </w:rPr>
        <w:t>հետո</w:t>
      </w:r>
      <w:r w:rsidRPr="00CE08A5">
        <w:rPr>
          <w:rFonts w:ascii="GHEA Grapalat" w:hAnsi="GHEA Grapalat"/>
          <w:sz w:val="18"/>
          <w:szCs w:val="18"/>
          <w:lang w:val="af-ZA"/>
        </w:rPr>
        <w:t xml:space="preserve"> </w:t>
      </w:r>
      <w:r w:rsidRPr="00CE08A5">
        <w:rPr>
          <w:rFonts w:ascii="GHEA Grapalat" w:hAnsi="GHEA Grapalat"/>
          <w:sz w:val="18"/>
          <w:szCs w:val="18"/>
        </w:rPr>
        <w:t>քսան</w:t>
      </w:r>
      <w:r w:rsidRPr="00CE08A5">
        <w:rPr>
          <w:rFonts w:ascii="GHEA Grapalat" w:hAnsi="GHEA Grapalat"/>
          <w:sz w:val="18"/>
          <w:szCs w:val="18"/>
          <w:lang w:val="af-ZA"/>
        </w:rPr>
        <w:t xml:space="preserve"> </w:t>
      </w:r>
      <w:r w:rsidRPr="00CE08A5">
        <w:rPr>
          <w:rFonts w:ascii="GHEA Grapalat" w:hAnsi="GHEA Grapalat"/>
          <w:sz w:val="18"/>
          <w:szCs w:val="18"/>
        </w:rPr>
        <w:t>աշխատանքային</w:t>
      </w:r>
      <w:r w:rsidRPr="00CE08A5">
        <w:rPr>
          <w:rFonts w:ascii="GHEA Grapalat" w:hAnsi="GHEA Grapalat"/>
          <w:sz w:val="18"/>
          <w:szCs w:val="18"/>
          <w:lang w:val="af-ZA"/>
        </w:rPr>
        <w:t xml:space="preserve"> </w:t>
      </w:r>
      <w:r w:rsidRPr="00CE08A5">
        <w:rPr>
          <w:rFonts w:ascii="GHEA Grapalat" w:hAnsi="GHEA Grapalat"/>
          <w:sz w:val="18"/>
          <w:szCs w:val="18"/>
        </w:rPr>
        <w:t>օրվա</w:t>
      </w:r>
      <w:r w:rsidRPr="00CE08A5">
        <w:rPr>
          <w:rFonts w:ascii="GHEA Grapalat" w:hAnsi="GHEA Grapalat"/>
          <w:sz w:val="18"/>
          <w:szCs w:val="18"/>
          <w:lang w:val="af-ZA"/>
        </w:rPr>
        <w:t xml:space="preserve"> </w:t>
      </w:r>
      <w:r w:rsidRPr="00CE08A5">
        <w:rPr>
          <w:rFonts w:ascii="GHEA Grapalat" w:hAnsi="GHEA Grapalat"/>
          <w:sz w:val="18"/>
          <w:szCs w:val="18"/>
        </w:rPr>
        <w:t>ընթացքում</w:t>
      </w:r>
      <w:r w:rsidRPr="00CE08A5">
        <w:rPr>
          <w:rFonts w:ascii="GHEA Grapalat" w:hAnsi="GHEA Grapalat"/>
          <w:sz w:val="18"/>
          <w:szCs w:val="18"/>
          <w:lang w:val="af-ZA"/>
        </w:rPr>
        <w:t xml:space="preserve">, </w:t>
      </w:r>
      <w:r w:rsidRPr="00CE08A5">
        <w:rPr>
          <w:rFonts w:ascii="GHEA Grapalat" w:hAnsi="GHEA Grapalat"/>
          <w:sz w:val="18"/>
          <w:szCs w:val="18"/>
        </w:rPr>
        <w:t>բացառությամբ</w:t>
      </w:r>
      <w:r w:rsidRPr="00CE08A5">
        <w:rPr>
          <w:rFonts w:ascii="GHEA Grapalat" w:hAnsi="GHEA Grapalat"/>
          <w:sz w:val="18"/>
          <w:szCs w:val="18"/>
          <w:lang w:val="af-ZA"/>
        </w:rPr>
        <w:t xml:space="preserve">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հրավերի</w:t>
      </w:r>
      <w:r w:rsidRPr="00CE08A5">
        <w:rPr>
          <w:rFonts w:ascii="GHEA Grapalat" w:hAnsi="GHEA Grapalat"/>
          <w:sz w:val="18"/>
          <w:szCs w:val="18"/>
          <w:lang w:val="af-ZA"/>
        </w:rPr>
        <w:t xml:space="preserve"> 1-</w:t>
      </w:r>
      <w:r w:rsidRPr="00CE08A5">
        <w:rPr>
          <w:rFonts w:ascii="GHEA Grapalat" w:hAnsi="GHEA Grapalat"/>
          <w:sz w:val="18"/>
          <w:szCs w:val="18"/>
        </w:rPr>
        <w:t>ին</w:t>
      </w:r>
      <w:r w:rsidRPr="00CE08A5">
        <w:rPr>
          <w:rFonts w:ascii="GHEA Grapalat" w:hAnsi="GHEA Grapalat"/>
          <w:sz w:val="18"/>
          <w:szCs w:val="18"/>
          <w:lang w:val="af-ZA"/>
        </w:rPr>
        <w:t xml:space="preserve"> </w:t>
      </w:r>
      <w:r w:rsidRPr="00CE08A5">
        <w:rPr>
          <w:rFonts w:ascii="GHEA Grapalat" w:hAnsi="GHEA Grapalat"/>
          <w:sz w:val="18"/>
          <w:szCs w:val="18"/>
        </w:rPr>
        <w:t>մասի</w:t>
      </w:r>
      <w:r w:rsidRPr="00CE08A5">
        <w:rPr>
          <w:rFonts w:ascii="GHEA Grapalat" w:hAnsi="GHEA Grapalat"/>
          <w:sz w:val="18"/>
          <w:szCs w:val="18"/>
          <w:lang w:val="af-ZA"/>
        </w:rPr>
        <w:t xml:space="preserve"> 7.3 </w:t>
      </w:r>
      <w:r w:rsidRPr="00CE08A5">
        <w:rPr>
          <w:rFonts w:ascii="GHEA Grapalat" w:hAnsi="GHEA Grapalat"/>
          <w:sz w:val="18"/>
          <w:szCs w:val="18"/>
        </w:rPr>
        <w:t>կետով</w:t>
      </w:r>
      <w:r w:rsidRPr="00CE08A5">
        <w:rPr>
          <w:rFonts w:ascii="GHEA Grapalat" w:hAnsi="GHEA Grapalat"/>
          <w:sz w:val="18"/>
          <w:szCs w:val="18"/>
          <w:lang w:val="af-ZA"/>
        </w:rPr>
        <w:t xml:space="preserve"> </w:t>
      </w:r>
      <w:r w:rsidRPr="00CE08A5">
        <w:rPr>
          <w:rFonts w:ascii="GHEA Grapalat" w:hAnsi="GHEA Grapalat"/>
          <w:sz w:val="18"/>
          <w:szCs w:val="18"/>
        </w:rPr>
        <w:t>նախատեսված</w:t>
      </w:r>
      <w:r w:rsidRPr="00CE08A5">
        <w:rPr>
          <w:rFonts w:ascii="GHEA Grapalat" w:hAnsi="GHEA Grapalat"/>
          <w:sz w:val="18"/>
          <w:szCs w:val="18"/>
          <w:lang w:val="af-ZA"/>
        </w:rPr>
        <w:t xml:space="preserve"> </w:t>
      </w:r>
      <w:r w:rsidRPr="00CE08A5">
        <w:rPr>
          <w:rFonts w:ascii="GHEA Grapalat" w:hAnsi="GHEA Grapalat"/>
          <w:sz w:val="18"/>
          <w:szCs w:val="18"/>
        </w:rPr>
        <w:t>դեպքերի</w:t>
      </w:r>
      <w:r w:rsidRPr="00CE08A5">
        <w:rPr>
          <w:rFonts w:ascii="GHEA Grapalat" w:hAnsi="GHEA Grapalat"/>
          <w:sz w:val="18"/>
          <w:szCs w:val="18"/>
          <w:lang w:val="af-ZA"/>
        </w:rPr>
        <w:t xml:space="preserve">: </w:t>
      </w: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cs="Sylfaen"/>
          <w:sz w:val="18"/>
          <w:szCs w:val="18"/>
          <w:lang w:val="af-ZA"/>
        </w:rPr>
        <w:t xml:space="preserve">7.2 </w:t>
      </w:r>
      <w:r w:rsidRPr="00CE08A5">
        <w:rPr>
          <w:rFonts w:ascii="GHEA Grapalat" w:hAnsi="GHEA Grapalat"/>
          <w:sz w:val="18"/>
          <w:szCs w:val="18"/>
        </w:rPr>
        <w:t>Գնման</w:t>
      </w:r>
      <w:r w:rsidRPr="00CE08A5">
        <w:rPr>
          <w:rFonts w:ascii="GHEA Grapalat" w:hAnsi="GHEA Grapalat"/>
          <w:sz w:val="18"/>
          <w:szCs w:val="18"/>
          <w:lang w:val="af-ZA"/>
        </w:rPr>
        <w:t xml:space="preserve"> </w:t>
      </w:r>
      <w:r w:rsidRPr="00CE08A5">
        <w:rPr>
          <w:rFonts w:ascii="GHEA Grapalat" w:hAnsi="GHEA Grapalat"/>
          <w:sz w:val="18"/>
          <w:szCs w:val="18"/>
        </w:rPr>
        <w:t>ընթացակարգը</w:t>
      </w:r>
      <w:r w:rsidRPr="00CE08A5">
        <w:rPr>
          <w:rFonts w:ascii="GHEA Grapalat" w:hAnsi="GHEA Grapalat"/>
          <w:sz w:val="18"/>
          <w:szCs w:val="18"/>
          <w:lang w:val="af-ZA"/>
        </w:rPr>
        <w:t xml:space="preserve"> </w:t>
      </w:r>
      <w:r w:rsidRPr="00CE08A5">
        <w:rPr>
          <w:rFonts w:ascii="GHEA Grapalat" w:hAnsi="GHEA Grapalat"/>
          <w:sz w:val="18"/>
          <w:szCs w:val="18"/>
        </w:rPr>
        <w:t>չափաբաժիններով</w:t>
      </w:r>
      <w:r w:rsidRPr="00CE08A5">
        <w:rPr>
          <w:rFonts w:ascii="GHEA Grapalat" w:hAnsi="GHEA Grapalat"/>
          <w:sz w:val="18"/>
          <w:szCs w:val="18"/>
          <w:lang w:val="af-ZA"/>
        </w:rPr>
        <w:t xml:space="preserve"> </w:t>
      </w:r>
      <w:r w:rsidRPr="00CE08A5">
        <w:rPr>
          <w:rFonts w:ascii="GHEA Grapalat" w:hAnsi="GHEA Grapalat"/>
          <w:sz w:val="18"/>
          <w:szCs w:val="18"/>
        </w:rPr>
        <w:t>կազմակերպվելու</w:t>
      </w:r>
      <w:r w:rsidRPr="00CE08A5">
        <w:rPr>
          <w:rFonts w:ascii="GHEA Grapalat" w:hAnsi="GHEA Grapalat"/>
          <w:sz w:val="18"/>
          <w:szCs w:val="18"/>
          <w:lang w:val="af-ZA"/>
        </w:rPr>
        <w:t xml:space="preserve"> </w:t>
      </w:r>
      <w:r w:rsidRPr="00CE08A5">
        <w:rPr>
          <w:rFonts w:ascii="GHEA Grapalat" w:hAnsi="GHEA Grapalat"/>
          <w:sz w:val="18"/>
          <w:szCs w:val="18"/>
        </w:rPr>
        <w:t>դեպքում</w:t>
      </w:r>
      <w:r w:rsidRPr="00CE08A5">
        <w:rPr>
          <w:rFonts w:ascii="GHEA Grapalat" w:hAnsi="GHEA Grapalat"/>
          <w:sz w:val="18"/>
          <w:szCs w:val="18"/>
          <w:lang w:val="af-ZA"/>
        </w:rPr>
        <w:t xml:space="preserve">, </w:t>
      </w:r>
      <w:r w:rsidRPr="00CE08A5">
        <w:rPr>
          <w:rFonts w:ascii="GHEA Grapalat" w:hAnsi="GHEA Grapalat"/>
          <w:sz w:val="18"/>
          <w:szCs w:val="18"/>
        </w:rPr>
        <w:t>եթե</w:t>
      </w:r>
      <w:r w:rsidRPr="00CE08A5">
        <w:rPr>
          <w:rFonts w:ascii="GHEA Grapalat" w:hAnsi="GHEA Grapalat"/>
          <w:sz w:val="18"/>
          <w:szCs w:val="18"/>
          <w:lang w:val="af-ZA"/>
        </w:rPr>
        <w:t>`</w:t>
      </w:r>
      <w:r w:rsidRPr="00CE08A5" w:rsidDel="00712311">
        <w:rPr>
          <w:rFonts w:ascii="GHEA Grapalat" w:hAnsi="GHEA Grapalat"/>
          <w:sz w:val="18"/>
          <w:szCs w:val="18"/>
          <w:lang w:val="af-ZA"/>
        </w:rPr>
        <w:t xml:space="preserve"> </w:t>
      </w:r>
      <w:r w:rsidRPr="00CE08A5">
        <w:rPr>
          <w:rFonts w:ascii="GHEA Grapalat" w:hAnsi="GHEA Grapalat"/>
          <w:sz w:val="18"/>
          <w:szCs w:val="18"/>
          <w:lang w:val="af-ZA"/>
        </w:rPr>
        <w:t xml:space="preserve"> </w:t>
      </w: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sz w:val="18"/>
          <w:szCs w:val="18"/>
          <w:lang w:val="hy-AM"/>
        </w:rPr>
        <w:t>ա.</w:t>
      </w:r>
      <w:r w:rsidRPr="00CE08A5">
        <w:rPr>
          <w:rFonts w:ascii="GHEA Grapalat" w:hAnsi="GHEA Grapalat"/>
          <w:sz w:val="18"/>
          <w:szCs w:val="18"/>
          <w:lang w:val="af-ZA"/>
        </w:rPr>
        <w:t xml:space="preserve"> </w:t>
      </w:r>
      <w:r w:rsidRPr="00CE08A5">
        <w:rPr>
          <w:rFonts w:ascii="GHEA Grapalat" w:hAnsi="GHEA Grapalat"/>
          <w:sz w:val="18"/>
          <w:szCs w:val="18"/>
        </w:rPr>
        <w:t>մասնակիցը</w:t>
      </w:r>
      <w:r w:rsidRPr="00CE08A5">
        <w:rPr>
          <w:rFonts w:ascii="GHEA Grapalat" w:hAnsi="GHEA Grapalat"/>
          <w:sz w:val="18"/>
          <w:szCs w:val="18"/>
          <w:lang w:val="af-ZA"/>
        </w:rPr>
        <w:t xml:space="preserve"> </w:t>
      </w:r>
      <w:r w:rsidRPr="00CE08A5">
        <w:rPr>
          <w:rFonts w:ascii="GHEA Grapalat" w:hAnsi="GHEA Grapalat"/>
          <w:sz w:val="18"/>
          <w:szCs w:val="18"/>
        </w:rPr>
        <w:t>հայտ</w:t>
      </w:r>
      <w:r w:rsidRPr="00CE08A5">
        <w:rPr>
          <w:rFonts w:ascii="GHEA Grapalat" w:hAnsi="GHEA Grapalat"/>
          <w:sz w:val="18"/>
          <w:szCs w:val="18"/>
          <w:lang w:val="af-ZA"/>
        </w:rPr>
        <w:t xml:space="preserve"> </w:t>
      </w:r>
      <w:r w:rsidRPr="00CE08A5">
        <w:rPr>
          <w:rFonts w:ascii="GHEA Grapalat" w:hAnsi="GHEA Grapalat"/>
          <w:sz w:val="18"/>
          <w:szCs w:val="18"/>
        </w:rPr>
        <w:t>ներկայացնում</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մեկից</w:t>
      </w:r>
      <w:r w:rsidRPr="00CE08A5">
        <w:rPr>
          <w:rFonts w:ascii="GHEA Grapalat" w:hAnsi="GHEA Grapalat"/>
          <w:sz w:val="18"/>
          <w:szCs w:val="18"/>
          <w:lang w:val="af-ZA"/>
        </w:rPr>
        <w:t xml:space="preserve"> </w:t>
      </w:r>
      <w:r w:rsidRPr="00CE08A5">
        <w:rPr>
          <w:rFonts w:ascii="GHEA Grapalat" w:hAnsi="GHEA Grapalat"/>
          <w:sz w:val="18"/>
          <w:szCs w:val="18"/>
        </w:rPr>
        <w:t>ավել</w:t>
      </w:r>
      <w:r w:rsidRPr="00CE08A5">
        <w:rPr>
          <w:rFonts w:ascii="GHEA Grapalat" w:hAnsi="GHEA Grapalat"/>
          <w:sz w:val="18"/>
          <w:szCs w:val="18"/>
          <w:lang w:val="af-ZA"/>
        </w:rPr>
        <w:t xml:space="preserve"> </w:t>
      </w:r>
      <w:r w:rsidRPr="00CE08A5">
        <w:rPr>
          <w:rFonts w:ascii="GHEA Grapalat" w:hAnsi="GHEA Grapalat"/>
          <w:sz w:val="18"/>
          <w:szCs w:val="18"/>
        </w:rPr>
        <w:t>չափաբաժինների</w:t>
      </w:r>
      <w:r w:rsidRPr="00CE08A5">
        <w:rPr>
          <w:rFonts w:ascii="GHEA Grapalat" w:hAnsi="GHEA Grapalat"/>
          <w:sz w:val="18"/>
          <w:szCs w:val="18"/>
          <w:lang w:val="af-ZA"/>
        </w:rPr>
        <w:t xml:space="preserve"> </w:t>
      </w:r>
      <w:r w:rsidRPr="00CE08A5">
        <w:rPr>
          <w:rFonts w:ascii="GHEA Grapalat" w:hAnsi="GHEA Grapalat"/>
          <w:sz w:val="18"/>
          <w:szCs w:val="18"/>
        </w:rPr>
        <w:t>համար</w:t>
      </w:r>
      <w:r w:rsidRPr="00CE08A5">
        <w:rPr>
          <w:rFonts w:ascii="GHEA Grapalat" w:hAnsi="GHEA Grapalat"/>
          <w:sz w:val="18"/>
          <w:szCs w:val="18"/>
          <w:lang w:val="af-ZA"/>
        </w:rPr>
        <w:t xml:space="preserve">, </w:t>
      </w:r>
      <w:r w:rsidRPr="00CE08A5">
        <w:rPr>
          <w:rFonts w:ascii="GHEA Grapalat" w:hAnsi="GHEA Grapalat"/>
          <w:sz w:val="18"/>
          <w:szCs w:val="18"/>
        </w:rPr>
        <w:t>ապա</w:t>
      </w:r>
      <w:r w:rsidRPr="00CE08A5">
        <w:rPr>
          <w:rFonts w:ascii="GHEA Grapalat" w:hAnsi="GHEA Grapalat"/>
          <w:sz w:val="18"/>
          <w:szCs w:val="18"/>
          <w:lang w:val="af-ZA"/>
        </w:rPr>
        <w:t xml:space="preserve"> </w:t>
      </w:r>
      <w:r w:rsidRPr="00CE08A5">
        <w:rPr>
          <w:rFonts w:ascii="GHEA Grapalat" w:hAnsi="GHEA Grapalat"/>
          <w:sz w:val="18"/>
          <w:szCs w:val="18"/>
        </w:rPr>
        <w:t>հայտի</w:t>
      </w:r>
      <w:r w:rsidRPr="00CE08A5">
        <w:rPr>
          <w:rFonts w:ascii="GHEA Grapalat" w:hAnsi="GHEA Grapalat"/>
          <w:sz w:val="18"/>
          <w:szCs w:val="18"/>
          <w:lang w:val="af-ZA"/>
        </w:rPr>
        <w:t xml:space="preserve"> </w:t>
      </w:r>
      <w:r w:rsidRPr="00CE08A5">
        <w:rPr>
          <w:rFonts w:ascii="GHEA Grapalat" w:hAnsi="GHEA Grapalat"/>
          <w:sz w:val="18"/>
          <w:szCs w:val="18"/>
        </w:rPr>
        <w:t>ապահովումը</w:t>
      </w:r>
      <w:r w:rsidRPr="00CE08A5">
        <w:rPr>
          <w:rFonts w:ascii="GHEA Grapalat" w:hAnsi="GHEA Grapalat"/>
          <w:sz w:val="18"/>
          <w:szCs w:val="18"/>
          <w:lang w:val="af-ZA"/>
        </w:rPr>
        <w:t xml:space="preserve"> </w:t>
      </w:r>
      <w:r w:rsidRPr="00CE08A5">
        <w:rPr>
          <w:rFonts w:ascii="GHEA Grapalat" w:hAnsi="GHEA Grapalat"/>
          <w:sz w:val="18"/>
          <w:szCs w:val="18"/>
        </w:rPr>
        <w:t>կարող</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ներկայացնել</w:t>
      </w:r>
      <w:r w:rsidRPr="00CE08A5">
        <w:rPr>
          <w:rFonts w:ascii="GHEA Grapalat" w:hAnsi="GHEA Grapalat"/>
          <w:sz w:val="18"/>
          <w:szCs w:val="18"/>
          <w:lang w:val="af-ZA"/>
        </w:rPr>
        <w:t xml:space="preserve"> </w:t>
      </w:r>
      <w:r w:rsidRPr="00CE08A5">
        <w:rPr>
          <w:rFonts w:ascii="GHEA Grapalat" w:hAnsi="GHEA Grapalat"/>
          <w:sz w:val="18"/>
          <w:szCs w:val="18"/>
        </w:rPr>
        <w:t>ինչպես</w:t>
      </w:r>
      <w:r w:rsidRPr="00CE08A5">
        <w:rPr>
          <w:rFonts w:ascii="GHEA Grapalat" w:hAnsi="GHEA Grapalat"/>
          <w:sz w:val="18"/>
          <w:szCs w:val="18"/>
          <w:lang w:val="af-ZA"/>
        </w:rPr>
        <w:t xml:space="preserve"> </w:t>
      </w:r>
      <w:r w:rsidRPr="00CE08A5">
        <w:rPr>
          <w:rFonts w:ascii="GHEA Grapalat" w:hAnsi="GHEA Grapalat"/>
          <w:sz w:val="18"/>
          <w:szCs w:val="18"/>
        </w:rPr>
        <w:t>յուրաքանչյուր</w:t>
      </w:r>
      <w:r w:rsidRPr="00CE08A5">
        <w:rPr>
          <w:rFonts w:ascii="GHEA Grapalat" w:hAnsi="GHEA Grapalat"/>
          <w:sz w:val="18"/>
          <w:szCs w:val="18"/>
          <w:lang w:val="af-ZA"/>
        </w:rPr>
        <w:t xml:space="preserve"> </w:t>
      </w:r>
      <w:r w:rsidRPr="00CE08A5">
        <w:rPr>
          <w:rFonts w:ascii="GHEA Grapalat" w:hAnsi="GHEA Grapalat"/>
          <w:sz w:val="18"/>
          <w:szCs w:val="18"/>
        </w:rPr>
        <w:t>չափաբաժնի</w:t>
      </w:r>
      <w:r w:rsidRPr="00CE08A5">
        <w:rPr>
          <w:rFonts w:ascii="GHEA Grapalat" w:hAnsi="GHEA Grapalat"/>
          <w:sz w:val="18"/>
          <w:szCs w:val="18"/>
          <w:lang w:val="af-ZA"/>
        </w:rPr>
        <w:t xml:space="preserve"> </w:t>
      </w:r>
      <w:r w:rsidRPr="00CE08A5">
        <w:rPr>
          <w:rFonts w:ascii="GHEA Grapalat" w:hAnsi="GHEA Grapalat"/>
          <w:sz w:val="18"/>
          <w:szCs w:val="18"/>
        </w:rPr>
        <w:t>համար</w:t>
      </w:r>
      <w:r w:rsidRPr="00CE08A5">
        <w:rPr>
          <w:rFonts w:ascii="GHEA Grapalat" w:hAnsi="GHEA Grapalat"/>
          <w:sz w:val="18"/>
          <w:szCs w:val="18"/>
          <w:lang w:val="af-ZA"/>
        </w:rPr>
        <w:t xml:space="preserve"> </w:t>
      </w:r>
      <w:r w:rsidRPr="00CE08A5">
        <w:rPr>
          <w:rFonts w:ascii="GHEA Grapalat" w:hAnsi="GHEA Grapalat"/>
          <w:sz w:val="18"/>
          <w:szCs w:val="18"/>
        </w:rPr>
        <w:t>առանձին</w:t>
      </w:r>
      <w:r w:rsidRPr="00CE08A5">
        <w:rPr>
          <w:rFonts w:ascii="GHEA Grapalat" w:hAnsi="GHEA Grapalat"/>
          <w:sz w:val="18"/>
          <w:szCs w:val="18"/>
          <w:lang w:val="af-ZA"/>
        </w:rPr>
        <w:t xml:space="preserve">, </w:t>
      </w:r>
      <w:r w:rsidRPr="00CE08A5">
        <w:rPr>
          <w:rFonts w:ascii="GHEA Grapalat" w:hAnsi="GHEA Grapalat"/>
          <w:sz w:val="18"/>
          <w:szCs w:val="18"/>
        </w:rPr>
        <w:t>այնպես</w:t>
      </w:r>
      <w:r w:rsidRPr="00CE08A5">
        <w:rPr>
          <w:rFonts w:ascii="GHEA Grapalat" w:hAnsi="GHEA Grapalat"/>
          <w:sz w:val="18"/>
          <w:szCs w:val="18"/>
          <w:lang w:val="af-ZA"/>
        </w:rPr>
        <w:t xml:space="preserve"> </w:t>
      </w:r>
      <w:r w:rsidRPr="00CE08A5">
        <w:rPr>
          <w:rFonts w:ascii="GHEA Grapalat" w:hAnsi="GHEA Grapalat"/>
          <w:sz w:val="18"/>
          <w:szCs w:val="18"/>
        </w:rPr>
        <w:t>էլ</w:t>
      </w:r>
      <w:r w:rsidRPr="00CE08A5">
        <w:rPr>
          <w:rFonts w:ascii="GHEA Grapalat" w:hAnsi="GHEA Grapalat"/>
          <w:sz w:val="18"/>
          <w:szCs w:val="18"/>
          <w:lang w:val="af-ZA"/>
        </w:rPr>
        <w:t xml:space="preserve"> </w:t>
      </w:r>
      <w:r w:rsidRPr="00CE08A5">
        <w:rPr>
          <w:rFonts w:ascii="GHEA Grapalat" w:hAnsi="GHEA Grapalat"/>
          <w:sz w:val="18"/>
          <w:szCs w:val="18"/>
        </w:rPr>
        <w:t>մեկ</w:t>
      </w:r>
      <w:r w:rsidRPr="00CE08A5">
        <w:rPr>
          <w:rFonts w:ascii="GHEA Grapalat" w:hAnsi="GHEA Grapalat"/>
          <w:sz w:val="18"/>
          <w:szCs w:val="18"/>
          <w:lang w:val="af-ZA"/>
        </w:rPr>
        <w:t xml:space="preserve"> </w:t>
      </w:r>
      <w:r w:rsidRPr="00CE08A5">
        <w:rPr>
          <w:rFonts w:ascii="GHEA Grapalat" w:hAnsi="GHEA Grapalat"/>
          <w:sz w:val="18"/>
          <w:szCs w:val="18"/>
        </w:rPr>
        <w:t>հայտի</w:t>
      </w:r>
      <w:r w:rsidRPr="00CE08A5">
        <w:rPr>
          <w:rFonts w:ascii="GHEA Grapalat" w:hAnsi="GHEA Grapalat"/>
          <w:sz w:val="18"/>
          <w:szCs w:val="18"/>
          <w:lang w:val="af-ZA"/>
        </w:rPr>
        <w:t xml:space="preserve"> </w:t>
      </w:r>
      <w:r w:rsidRPr="00CE08A5">
        <w:rPr>
          <w:rFonts w:ascii="GHEA Grapalat" w:hAnsi="GHEA Grapalat"/>
          <w:sz w:val="18"/>
          <w:szCs w:val="18"/>
        </w:rPr>
        <w:t>ապահովում</w:t>
      </w:r>
      <w:r w:rsidRPr="00CE08A5">
        <w:rPr>
          <w:rFonts w:ascii="GHEA Grapalat" w:hAnsi="GHEA Grapalat"/>
          <w:sz w:val="18"/>
          <w:szCs w:val="18"/>
          <w:lang w:val="af-ZA"/>
        </w:rPr>
        <w:t xml:space="preserve">` </w:t>
      </w:r>
      <w:r w:rsidRPr="00CE08A5">
        <w:rPr>
          <w:rFonts w:ascii="GHEA Grapalat" w:hAnsi="GHEA Grapalat"/>
          <w:sz w:val="18"/>
          <w:szCs w:val="18"/>
        </w:rPr>
        <w:t>բոլոր</w:t>
      </w:r>
      <w:r w:rsidRPr="00CE08A5">
        <w:rPr>
          <w:rFonts w:ascii="GHEA Grapalat" w:hAnsi="GHEA Grapalat"/>
          <w:sz w:val="18"/>
          <w:szCs w:val="18"/>
          <w:lang w:val="af-ZA"/>
        </w:rPr>
        <w:t xml:space="preserve"> </w:t>
      </w:r>
      <w:r w:rsidRPr="00CE08A5">
        <w:rPr>
          <w:rFonts w:ascii="GHEA Grapalat" w:hAnsi="GHEA Grapalat"/>
          <w:sz w:val="18"/>
          <w:szCs w:val="18"/>
        </w:rPr>
        <w:t>չափաբաժինների</w:t>
      </w:r>
      <w:r w:rsidRPr="00CE08A5">
        <w:rPr>
          <w:rFonts w:ascii="GHEA Grapalat" w:hAnsi="GHEA Grapalat"/>
          <w:sz w:val="18"/>
          <w:szCs w:val="18"/>
          <w:lang w:val="af-ZA"/>
        </w:rPr>
        <w:t xml:space="preserve"> </w:t>
      </w:r>
      <w:r w:rsidRPr="00CE08A5">
        <w:rPr>
          <w:rFonts w:ascii="GHEA Grapalat" w:hAnsi="GHEA Grapalat"/>
          <w:sz w:val="18"/>
          <w:szCs w:val="18"/>
        </w:rPr>
        <w:t>համար</w:t>
      </w:r>
      <w:r w:rsidRPr="00CE08A5">
        <w:rPr>
          <w:rFonts w:ascii="GHEA Grapalat" w:hAnsi="GHEA Grapalat"/>
          <w:sz w:val="18"/>
          <w:szCs w:val="18"/>
          <w:lang w:val="af-ZA"/>
        </w:rPr>
        <w:t xml:space="preserve">: </w:t>
      </w:r>
      <w:r w:rsidRPr="00CE08A5">
        <w:rPr>
          <w:rFonts w:ascii="GHEA Grapalat" w:hAnsi="GHEA Grapalat"/>
          <w:sz w:val="18"/>
          <w:szCs w:val="18"/>
        </w:rPr>
        <w:t>Մեկ</w:t>
      </w:r>
      <w:r w:rsidRPr="00CE08A5">
        <w:rPr>
          <w:rFonts w:ascii="GHEA Grapalat" w:hAnsi="GHEA Grapalat"/>
          <w:sz w:val="18"/>
          <w:szCs w:val="18"/>
          <w:lang w:val="af-ZA"/>
        </w:rPr>
        <w:t xml:space="preserve"> </w:t>
      </w:r>
      <w:r w:rsidRPr="00CE08A5">
        <w:rPr>
          <w:rFonts w:ascii="GHEA Grapalat" w:hAnsi="GHEA Grapalat"/>
          <w:sz w:val="18"/>
          <w:szCs w:val="18"/>
        </w:rPr>
        <w:t>հայտի</w:t>
      </w:r>
      <w:r w:rsidRPr="00CE08A5">
        <w:rPr>
          <w:rFonts w:ascii="GHEA Grapalat" w:hAnsi="GHEA Grapalat"/>
          <w:sz w:val="18"/>
          <w:szCs w:val="18"/>
          <w:lang w:val="af-ZA"/>
        </w:rPr>
        <w:t xml:space="preserve"> </w:t>
      </w:r>
      <w:r w:rsidRPr="00CE08A5">
        <w:rPr>
          <w:rFonts w:ascii="GHEA Grapalat" w:hAnsi="GHEA Grapalat"/>
          <w:sz w:val="18"/>
          <w:szCs w:val="18"/>
        </w:rPr>
        <w:t>ապահովում</w:t>
      </w:r>
      <w:r w:rsidRPr="00CE08A5">
        <w:rPr>
          <w:rFonts w:ascii="GHEA Grapalat" w:hAnsi="GHEA Grapalat"/>
          <w:sz w:val="18"/>
          <w:szCs w:val="18"/>
          <w:lang w:val="af-ZA"/>
        </w:rPr>
        <w:t xml:space="preserve"> </w:t>
      </w:r>
      <w:r w:rsidRPr="00CE08A5">
        <w:rPr>
          <w:rFonts w:ascii="GHEA Grapalat" w:hAnsi="GHEA Grapalat"/>
          <w:sz w:val="18"/>
          <w:szCs w:val="18"/>
        </w:rPr>
        <w:t>ներկայացվելու</w:t>
      </w:r>
      <w:r w:rsidRPr="00CE08A5">
        <w:rPr>
          <w:rFonts w:ascii="GHEA Grapalat" w:hAnsi="GHEA Grapalat"/>
          <w:sz w:val="18"/>
          <w:szCs w:val="18"/>
          <w:lang w:val="af-ZA"/>
        </w:rPr>
        <w:t xml:space="preserve"> </w:t>
      </w:r>
      <w:r w:rsidRPr="00CE08A5">
        <w:rPr>
          <w:rFonts w:ascii="GHEA Grapalat" w:hAnsi="GHEA Grapalat"/>
          <w:sz w:val="18"/>
          <w:szCs w:val="18"/>
        </w:rPr>
        <w:t>դեպքում</w:t>
      </w:r>
      <w:r w:rsidRPr="00CE08A5">
        <w:rPr>
          <w:rFonts w:ascii="GHEA Grapalat" w:hAnsi="GHEA Grapalat"/>
          <w:sz w:val="18"/>
          <w:szCs w:val="18"/>
          <w:lang w:val="af-ZA"/>
        </w:rPr>
        <w:t xml:space="preserve">, </w:t>
      </w:r>
      <w:r w:rsidRPr="00CE08A5">
        <w:rPr>
          <w:rFonts w:ascii="GHEA Grapalat" w:hAnsi="GHEA Grapalat"/>
          <w:sz w:val="18"/>
          <w:szCs w:val="18"/>
        </w:rPr>
        <w:t>դրա</w:t>
      </w:r>
      <w:r w:rsidRPr="00CE08A5">
        <w:rPr>
          <w:rFonts w:ascii="GHEA Grapalat" w:hAnsi="GHEA Grapalat"/>
          <w:sz w:val="18"/>
          <w:szCs w:val="18"/>
          <w:lang w:val="af-ZA"/>
        </w:rPr>
        <w:t xml:space="preserve"> </w:t>
      </w:r>
      <w:r w:rsidRPr="00CE08A5">
        <w:rPr>
          <w:rFonts w:ascii="GHEA Grapalat" w:hAnsi="GHEA Grapalat"/>
          <w:sz w:val="18"/>
          <w:szCs w:val="18"/>
        </w:rPr>
        <w:t>գումարը</w:t>
      </w:r>
      <w:r w:rsidRPr="00CE08A5">
        <w:rPr>
          <w:rFonts w:ascii="GHEA Grapalat" w:hAnsi="GHEA Grapalat"/>
          <w:sz w:val="18"/>
          <w:szCs w:val="18"/>
          <w:lang w:val="af-ZA"/>
        </w:rPr>
        <w:t xml:space="preserve"> </w:t>
      </w:r>
      <w:r w:rsidRPr="00CE08A5">
        <w:rPr>
          <w:rFonts w:ascii="GHEA Grapalat" w:hAnsi="GHEA Grapalat"/>
          <w:sz w:val="18"/>
          <w:szCs w:val="18"/>
        </w:rPr>
        <w:t>հաշվարկվում</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ներկայացված</w:t>
      </w:r>
      <w:r w:rsidRPr="00CE08A5">
        <w:rPr>
          <w:rFonts w:ascii="GHEA Grapalat" w:hAnsi="GHEA Grapalat"/>
          <w:sz w:val="18"/>
          <w:szCs w:val="18"/>
          <w:lang w:val="af-ZA"/>
        </w:rPr>
        <w:t xml:space="preserve"> </w:t>
      </w:r>
      <w:r w:rsidRPr="00CE08A5">
        <w:rPr>
          <w:rFonts w:ascii="GHEA Grapalat" w:hAnsi="GHEA Grapalat"/>
          <w:sz w:val="18"/>
          <w:szCs w:val="18"/>
        </w:rPr>
        <w:t>չափաբաժինների</w:t>
      </w:r>
      <w:r w:rsidRPr="00CE08A5">
        <w:rPr>
          <w:rFonts w:ascii="GHEA Grapalat" w:hAnsi="GHEA Grapalat"/>
          <w:sz w:val="18"/>
          <w:szCs w:val="18"/>
          <w:lang w:val="af-ZA"/>
        </w:rPr>
        <w:t xml:space="preserve"> </w:t>
      </w:r>
      <w:r w:rsidRPr="00CE08A5">
        <w:rPr>
          <w:rFonts w:ascii="GHEA Grapalat" w:hAnsi="GHEA Grapalat"/>
          <w:sz w:val="18"/>
          <w:szCs w:val="18"/>
        </w:rPr>
        <w:t>գնային</w:t>
      </w:r>
      <w:r w:rsidRPr="00CE08A5">
        <w:rPr>
          <w:rFonts w:ascii="GHEA Grapalat" w:hAnsi="GHEA Grapalat"/>
          <w:sz w:val="18"/>
          <w:szCs w:val="18"/>
          <w:lang w:val="af-ZA"/>
        </w:rPr>
        <w:t xml:space="preserve"> </w:t>
      </w:r>
      <w:r w:rsidRPr="00CE08A5">
        <w:rPr>
          <w:rFonts w:ascii="GHEA Grapalat" w:hAnsi="GHEA Grapalat"/>
          <w:sz w:val="18"/>
          <w:szCs w:val="18"/>
        </w:rPr>
        <w:t>առաջարկների</w:t>
      </w:r>
      <w:r w:rsidRPr="00CE08A5">
        <w:rPr>
          <w:rFonts w:ascii="GHEA Grapalat" w:hAnsi="GHEA Grapalat"/>
          <w:sz w:val="18"/>
          <w:szCs w:val="18"/>
          <w:lang w:val="af-ZA"/>
        </w:rPr>
        <w:t xml:space="preserve"> </w:t>
      </w:r>
      <w:r w:rsidRPr="00CE08A5">
        <w:rPr>
          <w:rFonts w:ascii="GHEA Grapalat" w:hAnsi="GHEA Grapalat"/>
          <w:sz w:val="18"/>
          <w:szCs w:val="18"/>
        </w:rPr>
        <w:t>հանրագումարի</w:t>
      </w:r>
      <w:r w:rsidRPr="00CE08A5">
        <w:rPr>
          <w:rFonts w:ascii="GHEA Grapalat" w:hAnsi="GHEA Grapalat"/>
          <w:sz w:val="18"/>
          <w:szCs w:val="18"/>
          <w:lang w:val="af-ZA"/>
        </w:rPr>
        <w:t xml:space="preserve"> </w:t>
      </w:r>
      <w:r w:rsidRPr="00CE08A5">
        <w:rPr>
          <w:rFonts w:ascii="GHEA Grapalat" w:hAnsi="GHEA Grapalat"/>
          <w:sz w:val="18"/>
          <w:szCs w:val="18"/>
        </w:rPr>
        <w:t>նկատմամբ</w:t>
      </w:r>
      <w:r w:rsidRPr="00CE08A5">
        <w:rPr>
          <w:rFonts w:ascii="GHEA Grapalat" w:hAnsi="GHEA Grapalat"/>
          <w:sz w:val="18"/>
          <w:szCs w:val="18"/>
          <w:lang w:val="af-ZA"/>
        </w:rPr>
        <w:t xml:space="preserve">: </w:t>
      </w:r>
      <w:r w:rsidRPr="00CE08A5">
        <w:rPr>
          <w:rFonts w:ascii="GHEA Grapalat" w:hAnsi="GHEA Grapalat"/>
          <w:sz w:val="18"/>
          <w:szCs w:val="18"/>
        </w:rPr>
        <w:t>Եթե</w:t>
      </w:r>
      <w:r w:rsidRPr="00CE08A5">
        <w:rPr>
          <w:rFonts w:ascii="GHEA Grapalat" w:hAnsi="GHEA Grapalat"/>
          <w:sz w:val="18"/>
          <w:szCs w:val="18"/>
          <w:lang w:val="af-ZA"/>
        </w:rPr>
        <w:t xml:space="preserve"> </w:t>
      </w:r>
      <w:r w:rsidRPr="00CE08A5">
        <w:rPr>
          <w:rFonts w:ascii="GHEA Grapalat" w:hAnsi="GHEA Grapalat"/>
          <w:sz w:val="18"/>
          <w:szCs w:val="18"/>
        </w:rPr>
        <w:t>ըստ</w:t>
      </w:r>
      <w:r w:rsidRPr="00CE08A5">
        <w:rPr>
          <w:rFonts w:ascii="GHEA Grapalat" w:hAnsi="GHEA Grapalat"/>
          <w:sz w:val="18"/>
          <w:szCs w:val="18"/>
          <w:lang w:val="af-ZA"/>
        </w:rPr>
        <w:t xml:space="preserve"> </w:t>
      </w:r>
      <w:r w:rsidRPr="00CE08A5">
        <w:rPr>
          <w:rFonts w:ascii="GHEA Grapalat" w:hAnsi="GHEA Grapalat"/>
          <w:sz w:val="18"/>
          <w:szCs w:val="18"/>
        </w:rPr>
        <w:t>չափաբաժինների</w:t>
      </w:r>
      <w:r w:rsidRPr="00CE08A5">
        <w:rPr>
          <w:rFonts w:ascii="GHEA Grapalat" w:hAnsi="GHEA Grapalat"/>
          <w:sz w:val="18"/>
          <w:szCs w:val="18"/>
          <w:lang w:val="af-ZA"/>
        </w:rPr>
        <w:t xml:space="preserve"> </w:t>
      </w:r>
      <w:r w:rsidRPr="00CE08A5">
        <w:rPr>
          <w:rFonts w:ascii="GHEA Grapalat" w:hAnsi="GHEA Grapalat"/>
          <w:sz w:val="18"/>
          <w:szCs w:val="18"/>
        </w:rPr>
        <w:t>ներկայացված</w:t>
      </w:r>
      <w:r w:rsidRPr="00CE08A5">
        <w:rPr>
          <w:rFonts w:ascii="GHEA Grapalat" w:hAnsi="GHEA Grapalat"/>
          <w:sz w:val="18"/>
          <w:szCs w:val="18"/>
          <w:lang w:val="af-ZA"/>
        </w:rPr>
        <w:t xml:space="preserve"> </w:t>
      </w:r>
      <w:r w:rsidRPr="00CE08A5">
        <w:rPr>
          <w:rFonts w:ascii="GHEA Grapalat" w:hAnsi="GHEA Grapalat"/>
          <w:sz w:val="18"/>
          <w:szCs w:val="18"/>
        </w:rPr>
        <w:t>գնային</w:t>
      </w:r>
      <w:r w:rsidRPr="00CE08A5">
        <w:rPr>
          <w:rFonts w:ascii="GHEA Grapalat" w:hAnsi="GHEA Grapalat"/>
          <w:sz w:val="18"/>
          <w:szCs w:val="18"/>
          <w:lang w:val="af-ZA"/>
        </w:rPr>
        <w:t xml:space="preserve"> </w:t>
      </w:r>
      <w:r w:rsidRPr="00CE08A5">
        <w:rPr>
          <w:rFonts w:ascii="GHEA Grapalat" w:hAnsi="GHEA Grapalat"/>
          <w:sz w:val="18"/>
          <w:szCs w:val="18"/>
        </w:rPr>
        <w:t>առաջարկների</w:t>
      </w:r>
      <w:r w:rsidRPr="00CE08A5">
        <w:rPr>
          <w:rFonts w:ascii="GHEA Grapalat" w:hAnsi="GHEA Grapalat"/>
          <w:sz w:val="18"/>
          <w:szCs w:val="18"/>
          <w:lang w:val="af-ZA"/>
        </w:rPr>
        <w:t xml:space="preserve"> </w:t>
      </w:r>
      <w:r w:rsidRPr="00CE08A5">
        <w:rPr>
          <w:rFonts w:ascii="GHEA Grapalat" w:hAnsi="GHEA Grapalat"/>
          <w:sz w:val="18"/>
          <w:szCs w:val="18"/>
        </w:rPr>
        <w:t>հանրագումարը</w:t>
      </w:r>
      <w:r w:rsidRPr="00CE08A5">
        <w:rPr>
          <w:rFonts w:ascii="GHEA Grapalat" w:hAnsi="GHEA Grapalat"/>
          <w:sz w:val="18"/>
          <w:szCs w:val="18"/>
          <w:lang w:val="af-ZA"/>
        </w:rPr>
        <w:t xml:space="preserve"> </w:t>
      </w:r>
      <w:r w:rsidRPr="00CE08A5">
        <w:rPr>
          <w:rFonts w:ascii="GHEA Grapalat" w:hAnsi="GHEA Grapalat"/>
          <w:sz w:val="18"/>
          <w:szCs w:val="18"/>
        </w:rPr>
        <w:t>գերազանցում</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lang w:val="hy-AM"/>
        </w:rPr>
        <w:t>10</w:t>
      </w:r>
      <w:r w:rsidRPr="00CE08A5">
        <w:rPr>
          <w:rFonts w:ascii="GHEA Grapalat" w:hAnsi="GHEA Grapalat"/>
          <w:sz w:val="18"/>
          <w:szCs w:val="18"/>
          <w:lang w:val="af-ZA"/>
        </w:rPr>
        <w:t xml:space="preserve"> </w:t>
      </w:r>
      <w:r w:rsidRPr="00CE08A5">
        <w:rPr>
          <w:rFonts w:ascii="GHEA Grapalat" w:hAnsi="GHEA Grapalat"/>
          <w:sz w:val="18"/>
          <w:szCs w:val="18"/>
        </w:rPr>
        <w:t>մլն</w:t>
      </w:r>
      <w:r w:rsidRPr="00CE08A5">
        <w:rPr>
          <w:rFonts w:ascii="GHEA Grapalat" w:hAnsi="GHEA Grapalat"/>
          <w:sz w:val="18"/>
          <w:szCs w:val="18"/>
          <w:lang w:val="af-ZA"/>
        </w:rPr>
        <w:t xml:space="preserve">. </w:t>
      </w:r>
      <w:r w:rsidRPr="00CE08A5">
        <w:rPr>
          <w:rFonts w:ascii="GHEA Grapalat" w:hAnsi="GHEA Grapalat"/>
          <w:sz w:val="18"/>
          <w:szCs w:val="18"/>
        </w:rPr>
        <w:t>ՀՀ</w:t>
      </w:r>
      <w:r w:rsidRPr="00CE08A5">
        <w:rPr>
          <w:rFonts w:ascii="GHEA Grapalat" w:hAnsi="GHEA Grapalat"/>
          <w:sz w:val="18"/>
          <w:szCs w:val="18"/>
          <w:lang w:val="af-ZA"/>
        </w:rPr>
        <w:t xml:space="preserve"> </w:t>
      </w:r>
      <w:r w:rsidRPr="00CE08A5">
        <w:rPr>
          <w:rFonts w:ascii="GHEA Grapalat" w:hAnsi="GHEA Grapalat"/>
          <w:sz w:val="18"/>
          <w:szCs w:val="18"/>
        </w:rPr>
        <w:t>դրամը</w:t>
      </w:r>
      <w:r w:rsidRPr="00CE08A5">
        <w:rPr>
          <w:rFonts w:ascii="GHEA Grapalat" w:hAnsi="GHEA Grapalat"/>
          <w:sz w:val="18"/>
          <w:szCs w:val="18"/>
          <w:lang w:val="af-ZA"/>
        </w:rPr>
        <w:t xml:space="preserve">, </w:t>
      </w:r>
      <w:r w:rsidRPr="00CE08A5">
        <w:rPr>
          <w:rFonts w:ascii="GHEA Grapalat" w:hAnsi="GHEA Grapalat"/>
          <w:sz w:val="18"/>
          <w:szCs w:val="18"/>
        </w:rPr>
        <w:t>սակայն</w:t>
      </w:r>
      <w:r w:rsidRPr="00CE08A5">
        <w:rPr>
          <w:rFonts w:ascii="GHEA Grapalat" w:hAnsi="GHEA Grapalat"/>
          <w:sz w:val="18"/>
          <w:szCs w:val="18"/>
          <w:lang w:val="af-ZA"/>
        </w:rPr>
        <w:t xml:space="preserve"> </w:t>
      </w:r>
      <w:r w:rsidRPr="00CE08A5">
        <w:rPr>
          <w:rFonts w:ascii="GHEA Grapalat" w:hAnsi="GHEA Grapalat"/>
          <w:sz w:val="18"/>
          <w:szCs w:val="18"/>
        </w:rPr>
        <w:t>ըստ</w:t>
      </w:r>
      <w:r w:rsidRPr="00CE08A5">
        <w:rPr>
          <w:rFonts w:ascii="GHEA Grapalat" w:hAnsi="GHEA Grapalat"/>
          <w:sz w:val="18"/>
          <w:szCs w:val="18"/>
          <w:lang w:val="af-ZA"/>
        </w:rPr>
        <w:t xml:space="preserve"> </w:t>
      </w:r>
      <w:r w:rsidRPr="00CE08A5">
        <w:rPr>
          <w:rFonts w:ascii="GHEA Grapalat" w:hAnsi="GHEA Grapalat"/>
          <w:sz w:val="18"/>
          <w:szCs w:val="18"/>
        </w:rPr>
        <w:t>առանձին</w:t>
      </w:r>
      <w:r w:rsidRPr="00CE08A5">
        <w:rPr>
          <w:rFonts w:ascii="GHEA Grapalat" w:hAnsi="GHEA Grapalat"/>
          <w:sz w:val="18"/>
          <w:szCs w:val="18"/>
          <w:lang w:val="af-ZA"/>
        </w:rPr>
        <w:t xml:space="preserve"> </w:t>
      </w:r>
      <w:r w:rsidRPr="00CE08A5">
        <w:rPr>
          <w:rFonts w:ascii="GHEA Grapalat" w:hAnsi="GHEA Grapalat"/>
          <w:sz w:val="18"/>
          <w:szCs w:val="18"/>
        </w:rPr>
        <w:t>չափաբաժինների</w:t>
      </w:r>
      <w:r w:rsidRPr="00CE08A5">
        <w:rPr>
          <w:rFonts w:ascii="GHEA Grapalat" w:hAnsi="GHEA Grapalat"/>
          <w:sz w:val="18"/>
          <w:szCs w:val="18"/>
          <w:lang w:val="af-ZA"/>
        </w:rPr>
        <w:t xml:space="preserve"> </w:t>
      </w:r>
      <w:r w:rsidRPr="00CE08A5">
        <w:rPr>
          <w:rFonts w:ascii="GHEA Grapalat" w:hAnsi="GHEA Grapalat"/>
          <w:sz w:val="18"/>
          <w:szCs w:val="18"/>
        </w:rPr>
        <w:t>ներկայացված</w:t>
      </w:r>
      <w:r w:rsidRPr="00CE08A5">
        <w:rPr>
          <w:rFonts w:ascii="GHEA Grapalat" w:hAnsi="GHEA Grapalat"/>
          <w:sz w:val="18"/>
          <w:szCs w:val="18"/>
          <w:lang w:val="af-ZA"/>
        </w:rPr>
        <w:t xml:space="preserve"> </w:t>
      </w:r>
      <w:r w:rsidRPr="00CE08A5">
        <w:rPr>
          <w:rFonts w:ascii="GHEA Grapalat" w:hAnsi="GHEA Grapalat"/>
          <w:sz w:val="18"/>
          <w:szCs w:val="18"/>
        </w:rPr>
        <w:t>գնային</w:t>
      </w:r>
      <w:r w:rsidRPr="00CE08A5">
        <w:rPr>
          <w:rFonts w:ascii="GHEA Grapalat" w:hAnsi="GHEA Grapalat"/>
          <w:sz w:val="18"/>
          <w:szCs w:val="18"/>
          <w:lang w:val="af-ZA"/>
        </w:rPr>
        <w:t xml:space="preserve"> </w:t>
      </w:r>
      <w:r w:rsidRPr="00CE08A5">
        <w:rPr>
          <w:rFonts w:ascii="GHEA Grapalat" w:hAnsi="GHEA Grapalat"/>
          <w:sz w:val="18"/>
          <w:szCs w:val="18"/>
        </w:rPr>
        <w:t>առաջարկները</w:t>
      </w:r>
      <w:r w:rsidRPr="00CE08A5">
        <w:rPr>
          <w:rFonts w:ascii="GHEA Grapalat" w:hAnsi="GHEA Grapalat"/>
          <w:sz w:val="18"/>
          <w:szCs w:val="18"/>
          <w:lang w:val="af-ZA"/>
        </w:rPr>
        <w:t xml:space="preserve"> </w:t>
      </w:r>
      <w:r w:rsidRPr="00CE08A5">
        <w:rPr>
          <w:rFonts w:ascii="GHEA Grapalat" w:hAnsi="GHEA Grapalat"/>
          <w:sz w:val="18"/>
          <w:szCs w:val="18"/>
        </w:rPr>
        <w:t>չեն</w:t>
      </w:r>
      <w:r w:rsidRPr="00CE08A5">
        <w:rPr>
          <w:rFonts w:ascii="GHEA Grapalat" w:hAnsi="GHEA Grapalat"/>
          <w:sz w:val="18"/>
          <w:szCs w:val="18"/>
          <w:lang w:val="af-ZA"/>
        </w:rPr>
        <w:t xml:space="preserve"> </w:t>
      </w:r>
      <w:r w:rsidRPr="00CE08A5">
        <w:rPr>
          <w:rFonts w:ascii="GHEA Grapalat" w:hAnsi="GHEA Grapalat"/>
          <w:sz w:val="18"/>
          <w:szCs w:val="18"/>
        </w:rPr>
        <w:t>գերազանցում</w:t>
      </w:r>
      <w:r w:rsidRPr="00CE08A5">
        <w:rPr>
          <w:rFonts w:ascii="GHEA Grapalat" w:hAnsi="GHEA Grapalat"/>
          <w:sz w:val="18"/>
          <w:szCs w:val="18"/>
          <w:lang w:val="af-ZA"/>
        </w:rPr>
        <w:t xml:space="preserve"> </w:t>
      </w:r>
      <w:r w:rsidRPr="00CE08A5">
        <w:rPr>
          <w:rFonts w:ascii="GHEA Grapalat" w:hAnsi="GHEA Grapalat"/>
          <w:sz w:val="18"/>
          <w:szCs w:val="18"/>
        </w:rPr>
        <w:t>այդ</w:t>
      </w:r>
      <w:r w:rsidRPr="00CE08A5">
        <w:rPr>
          <w:rFonts w:ascii="GHEA Grapalat" w:hAnsi="GHEA Grapalat"/>
          <w:sz w:val="18"/>
          <w:szCs w:val="18"/>
          <w:lang w:val="af-ZA"/>
        </w:rPr>
        <w:t xml:space="preserve"> </w:t>
      </w:r>
      <w:r w:rsidRPr="00CE08A5">
        <w:rPr>
          <w:rFonts w:ascii="GHEA Grapalat" w:hAnsi="GHEA Grapalat"/>
          <w:sz w:val="18"/>
          <w:szCs w:val="18"/>
        </w:rPr>
        <w:t>չափը</w:t>
      </w:r>
      <w:r w:rsidRPr="00CE08A5">
        <w:rPr>
          <w:rFonts w:ascii="GHEA Grapalat" w:hAnsi="GHEA Grapalat"/>
          <w:sz w:val="18"/>
          <w:szCs w:val="18"/>
          <w:lang w:val="af-ZA"/>
        </w:rPr>
        <w:t xml:space="preserve">, </w:t>
      </w:r>
      <w:r w:rsidRPr="00CE08A5">
        <w:rPr>
          <w:rFonts w:ascii="GHEA Grapalat" w:hAnsi="GHEA Grapalat"/>
          <w:sz w:val="18"/>
          <w:szCs w:val="18"/>
        </w:rPr>
        <w:t>ապա</w:t>
      </w:r>
      <w:r w:rsidRPr="00CE08A5">
        <w:rPr>
          <w:rFonts w:ascii="GHEA Grapalat" w:hAnsi="GHEA Grapalat" w:cs="Arial Armenian"/>
          <w:sz w:val="18"/>
          <w:szCs w:val="18"/>
          <w:lang w:val="af-ZA"/>
        </w:rPr>
        <w:t xml:space="preserve"> </w:t>
      </w:r>
      <w:r w:rsidRPr="00CE08A5">
        <w:rPr>
          <w:rFonts w:ascii="GHEA Grapalat" w:hAnsi="GHEA Grapalat"/>
          <w:sz w:val="18"/>
          <w:szCs w:val="18"/>
        </w:rPr>
        <w:t>հայտի</w:t>
      </w:r>
      <w:r w:rsidRPr="00CE08A5">
        <w:rPr>
          <w:rFonts w:ascii="GHEA Grapalat" w:hAnsi="GHEA Grapalat"/>
          <w:sz w:val="18"/>
          <w:szCs w:val="18"/>
          <w:lang w:val="af-ZA"/>
        </w:rPr>
        <w:t xml:space="preserve"> </w:t>
      </w:r>
      <w:r w:rsidRPr="00CE08A5">
        <w:rPr>
          <w:rFonts w:ascii="GHEA Grapalat" w:hAnsi="GHEA Grapalat"/>
          <w:sz w:val="18"/>
          <w:szCs w:val="18"/>
        </w:rPr>
        <w:t>ապահովում</w:t>
      </w:r>
      <w:r w:rsidRPr="00CE08A5">
        <w:rPr>
          <w:rFonts w:ascii="GHEA Grapalat" w:hAnsi="GHEA Grapalat"/>
          <w:sz w:val="18"/>
          <w:szCs w:val="18"/>
          <w:lang w:val="af-ZA"/>
        </w:rPr>
        <w:t xml:space="preserve"> </w:t>
      </w:r>
      <w:r w:rsidRPr="00CE08A5">
        <w:rPr>
          <w:rFonts w:ascii="GHEA Grapalat" w:hAnsi="GHEA Grapalat"/>
          <w:sz w:val="18"/>
          <w:szCs w:val="18"/>
        </w:rPr>
        <w:t>չի</w:t>
      </w:r>
      <w:r w:rsidRPr="00CE08A5">
        <w:rPr>
          <w:rFonts w:ascii="GHEA Grapalat" w:hAnsi="GHEA Grapalat"/>
          <w:sz w:val="18"/>
          <w:szCs w:val="18"/>
          <w:lang w:val="af-ZA"/>
        </w:rPr>
        <w:t xml:space="preserve"> </w:t>
      </w:r>
      <w:r w:rsidRPr="00CE08A5">
        <w:rPr>
          <w:rFonts w:ascii="GHEA Grapalat" w:hAnsi="GHEA Grapalat"/>
          <w:sz w:val="18"/>
          <w:szCs w:val="18"/>
        </w:rPr>
        <w:t>ներկայացվում</w:t>
      </w:r>
      <w:r w:rsidRPr="00CE08A5">
        <w:rPr>
          <w:rFonts w:ascii="GHEA Grapalat" w:hAnsi="GHEA Grapalat"/>
          <w:sz w:val="18"/>
          <w:szCs w:val="18"/>
          <w:lang w:val="af-ZA"/>
        </w:rPr>
        <w:t>.</w:t>
      </w:r>
    </w:p>
    <w:p w:rsidR="00886C13" w:rsidRPr="00CE08A5" w:rsidRDefault="00886C13" w:rsidP="00886C13">
      <w:pPr>
        <w:ind w:firstLine="375"/>
        <w:jc w:val="both"/>
        <w:rPr>
          <w:rFonts w:ascii="GHEA Grapalat" w:hAnsi="GHEA Grapalat"/>
          <w:color w:val="FFFFFF"/>
          <w:sz w:val="18"/>
          <w:szCs w:val="18"/>
          <w:lang w:val="af-ZA"/>
        </w:rPr>
      </w:pPr>
      <w:r w:rsidRPr="00CE08A5">
        <w:rPr>
          <w:rFonts w:ascii="GHEA Grapalat" w:hAnsi="GHEA Grapalat"/>
          <w:sz w:val="18"/>
          <w:szCs w:val="18"/>
        </w:rPr>
        <w:t>բ</w:t>
      </w:r>
      <w:r w:rsidRPr="00CE08A5">
        <w:rPr>
          <w:rFonts w:ascii="GHEA Grapalat" w:hAnsi="GHEA Grapalat"/>
          <w:sz w:val="18"/>
          <w:szCs w:val="18"/>
          <w:lang w:val="hy-AM"/>
        </w:rPr>
        <w:t>.</w:t>
      </w:r>
      <w:r w:rsidRPr="00CE08A5">
        <w:rPr>
          <w:rFonts w:ascii="GHEA Grapalat" w:hAnsi="GHEA Grapalat"/>
          <w:sz w:val="18"/>
          <w:szCs w:val="18"/>
          <w:lang w:val="af-ZA"/>
        </w:rPr>
        <w:t xml:space="preserve"> </w:t>
      </w:r>
      <w:r w:rsidRPr="00CE08A5">
        <w:rPr>
          <w:rFonts w:ascii="GHEA Grapalat" w:hAnsi="GHEA Grapalat"/>
          <w:sz w:val="18"/>
          <w:szCs w:val="18"/>
        </w:rPr>
        <w:t>Մասնակիցը</w:t>
      </w:r>
      <w:r w:rsidRPr="00CE08A5">
        <w:rPr>
          <w:rFonts w:ascii="GHEA Grapalat" w:hAnsi="GHEA Grapalat"/>
          <w:sz w:val="18"/>
          <w:szCs w:val="18"/>
          <w:lang w:val="af-ZA"/>
        </w:rPr>
        <w:t xml:space="preserve"> </w:t>
      </w:r>
      <w:r w:rsidRPr="00CE08A5">
        <w:rPr>
          <w:rFonts w:ascii="GHEA Grapalat" w:hAnsi="GHEA Grapalat"/>
          <w:sz w:val="18"/>
          <w:szCs w:val="18"/>
        </w:rPr>
        <w:t>հրաժարվում</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որևէ</w:t>
      </w:r>
      <w:r w:rsidRPr="00CE08A5">
        <w:rPr>
          <w:rFonts w:ascii="GHEA Grapalat" w:hAnsi="GHEA Grapalat"/>
          <w:sz w:val="18"/>
          <w:szCs w:val="18"/>
          <w:lang w:val="af-ZA"/>
        </w:rPr>
        <w:t xml:space="preserve"> </w:t>
      </w:r>
      <w:r w:rsidRPr="00CE08A5">
        <w:rPr>
          <w:rFonts w:ascii="GHEA Grapalat" w:hAnsi="GHEA Grapalat"/>
          <w:sz w:val="18"/>
          <w:szCs w:val="18"/>
        </w:rPr>
        <w:t>չափաբաժնից</w:t>
      </w:r>
      <w:r w:rsidRPr="00CE08A5">
        <w:rPr>
          <w:rFonts w:ascii="GHEA Grapalat" w:hAnsi="GHEA Grapalat"/>
          <w:sz w:val="18"/>
          <w:szCs w:val="18"/>
          <w:lang w:val="af-ZA"/>
        </w:rPr>
        <w:t xml:space="preserve"> </w:t>
      </w:r>
      <w:r w:rsidRPr="00CE08A5">
        <w:rPr>
          <w:rFonts w:ascii="GHEA Grapalat" w:hAnsi="GHEA Grapalat"/>
          <w:sz w:val="18"/>
          <w:szCs w:val="18"/>
        </w:rPr>
        <w:t>կամ</w:t>
      </w:r>
      <w:r w:rsidRPr="00CE08A5">
        <w:rPr>
          <w:rFonts w:ascii="GHEA Grapalat" w:hAnsi="GHEA Grapalat"/>
          <w:sz w:val="18"/>
          <w:szCs w:val="18"/>
          <w:lang w:val="af-ZA"/>
        </w:rPr>
        <w:t xml:space="preserve"> </w:t>
      </w:r>
      <w:r w:rsidRPr="00CE08A5">
        <w:rPr>
          <w:rFonts w:ascii="GHEA Grapalat" w:hAnsi="GHEA Grapalat"/>
          <w:sz w:val="18"/>
          <w:szCs w:val="18"/>
        </w:rPr>
        <w:t>պայմանագիր</w:t>
      </w:r>
      <w:r w:rsidRPr="00CE08A5">
        <w:rPr>
          <w:rFonts w:ascii="GHEA Grapalat" w:hAnsi="GHEA Grapalat"/>
          <w:sz w:val="18"/>
          <w:szCs w:val="18"/>
          <w:lang w:val="af-ZA"/>
        </w:rPr>
        <w:t xml:space="preserve"> </w:t>
      </w:r>
      <w:r w:rsidRPr="00CE08A5">
        <w:rPr>
          <w:rFonts w:ascii="GHEA Grapalat" w:hAnsi="GHEA Grapalat"/>
          <w:sz w:val="18"/>
          <w:szCs w:val="18"/>
        </w:rPr>
        <w:t>կնքելուց</w:t>
      </w:r>
      <w:r w:rsidRPr="00CE08A5">
        <w:rPr>
          <w:rFonts w:ascii="GHEA Grapalat" w:hAnsi="GHEA Grapalat"/>
          <w:sz w:val="18"/>
          <w:szCs w:val="18"/>
          <w:lang w:val="af-ZA"/>
        </w:rPr>
        <w:t xml:space="preserve"> </w:t>
      </w:r>
      <w:r w:rsidRPr="00CE08A5">
        <w:rPr>
          <w:rFonts w:ascii="GHEA Grapalat" w:hAnsi="GHEA Grapalat"/>
          <w:sz w:val="18"/>
          <w:szCs w:val="18"/>
        </w:rPr>
        <w:t>կամ</w:t>
      </w:r>
      <w:r w:rsidRPr="00CE08A5">
        <w:rPr>
          <w:rFonts w:ascii="GHEA Grapalat" w:hAnsi="GHEA Grapalat"/>
          <w:sz w:val="18"/>
          <w:szCs w:val="18"/>
          <w:lang w:val="af-ZA"/>
        </w:rPr>
        <w:t xml:space="preserve"> </w:t>
      </w:r>
      <w:r w:rsidRPr="00CE08A5">
        <w:rPr>
          <w:rFonts w:ascii="GHEA Grapalat" w:hAnsi="GHEA Grapalat"/>
          <w:sz w:val="18"/>
          <w:szCs w:val="18"/>
        </w:rPr>
        <w:t>զրկվում</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պայմանագիր</w:t>
      </w:r>
      <w:r w:rsidRPr="00CE08A5">
        <w:rPr>
          <w:rFonts w:ascii="GHEA Grapalat" w:hAnsi="GHEA Grapalat"/>
          <w:sz w:val="18"/>
          <w:szCs w:val="18"/>
          <w:lang w:val="af-ZA"/>
        </w:rPr>
        <w:t xml:space="preserve"> </w:t>
      </w:r>
      <w:r w:rsidRPr="00CE08A5">
        <w:rPr>
          <w:rFonts w:ascii="GHEA Grapalat" w:hAnsi="GHEA Grapalat"/>
          <w:sz w:val="18"/>
          <w:szCs w:val="18"/>
        </w:rPr>
        <w:t>կնքելու</w:t>
      </w:r>
      <w:r w:rsidRPr="00CE08A5">
        <w:rPr>
          <w:rFonts w:ascii="GHEA Grapalat" w:hAnsi="GHEA Grapalat"/>
          <w:sz w:val="18"/>
          <w:szCs w:val="18"/>
          <w:lang w:val="af-ZA"/>
        </w:rPr>
        <w:t xml:space="preserve"> </w:t>
      </w:r>
      <w:r w:rsidRPr="00CE08A5">
        <w:rPr>
          <w:rFonts w:ascii="GHEA Grapalat" w:hAnsi="GHEA Grapalat"/>
          <w:sz w:val="18"/>
          <w:szCs w:val="18"/>
        </w:rPr>
        <w:t>իրավունքից</w:t>
      </w:r>
      <w:r w:rsidRPr="00CE08A5">
        <w:rPr>
          <w:rFonts w:ascii="GHEA Grapalat" w:hAnsi="GHEA Grapalat"/>
          <w:sz w:val="18"/>
          <w:szCs w:val="18"/>
          <w:lang w:val="af-ZA"/>
        </w:rPr>
        <w:t xml:space="preserve">, </w:t>
      </w:r>
      <w:r w:rsidRPr="00CE08A5">
        <w:rPr>
          <w:rFonts w:ascii="GHEA Grapalat" w:hAnsi="GHEA Grapalat"/>
          <w:sz w:val="18"/>
          <w:szCs w:val="18"/>
        </w:rPr>
        <w:t>ապա</w:t>
      </w:r>
      <w:r w:rsidRPr="00CE08A5">
        <w:rPr>
          <w:rFonts w:ascii="GHEA Grapalat" w:hAnsi="GHEA Grapalat"/>
          <w:sz w:val="18"/>
          <w:szCs w:val="18"/>
          <w:lang w:val="af-ZA"/>
        </w:rPr>
        <w:t xml:space="preserve"> </w:t>
      </w:r>
      <w:r w:rsidRPr="00CE08A5">
        <w:rPr>
          <w:rFonts w:ascii="GHEA Grapalat" w:hAnsi="GHEA Grapalat"/>
          <w:sz w:val="18"/>
          <w:szCs w:val="18"/>
        </w:rPr>
        <w:t>հայտի</w:t>
      </w:r>
      <w:r w:rsidRPr="00CE08A5">
        <w:rPr>
          <w:rFonts w:ascii="GHEA Grapalat" w:hAnsi="GHEA Grapalat"/>
          <w:sz w:val="18"/>
          <w:szCs w:val="18"/>
          <w:lang w:val="af-ZA"/>
        </w:rPr>
        <w:t xml:space="preserve"> </w:t>
      </w:r>
      <w:r w:rsidRPr="00CE08A5">
        <w:rPr>
          <w:rFonts w:ascii="GHEA Grapalat" w:hAnsi="GHEA Grapalat"/>
          <w:sz w:val="18"/>
          <w:szCs w:val="18"/>
        </w:rPr>
        <w:t>ապահովումը</w:t>
      </w:r>
      <w:r w:rsidRPr="00CE08A5">
        <w:rPr>
          <w:rFonts w:ascii="GHEA Grapalat" w:hAnsi="GHEA Grapalat"/>
          <w:sz w:val="18"/>
          <w:szCs w:val="18"/>
          <w:lang w:val="af-ZA"/>
        </w:rPr>
        <w:t xml:space="preserve"> </w:t>
      </w:r>
      <w:r w:rsidRPr="00CE08A5">
        <w:rPr>
          <w:rFonts w:ascii="GHEA Grapalat" w:hAnsi="GHEA Grapalat"/>
          <w:sz w:val="18"/>
          <w:szCs w:val="18"/>
        </w:rPr>
        <w:t>վճարվում</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միայն</w:t>
      </w:r>
      <w:r w:rsidRPr="00CE08A5">
        <w:rPr>
          <w:rFonts w:ascii="GHEA Grapalat" w:hAnsi="GHEA Grapalat"/>
          <w:sz w:val="18"/>
          <w:szCs w:val="18"/>
          <w:lang w:val="af-ZA"/>
        </w:rPr>
        <w:t xml:space="preserve"> </w:t>
      </w:r>
      <w:r w:rsidRPr="00CE08A5">
        <w:rPr>
          <w:rFonts w:ascii="GHEA Grapalat" w:hAnsi="GHEA Grapalat"/>
          <w:sz w:val="18"/>
          <w:szCs w:val="18"/>
        </w:rPr>
        <w:t>այդ</w:t>
      </w:r>
      <w:r w:rsidRPr="00CE08A5">
        <w:rPr>
          <w:rFonts w:ascii="GHEA Grapalat" w:hAnsi="GHEA Grapalat"/>
          <w:sz w:val="18"/>
          <w:szCs w:val="18"/>
          <w:lang w:val="af-ZA"/>
        </w:rPr>
        <w:t xml:space="preserve"> </w:t>
      </w:r>
      <w:r w:rsidRPr="00CE08A5">
        <w:rPr>
          <w:rFonts w:ascii="GHEA Grapalat" w:hAnsi="GHEA Grapalat"/>
          <w:sz w:val="18"/>
          <w:szCs w:val="18"/>
        </w:rPr>
        <w:t>չափաբաժնի</w:t>
      </w:r>
      <w:r w:rsidRPr="00CE08A5">
        <w:rPr>
          <w:rFonts w:ascii="GHEA Grapalat" w:hAnsi="GHEA Grapalat"/>
          <w:sz w:val="18"/>
          <w:szCs w:val="18"/>
          <w:lang w:val="af-ZA"/>
        </w:rPr>
        <w:t xml:space="preserve"> </w:t>
      </w:r>
      <w:r w:rsidRPr="00CE08A5">
        <w:rPr>
          <w:rFonts w:ascii="GHEA Grapalat" w:hAnsi="GHEA Grapalat"/>
          <w:sz w:val="18"/>
          <w:szCs w:val="18"/>
        </w:rPr>
        <w:t>նկատմամբ</w:t>
      </w:r>
      <w:r w:rsidRPr="00CE08A5">
        <w:rPr>
          <w:rFonts w:ascii="GHEA Grapalat" w:hAnsi="GHEA Grapalat"/>
          <w:sz w:val="18"/>
          <w:szCs w:val="18"/>
          <w:lang w:val="af-ZA"/>
        </w:rPr>
        <w:t xml:space="preserve"> </w:t>
      </w:r>
      <w:r w:rsidRPr="00CE08A5">
        <w:rPr>
          <w:rFonts w:ascii="GHEA Grapalat" w:hAnsi="GHEA Grapalat"/>
          <w:sz w:val="18"/>
          <w:szCs w:val="18"/>
        </w:rPr>
        <w:t>հաշվարկված</w:t>
      </w:r>
      <w:r w:rsidRPr="00CE08A5">
        <w:rPr>
          <w:rFonts w:ascii="GHEA Grapalat" w:hAnsi="GHEA Grapalat"/>
          <w:sz w:val="18"/>
          <w:szCs w:val="18"/>
          <w:lang w:val="af-ZA"/>
        </w:rPr>
        <w:t xml:space="preserve"> </w:t>
      </w:r>
      <w:r w:rsidRPr="00CE08A5">
        <w:rPr>
          <w:rFonts w:ascii="GHEA Grapalat" w:hAnsi="GHEA Grapalat"/>
          <w:sz w:val="18"/>
          <w:szCs w:val="18"/>
        </w:rPr>
        <w:t>ապահովման</w:t>
      </w:r>
      <w:r w:rsidRPr="00CE08A5">
        <w:rPr>
          <w:rFonts w:ascii="GHEA Grapalat" w:hAnsi="GHEA Grapalat"/>
          <w:sz w:val="18"/>
          <w:szCs w:val="18"/>
          <w:lang w:val="af-ZA"/>
        </w:rPr>
        <w:t xml:space="preserve"> </w:t>
      </w:r>
      <w:r w:rsidRPr="00CE08A5">
        <w:rPr>
          <w:rFonts w:ascii="GHEA Grapalat" w:hAnsi="GHEA Grapalat"/>
          <w:sz w:val="18"/>
          <w:szCs w:val="18"/>
        </w:rPr>
        <w:t>գումարի</w:t>
      </w:r>
      <w:r w:rsidRPr="00CE08A5">
        <w:rPr>
          <w:rFonts w:ascii="GHEA Grapalat" w:hAnsi="GHEA Grapalat"/>
          <w:sz w:val="18"/>
          <w:szCs w:val="18"/>
          <w:lang w:val="af-ZA"/>
        </w:rPr>
        <w:t xml:space="preserve"> </w:t>
      </w:r>
      <w:r w:rsidRPr="00CE08A5">
        <w:rPr>
          <w:rFonts w:ascii="GHEA Grapalat" w:hAnsi="GHEA Grapalat"/>
          <w:sz w:val="18"/>
          <w:szCs w:val="18"/>
        </w:rPr>
        <w:t>չափով</w:t>
      </w:r>
      <w:r w:rsidRPr="00CE08A5">
        <w:rPr>
          <w:rFonts w:ascii="GHEA Grapalat" w:hAnsi="GHEA Grapalat"/>
          <w:sz w:val="18"/>
          <w:szCs w:val="18"/>
          <w:lang w:val="af-ZA"/>
        </w:rPr>
        <w:t>:</w:t>
      </w:r>
      <w:r w:rsidRPr="00CE08A5">
        <w:rPr>
          <w:rFonts w:ascii="GHEA Grapalat" w:hAnsi="GHEA Grapalat"/>
          <w:sz w:val="18"/>
          <w:szCs w:val="18"/>
          <w:vertAlign w:val="superscript"/>
          <w:lang w:val="af-ZA"/>
        </w:rPr>
        <w:t>9</w:t>
      </w:r>
      <w:r w:rsidRPr="00CE08A5">
        <w:rPr>
          <w:rStyle w:val="af6"/>
          <w:rFonts w:ascii="GHEA Grapalat" w:hAnsi="GHEA Grapalat"/>
          <w:color w:val="FFFFFF"/>
          <w:sz w:val="18"/>
          <w:szCs w:val="18"/>
        </w:rPr>
        <w:footnoteReference w:id="2"/>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7.3 </w:t>
      </w:r>
      <w:r w:rsidRPr="00CE08A5">
        <w:rPr>
          <w:rFonts w:ascii="GHEA Grapalat" w:hAnsi="GHEA Grapalat" w:cs="Sylfaen"/>
          <w:sz w:val="18"/>
          <w:szCs w:val="18"/>
          <w:lang w:val="ru-RU"/>
        </w:rPr>
        <w:t>Մասնակիցը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ապահովումը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 </w:t>
      </w:r>
      <w:r w:rsidRPr="00CE08A5">
        <w:rPr>
          <w:rFonts w:ascii="GHEA Grapalat" w:hAnsi="GHEA Grapalat" w:cs="Sylfaen"/>
          <w:sz w:val="18"/>
          <w:szCs w:val="18"/>
          <w:lang w:val="ru-RU"/>
        </w:rPr>
        <w:t>հայտարարվել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սակայն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հրաժարվում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զրկվում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իրավունքից</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2) </w:t>
      </w:r>
      <w:r w:rsidRPr="00CE08A5">
        <w:rPr>
          <w:rFonts w:ascii="GHEA Grapalat" w:hAnsi="GHEA Grapalat" w:cs="Sylfaen"/>
          <w:sz w:val="18"/>
          <w:szCs w:val="18"/>
          <w:lang w:val="ru-RU"/>
        </w:rPr>
        <w:t>խախտել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գործընթացի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շրջանակում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ստանձնած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պարտավորություն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հանգեցրել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գործընթացին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տվյալ</w:t>
      </w:r>
      <w:r w:rsidRPr="00CE08A5">
        <w:rPr>
          <w:rFonts w:ascii="GHEA Grapalat" w:hAnsi="GHEA Grapalat" w:cs="Sylfaen"/>
          <w:sz w:val="18"/>
          <w:szCs w:val="18"/>
          <w:lang w:val="af-ZA"/>
        </w:rPr>
        <w:t xml:space="preserve"> </w:t>
      </w:r>
      <w:r w:rsidRPr="00CE08A5">
        <w:rPr>
          <w:rFonts w:ascii="GHEA Grapalat" w:hAnsi="GHEA Grapalat" w:cs="Sylfaen"/>
          <w:sz w:val="18"/>
          <w:szCs w:val="18"/>
        </w:rPr>
        <w:t>Մ</w:t>
      </w:r>
      <w:r w:rsidRPr="00CE08A5">
        <w:rPr>
          <w:rFonts w:ascii="GHEA Grapalat" w:hAnsi="GHEA Grapalat" w:cs="Sylfaen"/>
          <w:sz w:val="18"/>
          <w:szCs w:val="18"/>
          <w:lang w:val="ru-RU"/>
        </w:rPr>
        <w:t>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հետագա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դադարեցմանը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3) </w:t>
      </w:r>
      <w:r w:rsidRPr="00CE08A5">
        <w:rPr>
          <w:rFonts w:ascii="GHEA Grapalat" w:hAnsi="GHEA Grapalat" w:cs="Sylfaen"/>
          <w:sz w:val="18"/>
          <w:szCs w:val="18"/>
          <w:lang w:val="ru-RU"/>
        </w:rPr>
        <w:t>հայտերի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բացումից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հետո</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հրաժարվել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սույն ընթացակարգի </w:t>
      </w:r>
      <w:r w:rsidRPr="00CE08A5">
        <w:rPr>
          <w:rFonts w:ascii="GHEA Grapalat" w:hAnsi="GHEA Grapalat" w:cs="Sylfaen"/>
          <w:sz w:val="18"/>
          <w:szCs w:val="18"/>
          <w:lang w:val="ru-RU"/>
        </w:rPr>
        <w:t>հետագա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մասնակցությունից։</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sz w:val="18"/>
          <w:szCs w:val="18"/>
          <w:lang w:val="af-ZA"/>
        </w:rPr>
        <w:t>7.4</w:t>
      </w:r>
      <w:r w:rsidRPr="00CE08A5">
        <w:rPr>
          <w:rFonts w:ascii="GHEA Grapalat" w:hAnsi="GHEA Grapalat"/>
          <w:sz w:val="18"/>
          <w:szCs w:val="18"/>
          <w:lang w:val="af-ZA"/>
        </w:rPr>
        <w:tab/>
      </w:r>
      <w:r w:rsidRPr="00CE08A5">
        <w:rPr>
          <w:rFonts w:ascii="GHEA Grapalat" w:hAnsi="GHEA Grapalat" w:cs="Sylfaen"/>
          <w:sz w:val="18"/>
          <w:szCs w:val="18"/>
          <w:lang w:val="ru-RU"/>
        </w:rPr>
        <w:t>Հայտի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ապահով</w:t>
      </w:r>
      <w:r w:rsidRPr="00CE08A5">
        <w:rPr>
          <w:rFonts w:ascii="GHEA Grapalat" w:hAnsi="GHEA Grapalat" w:cs="Sylfaen"/>
          <w:sz w:val="18"/>
          <w:szCs w:val="18"/>
        </w:rPr>
        <w:t>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պետք</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վավեր</w:t>
      </w:r>
      <w:r w:rsidRPr="00CE08A5">
        <w:rPr>
          <w:rFonts w:ascii="GHEA Grapalat" w:hAnsi="GHEA Grapalat" w:cs="Sylfaen"/>
          <w:sz w:val="18"/>
          <w:szCs w:val="18"/>
          <w:lang w:val="af-ZA"/>
        </w:rPr>
        <w:t xml:space="preserve"> </w:t>
      </w:r>
      <w:r w:rsidRPr="00CE08A5">
        <w:rPr>
          <w:rFonts w:ascii="GHEA Grapalat" w:hAnsi="GHEA Grapalat" w:cs="Sylfaen"/>
          <w:sz w:val="18"/>
          <w:szCs w:val="18"/>
        </w:rPr>
        <w:t>լինի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հայտը</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ներկայացվելու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օրվանից</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հաշված</w:t>
      </w:r>
      <w:r w:rsidRPr="00CE08A5">
        <w:rPr>
          <w:rFonts w:ascii="GHEA Grapalat" w:hAnsi="GHEA Grapalat" w:cs="Sylfaen"/>
          <w:sz w:val="18"/>
          <w:szCs w:val="18"/>
          <w:lang w:val="af-ZA"/>
        </w:rPr>
        <w:t xml:space="preserve"> 90</w:t>
      </w:r>
      <w:r w:rsidRPr="00CE08A5">
        <w:rPr>
          <w:rFonts w:ascii="GHEA Grapalat" w:hAnsi="GHEA Grapalat" w:cs="Sylfaen"/>
          <w:sz w:val="18"/>
          <w:szCs w:val="18"/>
          <w:lang w:val="hy-AM"/>
        </w:rPr>
        <w:t xml:space="preserve"> </w:t>
      </w:r>
      <w:r w:rsidRPr="00CE08A5">
        <w:rPr>
          <w:rFonts w:ascii="GHEA Grapalat" w:hAnsi="GHEA Grapalat" w:cs="Sylfaen"/>
          <w:sz w:val="18"/>
          <w:szCs w:val="18"/>
          <w:lang w:val="af-ZA"/>
        </w:rPr>
        <w:t>(</w:t>
      </w:r>
      <w:r w:rsidRPr="00CE08A5">
        <w:rPr>
          <w:rFonts w:ascii="GHEA Grapalat" w:hAnsi="GHEA Grapalat" w:cs="Sylfaen"/>
          <w:sz w:val="18"/>
          <w:szCs w:val="18"/>
          <w:lang w:val="hy-AM"/>
        </w:rPr>
        <w:t>իննսուն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օր</w:t>
      </w:r>
      <w:r w:rsidRPr="00CE08A5">
        <w:rPr>
          <w:rFonts w:ascii="GHEA Grapalat" w:hAnsi="GHEA Grapalat"/>
          <w:sz w:val="18"/>
          <w:szCs w:val="18"/>
          <w:lang w:val="af-ZA"/>
        </w:rPr>
        <w:t xml:space="preserve">: </w:t>
      </w:r>
      <w:r w:rsidRPr="00CE08A5">
        <w:rPr>
          <w:rFonts w:ascii="GHEA Grapalat" w:hAnsi="GHEA Grapalat"/>
          <w:sz w:val="18"/>
          <w:szCs w:val="18"/>
        </w:rPr>
        <w:t>Հայտի</w:t>
      </w:r>
      <w:r w:rsidRPr="00CE08A5">
        <w:rPr>
          <w:rFonts w:ascii="GHEA Grapalat" w:hAnsi="GHEA Grapalat"/>
          <w:sz w:val="18"/>
          <w:szCs w:val="18"/>
          <w:lang w:val="af-ZA"/>
        </w:rPr>
        <w:t xml:space="preserve"> </w:t>
      </w:r>
      <w:r w:rsidRPr="00CE08A5">
        <w:rPr>
          <w:rFonts w:ascii="GHEA Grapalat" w:hAnsi="GHEA Grapalat"/>
          <w:sz w:val="18"/>
          <w:szCs w:val="18"/>
        </w:rPr>
        <w:t>ապահովումը</w:t>
      </w:r>
      <w:r w:rsidRPr="00CE08A5">
        <w:rPr>
          <w:rFonts w:ascii="GHEA Grapalat" w:hAnsi="GHEA Grapalat"/>
          <w:sz w:val="18"/>
          <w:szCs w:val="18"/>
          <w:lang w:val="af-ZA"/>
        </w:rPr>
        <w:t xml:space="preserve"> </w:t>
      </w:r>
      <w:r w:rsidRPr="00CE08A5">
        <w:rPr>
          <w:rFonts w:ascii="GHEA Grapalat" w:hAnsi="GHEA Grapalat"/>
          <w:sz w:val="18"/>
          <w:szCs w:val="18"/>
        </w:rPr>
        <w:t>ենթակա</w:t>
      </w:r>
      <w:r w:rsidRPr="00CE08A5">
        <w:rPr>
          <w:rFonts w:ascii="GHEA Grapalat" w:hAnsi="GHEA Grapalat"/>
          <w:sz w:val="18"/>
          <w:szCs w:val="18"/>
          <w:lang w:val="af-ZA"/>
        </w:rPr>
        <w:t xml:space="preserve"> </w:t>
      </w:r>
      <w:r w:rsidRPr="00CE08A5">
        <w:rPr>
          <w:rFonts w:ascii="GHEA Grapalat" w:hAnsi="GHEA Grapalat"/>
          <w:sz w:val="18"/>
          <w:szCs w:val="18"/>
        </w:rPr>
        <w:t>է</w:t>
      </w:r>
      <w:r w:rsidRPr="00CE08A5">
        <w:rPr>
          <w:rFonts w:ascii="GHEA Grapalat" w:hAnsi="GHEA Grapalat"/>
          <w:sz w:val="18"/>
          <w:szCs w:val="18"/>
          <w:lang w:val="af-ZA"/>
        </w:rPr>
        <w:t xml:space="preserve"> </w:t>
      </w:r>
      <w:r w:rsidRPr="00CE08A5">
        <w:rPr>
          <w:rFonts w:ascii="GHEA Grapalat" w:hAnsi="GHEA Grapalat"/>
          <w:sz w:val="18"/>
          <w:szCs w:val="18"/>
        </w:rPr>
        <w:t>վերադարձման</w:t>
      </w:r>
      <w:r w:rsidRPr="00CE08A5">
        <w:rPr>
          <w:rFonts w:ascii="GHEA Grapalat" w:hAnsi="GHEA Grapalat"/>
          <w:sz w:val="18"/>
          <w:szCs w:val="18"/>
          <w:lang w:val="af-ZA"/>
        </w:rPr>
        <w:t xml:space="preserve"> </w:t>
      </w:r>
      <w:r w:rsidRPr="00CE08A5">
        <w:rPr>
          <w:rFonts w:ascii="GHEA Grapalat" w:hAnsi="GHEA Grapalat"/>
          <w:sz w:val="18"/>
          <w:szCs w:val="18"/>
        </w:rPr>
        <w:t>այն</w:t>
      </w:r>
      <w:r w:rsidRPr="00CE08A5">
        <w:rPr>
          <w:rFonts w:ascii="GHEA Grapalat" w:hAnsi="GHEA Grapalat"/>
          <w:sz w:val="18"/>
          <w:szCs w:val="18"/>
          <w:lang w:val="af-ZA"/>
        </w:rPr>
        <w:t xml:space="preserve"> </w:t>
      </w:r>
      <w:r w:rsidRPr="00CE08A5">
        <w:rPr>
          <w:rFonts w:ascii="GHEA Grapalat" w:hAnsi="GHEA Grapalat"/>
          <w:sz w:val="18"/>
          <w:szCs w:val="18"/>
        </w:rPr>
        <w:t>ներկայացրած</w:t>
      </w:r>
      <w:r w:rsidRPr="00CE08A5">
        <w:rPr>
          <w:rFonts w:ascii="GHEA Grapalat" w:hAnsi="GHEA Grapalat"/>
          <w:sz w:val="18"/>
          <w:szCs w:val="18"/>
          <w:lang w:val="af-ZA"/>
        </w:rPr>
        <w:t xml:space="preserve"> </w:t>
      </w:r>
      <w:r w:rsidRPr="00CE08A5">
        <w:rPr>
          <w:rFonts w:ascii="GHEA Grapalat" w:hAnsi="GHEA Grapalat"/>
          <w:sz w:val="18"/>
          <w:szCs w:val="18"/>
        </w:rPr>
        <w:t>մասնակցին</w:t>
      </w:r>
      <w:r w:rsidRPr="00CE08A5">
        <w:rPr>
          <w:rFonts w:ascii="GHEA Grapalat" w:hAnsi="GHEA Grapalat"/>
          <w:sz w:val="18"/>
          <w:szCs w:val="18"/>
          <w:lang w:val="af-ZA"/>
        </w:rPr>
        <w:t xml:space="preserve">`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ընթացակարգի</w:t>
      </w:r>
      <w:r w:rsidRPr="00CE08A5">
        <w:rPr>
          <w:rFonts w:ascii="GHEA Grapalat" w:hAnsi="GHEA Grapalat"/>
          <w:sz w:val="18"/>
          <w:szCs w:val="18"/>
          <w:lang w:val="af-ZA"/>
        </w:rPr>
        <w:t xml:space="preserve"> </w:t>
      </w:r>
      <w:r w:rsidRPr="00CE08A5">
        <w:rPr>
          <w:rFonts w:ascii="GHEA Grapalat" w:hAnsi="GHEA Grapalat"/>
          <w:sz w:val="18"/>
          <w:szCs w:val="18"/>
        </w:rPr>
        <w:lastRenderedPageBreak/>
        <w:t>շրջանակում</w:t>
      </w:r>
      <w:r w:rsidRPr="00CE08A5">
        <w:rPr>
          <w:rFonts w:ascii="GHEA Grapalat" w:hAnsi="GHEA Grapalat"/>
          <w:sz w:val="18"/>
          <w:szCs w:val="18"/>
          <w:lang w:val="af-ZA"/>
        </w:rPr>
        <w:t xml:space="preserve"> </w:t>
      </w:r>
      <w:r w:rsidRPr="00CE08A5">
        <w:rPr>
          <w:rFonts w:ascii="GHEA Grapalat" w:hAnsi="GHEA Grapalat"/>
          <w:sz w:val="18"/>
          <w:szCs w:val="18"/>
        </w:rPr>
        <w:t>պայմանագիրը</w:t>
      </w:r>
      <w:r w:rsidRPr="00CE08A5">
        <w:rPr>
          <w:rFonts w:ascii="GHEA Grapalat" w:hAnsi="GHEA Grapalat"/>
          <w:sz w:val="18"/>
          <w:szCs w:val="18"/>
          <w:lang w:val="af-ZA"/>
        </w:rPr>
        <w:t xml:space="preserve"> </w:t>
      </w:r>
      <w:r w:rsidRPr="00CE08A5">
        <w:rPr>
          <w:rFonts w:ascii="GHEA Grapalat" w:hAnsi="GHEA Grapalat"/>
          <w:sz w:val="18"/>
          <w:szCs w:val="18"/>
        </w:rPr>
        <w:t>կնքվելուց</w:t>
      </w:r>
      <w:r w:rsidRPr="00CE08A5">
        <w:rPr>
          <w:rFonts w:ascii="GHEA Grapalat" w:hAnsi="GHEA Grapalat"/>
          <w:sz w:val="18"/>
          <w:szCs w:val="18"/>
          <w:lang w:val="af-ZA"/>
        </w:rPr>
        <w:t xml:space="preserve"> </w:t>
      </w:r>
      <w:r w:rsidRPr="00CE08A5">
        <w:rPr>
          <w:rFonts w:ascii="GHEA Grapalat" w:hAnsi="GHEA Grapalat"/>
          <w:sz w:val="18"/>
          <w:szCs w:val="18"/>
        </w:rPr>
        <w:t>կամ</w:t>
      </w:r>
      <w:r w:rsidRPr="00CE08A5">
        <w:rPr>
          <w:rFonts w:ascii="GHEA Grapalat" w:hAnsi="GHEA Grapalat"/>
          <w:sz w:val="18"/>
          <w:szCs w:val="18"/>
          <w:lang w:val="af-ZA"/>
        </w:rPr>
        <w:t xml:space="preserve">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ընթացակարգը</w:t>
      </w:r>
      <w:r w:rsidRPr="00CE08A5">
        <w:rPr>
          <w:rFonts w:ascii="GHEA Grapalat" w:hAnsi="GHEA Grapalat"/>
          <w:sz w:val="18"/>
          <w:szCs w:val="18"/>
          <w:lang w:val="af-ZA"/>
        </w:rPr>
        <w:t xml:space="preserve"> </w:t>
      </w:r>
      <w:r w:rsidRPr="00CE08A5">
        <w:rPr>
          <w:rFonts w:ascii="GHEA Grapalat" w:hAnsi="GHEA Grapalat"/>
          <w:sz w:val="18"/>
          <w:szCs w:val="18"/>
        </w:rPr>
        <w:t>չկայացած</w:t>
      </w:r>
      <w:r w:rsidRPr="00CE08A5">
        <w:rPr>
          <w:rFonts w:ascii="GHEA Grapalat" w:hAnsi="GHEA Grapalat"/>
          <w:sz w:val="18"/>
          <w:szCs w:val="18"/>
          <w:lang w:val="af-ZA"/>
        </w:rPr>
        <w:t xml:space="preserve"> </w:t>
      </w:r>
      <w:r w:rsidRPr="00CE08A5">
        <w:rPr>
          <w:rFonts w:ascii="GHEA Grapalat" w:hAnsi="GHEA Grapalat"/>
          <w:sz w:val="18"/>
          <w:szCs w:val="18"/>
        </w:rPr>
        <w:t>հայտարարվելուց</w:t>
      </w:r>
      <w:r w:rsidRPr="00CE08A5">
        <w:rPr>
          <w:rFonts w:ascii="GHEA Grapalat" w:hAnsi="GHEA Grapalat"/>
          <w:sz w:val="18"/>
          <w:szCs w:val="18"/>
          <w:lang w:val="af-ZA"/>
        </w:rPr>
        <w:t xml:space="preserve"> </w:t>
      </w:r>
      <w:r w:rsidRPr="00CE08A5">
        <w:rPr>
          <w:rFonts w:ascii="GHEA Grapalat" w:hAnsi="GHEA Grapalat"/>
          <w:sz w:val="18"/>
          <w:szCs w:val="18"/>
        </w:rPr>
        <w:t>հետո</w:t>
      </w:r>
      <w:r w:rsidRPr="00CE08A5">
        <w:rPr>
          <w:rFonts w:ascii="GHEA Grapalat" w:hAnsi="GHEA Grapalat"/>
          <w:sz w:val="18"/>
          <w:szCs w:val="18"/>
          <w:lang w:val="af-ZA"/>
        </w:rPr>
        <w:t xml:space="preserve"> </w:t>
      </w:r>
      <w:r w:rsidRPr="00CE08A5">
        <w:rPr>
          <w:rFonts w:ascii="GHEA Grapalat" w:hAnsi="GHEA Grapalat"/>
          <w:sz w:val="18"/>
          <w:szCs w:val="18"/>
        </w:rPr>
        <w:t>քսան</w:t>
      </w:r>
      <w:r w:rsidRPr="00CE08A5">
        <w:rPr>
          <w:rFonts w:ascii="GHEA Grapalat" w:hAnsi="GHEA Grapalat"/>
          <w:sz w:val="18"/>
          <w:szCs w:val="18"/>
          <w:lang w:val="af-ZA"/>
        </w:rPr>
        <w:t xml:space="preserve"> </w:t>
      </w:r>
      <w:r w:rsidRPr="00CE08A5">
        <w:rPr>
          <w:rFonts w:ascii="GHEA Grapalat" w:hAnsi="GHEA Grapalat"/>
          <w:sz w:val="18"/>
          <w:szCs w:val="18"/>
        </w:rPr>
        <w:t>աշխատանքային</w:t>
      </w:r>
      <w:r w:rsidRPr="00CE08A5">
        <w:rPr>
          <w:rFonts w:ascii="GHEA Grapalat" w:hAnsi="GHEA Grapalat"/>
          <w:sz w:val="18"/>
          <w:szCs w:val="18"/>
          <w:lang w:val="af-ZA"/>
        </w:rPr>
        <w:t xml:space="preserve"> </w:t>
      </w:r>
      <w:r w:rsidRPr="00CE08A5">
        <w:rPr>
          <w:rFonts w:ascii="GHEA Grapalat" w:hAnsi="GHEA Grapalat"/>
          <w:sz w:val="18"/>
          <w:szCs w:val="18"/>
        </w:rPr>
        <w:t>օրվա</w:t>
      </w:r>
      <w:r w:rsidRPr="00CE08A5">
        <w:rPr>
          <w:rFonts w:ascii="GHEA Grapalat" w:hAnsi="GHEA Grapalat"/>
          <w:sz w:val="18"/>
          <w:szCs w:val="18"/>
          <w:lang w:val="af-ZA"/>
        </w:rPr>
        <w:t xml:space="preserve"> </w:t>
      </w:r>
      <w:r w:rsidRPr="00CE08A5">
        <w:rPr>
          <w:rFonts w:ascii="GHEA Grapalat" w:hAnsi="GHEA Grapalat"/>
          <w:sz w:val="18"/>
          <w:szCs w:val="18"/>
        </w:rPr>
        <w:t>ընթացքում</w:t>
      </w:r>
      <w:r w:rsidRPr="00CE08A5">
        <w:rPr>
          <w:rFonts w:ascii="GHEA Grapalat" w:hAnsi="GHEA Grapalat"/>
          <w:sz w:val="18"/>
          <w:szCs w:val="18"/>
          <w:lang w:val="af-ZA"/>
        </w:rPr>
        <w:t xml:space="preserve">, </w:t>
      </w:r>
      <w:r w:rsidRPr="00CE08A5">
        <w:rPr>
          <w:rFonts w:ascii="GHEA Grapalat" w:hAnsi="GHEA Grapalat"/>
          <w:sz w:val="18"/>
          <w:szCs w:val="18"/>
        </w:rPr>
        <w:t>բացառությամբ</w:t>
      </w:r>
      <w:r w:rsidRPr="00CE08A5">
        <w:rPr>
          <w:rFonts w:ascii="GHEA Grapalat" w:hAnsi="GHEA Grapalat"/>
          <w:sz w:val="18"/>
          <w:szCs w:val="18"/>
          <w:lang w:val="af-ZA"/>
        </w:rPr>
        <w:t xml:space="preserve">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հրավերի</w:t>
      </w:r>
      <w:r w:rsidRPr="00CE08A5">
        <w:rPr>
          <w:rFonts w:ascii="GHEA Grapalat" w:hAnsi="GHEA Grapalat"/>
          <w:sz w:val="18"/>
          <w:szCs w:val="18"/>
          <w:lang w:val="af-ZA"/>
        </w:rPr>
        <w:t xml:space="preserve"> 1-</w:t>
      </w:r>
      <w:r w:rsidRPr="00CE08A5">
        <w:rPr>
          <w:rFonts w:ascii="GHEA Grapalat" w:hAnsi="GHEA Grapalat"/>
          <w:sz w:val="18"/>
          <w:szCs w:val="18"/>
        </w:rPr>
        <w:t>ին</w:t>
      </w:r>
      <w:r w:rsidRPr="00CE08A5">
        <w:rPr>
          <w:rFonts w:ascii="GHEA Grapalat" w:hAnsi="GHEA Grapalat"/>
          <w:sz w:val="18"/>
          <w:szCs w:val="18"/>
          <w:lang w:val="af-ZA"/>
        </w:rPr>
        <w:t xml:space="preserve"> </w:t>
      </w:r>
      <w:r w:rsidRPr="00CE08A5">
        <w:rPr>
          <w:rFonts w:ascii="GHEA Grapalat" w:hAnsi="GHEA Grapalat"/>
          <w:sz w:val="18"/>
          <w:szCs w:val="18"/>
        </w:rPr>
        <w:t>մասի</w:t>
      </w:r>
      <w:r w:rsidRPr="00CE08A5">
        <w:rPr>
          <w:rFonts w:ascii="GHEA Grapalat" w:hAnsi="GHEA Grapalat"/>
          <w:sz w:val="18"/>
          <w:szCs w:val="18"/>
          <w:lang w:val="af-ZA"/>
        </w:rPr>
        <w:t xml:space="preserve"> 7.3 </w:t>
      </w:r>
      <w:r w:rsidRPr="00CE08A5">
        <w:rPr>
          <w:rFonts w:ascii="GHEA Grapalat" w:hAnsi="GHEA Grapalat"/>
          <w:sz w:val="18"/>
          <w:szCs w:val="18"/>
        </w:rPr>
        <w:t>կետով</w:t>
      </w:r>
      <w:r w:rsidRPr="00CE08A5">
        <w:rPr>
          <w:rFonts w:ascii="GHEA Grapalat" w:hAnsi="GHEA Grapalat"/>
          <w:sz w:val="18"/>
          <w:szCs w:val="18"/>
          <w:lang w:val="af-ZA"/>
        </w:rPr>
        <w:t xml:space="preserve"> </w:t>
      </w:r>
      <w:r w:rsidRPr="00CE08A5">
        <w:rPr>
          <w:rFonts w:ascii="GHEA Grapalat" w:hAnsi="GHEA Grapalat"/>
          <w:sz w:val="18"/>
          <w:szCs w:val="18"/>
        </w:rPr>
        <w:t>նախատեսված</w:t>
      </w:r>
      <w:r w:rsidRPr="00CE08A5">
        <w:rPr>
          <w:rFonts w:ascii="GHEA Grapalat" w:hAnsi="GHEA Grapalat"/>
          <w:sz w:val="18"/>
          <w:szCs w:val="18"/>
          <w:lang w:val="af-ZA"/>
        </w:rPr>
        <w:t xml:space="preserve"> </w:t>
      </w:r>
      <w:r w:rsidRPr="00CE08A5">
        <w:rPr>
          <w:rFonts w:ascii="GHEA Grapalat" w:hAnsi="GHEA Grapalat"/>
          <w:sz w:val="18"/>
          <w:szCs w:val="18"/>
        </w:rPr>
        <w:t>դեպքերի</w:t>
      </w:r>
      <w:r w:rsidRPr="00CE08A5">
        <w:rPr>
          <w:rFonts w:ascii="GHEA Grapalat" w:hAnsi="GHEA Grapalat"/>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p>
    <w:p w:rsidR="00886C13" w:rsidRPr="00CE08A5" w:rsidRDefault="00886C13" w:rsidP="00886C13">
      <w:pPr>
        <w:ind w:firstLine="567"/>
        <w:jc w:val="both"/>
        <w:rPr>
          <w:rFonts w:ascii="GHEA Grapalat" w:hAnsi="GHEA Grapalat" w:cs="Sylfaen"/>
          <w:sz w:val="18"/>
          <w:szCs w:val="18"/>
          <w:lang w:val="af-ZA"/>
        </w:rPr>
      </w:pPr>
    </w:p>
    <w:p w:rsidR="00886C13" w:rsidRPr="00CE08A5" w:rsidRDefault="00886C13" w:rsidP="00886C13">
      <w:pPr>
        <w:ind w:firstLine="567"/>
        <w:jc w:val="center"/>
        <w:rPr>
          <w:rFonts w:ascii="GHEA Grapalat" w:hAnsi="GHEA Grapalat"/>
          <w:b/>
          <w:sz w:val="18"/>
          <w:szCs w:val="18"/>
          <w:lang w:val="hy-AM"/>
        </w:rPr>
      </w:pPr>
      <w:r w:rsidRPr="00CE08A5">
        <w:rPr>
          <w:rFonts w:ascii="GHEA Grapalat" w:hAnsi="GHEA Grapalat"/>
          <w:b/>
          <w:sz w:val="18"/>
          <w:szCs w:val="18"/>
          <w:lang w:val="af-ZA"/>
        </w:rPr>
        <w:t>8.  ՀԱՅՏԵՐԻ ԲԱՑՈՒՄԸ</w:t>
      </w:r>
      <w:r w:rsidRPr="00CE08A5">
        <w:rPr>
          <w:rFonts w:ascii="GHEA Grapalat" w:hAnsi="GHEA Grapalat"/>
          <w:b/>
          <w:sz w:val="18"/>
          <w:szCs w:val="18"/>
          <w:lang w:val="hy-AM"/>
        </w:rPr>
        <w:t xml:space="preserve">, </w:t>
      </w:r>
      <w:r w:rsidRPr="00CE08A5">
        <w:rPr>
          <w:rFonts w:ascii="GHEA Grapalat" w:hAnsi="GHEA Grapalat"/>
          <w:b/>
          <w:sz w:val="18"/>
          <w:szCs w:val="18"/>
          <w:lang w:val="af-ZA"/>
        </w:rPr>
        <w:t xml:space="preserve">ԳՆԱՀԱՏՈՒՄԸ  ԵՎ  </w:t>
      </w:r>
    </w:p>
    <w:p w:rsidR="00886C13" w:rsidRPr="00CE08A5" w:rsidRDefault="00886C13" w:rsidP="00886C13">
      <w:pPr>
        <w:ind w:firstLine="567"/>
        <w:jc w:val="center"/>
        <w:rPr>
          <w:rFonts w:ascii="GHEA Grapalat" w:hAnsi="GHEA Grapalat"/>
          <w:b/>
          <w:sz w:val="18"/>
          <w:szCs w:val="18"/>
          <w:lang w:val="af-ZA"/>
        </w:rPr>
      </w:pPr>
      <w:r w:rsidRPr="00CE08A5">
        <w:rPr>
          <w:rFonts w:ascii="GHEA Grapalat" w:hAnsi="GHEA Grapalat"/>
          <w:b/>
          <w:sz w:val="18"/>
          <w:szCs w:val="18"/>
          <w:lang w:val="af-ZA"/>
        </w:rPr>
        <w:t xml:space="preserve">ԱՐԴՅՈՒՆՔՆԵՐԻ ԱՄՓՈՓՈՒՄԸ </w:t>
      </w:r>
    </w:p>
    <w:p w:rsidR="00886C13" w:rsidRPr="00CE08A5" w:rsidRDefault="00886C13" w:rsidP="00886C13">
      <w:pPr>
        <w:ind w:firstLine="567"/>
        <w:jc w:val="both"/>
        <w:rPr>
          <w:rFonts w:ascii="GHEA Grapalat" w:hAnsi="GHEA Grapalat"/>
          <w:b/>
          <w:sz w:val="18"/>
          <w:szCs w:val="18"/>
          <w:lang w:val="af-ZA"/>
        </w:rPr>
      </w:pPr>
    </w:p>
    <w:p w:rsidR="00886C13" w:rsidRPr="00CE08A5" w:rsidRDefault="00886C13" w:rsidP="00886C13">
      <w:pPr>
        <w:pStyle w:val="23"/>
        <w:spacing w:line="240" w:lineRule="auto"/>
        <w:ind w:firstLine="567"/>
        <w:rPr>
          <w:rFonts w:ascii="GHEA Grapalat" w:hAnsi="GHEA Grapalat" w:cs="Tahoma"/>
          <w:sz w:val="18"/>
          <w:szCs w:val="18"/>
        </w:rPr>
      </w:pPr>
      <w:r w:rsidRPr="00CE08A5">
        <w:rPr>
          <w:rFonts w:ascii="GHEA Grapalat" w:hAnsi="GHEA Grapalat"/>
          <w:sz w:val="18"/>
          <w:szCs w:val="18"/>
        </w:rPr>
        <w:t xml:space="preserve">8.1 </w:t>
      </w:r>
      <w:r w:rsidRPr="00CE08A5">
        <w:rPr>
          <w:rFonts w:ascii="GHEA Grapalat" w:hAnsi="GHEA Grapalat" w:cs="Sylfaen"/>
          <w:sz w:val="18"/>
          <w:szCs w:val="18"/>
          <w:lang w:val="ru-RU"/>
        </w:rPr>
        <w:t>Հայտերի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բացումը</w:t>
      </w:r>
      <w:r w:rsidRPr="00CE08A5">
        <w:rPr>
          <w:rFonts w:ascii="GHEA Grapalat" w:hAnsi="GHEA Grapalat" w:cs="Sylfaen"/>
          <w:sz w:val="18"/>
          <w:szCs w:val="18"/>
        </w:rPr>
        <w:t xml:space="preserve"> </w:t>
      </w:r>
      <w:r w:rsidRPr="00CE08A5">
        <w:rPr>
          <w:rFonts w:ascii="GHEA Grapalat" w:hAnsi="GHEA Grapalat" w:cs="Sylfaen"/>
          <w:sz w:val="18"/>
          <w:szCs w:val="18"/>
          <w:lang w:val="ru-RU"/>
        </w:rPr>
        <w:t>կկատարվի</w:t>
      </w:r>
      <w:r w:rsidRPr="00CE08A5">
        <w:rPr>
          <w:rFonts w:ascii="GHEA Grapalat" w:hAnsi="GHEA Grapalat" w:cs="Sylfaen"/>
          <w:sz w:val="18"/>
          <w:szCs w:val="18"/>
        </w:rPr>
        <w:t xml:space="preserve"> հանձնաժողովի՝ հայտերի բացման և գնահատման նիստում՝ </w:t>
      </w:r>
      <w:r w:rsidRPr="00CE08A5">
        <w:rPr>
          <w:rFonts w:ascii="GHEA Grapalat" w:hAnsi="GHEA Grapalat" w:cs="Sylfaen"/>
          <w:sz w:val="18"/>
          <w:szCs w:val="18"/>
          <w:lang w:val="ru-RU"/>
        </w:rPr>
        <w:t>սույն</w:t>
      </w:r>
      <w:r w:rsidRPr="00CE08A5">
        <w:rPr>
          <w:rFonts w:ascii="GHEA Grapalat" w:hAnsi="GHEA Grapalat" w:cs="Sylfaen"/>
          <w:sz w:val="18"/>
          <w:szCs w:val="18"/>
        </w:rPr>
        <w:t xml:space="preserve"> </w:t>
      </w:r>
      <w:r w:rsidRPr="00CE08A5">
        <w:rPr>
          <w:rFonts w:ascii="GHEA Grapalat" w:hAnsi="GHEA Grapalat" w:cs="Sylfaen"/>
          <w:sz w:val="18"/>
          <w:szCs w:val="18"/>
          <w:lang w:val="ru-RU"/>
        </w:rPr>
        <w:t>ընթացակարգի</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հայտարարությունը</w:t>
      </w:r>
      <w:r w:rsidRPr="00CE08A5">
        <w:rPr>
          <w:rFonts w:ascii="GHEA Grapalat" w:hAnsi="GHEA Grapalat" w:cs="Sylfaen"/>
          <w:sz w:val="18"/>
          <w:szCs w:val="18"/>
        </w:rPr>
        <w:t xml:space="preserve"> </w:t>
      </w:r>
      <w:r w:rsidRPr="00CE08A5">
        <w:rPr>
          <w:rFonts w:ascii="GHEA Grapalat" w:hAnsi="GHEA Grapalat" w:cs="Sylfaen"/>
          <w:sz w:val="18"/>
          <w:szCs w:val="18"/>
          <w:lang w:val="ru-RU"/>
        </w:rPr>
        <w:t>և</w:t>
      </w:r>
      <w:r w:rsidRPr="00CE08A5">
        <w:rPr>
          <w:rFonts w:ascii="GHEA Grapalat" w:hAnsi="GHEA Grapalat" w:cs="Sylfaen"/>
          <w:sz w:val="18"/>
          <w:szCs w:val="18"/>
        </w:rPr>
        <w:t xml:space="preserve"> </w:t>
      </w:r>
      <w:r w:rsidRPr="00CE08A5">
        <w:rPr>
          <w:rFonts w:ascii="GHEA Grapalat" w:hAnsi="GHEA Grapalat" w:cs="Sylfaen"/>
          <w:sz w:val="18"/>
          <w:szCs w:val="18"/>
          <w:lang w:val="ru-RU"/>
        </w:rPr>
        <w:t>հրավերը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համակարգում</w:t>
      </w:r>
      <w:r w:rsidRPr="00CE08A5">
        <w:rPr>
          <w:rFonts w:ascii="GHEA Grapalat" w:hAnsi="GHEA Grapalat" w:cs="Sylfaen"/>
          <w:sz w:val="18"/>
          <w:szCs w:val="18"/>
        </w:rPr>
        <w:t xml:space="preserve"> </w:t>
      </w:r>
      <w:r w:rsidRPr="00CE08A5">
        <w:rPr>
          <w:rFonts w:ascii="GHEA Grapalat" w:hAnsi="GHEA Grapalat" w:cs="Sylfaen"/>
          <w:sz w:val="18"/>
          <w:szCs w:val="18"/>
          <w:lang w:val="en-US"/>
        </w:rPr>
        <w:t>հ</w:t>
      </w:r>
      <w:r w:rsidRPr="00CE08A5">
        <w:rPr>
          <w:rFonts w:ascii="GHEA Grapalat" w:hAnsi="GHEA Grapalat" w:cs="Sylfaen"/>
          <w:sz w:val="18"/>
          <w:szCs w:val="18"/>
          <w:lang w:val="ru-RU"/>
        </w:rPr>
        <w:t>րապարակվելու</w:t>
      </w:r>
      <w:r w:rsidRPr="00CE08A5">
        <w:rPr>
          <w:rFonts w:ascii="GHEA Grapalat" w:hAnsi="GHEA Grapalat" w:cs="Sylfaen"/>
          <w:sz w:val="18"/>
          <w:szCs w:val="18"/>
        </w:rPr>
        <w:t xml:space="preserve"> </w:t>
      </w:r>
      <w:r w:rsidRPr="00CE08A5">
        <w:rPr>
          <w:rFonts w:ascii="GHEA Grapalat" w:hAnsi="GHEA Grapalat" w:cs="Sylfaen"/>
          <w:sz w:val="18"/>
          <w:szCs w:val="18"/>
          <w:lang w:val="en-US"/>
        </w:rPr>
        <w:t>օրվանից</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հաշված</w:t>
      </w:r>
      <w:r w:rsidRPr="00CE08A5">
        <w:rPr>
          <w:rFonts w:ascii="GHEA Grapalat" w:hAnsi="GHEA Grapalat" w:cs="Sylfaen"/>
          <w:sz w:val="18"/>
          <w:szCs w:val="18"/>
        </w:rPr>
        <w:t xml:space="preserve"> «</w:t>
      </w:r>
      <w:r w:rsidR="00AA7866" w:rsidRPr="00CE08A5">
        <w:rPr>
          <w:rFonts w:ascii="GHEA Grapalat" w:hAnsi="GHEA Grapalat" w:cs="Sylfaen"/>
          <w:sz w:val="18"/>
          <w:szCs w:val="18"/>
        </w:rPr>
        <w:t>7</w:t>
      </w:r>
      <w:r w:rsidRPr="00CE08A5">
        <w:rPr>
          <w:rFonts w:ascii="GHEA Grapalat" w:hAnsi="GHEA Grapalat" w:cs="Sylfaen"/>
          <w:sz w:val="18"/>
          <w:szCs w:val="18"/>
        </w:rPr>
        <w:t>»</w:t>
      </w:r>
      <w:r w:rsidRPr="00CE08A5">
        <w:rPr>
          <w:rFonts w:ascii="GHEA Grapalat" w:hAnsi="GHEA Grapalat" w:cs="Sylfaen"/>
          <w:sz w:val="18"/>
          <w:szCs w:val="18"/>
          <w:lang w:val="ru-RU"/>
        </w:rPr>
        <w:t>րդ</w:t>
      </w:r>
      <w:r w:rsidRPr="00CE08A5">
        <w:rPr>
          <w:rFonts w:ascii="GHEA Grapalat" w:hAnsi="GHEA Grapalat" w:cs="Sylfaen"/>
          <w:sz w:val="18"/>
          <w:szCs w:val="18"/>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rPr>
        <w:t xml:space="preserve"> </w:t>
      </w:r>
      <w:r w:rsidRPr="00CE08A5">
        <w:rPr>
          <w:rFonts w:ascii="GHEA Grapalat" w:hAnsi="GHEA Grapalat" w:cs="Sylfaen"/>
          <w:sz w:val="18"/>
          <w:szCs w:val="18"/>
          <w:lang w:val="ru-RU"/>
        </w:rPr>
        <w:t>ժամը</w:t>
      </w:r>
      <w:r w:rsidRPr="00CE08A5">
        <w:rPr>
          <w:rFonts w:ascii="GHEA Grapalat" w:hAnsi="GHEA Grapalat" w:cs="Sylfaen"/>
          <w:sz w:val="18"/>
          <w:szCs w:val="18"/>
        </w:rPr>
        <w:t xml:space="preserve"> «</w:t>
      </w:r>
      <w:r w:rsidR="00195624">
        <w:rPr>
          <w:rFonts w:ascii="GHEA Grapalat" w:hAnsi="GHEA Grapalat" w:cs="Sylfaen"/>
          <w:sz w:val="18"/>
          <w:szCs w:val="18"/>
        </w:rPr>
        <w:t>13։00</w:t>
      </w:r>
      <w:r w:rsidRPr="00CE08A5">
        <w:rPr>
          <w:rFonts w:ascii="GHEA Grapalat" w:hAnsi="GHEA Grapalat" w:cs="Sylfaen"/>
          <w:sz w:val="18"/>
          <w:szCs w:val="18"/>
        </w:rPr>
        <w:t xml:space="preserve"> »-</w:t>
      </w:r>
      <w:r w:rsidRPr="00CE08A5">
        <w:rPr>
          <w:rFonts w:ascii="GHEA Grapalat" w:hAnsi="GHEA Grapalat" w:cs="Sylfaen"/>
          <w:sz w:val="18"/>
          <w:szCs w:val="18"/>
          <w:lang w:val="en-US"/>
        </w:rPr>
        <w:t>ի</w:t>
      </w:r>
      <w:r w:rsidRPr="00CE08A5">
        <w:rPr>
          <w:rFonts w:ascii="GHEA Grapalat" w:hAnsi="GHEA Grapalat" w:cs="Sylfaen"/>
          <w:sz w:val="18"/>
          <w:szCs w:val="18"/>
          <w:lang w:val="ru-RU"/>
        </w:rPr>
        <w:t>ն։</w:t>
      </w:r>
      <w:r w:rsidRPr="00CE08A5">
        <w:rPr>
          <w:rFonts w:ascii="GHEA Grapalat" w:hAnsi="GHEA Grapalat" w:cs="Sylfaen"/>
          <w:sz w:val="18"/>
          <w:szCs w:val="18"/>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ru-RU"/>
        </w:rPr>
        <w:t>Հայտերի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բացման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գնահատման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նիստում</w:t>
      </w:r>
      <w:r w:rsidRPr="00CE08A5">
        <w:rPr>
          <w:rFonts w:ascii="GHEA Grapalat" w:hAnsi="GHEA Grapalat" w:cs="Sylfaen"/>
          <w:sz w:val="18"/>
          <w:szCs w:val="18"/>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 </w:t>
      </w:r>
      <w:r w:rsidRPr="00CE08A5">
        <w:rPr>
          <w:rFonts w:ascii="GHEA Grapalat" w:hAnsi="GHEA Grapalat" w:cs="Sylfaen"/>
          <w:sz w:val="18"/>
          <w:szCs w:val="18"/>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rPr>
        <w:t>նախագահը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նիստը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նախագահողը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նիստը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հայտարարում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բացված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հրապա</w:t>
      </w:r>
      <w:r w:rsidRPr="00CE08A5">
        <w:rPr>
          <w:rFonts w:ascii="GHEA Grapalat" w:hAnsi="GHEA Grapalat" w:cs="Sylfaen"/>
          <w:sz w:val="18"/>
          <w:szCs w:val="18"/>
          <w:lang w:val="hy-AM"/>
        </w:rPr>
        <w:softHyphen/>
        <w:t>րակում է գնման հայտով սահմանված</w:t>
      </w:r>
      <w:r w:rsidRPr="00CE08A5">
        <w:rPr>
          <w:rFonts w:ascii="GHEA Grapalat" w:hAnsi="GHEA Grapalat" w:cs="Sylfaen"/>
          <w:sz w:val="18"/>
          <w:szCs w:val="18"/>
          <w:lang w:val="af-ZA"/>
        </w:rPr>
        <w:t>`</w:t>
      </w:r>
      <w:r w:rsidRPr="00CE08A5">
        <w:rPr>
          <w:rFonts w:ascii="GHEA Grapalat" w:hAnsi="GHEA Grapalat" w:cs="Sylfaen"/>
          <w:sz w:val="18"/>
          <w:szCs w:val="18"/>
          <w:lang w:val="hy-AM"/>
        </w:rPr>
        <w:t xml:space="preserve"> </w:t>
      </w:r>
      <w:r w:rsidRPr="00CE08A5">
        <w:rPr>
          <w:rFonts w:ascii="GHEA Grapalat" w:hAnsi="GHEA Grapalat" w:cs="Sylfaen"/>
          <w:sz w:val="18"/>
          <w:szCs w:val="18"/>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ընթացակարգի</w:t>
      </w:r>
      <w:r w:rsidRPr="00CE08A5">
        <w:rPr>
          <w:rFonts w:ascii="GHEA Grapalat" w:hAnsi="GHEA Grapalat" w:cs="Sylfaen"/>
          <w:sz w:val="18"/>
          <w:szCs w:val="18"/>
          <w:lang w:val="af-ZA"/>
        </w:rPr>
        <w:t xml:space="preserve"> </w:t>
      </w:r>
      <w:r w:rsidRPr="00CE08A5">
        <w:rPr>
          <w:rFonts w:ascii="GHEA Grapalat" w:hAnsi="GHEA Grapalat" w:cs="Sylfaen"/>
          <w:sz w:val="18"/>
          <w:szCs w:val="18"/>
        </w:rPr>
        <w:t>շրջանակում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գնվելիք</w:t>
      </w:r>
      <w:r w:rsidRPr="00CE08A5">
        <w:rPr>
          <w:rFonts w:ascii="GHEA Grapalat" w:hAnsi="GHEA Grapalat" w:cs="Sylfaen"/>
          <w:sz w:val="18"/>
          <w:szCs w:val="18"/>
          <w:lang w:val="af-ZA"/>
        </w:rPr>
        <w:t xml:space="preserve"> </w:t>
      </w:r>
      <w:r w:rsidRPr="00CE08A5">
        <w:rPr>
          <w:rFonts w:ascii="GHEA Grapalat" w:hAnsi="GHEA Grapalat" w:cs="Sylfaen"/>
          <w:sz w:val="18"/>
          <w:szCs w:val="18"/>
        </w:rPr>
        <w:t>ապրանքների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գինը՝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մեկ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թվով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արտահայտված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ինչպես</w:t>
      </w:r>
      <w:r w:rsidRPr="00CE08A5">
        <w:rPr>
          <w:rFonts w:ascii="GHEA Grapalat" w:hAnsi="GHEA Grapalat" w:cs="Sylfaen"/>
          <w:sz w:val="18"/>
          <w:szCs w:val="18"/>
          <w:lang w:val="af-ZA"/>
        </w:rPr>
        <w:t xml:space="preserve"> </w:t>
      </w:r>
      <w:r w:rsidRPr="00CE08A5">
        <w:rPr>
          <w:rFonts w:ascii="GHEA Grapalat" w:hAnsi="GHEA Grapalat" w:cs="Sylfaen"/>
          <w:sz w:val="18"/>
          <w:szCs w:val="18"/>
        </w:rPr>
        <w:t>նաև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հայտեր ներկայացրած մասնակիցների գնային առաջարկները՝ մեկ թվով արտահայտված, հիմք ընդունելով տառերով գրվածը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sz w:val="18"/>
          <w:szCs w:val="18"/>
          <w:lang w:val="hy-AM"/>
        </w:rPr>
      </w:pPr>
      <w:r w:rsidRPr="00CE08A5">
        <w:rPr>
          <w:rFonts w:ascii="GHEA Grapalat" w:hAnsi="GHEA Grapalat"/>
          <w:sz w:val="18"/>
          <w:szCs w:val="18"/>
          <w:lang w:val="hy-AM"/>
        </w:rPr>
        <w:t xml:space="preserve">2) </w:t>
      </w:r>
      <w:r w:rsidRPr="00CE08A5">
        <w:rPr>
          <w:rFonts w:ascii="GHEA Grapalat" w:hAnsi="GHEA Grapalat" w:cs="Sylfaen"/>
          <w:sz w:val="18"/>
          <w:szCs w:val="18"/>
          <w:lang w:val="hy-AM"/>
        </w:rPr>
        <w:t>սույն</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կետի</w:t>
      </w:r>
      <w:r w:rsidRPr="00CE08A5">
        <w:rPr>
          <w:rFonts w:ascii="GHEA Grapalat" w:hAnsi="GHEA Grapalat"/>
          <w:sz w:val="18"/>
          <w:szCs w:val="18"/>
          <w:lang w:val="hy-AM"/>
        </w:rPr>
        <w:t xml:space="preserve"> 1-</w:t>
      </w:r>
      <w:r w:rsidRPr="00CE08A5">
        <w:rPr>
          <w:rFonts w:ascii="GHEA Grapalat" w:hAnsi="GHEA Grapalat" w:cs="Sylfaen"/>
          <w:sz w:val="18"/>
          <w:szCs w:val="18"/>
          <w:lang w:val="hy-AM"/>
        </w:rPr>
        <w:t>ին</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ենթակետում</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նշված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փաստաթղթերը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նախագահին</w:t>
      </w:r>
      <w:r w:rsidRPr="00CE08A5">
        <w:rPr>
          <w:rFonts w:ascii="GHEA Grapalat" w:hAnsi="GHEA Grapalat"/>
          <w:sz w:val="18"/>
          <w:szCs w:val="18"/>
          <w:lang w:val="hy-AM"/>
        </w:rPr>
        <w:t xml:space="preserve"> (նիստը նախագահողին) </w:t>
      </w:r>
      <w:r w:rsidRPr="00CE08A5">
        <w:rPr>
          <w:rFonts w:ascii="GHEA Grapalat" w:hAnsi="GHEA Grapalat" w:cs="Sylfaen"/>
          <w:sz w:val="18"/>
          <w:szCs w:val="18"/>
          <w:lang w:val="hy-AM"/>
        </w:rPr>
        <w:t>փոխանցվելուց</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հետո</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հանձնաժողովը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գնահատում</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է</w:t>
      </w:r>
      <w:r w:rsidRPr="00CE08A5">
        <w:rPr>
          <w:rFonts w:ascii="GHEA Grapalat" w:hAnsi="GHEA Grapalat"/>
          <w:sz w:val="18"/>
          <w:szCs w:val="18"/>
          <w:lang w:val="hy-AM"/>
        </w:rPr>
        <w:t>`</w:t>
      </w:r>
    </w:p>
    <w:p w:rsidR="00886C13" w:rsidRPr="00CE08A5" w:rsidRDefault="00886C13" w:rsidP="00886C13">
      <w:pPr>
        <w:ind w:firstLine="567"/>
        <w:jc w:val="both"/>
        <w:rPr>
          <w:rFonts w:ascii="GHEA Grapalat" w:hAnsi="GHEA Grapalat"/>
          <w:sz w:val="18"/>
          <w:szCs w:val="18"/>
          <w:lang w:val="hy-AM"/>
        </w:rPr>
      </w:pPr>
      <w:r w:rsidRPr="00CE08A5">
        <w:rPr>
          <w:rFonts w:ascii="GHEA Grapalat" w:hAnsi="GHEA Grapalat" w:cs="Sylfaen"/>
          <w:sz w:val="18"/>
          <w:szCs w:val="18"/>
          <w:lang w:val="hy-AM"/>
        </w:rPr>
        <w:t>ա</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հայտեր</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պարունակող</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ծրարները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կազմելու</w:t>
      </w:r>
      <w:r w:rsidRPr="00CE08A5">
        <w:rPr>
          <w:rFonts w:ascii="GHEA Grapalat" w:hAnsi="GHEA Grapalat"/>
          <w:sz w:val="18"/>
          <w:szCs w:val="18"/>
          <w:lang w:val="hy-AM"/>
        </w:rPr>
        <w:t xml:space="preserve"> </w:t>
      </w:r>
      <w:r w:rsidRPr="00CE08A5">
        <w:rPr>
          <w:rFonts w:ascii="GHEA Grapalat" w:hAnsi="GHEA Grapalat" w:cs="Sylfaen"/>
          <w:sz w:val="18"/>
          <w:szCs w:val="18"/>
          <w:lang w:val="hy-AM"/>
        </w:rPr>
        <w:t>և</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ներկայացնելու</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համապատասխանությունը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սահմանված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կարգին</w:t>
      </w:r>
      <w:r w:rsidRPr="00CE08A5">
        <w:rPr>
          <w:rFonts w:ascii="GHEA Grapalat" w:hAnsi="GHEA Grapalat"/>
          <w:sz w:val="18"/>
          <w:szCs w:val="18"/>
          <w:lang w:val="hy-AM"/>
        </w:rPr>
        <w:t xml:space="preserve"> </w:t>
      </w:r>
      <w:r w:rsidRPr="00CE08A5">
        <w:rPr>
          <w:rFonts w:ascii="GHEA Grapalat" w:hAnsi="GHEA Grapalat" w:cs="Sylfaen"/>
          <w:sz w:val="18"/>
          <w:szCs w:val="18"/>
          <w:lang w:val="hy-AM"/>
        </w:rPr>
        <w:t>և</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բացում</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համապատասխանող</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գնահատված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հայտերը</w:t>
      </w:r>
      <w:r w:rsidRPr="00CE08A5">
        <w:rPr>
          <w:rFonts w:ascii="GHEA Grapalat" w:hAnsi="GHEA Grapalat"/>
          <w:sz w:val="18"/>
          <w:szCs w:val="18"/>
          <w:lang w:val="hy-AM"/>
        </w:rPr>
        <w:t>,</w:t>
      </w:r>
    </w:p>
    <w:p w:rsidR="00886C13" w:rsidRPr="00CE08A5" w:rsidRDefault="00886C13" w:rsidP="00886C13">
      <w:pPr>
        <w:ind w:firstLine="567"/>
        <w:jc w:val="both"/>
        <w:rPr>
          <w:rFonts w:ascii="GHEA Grapalat" w:hAnsi="GHEA Grapalat"/>
          <w:sz w:val="18"/>
          <w:szCs w:val="18"/>
          <w:lang w:val="hy-AM"/>
        </w:rPr>
      </w:pPr>
      <w:r w:rsidRPr="00CE08A5">
        <w:rPr>
          <w:rFonts w:ascii="GHEA Grapalat" w:hAnsi="GHEA Grapalat" w:cs="Sylfaen"/>
          <w:sz w:val="18"/>
          <w:szCs w:val="18"/>
          <w:lang w:val="hy-AM"/>
        </w:rPr>
        <w:t>բ</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բացված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յուրաքանչյուր</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ծրարում</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պահանջվող</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նախատեսված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փաստաթղթերի</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առկայությունը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և</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դրանց</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կազմման</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համապատասխանությունը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հրավերով</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սահմանված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վավերապայմաններին</w:t>
      </w:r>
      <w:r w:rsidRPr="00CE08A5">
        <w:rPr>
          <w:rFonts w:ascii="GHEA Grapalat" w:hAnsi="GHEA Grapalat"/>
          <w:sz w:val="18"/>
          <w:szCs w:val="18"/>
          <w:lang w:val="hy-AM"/>
        </w:rPr>
        <w:t>.</w:t>
      </w:r>
    </w:p>
    <w:p w:rsidR="00886C13" w:rsidRPr="00CE08A5" w:rsidRDefault="00886C13" w:rsidP="00886C13">
      <w:pPr>
        <w:ind w:firstLine="567"/>
        <w:jc w:val="both"/>
        <w:rPr>
          <w:rFonts w:ascii="GHEA Grapalat" w:hAnsi="GHEA Grapalat" w:cs="Sylfaen"/>
          <w:sz w:val="18"/>
          <w:szCs w:val="18"/>
          <w:lang w:val="hy-AM"/>
        </w:rPr>
      </w:pPr>
      <w:r w:rsidRPr="00CE08A5">
        <w:rPr>
          <w:rFonts w:ascii="GHEA Grapalat" w:hAnsi="GHEA Grapalat"/>
          <w:sz w:val="18"/>
          <w:szCs w:val="18"/>
          <w:lang w:val="hy-AM"/>
        </w:rPr>
        <w:t xml:space="preserve">3) </w:t>
      </w:r>
      <w:r w:rsidRPr="00CE08A5">
        <w:rPr>
          <w:rFonts w:ascii="GHEA Grapalat" w:hAnsi="GHEA Grapalat" w:cs="Sylfaen"/>
          <w:sz w:val="18"/>
          <w:szCs w:val="18"/>
          <w:lang w:val="hy-AM"/>
        </w:rPr>
        <w:t>հանձնաժողովի</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նախագահը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հայտարարում</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է</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հայտեր</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ներկայացրած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մասնակիցների</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գնային</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առաջարկները՝</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մեկ</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թվով</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արտահայտված,</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հիմք</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ընդունելով</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տառերով</w:t>
      </w:r>
      <w:r w:rsidRPr="00CE08A5">
        <w:rPr>
          <w:rFonts w:ascii="GHEA Grapalat" w:hAnsi="GHEA Grapalat"/>
          <w:sz w:val="18"/>
          <w:szCs w:val="18"/>
          <w:lang w:val="hy-AM"/>
        </w:rPr>
        <w:t xml:space="preserve"> </w:t>
      </w:r>
      <w:r w:rsidRPr="00CE08A5">
        <w:rPr>
          <w:rFonts w:ascii="GHEA Grapalat" w:hAnsi="GHEA Grapalat" w:cs="Sylfaen"/>
          <w:sz w:val="18"/>
          <w:szCs w:val="18"/>
          <w:lang w:val="hy-AM"/>
        </w:rPr>
        <w:t>գրվածը:</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8.2 </w:t>
      </w:r>
      <w:r w:rsidRPr="00CE08A5">
        <w:rPr>
          <w:rFonts w:ascii="GHEA Grapalat" w:hAnsi="GHEA Grapalat" w:cs="Sylfaen"/>
          <w:sz w:val="18"/>
          <w:szCs w:val="18"/>
          <w:lang w:val="hy-AM"/>
        </w:rPr>
        <w:t>Հայտերը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գնահատվում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հրավերով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կարգով</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ընթացակարգի</w:t>
      </w:r>
      <w:r w:rsidRPr="00CE08A5">
        <w:rPr>
          <w:rFonts w:ascii="GHEA Grapalat" w:hAnsi="GHEA Grapalat" w:cs="Sylfaen"/>
          <w:sz w:val="18"/>
          <w:szCs w:val="18"/>
          <w:lang w:val="af-ZA"/>
        </w:rPr>
        <w:t xml:space="preserve"> </w:t>
      </w:r>
      <w:r w:rsidRPr="00CE08A5">
        <w:rPr>
          <w:rFonts w:ascii="GHEA Grapalat" w:hAnsi="GHEA Grapalat" w:cs="Sylfaen"/>
          <w:sz w:val="18"/>
          <w:szCs w:val="18"/>
        </w:rPr>
        <w:t>չափաբաժինների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քանակը</w:t>
      </w:r>
      <w:r w:rsidRPr="00CE08A5">
        <w:rPr>
          <w:rFonts w:ascii="GHEA Grapalat" w:hAnsi="GHEA Grapalat" w:cs="Sylfaen"/>
          <w:sz w:val="18"/>
          <w:szCs w:val="18"/>
          <w:lang w:val="af-ZA"/>
        </w:rPr>
        <w:t xml:space="preserve"> </w:t>
      </w:r>
      <w:r w:rsidRPr="00CE08A5">
        <w:rPr>
          <w:rFonts w:ascii="GHEA Grapalat" w:hAnsi="GHEA Grapalat" w:cs="Sylfaen"/>
          <w:sz w:val="18"/>
          <w:szCs w:val="18"/>
        </w:rPr>
        <w:t>յոթանասունհինգը</w:t>
      </w:r>
      <w:r w:rsidRPr="00CE08A5">
        <w:rPr>
          <w:rFonts w:ascii="GHEA Grapalat" w:hAnsi="GHEA Grapalat" w:cs="Sylfaen"/>
          <w:sz w:val="18"/>
          <w:szCs w:val="18"/>
          <w:lang w:val="af-ZA"/>
        </w:rPr>
        <w:t xml:space="preserve"> </w:t>
      </w:r>
      <w:r w:rsidRPr="00CE08A5">
        <w:rPr>
          <w:rFonts w:ascii="GHEA Grapalat" w:hAnsi="GHEA Grapalat" w:cs="Sylfaen"/>
          <w:sz w:val="18"/>
          <w:szCs w:val="18"/>
        </w:rPr>
        <w:t>չգերազանցելու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գնահատումն</w:t>
      </w:r>
      <w:r w:rsidRPr="00CE08A5">
        <w:rPr>
          <w:rFonts w:ascii="GHEA Grapalat" w:hAnsi="GHEA Grapalat" w:cs="Sylfaen"/>
          <w:sz w:val="18"/>
          <w:szCs w:val="18"/>
          <w:lang w:val="af-ZA"/>
        </w:rPr>
        <w:t xml:space="preserve"> </w:t>
      </w:r>
      <w:r w:rsidRPr="00CE08A5">
        <w:rPr>
          <w:rFonts w:ascii="GHEA Grapalat" w:hAnsi="GHEA Grapalat" w:cs="Sylfaen"/>
          <w:sz w:val="18"/>
          <w:szCs w:val="18"/>
        </w:rPr>
        <w:t>իրականացվում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դրանց</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վերջնաժամկետը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rPr>
        <w:t>լրանալու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օրվանից</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հաշված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տաս</w:t>
      </w:r>
      <w:r w:rsidRPr="00CE08A5">
        <w:rPr>
          <w:rFonts w:ascii="GHEA Grapalat" w:hAnsi="GHEA Grapalat" w:cs="Sylfaen"/>
          <w:sz w:val="18"/>
          <w:szCs w:val="18"/>
          <w:lang w:val="af-ZA"/>
        </w:rPr>
        <w:t xml:space="preserve">, </w:t>
      </w:r>
      <w:r w:rsidRPr="00CE08A5">
        <w:rPr>
          <w:rFonts w:ascii="GHEA Grapalat" w:hAnsi="GHEA Grapalat" w:cs="Sylfaen"/>
          <w:sz w:val="18"/>
          <w:szCs w:val="18"/>
        </w:rPr>
        <w:t>իսկ</w:t>
      </w:r>
      <w:r w:rsidRPr="00CE08A5">
        <w:rPr>
          <w:rFonts w:ascii="GHEA Grapalat" w:hAnsi="GHEA Grapalat" w:cs="Sylfaen"/>
          <w:sz w:val="18"/>
          <w:szCs w:val="18"/>
          <w:lang w:val="af-ZA"/>
        </w:rPr>
        <w:t xml:space="preserve"> </w:t>
      </w:r>
      <w:r w:rsidRPr="00CE08A5">
        <w:rPr>
          <w:rFonts w:ascii="GHEA Grapalat" w:hAnsi="GHEA Grapalat" w:cs="Sylfaen"/>
          <w:sz w:val="18"/>
          <w:szCs w:val="18"/>
        </w:rPr>
        <w:t>գերազանցելու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դեպքում՝</w:t>
      </w:r>
      <w:r w:rsidRPr="00CE08A5">
        <w:rPr>
          <w:rFonts w:ascii="GHEA Grapalat" w:hAnsi="GHEA Grapalat" w:cs="Sylfaen"/>
          <w:sz w:val="18"/>
          <w:szCs w:val="18"/>
          <w:lang w:val="af-ZA"/>
        </w:rPr>
        <w:t xml:space="preserve"> տասնհինգ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ընթացքում</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rPr>
        <w:t>Բավարար</w:t>
      </w:r>
      <w:r w:rsidRPr="00CE08A5">
        <w:rPr>
          <w:rFonts w:ascii="GHEA Grapalat" w:hAnsi="GHEA Grapalat" w:cs="Sylfaen"/>
          <w:sz w:val="18"/>
          <w:szCs w:val="18"/>
          <w:lang w:val="af-ZA"/>
        </w:rPr>
        <w:t xml:space="preserve"> </w:t>
      </w:r>
      <w:r w:rsidRPr="00CE08A5">
        <w:rPr>
          <w:rFonts w:ascii="GHEA Grapalat" w:hAnsi="GHEA Grapalat" w:cs="Sylfaen"/>
          <w:sz w:val="18"/>
          <w:szCs w:val="18"/>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գնահատվում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հրավերով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պայմաններին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համապատասխանող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հակառակ</w:t>
      </w:r>
      <w:r w:rsidRPr="00CE08A5">
        <w:rPr>
          <w:rFonts w:ascii="GHEA Grapalat" w:hAnsi="GHEA Grapalat" w:cs="Sylfaen"/>
          <w:sz w:val="18"/>
          <w:szCs w:val="18"/>
          <w:lang w:val="af-ZA"/>
        </w:rPr>
        <w:t xml:space="preserve"> </w:t>
      </w:r>
      <w:r w:rsidRPr="00CE08A5">
        <w:rPr>
          <w:rFonts w:ascii="GHEA Grapalat" w:hAnsi="GHEA Grapalat" w:cs="Sylfaen"/>
          <w:sz w:val="18"/>
          <w:szCs w:val="18"/>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գնահատվում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անբավարար</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մերժվում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Ընդ</w:t>
      </w:r>
      <w:r w:rsidRPr="00CE08A5">
        <w:rPr>
          <w:rFonts w:ascii="GHEA Grapalat" w:hAnsi="GHEA Grapalat" w:cs="Sylfaen"/>
          <w:sz w:val="18"/>
          <w:szCs w:val="18"/>
          <w:lang w:val="af-ZA"/>
        </w:rPr>
        <w:t xml:space="preserve"> որում հայտերի բացման և գնահատման նիստում հանձնաժողովը մերժում է այն հայտերը, </w:t>
      </w:r>
      <w:r w:rsidRPr="00CE08A5">
        <w:rPr>
          <w:rFonts w:ascii="GHEA Grapalat" w:hAnsi="GHEA Grapalat" w:cs="Sylfaen"/>
          <w:sz w:val="18"/>
          <w:szCs w:val="18"/>
        </w:rPr>
        <w:t>որոնցում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բացակայում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առաջարկները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կամ</w:t>
      </w:r>
      <w:r w:rsidRPr="00CE08A5">
        <w:rPr>
          <w:rFonts w:ascii="GHEA Grapalat" w:hAnsi="GHEA Grapalat" w:cs="Sylfaen"/>
          <w:sz w:val="18"/>
          <w:szCs w:val="18"/>
          <w:lang w:val="af-ZA"/>
        </w:rPr>
        <w:t xml:space="preserve"> դրանք </w:t>
      </w:r>
      <w:r w:rsidRPr="00CE08A5">
        <w:rPr>
          <w:rFonts w:ascii="GHEA Grapalat" w:hAnsi="GHEA Grapalat" w:cs="Sylfaen"/>
          <w:sz w:val="18"/>
          <w:szCs w:val="18"/>
        </w:rPr>
        <w:t>ներկայացված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rPr>
        <w:t>հրավերի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պահանջներին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անհամապատասխան</w:t>
      </w:r>
      <w:r w:rsidRPr="00CE08A5">
        <w:rPr>
          <w:rFonts w:ascii="GHEA Grapalat" w:hAnsi="GHEA Grapalat" w:cs="Sylfaen"/>
          <w:sz w:val="18"/>
          <w:szCs w:val="18"/>
          <w:lang w:val="af-ZA"/>
        </w:rPr>
        <w:t>:</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rPr>
        <w:t xml:space="preserve">8.3 </w:t>
      </w:r>
      <w:r w:rsidRPr="00CE08A5">
        <w:rPr>
          <w:rFonts w:ascii="GHEA Grapalat" w:hAnsi="GHEA Grapalat" w:cs="Sylfaen"/>
          <w:sz w:val="18"/>
          <w:szCs w:val="18"/>
          <w:lang w:val="hy-AM"/>
        </w:rPr>
        <w:t>Ընտրված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մասնակիցը</w:t>
      </w:r>
      <w:r w:rsidRPr="00CE08A5">
        <w:rPr>
          <w:rFonts w:ascii="GHEA Grapalat" w:hAnsi="GHEA Grapalat" w:cs="Sylfaen"/>
          <w:sz w:val="18"/>
          <w:szCs w:val="18"/>
        </w:rPr>
        <w:t xml:space="preserve"> </w:t>
      </w:r>
      <w:r w:rsidRPr="00CE08A5">
        <w:rPr>
          <w:rFonts w:ascii="GHEA Grapalat" w:hAnsi="GHEA Grapalat" w:cs="Sylfaen"/>
          <w:sz w:val="18"/>
          <w:szCs w:val="18"/>
          <w:lang w:val="ru-RU"/>
        </w:rPr>
        <w:t>որոշվում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է</w:t>
      </w:r>
      <w:r w:rsidRPr="00CE08A5">
        <w:rPr>
          <w:rFonts w:ascii="GHEA Grapalat" w:hAnsi="GHEA Grapalat" w:cs="Sylfaen"/>
          <w:sz w:val="18"/>
          <w:szCs w:val="18"/>
        </w:rPr>
        <w:t xml:space="preserve">` </w:t>
      </w:r>
      <w:r w:rsidRPr="00CE08A5">
        <w:rPr>
          <w:rFonts w:ascii="GHEA Grapalat" w:hAnsi="GHEA Grapalat" w:cs="Sylfaen"/>
          <w:sz w:val="18"/>
          <w:szCs w:val="18"/>
          <w:lang w:val="ru-RU"/>
        </w:rPr>
        <w:t>բավարար</w:t>
      </w:r>
      <w:r w:rsidRPr="00CE08A5">
        <w:rPr>
          <w:rFonts w:ascii="GHEA Grapalat" w:hAnsi="GHEA Grapalat" w:cs="Sylfaen"/>
          <w:sz w:val="18"/>
          <w:szCs w:val="18"/>
        </w:rPr>
        <w:t xml:space="preserve"> </w:t>
      </w:r>
      <w:r w:rsidRPr="00CE08A5">
        <w:rPr>
          <w:rFonts w:ascii="GHEA Grapalat" w:hAnsi="GHEA Grapalat" w:cs="Sylfaen"/>
          <w:sz w:val="18"/>
          <w:szCs w:val="18"/>
          <w:lang w:val="ru-RU"/>
        </w:rPr>
        <w:t>գնահատված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հայտեր</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մասնակիցների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թվից</w:t>
      </w:r>
      <w:r w:rsidRPr="00CE08A5">
        <w:rPr>
          <w:rFonts w:ascii="GHEA Grapalat" w:hAnsi="GHEA Grapalat" w:cs="Sylfaen"/>
          <w:sz w:val="18"/>
          <w:szCs w:val="18"/>
        </w:rPr>
        <w:t xml:space="preserve">` </w:t>
      </w:r>
      <w:r w:rsidRPr="00CE08A5">
        <w:rPr>
          <w:rFonts w:ascii="GHEA Grapalat" w:hAnsi="GHEA Grapalat" w:cs="Sylfaen"/>
          <w:sz w:val="18"/>
          <w:szCs w:val="18"/>
          <w:lang w:val="ru-RU"/>
        </w:rPr>
        <w:t>նվազագույն</w:t>
      </w:r>
      <w:r w:rsidRPr="00CE08A5">
        <w:rPr>
          <w:rFonts w:ascii="GHEA Grapalat" w:hAnsi="GHEA Grapalat" w:cs="Sylfaen"/>
          <w:sz w:val="18"/>
          <w:szCs w:val="18"/>
        </w:rPr>
        <w:t xml:space="preserve"> </w:t>
      </w:r>
      <w:r w:rsidRPr="00CE08A5">
        <w:rPr>
          <w:rFonts w:ascii="GHEA Grapalat" w:hAnsi="GHEA Grapalat" w:cs="Sylfaen"/>
          <w:sz w:val="18"/>
          <w:szCs w:val="18"/>
          <w:lang w:val="ru-RU"/>
        </w:rPr>
        <w:t>գնային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առաջարկ</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rPr>
        <w:t xml:space="preserve"> </w:t>
      </w:r>
      <w:r w:rsidRPr="00CE08A5">
        <w:rPr>
          <w:rFonts w:ascii="GHEA Grapalat" w:hAnsi="GHEA Grapalat" w:cs="Sylfaen"/>
          <w:sz w:val="18"/>
          <w:szCs w:val="18"/>
          <w:lang w:val="en-US"/>
        </w:rPr>
        <w:t>մ</w:t>
      </w:r>
      <w:r w:rsidRPr="00CE08A5">
        <w:rPr>
          <w:rFonts w:ascii="GHEA Grapalat" w:hAnsi="GHEA Grapalat" w:cs="Sylfaen"/>
          <w:sz w:val="18"/>
          <w:szCs w:val="18"/>
          <w:lang w:val="ru-RU"/>
        </w:rPr>
        <w:t>ասնակցին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նախապատվություն</w:t>
      </w:r>
      <w:r w:rsidRPr="00CE08A5">
        <w:rPr>
          <w:rFonts w:ascii="GHEA Grapalat" w:hAnsi="GHEA Grapalat" w:cs="Sylfaen"/>
          <w:sz w:val="18"/>
          <w:szCs w:val="18"/>
        </w:rPr>
        <w:t xml:space="preserve"> </w:t>
      </w:r>
      <w:r w:rsidRPr="00CE08A5">
        <w:rPr>
          <w:rFonts w:ascii="GHEA Grapalat" w:hAnsi="GHEA Grapalat" w:cs="Sylfaen"/>
          <w:sz w:val="18"/>
          <w:szCs w:val="18"/>
          <w:lang w:val="ru-RU"/>
        </w:rPr>
        <w:t>տալու</w:t>
      </w:r>
      <w:r w:rsidRPr="00CE08A5">
        <w:rPr>
          <w:rFonts w:ascii="GHEA Grapalat" w:hAnsi="GHEA Grapalat" w:cs="Sylfaen"/>
          <w:sz w:val="18"/>
          <w:szCs w:val="18"/>
        </w:rPr>
        <w:t xml:space="preserve"> </w:t>
      </w:r>
      <w:r w:rsidRPr="00CE08A5">
        <w:rPr>
          <w:rFonts w:ascii="GHEA Grapalat" w:hAnsi="GHEA Grapalat" w:cs="Sylfaen"/>
          <w:sz w:val="18"/>
          <w:szCs w:val="18"/>
          <w:lang w:val="ru-RU"/>
        </w:rPr>
        <w:t>սկզբունքով։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Ընդ</w:t>
      </w:r>
      <w:r w:rsidRPr="00CE08A5">
        <w:rPr>
          <w:rFonts w:ascii="GHEA Grapalat" w:hAnsi="GHEA Grapalat" w:cs="Sylfaen"/>
          <w:sz w:val="18"/>
          <w:szCs w:val="18"/>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rPr>
        <w:t xml:space="preserve"> </w:t>
      </w:r>
      <w:r w:rsidRPr="00CE08A5">
        <w:rPr>
          <w:rFonts w:ascii="GHEA Grapalat" w:hAnsi="GHEA Grapalat" w:cs="Sylfaen"/>
          <w:sz w:val="18"/>
          <w:szCs w:val="18"/>
          <w:lang w:val="hy-AM"/>
        </w:rPr>
        <w:t>ընտրված</w:t>
      </w:r>
      <w:r w:rsidRPr="00CE08A5">
        <w:rPr>
          <w:rFonts w:ascii="GHEA Grapalat" w:hAnsi="GHEA Grapalat" w:cs="Sylfaen"/>
          <w:sz w:val="18"/>
          <w:szCs w:val="18"/>
        </w:rPr>
        <w:t xml:space="preserve"> </w:t>
      </w:r>
      <w:r w:rsidRPr="00CE08A5">
        <w:rPr>
          <w:rFonts w:ascii="GHEA Grapalat" w:hAnsi="GHEA Grapalat" w:cs="Sylfaen"/>
          <w:sz w:val="18"/>
          <w:szCs w:val="18"/>
          <w:lang w:val="en-US"/>
        </w:rPr>
        <w:t>և</w:t>
      </w:r>
      <w:r w:rsidRPr="00CE08A5">
        <w:rPr>
          <w:rFonts w:ascii="GHEA Grapalat" w:hAnsi="GHEA Grapalat" w:cs="Sylfaen"/>
          <w:sz w:val="18"/>
          <w:szCs w:val="18"/>
        </w:rPr>
        <w:t xml:space="preserve"> </w:t>
      </w:r>
      <w:r w:rsidRPr="00CE08A5">
        <w:rPr>
          <w:rFonts w:ascii="GHEA Grapalat" w:hAnsi="GHEA Grapalat" w:cs="Sylfaen"/>
          <w:sz w:val="18"/>
          <w:szCs w:val="18"/>
          <w:lang w:val="en-US"/>
        </w:rPr>
        <w:t>հաջորդաբար</w:t>
      </w:r>
      <w:r w:rsidRPr="00CE08A5">
        <w:rPr>
          <w:rFonts w:ascii="GHEA Grapalat" w:hAnsi="GHEA Grapalat" w:cs="Sylfaen"/>
          <w:sz w:val="18"/>
          <w:szCs w:val="18"/>
        </w:rPr>
        <w:t xml:space="preserve"> </w:t>
      </w:r>
      <w:r w:rsidRPr="00CE08A5">
        <w:rPr>
          <w:rFonts w:ascii="GHEA Grapalat" w:hAnsi="GHEA Grapalat" w:cs="Sylfaen"/>
          <w:sz w:val="18"/>
          <w:szCs w:val="18"/>
          <w:lang w:val="en-US"/>
        </w:rPr>
        <w:t>տեղեր</w:t>
      </w:r>
      <w:r w:rsidRPr="00CE08A5">
        <w:rPr>
          <w:rFonts w:ascii="GHEA Grapalat" w:hAnsi="GHEA Grapalat" w:cs="Sylfaen"/>
          <w:sz w:val="18"/>
          <w:szCs w:val="18"/>
        </w:rPr>
        <w:t xml:space="preserve"> </w:t>
      </w:r>
      <w:r w:rsidRPr="00CE08A5">
        <w:rPr>
          <w:rFonts w:ascii="GHEA Grapalat" w:hAnsi="GHEA Grapalat" w:cs="Sylfaen"/>
          <w:sz w:val="18"/>
          <w:szCs w:val="18"/>
          <w:lang w:val="ru-RU"/>
        </w:rPr>
        <w:t>զբաղեցրած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մասնակիցներին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որոշելիս</w:t>
      </w:r>
      <w:r w:rsidRPr="00CE08A5">
        <w:rPr>
          <w:rFonts w:ascii="GHEA Grapalat" w:hAnsi="GHEA Grapalat" w:cs="Sylfaen"/>
          <w:sz w:val="18"/>
          <w:szCs w:val="18"/>
        </w:rPr>
        <w:t xml:space="preserve"> </w:t>
      </w:r>
      <w:r w:rsidRPr="00CE08A5">
        <w:rPr>
          <w:rFonts w:ascii="GHEA Grapalat" w:hAnsi="GHEA Grapalat" w:cs="Sylfaen"/>
          <w:sz w:val="18"/>
          <w:szCs w:val="18"/>
          <w:lang w:val="ru-RU"/>
        </w:rPr>
        <w:t>գնային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առաջարկների</w:t>
      </w:r>
      <w:r w:rsidRPr="00CE08A5">
        <w:rPr>
          <w:rFonts w:ascii="GHEA Grapalat" w:hAnsi="GHEA Grapalat" w:cs="Sylfaen"/>
          <w:sz w:val="18"/>
          <w:szCs w:val="18"/>
        </w:rPr>
        <w:t xml:space="preserve"> գնահատումը և </w:t>
      </w:r>
      <w:r w:rsidRPr="00CE08A5">
        <w:rPr>
          <w:rFonts w:ascii="GHEA Grapalat" w:hAnsi="GHEA Grapalat" w:cs="Sylfaen"/>
          <w:sz w:val="18"/>
          <w:szCs w:val="18"/>
          <w:lang w:val="ru-RU"/>
        </w:rPr>
        <w:t>համեմատումն</w:t>
      </w:r>
      <w:r w:rsidRPr="00CE08A5">
        <w:rPr>
          <w:rFonts w:ascii="GHEA Grapalat" w:hAnsi="GHEA Grapalat" w:cs="Sylfaen"/>
          <w:sz w:val="18"/>
          <w:szCs w:val="18"/>
        </w:rPr>
        <w:t xml:space="preserve"> </w:t>
      </w:r>
      <w:r w:rsidRPr="00CE08A5">
        <w:rPr>
          <w:rFonts w:ascii="GHEA Grapalat" w:hAnsi="GHEA Grapalat" w:cs="Sylfaen"/>
          <w:sz w:val="18"/>
          <w:szCs w:val="18"/>
          <w:lang w:val="ru-RU"/>
        </w:rPr>
        <w:t>իրականացվում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է</w:t>
      </w:r>
      <w:r w:rsidRPr="00CE08A5">
        <w:rPr>
          <w:rFonts w:ascii="GHEA Grapalat" w:hAnsi="GHEA Grapalat" w:cs="Sylfaen"/>
          <w:sz w:val="18"/>
          <w:szCs w:val="18"/>
        </w:rPr>
        <w:t xml:space="preserve"> </w:t>
      </w:r>
      <w:r w:rsidRPr="00CE08A5">
        <w:rPr>
          <w:rFonts w:ascii="GHEA Grapalat" w:hAnsi="GHEA Grapalat" w:cs="Sylfaen"/>
          <w:sz w:val="18"/>
          <w:szCs w:val="18"/>
          <w:lang w:val="ru-RU"/>
        </w:rPr>
        <w:t>առանց</w:t>
      </w:r>
      <w:r w:rsidRPr="00CE08A5">
        <w:rPr>
          <w:rFonts w:ascii="GHEA Grapalat" w:hAnsi="GHEA Grapalat" w:cs="Sylfaen"/>
          <w:sz w:val="18"/>
          <w:szCs w:val="18"/>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rPr>
        <w:t xml:space="preserve"> 1-ին </w:t>
      </w:r>
      <w:r w:rsidRPr="00CE08A5">
        <w:rPr>
          <w:rFonts w:ascii="GHEA Grapalat" w:hAnsi="GHEA Grapalat" w:cs="Sylfaen"/>
          <w:sz w:val="18"/>
          <w:szCs w:val="18"/>
          <w:lang w:val="ru-RU"/>
        </w:rPr>
        <w:t>մասի</w:t>
      </w:r>
      <w:r w:rsidRPr="00CE08A5">
        <w:rPr>
          <w:rFonts w:ascii="GHEA Grapalat" w:hAnsi="GHEA Grapalat" w:cs="Sylfaen"/>
          <w:sz w:val="18"/>
          <w:szCs w:val="18"/>
        </w:rPr>
        <w:t xml:space="preserve"> 5.2-րդ </w:t>
      </w:r>
      <w:r w:rsidRPr="00CE08A5">
        <w:rPr>
          <w:rFonts w:ascii="GHEA Grapalat" w:hAnsi="GHEA Grapalat" w:cs="Sylfaen"/>
          <w:sz w:val="18"/>
          <w:szCs w:val="18"/>
          <w:lang w:val="ru-RU"/>
        </w:rPr>
        <w:t>կետում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նշված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հարկի</w:t>
      </w:r>
      <w:r w:rsidRPr="00CE08A5">
        <w:rPr>
          <w:rFonts w:ascii="GHEA Grapalat" w:hAnsi="GHEA Grapalat" w:cs="Sylfaen"/>
          <w:sz w:val="18"/>
          <w:szCs w:val="18"/>
        </w:rPr>
        <w:t xml:space="preserve"> </w:t>
      </w:r>
      <w:r w:rsidRPr="00CE08A5">
        <w:rPr>
          <w:rFonts w:ascii="GHEA Grapalat" w:hAnsi="GHEA Grapalat" w:cs="Sylfaen"/>
          <w:sz w:val="18"/>
          <w:szCs w:val="18"/>
          <w:lang w:val="ru-RU"/>
        </w:rPr>
        <w:t>գումարի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հաշվարկման</w:t>
      </w:r>
      <w:r w:rsidRPr="00CE08A5">
        <w:rPr>
          <w:rFonts w:ascii="GHEA Grapalat" w:hAnsi="GHEA Grapalat" w:cs="Sylfaen"/>
          <w:sz w:val="18"/>
          <w:szCs w:val="18"/>
          <w:lang w:val="hy-AM"/>
        </w:rPr>
        <w:t>:</w:t>
      </w:r>
    </w:p>
    <w:p w:rsidR="00886C13" w:rsidRPr="00CE08A5" w:rsidRDefault="00886C13" w:rsidP="00886C13">
      <w:pPr>
        <w:pStyle w:val="a3"/>
        <w:spacing w:line="240" w:lineRule="auto"/>
        <w:ind w:firstLine="567"/>
        <w:rPr>
          <w:rFonts w:ascii="GHEA Grapalat" w:hAnsi="GHEA Grapalat" w:cs="Sylfaen"/>
          <w:i w:val="0"/>
          <w:sz w:val="18"/>
          <w:szCs w:val="18"/>
          <w:lang w:val="af-ZA"/>
        </w:rPr>
      </w:pPr>
      <w:r w:rsidRPr="00CE08A5">
        <w:rPr>
          <w:rFonts w:ascii="GHEA Grapalat" w:hAnsi="GHEA Grapalat" w:cs="Sylfaen"/>
          <w:i w:val="0"/>
          <w:sz w:val="18"/>
          <w:szCs w:val="18"/>
          <w:lang w:val="af-ZA"/>
        </w:rPr>
        <w:t xml:space="preserve">8.4 </w:t>
      </w:r>
      <w:r w:rsidRPr="00CE08A5">
        <w:rPr>
          <w:rFonts w:ascii="GHEA Grapalat" w:hAnsi="GHEA Grapalat" w:cs="Sylfaen"/>
          <w:i w:val="0"/>
          <w:sz w:val="18"/>
          <w:szCs w:val="18"/>
          <w:lang w:val="hy-AM"/>
        </w:rPr>
        <w:t>Եթե</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հայտում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անհամապատասխանություն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տեղ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գտել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տառերով</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և</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թվերով</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գրված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գումարների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միջև</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ապա</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հիմք</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ընդունվում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տառերով</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գրված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hy-AM"/>
        </w:rPr>
        <w:t>գումարը։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Եթե</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առաջարկվող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գները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ներկայացված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երկու</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ավելի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արժույթներով</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ապա</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դրանք</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համեմատվում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Հայաստանի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Հանրապետության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դրամով</w:t>
      </w:r>
      <w:r w:rsidRPr="00CE08A5">
        <w:rPr>
          <w:rFonts w:ascii="GHEA Grapalat" w:hAnsi="GHEA Grapalat" w:cs="Sylfaen"/>
          <w:i w:val="0"/>
          <w:sz w:val="18"/>
          <w:szCs w:val="18"/>
          <w:lang w:val="af-ZA"/>
        </w:rPr>
        <w:t xml:space="preserve">` </w:t>
      </w:r>
      <w:r w:rsidR="00AA7866" w:rsidRPr="00CE08A5">
        <w:rPr>
          <w:rFonts w:ascii="GHEA Grapalat" w:hAnsi="GHEA Grapalat" w:cs="Sylfaen"/>
          <w:i w:val="0"/>
          <w:sz w:val="18"/>
          <w:szCs w:val="18"/>
          <w:lang w:val="ru-RU"/>
        </w:rPr>
        <w:t>ԿԲ</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vertAlign w:val="superscript"/>
          <w:lang w:val="af-ZA"/>
        </w:rPr>
        <w:t>10</w:t>
      </w:r>
      <w:r w:rsidRPr="00CE08A5">
        <w:rPr>
          <w:rStyle w:val="af6"/>
          <w:rFonts w:ascii="GHEA Grapalat" w:hAnsi="GHEA Grapalat" w:cs="Sylfaen"/>
          <w:i w:val="0"/>
          <w:color w:val="FFFFFF"/>
          <w:sz w:val="18"/>
          <w:szCs w:val="18"/>
          <w:lang w:val="af-ZA"/>
        </w:rPr>
        <w:footnoteReference w:id="3"/>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փոխարժեքով։</w:t>
      </w:r>
      <w:r w:rsidRPr="00CE08A5">
        <w:rPr>
          <w:rFonts w:ascii="GHEA Grapalat" w:hAnsi="GHEA Grapalat" w:cs="Sylfaen"/>
          <w:i w:val="0"/>
          <w:sz w:val="18"/>
          <w:szCs w:val="18"/>
          <w:lang w:val="af-ZA"/>
        </w:rPr>
        <w:t xml:space="preserve"> </w:t>
      </w:r>
    </w:p>
    <w:p w:rsidR="00886C13" w:rsidRPr="00CE08A5" w:rsidRDefault="00886C13" w:rsidP="00886C13">
      <w:pPr>
        <w:pStyle w:val="a3"/>
        <w:spacing w:line="240" w:lineRule="auto"/>
        <w:ind w:firstLine="567"/>
        <w:rPr>
          <w:rFonts w:ascii="GHEA Grapalat" w:hAnsi="GHEA Grapalat" w:cs="Sylfaen"/>
          <w:i w:val="0"/>
          <w:sz w:val="18"/>
          <w:szCs w:val="18"/>
          <w:lang w:val="af-ZA"/>
        </w:rPr>
      </w:pPr>
      <w:r w:rsidRPr="00CE08A5">
        <w:rPr>
          <w:rFonts w:ascii="GHEA Grapalat" w:hAnsi="GHEA Grapalat" w:cs="Sylfaen"/>
          <w:i w:val="0"/>
          <w:sz w:val="18"/>
          <w:szCs w:val="18"/>
          <w:lang w:val="af-ZA"/>
        </w:rPr>
        <w:t>8.5 Հ</w:t>
      </w:r>
      <w:r w:rsidRPr="00CE08A5">
        <w:rPr>
          <w:rFonts w:ascii="GHEA Grapalat" w:hAnsi="GHEA Grapalat" w:cs="Sylfaen"/>
          <w:i w:val="0"/>
          <w:sz w:val="18"/>
          <w:szCs w:val="18"/>
          <w:lang w:val="ru-RU"/>
        </w:rPr>
        <w:t>անձնաժողովի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պ</w:t>
      </w:r>
      <w:r w:rsidRPr="00CE08A5">
        <w:rPr>
          <w:rFonts w:ascii="GHEA Grapalat" w:hAnsi="GHEA Grapalat" w:cs="Sylfaen"/>
          <w:i w:val="0"/>
          <w:sz w:val="18"/>
          <w:szCs w:val="18"/>
          <w:lang w:val="ru-RU"/>
        </w:rPr>
        <w:t>ատվիրատուի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և</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մ</w:t>
      </w:r>
      <w:r w:rsidRPr="00CE08A5">
        <w:rPr>
          <w:rFonts w:ascii="GHEA Grapalat" w:hAnsi="GHEA Grapalat" w:cs="Sylfaen"/>
          <w:i w:val="0"/>
          <w:sz w:val="18"/>
          <w:szCs w:val="18"/>
          <w:lang w:val="ru-RU"/>
        </w:rPr>
        <w:t>ասնակիցների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միջև</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բանակցություններն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արգելվում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բացառությամբ</w:t>
      </w:r>
      <w:r w:rsidRPr="00CE08A5">
        <w:rPr>
          <w:rFonts w:ascii="GHEA Grapalat" w:hAnsi="GHEA Grapalat" w:cs="Sylfaen"/>
          <w:i w:val="0"/>
          <w:sz w:val="18"/>
          <w:szCs w:val="18"/>
          <w:lang w:val="af-ZA"/>
        </w:rPr>
        <w:t>`</w:t>
      </w:r>
    </w:p>
    <w:p w:rsidR="00886C13" w:rsidRPr="00CE08A5" w:rsidRDefault="00886C13" w:rsidP="00886C13">
      <w:pPr>
        <w:pStyle w:val="a3"/>
        <w:spacing w:line="240" w:lineRule="auto"/>
        <w:rPr>
          <w:rFonts w:ascii="GHEA Grapalat" w:hAnsi="GHEA Grapalat" w:cs="Sylfaen"/>
          <w:i w:val="0"/>
          <w:sz w:val="18"/>
          <w:szCs w:val="18"/>
          <w:lang w:val="af-ZA"/>
        </w:rPr>
      </w:pPr>
      <w:r w:rsidRPr="00CE08A5">
        <w:rPr>
          <w:rFonts w:ascii="GHEA Grapalat" w:hAnsi="GHEA Grapalat" w:cs="Sylfaen"/>
          <w:i w:val="0"/>
          <w:sz w:val="18"/>
          <w:szCs w:val="18"/>
          <w:lang w:val="af-ZA"/>
        </w:rPr>
        <w:t xml:space="preserve">1) </w:t>
      </w:r>
      <w:r w:rsidRPr="00CE08A5">
        <w:rPr>
          <w:rFonts w:ascii="GHEA Grapalat" w:hAnsi="GHEA Grapalat" w:cs="Sylfaen"/>
          <w:i w:val="0"/>
          <w:sz w:val="18"/>
          <w:szCs w:val="18"/>
          <w:lang w:val="ru-RU"/>
        </w:rPr>
        <w:t>երբ</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ընթացակարգին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մասնակցել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մեկ</w:t>
      </w:r>
      <w:r w:rsidRPr="00CE08A5">
        <w:rPr>
          <w:rFonts w:ascii="GHEA Grapalat" w:hAnsi="GHEA Grapalat" w:cs="Sylfaen"/>
          <w:i w:val="0"/>
          <w:sz w:val="18"/>
          <w:szCs w:val="18"/>
          <w:lang w:val="af-ZA"/>
        </w:rPr>
        <w:t xml:space="preserve"> մ</w:t>
      </w:r>
      <w:r w:rsidRPr="00CE08A5">
        <w:rPr>
          <w:rFonts w:ascii="GHEA Grapalat" w:hAnsi="GHEA Grapalat" w:cs="Sylfaen"/>
          <w:i w:val="0"/>
          <w:sz w:val="18"/>
          <w:szCs w:val="18"/>
          <w:lang w:val="ru-RU"/>
        </w:rPr>
        <w:t>ասնակից</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որի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ներկայացրած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համապատասխանում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հրավերի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պահանջներին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գնահատման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արդյունքում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հրավերի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պահանջներին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համապատասխան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գնահատվել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միայն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մեկ</w:t>
      </w:r>
      <w:r w:rsidRPr="00CE08A5">
        <w:rPr>
          <w:rFonts w:ascii="GHEA Grapalat" w:hAnsi="GHEA Grapalat" w:cs="Sylfaen"/>
          <w:i w:val="0"/>
          <w:sz w:val="18"/>
          <w:szCs w:val="18"/>
          <w:lang w:val="af-ZA"/>
        </w:rPr>
        <w:t xml:space="preserve"> մ</w:t>
      </w:r>
      <w:r w:rsidRPr="00CE08A5">
        <w:rPr>
          <w:rFonts w:ascii="GHEA Grapalat" w:hAnsi="GHEA Grapalat" w:cs="Sylfaen"/>
          <w:i w:val="0"/>
          <w:sz w:val="18"/>
          <w:szCs w:val="18"/>
          <w:lang w:val="ru-RU"/>
        </w:rPr>
        <w:t>ասնակցի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առաջարկված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նվազագույն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հավասարության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դեպքում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եթե</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ոչ</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գնային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պայմանները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բավարարող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գնահատված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հայտեր</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ներկայացրած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բոլոր</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մասնակիցների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ներկայացրած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գնային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առաջարկները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գերազանցում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այդ</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գնումը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կատարելու</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համար</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նախատեսված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սույն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հրավերի</w:t>
      </w:r>
      <w:r w:rsidRPr="00CE08A5">
        <w:rPr>
          <w:rFonts w:ascii="GHEA Grapalat" w:hAnsi="GHEA Grapalat" w:cs="Sylfaen"/>
          <w:i w:val="0"/>
          <w:sz w:val="18"/>
          <w:szCs w:val="18"/>
          <w:lang w:val="af-ZA"/>
        </w:rPr>
        <w:t xml:space="preserve"> 1-</w:t>
      </w:r>
      <w:r w:rsidRPr="00CE08A5">
        <w:rPr>
          <w:rFonts w:ascii="GHEA Grapalat" w:hAnsi="GHEA Grapalat" w:cs="Sylfaen"/>
          <w:i w:val="0"/>
          <w:sz w:val="18"/>
          <w:szCs w:val="18"/>
          <w:lang w:val="en-US"/>
        </w:rPr>
        <w:t>ին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մասի</w:t>
      </w:r>
      <w:r w:rsidRPr="00CE08A5">
        <w:rPr>
          <w:rFonts w:ascii="GHEA Grapalat" w:hAnsi="GHEA Grapalat" w:cs="Sylfaen"/>
          <w:i w:val="0"/>
          <w:sz w:val="18"/>
          <w:szCs w:val="18"/>
          <w:lang w:val="af-ZA"/>
        </w:rPr>
        <w:t xml:space="preserve"> 8.1 </w:t>
      </w:r>
      <w:r w:rsidRPr="00CE08A5">
        <w:rPr>
          <w:rFonts w:ascii="GHEA Grapalat" w:hAnsi="GHEA Grapalat" w:cs="Sylfaen"/>
          <w:i w:val="0"/>
          <w:sz w:val="18"/>
          <w:szCs w:val="18"/>
          <w:lang w:val="en-US"/>
        </w:rPr>
        <w:t>կետի</w:t>
      </w:r>
      <w:r w:rsidRPr="00CE08A5">
        <w:rPr>
          <w:rFonts w:ascii="GHEA Grapalat" w:hAnsi="GHEA Grapalat" w:cs="Sylfaen"/>
          <w:i w:val="0"/>
          <w:sz w:val="18"/>
          <w:szCs w:val="18"/>
          <w:lang w:val="af-ZA"/>
        </w:rPr>
        <w:t xml:space="preserve"> 2-</w:t>
      </w:r>
      <w:r w:rsidRPr="00CE08A5">
        <w:rPr>
          <w:rFonts w:ascii="GHEA Grapalat" w:hAnsi="GHEA Grapalat" w:cs="Sylfaen"/>
          <w:i w:val="0"/>
          <w:sz w:val="18"/>
          <w:szCs w:val="18"/>
          <w:lang w:val="en-US"/>
        </w:rPr>
        <w:t>րդ</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պարբերությամբ</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en-US"/>
        </w:rPr>
        <w:t>նախատեսված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ֆինանսական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միջոցները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գնումն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իրականացվում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է</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Օրենքի</w:t>
      </w:r>
      <w:r w:rsidRPr="00CE08A5">
        <w:rPr>
          <w:rFonts w:ascii="GHEA Grapalat" w:hAnsi="GHEA Grapalat" w:cs="Sylfaen"/>
          <w:i w:val="0"/>
          <w:sz w:val="18"/>
          <w:szCs w:val="18"/>
          <w:lang w:val="af-ZA"/>
        </w:rPr>
        <w:t xml:space="preserve"> 15-</w:t>
      </w:r>
      <w:r w:rsidRPr="00CE08A5">
        <w:rPr>
          <w:rFonts w:ascii="GHEA Grapalat" w:hAnsi="GHEA Grapalat" w:cs="Sylfaen"/>
          <w:i w:val="0"/>
          <w:sz w:val="18"/>
          <w:szCs w:val="18"/>
          <w:lang w:val="ru-RU"/>
        </w:rPr>
        <w:t>րդ</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հոդվածի</w:t>
      </w:r>
      <w:r w:rsidRPr="00CE08A5">
        <w:rPr>
          <w:rFonts w:ascii="GHEA Grapalat" w:hAnsi="GHEA Grapalat" w:cs="Sylfaen"/>
          <w:i w:val="0"/>
          <w:sz w:val="18"/>
          <w:szCs w:val="18"/>
          <w:lang w:val="af-ZA"/>
        </w:rPr>
        <w:t xml:space="preserve"> 6-</w:t>
      </w:r>
      <w:r w:rsidRPr="00CE08A5">
        <w:rPr>
          <w:rFonts w:ascii="GHEA Grapalat" w:hAnsi="GHEA Grapalat" w:cs="Sylfaen"/>
          <w:i w:val="0"/>
          <w:sz w:val="18"/>
          <w:szCs w:val="18"/>
          <w:lang w:val="ru-RU"/>
        </w:rPr>
        <w:t>րդ</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մասի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հիման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վրա։</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Սույն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կետի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համաձայն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վարվող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բանակցությունները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կարող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հանգեցնել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միայն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առաջարկված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նվազեցմանը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վճարման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պայմանների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փոփոխությանը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իսկ</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բանակցությունները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վարվում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միաժամանակյա</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բոլոր</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մասնակիցների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հետ</w:t>
      </w:r>
      <w:r w:rsidRPr="00CE08A5">
        <w:rPr>
          <w:rFonts w:ascii="GHEA Grapalat" w:hAnsi="GHEA Grapalat" w:cs="Sylfaen"/>
          <w:i w:val="0"/>
          <w:sz w:val="18"/>
          <w:szCs w:val="18"/>
          <w:lang w:val="af-ZA"/>
        </w:rPr>
        <w:t>.</w:t>
      </w:r>
    </w:p>
    <w:p w:rsidR="00886C13" w:rsidRPr="00CE08A5" w:rsidDel="00992C40" w:rsidRDefault="00886C13" w:rsidP="00886C13">
      <w:pPr>
        <w:pStyle w:val="23"/>
        <w:spacing w:line="240" w:lineRule="auto"/>
        <w:ind w:firstLine="567"/>
        <w:rPr>
          <w:rFonts w:ascii="GHEA Grapalat" w:hAnsi="GHEA Grapalat" w:cs="Sylfaen"/>
          <w:sz w:val="18"/>
          <w:szCs w:val="18"/>
        </w:rPr>
      </w:pPr>
      <w:r w:rsidRPr="00CE08A5">
        <w:rPr>
          <w:rFonts w:ascii="GHEA Grapalat" w:hAnsi="GHEA Grapalat" w:cs="Sylfaen"/>
          <w:sz w:val="18"/>
          <w:szCs w:val="18"/>
        </w:rPr>
        <w:t xml:space="preserve">2)  </w:t>
      </w:r>
      <w:r w:rsidRPr="00CE08A5">
        <w:rPr>
          <w:rFonts w:ascii="GHEA Grapalat" w:hAnsi="GHEA Grapalat" w:cs="Sylfaen"/>
          <w:sz w:val="18"/>
          <w:szCs w:val="18"/>
          <w:lang w:val="ru-RU"/>
        </w:rPr>
        <w:t>Օրենքով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այլ</w:t>
      </w:r>
      <w:r w:rsidRPr="00CE08A5">
        <w:rPr>
          <w:rFonts w:ascii="GHEA Grapalat" w:hAnsi="GHEA Grapalat" w:cs="Sylfaen"/>
          <w:sz w:val="18"/>
          <w:szCs w:val="18"/>
        </w:rPr>
        <w:t xml:space="preserve"> </w:t>
      </w:r>
      <w:r w:rsidRPr="00CE08A5">
        <w:rPr>
          <w:rFonts w:ascii="GHEA Grapalat" w:hAnsi="GHEA Grapalat" w:cs="Sylfaen"/>
          <w:sz w:val="18"/>
          <w:szCs w:val="18"/>
          <w:lang w:val="ru-RU"/>
        </w:rPr>
        <w:t>դեպքերի։</w:t>
      </w:r>
    </w:p>
    <w:p w:rsidR="00886C13" w:rsidRPr="00CE08A5" w:rsidRDefault="00886C13" w:rsidP="00886C13">
      <w:pPr>
        <w:pStyle w:val="norm"/>
        <w:spacing w:line="240" w:lineRule="auto"/>
        <w:rPr>
          <w:rFonts w:ascii="GHEA Grapalat" w:hAnsi="GHEA Grapalat" w:cs="Sylfaen"/>
          <w:sz w:val="18"/>
          <w:szCs w:val="18"/>
          <w:lang w:val="af-ZA" w:eastAsia="en-US"/>
        </w:rPr>
      </w:pPr>
      <w:r w:rsidRPr="00CE08A5">
        <w:rPr>
          <w:rFonts w:ascii="GHEA Grapalat" w:hAnsi="GHEA Grapalat"/>
          <w:sz w:val="18"/>
          <w:szCs w:val="18"/>
          <w:lang w:val="af-ZA" w:eastAsia="x-none"/>
        </w:rPr>
        <w:t>8.6 Հ</w:t>
      </w:r>
      <w:r w:rsidRPr="00CE08A5">
        <w:rPr>
          <w:rFonts w:ascii="GHEA Grapalat" w:hAnsi="GHEA Grapalat" w:cs="Sylfaen"/>
          <w:sz w:val="18"/>
          <w:szCs w:val="18"/>
          <w:lang w:val="ru-RU" w:eastAsia="en-US"/>
        </w:rPr>
        <w:t>անձնաժողովը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հրավերի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պահանջների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նկատմամբ</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բավարար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գնահատված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հայտեր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մ</w:t>
      </w:r>
      <w:r w:rsidRPr="00CE08A5">
        <w:rPr>
          <w:rFonts w:ascii="GHEA Grapalat" w:hAnsi="GHEA Grapalat" w:cs="Sylfaen"/>
          <w:sz w:val="18"/>
          <w:szCs w:val="18"/>
          <w:lang w:val="ru-RU" w:eastAsia="en-US"/>
        </w:rPr>
        <w:t>ասնակիցներից</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որոշում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հայտարարում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ընտրված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հաջորդաբար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տեղեր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զբաղեցրած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մասնակիցներին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Ապրանքների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դեպքում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հանձնաժողովը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գնահատում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նաև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ապրանքի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ամբողջական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նկարագրերի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համապատասխանությունը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հրավերի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պահանջներին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Առաջարկված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նվազագույն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հավասարության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դեպքում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կամ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եթե</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ոչ</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պայմաններին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բավարարող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գնահատված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հայտեր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բոլոր</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առաջարկները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գերազանցում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սույն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ընթացակարգի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շրջանակում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գնվելիք</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ապրանքների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հայտով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սահմանված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գինը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կամ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գնումն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իրականացվում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Օրենքի</w:t>
      </w:r>
      <w:r w:rsidRPr="00CE08A5">
        <w:rPr>
          <w:rFonts w:ascii="GHEA Grapalat" w:hAnsi="GHEA Grapalat" w:cs="Sylfaen"/>
          <w:sz w:val="18"/>
          <w:szCs w:val="18"/>
          <w:lang w:val="af-ZA" w:eastAsia="en-US"/>
        </w:rPr>
        <w:t xml:space="preserve"> 15-</w:t>
      </w:r>
      <w:r w:rsidRPr="00CE08A5">
        <w:rPr>
          <w:rFonts w:ascii="GHEA Grapalat" w:hAnsi="GHEA Grapalat" w:cs="Sylfaen"/>
          <w:sz w:val="18"/>
          <w:szCs w:val="18"/>
          <w:lang w:val="ru-RU" w:eastAsia="en-US"/>
        </w:rPr>
        <w:t>րդ</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հոդվածի</w:t>
      </w:r>
      <w:r w:rsidRPr="00CE08A5">
        <w:rPr>
          <w:rFonts w:ascii="GHEA Grapalat" w:hAnsi="GHEA Grapalat" w:cs="Sylfaen"/>
          <w:sz w:val="18"/>
          <w:szCs w:val="18"/>
          <w:lang w:val="af-ZA" w:eastAsia="en-US"/>
        </w:rPr>
        <w:t xml:space="preserve"> 6-</w:t>
      </w:r>
      <w:r w:rsidRPr="00CE08A5">
        <w:rPr>
          <w:rFonts w:ascii="GHEA Grapalat" w:hAnsi="GHEA Grapalat" w:cs="Sylfaen"/>
          <w:sz w:val="18"/>
          <w:szCs w:val="18"/>
          <w:lang w:val="ru-RU" w:eastAsia="en-US"/>
        </w:rPr>
        <w:t>րդ</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մասի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հիման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վրա՝</w:t>
      </w:r>
      <w:r w:rsidRPr="00CE08A5">
        <w:rPr>
          <w:rFonts w:ascii="GHEA Grapalat" w:hAnsi="GHEA Grapalat" w:cs="Sylfaen"/>
          <w:sz w:val="18"/>
          <w:szCs w:val="18"/>
          <w:lang w:val="af-ZA" w:eastAsia="en-US"/>
        </w:rPr>
        <w:t xml:space="preserve"> </w:t>
      </w:r>
    </w:p>
    <w:p w:rsidR="00886C13" w:rsidRPr="00CE08A5" w:rsidRDefault="00886C13" w:rsidP="00886C13">
      <w:pPr>
        <w:pStyle w:val="norm"/>
        <w:spacing w:line="240" w:lineRule="auto"/>
        <w:rPr>
          <w:rFonts w:ascii="GHEA Grapalat" w:hAnsi="GHEA Grapalat" w:cs="Sylfaen"/>
          <w:sz w:val="18"/>
          <w:szCs w:val="18"/>
          <w:lang w:val="af-ZA" w:eastAsia="en-US"/>
        </w:rPr>
      </w:pPr>
      <w:r w:rsidRPr="00CE08A5">
        <w:rPr>
          <w:rFonts w:ascii="GHEA Grapalat" w:hAnsi="GHEA Grapalat" w:cs="Sylfaen"/>
          <w:sz w:val="18"/>
          <w:szCs w:val="18"/>
          <w:lang w:val="ru-RU" w:eastAsia="en-US"/>
        </w:rPr>
        <w:t>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ընտրված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հաջորդաբար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տեղեր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զբաղեցրած</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ասնակիցներին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որոշելու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նպատակով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հանձնաժողովի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նիստում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առաջարկված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նվազեցման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նպատակով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ոչ</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պայման</w:t>
      </w:r>
      <w:r w:rsidRPr="00CE08A5">
        <w:rPr>
          <w:rFonts w:ascii="GHEA Grapalat" w:hAnsi="GHEA Grapalat" w:cs="Sylfaen"/>
          <w:sz w:val="18"/>
          <w:szCs w:val="18"/>
          <w:lang w:val="af-ZA" w:eastAsia="en-US"/>
        </w:rPr>
        <w:softHyphen/>
      </w:r>
      <w:r w:rsidRPr="00CE08A5">
        <w:rPr>
          <w:rFonts w:ascii="GHEA Grapalat" w:hAnsi="GHEA Grapalat" w:cs="Sylfaen"/>
          <w:sz w:val="18"/>
          <w:szCs w:val="18"/>
          <w:lang w:val="ru-RU" w:eastAsia="en-US"/>
        </w:rPr>
        <w:t>ները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բավարարող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գնահատված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բոլոր</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հետ</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վարվում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միաժամանակյա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բանակցություններ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եթե</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նիստին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բոլոր</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ասնակիցները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համապատասխան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լիազորություն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ունեցող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ներկայացուցիչները</w:t>
      </w:r>
      <w:r w:rsidRPr="00CE08A5">
        <w:rPr>
          <w:rFonts w:ascii="GHEA Grapalat" w:hAnsi="GHEA Grapalat" w:cs="Sylfaen"/>
          <w:sz w:val="18"/>
          <w:szCs w:val="18"/>
          <w:lang w:val="af-ZA" w:eastAsia="en-US"/>
        </w:rPr>
        <w:t>),</w:t>
      </w:r>
    </w:p>
    <w:p w:rsidR="00886C13" w:rsidRPr="00CE08A5" w:rsidRDefault="00886C13" w:rsidP="00886C13">
      <w:pPr>
        <w:pStyle w:val="norm"/>
        <w:spacing w:line="240" w:lineRule="auto"/>
        <w:rPr>
          <w:rFonts w:ascii="GHEA Grapalat" w:hAnsi="GHEA Grapalat" w:cs="Sylfaen"/>
          <w:sz w:val="18"/>
          <w:szCs w:val="18"/>
          <w:lang w:val="af-ZA" w:eastAsia="en-US"/>
        </w:rPr>
      </w:pPr>
      <w:r w:rsidRPr="00CE08A5">
        <w:rPr>
          <w:rFonts w:ascii="GHEA Grapalat" w:hAnsi="GHEA Grapalat" w:cs="Sylfaen"/>
          <w:sz w:val="18"/>
          <w:szCs w:val="18"/>
          <w:lang w:val="ru-RU" w:eastAsia="en-US"/>
        </w:rPr>
        <w:t>բ</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հակառակ</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դեպքում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հանձնաժողովի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նիստը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կասեցվում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մեկ</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աշխատանքային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օրվա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ընթացքում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հանձնաժողովի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քարտուղարը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բավարար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գնահատված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հայտեր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բոլոր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մասնակիցներին</w:t>
      </w:r>
      <w:r w:rsidRPr="00CE08A5">
        <w:rPr>
          <w:rFonts w:ascii="GHEA Grapalat" w:hAnsi="GHEA Grapalat" w:cs="Sylfaen"/>
          <w:sz w:val="18"/>
          <w:szCs w:val="18"/>
          <w:lang w:val="af-ZA" w:eastAsia="en-US"/>
        </w:rPr>
        <w:t xml:space="preserve"> էլեկտրոնային եղանակով </w:t>
      </w:r>
      <w:r w:rsidRPr="00CE08A5">
        <w:rPr>
          <w:rFonts w:ascii="GHEA Grapalat" w:hAnsi="GHEA Grapalat" w:cs="Sylfaen"/>
          <w:sz w:val="18"/>
          <w:szCs w:val="18"/>
          <w:lang w:val="ru-RU" w:eastAsia="en-US"/>
        </w:rPr>
        <w:t>միաժամանակ</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ծանուցում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նվազեցման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շուրջ</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միաժամանակյա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բանակցությունների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վարման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օրվա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ժամի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վայրի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մասին</w:t>
      </w:r>
      <w:r w:rsidRPr="00CE08A5">
        <w:rPr>
          <w:rFonts w:ascii="GHEA Grapalat" w:hAnsi="GHEA Grapalat" w:cs="Sylfaen"/>
          <w:sz w:val="18"/>
          <w:szCs w:val="18"/>
          <w:lang w:val="af-ZA" w:eastAsia="en-US"/>
        </w:rPr>
        <w:t>,</w:t>
      </w:r>
    </w:p>
    <w:p w:rsidR="00886C13" w:rsidRPr="00CE08A5" w:rsidRDefault="00886C13" w:rsidP="00886C13">
      <w:pPr>
        <w:pStyle w:val="norm"/>
        <w:spacing w:line="240" w:lineRule="auto"/>
        <w:rPr>
          <w:rFonts w:ascii="GHEA Grapalat" w:hAnsi="GHEA Grapalat" w:cs="Sylfaen"/>
          <w:color w:val="FF0000"/>
          <w:sz w:val="18"/>
          <w:szCs w:val="18"/>
          <w:lang w:val="af-ZA" w:eastAsia="en-US"/>
        </w:rPr>
      </w:pPr>
      <w:r w:rsidRPr="00CE08A5">
        <w:rPr>
          <w:rFonts w:ascii="GHEA Grapalat" w:hAnsi="GHEA Grapalat" w:cs="Sylfaen"/>
          <w:sz w:val="18"/>
          <w:szCs w:val="18"/>
          <w:lang w:val="ru-RU" w:eastAsia="en-US"/>
        </w:rPr>
        <w:t>գ</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բանակցությունները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վարվում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ոչ</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շուտ</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քան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ծանուցումն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ուղարկվելու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օրվան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հաջորդող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օրվանից</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երկրորդ</w:t>
      </w:r>
      <w:r w:rsidRPr="00CE08A5">
        <w:rPr>
          <w:rFonts w:ascii="GHEA Grapalat" w:hAnsi="GHEA Grapalat" w:cs="Sylfaen"/>
          <w:sz w:val="18"/>
          <w:szCs w:val="18"/>
          <w:lang w:val="af-ZA" w:eastAsia="en-US"/>
        </w:rPr>
        <w:t xml:space="preserve"> և ոչ ուշ, քան </w:t>
      </w:r>
      <w:r w:rsidRPr="00CE08A5">
        <w:rPr>
          <w:rFonts w:ascii="GHEA Grapalat" w:hAnsi="GHEA Grapalat" w:cs="Sylfaen"/>
          <w:sz w:val="18"/>
          <w:szCs w:val="18"/>
          <w:lang w:val="hy-AM" w:eastAsia="en-US"/>
        </w:rPr>
        <w:t>հինգերորդ</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աշխատանքային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օրը</w:t>
      </w:r>
      <w:r w:rsidRPr="00CE08A5">
        <w:rPr>
          <w:rFonts w:ascii="GHEA Grapalat" w:hAnsi="GHEA Grapalat" w:cs="Sylfaen"/>
          <w:sz w:val="18"/>
          <w:szCs w:val="18"/>
          <w:lang w:val="af-ZA" w:eastAsia="en-US"/>
        </w:rPr>
        <w:t xml:space="preserve">, </w:t>
      </w:r>
    </w:p>
    <w:p w:rsidR="00886C13" w:rsidRPr="00CE08A5" w:rsidRDefault="00886C13" w:rsidP="00886C13">
      <w:pPr>
        <w:pStyle w:val="norm"/>
        <w:spacing w:line="240" w:lineRule="auto"/>
        <w:rPr>
          <w:rFonts w:ascii="GHEA Grapalat" w:hAnsi="GHEA Grapalat" w:cs="Sylfaen"/>
          <w:sz w:val="18"/>
          <w:szCs w:val="18"/>
          <w:lang w:val="af-ZA" w:eastAsia="en-US"/>
        </w:rPr>
      </w:pPr>
      <w:r w:rsidRPr="00CE08A5">
        <w:rPr>
          <w:rFonts w:ascii="GHEA Grapalat" w:hAnsi="GHEA Grapalat" w:cs="Sylfaen"/>
          <w:sz w:val="18"/>
          <w:szCs w:val="18"/>
          <w:lang w:val="ru-RU" w:eastAsia="en-US"/>
        </w:rPr>
        <w:lastRenderedPageBreak/>
        <w:t>դ</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յուրաքանչյուր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մա</w:t>
      </w:r>
      <w:r w:rsidRPr="00CE08A5">
        <w:rPr>
          <w:rFonts w:ascii="GHEA Grapalat" w:hAnsi="GHEA Grapalat" w:cs="Sylfaen"/>
          <w:sz w:val="18"/>
          <w:szCs w:val="18"/>
          <w:lang w:val="ru-RU" w:eastAsia="en-US"/>
        </w:rPr>
        <w:t>սնակցի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տվյալ</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պահին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առաջարկը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հրապարակվում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մյուս</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համար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մինչև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բանակցությունների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համար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նախատեսված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վերջնաժամկետի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ավարտը</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կարող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վերանայել</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իր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առաջարկը</w:t>
      </w:r>
      <w:r w:rsidRPr="00CE08A5">
        <w:rPr>
          <w:rFonts w:ascii="GHEA Grapalat" w:hAnsi="GHEA Grapalat" w:cs="Sylfaen"/>
          <w:sz w:val="18"/>
          <w:szCs w:val="18"/>
          <w:lang w:val="af-ZA" w:eastAsia="en-US"/>
        </w:rPr>
        <w:t>,</w:t>
      </w:r>
    </w:p>
    <w:p w:rsidR="00886C13" w:rsidRPr="00CE08A5" w:rsidRDefault="00886C13" w:rsidP="00886C13">
      <w:pPr>
        <w:pStyle w:val="norm"/>
        <w:spacing w:line="240" w:lineRule="auto"/>
        <w:rPr>
          <w:rFonts w:ascii="GHEA Grapalat" w:hAnsi="GHEA Grapalat" w:cs="Sylfaen"/>
          <w:sz w:val="18"/>
          <w:szCs w:val="18"/>
          <w:lang w:val="af-ZA" w:eastAsia="en-US"/>
        </w:rPr>
      </w:pPr>
      <w:r w:rsidRPr="00CE08A5">
        <w:rPr>
          <w:rFonts w:ascii="GHEA Grapalat" w:hAnsi="GHEA Grapalat" w:cs="Sylfaen"/>
          <w:sz w:val="18"/>
          <w:szCs w:val="18"/>
          <w:lang w:val="ru-RU" w:eastAsia="en-US"/>
        </w:rPr>
        <w:t>ե</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բանակցությունների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համար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սահմանված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վերջնաժամկետը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լրանալու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պահին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ըստ</w:t>
      </w:r>
      <w:r w:rsidRPr="00CE08A5">
        <w:rPr>
          <w:rFonts w:ascii="GHEA Grapalat" w:hAnsi="GHEA Grapalat" w:cs="Sylfaen"/>
          <w:sz w:val="18"/>
          <w:szCs w:val="18"/>
          <w:lang w:val="hy-AM" w:eastAsia="en-US"/>
        </w:rPr>
        <w:t xml:space="preserve"> դրան ներկա</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ներկայացրած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որոնք չեն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գերազանցում</w:t>
      </w:r>
      <w:r w:rsidRPr="00CE08A5">
        <w:rPr>
          <w:rFonts w:ascii="GHEA Grapalat" w:hAnsi="GHEA Grapalat" w:cs="Sylfaen"/>
          <w:sz w:val="18"/>
          <w:szCs w:val="18"/>
          <w:lang w:val="hy-AM" w:eastAsia="en-US"/>
        </w:rPr>
        <w:t xml:space="preserve"> գնման հայտով սահմանված գինը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որոշվում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հայտարարվում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ընտրված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հաջորդաբար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տեղերը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զբաղեցրած</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ru-RU" w:eastAsia="en-US"/>
        </w:rPr>
        <w:t>ասնակիցները</w:t>
      </w:r>
      <w:r w:rsidRPr="00CE08A5">
        <w:rPr>
          <w:rFonts w:ascii="GHEA Grapalat" w:hAnsi="GHEA Grapalat" w:cs="Sylfaen"/>
          <w:sz w:val="18"/>
          <w:szCs w:val="18"/>
          <w:lang w:val="af-ZA" w:eastAsia="en-US"/>
        </w:rPr>
        <w:t>,</w:t>
      </w:r>
    </w:p>
    <w:p w:rsidR="00886C13" w:rsidRPr="00CE08A5" w:rsidRDefault="00886C13" w:rsidP="00886C13">
      <w:pPr>
        <w:shd w:val="clear" w:color="auto" w:fill="FFFFFF"/>
        <w:ind w:firstLine="375"/>
        <w:jc w:val="both"/>
        <w:rPr>
          <w:rFonts w:ascii="GHEA Grapalat" w:hAnsi="GHEA Grapalat" w:cs="Sylfaen"/>
          <w:sz w:val="18"/>
          <w:szCs w:val="18"/>
          <w:lang w:val="hy-AM"/>
        </w:rPr>
      </w:pPr>
      <w:r w:rsidRPr="00CE08A5">
        <w:rPr>
          <w:rFonts w:ascii="GHEA Grapalat" w:hAnsi="GHEA Grapalat" w:cs="Sylfaen"/>
          <w:sz w:val="18"/>
          <w:szCs w:val="18"/>
          <w:lang w:val="ru-RU"/>
        </w:rPr>
        <w:t>զ</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բանակցությունների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վերջնաժամկետը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լրանալու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 xml:space="preserve">դրան ներկա </w:t>
      </w:r>
      <w:r w:rsidRPr="00CE08A5">
        <w:rPr>
          <w:rFonts w:ascii="GHEA Grapalat" w:hAnsi="GHEA Grapalat" w:cs="Sylfaen"/>
          <w:sz w:val="18"/>
          <w:szCs w:val="18"/>
          <w:lang w:val="af-ZA"/>
        </w:rPr>
        <w:t>մ</w:t>
      </w:r>
      <w:r w:rsidRPr="00CE08A5">
        <w:rPr>
          <w:rFonts w:ascii="GHEA Grapalat" w:hAnsi="GHEA Grapalat" w:cs="Sylfaen"/>
          <w:sz w:val="18"/>
          <w:szCs w:val="18"/>
          <w:lang w:val="ru-RU"/>
        </w:rPr>
        <w:t>ասնակիցների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գերազանցում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գինը</w:t>
      </w:r>
      <w:r w:rsidRPr="00CE08A5">
        <w:rPr>
          <w:rFonts w:ascii="GHEA Grapalat" w:hAnsi="GHEA Grapalat" w:cs="Sylfaen"/>
          <w:sz w:val="18"/>
          <w:szCs w:val="18"/>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886C13" w:rsidRPr="00CE08A5" w:rsidRDefault="00886C13" w:rsidP="00886C13">
      <w:pPr>
        <w:shd w:val="clear" w:color="auto" w:fill="FFFFFF"/>
        <w:ind w:firstLine="375"/>
        <w:jc w:val="both"/>
        <w:rPr>
          <w:rFonts w:ascii="GHEA Grapalat" w:hAnsi="GHEA Grapalat" w:cs="Sylfaen"/>
          <w:sz w:val="18"/>
          <w:szCs w:val="18"/>
          <w:lang w:val="hy-AM"/>
        </w:rPr>
      </w:pPr>
      <w:r w:rsidRPr="00CE08A5">
        <w:rPr>
          <w:rFonts w:ascii="GHEA Grapalat" w:hAnsi="GHEA Grapalat" w:cs="Sylfaen"/>
          <w:sz w:val="18"/>
          <w:szCs w:val="18"/>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86C13" w:rsidRPr="00CE08A5" w:rsidRDefault="00886C13" w:rsidP="00886C13">
      <w:pPr>
        <w:shd w:val="clear" w:color="auto" w:fill="FFFFFF"/>
        <w:ind w:firstLine="375"/>
        <w:jc w:val="both"/>
        <w:rPr>
          <w:rFonts w:ascii="GHEA Grapalat" w:hAnsi="GHEA Grapalat" w:cs="Sylfaen"/>
          <w:sz w:val="18"/>
          <w:szCs w:val="18"/>
          <w:lang w:val="hy-AM"/>
        </w:rPr>
      </w:pPr>
      <w:r w:rsidRPr="00CE08A5">
        <w:rPr>
          <w:rFonts w:ascii="GHEA Grapalat" w:hAnsi="GHEA Grapalat" w:cs="Sylfaen"/>
          <w:sz w:val="18"/>
          <w:szCs w:val="18"/>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86C13" w:rsidRPr="00CE08A5" w:rsidRDefault="00886C13" w:rsidP="00886C13">
      <w:pPr>
        <w:ind w:firstLine="708"/>
        <w:jc w:val="both"/>
        <w:rPr>
          <w:rFonts w:ascii="GHEA Grapalat" w:hAnsi="GHEA Grapalat" w:cs="Sylfaen"/>
          <w:sz w:val="18"/>
          <w:szCs w:val="18"/>
          <w:lang w:val="hy-AM"/>
        </w:rPr>
      </w:pPr>
      <w:r w:rsidRPr="00CE08A5">
        <w:rPr>
          <w:rFonts w:ascii="GHEA Grapalat" w:hAnsi="GHEA Grapalat" w:cs="Sylfaen"/>
          <w:sz w:val="18"/>
          <w:szCs w:val="18"/>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նվազագույն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գները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հավասար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ընթացակարգը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Օրենքի</w:t>
      </w:r>
      <w:r w:rsidRPr="00CE08A5">
        <w:rPr>
          <w:rFonts w:ascii="GHEA Grapalat" w:hAnsi="GHEA Grapalat" w:cs="Sylfaen"/>
          <w:sz w:val="18"/>
          <w:szCs w:val="18"/>
          <w:lang w:val="af-ZA"/>
        </w:rPr>
        <w:t xml:space="preserve"> 37-</w:t>
      </w:r>
      <w:r w:rsidRPr="00CE08A5">
        <w:rPr>
          <w:rFonts w:ascii="GHEA Grapalat" w:hAnsi="GHEA Grapalat" w:cs="Sylfaen"/>
          <w:sz w:val="18"/>
          <w:szCs w:val="18"/>
          <w:lang w:val="hy-AM"/>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հոդվածի</w:t>
      </w:r>
      <w:r w:rsidRPr="00CE08A5">
        <w:rPr>
          <w:rFonts w:ascii="GHEA Grapalat" w:hAnsi="GHEA Grapalat" w:cs="Sylfaen"/>
          <w:sz w:val="18"/>
          <w:szCs w:val="18"/>
          <w:lang w:val="af-ZA"/>
        </w:rPr>
        <w:t xml:space="preserve"> 1-</w:t>
      </w:r>
      <w:r w:rsidRPr="00CE08A5">
        <w:rPr>
          <w:rFonts w:ascii="GHEA Grapalat" w:hAnsi="GHEA Grapalat" w:cs="Sylfaen"/>
          <w:sz w:val="18"/>
          <w:szCs w:val="18"/>
          <w:lang w:val="hy-AM"/>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մասի</w:t>
      </w:r>
      <w:r w:rsidRPr="00CE08A5">
        <w:rPr>
          <w:rFonts w:ascii="GHEA Grapalat" w:hAnsi="GHEA Grapalat" w:cs="Sylfaen"/>
          <w:sz w:val="18"/>
          <w:szCs w:val="18"/>
          <w:lang w:val="af-ZA"/>
        </w:rPr>
        <w:t xml:space="preserve"> 1-</w:t>
      </w:r>
      <w:r w:rsidRPr="00CE08A5">
        <w:rPr>
          <w:rFonts w:ascii="GHEA Grapalat" w:hAnsi="GHEA Grapalat" w:cs="Sylfaen"/>
          <w:sz w:val="18"/>
          <w:szCs w:val="18"/>
          <w:lang w:val="hy-AM"/>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կետի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հիման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վրա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հայտարարվում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չկայացած, բացառությամբ սույն ենթակետի «զ» պարբերությամբ նախատեսված դեպքի:</w:t>
      </w:r>
    </w:p>
    <w:p w:rsidR="00886C13" w:rsidRPr="00CE08A5" w:rsidRDefault="00886C13" w:rsidP="00886C13">
      <w:pPr>
        <w:ind w:firstLine="708"/>
        <w:jc w:val="both"/>
        <w:rPr>
          <w:rFonts w:ascii="GHEA Grapalat" w:hAnsi="GHEA Grapalat"/>
          <w:sz w:val="18"/>
          <w:szCs w:val="18"/>
          <w:lang w:val="hy-AM" w:eastAsia="x-none"/>
        </w:rPr>
      </w:pPr>
      <w:r w:rsidRPr="00CE08A5">
        <w:rPr>
          <w:rFonts w:ascii="GHEA Grapalat" w:hAnsi="GHEA Grapalat"/>
          <w:sz w:val="18"/>
          <w:szCs w:val="18"/>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CE08A5">
        <w:rPr>
          <w:rFonts w:ascii="GHEA Grapalat" w:hAnsi="GHEA Grapalat"/>
          <w:sz w:val="18"/>
          <w:szCs w:val="18"/>
          <w:lang w:val="hy-AM" w:eastAsia="x-none"/>
        </w:rPr>
        <w:t xml:space="preserve"> </w:t>
      </w:r>
      <w:r w:rsidRPr="00CE08A5">
        <w:rPr>
          <w:rFonts w:ascii="GHEA Grapalat" w:hAnsi="GHEA Grapalat"/>
          <w:sz w:val="18"/>
          <w:szCs w:val="18"/>
          <w:lang w:val="af-ZA" w:eastAsia="x-none"/>
        </w:rPr>
        <w:t xml:space="preserve">Պահանջի կատարման անհնարինության դեպքում պահանջ ներկայացրած անձին անհապաղ տրամադրվում է </w:t>
      </w:r>
      <w:r w:rsidRPr="00CE08A5">
        <w:rPr>
          <w:rFonts w:ascii="GHEA Grapalat" w:hAnsi="GHEA Grapalat"/>
          <w:sz w:val="18"/>
          <w:szCs w:val="18"/>
          <w:lang w:val="hy-AM" w:eastAsia="x-none"/>
        </w:rPr>
        <w:t xml:space="preserve">հայտում ներառված </w:t>
      </w:r>
      <w:r w:rsidRPr="00CE08A5">
        <w:rPr>
          <w:rFonts w:ascii="GHEA Grapalat" w:hAnsi="GHEA Grapalat"/>
          <w:sz w:val="18"/>
          <w:szCs w:val="18"/>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CE08A5">
        <w:rPr>
          <w:rFonts w:ascii="GHEA Grapalat" w:hAnsi="GHEA Grapalat"/>
          <w:sz w:val="18"/>
          <w:szCs w:val="18"/>
          <w:lang w:val="hy-AM" w:eastAsia="x-none"/>
        </w:rPr>
        <w:t>:</w:t>
      </w:r>
    </w:p>
    <w:p w:rsidR="00886C13" w:rsidRPr="00CE08A5" w:rsidRDefault="00886C13" w:rsidP="00886C13">
      <w:pPr>
        <w:pStyle w:val="norm"/>
        <w:spacing w:line="240" w:lineRule="auto"/>
        <w:rPr>
          <w:rFonts w:ascii="GHEA Grapalat" w:hAnsi="GHEA Grapalat" w:cs="Sylfaen"/>
          <w:sz w:val="18"/>
          <w:szCs w:val="18"/>
          <w:lang w:val="af-ZA" w:eastAsia="en-US"/>
        </w:rPr>
      </w:pPr>
      <w:r w:rsidRPr="00CE08A5">
        <w:rPr>
          <w:rFonts w:ascii="GHEA Grapalat" w:hAnsi="GHEA Grapalat"/>
          <w:sz w:val="18"/>
          <w:szCs w:val="18"/>
          <w:lang w:val="af-ZA" w:eastAsia="x-none"/>
        </w:rPr>
        <w:t>8.8 Եթե հայտերի բացման</w:t>
      </w:r>
      <w:r w:rsidRPr="00CE08A5">
        <w:rPr>
          <w:rFonts w:ascii="GHEA Grapalat" w:hAnsi="GHEA Grapalat"/>
          <w:sz w:val="18"/>
          <w:szCs w:val="18"/>
          <w:lang w:val="hy-AM" w:eastAsia="x-none"/>
        </w:rPr>
        <w:t xml:space="preserve"> և գնահատման</w:t>
      </w:r>
      <w:r w:rsidRPr="00CE08A5">
        <w:rPr>
          <w:rFonts w:ascii="GHEA Grapalat" w:hAnsi="GHEA Grapalat"/>
          <w:sz w:val="18"/>
          <w:szCs w:val="18"/>
          <w:lang w:val="af-ZA" w:eastAsia="x-none"/>
        </w:rPr>
        <w:t xml:space="preserve"> նիստի ընթացքում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իրականացված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գնահատման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արդյուն</w:t>
      </w:r>
      <w:r w:rsidRPr="00CE08A5">
        <w:rPr>
          <w:rFonts w:ascii="GHEA Grapalat" w:hAnsi="GHEA Grapalat" w:cs="Sylfaen"/>
          <w:sz w:val="18"/>
          <w:szCs w:val="18"/>
          <w:lang w:val="af-ZA" w:eastAsia="en-US"/>
        </w:rPr>
        <w:softHyphen/>
      </w:r>
      <w:r w:rsidRPr="00CE08A5">
        <w:rPr>
          <w:rFonts w:ascii="GHEA Grapalat" w:hAnsi="GHEA Grapalat" w:cs="Sylfaen"/>
          <w:sz w:val="18"/>
          <w:szCs w:val="18"/>
          <w:lang w:val="hy-AM" w:eastAsia="en-US"/>
        </w:rPr>
        <w:t>քում</w:t>
      </w:r>
      <w:r w:rsidRPr="00CE08A5">
        <w:rPr>
          <w:rFonts w:ascii="GHEA Grapalat" w:hAnsi="GHEA Grapalat" w:cs="Sylfaen"/>
          <w:sz w:val="18"/>
          <w:szCs w:val="18"/>
          <w:lang w:val="af-ZA" w:eastAsia="en-US"/>
        </w:rPr>
        <w:t xml:space="preserve"> մասնակցի </w:t>
      </w:r>
      <w:r w:rsidRPr="00CE08A5">
        <w:rPr>
          <w:rFonts w:ascii="GHEA Grapalat" w:hAnsi="GHEA Grapalat" w:cs="Sylfaen"/>
          <w:sz w:val="18"/>
          <w:szCs w:val="18"/>
          <w:lang w:val="hy-AM" w:eastAsia="en-US"/>
        </w:rPr>
        <w:t>հայտում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արձանագրվում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անհամապատասխանություններ՝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հրավերի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պահանջների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նկատմամբ,ապա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հանձնաժողովը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մեկ</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աշխատանքային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օրով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կասեցնում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նիստը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իսկ</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հանձնաժողովի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քարտուղարը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նույն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օրը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դրա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մասին</w:t>
      </w:r>
      <w:r w:rsidRPr="00CE08A5">
        <w:rPr>
          <w:rFonts w:ascii="GHEA Grapalat" w:hAnsi="GHEA Grapalat" w:cs="Sylfaen"/>
          <w:sz w:val="18"/>
          <w:szCs w:val="18"/>
          <w:lang w:val="af-ZA" w:eastAsia="en-US"/>
        </w:rPr>
        <w:t xml:space="preserve"> էլեկտրոնային եղանակով </w:t>
      </w:r>
      <w:r w:rsidRPr="00CE08A5">
        <w:rPr>
          <w:rFonts w:ascii="GHEA Grapalat" w:hAnsi="GHEA Grapalat" w:cs="Sylfaen"/>
          <w:sz w:val="18"/>
          <w:szCs w:val="18"/>
          <w:lang w:val="hy-AM" w:eastAsia="en-US"/>
        </w:rPr>
        <w:t>տեղեկացնում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է</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hy-AM" w:eastAsia="en-US"/>
        </w:rPr>
        <w:t>ասնակցին՝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առաջարկելով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մինչև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կասեցման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ժամկետի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ավարտը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շտկել</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անհամապատասխանությունը</w:t>
      </w:r>
      <w:r w:rsidRPr="00CE08A5">
        <w:rPr>
          <w:rFonts w:ascii="GHEA Grapalat" w:hAnsi="GHEA Grapalat" w:cs="Sylfaen"/>
          <w:sz w:val="18"/>
          <w:szCs w:val="18"/>
          <w:lang w:val="af-ZA" w:eastAsia="en-US"/>
        </w:rPr>
        <w:t>:</w:t>
      </w:r>
    </w:p>
    <w:p w:rsidR="00886C13" w:rsidRPr="00CE08A5" w:rsidRDefault="00886C13" w:rsidP="00886C13">
      <w:pPr>
        <w:pStyle w:val="norm"/>
        <w:spacing w:line="240" w:lineRule="auto"/>
        <w:rPr>
          <w:rFonts w:ascii="GHEA Grapalat" w:hAnsi="GHEA Grapalat" w:cs="Sylfaen"/>
          <w:sz w:val="18"/>
          <w:szCs w:val="18"/>
          <w:lang w:val="hy-AM" w:eastAsia="en-US"/>
        </w:rPr>
      </w:pPr>
      <w:r w:rsidRPr="00CE08A5">
        <w:rPr>
          <w:rFonts w:ascii="GHEA Grapalat" w:hAnsi="GHEA Grapalat" w:cs="Sylfaen"/>
          <w:sz w:val="18"/>
          <w:szCs w:val="18"/>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CE08A5">
        <w:rPr>
          <w:rFonts w:ascii="GHEA Grapalat" w:hAnsi="GHEA Grapalat" w:cs="Sylfaen"/>
          <w:sz w:val="18"/>
          <w:szCs w:val="18"/>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CE08A5">
        <w:rPr>
          <w:rFonts w:ascii="GHEA Grapalat" w:hAnsi="GHEA Grapalat" w:cs="Sylfaen"/>
          <w:sz w:val="18"/>
          <w:szCs w:val="18"/>
          <w:lang w:eastAsia="en-US"/>
        </w:rPr>
        <w:t>ա</w:t>
      </w:r>
      <w:r w:rsidRPr="00CE08A5">
        <w:rPr>
          <w:rFonts w:ascii="GHEA Grapalat" w:hAnsi="GHEA Grapalat" w:cs="Sylfaen"/>
          <w:sz w:val="18"/>
          <w:szCs w:val="18"/>
          <w:lang w:val="hy-AM" w:eastAsia="en-US"/>
        </w:rPr>
        <w:t xml:space="preserve">հատման ընթացքում հայտնաբերված բոլոր անհամապատասխանությունները:   </w:t>
      </w:r>
    </w:p>
    <w:p w:rsidR="00886C13" w:rsidRPr="00CE08A5" w:rsidRDefault="00886C13" w:rsidP="00886C13">
      <w:pPr>
        <w:pStyle w:val="norm"/>
        <w:spacing w:line="240" w:lineRule="auto"/>
        <w:ind w:firstLine="567"/>
        <w:rPr>
          <w:rFonts w:ascii="GHEA Grapalat" w:hAnsi="GHEA Grapalat" w:cs="Sylfaen"/>
          <w:sz w:val="18"/>
          <w:szCs w:val="18"/>
          <w:lang w:val="hy-AM" w:eastAsia="en-US"/>
        </w:rPr>
      </w:pPr>
      <w:r w:rsidRPr="00CE08A5">
        <w:rPr>
          <w:rFonts w:ascii="GHEA Grapalat" w:hAnsi="GHEA Grapalat" w:cs="Sylfaen"/>
          <w:sz w:val="18"/>
          <w:szCs w:val="18"/>
          <w:lang w:val="af-ZA" w:eastAsia="en-US"/>
        </w:rPr>
        <w:t xml:space="preserve">8.9 </w:t>
      </w:r>
      <w:r w:rsidRPr="00CE08A5">
        <w:rPr>
          <w:rFonts w:ascii="GHEA Grapalat" w:hAnsi="GHEA Grapalat" w:cs="Sylfaen"/>
          <w:sz w:val="18"/>
          <w:szCs w:val="18"/>
          <w:lang w:val="hy-AM" w:eastAsia="en-US"/>
        </w:rPr>
        <w:t>Եթե</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սույն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հրավերի</w:t>
      </w:r>
      <w:r w:rsidRPr="00CE08A5">
        <w:rPr>
          <w:rFonts w:ascii="GHEA Grapalat" w:hAnsi="GHEA Grapalat" w:cs="Sylfaen"/>
          <w:sz w:val="18"/>
          <w:szCs w:val="18"/>
          <w:lang w:val="af-ZA" w:eastAsia="en-US"/>
        </w:rPr>
        <w:t xml:space="preserve"> 8.8-</w:t>
      </w:r>
      <w:r w:rsidRPr="00CE08A5">
        <w:rPr>
          <w:rFonts w:ascii="GHEA Grapalat" w:hAnsi="GHEA Grapalat" w:cs="Sylfaen"/>
          <w:sz w:val="18"/>
          <w:szCs w:val="18"/>
          <w:lang w:val="hy-AM" w:eastAsia="en-US"/>
        </w:rPr>
        <w:t>րդ</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կետով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սահմանված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ժամկետում</w:t>
      </w:r>
      <w:r w:rsidRPr="00CE08A5">
        <w:rPr>
          <w:rFonts w:ascii="GHEA Grapalat" w:hAnsi="GHEA Grapalat" w:cs="Sylfaen"/>
          <w:sz w:val="18"/>
          <w:szCs w:val="18"/>
          <w:lang w:val="af-ZA" w:eastAsia="en-US"/>
        </w:rPr>
        <w:t xml:space="preserve"> մ</w:t>
      </w:r>
      <w:r w:rsidRPr="00CE08A5">
        <w:rPr>
          <w:rFonts w:ascii="GHEA Grapalat" w:hAnsi="GHEA Grapalat" w:cs="Sylfaen"/>
          <w:sz w:val="18"/>
          <w:szCs w:val="18"/>
          <w:lang w:val="hy-AM" w:eastAsia="en-US"/>
        </w:rPr>
        <w:t>ասնակիցը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շտկում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արձանագրված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անհամապատասխանությունը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ապա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վերջինիս</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հայտը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գնահատվում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բավարար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Հակառակ</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դեպքում տվյալ մասնակցի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հայտը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գնահատվում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անբավարար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մերժվում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hy-AM" w:eastAsia="en-US"/>
        </w:rPr>
        <w:t>է, իսկ ընտրված մասնակից է ճանաչվում հաջորդող տեղ զբաղեցրած մասնակիցը:</w:t>
      </w:r>
    </w:p>
    <w:p w:rsidR="00886C13" w:rsidRPr="00CE08A5" w:rsidRDefault="00886C13" w:rsidP="00886C13">
      <w:pPr>
        <w:pStyle w:val="norm"/>
        <w:spacing w:line="240" w:lineRule="auto"/>
        <w:ind w:firstLine="567"/>
        <w:rPr>
          <w:rFonts w:ascii="GHEA Grapalat" w:hAnsi="GHEA Grapalat" w:cs="Sylfaen"/>
          <w:sz w:val="18"/>
          <w:szCs w:val="18"/>
          <w:lang w:val="hy-AM" w:eastAsia="en-US"/>
        </w:rPr>
      </w:pPr>
      <w:r w:rsidRPr="00CE08A5">
        <w:rPr>
          <w:rFonts w:ascii="GHEA Grapalat" w:hAnsi="GHEA Grapalat" w:cs="Sylfaen"/>
          <w:sz w:val="18"/>
          <w:szCs w:val="18"/>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rPr>
        <w:t>8.</w:t>
      </w:r>
      <w:r w:rsidRPr="00CE08A5">
        <w:rPr>
          <w:rFonts w:ascii="GHEA Grapalat" w:hAnsi="GHEA Grapalat" w:cs="Sylfaen"/>
          <w:sz w:val="18"/>
          <w:szCs w:val="18"/>
          <w:lang w:val="hy-AM"/>
        </w:rPr>
        <w:t>10</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hy-AM"/>
        </w:rPr>
        <w:t>անդամը</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քարտուղարը</w:t>
      </w:r>
      <w:r w:rsidRPr="00CE08A5">
        <w:rPr>
          <w:rFonts w:ascii="GHEA Grapalat" w:hAnsi="GHEA Grapalat" w:cs="Sylfaen"/>
          <w:sz w:val="18"/>
          <w:szCs w:val="18"/>
        </w:rPr>
        <w:t xml:space="preserve"> </w:t>
      </w:r>
      <w:r w:rsidRPr="00CE08A5">
        <w:rPr>
          <w:rFonts w:ascii="GHEA Grapalat" w:hAnsi="GHEA Grapalat" w:cs="Sylfaen"/>
          <w:sz w:val="18"/>
          <w:szCs w:val="18"/>
          <w:lang w:val="hy-AM"/>
        </w:rPr>
        <w:t>չի</w:t>
      </w:r>
      <w:r w:rsidRPr="00CE08A5">
        <w:rPr>
          <w:rFonts w:ascii="GHEA Grapalat" w:hAnsi="GHEA Grapalat" w:cs="Sylfaen"/>
          <w:sz w:val="18"/>
          <w:szCs w:val="18"/>
        </w:rPr>
        <w:t xml:space="preserve"> </w:t>
      </w:r>
      <w:r w:rsidRPr="00CE08A5">
        <w:rPr>
          <w:rFonts w:ascii="GHEA Grapalat" w:hAnsi="GHEA Grapalat" w:cs="Sylfaen"/>
          <w:sz w:val="18"/>
          <w:szCs w:val="18"/>
          <w:lang w:val="hy-AM"/>
        </w:rPr>
        <w:t>կարող</w:t>
      </w:r>
      <w:r w:rsidRPr="00CE08A5">
        <w:rPr>
          <w:rFonts w:ascii="GHEA Grapalat" w:hAnsi="GHEA Grapalat" w:cs="Sylfaen"/>
          <w:sz w:val="18"/>
          <w:szCs w:val="18"/>
        </w:rPr>
        <w:t xml:space="preserve"> </w:t>
      </w:r>
      <w:r w:rsidRPr="00CE08A5">
        <w:rPr>
          <w:rFonts w:ascii="GHEA Grapalat" w:hAnsi="GHEA Grapalat" w:cs="Sylfaen"/>
          <w:sz w:val="18"/>
          <w:szCs w:val="18"/>
          <w:lang w:val="hy-AM"/>
        </w:rPr>
        <w:t>մասնակցել</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hy-AM"/>
        </w:rPr>
        <w:t>աշխատանքներին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եթե</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հայտերի</w:t>
      </w:r>
      <w:r w:rsidRPr="00CE08A5">
        <w:rPr>
          <w:rFonts w:ascii="GHEA Grapalat" w:hAnsi="GHEA Grapalat" w:cs="Sylfaen"/>
          <w:sz w:val="18"/>
          <w:szCs w:val="18"/>
        </w:rPr>
        <w:t xml:space="preserve"> </w:t>
      </w:r>
      <w:r w:rsidRPr="00CE08A5">
        <w:rPr>
          <w:rFonts w:ascii="GHEA Grapalat" w:hAnsi="GHEA Grapalat" w:cs="Sylfaen"/>
          <w:sz w:val="18"/>
          <w:szCs w:val="18"/>
          <w:lang w:val="hy-AM"/>
        </w:rPr>
        <w:t>բացման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նիստում</w:t>
      </w:r>
      <w:r w:rsidRPr="00CE08A5">
        <w:rPr>
          <w:rFonts w:ascii="GHEA Grapalat" w:hAnsi="GHEA Grapalat" w:cs="Sylfaen"/>
          <w:sz w:val="18"/>
          <w:szCs w:val="18"/>
        </w:rPr>
        <w:t xml:space="preserve"> </w:t>
      </w:r>
      <w:r w:rsidRPr="00CE08A5">
        <w:rPr>
          <w:rFonts w:ascii="GHEA Grapalat" w:hAnsi="GHEA Grapalat" w:cs="Sylfaen"/>
          <w:sz w:val="18"/>
          <w:szCs w:val="18"/>
          <w:lang w:val="hy-AM"/>
        </w:rPr>
        <w:t>պարզվում</w:t>
      </w:r>
      <w:r w:rsidRPr="00CE08A5">
        <w:rPr>
          <w:rFonts w:ascii="GHEA Grapalat" w:hAnsi="GHEA Grapalat" w:cs="Sylfaen"/>
          <w:sz w:val="18"/>
          <w:szCs w:val="18"/>
        </w:rPr>
        <w:t xml:space="preserve"> </w:t>
      </w:r>
      <w:r w:rsidRPr="00CE08A5">
        <w:rPr>
          <w:rFonts w:ascii="GHEA Grapalat" w:hAnsi="GHEA Grapalat" w:cs="Sylfaen"/>
          <w:sz w:val="18"/>
          <w:szCs w:val="18"/>
          <w:lang w:val="hy-AM"/>
        </w:rPr>
        <w:t>է</w:t>
      </w:r>
      <w:r w:rsidRPr="00CE08A5">
        <w:rPr>
          <w:rFonts w:ascii="GHEA Grapalat" w:hAnsi="GHEA Grapalat" w:cs="Sylfaen"/>
          <w:sz w:val="18"/>
          <w:szCs w:val="18"/>
        </w:rPr>
        <w:t xml:space="preserve">, </w:t>
      </w:r>
      <w:r w:rsidRPr="00CE08A5">
        <w:rPr>
          <w:rFonts w:ascii="GHEA Grapalat" w:hAnsi="GHEA Grapalat" w:cs="Sylfaen"/>
          <w:sz w:val="18"/>
          <w:szCs w:val="18"/>
          <w:lang w:val="hy-AM"/>
        </w:rPr>
        <w:t>որ</w:t>
      </w:r>
      <w:r w:rsidRPr="00CE08A5">
        <w:rPr>
          <w:rFonts w:ascii="GHEA Grapalat" w:hAnsi="GHEA Grapalat" w:cs="Sylfaen"/>
          <w:sz w:val="18"/>
          <w:szCs w:val="18"/>
        </w:rPr>
        <w:t xml:space="preserve"> </w:t>
      </w:r>
      <w:r w:rsidRPr="00CE08A5">
        <w:rPr>
          <w:rFonts w:ascii="GHEA Grapalat" w:hAnsi="GHEA Grapalat" w:cs="Sylfaen"/>
          <w:sz w:val="18"/>
          <w:szCs w:val="18"/>
          <w:lang w:val="hy-AM"/>
        </w:rPr>
        <w:t>վերջիններիս</w:t>
      </w:r>
      <w:r w:rsidRPr="00CE08A5">
        <w:rPr>
          <w:rFonts w:ascii="GHEA Grapalat" w:hAnsi="GHEA Grapalat" w:cs="Sylfaen"/>
          <w:sz w:val="18"/>
          <w:szCs w:val="18"/>
        </w:rPr>
        <w:t xml:space="preserve"> </w:t>
      </w:r>
      <w:r w:rsidRPr="00CE08A5">
        <w:rPr>
          <w:rFonts w:ascii="GHEA Grapalat" w:hAnsi="GHEA Grapalat" w:cs="Sylfaen"/>
          <w:sz w:val="18"/>
          <w:szCs w:val="18"/>
          <w:lang w:val="hy-AM"/>
        </w:rPr>
        <w:t>կողմից</w:t>
      </w:r>
      <w:r w:rsidRPr="00CE08A5">
        <w:rPr>
          <w:rFonts w:ascii="GHEA Grapalat" w:hAnsi="GHEA Grapalat" w:cs="Sylfaen"/>
          <w:sz w:val="18"/>
          <w:szCs w:val="18"/>
        </w:rPr>
        <w:t xml:space="preserve"> </w:t>
      </w:r>
      <w:r w:rsidRPr="00CE08A5">
        <w:rPr>
          <w:rFonts w:ascii="GHEA Grapalat" w:hAnsi="GHEA Grapalat" w:cs="Sylfaen"/>
          <w:sz w:val="18"/>
          <w:szCs w:val="18"/>
          <w:lang w:val="hy-AM"/>
        </w:rPr>
        <w:t>հիմնադրված</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բաժնեմաս</w:t>
      </w:r>
      <w:r w:rsidRPr="00CE08A5">
        <w:rPr>
          <w:rFonts w:ascii="GHEA Grapalat" w:hAnsi="GHEA Grapalat" w:cs="Sylfaen"/>
          <w:sz w:val="18"/>
          <w:szCs w:val="18"/>
        </w:rPr>
        <w:t xml:space="preserve"> (</w:t>
      </w:r>
      <w:r w:rsidRPr="00CE08A5">
        <w:rPr>
          <w:rFonts w:ascii="GHEA Grapalat" w:hAnsi="GHEA Grapalat" w:cs="Sylfaen"/>
          <w:sz w:val="18"/>
          <w:szCs w:val="18"/>
          <w:lang w:val="hy-AM"/>
        </w:rPr>
        <w:t>փայաբաժին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ունեցող</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կազմակերպությունը</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իրենց</w:t>
      </w:r>
      <w:r w:rsidRPr="00CE08A5">
        <w:rPr>
          <w:rFonts w:ascii="GHEA Grapalat" w:hAnsi="GHEA Grapalat" w:cs="Sylfaen"/>
          <w:sz w:val="18"/>
          <w:szCs w:val="18"/>
        </w:rPr>
        <w:t xml:space="preserve"> </w:t>
      </w:r>
      <w:r w:rsidRPr="00CE08A5">
        <w:rPr>
          <w:rFonts w:ascii="GHEA Grapalat" w:hAnsi="GHEA Grapalat" w:cs="Sylfaen"/>
          <w:sz w:val="18"/>
          <w:szCs w:val="18"/>
          <w:lang w:val="hy-AM"/>
        </w:rPr>
        <w:t>մերձավոր</w:t>
      </w:r>
      <w:r w:rsidRPr="00CE08A5">
        <w:rPr>
          <w:rFonts w:ascii="GHEA Grapalat" w:hAnsi="GHEA Grapalat" w:cs="Sylfaen"/>
          <w:sz w:val="18"/>
          <w:szCs w:val="18"/>
        </w:rPr>
        <w:t xml:space="preserve"> </w:t>
      </w:r>
      <w:r w:rsidRPr="00CE08A5">
        <w:rPr>
          <w:rFonts w:ascii="GHEA Grapalat" w:hAnsi="GHEA Grapalat" w:cs="Sylfaen"/>
          <w:sz w:val="18"/>
          <w:szCs w:val="18"/>
          <w:lang w:val="hy-AM"/>
        </w:rPr>
        <w:t>ազգակցությամբ</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խնամիությամբ</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կապված</w:t>
      </w:r>
      <w:r w:rsidRPr="00CE08A5">
        <w:rPr>
          <w:rFonts w:ascii="GHEA Grapalat" w:hAnsi="GHEA Grapalat" w:cs="Sylfaen"/>
          <w:sz w:val="18"/>
          <w:szCs w:val="18"/>
        </w:rPr>
        <w:t xml:space="preserve"> </w:t>
      </w:r>
      <w:r w:rsidRPr="00CE08A5">
        <w:rPr>
          <w:rFonts w:ascii="GHEA Grapalat" w:hAnsi="GHEA Grapalat" w:cs="Sylfaen"/>
          <w:sz w:val="18"/>
          <w:szCs w:val="18"/>
          <w:lang w:val="hy-AM"/>
        </w:rPr>
        <w:t>անձը</w:t>
      </w:r>
      <w:r w:rsidRPr="00CE08A5">
        <w:rPr>
          <w:rFonts w:ascii="GHEA Grapalat" w:hAnsi="GHEA Grapalat" w:cs="Sylfaen"/>
          <w:sz w:val="18"/>
          <w:szCs w:val="18"/>
        </w:rPr>
        <w:t xml:space="preserve"> (</w:t>
      </w:r>
      <w:r w:rsidRPr="00CE08A5">
        <w:rPr>
          <w:rFonts w:ascii="GHEA Grapalat" w:hAnsi="GHEA Grapalat" w:cs="Sylfaen"/>
          <w:sz w:val="18"/>
          <w:szCs w:val="18"/>
          <w:lang w:val="hy-AM"/>
        </w:rPr>
        <w:t>ծնող</w:t>
      </w:r>
      <w:r w:rsidRPr="00CE08A5">
        <w:rPr>
          <w:rFonts w:ascii="GHEA Grapalat" w:hAnsi="GHEA Grapalat" w:cs="Sylfaen"/>
          <w:sz w:val="18"/>
          <w:szCs w:val="18"/>
        </w:rPr>
        <w:t xml:space="preserve">, </w:t>
      </w:r>
      <w:r w:rsidRPr="00CE08A5">
        <w:rPr>
          <w:rFonts w:ascii="GHEA Grapalat" w:hAnsi="GHEA Grapalat" w:cs="Sylfaen"/>
          <w:sz w:val="18"/>
          <w:szCs w:val="18"/>
          <w:lang w:val="hy-AM"/>
        </w:rPr>
        <w:t>ամուսին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երեխա</w:t>
      </w:r>
      <w:r w:rsidRPr="00CE08A5">
        <w:rPr>
          <w:rFonts w:ascii="GHEA Grapalat" w:hAnsi="GHEA Grapalat" w:cs="Sylfaen"/>
          <w:sz w:val="18"/>
          <w:szCs w:val="18"/>
        </w:rPr>
        <w:t xml:space="preserve">, </w:t>
      </w:r>
      <w:r w:rsidRPr="00CE08A5">
        <w:rPr>
          <w:rFonts w:ascii="GHEA Grapalat" w:hAnsi="GHEA Grapalat" w:cs="Sylfaen"/>
          <w:sz w:val="18"/>
          <w:szCs w:val="18"/>
          <w:lang w:val="hy-AM"/>
        </w:rPr>
        <w:t>եղբայր</w:t>
      </w:r>
      <w:r w:rsidRPr="00CE08A5">
        <w:rPr>
          <w:rFonts w:ascii="GHEA Grapalat" w:hAnsi="GHEA Grapalat" w:cs="Sylfaen"/>
          <w:sz w:val="18"/>
          <w:szCs w:val="18"/>
        </w:rPr>
        <w:t xml:space="preserve">, </w:t>
      </w:r>
      <w:r w:rsidRPr="00CE08A5">
        <w:rPr>
          <w:rFonts w:ascii="GHEA Grapalat" w:hAnsi="GHEA Grapalat" w:cs="Sylfaen"/>
          <w:sz w:val="18"/>
          <w:szCs w:val="18"/>
          <w:lang w:val="hy-AM"/>
        </w:rPr>
        <w:t>քույր</w:t>
      </w:r>
      <w:r w:rsidRPr="00CE08A5">
        <w:rPr>
          <w:rFonts w:ascii="GHEA Grapalat" w:hAnsi="GHEA Grapalat" w:cs="Sylfaen"/>
          <w:sz w:val="18"/>
          <w:szCs w:val="18"/>
        </w:rPr>
        <w:t xml:space="preserve">, </w:t>
      </w:r>
      <w:r w:rsidRPr="00CE08A5">
        <w:rPr>
          <w:rFonts w:ascii="GHEA Grapalat" w:hAnsi="GHEA Grapalat" w:cs="Sylfaen"/>
          <w:sz w:val="18"/>
          <w:szCs w:val="18"/>
          <w:lang w:val="hy-AM"/>
        </w:rPr>
        <w:t>ինչպես</w:t>
      </w:r>
      <w:r w:rsidRPr="00CE08A5">
        <w:rPr>
          <w:rFonts w:ascii="GHEA Grapalat" w:hAnsi="GHEA Grapalat" w:cs="Sylfaen"/>
          <w:sz w:val="18"/>
          <w:szCs w:val="18"/>
        </w:rPr>
        <w:t xml:space="preserve"> </w:t>
      </w:r>
      <w:r w:rsidRPr="00CE08A5">
        <w:rPr>
          <w:rFonts w:ascii="GHEA Grapalat" w:hAnsi="GHEA Grapalat" w:cs="Sylfaen"/>
          <w:sz w:val="18"/>
          <w:szCs w:val="18"/>
          <w:lang w:val="hy-AM"/>
        </w:rPr>
        <w:t>նաև</w:t>
      </w:r>
      <w:r w:rsidRPr="00CE08A5">
        <w:rPr>
          <w:rFonts w:ascii="GHEA Grapalat" w:hAnsi="GHEA Grapalat" w:cs="Sylfaen"/>
          <w:sz w:val="18"/>
          <w:szCs w:val="18"/>
        </w:rPr>
        <w:t xml:space="preserve"> </w:t>
      </w:r>
      <w:r w:rsidRPr="00CE08A5">
        <w:rPr>
          <w:rFonts w:ascii="GHEA Grapalat" w:hAnsi="GHEA Grapalat" w:cs="Sylfaen"/>
          <w:sz w:val="18"/>
          <w:szCs w:val="18"/>
          <w:lang w:val="hy-AM"/>
        </w:rPr>
        <w:t>ամուսնու</w:t>
      </w:r>
      <w:r w:rsidRPr="00CE08A5">
        <w:rPr>
          <w:rFonts w:ascii="GHEA Grapalat" w:hAnsi="GHEA Grapalat" w:cs="Sylfaen"/>
          <w:sz w:val="18"/>
          <w:szCs w:val="18"/>
        </w:rPr>
        <w:t xml:space="preserve"> </w:t>
      </w:r>
      <w:r w:rsidRPr="00CE08A5">
        <w:rPr>
          <w:rFonts w:ascii="GHEA Grapalat" w:hAnsi="GHEA Grapalat" w:cs="Sylfaen"/>
          <w:sz w:val="18"/>
          <w:szCs w:val="18"/>
          <w:lang w:val="hy-AM"/>
        </w:rPr>
        <w:t>ծնող</w:t>
      </w:r>
      <w:r w:rsidRPr="00CE08A5">
        <w:rPr>
          <w:rFonts w:ascii="GHEA Grapalat" w:hAnsi="GHEA Grapalat" w:cs="Sylfaen"/>
          <w:sz w:val="18"/>
          <w:szCs w:val="18"/>
        </w:rPr>
        <w:t xml:space="preserve">, </w:t>
      </w:r>
      <w:r w:rsidRPr="00CE08A5">
        <w:rPr>
          <w:rFonts w:ascii="GHEA Grapalat" w:hAnsi="GHEA Grapalat" w:cs="Sylfaen"/>
          <w:sz w:val="18"/>
          <w:szCs w:val="18"/>
          <w:lang w:val="hy-AM"/>
        </w:rPr>
        <w:t>երեխա</w:t>
      </w:r>
      <w:r w:rsidRPr="00CE08A5">
        <w:rPr>
          <w:rFonts w:ascii="GHEA Grapalat" w:hAnsi="GHEA Grapalat" w:cs="Sylfaen"/>
          <w:sz w:val="18"/>
          <w:szCs w:val="18"/>
        </w:rPr>
        <w:t xml:space="preserve">, </w:t>
      </w:r>
      <w:r w:rsidRPr="00CE08A5">
        <w:rPr>
          <w:rFonts w:ascii="GHEA Grapalat" w:hAnsi="GHEA Grapalat" w:cs="Sylfaen"/>
          <w:sz w:val="18"/>
          <w:szCs w:val="18"/>
          <w:lang w:val="hy-AM"/>
        </w:rPr>
        <w:t>եղբայր</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քույր</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այդ</w:t>
      </w:r>
      <w:r w:rsidRPr="00CE08A5">
        <w:rPr>
          <w:rFonts w:ascii="GHEA Grapalat" w:hAnsi="GHEA Grapalat" w:cs="Sylfaen"/>
          <w:sz w:val="18"/>
          <w:szCs w:val="18"/>
        </w:rPr>
        <w:t xml:space="preserve"> </w:t>
      </w:r>
      <w:r w:rsidRPr="00CE08A5">
        <w:rPr>
          <w:rFonts w:ascii="GHEA Grapalat" w:hAnsi="GHEA Grapalat" w:cs="Sylfaen"/>
          <w:sz w:val="18"/>
          <w:szCs w:val="18"/>
          <w:lang w:val="hy-AM"/>
        </w:rPr>
        <w:t>անձի</w:t>
      </w:r>
      <w:r w:rsidRPr="00CE08A5">
        <w:rPr>
          <w:rFonts w:ascii="GHEA Grapalat" w:hAnsi="GHEA Grapalat" w:cs="Sylfaen"/>
          <w:sz w:val="18"/>
          <w:szCs w:val="18"/>
        </w:rPr>
        <w:t xml:space="preserve"> </w:t>
      </w:r>
      <w:r w:rsidRPr="00CE08A5">
        <w:rPr>
          <w:rFonts w:ascii="GHEA Grapalat" w:hAnsi="GHEA Grapalat" w:cs="Sylfaen"/>
          <w:sz w:val="18"/>
          <w:szCs w:val="18"/>
          <w:lang w:val="hy-AM"/>
        </w:rPr>
        <w:t>կողմից</w:t>
      </w:r>
      <w:r w:rsidRPr="00CE08A5">
        <w:rPr>
          <w:rFonts w:ascii="GHEA Grapalat" w:hAnsi="GHEA Grapalat" w:cs="Sylfaen"/>
          <w:sz w:val="18"/>
          <w:szCs w:val="18"/>
        </w:rPr>
        <w:t xml:space="preserve"> </w:t>
      </w:r>
      <w:r w:rsidRPr="00CE08A5">
        <w:rPr>
          <w:rFonts w:ascii="GHEA Grapalat" w:hAnsi="GHEA Grapalat" w:cs="Sylfaen"/>
          <w:sz w:val="18"/>
          <w:szCs w:val="18"/>
          <w:lang w:val="hy-AM"/>
        </w:rPr>
        <w:t>հիմնադրված</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բաժնեմաս</w:t>
      </w:r>
      <w:r w:rsidRPr="00CE08A5">
        <w:rPr>
          <w:rFonts w:ascii="GHEA Grapalat" w:hAnsi="GHEA Grapalat" w:cs="Sylfaen"/>
          <w:sz w:val="18"/>
          <w:szCs w:val="18"/>
        </w:rPr>
        <w:t xml:space="preserve"> (</w:t>
      </w:r>
      <w:r w:rsidRPr="00CE08A5">
        <w:rPr>
          <w:rFonts w:ascii="GHEA Grapalat" w:hAnsi="GHEA Grapalat" w:cs="Sylfaen"/>
          <w:sz w:val="18"/>
          <w:szCs w:val="18"/>
          <w:lang w:val="hy-AM"/>
        </w:rPr>
        <w:t>փայաբաժին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ունեցող</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կազմակերպությունը</w:t>
      </w:r>
      <w:r w:rsidRPr="00CE08A5">
        <w:rPr>
          <w:rFonts w:ascii="GHEA Grapalat" w:hAnsi="GHEA Grapalat" w:cs="Sylfaen"/>
          <w:sz w:val="18"/>
          <w:szCs w:val="18"/>
        </w:rPr>
        <w:t xml:space="preserve"> </w:t>
      </w:r>
      <w:r w:rsidRPr="00CE08A5">
        <w:rPr>
          <w:rFonts w:ascii="GHEA Grapalat" w:hAnsi="GHEA Grapalat" w:cs="Sylfaen"/>
          <w:sz w:val="18"/>
          <w:szCs w:val="18"/>
          <w:lang w:val="hy-AM"/>
        </w:rPr>
        <w:t>տվյալ</w:t>
      </w:r>
      <w:r w:rsidRPr="00CE08A5">
        <w:rPr>
          <w:rFonts w:ascii="GHEA Grapalat" w:hAnsi="GHEA Grapalat" w:cs="Sylfaen"/>
          <w:sz w:val="18"/>
          <w:szCs w:val="18"/>
        </w:rPr>
        <w:t xml:space="preserve"> </w:t>
      </w:r>
      <w:r w:rsidRPr="00CE08A5">
        <w:rPr>
          <w:rFonts w:ascii="GHEA Grapalat" w:hAnsi="GHEA Grapalat" w:cs="Sylfaen"/>
          <w:sz w:val="18"/>
          <w:szCs w:val="18"/>
          <w:lang w:val="hy-AM"/>
        </w:rPr>
        <w:t>ընթացակարգին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մասնակցելու</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համար</w:t>
      </w:r>
      <w:r w:rsidRPr="00CE08A5">
        <w:rPr>
          <w:rFonts w:ascii="GHEA Grapalat" w:hAnsi="GHEA Grapalat" w:cs="Sylfaen"/>
          <w:sz w:val="18"/>
          <w:szCs w:val="18"/>
        </w:rPr>
        <w:t xml:space="preserve"> </w:t>
      </w:r>
      <w:r w:rsidRPr="00CE08A5">
        <w:rPr>
          <w:rFonts w:ascii="GHEA Grapalat" w:hAnsi="GHEA Grapalat" w:cs="Sylfaen"/>
          <w:sz w:val="18"/>
          <w:szCs w:val="18"/>
          <w:lang w:val="hy-AM"/>
        </w:rPr>
        <w:t>ներկայացրել</w:t>
      </w:r>
      <w:r w:rsidRPr="00CE08A5">
        <w:rPr>
          <w:rFonts w:ascii="GHEA Grapalat" w:hAnsi="GHEA Grapalat" w:cs="Sylfaen"/>
          <w:sz w:val="18"/>
          <w:szCs w:val="18"/>
        </w:rPr>
        <w:t xml:space="preserve"> </w:t>
      </w:r>
      <w:r w:rsidRPr="00CE08A5">
        <w:rPr>
          <w:rFonts w:ascii="GHEA Grapalat" w:hAnsi="GHEA Grapalat" w:cs="Sylfaen"/>
          <w:sz w:val="18"/>
          <w:szCs w:val="18"/>
          <w:lang w:val="hy-AM"/>
        </w:rPr>
        <w:t>է</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հայտ</w:t>
      </w:r>
      <w:r w:rsidRPr="00CE08A5">
        <w:rPr>
          <w:rFonts w:ascii="GHEA Grapalat" w:hAnsi="GHEA Grapalat" w:cs="Sylfaen"/>
          <w:sz w:val="18"/>
          <w:szCs w:val="18"/>
        </w:rPr>
        <w:t>:</w:t>
      </w:r>
      <w:r w:rsidRPr="00CE08A5">
        <w:rPr>
          <w:rFonts w:ascii="GHEA Grapalat" w:hAnsi="GHEA Grapalat" w:cs="Sylfaen"/>
          <w:sz w:val="18"/>
          <w:szCs w:val="18"/>
          <w:lang w:val="hy-AM"/>
        </w:rPr>
        <w:t xml:space="preserve"> Եթե</w:t>
      </w:r>
      <w:r w:rsidRPr="00CE08A5">
        <w:rPr>
          <w:rFonts w:ascii="GHEA Grapalat" w:hAnsi="GHEA Grapalat" w:cs="Sylfaen"/>
          <w:sz w:val="18"/>
          <w:szCs w:val="18"/>
        </w:rPr>
        <w:t xml:space="preserve"> </w:t>
      </w:r>
      <w:r w:rsidRPr="00CE08A5">
        <w:rPr>
          <w:rFonts w:ascii="GHEA Grapalat" w:hAnsi="GHEA Grapalat" w:cs="Sylfaen"/>
          <w:sz w:val="18"/>
          <w:szCs w:val="18"/>
          <w:lang w:val="hy-AM"/>
        </w:rPr>
        <w:t>առկա</w:t>
      </w:r>
      <w:r w:rsidRPr="00CE08A5">
        <w:rPr>
          <w:rFonts w:ascii="GHEA Grapalat" w:hAnsi="GHEA Grapalat" w:cs="Sylfaen"/>
          <w:sz w:val="18"/>
          <w:szCs w:val="18"/>
        </w:rPr>
        <w:t xml:space="preserve"> </w:t>
      </w:r>
      <w:r w:rsidRPr="00CE08A5">
        <w:rPr>
          <w:rFonts w:ascii="GHEA Grapalat" w:hAnsi="GHEA Grapalat" w:cs="Sylfaen"/>
          <w:sz w:val="18"/>
          <w:szCs w:val="18"/>
          <w:lang w:val="hy-AM"/>
        </w:rPr>
        <w:t>է</w:t>
      </w:r>
      <w:r w:rsidRPr="00CE08A5">
        <w:rPr>
          <w:rFonts w:ascii="GHEA Grapalat" w:hAnsi="GHEA Grapalat" w:cs="Sylfaen"/>
          <w:sz w:val="18"/>
          <w:szCs w:val="18"/>
        </w:rPr>
        <w:t xml:space="preserve"> </w:t>
      </w:r>
      <w:r w:rsidRPr="00CE08A5">
        <w:rPr>
          <w:rFonts w:ascii="GHEA Grapalat" w:hAnsi="GHEA Grapalat" w:cs="Sylfaen"/>
          <w:sz w:val="18"/>
          <w:szCs w:val="18"/>
          <w:lang w:val="hy-AM"/>
        </w:rPr>
        <w:t>սույն</w:t>
      </w:r>
      <w:r w:rsidRPr="00CE08A5">
        <w:rPr>
          <w:rFonts w:ascii="GHEA Grapalat" w:hAnsi="GHEA Grapalat" w:cs="Sylfaen"/>
          <w:sz w:val="18"/>
          <w:szCs w:val="18"/>
        </w:rPr>
        <w:t xml:space="preserve"> </w:t>
      </w:r>
      <w:r w:rsidRPr="00CE08A5">
        <w:rPr>
          <w:rFonts w:ascii="GHEA Grapalat" w:hAnsi="GHEA Grapalat" w:cs="Sylfaen"/>
          <w:sz w:val="18"/>
          <w:szCs w:val="18"/>
          <w:lang w:val="hy-AM"/>
        </w:rPr>
        <w:t>կետով</w:t>
      </w:r>
      <w:r w:rsidRPr="00CE08A5">
        <w:rPr>
          <w:rFonts w:ascii="GHEA Grapalat" w:hAnsi="GHEA Grapalat" w:cs="Sylfaen"/>
          <w:sz w:val="18"/>
          <w:szCs w:val="18"/>
        </w:rPr>
        <w:t xml:space="preserve"> </w:t>
      </w:r>
      <w:r w:rsidRPr="00CE08A5">
        <w:rPr>
          <w:rFonts w:ascii="GHEA Grapalat" w:hAnsi="GHEA Grapalat" w:cs="Sylfaen"/>
          <w:sz w:val="18"/>
          <w:szCs w:val="18"/>
          <w:lang w:val="hy-AM"/>
        </w:rPr>
        <w:t>նախատեսված</w:t>
      </w:r>
      <w:r w:rsidRPr="00CE08A5">
        <w:rPr>
          <w:rFonts w:ascii="GHEA Grapalat" w:hAnsi="GHEA Grapalat" w:cs="Sylfaen"/>
          <w:sz w:val="18"/>
          <w:szCs w:val="18"/>
        </w:rPr>
        <w:t xml:space="preserve"> </w:t>
      </w:r>
      <w:r w:rsidRPr="00CE08A5">
        <w:rPr>
          <w:rFonts w:ascii="GHEA Grapalat" w:hAnsi="GHEA Grapalat" w:cs="Sylfaen"/>
          <w:sz w:val="18"/>
          <w:szCs w:val="18"/>
          <w:lang w:val="hy-AM"/>
        </w:rPr>
        <w:t>պայմանը</w:t>
      </w:r>
      <w:r w:rsidRPr="00CE08A5">
        <w:rPr>
          <w:rFonts w:ascii="GHEA Grapalat" w:hAnsi="GHEA Grapalat" w:cs="Sylfaen"/>
          <w:sz w:val="18"/>
          <w:szCs w:val="18"/>
        </w:rPr>
        <w:t xml:space="preserve">, </w:t>
      </w:r>
      <w:r w:rsidRPr="00CE08A5">
        <w:rPr>
          <w:rFonts w:ascii="GHEA Grapalat" w:hAnsi="GHEA Grapalat" w:cs="Sylfaen"/>
          <w:sz w:val="18"/>
          <w:szCs w:val="18"/>
          <w:lang w:val="hy-AM"/>
        </w:rPr>
        <w:t>ապա</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հայտերի</w:t>
      </w:r>
      <w:r w:rsidRPr="00CE08A5">
        <w:rPr>
          <w:rFonts w:ascii="GHEA Grapalat" w:hAnsi="GHEA Grapalat" w:cs="Sylfaen"/>
          <w:sz w:val="18"/>
          <w:szCs w:val="18"/>
        </w:rPr>
        <w:t xml:space="preserve"> </w:t>
      </w:r>
      <w:r w:rsidRPr="00CE08A5">
        <w:rPr>
          <w:rFonts w:ascii="GHEA Grapalat" w:hAnsi="GHEA Grapalat" w:cs="Sylfaen"/>
          <w:sz w:val="18"/>
          <w:szCs w:val="18"/>
          <w:lang w:val="hy-AM"/>
        </w:rPr>
        <w:t>բացման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նիստից</w:t>
      </w:r>
      <w:r w:rsidRPr="00CE08A5">
        <w:rPr>
          <w:rFonts w:ascii="GHEA Grapalat" w:hAnsi="GHEA Grapalat" w:cs="Sylfaen"/>
          <w:sz w:val="18"/>
          <w:szCs w:val="18"/>
        </w:rPr>
        <w:t xml:space="preserve"> </w:t>
      </w:r>
      <w:r w:rsidRPr="00CE08A5">
        <w:rPr>
          <w:rFonts w:ascii="GHEA Grapalat" w:hAnsi="GHEA Grapalat" w:cs="Sylfaen"/>
          <w:sz w:val="18"/>
          <w:szCs w:val="18"/>
          <w:lang w:val="hy-AM"/>
        </w:rPr>
        <w:t>անմիջապես</w:t>
      </w:r>
      <w:r w:rsidRPr="00CE08A5">
        <w:rPr>
          <w:rFonts w:ascii="GHEA Grapalat" w:hAnsi="GHEA Grapalat" w:cs="Sylfaen"/>
          <w:sz w:val="18"/>
          <w:szCs w:val="18"/>
        </w:rPr>
        <w:t xml:space="preserve"> </w:t>
      </w:r>
      <w:r w:rsidRPr="00CE08A5">
        <w:rPr>
          <w:rFonts w:ascii="GHEA Grapalat" w:hAnsi="GHEA Grapalat" w:cs="Sylfaen"/>
          <w:sz w:val="18"/>
          <w:szCs w:val="18"/>
          <w:lang w:val="hy-AM"/>
        </w:rPr>
        <w:t>հետո</w:t>
      </w:r>
      <w:r w:rsidRPr="00CE08A5">
        <w:rPr>
          <w:rFonts w:ascii="GHEA Grapalat" w:hAnsi="GHEA Grapalat" w:cs="Sylfaen"/>
          <w:sz w:val="18"/>
          <w:szCs w:val="18"/>
        </w:rPr>
        <w:t xml:space="preserve"> </w:t>
      </w:r>
      <w:r w:rsidRPr="00CE08A5">
        <w:rPr>
          <w:rFonts w:ascii="GHEA Grapalat" w:hAnsi="GHEA Grapalat" w:cs="Sylfaen"/>
          <w:sz w:val="18"/>
          <w:szCs w:val="18"/>
          <w:lang w:val="hy-AM"/>
        </w:rPr>
        <w:t>տվյալ</w:t>
      </w:r>
      <w:r w:rsidRPr="00CE08A5">
        <w:rPr>
          <w:rFonts w:ascii="GHEA Grapalat" w:hAnsi="GHEA Grapalat" w:cs="Sylfaen"/>
          <w:sz w:val="18"/>
          <w:szCs w:val="18"/>
        </w:rPr>
        <w:t xml:space="preserve"> </w:t>
      </w:r>
      <w:r w:rsidRPr="00CE08A5">
        <w:rPr>
          <w:rFonts w:ascii="GHEA Grapalat" w:hAnsi="GHEA Grapalat" w:cs="Sylfaen"/>
          <w:sz w:val="18"/>
          <w:szCs w:val="18"/>
          <w:lang w:val="hy-AM"/>
        </w:rPr>
        <w:t>ընթացակարգի</w:t>
      </w:r>
      <w:r w:rsidRPr="00CE08A5">
        <w:rPr>
          <w:rFonts w:ascii="GHEA Grapalat" w:hAnsi="GHEA Grapalat" w:cs="Sylfaen"/>
          <w:sz w:val="18"/>
          <w:szCs w:val="18"/>
        </w:rPr>
        <w:t xml:space="preserve"> </w:t>
      </w:r>
      <w:r w:rsidRPr="00CE08A5">
        <w:rPr>
          <w:rFonts w:ascii="GHEA Grapalat" w:hAnsi="GHEA Grapalat" w:cs="Sylfaen"/>
          <w:sz w:val="18"/>
          <w:szCs w:val="18"/>
          <w:lang w:val="hy-AM"/>
        </w:rPr>
        <w:t>առնչությամբ</w:t>
      </w:r>
      <w:r w:rsidRPr="00CE08A5">
        <w:rPr>
          <w:rFonts w:ascii="GHEA Grapalat" w:hAnsi="GHEA Grapalat" w:cs="Sylfaen"/>
          <w:sz w:val="18"/>
          <w:szCs w:val="18"/>
        </w:rPr>
        <w:t xml:space="preserve"> </w:t>
      </w:r>
      <w:r w:rsidRPr="00CE08A5">
        <w:rPr>
          <w:rFonts w:ascii="GHEA Grapalat" w:hAnsi="GHEA Grapalat" w:cs="Sylfaen"/>
          <w:sz w:val="18"/>
          <w:szCs w:val="18"/>
          <w:lang w:val="hy-AM"/>
        </w:rPr>
        <w:t>շահերի</w:t>
      </w:r>
      <w:r w:rsidRPr="00CE08A5">
        <w:rPr>
          <w:rFonts w:ascii="GHEA Grapalat" w:hAnsi="GHEA Grapalat" w:cs="Sylfaen"/>
          <w:sz w:val="18"/>
          <w:szCs w:val="18"/>
        </w:rPr>
        <w:t xml:space="preserve"> </w:t>
      </w:r>
      <w:r w:rsidRPr="00CE08A5">
        <w:rPr>
          <w:rFonts w:ascii="GHEA Grapalat" w:hAnsi="GHEA Grapalat" w:cs="Sylfaen"/>
          <w:sz w:val="18"/>
          <w:szCs w:val="18"/>
          <w:lang w:val="hy-AM"/>
        </w:rPr>
        <w:t>բախում</w:t>
      </w:r>
      <w:r w:rsidRPr="00CE08A5">
        <w:rPr>
          <w:rFonts w:ascii="GHEA Grapalat" w:hAnsi="GHEA Grapalat" w:cs="Sylfaen"/>
          <w:sz w:val="18"/>
          <w:szCs w:val="18"/>
        </w:rPr>
        <w:t xml:space="preserve"> </w:t>
      </w:r>
      <w:r w:rsidRPr="00CE08A5">
        <w:rPr>
          <w:rFonts w:ascii="GHEA Grapalat" w:hAnsi="GHEA Grapalat" w:cs="Sylfaen"/>
          <w:sz w:val="18"/>
          <w:szCs w:val="18"/>
          <w:lang w:val="hy-AM"/>
        </w:rPr>
        <w:t>ունեցող</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hy-AM"/>
        </w:rPr>
        <w:t>անդամը</w:t>
      </w:r>
      <w:r w:rsidRPr="00CE08A5">
        <w:rPr>
          <w:rFonts w:ascii="GHEA Grapalat" w:hAnsi="GHEA Grapalat" w:cs="Sylfaen"/>
          <w:sz w:val="18"/>
          <w:szCs w:val="18"/>
        </w:rPr>
        <w:t xml:space="preserve"> </w:t>
      </w:r>
      <w:r w:rsidRPr="00CE08A5">
        <w:rPr>
          <w:rFonts w:ascii="GHEA Grapalat" w:hAnsi="GHEA Grapalat" w:cs="Sylfaen"/>
          <w:sz w:val="18"/>
          <w:szCs w:val="18"/>
          <w:lang w:val="hy-AM"/>
        </w:rPr>
        <w:t>կամ</w:t>
      </w:r>
      <w:r w:rsidRPr="00CE08A5">
        <w:rPr>
          <w:rFonts w:ascii="GHEA Grapalat" w:hAnsi="GHEA Grapalat" w:cs="Sylfaen"/>
          <w:sz w:val="18"/>
          <w:szCs w:val="18"/>
        </w:rPr>
        <w:t xml:space="preserve"> </w:t>
      </w:r>
      <w:r w:rsidRPr="00CE08A5">
        <w:rPr>
          <w:rFonts w:ascii="GHEA Grapalat" w:hAnsi="GHEA Grapalat" w:cs="Sylfaen"/>
          <w:sz w:val="18"/>
          <w:szCs w:val="18"/>
          <w:lang w:val="hy-AM"/>
        </w:rPr>
        <w:t>քարտուղարը</w:t>
      </w:r>
      <w:r w:rsidRPr="00CE08A5">
        <w:rPr>
          <w:rFonts w:ascii="GHEA Grapalat" w:hAnsi="GHEA Grapalat" w:cs="Sylfaen"/>
          <w:sz w:val="18"/>
          <w:szCs w:val="18"/>
        </w:rPr>
        <w:t xml:space="preserve"> </w:t>
      </w:r>
      <w:r w:rsidRPr="00CE08A5">
        <w:rPr>
          <w:rFonts w:ascii="GHEA Grapalat" w:hAnsi="GHEA Grapalat" w:cs="Sylfaen"/>
          <w:sz w:val="18"/>
          <w:szCs w:val="18"/>
          <w:lang w:val="hy-AM"/>
        </w:rPr>
        <w:t>ինքնաբացարկ</w:t>
      </w:r>
      <w:r w:rsidRPr="00CE08A5">
        <w:rPr>
          <w:rFonts w:ascii="GHEA Grapalat" w:hAnsi="GHEA Grapalat" w:cs="Sylfaen"/>
          <w:sz w:val="18"/>
          <w:szCs w:val="18"/>
        </w:rPr>
        <w:t xml:space="preserve"> </w:t>
      </w:r>
      <w:r w:rsidRPr="00CE08A5">
        <w:rPr>
          <w:rFonts w:ascii="GHEA Grapalat" w:hAnsi="GHEA Grapalat" w:cs="Sylfaen"/>
          <w:sz w:val="18"/>
          <w:szCs w:val="18"/>
          <w:lang w:val="hy-AM"/>
        </w:rPr>
        <w:t>է</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հայտնում</w:t>
      </w:r>
      <w:r w:rsidRPr="00CE08A5">
        <w:rPr>
          <w:rFonts w:ascii="GHEA Grapalat" w:hAnsi="GHEA Grapalat" w:cs="Sylfaen"/>
          <w:sz w:val="18"/>
          <w:szCs w:val="18"/>
        </w:rPr>
        <w:t xml:space="preserve"> </w:t>
      </w:r>
      <w:r w:rsidRPr="00CE08A5">
        <w:rPr>
          <w:rFonts w:ascii="GHEA Grapalat" w:hAnsi="GHEA Grapalat" w:cs="Sylfaen"/>
          <w:sz w:val="18"/>
          <w:szCs w:val="18"/>
          <w:lang w:val="hy-AM"/>
        </w:rPr>
        <w:t>տվյալ</w:t>
      </w:r>
      <w:r w:rsidRPr="00CE08A5">
        <w:rPr>
          <w:rFonts w:ascii="GHEA Grapalat" w:hAnsi="GHEA Grapalat" w:cs="Sylfaen"/>
          <w:sz w:val="18"/>
          <w:szCs w:val="18"/>
        </w:rPr>
        <w:t xml:space="preserve"> </w:t>
      </w:r>
      <w:r w:rsidRPr="00CE08A5">
        <w:rPr>
          <w:rFonts w:ascii="GHEA Grapalat" w:hAnsi="GHEA Grapalat" w:cs="Sylfaen"/>
          <w:sz w:val="18"/>
          <w:szCs w:val="18"/>
          <w:lang w:val="hy-AM"/>
        </w:rPr>
        <w:t>ընթացակարգից</w:t>
      </w:r>
      <w:r w:rsidRPr="00CE08A5">
        <w:rPr>
          <w:rFonts w:ascii="GHEA Grapalat" w:hAnsi="GHEA Grapalat" w:cs="Sylfaen"/>
          <w:sz w:val="18"/>
          <w:szCs w:val="18"/>
        </w:rPr>
        <w:t xml:space="preserve">: </w:t>
      </w:r>
    </w:p>
    <w:p w:rsidR="00886C13" w:rsidRPr="00CE08A5" w:rsidRDefault="00886C13" w:rsidP="00886C13">
      <w:pPr>
        <w:pStyle w:val="23"/>
        <w:spacing w:line="240" w:lineRule="auto"/>
        <w:ind w:firstLine="567"/>
        <w:rPr>
          <w:rFonts w:ascii="GHEA Grapalat" w:hAnsi="GHEA Grapalat" w:cs="Sylfaen"/>
          <w:sz w:val="18"/>
          <w:szCs w:val="18"/>
          <w:lang w:val="hy-AM"/>
        </w:rPr>
      </w:pPr>
      <w:r w:rsidRPr="00CE08A5">
        <w:rPr>
          <w:rFonts w:ascii="GHEA Grapalat" w:hAnsi="GHEA Grapalat" w:cs="Sylfaen"/>
          <w:sz w:val="18"/>
          <w:szCs w:val="18"/>
          <w:lang w:val="hy-AM"/>
        </w:rPr>
        <w:t xml:space="preserve">8.11 </w:t>
      </w:r>
      <w:r w:rsidRPr="00CE08A5">
        <w:rPr>
          <w:rFonts w:ascii="GHEA Grapalat" w:hAnsi="GHEA Grapalat" w:cs="Sylfaen"/>
          <w:sz w:val="18"/>
          <w:szCs w:val="18"/>
          <w:lang w:val="es-ES"/>
        </w:rPr>
        <w:t>Հայտերը բացվելուց և գնահատվելուց հետո հետո կազմվում է արձանագրություն`</w:t>
      </w:r>
      <w:r w:rsidRPr="00CE08A5">
        <w:rPr>
          <w:rFonts w:ascii="GHEA Grapalat" w:hAnsi="GHEA Grapalat" w:cs="Sylfaen"/>
          <w:sz w:val="18"/>
          <w:szCs w:val="18"/>
        </w:rPr>
        <w:t xml:space="preserve"> գնումների մասին ՀՀ օրենսդրությամբ սահմանված կարգով</w:t>
      </w:r>
      <w:r w:rsidRPr="00CE08A5">
        <w:rPr>
          <w:rFonts w:ascii="GHEA Grapalat" w:hAnsi="GHEA Grapalat" w:cs="Sylfaen"/>
          <w:sz w:val="18"/>
          <w:szCs w:val="18"/>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w:t>
      </w:r>
      <w:r w:rsidRPr="00CE08A5">
        <w:rPr>
          <w:rFonts w:ascii="GHEA Grapalat" w:hAnsi="GHEA Grapalat" w:cs="Sylfaen"/>
          <w:sz w:val="18"/>
          <w:szCs w:val="18"/>
        </w:rPr>
        <w:t xml:space="preserve"> </w:t>
      </w:r>
      <w:r w:rsidRPr="00CE08A5">
        <w:rPr>
          <w:rFonts w:ascii="GHEA Grapalat" w:hAnsi="GHEA Grapalat" w:cs="Sylfaen"/>
          <w:sz w:val="18"/>
          <w:szCs w:val="18"/>
          <w:lang w:val="hy-AM"/>
        </w:rPr>
        <w:t>ստորագրում</w:t>
      </w:r>
      <w:r w:rsidRPr="00CE08A5">
        <w:rPr>
          <w:rFonts w:ascii="GHEA Grapalat" w:hAnsi="GHEA Grapalat" w:cs="Sylfaen"/>
          <w:sz w:val="18"/>
          <w:szCs w:val="18"/>
        </w:rPr>
        <w:t xml:space="preserve"> </w:t>
      </w:r>
      <w:r w:rsidRPr="00CE08A5">
        <w:rPr>
          <w:rFonts w:ascii="GHEA Grapalat" w:hAnsi="GHEA Grapalat" w:cs="Sylfaen"/>
          <w:sz w:val="18"/>
          <w:szCs w:val="18"/>
          <w:lang w:val="hy-AM"/>
        </w:rPr>
        <w:t>են</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hy-AM"/>
        </w:rPr>
        <w:t>նիստին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ներկա</w:t>
      </w:r>
      <w:r w:rsidRPr="00CE08A5">
        <w:rPr>
          <w:rFonts w:ascii="GHEA Grapalat" w:hAnsi="GHEA Grapalat" w:cs="Sylfaen"/>
          <w:sz w:val="18"/>
          <w:szCs w:val="18"/>
        </w:rPr>
        <w:t xml:space="preserve"> </w:t>
      </w:r>
      <w:r w:rsidRPr="00CE08A5">
        <w:rPr>
          <w:rFonts w:ascii="GHEA Grapalat" w:hAnsi="GHEA Grapalat" w:cs="Sylfaen"/>
          <w:sz w:val="18"/>
          <w:szCs w:val="18"/>
          <w:lang w:val="hy-AM"/>
        </w:rPr>
        <w:t xml:space="preserve">անդամները։8.12 </w:t>
      </w:r>
      <w:r w:rsidRPr="00CE08A5">
        <w:rPr>
          <w:rFonts w:ascii="GHEA Grapalat" w:hAnsi="GHEA Grapalat" w:cs="Sylfaen"/>
          <w:sz w:val="18"/>
          <w:szCs w:val="18"/>
        </w:rPr>
        <w:t xml:space="preserve"> Հանձնաժողովի քարտուղարը հայտերի բացման</w:t>
      </w:r>
      <w:r w:rsidRPr="00CE08A5">
        <w:rPr>
          <w:rFonts w:ascii="GHEA Grapalat" w:hAnsi="GHEA Grapalat" w:cs="Sylfaen"/>
          <w:sz w:val="18"/>
          <w:szCs w:val="18"/>
          <w:lang w:val="hy-AM"/>
        </w:rPr>
        <w:t xml:space="preserve"> և գնահատման</w:t>
      </w:r>
      <w:r w:rsidRPr="00CE08A5">
        <w:rPr>
          <w:rFonts w:ascii="GHEA Grapalat" w:hAnsi="GHEA Grapalat" w:cs="Sylfaen"/>
          <w:sz w:val="18"/>
          <w:szCs w:val="18"/>
        </w:rPr>
        <w:t xml:space="preserve"> նիստի ավարտից հետո ոչ ուշ քան</w:t>
      </w:r>
      <w:r w:rsidRPr="00CE08A5">
        <w:rPr>
          <w:rFonts w:ascii="GHEA Grapalat" w:hAnsi="GHEA Grapalat" w:cs="Arial"/>
          <w:spacing w:val="-8"/>
          <w:sz w:val="18"/>
          <w:szCs w:val="18"/>
        </w:rPr>
        <w:t xml:space="preserve"> </w:t>
      </w:r>
      <w:r w:rsidRPr="00CE08A5">
        <w:rPr>
          <w:rFonts w:ascii="GHEA Grapalat" w:hAnsi="GHEA Grapalat" w:cs="Sylfaen"/>
          <w:sz w:val="18"/>
          <w:szCs w:val="18"/>
        </w:rPr>
        <w:t xml:space="preserve">հաջորդող աշխատանքային օրը` </w:t>
      </w:r>
    </w:p>
    <w:p w:rsidR="00886C13" w:rsidRPr="00CE08A5" w:rsidRDefault="00886C13" w:rsidP="00886C13">
      <w:pPr>
        <w:pStyle w:val="23"/>
        <w:spacing w:line="240" w:lineRule="auto"/>
        <w:ind w:firstLine="567"/>
        <w:rPr>
          <w:rFonts w:ascii="GHEA Grapalat" w:hAnsi="GHEA Grapalat" w:cs="Sylfaen"/>
          <w:sz w:val="18"/>
          <w:szCs w:val="18"/>
        </w:rPr>
      </w:pPr>
      <w:r w:rsidRPr="00CE08A5">
        <w:rPr>
          <w:rFonts w:ascii="GHEA Grapalat" w:hAnsi="GHEA Grapalat" w:cs="Sylfaen"/>
          <w:sz w:val="18"/>
          <w:szCs w:val="18"/>
        </w:rPr>
        <w:t>1)</w:t>
      </w:r>
      <w:r w:rsidRPr="00CE08A5">
        <w:rPr>
          <w:rFonts w:ascii="GHEA Grapalat" w:hAnsi="GHEA Grapalat" w:cs="Sylfaen"/>
          <w:sz w:val="18"/>
          <w:szCs w:val="18"/>
          <w:lang w:val="hy-AM"/>
        </w:rPr>
        <w:t xml:space="preserve"> հայտերի բացման</w:t>
      </w:r>
      <w:r w:rsidRPr="00CE08A5">
        <w:rPr>
          <w:rFonts w:ascii="GHEA Grapalat" w:hAnsi="GHEA Grapalat" w:cs="Sylfaen"/>
          <w:sz w:val="18"/>
          <w:szCs w:val="18"/>
        </w:rPr>
        <w:t xml:space="preserve"> և գնահատման</w:t>
      </w:r>
      <w:r w:rsidRPr="00CE08A5">
        <w:rPr>
          <w:rFonts w:ascii="GHEA Grapalat" w:hAnsi="GHEA Grapalat" w:cs="Sylfaen"/>
          <w:sz w:val="18"/>
          <w:szCs w:val="18"/>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E08A5">
        <w:rPr>
          <w:rFonts w:ascii="GHEA Grapalat" w:hAnsi="GHEA Grapalat" w:cs="Sylfaen"/>
          <w:sz w:val="18"/>
          <w:szCs w:val="18"/>
          <w:lang w:val="hy-AM"/>
        </w:rPr>
        <w:lastRenderedPageBreak/>
        <w:t>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CE08A5">
        <w:rPr>
          <w:rFonts w:ascii="GHEA Grapalat" w:hAnsi="GHEA Grapalat" w:cs="Sylfaen"/>
          <w:sz w:val="18"/>
          <w:szCs w:val="18"/>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86C13" w:rsidRPr="00CE08A5" w:rsidRDefault="00886C13" w:rsidP="00886C13">
      <w:pPr>
        <w:ind w:firstLine="375"/>
        <w:jc w:val="both"/>
        <w:rPr>
          <w:rFonts w:ascii="GHEA Grapalat" w:hAnsi="GHEA Grapalat" w:cs="Sylfaen"/>
          <w:sz w:val="18"/>
          <w:szCs w:val="18"/>
          <w:lang w:val="af-ZA"/>
        </w:rPr>
      </w:pPr>
      <w:r w:rsidRPr="00CE08A5">
        <w:rPr>
          <w:rFonts w:ascii="GHEA Grapalat" w:hAnsi="GHEA Grapalat"/>
          <w:sz w:val="18"/>
          <w:szCs w:val="18"/>
          <w:lang w:val="af-ZA"/>
        </w:rPr>
        <w:tab/>
      </w:r>
      <w:r w:rsidRPr="00CE08A5">
        <w:rPr>
          <w:rFonts w:ascii="GHEA Grapalat" w:hAnsi="GHEA Grapalat" w:cs="Sylfaen"/>
          <w:sz w:val="18"/>
          <w:szCs w:val="18"/>
          <w:lang w:val="af-ZA"/>
        </w:rPr>
        <w:t xml:space="preserve">8.13 </w:t>
      </w:r>
      <w:r w:rsidRPr="00CE08A5">
        <w:rPr>
          <w:rFonts w:ascii="GHEA Grapalat" w:hAnsi="GHEA Grapalat" w:cs="Sylfaen"/>
          <w:sz w:val="18"/>
          <w:szCs w:val="18"/>
        </w:rPr>
        <w:t>Օրենքի</w:t>
      </w:r>
      <w:r w:rsidRPr="00CE08A5">
        <w:rPr>
          <w:rFonts w:ascii="GHEA Grapalat" w:hAnsi="GHEA Grapalat" w:cs="Sylfaen"/>
          <w:sz w:val="18"/>
          <w:szCs w:val="18"/>
          <w:lang w:val="af-ZA"/>
        </w:rPr>
        <w:t xml:space="preserve"> 6-</w:t>
      </w:r>
      <w:r w:rsidRPr="00CE08A5">
        <w:rPr>
          <w:rFonts w:ascii="GHEA Grapalat" w:hAnsi="GHEA Grapalat" w:cs="Sylfaen"/>
          <w:sz w:val="18"/>
          <w:szCs w:val="18"/>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rPr>
        <w:t>հոդվածի</w:t>
      </w:r>
      <w:r w:rsidRPr="00CE08A5">
        <w:rPr>
          <w:rFonts w:ascii="GHEA Grapalat" w:hAnsi="GHEA Grapalat" w:cs="Sylfaen"/>
          <w:sz w:val="18"/>
          <w:szCs w:val="18"/>
          <w:lang w:val="af-ZA"/>
        </w:rPr>
        <w:t xml:space="preserve"> 1-</w:t>
      </w:r>
      <w:r w:rsidRPr="00CE08A5">
        <w:rPr>
          <w:rFonts w:ascii="GHEA Grapalat" w:hAnsi="GHEA Grapalat" w:cs="Sylfaen"/>
          <w:sz w:val="18"/>
          <w:szCs w:val="18"/>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մասի</w:t>
      </w:r>
      <w:r w:rsidRPr="00CE08A5">
        <w:rPr>
          <w:rFonts w:ascii="GHEA Grapalat" w:hAnsi="GHEA Grapalat" w:cs="Sylfaen"/>
          <w:sz w:val="18"/>
          <w:szCs w:val="18"/>
          <w:lang w:val="af-ZA"/>
        </w:rPr>
        <w:t xml:space="preserve"> 6-</w:t>
      </w:r>
      <w:r w:rsidRPr="00CE08A5">
        <w:rPr>
          <w:rFonts w:ascii="GHEA Grapalat" w:hAnsi="GHEA Grapalat" w:cs="Sylfaen"/>
          <w:sz w:val="18"/>
          <w:szCs w:val="18"/>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rPr>
        <w:t>կետով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հիմքերն</w:t>
      </w:r>
      <w:r w:rsidRPr="00CE08A5">
        <w:rPr>
          <w:rFonts w:ascii="GHEA Grapalat" w:hAnsi="GHEA Grapalat" w:cs="Sylfaen"/>
          <w:sz w:val="18"/>
          <w:szCs w:val="18"/>
          <w:lang w:val="af-ZA"/>
        </w:rPr>
        <w:t xml:space="preserve"> </w:t>
      </w:r>
      <w:r w:rsidRPr="00CE08A5">
        <w:rPr>
          <w:rFonts w:ascii="GHEA Grapalat" w:hAnsi="GHEA Grapalat" w:cs="Sylfaen"/>
          <w:sz w:val="18"/>
          <w:szCs w:val="18"/>
        </w:rPr>
        <w:t>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w:t>
      </w:r>
      <w:r w:rsidRPr="00CE08A5">
        <w:rPr>
          <w:rFonts w:ascii="GHEA Grapalat" w:hAnsi="GHEA Grapalat" w:cs="Sylfaen"/>
          <w:sz w:val="18"/>
          <w:szCs w:val="18"/>
          <w:lang w:val="af-ZA"/>
        </w:rPr>
        <w:t xml:space="preserve"> </w:t>
      </w:r>
      <w:r w:rsidRPr="00CE08A5">
        <w:rPr>
          <w:rFonts w:ascii="GHEA Grapalat" w:hAnsi="GHEA Grapalat" w:cs="Sylfaen"/>
          <w:sz w:val="18"/>
          <w:szCs w:val="18"/>
        </w:rPr>
        <w:t>գալու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օրվան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հինգ</w:t>
      </w:r>
      <w:r w:rsidRPr="00CE08A5">
        <w:rPr>
          <w:rFonts w:ascii="GHEA Grapalat" w:hAnsi="GHEA Grapalat" w:cs="Sylfaen"/>
          <w:sz w:val="18"/>
          <w:szCs w:val="18"/>
          <w:lang w:val="af-ZA"/>
        </w:rPr>
        <w:t xml:space="preserve">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պատվիրատուն</w:t>
      </w:r>
      <w:r w:rsidRPr="00CE08A5">
        <w:rPr>
          <w:rFonts w:ascii="GHEA Grapalat" w:hAnsi="GHEA Grapalat" w:cs="Sylfaen"/>
          <w:sz w:val="18"/>
          <w:szCs w:val="18"/>
          <w:lang w:val="af-ZA"/>
        </w:rPr>
        <w:t xml:space="preserve"> </w:t>
      </w:r>
      <w:r w:rsidRPr="00CE08A5">
        <w:rPr>
          <w:rFonts w:ascii="GHEA Grapalat" w:hAnsi="GHEA Grapalat" w:cs="Sylfaen"/>
          <w:sz w:val="18"/>
          <w:szCs w:val="18"/>
        </w:rPr>
        <w:t>տվյալ</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rPr>
        <w:t>տվյալները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համապատասխան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հիմքերով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գրավոր</w:t>
      </w:r>
      <w:r w:rsidRPr="00CE08A5">
        <w:rPr>
          <w:rFonts w:ascii="GHEA Grapalat" w:hAnsi="GHEA Grapalat" w:cs="Sylfaen"/>
          <w:sz w:val="18"/>
          <w:szCs w:val="18"/>
          <w:lang w:val="af-ZA"/>
        </w:rPr>
        <w:t xml:space="preserve"> </w:t>
      </w:r>
      <w:r w:rsidRPr="00CE08A5">
        <w:rPr>
          <w:rFonts w:ascii="GHEA Grapalat" w:hAnsi="GHEA Grapalat" w:cs="Sylfaen"/>
          <w:sz w:val="18"/>
          <w:szCs w:val="18"/>
        </w:rPr>
        <w:t>ուղարկում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լիազորված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մարմին</w:t>
      </w:r>
      <w:r w:rsidRPr="00CE08A5">
        <w:rPr>
          <w:rFonts w:ascii="GHEA Grapalat" w:hAnsi="GHEA Grapalat" w:cs="Sylfaen"/>
          <w:sz w:val="18"/>
          <w:szCs w:val="18"/>
          <w:lang w:val="hy-AM"/>
        </w:rPr>
        <w:t xml:space="preserve">, </w:t>
      </w:r>
      <w:r w:rsidRPr="00CE08A5">
        <w:rPr>
          <w:rFonts w:ascii="GHEA Grapalat" w:hAnsi="GHEA Grapalat" w:cs="Sylfaen"/>
          <w:sz w:val="18"/>
          <w:szCs w:val="18"/>
        </w:rPr>
        <w:t>որը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դրանք</w:t>
      </w:r>
      <w:r w:rsidRPr="00CE08A5">
        <w:rPr>
          <w:rFonts w:ascii="GHEA Grapalat" w:hAnsi="GHEA Grapalat" w:cs="Sylfaen"/>
          <w:sz w:val="18"/>
          <w:szCs w:val="18"/>
          <w:lang w:val="af-ZA"/>
        </w:rPr>
        <w:t xml:space="preserve"> </w:t>
      </w:r>
      <w:r w:rsidRPr="00CE08A5">
        <w:rPr>
          <w:rFonts w:ascii="GHEA Grapalat" w:hAnsi="GHEA Grapalat" w:cs="Sylfaen"/>
          <w:sz w:val="18"/>
          <w:szCs w:val="18"/>
        </w:rPr>
        <w:t>ստանալուն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հինգ</w:t>
      </w:r>
      <w:r w:rsidRPr="00CE08A5">
        <w:rPr>
          <w:rFonts w:ascii="GHEA Grapalat" w:hAnsi="GHEA Grapalat" w:cs="Sylfaen"/>
          <w:sz w:val="18"/>
          <w:szCs w:val="18"/>
          <w:lang w:val="af-ZA"/>
        </w:rPr>
        <w:t xml:space="preserve">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ընթացքում</w:t>
      </w:r>
      <w:r w:rsidRPr="00CE08A5">
        <w:rPr>
          <w:rFonts w:ascii="GHEA Grapalat" w:hAnsi="GHEA Grapalat" w:cs="Sylfaen"/>
          <w:sz w:val="18"/>
          <w:szCs w:val="18"/>
          <w:lang w:val="af-ZA"/>
        </w:rPr>
        <w:t xml:space="preserve"> </w:t>
      </w:r>
      <w:bookmarkStart w:id="5" w:name="_Hlk9262748"/>
      <w:r w:rsidRPr="00CE08A5">
        <w:rPr>
          <w:rFonts w:ascii="GHEA Grapalat" w:hAnsi="GHEA Grapalat" w:cs="Sylfaen"/>
          <w:sz w:val="18"/>
          <w:szCs w:val="18"/>
        </w:rPr>
        <w:t>նախաձեռնում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տվյալ</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գործընթացին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rPr>
        <w:t>չունեցող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մասնակիցների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ցուցակում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ներառելու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ընթացակարգ</w:t>
      </w:r>
      <w:bookmarkEnd w:id="5"/>
      <w:r w:rsidRPr="00CE08A5">
        <w:rPr>
          <w:rFonts w:ascii="GHEA Grapalat" w:hAnsi="GHEA Grapalat" w:cs="Sylfaen"/>
          <w:sz w:val="18"/>
          <w:szCs w:val="18"/>
          <w:lang w:val="af-ZA"/>
        </w:rPr>
        <w:t xml:space="preserve">: </w:t>
      </w:r>
      <w:r w:rsidRPr="00CE08A5">
        <w:rPr>
          <w:rFonts w:ascii="GHEA Grapalat" w:hAnsi="GHEA Grapalat" w:cs="Sylfaen"/>
          <w:sz w:val="18"/>
          <w:szCs w:val="18"/>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rPr>
        <w:t>ունենալու</w:t>
      </w:r>
      <w:r w:rsidRPr="00CE08A5">
        <w:rPr>
          <w:rFonts w:ascii="GHEA Grapalat" w:hAnsi="GHEA Grapalat" w:cs="Sylfaen"/>
          <w:sz w:val="18"/>
          <w:szCs w:val="18"/>
          <w:lang w:val="hy-AM"/>
        </w:rPr>
        <w:t xml:space="preserve"> մասին հավաստումը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որակվում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որպես</w:t>
      </w:r>
      <w:r w:rsidRPr="00CE08A5">
        <w:rPr>
          <w:rFonts w:ascii="GHEA Grapalat" w:hAnsi="GHEA Grapalat" w:cs="Sylfaen"/>
          <w:sz w:val="18"/>
          <w:szCs w:val="18"/>
          <w:lang w:val="af-ZA"/>
        </w:rPr>
        <w:t xml:space="preserve"> </w:t>
      </w:r>
      <w:r w:rsidRPr="00CE08A5">
        <w:rPr>
          <w:rFonts w:ascii="GHEA Grapalat" w:hAnsi="GHEA Grapalat" w:cs="Sylfaen"/>
          <w:sz w:val="18"/>
          <w:szCs w:val="18"/>
        </w:rPr>
        <w:t>իրականությանը</w:t>
      </w:r>
      <w:r w:rsidRPr="00CE08A5">
        <w:rPr>
          <w:rFonts w:ascii="GHEA Grapalat" w:hAnsi="GHEA Grapalat" w:cs="Sylfaen"/>
          <w:sz w:val="18"/>
          <w:szCs w:val="18"/>
          <w:lang w:val="af-ZA"/>
        </w:rPr>
        <w:t xml:space="preserve"> </w:t>
      </w:r>
      <w:r w:rsidRPr="00CE08A5">
        <w:rPr>
          <w:rFonts w:ascii="GHEA Grapalat" w:hAnsi="GHEA Grapalat" w:cs="Sylfaen"/>
          <w:sz w:val="18"/>
          <w:szCs w:val="18"/>
        </w:rPr>
        <w:t>չհամապատասխանող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մասնակիցը</w:t>
      </w:r>
      <w:r w:rsidRPr="00CE08A5">
        <w:rPr>
          <w:rFonts w:ascii="GHEA Grapalat" w:hAnsi="GHEA Grapalat" w:cs="Sylfaen"/>
          <w:sz w:val="18"/>
          <w:szCs w:val="18"/>
          <w:lang w:val="af-ZA"/>
        </w:rPr>
        <w:t xml:space="preserve"> սույն </w:t>
      </w:r>
      <w:r w:rsidRPr="00CE08A5">
        <w:rPr>
          <w:rFonts w:ascii="GHEA Grapalat" w:hAnsi="GHEA Grapalat" w:cs="Sylfaen"/>
          <w:sz w:val="18"/>
          <w:szCs w:val="18"/>
        </w:rPr>
        <w:t>հրավերով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կարգով</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ժամկետներում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չի</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ներկայացնում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հրավերով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փաստաթղթերը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մասնակիցը</w:t>
      </w:r>
      <w:r w:rsidRPr="00CE08A5">
        <w:rPr>
          <w:rFonts w:ascii="GHEA Grapalat" w:hAnsi="GHEA Grapalat" w:cs="Sylfaen"/>
          <w:sz w:val="18"/>
          <w:szCs w:val="18"/>
          <w:lang w:val="af-ZA"/>
        </w:rPr>
        <w:t xml:space="preserve"> </w:t>
      </w:r>
      <w:r w:rsidRPr="00CE08A5">
        <w:rPr>
          <w:rFonts w:ascii="GHEA Grapalat" w:hAnsi="GHEA Grapalat" w:cs="Sylfaen"/>
          <w:sz w:val="18"/>
          <w:szCs w:val="18"/>
        </w:rPr>
        <w:t>չի</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ներկայացնում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որակավորման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ապահովումը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w:t>
      </w:r>
      <w:r w:rsidRPr="00CE08A5">
        <w:rPr>
          <w:rFonts w:ascii="GHEA Grapalat" w:hAnsi="GHEA Grapalat" w:cs="Sylfaen"/>
          <w:sz w:val="18"/>
          <w:szCs w:val="18"/>
          <w:lang w:val="af-ZA"/>
        </w:rPr>
        <w:t xml:space="preserve"> </w:t>
      </w:r>
      <w:r w:rsidRPr="00CE08A5">
        <w:rPr>
          <w:rFonts w:ascii="GHEA Grapalat" w:hAnsi="GHEA Grapalat" w:cs="Sylfaen"/>
          <w:sz w:val="18"/>
          <w:szCs w:val="18"/>
        </w:rPr>
        <w:t>այդ</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հանգամանքը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համարվում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որպես</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գործընթացի</w:t>
      </w:r>
      <w:r w:rsidRPr="00CE08A5">
        <w:rPr>
          <w:rFonts w:ascii="GHEA Grapalat" w:hAnsi="GHEA Grapalat" w:cs="Sylfaen"/>
          <w:sz w:val="18"/>
          <w:szCs w:val="18"/>
          <w:lang w:val="af-ZA"/>
        </w:rPr>
        <w:t xml:space="preserve"> </w:t>
      </w:r>
      <w:r w:rsidRPr="00CE08A5">
        <w:rPr>
          <w:rFonts w:ascii="GHEA Grapalat" w:hAnsi="GHEA Grapalat" w:cs="Sylfaen"/>
          <w:sz w:val="18"/>
          <w:szCs w:val="18"/>
        </w:rPr>
        <w:t>շրջանակում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ստանձնված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պարտավորության</w:t>
      </w:r>
      <w:r w:rsidRPr="00CE08A5">
        <w:rPr>
          <w:rFonts w:ascii="GHEA Grapalat" w:hAnsi="GHEA Grapalat" w:cs="Sylfaen"/>
          <w:sz w:val="18"/>
          <w:szCs w:val="18"/>
          <w:lang w:val="af-ZA"/>
        </w:rPr>
        <w:t xml:space="preserve"> խախտում: </w:t>
      </w:r>
    </w:p>
    <w:p w:rsidR="00886C13" w:rsidRPr="00CE08A5" w:rsidRDefault="00886C13" w:rsidP="00886C13">
      <w:pPr>
        <w:ind w:firstLine="375"/>
        <w:jc w:val="both"/>
        <w:rPr>
          <w:rFonts w:ascii="GHEA Grapalat" w:hAnsi="GHEA Grapalat"/>
          <w:sz w:val="18"/>
          <w:szCs w:val="18"/>
          <w:lang w:val="af-ZA"/>
        </w:rPr>
      </w:pPr>
      <w:r w:rsidRPr="00CE08A5">
        <w:rPr>
          <w:rFonts w:ascii="GHEA Grapalat" w:hAnsi="GHEA Grapalat"/>
          <w:color w:val="000000"/>
          <w:sz w:val="18"/>
          <w:szCs w:val="18"/>
          <w:lang w:val="af-ZA"/>
        </w:rPr>
        <w:t xml:space="preserve">      8.14 </w:t>
      </w:r>
      <w:r w:rsidRPr="00CE08A5">
        <w:rPr>
          <w:rFonts w:ascii="GHEA Grapalat" w:hAnsi="GHEA Grapalat"/>
          <w:color w:val="000000"/>
          <w:sz w:val="18"/>
          <w:szCs w:val="18"/>
        </w:rPr>
        <w:t>Ե</w:t>
      </w:r>
      <w:r w:rsidRPr="00CE08A5">
        <w:rPr>
          <w:rFonts w:ascii="GHEA Grapalat" w:hAnsi="GHEA Grapalat"/>
          <w:color w:val="000000"/>
          <w:sz w:val="18"/>
          <w:szCs w:val="18"/>
          <w:lang w:val="hy-AM"/>
        </w:rPr>
        <w:t>թե մասնակից</w:t>
      </w:r>
      <w:r w:rsidRPr="00CE08A5">
        <w:rPr>
          <w:rFonts w:ascii="GHEA Grapalat" w:hAnsi="GHEA Grapalat"/>
          <w:color w:val="000000"/>
          <w:sz w:val="18"/>
          <w:szCs w:val="18"/>
        </w:rPr>
        <w:t>ն</w:t>
      </w:r>
      <w:r w:rsidRPr="00CE08A5">
        <w:rPr>
          <w:rFonts w:ascii="GHEA Grapalat" w:hAnsi="GHEA Grapalat"/>
          <w:color w:val="000000"/>
          <w:sz w:val="18"/>
          <w:szCs w:val="18"/>
          <w:lang w:val="hy-AM"/>
        </w:rPr>
        <w:t xml:space="preserve"> </w:t>
      </w:r>
      <w:r w:rsidRPr="00CE08A5">
        <w:rPr>
          <w:rFonts w:ascii="GHEA Grapalat" w:hAnsi="GHEA Grapalat"/>
          <w:color w:val="000000"/>
          <w:sz w:val="18"/>
          <w:szCs w:val="18"/>
        </w:rPr>
        <w:t>Օ</w:t>
      </w:r>
      <w:r w:rsidRPr="00CE08A5">
        <w:rPr>
          <w:rFonts w:ascii="GHEA Grapalat" w:hAnsi="GHEA Grapalat"/>
          <w:color w:val="000000"/>
          <w:sz w:val="18"/>
          <w:szCs w:val="18"/>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CE08A5">
        <w:rPr>
          <w:rFonts w:ascii="GHEA Grapalat" w:hAnsi="GHEA Grapalat" w:cs="Sylfaen"/>
          <w:sz w:val="18"/>
          <w:szCs w:val="18"/>
          <w:lang w:val="af-ZA"/>
        </w:rPr>
        <w:t>:</w:t>
      </w:r>
    </w:p>
    <w:p w:rsidR="00886C13" w:rsidRPr="00CE08A5" w:rsidRDefault="00886C13" w:rsidP="00886C13">
      <w:pPr>
        <w:pStyle w:val="norm"/>
        <w:spacing w:line="240" w:lineRule="auto"/>
        <w:ind w:firstLine="706"/>
        <w:rPr>
          <w:rFonts w:ascii="GHEA Grapalat" w:hAnsi="GHEA Grapalat" w:cs="Sylfaen"/>
          <w:sz w:val="18"/>
          <w:szCs w:val="18"/>
          <w:lang w:val="af-ZA" w:eastAsia="en-US"/>
        </w:rPr>
      </w:pPr>
      <w:r w:rsidRPr="00CE08A5">
        <w:rPr>
          <w:rFonts w:ascii="GHEA Grapalat" w:hAnsi="GHEA Grapalat" w:cs="Sylfaen"/>
          <w:sz w:val="18"/>
          <w:szCs w:val="18"/>
          <w:lang w:val="af-ZA" w:eastAsia="en-US"/>
        </w:rPr>
        <w:t xml:space="preserve">8.15 </w:t>
      </w:r>
      <w:r w:rsidRPr="00CE08A5">
        <w:rPr>
          <w:rFonts w:ascii="GHEA Grapalat" w:hAnsi="GHEA Grapalat" w:cs="Sylfaen"/>
          <w:sz w:val="18"/>
          <w:szCs w:val="18"/>
          <w:lang w:val="ru-RU" w:eastAsia="en-US"/>
        </w:rPr>
        <w:t>Սույն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հրավերի</w:t>
      </w:r>
      <w:r w:rsidRPr="00CE08A5">
        <w:rPr>
          <w:rFonts w:ascii="GHEA Grapalat" w:hAnsi="GHEA Grapalat" w:cs="Sylfaen"/>
          <w:sz w:val="18"/>
          <w:szCs w:val="18"/>
          <w:lang w:val="af-ZA" w:eastAsia="en-US"/>
        </w:rPr>
        <w:t xml:space="preserve"> 1-</w:t>
      </w:r>
      <w:r w:rsidRPr="00CE08A5">
        <w:rPr>
          <w:rFonts w:ascii="GHEA Grapalat" w:hAnsi="GHEA Grapalat" w:cs="Sylfaen"/>
          <w:sz w:val="18"/>
          <w:szCs w:val="18"/>
          <w:lang w:val="ru-RU" w:eastAsia="en-US"/>
        </w:rPr>
        <w:t>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մասի</w:t>
      </w:r>
      <w:r w:rsidRPr="00CE08A5">
        <w:rPr>
          <w:rFonts w:ascii="GHEA Grapalat" w:hAnsi="GHEA Grapalat" w:cs="Sylfaen"/>
          <w:sz w:val="18"/>
          <w:szCs w:val="18"/>
          <w:lang w:val="af-ZA" w:eastAsia="en-US"/>
        </w:rPr>
        <w:t xml:space="preserve"> 8.8 և 8.9 </w:t>
      </w:r>
      <w:r w:rsidRPr="00CE08A5">
        <w:rPr>
          <w:rFonts w:ascii="GHEA Grapalat" w:hAnsi="GHEA Grapalat" w:cs="Sylfaen"/>
          <w:sz w:val="18"/>
          <w:szCs w:val="18"/>
          <w:lang w:val="ru-RU" w:eastAsia="en-US"/>
        </w:rPr>
        <w:t>կետ</w:t>
      </w:r>
      <w:r w:rsidRPr="00CE08A5">
        <w:rPr>
          <w:rFonts w:ascii="GHEA Grapalat" w:hAnsi="GHEA Grapalat" w:cs="Sylfaen"/>
          <w:sz w:val="18"/>
          <w:szCs w:val="18"/>
          <w:lang w:eastAsia="en-US"/>
        </w:rPr>
        <w:t>եր</w:t>
      </w:r>
      <w:r w:rsidRPr="00CE08A5">
        <w:rPr>
          <w:rFonts w:ascii="GHEA Grapalat" w:hAnsi="GHEA Grapalat" w:cs="Sylfaen"/>
          <w:sz w:val="18"/>
          <w:szCs w:val="18"/>
          <w:lang w:val="ru-RU" w:eastAsia="en-US"/>
        </w:rPr>
        <w:t>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նշված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փաստաթղթերը</w:t>
      </w:r>
      <w:r w:rsidRPr="00CE08A5">
        <w:rPr>
          <w:rFonts w:ascii="GHEA Grapalat" w:hAnsi="GHEA Grapalat" w:cs="Sylfaen"/>
          <w:sz w:val="18"/>
          <w:szCs w:val="18"/>
          <w:lang w:val="af-ZA" w:eastAsia="en-US"/>
        </w:rPr>
        <w:t xml:space="preserve"> մասնակիցը </w:t>
      </w:r>
      <w:r w:rsidRPr="00CE08A5">
        <w:rPr>
          <w:rFonts w:ascii="GHEA Grapalat" w:hAnsi="GHEA Grapalat" w:cs="Sylfaen"/>
          <w:sz w:val="18"/>
          <w:szCs w:val="18"/>
          <w:lang w:eastAsia="en-US"/>
        </w:rPr>
        <w:t>սահմանված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ժամկետում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հանձնա</w:t>
      </w:r>
      <w:r w:rsidRPr="00CE08A5">
        <w:rPr>
          <w:rFonts w:ascii="GHEA Grapalat" w:hAnsi="GHEA Grapalat" w:cs="Sylfaen"/>
          <w:sz w:val="18"/>
          <w:szCs w:val="18"/>
          <w:lang w:val="af-ZA" w:eastAsia="en-US"/>
        </w:rPr>
        <w:softHyphen/>
      </w:r>
      <w:r w:rsidRPr="00CE08A5">
        <w:rPr>
          <w:rFonts w:ascii="GHEA Grapalat" w:hAnsi="GHEA Grapalat" w:cs="Sylfaen"/>
          <w:sz w:val="18"/>
          <w:szCs w:val="18"/>
          <w:lang w:val="ru-RU" w:eastAsia="en-US"/>
        </w:rPr>
        <w:t>ժողովի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քարտուղարին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ներկայաց</w:t>
      </w:r>
      <w:r w:rsidRPr="00CE08A5">
        <w:rPr>
          <w:rFonts w:ascii="GHEA Grapalat" w:hAnsi="GHEA Grapalat" w:cs="Sylfaen"/>
          <w:sz w:val="18"/>
          <w:szCs w:val="18"/>
          <w:lang w:eastAsia="en-US"/>
        </w:rPr>
        <w:t>ն</w:t>
      </w:r>
      <w:r w:rsidRPr="00CE08A5">
        <w:rPr>
          <w:rFonts w:ascii="GHEA Grapalat" w:hAnsi="GHEA Grapalat" w:cs="Sylfaen"/>
          <w:sz w:val="18"/>
          <w:szCs w:val="18"/>
          <w:lang w:val="ru-RU" w:eastAsia="en-US"/>
        </w:rPr>
        <w:t>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է</w:t>
      </w:r>
      <w:r w:rsidRPr="00CE08A5">
        <w:rPr>
          <w:rFonts w:ascii="GHEA Grapalat" w:hAnsi="GHEA Grapalat" w:cs="Sylfaen"/>
          <w:sz w:val="18"/>
          <w:szCs w:val="18"/>
          <w:lang w:val="af-ZA" w:eastAsia="en-US"/>
        </w:rPr>
        <w:t xml:space="preserve"> վերջինիս՝ </w:t>
      </w:r>
      <w:r w:rsidRPr="00CE08A5">
        <w:rPr>
          <w:rFonts w:ascii="GHEA Grapalat" w:hAnsi="GHEA Grapalat" w:cs="Sylfaen"/>
          <w:sz w:val="18"/>
          <w:szCs w:val="18"/>
          <w:lang w:val="ru-RU" w:eastAsia="en-US"/>
        </w:rPr>
        <w:t>սույն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հրավերով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նախատեսված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էլեկտրոնային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փոստին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ուղարկելու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միջոցով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Քարտուղարը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պարտավոր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փաստաթղթերն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ստանալու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օրը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հաստատել</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դրանց</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ստանալու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հանգամանքը՝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սույն</w:t>
      </w:r>
      <w:r w:rsidRPr="00CE08A5">
        <w:rPr>
          <w:rFonts w:ascii="GHEA Grapalat" w:hAnsi="GHEA Grapalat" w:cs="Sylfaen"/>
          <w:sz w:val="18"/>
          <w:szCs w:val="18"/>
          <w:lang w:val="hy-AM" w:eastAsia="en-US"/>
        </w:rPr>
        <w:t xml:space="preserve"> </w:t>
      </w:r>
      <w:r w:rsidRPr="00CE08A5">
        <w:rPr>
          <w:rFonts w:ascii="GHEA Grapalat" w:hAnsi="GHEA Grapalat" w:cs="Sylfaen"/>
          <w:sz w:val="18"/>
          <w:szCs w:val="18"/>
          <w:lang w:val="ru-RU" w:eastAsia="en-US"/>
        </w:rPr>
        <w:t>հրավերում</w:t>
      </w:r>
      <w:r w:rsidRPr="00CE08A5">
        <w:rPr>
          <w:rFonts w:ascii="GHEA Grapalat" w:hAnsi="GHEA Grapalat" w:cs="Sylfaen"/>
          <w:sz w:val="18"/>
          <w:szCs w:val="18"/>
          <w:lang w:val="hy-AM" w:eastAsia="en-US"/>
        </w:rPr>
        <w:t xml:space="preserve"> </w:t>
      </w:r>
      <w:r w:rsidRPr="00CE08A5">
        <w:rPr>
          <w:rFonts w:ascii="GHEA Grapalat" w:hAnsi="GHEA Grapalat" w:cs="Sylfaen"/>
          <w:sz w:val="18"/>
          <w:szCs w:val="18"/>
          <w:lang w:val="ru-RU" w:eastAsia="en-US"/>
        </w:rPr>
        <w:t>նշված</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իր</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էլեկտրոնային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փոստից</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մասնակցի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էլեկտրոնային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փոստին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հավաստում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ուղարկելու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val="ru-RU" w:eastAsia="en-US"/>
        </w:rPr>
        <w:t>միջոցով</w:t>
      </w:r>
      <w:r w:rsidRPr="00CE08A5">
        <w:rPr>
          <w:rFonts w:ascii="GHEA Grapalat" w:hAnsi="GHEA Grapalat" w:cs="Sylfaen"/>
          <w:sz w:val="18"/>
          <w:szCs w:val="18"/>
          <w:lang w:val="af-ZA" w:eastAsia="en-US"/>
        </w:rPr>
        <w:t>:</w:t>
      </w:r>
    </w:p>
    <w:p w:rsidR="00886C13" w:rsidRPr="00CE08A5" w:rsidRDefault="00886C13" w:rsidP="00886C13">
      <w:pPr>
        <w:pStyle w:val="23"/>
        <w:spacing w:line="240" w:lineRule="auto"/>
        <w:ind w:firstLine="567"/>
        <w:rPr>
          <w:rFonts w:ascii="GHEA Grapalat" w:hAnsi="GHEA Grapalat" w:cs="Sylfaen"/>
          <w:sz w:val="18"/>
          <w:szCs w:val="18"/>
        </w:rPr>
      </w:pPr>
      <w:r w:rsidRPr="00CE08A5">
        <w:rPr>
          <w:rFonts w:ascii="GHEA Grapalat" w:hAnsi="GHEA Grapalat" w:cs="Sylfaen"/>
          <w:sz w:val="18"/>
          <w:szCs w:val="18"/>
        </w:rPr>
        <w:t xml:space="preserve">8.16 </w:t>
      </w:r>
      <w:r w:rsidRPr="00CE08A5">
        <w:rPr>
          <w:rFonts w:ascii="GHEA Grapalat" w:hAnsi="GHEA Grapalat" w:cs="Sylfaen"/>
          <w:sz w:val="18"/>
          <w:szCs w:val="18"/>
          <w:lang w:val="ru-RU"/>
        </w:rPr>
        <w:t>Մասնակիցները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և</w:t>
      </w:r>
      <w:r w:rsidRPr="00CE08A5">
        <w:rPr>
          <w:rFonts w:ascii="GHEA Grapalat" w:hAnsi="GHEA Grapalat" w:cs="Sylfaen"/>
          <w:sz w:val="18"/>
          <w:szCs w:val="18"/>
        </w:rPr>
        <w:t xml:space="preserve"> </w:t>
      </w:r>
      <w:r w:rsidRPr="00CE08A5">
        <w:rPr>
          <w:rFonts w:ascii="GHEA Grapalat" w:hAnsi="GHEA Grapalat" w:cs="Sylfaen"/>
          <w:sz w:val="18"/>
          <w:szCs w:val="18"/>
          <w:lang w:val="ru-RU"/>
        </w:rPr>
        <w:t>նրանց</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ներկայացուցիչները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w:t>
      </w:r>
      <w:r w:rsidRPr="00CE08A5">
        <w:rPr>
          <w:rFonts w:ascii="GHEA Grapalat" w:hAnsi="GHEA Grapalat" w:cs="Sylfaen"/>
          <w:sz w:val="18"/>
          <w:szCs w:val="18"/>
        </w:rPr>
        <w:t xml:space="preserve"> լինել  </w:t>
      </w:r>
      <w:r w:rsidRPr="00CE08A5">
        <w:rPr>
          <w:rFonts w:ascii="GHEA Grapalat" w:hAnsi="GHEA Grapalat" w:cs="Sylfaen"/>
          <w:sz w:val="18"/>
          <w:szCs w:val="18"/>
          <w:lang w:val="ru-RU"/>
        </w:rPr>
        <w:t>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ru-RU"/>
        </w:rPr>
        <w:t>նիստերին։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Մասնակիցները</w:t>
      </w:r>
      <w:r w:rsidRPr="00CE08A5">
        <w:rPr>
          <w:rFonts w:ascii="GHEA Grapalat" w:hAnsi="GHEA Grapalat" w:cs="Sylfaen"/>
          <w:sz w:val="18"/>
          <w:szCs w:val="18"/>
        </w:rPr>
        <w:t xml:space="preserve"> կամ </w:t>
      </w:r>
      <w:r w:rsidRPr="00CE08A5">
        <w:rPr>
          <w:rFonts w:ascii="GHEA Grapalat" w:hAnsi="GHEA Grapalat" w:cs="Sylfaen"/>
          <w:sz w:val="18"/>
          <w:szCs w:val="18"/>
          <w:lang w:val="ru-RU"/>
        </w:rPr>
        <w:t>նրանց</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ներկայացուցիչները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պահանջել</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ru-RU"/>
        </w:rPr>
        <w:t>նիստերի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արձանագրությունների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պատճենները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որոնք</w:t>
      </w:r>
      <w:r w:rsidRPr="00CE08A5">
        <w:rPr>
          <w:rFonts w:ascii="GHEA Grapalat" w:hAnsi="GHEA Grapalat" w:cs="Sylfaen"/>
          <w:sz w:val="18"/>
          <w:szCs w:val="18"/>
        </w:rPr>
        <w:t xml:space="preserve"> </w:t>
      </w:r>
      <w:r w:rsidRPr="00CE08A5">
        <w:rPr>
          <w:rFonts w:ascii="GHEA Grapalat" w:hAnsi="GHEA Grapalat" w:cs="Sylfaen"/>
          <w:sz w:val="18"/>
          <w:szCs w:val="18"/>
          <w:lang w:val="ru-RU"/>
        </w:rPr>
        <w:t>տրամադրվում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մեկ</w:t>
      </w:r>
      <w:r w:rsidRPr="00CE08A5">
        <w:rPr>
          <w:rFonts w:ascii="GHEA Grapalat" w:hAnsi="GHEA Grapalat" w:cs="Sylfaen"/>
          <w:sz w:val="18"/>
          <w:szCs w:val="18"/>
        </w:rPr>
        <w:t xml:space="preserve"> </w:t>
      </w:r>
      <w:r w:rsidRPr="00CE08A5">
        <w:rPr>
          <w:rFonts w:ascii="GHEA Grapalat" w:hAnsi="GHEA Grapalat" w:cs="Sylfaen"/>
          <w:sz w:val="18"/>
          <w:szCs w:val="18"/>
          <w:lang w:val="ru-RU"/>
        </w:rPr>
        <w:t>օրացուցային</w:t>
      </w:r>
      <w:r w:rsidRPr="00CE08A5">
        <w:rPr>
          <w:rFonts w:ascii="GHEA Grapalat" w:hAnsi="GHEA Grapalat" w:cs="Sylfaen"/>
          <w:sz w:val="18"/>
          <w:szCs w:val="18"/>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rPr>
        <w:t xml:space="preserve"> </w:t>
      </w:r>
      <w:r w:rsidRPr="00CE08A5">
        <w:rPr>
          <w:rFonts w:ascii="GHEA Grapalat" w:hAnsi="GHEA Grapalat" w:cs="Sylfaen"/>
          <w:sz w:val="18"/>
          <w:szCs w:val="18"/>
          <w:lang w:val="ru-RU"/>
        </w:rPr>
        <w:t>ընթացքում։</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8.17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էլեկտրոնային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ծանուցումներն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ուղարկվում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մասնակցի</w:t>
      </w:r>
      <w:r w:rsidRPr="00CE08A5">
        <w:rPr>
          <w:rFonts w:ascii="GHEA Grapalat" w:hAnsi="GHEA Grapalat" w:cs="Sylfaen"/>
          <w:sz w:val="18"/>
          <w:szCs w:val="18"/>
          <w:lang w:val="af-ZA"/>
        </w:rPr>
        <w:t xml:space="preserve"> հայտում նշված էլեկտրոնային փոստին ուղարկելու միջոցով, </w:t>
      </w:r>
      <w:r w:rsidRPr="00CE08A5">
        <w:rPr>
          <w:rFonts w:ascii="GHEA Grapalat" w:hAnsi="GHEA Grapalat" w:cs="Sylfaen"/>
          <w:sz w:val="18"/>
          <w:szCs w:val="18"/>
          <w:lang w:val="ru-RU"/>
        </w:rPr>
        <w:t>իսկ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էլեկտրոնային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փոստից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քարտուղարի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էլեկտրոնային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փոստին</w:t>
      </w:r>
      <w:r w:rsidRPr="00CE08A5">
        <w:rPr>
          <w:rFonts w:ascii="GHEA Grapalat" w:hAnsi="GHEA Grapalat" w:cs="Sylfaen"/>
          <w:sz w:val="18"/>
          <w:szCs w:val="18"/>
          <w:lang w:val="af-ZA"/>
        </w:rPr>
        <w:t xml:space="preserve"> </w:t>
      </w:r>
      <w:r w:rsidRPr="00CE08A5">
        <w:rPr>
          <w:rFonts w:ascii="GHEA Grapalat" w:hAnsi="GHEA Grapalat"/>
          <w:sz w:val="18"/>
          <w:szCs w:val="18"/>
          <w:lang w:val="af-ZA" w:eastAsia="x-none"/>
        </w:rPr>
        <w:t>ուղարկվելու միջոցով:</w:t>
      </w:r>
    </w:p>
    <w:p w:rsidR="00886C13" w:rsidRPr="00CE08A5" w:rsidRDefault="00886C13" w:rsidP="00886C13">
      <w:pPr>
        <w:ind w:firstLine="567"/>
        <w:jc w:val="both"/>
        <w:rPr>
          <w:rFonts w:ascii="GHEA Grapalat" w:hAnsi="GHEA Grapalat"/>
          <w:sz w:val="18"/>
          <w:szCs w:val="18"/>
          <w:lang w:val="af-ZA" w:eastAsia="x-none"/>
        </w:rPr>
      </w:pPr>
      <w:r w:rsidRPr="00CE08A5">
        <w:rPr>
          <w:rFonts w:ascii="GHEA Grapalat" w:hAnsi="GHEA Grapalat"/>
          <w:sz w:val="18"/>
          <w:szCs w:val="18"/>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86C13" w:rsidRPr="00CE08A5" w:rsidRDefault="00886C13" w:rsidP="00886C13">
      <w:pPr>
        <w:pStyle w:val="23"/>
        <w:spacing w:line="240" w:lineRule="auto"/>
        <w:ind w:firstLine="567"/>
        <w:rPr>
          <w:rFonts w:ascii="GHEA Grapalat" w:hAnsi="GHEA Grapalat"/>
          <w:sz w:val="18"/>
          <w:szCs w:val="18"/>
          <w:lang w:val="hy-AM"/>
        </w:rPr>
      </w:pPr>
      <w:r w:rsidRPr="00CE08A5">
        <w:rPr>
          <w:rFonts w:ascii="GHEA Grapalat" w:hAnsi="GHEA Grapalat"/>
          <w:sz w:val="18"/>
          <w:szCs w:val="18"/>
        </w:rPr>
        <w:t>8</w:t>
      </w:r>
      <w:r w:rsidRPr="00CE08A5">
        <w:rPr>
          <w:rFonts w:ascii="GHEA Grapalat" w:hAnsi="GHEA Grapalat"/>
          <w:sz w:val="18"/>
          <w:szCs w:val="18"/>
          <w:lang w:val="hy-AM"/>
        </w:rPr>
        <w:t>.</w:t>
      </w:r>
      <w:r w:rsidRPr="00CE08A5">
        <w:rPr>
          <w:rFonts w:ascii="GHEA Grapalat" w:hAnsi="GHEA Grapalat"/>
          <w:sz w:val="18"/>
          <w:szCs w:val="18"/>
        </w:rPr>
        <w:t xml:space="preserve">18 </w:t>
      </w:r>
      <w:r w:rsidRPr="00CE08A5">
        <w:rPr>
          <w:rFonts w:ascii="GHEA Grapalat" w:hAnsi="GHEA Grapalat" w:cs="Sylfaen"/>
          <w:sz w:val="18"/>
          <w:szCs w:val="18"/>
        </w:rPr>
        <w:t>Հայտերի</w:t>
      </w:r>
      <w:r w:rsidRPr="00CE08A5">
        <w:rPr>
          <w:rFonts w:ascii="GHEA Grapalat" w:hAnsi="GHEA Grapalat" w:cs="Arial"/>
          <w:sz w:val="18"/>
          <w:szCs w:val="18"/>
        </w:rPr>
        <w:t xml:space="preserve"> </w:t>
      </w:r>
      <w:r w:rsidRPr="00CE08A5">
        <w:rPr>
          <w:rFonts w:ascii="GHEA Grapalat" w:hAnsi="GHEA Grapalat" w:cs="Sylfaen"/>
          <w:sz w:val="18"/>
          <w:szCs w:val="18"/>
        </w:rPr>
        <w:t>գնահատումը</w:t>
      </w:r>
      <w:r w:rsidRPr="00CE08A5">
        <w:rPr>
          <w:rFonts w:ascii="GHEA Grapalat" w:hAnsi="GHEA Grapalat" w:cs="Arial"/>
          <w:sz w:val="18"/>
          <w:szCs w:val="18"/>
        </w:rPr>
        <w:t xml:space="preserve"> </w:t>
      </w:r>
      <w:r w:rsidRPr="00CE08A5">
        <w:rPr>
          <w:rFonts w:ascii="GHEA Grapalat" w:hAnsi="GHEA Grapalat" w:cs="Sylfaen"/>
          <w:sz w:val="18"/>
          <w:szCs w:val="18"/>
        </w:rPr>
        <w:t>և</w:t>
      </w:r>
      <w:r w:rsidRPr="00CE08A5">
        <w:rPr>
          <w:rFonts w:ascii="GHEA Grapalat" w:hAnsi="GHEA Grapalat" w:cs="Arial"/>
          <w:sz w:val="18"/>
          <w:szCs w:val="18"/>
        </w:rPr>
        <w:t xml:space="preserve"> </w:t>
      </w:r>
      <w:r w:rsidRPr="00CE08A5">
        <w:rPr>
          <w:rFonts w:ascii="GHEA Grapalat" w:hAnsi="GHEA Grapalat" w:cs="Sylfaen"/>
          <w:sz w:val="18"/>
          <w:szCs w:val="18"/>
        </w:rPr>
        <w:t>ընտրված մասնակցի որոշումն</w:t>
      </w:r>
      <w:r w:rsidRPr="00CE08A5">
        <w:rPr>
          <w:rFonts w:ascii="GHEA Grapalat" w:hAnsi="GHEA Grapalat" w:cs="Arial"/>
          <w:sz w:val="18"/>
          <w:szCs w:val="18"/>
        </w:rPr>
        <w:t xml:space="preserve"> </w:t>
      </w:r>
      <w:r w:rsidRPr="00CE08A5">
        <w:rPr>
          <w:rFonts w:ascii="GHEA Grapalat" w:hAnsi="GHEA Grapalat" w:cs="Sylfaen"/>
          <w:sz w:val="18"/>
          <w:szCs w:val="18"/>
        </w:rPr>
        <w:t>իրականացվում</w:t>
      </w:r>
      <w:r w:rsidRPr="00CE08A5">
        <w:rPr>
          <w:rFonts w:ascii="GHEA Grapalat" w:hAnsi="GHEA Grapalat" w:cs="Arial"/>
          <w:sz w:val="18"/>
          <w:szCs w:val="18"/>
        </w:rPr>
        <w:t xml:space="preserve"> </w:t>
      </w:r>
      <w:r w:rsidRPr="00CE08A5">
        <w:rPr>
          <w:rFonts w:ascii="GHEA Grapalat" w:hAnsi="GHEA Grapalat" w:cs="Sylfaen"/>
          <w:sz w:val="18"/>
          <w:szCs w:val="18"/>
        </w:rPr>
        <w:t>է</w:t>
      </w:r>
      <w:r w:rsidRPr="00CE08A5">
        <w:rPr>
          <w:rFonts w:ascii="GHEA Grapalat" w:hAnsi="GHEA Grapalat" w:cs="Arial"/>
          <w:sz w:val="18"/>
          <w:szCs w:val="18"/>
        </w:rPr>
        <w:t xml:space="preserve"> </w:t>
      </w:r>
      <w:r w:rsidRPr="00CE08A5">
        <w:rPr>
          <w:rFonts w:ascii="GHEA Grapalat" w:hAnsi="GHEA Grapalat" w:cs="Sylfaen"/>
          <w:sz w:val="18"/>
          <w:szCs w:val="18"/>
        </w:rPr>
        <w:t>ըստ</w:t>
      </w:r>
      <w:r w:rsidRPr="00CE08A5">
        <w:rPr>
          <w:rFonts w:ascii="GHEA Grapalat" w:hAnsi="GHEA Grapalat" w:cs="Arial"/>
          <w:sz w:val="18"/>
          <w:szCs w:val="18"/>
        </w:rPr>
        <w:t xml:space="preserve"> </w:t>
      </w:r>
      <w:r w:rsidRPr="00CE08A5">
        <w:rPr>
          <w:rFonts w:ascii="GHEA Grapalat" w:hAnsi="GHEA Grapalat" w:cs="Sylfaen"/>
          <w:sz w:val="18"/>
          <w:szCs w:val="18"/>
        </w:rPr>
        <w:t>առանձին</w:t>
      </w:r>
      <w:r w:rsidRPr="00CE08A5">
        <w:rPr>
          <w:rFonts w:ascii="GHEA Grapalat" w:hAnsi="GHEA Grapalat" w:cs="Arial"/>
          <w:sz w:val="18"/>
          <w:szCs w:val="18"/>
        </w:rPr>
        <w:t xml:space="preserve"> </w:t>
      </w:r>
      <w:r w:rsidRPr="00CE08A5">
        <w:rPr>
          <w:rFonts w:ascii="GHEA Grapalat" w:hAnsi="GHEA Grapalat" w:cs="Sylfaen"/>
          <w:sz w:val="18"/>
          <w:szCs w:val="18"/>
        </w:rPr>
        <w:t>չափաբաժինների</w:t>
      </w:r>
      <w:r w:rsidRPr="00CE08A5">
        <w:rPr>
          <w:rStyle w:val="af6"/>
          <w:rFonts w:ascii="GHEA Grapalat" w:hAnsi="GHEA Grapalat" w:cs="Sylfaen"/>
          <w:color w:val="FFFFFF"/>
          <w:sz w:val="18"/>
          <w:szCs w:val="18"/>
        </w:rPr>
        <w:footnoteReference w:id="4"/>
      </w:r>
      <w:r w:rsidRPr="00CE08A5">
        <w:rPr>
          <w:rFonts w:ascii="GHEA Grapalat" w:hAnsi="GHEA Grapalat" w:cs="Tahoma"/>
          <w:sz w:val="18"/>
          <w:szCs w:val="18"/>
        </w:rPr>
        <w:t>։</w:t>
      </w:r>
      <w:r w:rsidRPr="00CE08A5">
        <w:rPr>
          <w:rFonts w:ascii="GHEA Grapalat" w:hAnsi="GHEA Grapalat" w:cs="Tahoma"/>
          <w:sz w:val="18"/>
          <w:szCs w:val="18"/>
          <w:vertAlign w:val="superscript"/>
        </w:rPr>
        <w:t>11</w:t>
      </w:r>
      <w:r w:rsidRPr="00CE08A5">
        <w:rPr>
          <w:rFonts w:ascii="GHEA Grapalat" w:hAnsi="GHEA Grapalat" w:cs="Tahoma"/>
          <w:sz w:val="18"/>
          <w:szCs w:val="18"/>
          <w:lang w:val="hy-AM"/>
        </w:rPr>
        <w:t xml:space="preserve"> </w:t>
      </w:r>
    </w:p>
    <w:p w:rsidR="00886C13" w:rsidRPr="00CE08A5" w:rsidRDefault="00886C13" w:rsidP="00886C13">
      <w:pPr>
        <w:ind w:firstLine="567"/>
        <w:jc w:val="both"/>
        <w:rPr>
          <w:rFonts w:ascii="GHEA Grapalat" w:hAnsi="GHEA Grapalat"/>
          <w:sz w:val="18"/>
          <w:szCs w:val="18"/>
          <w:lang w:val="af-ZA" w:eastAsia="x-none"/>
        </w:rPr>
      </w:pPr>
      <w:r w:rsidRPr="00CE08A5">
        <w:rPr>
          <w:rFonts w:ascii="GHEA Grapalat" w:hAnsi="GHEA Grapalat"/>
          <w:sz w:val="18"/>
          <w:szCs w:val="18"/>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CE08A5">
        <w:rPr>
          <w:rFonts w:ascii="GHEA Grapalat" w:hAnsi="GHEA Grapalat"/>
          <w:sz w:val="18"/>
          <w:szCs w:val="18"/>
          <w:lang w:val="hy-AM" w:eastAsia="x-none"/>
        </w:rPr>
        <w:t>հրավերի 1-ին մասի 8.1</w:t>
      </w:r>
      <w:r w:rsidRPr="00CE08A5">
        <w:rPr>
          <w:rFonts w:ascii="GHEA Grapalat" w:hAnsi="GHEA Grapalat"/>
          <w:sz w:val="18"/>
          <w:szCs w:val="18"/>
          <w:lang w:val="af-ZA" w:eastAsia="x-none"/>
        </w:rPr>
        <w:t>2</w:t>
      </w:r>
      <w:r w:rsidRPr="00CE08A5">
        <w:rPr>
          <w:rFonts w:ascii="GHEA Grapalat" w:hAnsi="GHEA Grapalat"/>
          <w:sz w:val="18"/>
          <w:szCs w:val="18"/>
          <w:lang w:val="hy-AM" w:eastAsia="x-none"/>
        </w:rPr>
        <w:t>-ից 8.</w:t>
      </w:r>
      <w:r w:rsidRPr="00CE08A5">
        <w:rPr>
          <w:rFonts w:ascii="GHEA Grapalat" w:hAnsi="GHEA Grapalat"/>
          <w:sz w:val="18"/>
          <w:szCs w:val="18"/>
          <w:lang w:val="af-ZA" w:eastAsia="x-none"/>
        </w:rPr>
        <w:t>18</w:t>
      </w:r>
      <w:r w:rsidRPr="00CE08A5">
        <w:rPr>
          <w:rFonts w:ascii="GHEA Grapalat" w:hAnsi="GHEA Grapalat"/>
          <w:sz w:val="18"/>
          <w:szCs w:val="18"/>
          <w:lang w:val="hy-AM" w:eastAsia="x-none"/>
        </w:rPr>
        <w:t>-րդ կետերով սահմանված ընթացակարգի</w:t>
      </w:r>
      <w:r w:rsidRPr="00CE08A5">
        <w:rPr>
          <w:rFonts w:ascii="GHEA Grapalat" w:hAnsi="GHEA Grapalat"/>
          <w:sz w:val="18"/>
          <w:szCs w:val="18"/>
          <w:lang w:val="af-ZA" w:eastAsia="x-none"/>
        </w:rPr>
        <w:t xml:space="preserve"> </w:t>
      </w:r>
      <w:r w:rsidRPr="00CE08A5">
        <w:rPr>
          <w:rFonts w:ascii="GHEA Grapalat" w:hAnsi="GHEA Grapalat"/>
          <w:sz w:val="18"/>
          <w:szCs w:val="18"/>
          <w:lang w:val="hy-AM" w:eastAsia="x-none"/>
        </w:rPr>
        <w:t>կիրառմամբ</w:t>
      </w:r>
      <w:r w:rsidRPr="00CE08A5">
        <w:rPr>
          <w:rFonts w:ascii="GHEA Grapalat" w:hAnsi="GHEA Grapalat"/>
          <w:sz w:val="18"/>
          <w:szCs w:val="18"/>
          <w:lang w:val="af-ZA" w:eastAsia="x-none"/>
        </w:rPr>
        <w:t>:</w:t>
      </w:r>
    </w:p>
    <w:p w:rsidR="00886C13" w:rsidRPr="00CE08A5" w:rsidRDefault="00886C13" w:rsidP="00886C13">
      <w:pPr>
        <w:pStyle w:val="23"/>
        <w:spacing w:line="240" w:lineRule="auto"/>
        <w:ind w:firstLine="567"/>
        <w:rPr>
          <w:rFonts w:ascii="GHEA Grapalat" w:hAnsi="GHEA Grapalat" w:cs="Sylfaen"/>
          <w:sz w:val="18"/>
          <w:szCs w:val="18"/>
        </w:rPr>
      </w:pPr>
      <w:r w:rsidRPr="00CE08A5">
        <w:rPr>
          <w:rFonts w:ascii="GHEA Grapalat" w:hAnsi="GHEA Grapalat" w:cs="Sylfaen"/>
          <w:sz w:val="18"/>
          <w:szCs w:val="18"/>
        </w:rPr>
        <w:t>8</w:t>
      </w:r>
      <w:r w:rsidRPr="00CE08A5">
        <w:rPr>
          <w:rFonts w:ascii="GHEA Grapalat" w:hAnsi="GHEA Grapalat" w:cs="Sylfaen"/>
          <w:sz w:val="18"/>
          <w:szCs w:val="18"/>
          <w:lang w:val="hy-AM"/>
        </w:rPr>
        <w:t>.</w:t>
      </w:r>
      <w:r w:rsidRPr="00CE08A5">
        <w:rPr>
          <w:rFonts w:ascii="GHEA Grapalat" w:hAnsi="GHEA Grapalat" w:cs="Sylfaen"/>
          <w:sz w:val="18"/>
          <w:szCs w:val="18"/>
        </w:rPr>
        <w:t xml:space="preserve">20 </w:t>
      </w:r>
      <w:r w:rsidRPr="00CE08A5">
        <w:rPr>
          <w:rFonts w:ascii="GHEA Grapalat" w:hAnsi="GHEA Grapalat" w:cs="Sylfaen"/>
          <w:sz w:val="18"/>
          <w:szCs w:val="18"/>
          <w:lang w:val="ru-RU"/>
        </w:rPr>
        <w:t>Մասնակից</w:t>
      </w:r>
      <w:r w:rsidRPr="00CE08A5">
        <w:rPr>
          <w:rFonts w:ascii="GHEA Grapalat" w:hAnsi="GHEA Grapalat" w:cs="Sylfaen"/>
          <w:sz w:val="18"/>
          <w:szCs w:val="18"/>
          <w:lang w:val="en-US"/>
        </w:rPr>
        <w:t>ն</w:t>
      </w:r>
      <w:r w:rsidRPr="00CE08A5">
        <w:rPr>
          <w:rFonts w:ascii="GHEA Grapalat" w:hAnsi="GHEA Grapalat" w:cs="Sylfaen"/>
          <w:sz w:val="18"/>
          <w:szCs w:val="18"/>
        </w:rPr>
        <w:t xml:space="preserve"> </w:t>
      </w:r>
      <w:r w:rsidRPr="00CE08A5">
        <w:rPr>
          <w:rFonts w:ascii="GHEA Grapalat" w:hAnsi="GHEA Grapalat" w:cs="Sylfaen"/>
          <w:sz w:val="18"/>
          <w:szCs w:val="18"/>
          <w:lang w:val="ru-RU"/>
        </w:rPr>
        <w:t>իրեն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պահանջների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համապատասխանության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հիմնավորման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նպատակով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է</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ներկայացնել</w:t>
      </w:r>
      <w:r w:rsidRPr="00CE08A5">
        <w:rPr>
          <w:rFonts w:ascii="GHEA Grapalat" w:hAnsi="GHEA Grapalat" w:cs="Sylfaen"/>
          <w:sz w:val="18"/>
          <w:szCs w:val="18"/>
        </w:rPr>
        <w:t xml:space="preserve"> </w:t>
      </w:r>
      <w:r w:rsidRPr="00CE08A5">
        <w:rPr>
          <w:rFonts w:ascii="GHEA Grapalat" w:hAnsi="GHEA Grapalat" w:cs="Sylfaen"/>
          <w:sz w:val="18"/>
          <w:szCs w:val="18"/>
          <w:lang w:val="ru-RU"/>
        </w:rPr>
        <w:t>լրացուցիչ</w:t>
      </w:r>
      <w:r w:rsidRPr="00CE08A5">
        <w:rPr>
          <w:rFonts w:ascii="GHEA Grapalat" w:hAnsi="GHEA Grapalat" w:cs="Sylfaen"/>
          <w:sz w:val="18"/>
          <w:szCs w:val="18"/>
        </w:rPr>
        <w:t xml:space="preserve"> </w:t>
      </w:r>
      <w:r w:rsidRPr="00CE08A5">
        <w:rPr>
          <w:rFonts w:ascii="GHEA Grapalat" w:hAnsi="GHEA Grapalat" w:cs="Sylfaen"/>
          <w:sz w:val="18"/>
          <w:szCs w:val="18"/>
          <w:lang w:val="ru-RU"/>
        </w:rPr>
        <w:t>այլ</w:t>
      </w:r>
      <w:r w:rsidRPr="00CE08A5">
        <w:rPr>
          <w:rFonts w:ascii="GHEA Grapalat" w:hAnsi="GHEA Grapalat" w:cs="Sylfaen"/>
          <w:sz w:val="18"/>
          <w:szCs w:val="18"/>
        </w:rPr>
        <w:t xml:space="preserve"> </w:t>
      </w:r>
      <w:r w:rsidRPr="00CE08A5">
        <w:rPr>
          <w:rFonts w:ascii="GHEA Grapalat" w:hAnsi="GHEA Grapalat" w:cs="Sylfaen"/>
          <w:sz w:val="18"/>
          <w:szCs w:val="18"/>
          <w:lang w:val="ru-RU"/>
        </w:rPr>
        <w:t>փաստաթղթեր</w:t>
      </w:r>
      <w:r w:rsidRPr="00CE08A5">
        <w:rPr>
          <w:rFonts w:ascii="GHEA Grapalat" w:hAnsi="GHEA Grapalat" w:cs="Sylfaen"/>
          <w:sz w:val="18"/>
          <w:szCs w:val="18"/>
        </w:rPr>
        <w:t xml:space="preserve">, </w:t>
      </w:r>
      <w:r w:rsidRPr="00CE08A5">
        <w:rPr>
          <w:rFonts w:ascii="GHEA Grapalat" w:hAnsi="GHEA Grapalat" w:cs="Sylfaen"/>
          <w:sz w:val="18"/>
          <w:szCs w:val="18"/>
          <w:lang w:val="ru-RU"/>
        </w:rPr>
        <w:t>տեղեկություններ</w:t>
      </w:r>
      <w:r w:rsidRPr="00CE08A5">
        <w:rPr>
          <w:rFonts w:ascii="GHEA Grapalat" w:hAnsi="GHEA Grapalat" w:cs="Sylfaen"/>
          <w:sz w:val="18"/>
          <w:szCs w:val="18"/>
        </w:rPr>
        <w:t xml:space="preserve"> </w:t>
      </w:r>
      <w:r w:rsidRPr="00CE08A5">
        <w:rPr>
          <w:rFonts w:ascii="GHEA Grapalat" w:hAnsi="GHEA Grapalat" w:cs="Sylfaen"/>
          <w:sz w:val="18"/>
          <w:szCs w:val="18"/>
          <w:lang w:val="ru-RU"/>
        </w:rPr>
        <w:t>և</w:t>
      </w:r>
      <w:r w:rsidRPr="00CE08A5">
        <w:rPr>
          <w:rFonts w:ascii="GHEA Grapalat" w:hAnsi="GHEA Grapalat" w:cs="Sylfaen"/>
          <w:sz w:val="18"/>
          <w:szCs w:val="18"/>
        </w:rPr>
        <w:t xml:space="preserve"> </w:t>
      </w:r>
      <w:r w:rsidRPr="00CE08A5">
        <w:rPr>
          <w:rFonts w:ascii="GHEA Grapalat" w:hAnsi="GHEA Grapalat" w:cs="Sylfaen"/>
          <w:sz w:val="18"/>
          <w:szCs w:val="18"/>
          <w:lang w:val="ru-RU"/>
        </w:rPr>
        <w:t>նյութեր։</w:t>
      </w:r>
    </w:p>
    <w:p w:rsidR="00886C13" w:rsidRPr="00CE08A5" w:rsidRDefault="00886C13" w:rsidP="00886C13">
      <w:pPr>
        <w:pStyle w:val="23"/>
        <w:spacing w:line="240" w:lineRule="auto"/>
        <w:ind w:firstLine="567"/>
        <w:rPr>
          <w:rFonts w:ascii="GHEA Grapalat" w:hAnsi="GHEA Grapalat" w:cs="Sylfaen"/>
          <w:sz w:val="18"/>
          <w:szCs w:val="18"/>
        </w:rPr>
      </w:pPr>
      <w:r w:rsidRPr="00CE08A5">
        <w:rPr>
          <w:rFonts w:ascii="GHEA Grapalat" w:hAnsi="GHEA Grapalat" w:cs="Sylfaen"/>
          <w:sz w:val="18"/>
          <w:szCs w:val="18"/>
          <w:lang w:val="en-US"/>
        </w:rPr>
        <w:t>Հ</w:t>
      </w:r>
      <w:r w:rsidRPr="00CE08A5">
        <w:rPr>
          <w:rFonts w:ascii="GHEA Grapalat" w:hAnsi="GHEA Grapalat" w:cs="Sylfaen"/>
          <w:sz w:val="18"/>
          <w:szCs w:val="18"/>
          <w:lang w:val="ru-RU"/>
        </w:rPr>
        <w:t>անձնաժողովը</w:t>
      </w:r>
      <w:r w:rsidRPr="00CE08A5">
        <w:rPr>
          <w:rFonts w:ascii="GHEA Grapalat" w:hAnsi="GHEA Grapalat" w:cs="Sylfaen"/>
          <w:sz w:val="18"/>
          <w:szCs w:val="18"/>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է</w:t>
      </w:r>
      <w:r w:rsidRPr="00CE08A5">
        <w:rPr>
          <w:rFonts w:ascii="GHEA Grapalat" w:hAnsi="GHEA Grapalat" w:cs="Sylfaen"/>
          <w:sz w:val="18"/>
          <w:szCs w:val="18"/>
        </w:rPr>
        <w:t xml:space="preserve"> </w:t>
      </w:r>
      <w:r w:rsidRPr="00CE08A5">
        <w:rPr>
          <w:rFonts w:ascii="GHEA Grapalat" w:hAnsi="GHEA Grapalat" w:cs="Sylfaen"/>
          <w:sz w:val="18"/>
          <w:szCs w:val="18"/>
          <w:lang w:val="ru-RU"/>
        </w:rPr>
        <w:t>ստուգել</w:t>
      </w:r>
      <w:r w:rsidRPr="00CE08A5">
        <w:rPr>
          <w:rFonts w:ascii="GHEA Grapalat" w:hAnsi="GHEA Grapalat" w:cs="Sylfaen"/>
          <w:sz w:val="18"/>
          <w:szCs w:val="18"/>
        </w:rPr>
        <w:t xml:space="preserve"> </w:t>
      </w:r>
      <w:r w:rsidRPr="00CE08A5">
        <w:rPr>
          <w:rFonts w:ascii="GHEA Grapalat" w:hAnsi="GHEA Grapalat" w:cs="Sylfaen"/>
          <w:sz w:val="18"/>
          <w:szCs w:val="18"/>
          <w:lang w:val="en-US"/>
        </w:rPr>
        <w:t>մ</w:t>
      </w:r>
      <w:r w:rsidRPr="00CE08A5">
        <w:rPr>
          <w:rFonts w:ascii="GHEA Grapalat" w:hAnsi="GHEA Grapalat" w:cs="Sylfaen"/>
          <w:sz w:val="18"/>
          <w:szCs w:val="18"/>
          <w:lang w:val="ru-RU"/>
        </w:rPr>
        <w:t>ասնակցի</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տվյալների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իսկությունը</w:t>
      </w:r>
      <w:r w:rsidRPr="00CE08A5">
        <w:rPr>
          <w:rFonts w:ascii="GHEA Grapalat" w:hAnsi="GHEA Grapalat" w:cs="Sylfaen"/>
          <w:sz w:val="18"/>
          <w:szCs w:val="18"/>
        </w:rPr>
        <w:t xml:space="preserve">` </w:t>
      </w:r>
      <w:r w:rsidRPr="00CE08A5">
        <w:rPr>
          <w:rFonts w:ascii="GHEA Grapalat" w:hAnsi="GHEA Grapalat" w:cs="Sylfaen"/>
          <w:sz w:val="18"/>
          <w:szCs w:val="18"/>
          <w:lang w:val="ru-RU"/>
        </w:rPr>
        <w:t>օգտագործելով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պաշտոնական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աղբյուրներից</w:t>
      </w:r>
      <w:r w:rsidRPr="00CE08A5">
        <w:rPr>
          <w:rFonts w:ascii="GHEA Grapalat" w:hAnsi="GHEA Grapalat" w:cs="Sylfaen"/>
          <w:sz w:val="18"/>
          <w:szCs w:val="18"/>
        </w:rPr>
        <w:t xml:space="preserve"> </w:t>
      </w:r>
      <w:r w:rsidRPr="00CE08A5">
        <w:rPr>
          <w:rFonts w:ascii="GHEA Grapalat" w:hAnsi="GHEA Grapalat" w:cs="Sylfaen"/>
          <w:sz w:val="18"/>
          <w:szCs w:val="18"/>
          <w:lang w:val="ru-RU"/>
        </w:rPr>
        <w:t>ստացված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տվյալներ</w:t>
      </w:r>
      <w:r w:rsidRPr="00CE08A5">
        <w:rPr>
          <w:rFonts w:ascii="GHEA Grapalat" w:hAnsi="GHEA Grapalat" w:cs="Sylfaen"/>
          <w:sz w:val="18"/>
          <w:szCs w:val="18"/>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rPr>
        <w:t xml:space="preserve"> </w:t>
      </w:r>
      <w:r w:rsidRPr="00CE08A5">
        <w:rPr>
          <w:rFonts w:ascii="GHEA Grapalat" w:hAnsi="GHEA Grapalat" w:cs="Sylfaen"/>
          <w:sz w:val="18"/>
          <w:szCs w:val="18"/>
          <w:lang w:val="ru-RU"/>
        </w:rPr>
        <w:t>դրա</w:t>
      </w:r>
      <w:r w:rsidRPr="00CE08A5">
        <w:rPr>
          <w:rFonts w:ascii="GHEA Grapalat" w:hAnsi="GHEA Grapalat" w:cs="Sylfaen"/>
          <w:sz w:val="18"/>
          <w:szCs w:val="18"/>
        </w:rPr>
        <w:t xml:space="preserve"> </w:t>
      </w:r>
      <w:r w:rsidRPr="00CE08A5">
        <w:rPr>
          <w:rFonts w:ascii="GHEA Grapalat" w:hAnsi="GHEA Grapalat" w:cs="Sylfaen"/>
          <w:sz w:val="18"/>
          <w:szCs w:val="18"/>
          <w:lang w:val="ru-RU"/>
        </w:rPr>
        <w:t>մասին</w:t>
      </w:r>
      <w:r w:rsidRPr="00CE08A5">
        <w:rPr>
          <w:rFonts w:ascii="GHEA Grapalat" w:hAnsi="GHEA Grapalat" w:cs="Sylfaen"/>
          <w:sz w:val="18"/>
          <w:szCs w:val="18"/>
        </w:rPr>
        <w:t xml:space="preserve"> </w:t>
      </w:r>
      <w:r w:rsidRPr="00CE08A5">
        <w:rPr>
          <w:rFonts w:ascii="GHEA Grapalat" w:hAnsi="GHEA Grapalat" w:cs="Sylfaen"/>
          <w:sz w:val="18"/>
          <w:szCs w:val="18"/>
          <w:lang w:val="ru-RU"/>
        </w:rPr>
        <w:t>ստանալով</w:t>
      </w:r>
      <w:r w:rsidRPr="00CE08A5">
        <w:rPr>
          <w:rFonts w:ascii="GHEA Grapalat" w:hAnsi="GHEA Grapalat" w:cs="Sylfaen"/>
          <w:sz w:val="18"/>
          <w:szCs w:val="18"/>
        </w:rPr>
        <w:t xml:space="preserve"> </w:t>
      </w:r>
      <w:r w:rsidRPr="00CE08A5">
        <w:rPr>
          <w:rFonts w:ascii="GHEA Grapalat" w:hAnsi="GHEA Grapalat" w:cs="Sylfaen"/>
          <w:sz w:val="18"/>
          <w:szCs w:val="18"/>
          <w:lang w:val="ru-RU"/>
        </w:rPr>
        <w:t>իրավասու</w:t>
      </w:r>
      <w:r w:rsidRPr="00CE08A5">
        <w:rPr>
          <w:rFonts w:ascii="GHEA Grapalat" w:hAnsi="GHEA Grapalat" w:cs="Sylfaen"/>
          <w:sz w:val="18"/>
          <w:szCs w:val="18"/>
        </w:rPr>
        <w:t xml:space="preserve"> </w:t>
      </w:r>
      <w:r w:rsidRPr="00CE08A5">
        <w:rPr>
          <w:rFonts w:ascii="GHEA Grapalat" w:hAnsi="GHEA Grapalat" w:cs="Sylfaen"/>
          <w:sz w:val="18"/>
          <w:szCs w:val="18"/>
          <w:lang w:val="ru-RU"/>
        </w:rPr>
        <w:t>մարմինների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rPr>
        <w:t xml:space="preserve"> </w:t>
      </w:r>
      <w:r w:rsidRPr="00CE08A5">
        <w:rPr>
          <w:rFonts w:ascii="GHEA Grapalat" w:hAnsi="GHEA Grapalat" w:cs="Sylfaen"/>
          <w:sz w:val="18"/>
          <w:szCs w:val="18"/>
          <w:lang w:val="ru-RU"/>
        </w:rPr>
        <w:t>եզրակացությունը</w:t>
      </w:r>
      <w:r w:rsidRPr="00CE08A5">
        <w:rPr>
          <w:rFonts w:ascii="GHEA Grapalat" w:hAnsi="GHEA Grapalat" w:cs="Sylfaen"/>
          <w:sz w:val="18"/>
          <w:szCs w:val="18"/>
        </w:rPr>
        <w:t xml:space="preserve">: </w:t>
      </w:r>
      <w:r w:rsidRPr="00CE08A5">
        <w:rPr>
          <w:rFonts w:ascii="GHEA Grapalat" w:hAnsi="GHEA Grapalat" w:cs="Sylfaen"/>
          <w:sz w:val="18"/>
          <w:szCs w:val="18"/>
          <w:lang w:val="ru-RU"/>
        </w:rPr>
        <w:t>Նման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հարցում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ուղարկվելու</w:t>
      </w:r>
      <w:r w:rsidRPr="00CE08A5">
        <w:rPr>
          <w:rFonts w:ascii="GHEA Grapalat" w:hAnsi="GHEA Grapalat" w:cs="Sylfaen"/>
          <w:sz w:val="18"/>
          <w:szCs w:val="18"/>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համապատասխան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պետական</w:t>
      </w:r>
      <w:r w:rsidRPr="00CE08A5">
        <w:rPr>
          <w:rFonts w:ascii="GHEA Grapalat" w:hAnsi="GHEA Grapalat" w:cs="Sylfaen"/>
          <w:sz w:val="18"/>
          <w:szCs w:val="18"/>
        </w:rPr>
        <w:t xml:space="preserve"> </w:t>
      </w:r>
      <w:r w:rsidRPr="00CE08A5">
        <w:rPr>
          <w:rFonts w:ascii="GHEA Grapalat" w:hAnsi="GHEA Grapalat" w:cs="Sylfaen"/>
          <w:sz w:val="18"/>
          <w:szCs w:val="18"/>
          <w:lang w:val="ru-RU"/>
        </w:rPr>
        <w:t>և</w:t>
      </w:r>
      <w:r w:rsidRPr="00CE08A5">
        <w:rPr>
          <w:rFonts w:ascii="GHEA Grapalat" w:hAnsi="GHEA Grapalat" w:cs="Sylfaen"/>
          <w:sz w:val="18"/>
          <w:szCs w:val="18"/>
        </w:rPr>
        <w:t xml:space="preserve"> </w:t>
      </w:r>
      <w:r w:rsidRPr="00CE08A5">
        <w:rPr>
          <w:rFonts w:ascii="GHEA Grapalat" w:hAnsi="GHEA Grapalat" w:cs="Sylfaen"/>
          <w:sz w:val="18"/>
          <w:szCs w:val="18"/>
          <w:lang w:val="ru-RU"/>
        </w:rPr>
        <w:t>տեղական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ինքնակառավարման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մարմինները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հարցումն</w:t>
      </w:r>
      <w:r w:rsidRPr="00CE08A5">
        <w:rPr>
          <w:rFonts w:ascii="GHEA Grapalat" w:hAnsi="GHEA Grapalat" w:cs="Sylfaen"/>
          <w:sz w:val="18"/>
          <w:szCs w:val="18"/>
        </w:rPr>
        <w:t xml:space="preserve"> </w:t>
      </w:r>
      <w:r w:rsidRPr="00CE08A5">
        <w:rPr>
          <w:rFonts w:ascii="GHEA Grapalat" w:hAnsi="GHEA Grapalat" w:cs="Sylfaen"/>
          <w:sz w:val="18"/>
          <w:szCs w:val="18"/>
          <w:lang w:val="ru-RU"/>
        </w:rPr>
        <w:t>ստանալու</w:t>
      </w:r>
      <w:r w:rsidRPr="00CE08A5">
        <w:rPr>
          <w:rFonts w:ascii="GHEA Grapalat" w:hAnsi="GHEA Grapalat" w:cs="Sylfaen"/>
          <w:sz w:val="18"/>
          <w:szCs w:val="18"/>
        </w:rPr>
        <w:t xml:space="preserve"> </w:t>
      </w:r>
      <w:r w:rsidRPr="00CE08A5">
        <w:rPr>
          <w:rFonts w:ascii="GHEA Grapalat" w:hAnsi="GHEA Grapalat" w:cs="Sylfaen"/>
          <w:sz w:val="18"/>
          <w:szCs w:val="18"/>
          <w:lang w:val="ru-RU"/>
        </w:rPr>
        <w:t>օրվան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հաջորդող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երկու</w:t>
      </w:r>
      <w:r w:rsidRPr="00CE08A5">
        <w:rPr>
          <w:rFonts w:ascii="GHEA Grapalat" w:hAnsi="GHEA Grapalat" w:cs="Sylfaen"/>
          <w:sz w:val="18"/>
          <w:szCs w:val="18"/>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տրամադրում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rPr>
        <w:t xml:space="preserve"> </w:t>
      </w:r>
      <w:r w:rsidRPr="00CE08A5">
        <w:rPr>
          <w:rFonts w:ascii="GHEA Grapalat" w:hAnsi="GHEA Grapalat" w:cs="Sylfaen"/>
          <w:sz w:val="18"/>
          <w:szCs w:val="18"/>
          <w:lang w:val="ru-RU"/>
        </w:rPr>
        <w:t>եզրակացություն</w:t>
      </w:r>
      <w:r w:rsidRPr="00CE08A5">
        <w:rPr>
          <w:rFonts w:ascii="GHEA Grapalat" w:hAnsi="GHEA Grapalat" w:cs="Sylfaen"/>
          <w:sz w:val="18"/>
          <w:szCs w:val="18"/>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rPr>
        <w:t xml:space="preserve"> </w:t>
      </w:r>
      <w:r w:rsidRPr="00CE08A5">
        <w:rPr>
          <w:rFonts w:ascii="GHEA Grapalat" w:hAnsi="GHEA Grapalat" w:cs="Sylfaen"/>
          <w:sz w:val="18"/>
          <w:szCs w:val="18"/>
          <w:lang w:val="en-US"/>
        </w:rPr>
        <w:t>մ</w:t>
      </w:r>
      <w:r w:rsidRPr="00CE08A5">
        <w:rPr>
          <w:rFonts w:ascii="GHEA Grapalat" w:hAnsi="GHEA Grapalat" w:cs="Sylfaen"/>
          <w:sz w:val="18"/>
          <w:szCs w:val="18"/>
          <w:lang w:val="ru-RU"/>
        </w:rPr>
        <w:t>ասնակցի</w:t>
      </w:r>
      <w:r w:rsidRPr="00CE08A5">
        <w:rPr>
          <w:rFonts w:ascii="GHEA Grapalat" w:hAnsi="GHEA Grapalat" w:cs="Sylfaen"/>
          <w:sz w:val="18"/>
          <w:szCs w:val="18"/>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rPr>
        <w:t xml:space="preserve"> </w:t>
      </w:r>
      <w:r w:rsidRPr="00CE08A5">
        <w:rPr>
          <w:rFonts w:ascii="GHEA Grapalat" w:hAnsi="GHEA Grapalat" w:cs="Sylfaen"/>
          <w:sz w:val="18"/>
          <w:szCs w:val="18"/>
          <w:lang w:val="ru-RU"/>
        </w:rPr>
        <w:t>տվյալների</w:t>
      </w:r>
      <w:r w:rsidRPr="00CE08A5">
        <w:rPr>
          <w:rFonts w:ascii="GHEA Grapalat" w:hAnsi="GHEA Grapalat" w:cs="Sylfaen"/>
          <w:sz w:val="18"/>
          <w:szCs w:val="18"/>
        </w:rPr>
        <w:t xml:space="preserve"> </w:t>
      </w:r>
      <w:r w:rsidRPr="00CE08A5">
        <w:rPr>
          <w:rFonts w:ascii="GHEA Grapalat" w:hAnsi="GHEA Grapalat" w:cs="Sylfaen"/>
          <w:sz w:val="18"/>
          <w:szCs w:val="18"/>
          <w:lang w:val="ru-RU"/>
        </w:rPr>
        <w:t>իսկության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ստուգման</w:t>
      </w:r>
      <w:r w:rsidRPr="00CE08A5">
        <w:rPr>
          <w:rFonts w:ascii="GHEA Grapalat" w:hAnsi="GHEA Grapalat" w:cs="Sylfaen"/>
          <w:sz w:val="18"/>
          <w:szCs w:val="18"/>
        </w:rPr>
        <w:t xml:space="preserve"> </w:t>
      </w:r>
      <w:r w:rsidRPr="00CE08A5">
        <w:rPr>
          <w:rFonts w:ascii="GHEA Grapalat" w:hAnsi="GHEA Grapalat" w:cs="Sylfaen"/>
          <w:sz w:val="18"/>
          <w:szCs w:val="18"/>
          <w:lang w:val="ru-RU"/>
        </w:rPr>
        <w:t>արդյունքում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տվյալները</w:t>
      </w:r>
      <w:r w:rsidRPr="00CE08A5">
        <w:rPr>
          <w:rFonts w:ascii="GHEA Grapalat" w:hAnsi="GHEA Grapalat" w:cs="Sylfaen"/>
          <w:sz w:val="18"/>
          <w:szCs w:val="18"/>
        </w:rPr>
        <w:t xml:space="preserve"> </w:t>
      </w:r>
      <w:r w:rsidRPr="00CE08A5">
        <w:rPr>
          <w:rFonts w:ascii="GHEA Grapalat" w:hAnsi="GHEA Grapalat" w:cs="Sylfaen"/>
          <w:sz w:val="18"/>
          <w:szCs w:val="18"/>
          <w:lang w:val="ru-RU"/>
        </w:rPr>
        <w:t>որակվում</w:t>
      </w:r>
      <w:r w:rsidRPr="00CE08A5">
        <w:rPr>
          <w:rFonts w:ascii="GHEA Grapalat" w:hAnsi="GHEA Grapalat" w:cs="Sylfaen"/>
          <w:sz w:val="18"/>
          <w:szCs w:val="18"/>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rPr>
        <w:t xml:space="preserve"> </w:t>
      </w:r>
      <w:r w:rsidRPr="00CE08A5">
        <w:rPr>
          <w:rFonts w:ascii="GHEA Grapalat" w:hAnsi="GHEA Grapalat" w:cs="Sylfaen"/>
          <w:sz w:val="18"/>
          <w:szCs w:val="18"/>
          <w:lang w:val="ru-RU"/>
        </w:rPr>
        <w:t>իրականությանը</w:t>
      </w:r>
      <w:r w:rsidRPr="00CE08A5">
        <w:rPr>
          <w:rFonts w:ascii="GHEA Grapalat" w:hAnsi="GHEA Grapalat" w:cs="Sylfaen"/>
          <w:sz w:val="18"/>
          <w:szCs w:val="18"/>
        </w:rPr>
        <w:t xml:space="preserve"> </w:t>
      </w:r>
      <w:r w:rsidRPr="00CE08A5">
        <w:rPr>
          <w:rFonts w:ascii="GHEA Grapalat" w:hAnsi="GHEA Grapalat" w:cs="Sylfaen"/>
          <w:sz w:val="18"/>
          <w:szCs w:val="18"/>
          <w:lang w:val="ru-RU"/>
        </w:rPr>
        <w:t>չհամապա</w:t>
      </w:r>
      <w:r w:rsidRPr="00CE08A5">
        <w:rPr>
          <w:rFonts w:ascii="GHEA Grapalat" w:hAnsi="GHEA Grapalat" w:cs="Sylfaen"/>
          <w:sz w:val="18"/>
          <w:szCs w:val="18"/>
        </w:rPr>
        <w:softHyphen/>
      </w:r>
      <w:r w:rsidRPr="00CE08A5">
        <w:rPr>
          <w:rFonts w:ascii="GHEA Grapalat" w:hAnsi="GHEA Grapalat" w:cs="Sylfaen"/>
          <w:sz w:val="18"/>
          <w:szCs w:val="18"/>
          <w:lang w:val="ru-RU"/>
        </w:rPr>
        <w:t>տասխանող</w:t>
      </w:r>
      <w:r w:rsidRPr="00CE08A5">
        <w:rPr>
          <w:rFonts w:ascii="GHEA Grapalat" w:hAnsi="GHEA Grapalat" w:cs="Sylfaen"/>
          <w:sz w:val="18"/>
          <w:szCs w:val="18"/>
        </w:rPr>
        <w:t xml:space="preserve">, </w:t>
      </w:r>
      <w:r w:rsidRPr="00CE08A5">
        <w:rPr>
          <w:rFonts w:ascii="GHEA Grapalat" w:hAnsi="GHEA Grapalat" w:cs="Sylfaen"/>
          <w:sz w:val="18"/>
          <w:szCs w:val="18"/>
          <w:lang w:val="ru-RU"/>
        </w:rPr>
        <w:t>ապա</w:t>
      </w:r>
      <w:r w:rsidRPr="00CE08A5">
        <w:rPr>
          <w:rFonts w:ascii="GHEA Grapalat" w:hAnsi="GHEA Grapalat" w:cs="Sylfaen"/>
          <w:sz w:val="18"/>
          <w:szCs w:val="18"/>
        </w:rPr>
        <w:t xml:space="preserve"> տվյալ մասնակցի հայտը մերժվում է:</w:t>
      </w:r>
    </w:p>
    <w:p w:rsidR="00886C13" w:rsidRPr="00CE08A5" w:rsidRDefault="00886C13" w:rsidP="00886C13">
      <w:pPr>
        <w:pStyle w:val="23"/>
        <w:spacing w:line="240" w:lineRule="auto"/>
        <w:ind w:firstLine="567"/>
        <w:rPr>
          <w:rFonts w:ascii="GHEA Grapalat" w:hAnsi="GHEA Grapalat" w:cs="Sylfaen"/>
          <w:sz w:val="18"/>
          <w:szCs w:val="18"/>
        </w:rPr>
      </w:pPr>
      <w:r w:rsidRPr="00CE08A5">
        <w:rPr>
          <w:rFonts w:ascii="GHEA Grapalat" w:hAnsi="GHEA Grapalat" w:cs="Sylfaen"/>
          <w:sz w:val="18"/>
          <w:szCs w:val="18"/>
        </w:rPr>
        <w:t>8</w:t>
      </w:r>
      <w:r w:rsidRPr="00CE08A5">
        <w:rPr>
          <w:rFonts w:ascii="GHEA Grapalat" w:hAnsi="GHEA Grapalat" w:cs="Sylfaen"/>
          <w:sz w:val="18"/>
          <w:szCs w:val="18"/>
          <w:lang w:val="hy-AM"/>
        </w:rPr>
        <w:t>.</w:t>
      </w:r>
      <w:r w:rsidRPr="00CE08A5">
        <w:rPr>
          <w:rFonts w:ascii="GHEA Grapalat" w:hAnsi="GHEA Grapalat" w:cs="Sylfaen"/>
          <w:sz w:val="18"/>
          <w:szCs w:val="18"/>
        </w:rPr>
        <w:t xml:space="preserve">21 </w:t>
      </w:r>
      <w:r w:rsidRPr="00CE08A5">
        <w:rPr>
          <w:rFonts w:ascii="GHEA Grapalat" w:hAnsi="GHEA Grapalat" w:cs="Sylfaen"/>
          <w:sz w:val="18"/>
          <w:szCs w:val="18"/>
          <w:lang w:val="hy-AM"/>
        </w:rPr>
        <w:t>Սույն</w:t>
      </w:r>
      <w:r w:rsidRPr="00CE08A5">
        <w:rPr>
          <w:rFonts w:ascii="GHEA Grapalat" w:hAnsi="GHEA Grapalat" w:cs="Sylfaen"/>
          <w:sz w:val="18"/>
          <w:szCs w:val="18"/>
        </w:rPr>
        <w:t xml:space="preserve"> </w:t>
      </w:r>
      <w:r w:rsidRPr="00CE08A5">
        <w:rPr>
          <w:rFonts w:ascii="GHEA Grapalat" w:hAnsi="GHEA Grapalat" w:cs="Sylfaen"/>
          <w:sz w:val="18"/>
          <w:szCs w:val="18"/>
          <w:lang w:val="hy-AM"/>
        </w:rPr>
        <w:t>հրավերի</w:t>
      </w:r>
      <w:r w:rsidRPr="00CE08A5">
        <w:rPr>
          <w:rFonts w:ascii="GHEA Grapalat" w:hAnsi="GHEA Grapalat" w:cs="Sylfaen"/>
          <w:sz w:val="18"/>
          <w:szCs w:val="18"/>
        </w:rPr>
        <w:t xml:space="preserve"> 1-</w:t>
      </w:r>
      <w:r w:rsidRPr="00CE08A5">
        <w:rPr>
          <w:rFonts w:ascii="GHEA Grapalat" w:hAnsi="GHEA Grapalat" w:cs="Sylfaen"/>
          <w:sz w:val="18"/>
          <w:szCs w:val="18"/>
          <w:lang w:val="hy-AM"/>
        </w:rPr>
        <w:t>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մասի</w:t>
      </w:r>
      <w:r w:rsidRPr="00CE08A5">
        <w:rPr>
          <w:rFonts w:ascii="GHEA Grapalat" w:hAnsi="GHEA Grapalat" w:cs="Sylfaen"/>
          <w:sz w:val="18"/>
          <w:szCs w:val="18"/>
        </w:rPr>
        <w:t xml:space="preserve"> 8.20 </w:t>
      </w:r>
      <w:r w:rsidRPr="00CE08A5">
        <w:rPr>
          <w:rFonts w:ascii="GHEA Grapalat" w:hAnsi="GHEA Grapalat" w:cs="Sylfaen"/>
          <w:sz w:val="18"/>
          <w:szCs w:val="18"/>
          <w:lang w:val="hy-AM"/>
        </w:rPr>
        <w:t>կետի</w:t>
      </w:r>
      <w:r w:rsidRPr="00CE08A5">
        <w:rPr>
          <w:rFonts w:ascii="GHEA Grapalat" w:hAnsi="GHEA Grapalat" w:cs="Sylfaen"/>
          <w:sz w:val="18"/>
          <w:szCs w:val="18"/>
        </w:rPr>
        <w:t xml:space="preserve"> </w:t>
      </w:r>
      <w:r w:rsidRPr="00CE08A5">
        <w:rPr>
          <w:rFonts w:ascii="GHEA Grapalat" w:hAnsi="GHEA Grapalat" w:cs="Sylfaen"/>
          <w:sz w:val="18"/>
          <w:szCs w:val="18"/>
          <w:lang w:val="hy-AM"/>
        </w:rPr>
        <w:t>կիրառման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նպատակով</w:t>
      </w:r>
      <w:r w:rsidRPr="00CE08A5">
        <w:rPr>
          <w:rFonts w:ascii="GHEA Grapalat" w:hAnsi="GHEA Grapalat" w:cs="Sylfaen"/>
          <w:sz w:val="18"/>
          <w:szCs w:val="18"/>
        </w:rPr>
        <w:t xml:space="preserve"> կարող է </w:t>
      </w:r>
      <w:r w:rsidRPr="00CE08A5">
        <w:rPr>
          <w:rFonts w:ascii="GHEA Grapalat" w:hAnsi="GHEA Grapalat" w:cs="Sylfaen"/>
          <w:sz w:val="18"/>
          <w:szCs w:val="18"/>
          <w:lang w:val="hy-AM"/>
        </w:rPr>
        <w:t>հրավիրվել հանձնաժողովի</w:t>
      </w:r>
      <w:r w:rsidRPr="00CE08A5">
        <w:rPr>
          <w:rFonts w:ascii="GHEA Grapalat" w:hAnsi="GHEA Grapalat" w:cs="Sylfaen"/>
          <w:sz w:val="18"/>
          <w:szCs w:val="18"/>
        </w:rPr>
        <w:t xml:space="preserve"> </w:t>
      </w:r>
      <w:r w:rsidRPr="00CE08A5">
        <w:rPr>
          <w:rFonts w:ascii="GHEA Grapalat" w:hAnsi="GHEA Grapalat" w:cs="Sylfaen"/>
          <w:sz w:val="18"/>
          <w:szCs w:val="18"/>
          <w:lang w:val="hy-AM"/>
        </w:rPr>
        <w:t>արտահերթ</w:t>
      </w:r>
      <w:r w:rsidRPr="00CE08A5">
        <w:rPr>
          <w:rFonts w:ascii="GHEA Grapalat" w:hAnsi="GHEA Grapalat" w:cs="Sylfaen"/>
          <w:sz w:val="18"/>
          <w:szCs w:val="18"/>
        </w:rPr>
        <w:t xml:space="preserve"> </w:t>
      </w:r>
      <w:r w:rsidRPr="00CE08A5">
        <w:rPr>
          <w:rFonts w:ascii="GHEA Grapalat" w:hAnsi="GHEA Grapalat" w:cs="Sylfaen"/>
          <w:sz w:val="18"/>
          <w:szCs w:val="18"/>
          <w:lang w:val="hy-AM"/>
        </w:rPr>
        <w:t>նիստ։</w:t>
      </w:r>
    </w:p>
    <w:p w:rsidR="00886C13" w:rsidRPr="00CE08A5" w:rsidRDefault="00886C13" w:rsidP="00886C13">
      <w:pPr>
        <w:pStyle w:val="norm"/>
        <w:spacing w:line="240" w:lineRule="auto"/>
        <w:ind w:firstLine="567"/>
        <w:rPr>
          <w:rFonts w:ascii="GHEA Grapalat" w:hAnsi="GHEA Grapalat" w:cs="Tahoma"/>
          <w:sz w:val="18"/>
          <w:szCs w:val="18"/>
          <w:lang w:val="hy-AM"/>
        </w:rPr>
      </w:pPr>
      <w:r w:rsidRPr="00CE08A5">
        <w:rPr>
          <w:rFonts w:ascii="GHEA Grapalat" w:hAnsi="GHEA Grapalat"/>
          <w:spacing w:val="-6"/>
          <w:sz w:val="18"/>
          <w:szCs w:val="18"/>
          <w:lang w:val="hy-AM"/>
        </w:rPr>
        <w:t>8.</w:t>
      </w:r>
      <w:r w:rsidRPr="00CE08A5">
        <w:rPr>
          <w:rFonts w:ascii="GHEA Grapalat" w:hAnsi="GHEA Grapalat"/>
          <w:spacing w:val="-6"/>
          <w:sz w:val="18"/>
          <w:szCs w:val="18"/>
          <w:lang w:val="af-ZA"/>
        </w:rPr>
        <w:t xml:space="preserve">22 </w:t>
      </w:r>
      <w:r w:rsidRPr="00CE08A5">
        <w:rPr>
          <w:rFonts w:ascii="GHEA Grapalat" w:hAnsi="GHEA Grapalat" w:cs="Tahoma"/>
          <w:sz w:val="18"/>
          <w:szCs w:val="18"/>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CE08A5">
        <w:rPr>
          <w:rFonts w:ascii="GHEA Grapalat" w:hAnsi="GHEA Grapalat" w:cs="Sylfaen"/>
          <w:sz w:val="18"/>
          <w:szCs w:val="18"/>
          <w:lang w:val="hy-AM"/>
        </w:rPr>
        <w:t xml:space="preserve"> </w:t>
      </w:r>
      <w:r w:rsidRPr="00CE08A5">
        <w:rPr>
          <w:rFonts w:ascii="GHEA Grapalat" w:hAnsi="GHEA Grapalat" w:cs="Tahoma"/>
          <w:sz w:val="18"/>
          <w:szCs w:val="18"/>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86C13" w:rsidRPr="00CE08A5" w:rsidRDefault="00886C13" w:rsidP="00886C13">
      <w:pPr>
        <w:pStyle w:val="23"/>
        <w:spacing w:line="240" w:lineRule="auto"/>
        <w:ind w:firstLine="567"/>
        <w:rPr>
          <w:rFonts w:ascii="GHEA Grapalat" w:hAnsi="GHEA Grapalat" w:cs="Sylfaen"/>
          <w:sz w:val="18"/>
          <w:szCs w:val="18"/>
        </w:rPr>
      </w:pPr>
      <w:r w:rsidRPr="00CE08A5">
        <w:rPr>
          <w:rFonts w:ascii="GHEA Grapalat" w:hAnsi="GHEA Grapalat" w:cs="Sylfaen"/>
          <w:sz w:val="18"/>
          <w:szCs w:val="18"/>
          <w:lang w:val="hy-AM"/>
        </w:rPr>
        <w:t>8.23 Անգործության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ժամկետը</w:t>
      </w:r>
      <w:r w:rsidRPr="00CE08A5">
        <w:rPr>
          <w:rFonts w:ascii="GHEA Grapalat" w:hAnsi="GHEA Grapalat" w:cs="Sylfaen"/>
          <w:sz w:val="18"/>
          <w:szCs w:val="18"/>
        </w:rPr>
        <w:t xml:space="preserve"> </w:t>
      </w:r>
      <w:r w:rsidRPr="00CE08A5">
        <w:rPr>
          <w:rFonts w:ascii="GHEA Grapalat" w:hAnsi="GHEA Grapalat" w:cs="Sylfaen"/>
          <w:sz w:val="18"/>
          <w:szCs w:val="18"/>
          <w:lang w:val="hy-AM"/>
        </w:rPr>
        <w:t>պայմանագիր</w:t>
      </w:r>
      <w:r w:rsidRPr="00CE08A5">
        <w:rPr>
          <w:rFonts w:ascii="GHEA Grapalat" w:hAnsi="GHEA Grapalat" w:cs="Sylfaen"/>
          <w:sz w:val="18"/>
          <w:szCs w:val="18"/>
        </w:rPr>
        <w:t xml:space="preserve"> </w:t>
      </w:r>
      <w:r w:rsidRPr="00CE08A5">
        <w:rPr>
          <w:rFonts w:ascii="GHEA Grapalat" w:hAnsi="GHEA Grapalat" w:cs="Sylfaen"/>
          <w:sz w:val="18"/>
          <w:szCs w:val="18"/>
          <w:lang w:val="hy-AM"/>
        </w:rPr>
        <w:t>կնքելու</w:t>
      </w:r>
      <w:r w:rsidRPr="00CE08A5">
        <w:rPr>
          <w:rFonts w:ascii="GHEA Grapalat" w:hAnsi="GHEA Grapalat" w:cs="Sylfaen"/>
          <w:sz w:val="18"/>
          <w:szCs w:val="18"/>
        </w:rPr>
        <w:t xml:space="preserve"> </w:t>
      </w:r>
      <w:r w:rsidRPr="00CE08A5">
        <w:rPr>
          <w:rFonts w:ascii="GHEA Grapalat" w:hAnsi="GHEA Grapalat" w:cs="Sylfaen"/>
          <w:sz w:val="18"/>
          <w:szCs w:val="18"/>
          <w:lang w:val="hy-AM"/>
        </w:rPr>
        <w:t>մասին</w:t>
      </w:r>
      <w:r w:rsidRPr="00CE08A5">
        <w:rPr>
          <w:rFonts w:ascii="GHEA Grapalat" w:hAnsi="GHEA Grapalat" w:cs="Sylfaen"/>
          <w:sz w:val="18"/>
          <w:szCs w:val="18"/>
        </w:rPr>
        <w:t xml:space="preserve"> </w:t>
      </w:r>
      <w:r w:rsidRPr="00CE08A5">
        <w:rPr>
          <w:rFonts w:ascii="GHEA Grapalat" w:hAnsi="GHEA Grapalat" w:cs="Sylfaen"/>
          <w:sz w:val="18"/>
          <w:szCs w:val="18"/>
          <w:lang w:val="hy-AM"/>
        </w:rPr>
        <w:t>որոշման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հայտարարության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հրապարակման</w:t>
      </w:r>
      <w:r w:rsidRPr="00CE08A5">
        <w:rPr>
          <w:rFonts w:ascii="GHEA Grapalat" w:hAnsi="GHEA Grapalat" w:cs="Sylfaen"/>
          <w:sz w:val="18"/>
          <w:szCs w:val="18"/>
        </w:rPr>
        <w:t xml:space="preserve"> </w:t>
      </w:r>
      <w:r w:rsidRPr="00CE08A5">
        <w:rPr>
          <w:rFonts w:ascii="GHEA Grapalat" w:hAnsi="GHEA Grapalat" w:cs="Sylfaen"/>
          <w:sz w:val="18"/>
          <w:szCs w:val="18"/>
          <w:lang w:val="hy-AM"/>
        </w:rPr>
        <w:t>օրվան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հաջորդող</w:t>
      </w:r>
      <w:r w:rsidRPr="00CE08A5">
        <w:rPr>
          <w:rFonts w:ascii="GHEA Grapalat" w:hAnsi="GHEA Grapalat" w:cs="Sylfaen"/>
          <w:sz w:val="18"/>
          <w:szCs w:val="18"/>
        </w:rPr>
        <w:t xml:space="preserve"> </w:t>
      </w:r>
      <w:r w:rsidRPr="00CE08A5">
        <w:rPr>
          <w:rFonts w:ascii="GHEA Grapalat" w:hAnsi="GHEA Grapalat" w:cs="Sylfaen"/>
          <w:sz w:val="18"/>
          <w:szCs w:val="18"/>
          <w:lang w:val="hy-AM"/>
        </w:rPr>
        <w:t>օրվա</w:t>
      </w:r>
      <w:r w:rsidRPr="00CE08A5">
        <w:rPr>
          <w:rFonts w:ascii="GHEA Grapalat" w:hAnsi="GHEA Grapalat" w:cs="Sylfaen"/>
          <w:sz w:val="18"/>
          <w:szCs w:val="18"/>
        </w:rPr>
        <w:t xml:space="preserve"> </w:t>
      </w:r>
      <w:r w:rsidRPr="00CE08A5">
        <w:rPr>
          <w:rFonts w:ascii="GHEA Grapalat" w:hAnsi="GHEA Grapalat" w:cs="Sylfaen"/>
          <w:sz w:val="18"/>
          <w:szCs w:val="18"/>
          <w:lang w:val="hy-AM"/>
        </w:rPr>
        <w:t>և</w:t>
      </w:r>
      <w:r w:rsidRPr="00CE08A5">
        <w:rPr>
          <w:rFonts w:ascii="GHEA Grapalat" w:hAnsi="GHEA Grapalat" w:cs="Sylfaen"/>
          <w:sz w:val="18"/>
          <w:szCs w:val="18"/>
        </w:rPr>
        <w:t xml:space="preserve"> պ</w:t>
      </w:r>
      <w:r w:rsidRPr="00CE08A5">
        <w:rPr>
          <w:rFonts w:ascii="GHEA Grapalat" w:hAnsi="GHEA Grapalat" w:cs="Sylfaen"/>
          <w:sz w:val="18"/>
          <w:szCs w:val="18"/>
          <w:lang w:val="hy-AM"/>
        </w:rPr>
        <w:t>ատվիրատուի</w:t>
      </w:r>
      <w:r w:rsidRPr="00CE08A5">
        <w:rPr>
          <w:rFonts w:ascii="GHEA Grapalat" w:hAnsi="GHEA Grapalat" w:cs="Sylfaen"/>
          <w:sz w:val="18"/>
          <w:szCs w:val="18"/>
        </w:rPr>
        <w:t xml:space="preserve"> </w:t>
      </w:r>
      <w:r w:rsidRPr="00CE08A5">
        <w:rPr>
          <w:rFonts w:ascii="GHEA Grapalat" w:hAnsi="GHEA Grapalat" w:cs="Sylfaen"/>
          <w:sz w:val="18"/>
          <w:szCs w:val="18"/>
          <w:lang w:val="hy-AM"/>
        </w:rPr>
        <w:t>կողմից</w:t>
      </w:r>
      <w:r w:rsidRPr="00CE08A5">
        <w:rPr>
          <w:rFonts w:ascii="GHEA Grapalat" w:hAnsi="GHEA Grapalat" w:cs="Sylfaen"/>
          <w:sz w:val="18"/>
          <w:szCs w:val="18"/>
        </w:rPr>
        <w:t xml:space="preserve"> </w:t>
      </w:r>
      <w:r w:rsidRPr="00CE08A5">
        <w:rPr>
          <w:rFonts w:ascii="GHEA Grapalat" w:hAnsi="GHEA Grapalat" w:cs="Sylfaen"/>
          <w:sz w:val="18"/>
          <w:szCs w:val="18"/>
          <w:lang w:val="hy-AM"/>
        </w:rPr>
        <w:t>պայմանագիրը</w:t>
      </w:r>
      <w:r w:rsidRPr="00CE08A5">
        <w:rPr>
          <w:rFonts w:ascii="GHEA Grapalat" w:hAnsi="GHEA Grapalat" w:cs="Sylfaen"/>
          <w:sz w:val="18"/>
          <w:szCs w:val="18"/>
        </w:rPr>
        <w:t xml:space="preserve"> </w:t>
      </w:r>
      <w:r w:rsidRPr="00CE08A5">
        <w:rPr>
          <w:rFonts w:ascii="GHEA Grapalat" w:hAnsi="GHEA Grapalat" w:cs="Sylfaen"/>
          <w:sz w:val="18"/>
          <w:szCs w:val="18"/>
          <w:lang w:val="hy-AM"/>
        </w:rPr>
        <w:t>կնքելու</w:t>
      </w:r>
      <w:r w:rsidRPr="00CE08A5">
        <w:rPr>
          <w:rFonts w:ascii="GHEA Grapalat" w:hAnsi="GHEA Grapalat" w:cs="Sylfaen"/>
          <w:sz w:val="18"/>
          <w:szCs w:val="18"/>
        </w:rPr>
        <w:t xml:space="preserve"> </w:t>
      </w:r>
      <w:r w:rsidRPr="00CE08A5">
        <w:rPr>
          <w:rFonts w:ascii="GHEA Grapalat" w:hAnsi="GHEA Grapalat" w:cs="Sylfaen"/>
          <w:sz w:val="18"/>
          <w:szCs w:val="18"/>
          <w:lang w:val="hy-AM"/>
        </w:rPr>
        <w:t>իրավասության</w:t>
      </w:r>
      <w:r w:rsidRPr="00CE08A5">
        <w:rPr>
          <w:rFonts w:ascii="GHEA Grapalat" w:hAnsi="GHEA Grapalat" w:cs="Sylfaen"/>
          <w:sz w:val="18"/>
          <w:szCs w:val="18"/>
        </w:rPr>
        <w:t xml:space="preserve"> </w:t>
      </w:r>
      <w:r w:rsidRPr="00CE08A5">
        <w:rPr>
          <w:rFonts w:ascii="GHEA Grapalat" w:hAnsi="GHEA Grapalat" w:cs="Sylfaen"/>
          <w:sz w:val="18"/>
          <w:szCs w:val="18"/>
          <w:lang w:val="hy-AM"/>
        </w:rPr>
        <w:t>առաջացման</w:t>
      </w:r>
      <w:r w:rsidRPr="00CE08A5">
        <w:rPr>
          <w:rFonts w:ascii="GHEA Grapalat" w:hAnsi="GHEA Grapalat" w:cs="Sylfaen"/>
          <w:sz w:val="18"/>
          <w:szCs w:val="18"/>
        </w:rPr>
        <w:t xml:space="preserve"> </w:t>
      </w:r>
      <w:r w:rsidRPr="00CE08A5">
        <w:rPr>
          <w:rFonts w:ascii="GHEA Grapalat" w:hAnsi="GHEA Grapalat" w:cs="Sylfaen"/>
          <w:sz w:val="18"/>
          <w:szCs w:val="18"/>
          <w:lang w:val="hy-AM"/>
        </w:rPr>
        <w:t>օրվա</w:t>
      </w:r>
      <w:r w:rsidRPr="00CE08A5">
        <w:rPr>
          <w:rFonts w:ascii="GHEA Grapalat" w:hAnsi="GHEA Grapalat" w:cs="Sylfaen"/>
          <w:sz w:val="18"/>
          <w:szCs w:val="18"/>
        </w:rPr>
        <w:t xml:space="preserve"> </w:t>
      </w:r>
      <w:r w:rsidRPr="00CE08A5">
        <w:rPr>
          <w:rFonts w:ascii="GHEA Grapalat" w:hAnsi="GHEA Grapalat" w:cs="Sylfaen"/>
          <w:sz w:val="18"/>
          <w:szCs w:val="18"/>
          <w:lang w:val="hy-AM"/>
        </w:rPr>
        <w:t>միջև</w:t>
      </w:r>
      <w:r w:rsidRPr="00CE08A5">
        <w:rPr>
          <w:rFonts w:ascii="GHEA Grapalat" w:hAnsi="GHEA Grapalat" w:cs="Sylfaen"/>
          <w:sz w:val="18"/>
          <w:szCs w:val="18"/>
        </w:rPr>
        <w:t xml:space="preserve"> </w:t>
      </w:r>
      <w:r w:rsidRPr="00CE08A5">
        <w:rPr>
          <w:rFonts w:ascii="GHEA Grapalat" w:hAnsi="GHEA Grapalat" w:cs="Sylfaen"/>
          <w:sz w:val="18"/>
          <w:szCs w:val="18"/>
          <w:lang w:val="hy-AM"/>
        </w:rPr>
        <w:t>ընկած</w:t>
      </w:r>
      <w:r w:rsidRPr="00CE08A5">
        <w:rPr>
          <w:rFonts w:ascii="GHEA Grapalat" w:hAnsi="GHEA Grapalat" w:cs="Sylfaen"/>
          <w:sz w:val="18"/>
          <w:szCs w:val="18"/>
        </w:rPr>
        <w:t xml:space="preserve"> </w:t>
      </w:r>
      <w:r w:rsidRPr="00CE08A5">
        <w:rPr>
          <w:rFonts w:ascii="GHEA Grapalat" w:hAnsi="GHEA Grapalat" w:cs="Sylfaen"/>
          <w:sz w:val="18"/>
          <w:szCs w:val="18"/>
          <w:lang w:val="hy-AM"/>
        </w:rPr>
        <w:t>ժամանակահատվածն</w:t>
      </w:r>
      <w:r w:rsidRPr="00CE08A5">
        <w:rPr>
          <w:rFonts w:ascii="GHEA Grapalat" w:hAnsi="GHEA Grapalat" w:cs="Sylfaen"/>
          <w:sz w:val="18"/>
          <w:szCs w:val="18"/>
        </w:rPr>
        <w:t xml:space="preserve"> </w:t>
      </w:r>
      <w:r w:rsidRPr="00CE08A5">
        <w:rPr>
          <w:rFonts w:ascii="GHEA Grapalat" w:hAnsi="GHEA Grapalat" w:cs="Sylfaen"/>
          <w:sz w:val="18"/>
          <w:szCs w:val="18"/>
          <w:lang w:val="hy-AM"/>
        </w:rPr>
        <w:t>է։</w:t>
      </w:r>
    </w:p>
    <w:p w:rsidR="00886C13" w:rsidRPr="00CE08A5" w:rsidRDefault="00886C13" w:rsidP="00886C13">
      <w:pPr>
        <w:pStyle w:val="23"/>
        <w:spacing w:line="240" w:lineRule="auto"/>
        <w:ind w:firstLine="567"/>
        <w:rPr>
          <w:rFonts w:ascii="GHEA Grapalat" w:hAnsi="GHEA Grapalat"/>
          <w:i/>
          <w:sz w:val="18"/>
          <w:szCs w:val="18"/>
          <w:lang w:val="es-ES"/>
        </w:rPr>
      </w:pPr>
      <w:r w:rsidRPr="00CE08A5">
        <w:rPr>
          <w:rFonts w:ascii="GHEA Grapalat" w:hAnsi="GHEA Grapalat" w:cs="Sylfaen"/>
          <w:sz w:val="18"/>
          <w:szCs w:val="18"/>
          <w:lang w:val="es-ES"/>
        </w:rPr>
        <w:t>Անգործության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ժամկետը</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սույն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ընթացակարգի</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դեպքում «</w:t>
      </w:r>
      <w:r w:rsidR="00E16977" w:rsidRPr="00CE08A5">
        <w:rPr>
          <w:rFonts w:ascii="GHEA Grapalat" w:hAnsi="GHEA Grapalat" w:cs="Sylfaen"/>
          <w:sz w:val="18"/>
          <w:szCs w:val="18"/>
        </w:rPr>
        <w:t>5</w:t>
      </w:r>
      <w:r w:rsidRPr="00CE08A5">
        <w:rPr>
          <w:rFonts w:ascii="GHEA Grapalat" w:hAnsi="GHEA Grapalat" w:cs="Sylfaen"/>
          <w:sz w:val="18"/>
          <w:szCs w:val="18"/>
          <w:lang w:val="es-ES"/>
        </w:rPr>
        <w:t>» օրացուցային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օր</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է</w:t>
      </w:r>
      <w:r w:rsidRPr="00CE08A5">
        <w:rPr>
          <w:rFonts w:ascii="GHEA Grapalat" w:hAnsi="GHEA Grapalat" w:cs="Tahoma"/>
          <w:sz w:val="18"/>
          <w:szCs w:val="18"/>
          <w:lang w:val="es-ES"/>
        </w:rPr>
        <w:t>։</w:t>
      </w:r>
      <w:r w:rsidRPr="00CE08A5">
        <w:rPr>
          <w:rFonts w:ascii="GHEA Grapalat" w:hAnsi="GHEA Grapalat"/>
          <w:sz w:val="18"/>
          <w:szCs w:val="18"/>
          <w:lang w:val="es-ES"/>
        </w:rPr>
        <w:t xml:space="preserve"> </w:t>
      </w:r>
      <w:r w:rsidRPr="00CE08A5">
        <w:rPr>
          <w:rFonts w:ascii="GHEA Grapalat" w:hAnsi="GHEA Grapalat" w:cs="Sylfaen"/>
          <w:sz w:val="18"/>
          <w:szCs w:val="18"/>
          <w:lang w:val="es-ES"/>
        </w:rPr>
        <w:t>Անգործության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ժամկետը</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կիրառելի</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չէ</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եթե</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միայն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մեկ</w:t>
      </w:r>
      <w:r w:rsidRPr="00CE08A5">
        <w:rPr>
          <w:rFonts w:ascii="GHEA Grapalat" w:hAnsi="GHEA Grapalat" w:cs="Arial"/>
          <w:sz w:val="18"/>
          <w:szCs w:val="18"/>
          <w:lang w:val="es-ES"/>
        </w:rPr>
        <w:t xml:space="preserve"> մ</w:t>
      </w:r>
      <w:r w:rsidRPr="00CE08A5">
        <w:rPr>
          <w:rFonts w:ascii="GHEA Grapalat" w:hAnsi="GHEA Grapalat" w:cs="Sylfaen"/>
          <w:sz w:val="18"/>
          <w:szCs w:val="18"/>
          <w:lang w:val="es-ES"/>
        </w:rPr>
        <w:t>ասնակից է հայտ ներկայացրել</w:t>
      </w:r>
      <w:r w:rsidRPr="00CE08A5">
        <w:rPr>
          <w:rFonts w:ascii="GHEA Grapalat" w:hAnsi="GHEA Grapalat"/>
          <w:i/>
          <w:sz w:val="18"/>
          <w:szCs w:val="18"/>
          <w:lang w:val="es-ES"/>
        </w:rPr>
        <w:t>,</w:t>
      </w:r>
      <w:r w:rsidRPr="00CE08A5">
        <w:rPr>
          <w:rFonts w:ascii="GHEA Grapalat" w:hAnsi="GHEA Grapalat"/>
          <w:sz w:val="18"/>
          <w:szCs w:val="18"/>
          <w:lang w:val="es-ES"/>
        </w:rPr>
        <w:t xml:space="preserve"> </w:t>
      </w:r>
      <w:r w:rsidRPr="00CE08A5">
        <w:rPr>
          <w:rFonts w:ascii="GHEA Grapalat" w:hAnsi="GHEA Grapalat" w:cs="Sylfaen"/>
          <w:sz w:val="18"/>
          <w:szCs w:val="18"/>
          <w:lang w:val="es-ES"/>
        </w:rPr>
        <w:t>որի</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հետ</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կնքվում</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է</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պայմանագիր</w:t>
      </w:r>
      <w:r w:rsidRPr="00CE08A5">
        <w:rPr>
          <w:rFonts w:ascii="GHEA Grapalat" w:hAnsi="GHEA Grapalat" w:cs="Arial"/>
          <w:sz w:val="18"/>
          <w:szCs w:val="18"/>
          <w:lang w:val="es-ES"/>
        </w:rPr>
        <w:t>:</w:t>
      </w:r>
    </w:p>
    <w:p w:rsidR="00886C13" w:rsidRPr="00CE08A5" w:rsidRDefault="00886C13" w:rsidP="00886C13">
      <w:pPr>
        <w:pStyle w:val="23"/>
        <w:spacing w:line="240" w:lineRule="auto"/>
        <w:ind w:firstLine="567"/>
        <w:rPr>
          <w:rFonts w:ascii="GHEA Grapalat" w:hAnsi="GHEA Grapalat" w:cs="Sylfaen"/>
          <w:sz w:val="18"/>
          <w:szCs w:val="18"/>
          <w:lang w:val="es-ES"/>
        </w:rPr>
      </w:pPr>
      <w:r w:rsidRPr="00CE08A5">
        <w:rPr>
          <w:rFonts w:ascii="GHEA Grapalat" w:hAnsi="GHEA Grapalat" w:cs="Sylfaen"/>
          <w:sz w:val="18"/>
          <w:szCs w:val="18"/>
          <w:lang w:val="ru-RU"/>
        </w:rPr>
        <w:t>Պատվիրատուն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պայմանագիրը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կնքում</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կետով</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անգործության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ժամկետում</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որևէ</w:t>
      </w:r>
      <w:r w:rsidRPr="00CE08A5">
        <w:rPr>
          <w:rFonts w:ascii="GHEA Grapalat" w:hAnsi="GHEA Grapalat" w:cs="Sylfaen"/>
          <w:sz w:val="18"/>
          <w:szCs w:val="18"/>
          <w:lang w:val="es-ES"/>
        </w:rPr>
        <w:t xml:space="preserve"> մ</w:t>
      </w:r>
      <w:r w:rsidRPr="00CE08A5">
        <w:rPr>
          <w:rFonts w:ascii="GHEA Grapalat" w:hAnsi="GHEA Grapalat" w:cs="Sylfaen"/>
          <w:sz w:val="18"/>
          <w:szCs w:val="18"/>
          <w:lang w:val="ru-RU"/>
        </w:rPr>
        <w:t>ասնակից</w:t>
      </w:r>
      <w:r w:rsidRPr="00CE08A5">
        <w:rPr>
          <w:rFonts w:ascii="GHEA Grapalat" w:hAnsi="GHEA Grapalat" w:cs="Sylfaen"/>
          <w:sz w:val="18"/>
          <w:szCs w:val="18"/>
          <w:lang w:val="es-ES"/>
        </w:rPr>
        <w:t xml:space="preserve"> </w:t>
      </w:r>
      <w:r w:rsidRPr="00CE08A5">
        <w:rPr>
          <w:rFonts w:ascii="GHEA Grapalat" w:hAnsi="GHEA Grapalat" w:cs="Sylfaen"/>
          <w:sz w:val="18"/>
          <w:szCs w:val="18"/>
        </w:rPr>
        <w:t>գնումների հետ կապված բողոքներ քննող անձին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չի</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բողոքարկում</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կնքելու</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մասին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որոշումը։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Մինչև</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անգործության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ժամկետը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լրանալը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առանց</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կնքելու</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մասին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հայտարարության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հրապարակման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կնք</w:t>
      </w:r>
      <w:r w:rsidRPr="00CE08A5">
        <w:rPr>
          <w:rFonts w:ascii="GHEA Grapalat" w:hAnsi="GHEA Grapalat" w:cs="Sylfaen"/>
          <w:sz w:val="18"/>
          <w:szCs w:val="18"/>
          <w:lang w:val="en-US"/>
        </w:rPr>
        <w:t>վ</w:t>
      </w:r>
      <w:r w:rsidRPr="00CE08A5">
        <w:rPr>
          <w:rFonts w:ascii="GHEA Grapalat" w:hAnsi="GHEA Grapalat" w:cs="Sylfaen"/>
          <w:sz w:val="18"/>
          <w:szCs w:val="18"/>
          <w:lang w:val="ru-RU"/>
        </w:rPr>
        <w:t>ած</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պայմանագիրն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առ</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ոչինչ</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է։</w:t>
      </w:r>
    </w:p>
    <w:p w:rsidR="00886C13" w:rsidRPr="00CE08A5" w:rsidRDefault="00886C13" w:rsidP="00886C13">
      <w:pPr>
        <w:ind w:firstLine="567"/>
        <w:jc w:val="center"/>
        <w:rPr>
          <w:rFonts w:ascii="GHEA Grapalat" w:hAnsi="GHEA Grapalat"/>
          <w:b/>
          <w:sz w:val="18"/>
          <w:szCs w:val="18"/>
          <w:lang w:val="es-ES"/>
        </w:rPr>
      </w:pPr>
    </w:p>
    <w:p w:rsidR="00886C13" w:rsidRPr="00CE08A5" w:rsidRDefault="00886C13" w:rsidP="00886C13">
      <w:pPr>
        <w:ind w:firstLine="567"/>
        <w:jc w:val="center"/>
        <w:rPr>
          <w:rFonts w:ascii="GHEA Grapalat" w:hAnsi="GHEA Grapalat"/>
          <w:b/>
          <w:sz w:val="18"/>
          <w:szCs w:val="18"/>
          <w:lang w:val="es-ES"/>
        </w:rPr>
      </w:pPr>
    </w:p>
    <w:p w:rsidR="00886C13" w:rsidRPr="00CE08A5" w:rsidRDefault="00886C13" w:rsidP="00886C13">
      <w:pPr>
        <w:jc w:val="center"/>
        <w:rPr>
          <w:rFonts w:ascii="GHEA Grapalat" w:hAnsi="GHEA Grapalat" w:cs="Arial"/>
          <w:b/>
          <w:iCs/>
          <w:sz w:val="18"/>
          <w:szCs w:val="18"/>
          <w:lang w:val="af-ZA"/>
        </w:rPr>
      </w:pPr>
      <w:r w:rsidRPr="00CE08A5">
        <w:rPr>
          <w:rFonts w:ascii="GHEA Grapalat" w:hAnsi="GHEA Grapalat"/>
          <w:b/>
          <w:iCs/>
          <w:sz w:val="18"/>
          <w:szCs w:val="18"/>
          <w:lang w:val="es-ES"/>
        </w:rPr>
        <w:t>9</w:t>
      </w:r>
      <w:r w:rsidRPr="00CE08A5">
        <w:rPr>
          <w:rFonts w:ascii="GHEA Grapalat" w:hAnsi="GHEA Grapalat"/>
          <w:b/>
          <w:iCs/>
          <w:sz w:val="18"/>
          <w:szCs w:val="18"/>
          <w:lang w:val="af-ZA"/>
        </w:rPr>
        <w:t xml:space="preserve">. </w:t>
      </w:r>
      <w:r w:rsidRPr="00CE08A5">
        <w:rPr>
          <w:rFonts w:ascii="GHEA Grapalat" w:hAnsi="GHEA Grapalat" w:cs="Sylfaen"/>
          <w:b/>
          <w:iCs/>
          <w:sz w:val="18"/>
          <w:szCs w:val="18"/>
          <w:lang w:val="af-ZA"/>
        </w:rPr>
        <w:t>ՊԱՅՄԱՆԱԳՐԻ</w:t>
      </w:r>
      <w:r w:rsidRPr="00CE08A5">
        <w:rPr>
          <w:rFonts w:ascii="GHEA Grapalat" w:hAnsi="GHEA Grapalat" w:cs="Arial"/>
          <w:b/>
          <w:iCs/>
          <w:sz w:val="18"/>
          <w:szCs w:val="18"/>
          <w:lang w:val="af-ZA"/>
        </w:rPr>
        <w:t xml:space="preserve"> </w:t>
      </w:r>
      <w:r w:rsidRPr="00CE08A5">
        <w:rPr>
          <w:rFonts w:ascii="GHEA Grapalat" w:hAnsi="GHEA Grapalat" w:cs="Sylfaen"/>
          <w:b/>
          <w:iCs/>
          <w:sz w:val="18"/>
          <w:szCs w:val="18"/>
          <w:lang w:val="af-ZA"/>
        </w:rPr>
        <w:t>ԿՆՔՈՒՄԸ</w:t>
      </w:r>
      <w:r w:rsidRPr="00CE08A5">
        <w:rPr>
          <w:rFonts w:ascii="GHEA Grapalat" w:hAnsi="GHEA Grapalat" w:cs="Arial"/>
          <w:b/>
          <w:iCs/>
          <w:sz w:val="18"/>
          <w:szCs w:val="18"/>
          <w:lang w:val="af-ZA"/>
        </w:rPr>
        <w:t xml:space="preserve"> </w:t>
      </w:r>
    </w:p>
    <w:p w:rsidR="00886C13" w:rsidRPr="00CE08A5" w:rsidRDefault="00886C13" w:rsidP="00886C13">
      <w:pPr>
        <w:jc w:val="center"/>
        <w:rPr>
          <w:rFonts w:ascii="GHEA Grapalat" w:hAnsi="GHEA Grapalat"/>
          <w:b/>
          <w:iCs/>
          <w:sz w:val="18"/>
          <w:szCs w:val="18"/>
          <w:lang w:val="af-ZA"/>
        </w:rPr>
      </w:pP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iCs/>
          <w:sz w:val="18"/>
          <w:szCs w:val="18"/>
          <w:lang w:val="es-ES"/>
        </w:rPr>
        <w:lastRenderedPageBreak/>
        <w:t>9</w:t>
      </w:r>
      <w:r w:rsidRPr="00CE08A5">
        <w:rPr>
          <w:rFonts w:ascii="GHEA Grapalat" w:hAnsi="GHEA Grapalat"/>
          <w:iCs/>
          <w:sz w:val="18"/>
          <w:szCs w:val="18"/>
          <w:lang w:val="af-ZA"/>
        </w:rPr>
        <w:t xml:space="preserve">.1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վրա</w:t>
      </w:r>
      <w:r w:rsidRPr="00CE08A5">
        <w:rPr>
          <w:rFonts w:ascii="GHEA Grapalat" w:hAnsi="GHEA Grapalat" w:cs="Sylfaen"/>
          <w:sz w:val="18"/>
          <w:szCs w:val="18"/>
          <w:lang w:val="af-ZA"/>
        </w:rPr>
        <w:t xml:space="preserve">` </w:t>
      </w:r>
      <w:r w:rsidRPr="00CE08A5">
        <w:rPr>
          <w:rFonts w:ascii="GHEA Grapalat" w:hAnsi="GHEA Grapalat" w:cs="Sylfaen"/>
          <w:sz w:val="18"/>
          <w:szCs w:val="18"/>
        </w:rPr>
        <w:t>պ</w:t>
      </w:r>
      <w:r w:rsidRPr="00CE08A5">
        <w:rPr>
          <w:rFonts w:ascii="GHEA Grapalat" w:hAnsi="GHEA Grapalat" w:cs="Sylfaen"/>
          <w:sz w:val="18"/>
          <w:szCs w:val="18"/>
          <w:lang w:val="ru-RU"/>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Պայմանագիրը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փաստաթուղթ</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կազմելու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միջոցով։</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9.2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lang w:val="af-ZA"/>
        </w:rPr>
        <w:t xml:space="preserve"> 1-</w:t>
      </w:r>
      <w:r w:rsidRPr="00CE08A5">
        <w:rPr>
          <w:rFonts w:ascii="GHEA Grapalat" w:hAnsi="GHEA Grapalat" w:cs="Sylfaen"/>
          <w:sz w:val="18"/>
          <w:szCs w:val="18"/>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մասի</w:t>
      </w:r>
      <w:r w:rsidRPr="00CE08A5">
        <w:rPr>
          <w:rFonts w:ascii="GHEA Grapalat" w:hAnsi="GHEA Grapalat" w:cs="Sylfaen"/>
          <w:sz w:val="18"/>
          <w:szCs w:val="18"/>
          <w:lang w:val="af-ZA"/>
        </w:rPr>
        <w:t xml:space="preserve"> 8</w:t>
      </w:r>
      <w:r w:rsidRPr="00CE08A5">
        <w:rPr>
          <w:rFonts w:ascii="GHEA Grapalat" w:hAnsi="GHEA Grapalat" w:cs="Sylfaen"/>
          <w:sz w:val="18"/>
          <w:szCs w:val="18"/>
          <w:lang w:val="hy-AM"/>
        </w:rPr>
        <w:t>.</w:t>
      </w:r>
      <w:r w:rsidRPr="00CE08A5">
        <w:rPr>
          <w:rFonts w:ascii="GHEA Grapalat" w:hAnsi="GHEA Grapalat" w:cs="Sylfaen"/>
          <w:sz w:val="18"/>
          <w:szCs w:val="18"/>
          <w:lang w:val="af-ZA"/>
        </w:rPr>
        <w:t xml:space="preserve">23 </w:t>
      </w:r>
      <w:r w:rsidRPr="00CE08A5">
        <w:rPr>
          <w:rFonts w:ascii="GHEA Grapalat" w:hAnsi="GHEA Grapalat" w:cs="Sylfaen"/>
          <w:sz w:val="18"/>
          <w:szCs w:val="18"/>
          <w:lang w:val="ru-RU"/>
        </w:rPr>
        <w:t>կետով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անգործության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լրանալուն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չորս</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պ</w:t>
      </w:r>
      <w:r w:rsidRPr="00CE08A5">
        <w:rPr>
          <w:rFonts w:ascii="GHEA Grapalat" w:hAnsi="GHEA Grapalat" w:cs="Sylfaen"/>
          <w:sz w:val="18"/>
          <w:szCs w:val="18"/>
          <w:lang w:val="ru-RU"/>
        </w:rPr>
        <w:t>ատվիրատուն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ծանուցում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մ</w:t>
      </w:r>
      <w:r w:rsidRPr="00CE08A5">
        <w:rPr>
          <w:rFonts w:ascii="GHEA Grapalat" w:hAnsi="GHEA Grapalat" w:cs="Sylfaen"/>
          <w:sz w:val="18"/>
          <w:szCs w:val="18"/>
          <w:lang w:val="ru-RU"/>
        </w:rPr>
        <w:t>ասնակցին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առաջարկը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նախագիծը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պայմանագիրը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ոչ</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շուտ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lang w:val="af-ZA"/>
        </w:rPr>
        <w:t xml:space="preserve"> 1-</w:t>
      </w:r>
      <w:r w:rsidRPr="00CE08A5">
        <w:rPr>
          <w:rFonts w:ascii="GHEA Grapalat" w:hAnsi="GHEA Grapalat" w:cs="Sylfaen"/>
          <w:sz w:val="18"/>
          <w:szCs w:val="18"/>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մասի</w:t>
      </w:r>
      <w:r w:rsidRPr="00CE08A5">
        <w:rPr>
          <w:rFonts w:ascii="GHEA Grapalat" w:hAnsi="GHEA Grapalat" w:cs="Sylfaen"/>
          <w:sz w:val="18"/>
          <w:szCs w:val="18"/>
          <w:lang w:val="af-ZA"/>
        </w:rPr>
        <w:t xml:space="preserve"> 8</w:t>
      </w:r>
      <w:r w:rsidRPr="00CE08A5">
        <w:rPr>
          <w:rFonts w:ascii="GHEA Grapalat" w:hAnsi="GHEA Grapalat" w:cs="Sylfaen"/>
          <w:sz w:val="18"/>
          <w:szCs w:val="18"/>
          <w:lang w:val="hy-AM"/>
        </w:rPr>
        <w:t>.</w:t>
      </w:r>
      <w:r w:rsidRPr="00CE08A5">
        <w:rPr>
          <w:rFonts w:ascii="GHEA Grapalat" w:hAnsi="GHEA Grapalat" w:cs="Sylfaen"/>
          <w:sz w:val="18"/>
          <w:szCs w:val="18"/>
          <w:lang w:val="af-ZA"/>
        </w:rPr>
        <w:t xml:space="preserve">23 </w:t>
      </w:r>
      <w:r w:rsidRPr="00CE08A5">
        <w:rPr>
          <w:rFonts w:ascii="GHEA Grapalat" w:hAnsi="GHEA Grapalat" w:cs="Sylfaen"/>
          <w:sz w:val="18"/>
          <w:szCs w:val="18"/>
          <w:lang w:val="ru-RU"/>
        </w:rPr>
        <w:t>կետով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անգործության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լրանալու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երկրորդ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9</w:t>
      </w:r>
      <w:r w:rsidRPr="00CE08A5">
        <w:rPr>
          <w:rFonts w:ascii="GHEA Grapalat" w:hAnsi="GHEA Grapalat" w:cs="Sylfaen"/>
          <w:sz w:val="18"/>
          <w:szCs w:val="18"/>
          <w:lang w:val="hy-AM"/>
        </w:rPr>
        <w:t>.3</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մ</w:t>
      </w:r>
      <w:r w:rsidRPr="00CE08A5">
        <w:rPr>
          <w:rFonts w:ascii="GHEA Grapalat" w:hAnsi="GHEA Grapalat" w:cs="Sylfaen"/>
          <w:sz w:val="18"/>
          <w:szCs w:val="18"/>
          <w:lang w:val="ru-RU"/>
        </w:rPr>
        <w:t>ասնակցին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առաջարկը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կնքվելիք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նախագիծը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քարտուղարը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տրամադրում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էլեկտրոնային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եղանակով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ներառվում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ապրանքի</w:t>
      </w:r>
      <w:r w:rsidRPr="00CE08A5">
        <w:rPr>
          <w:rFonts w:ascii="GHEA Grapalat" w:hAnsi="GHEA Grapalat" w:cs="Sylfaen"/>
          <w:sz w:val="18"/>
          <w:szCs w:val="18"/>
          <w:lang w:val="af-ZA"/>
        </w:rPr>
        <w:t xml:space="preserve"> </w:t>
      </w:r>
      <w:r w:rsidRPr="00CE08A5">
        <w:rPr>
          <w:rFonts w:ascii="GHEA Grapalat" w:hAnsi="GHEA Grapalat"/>
          <w:sz w:val="18"/>
          <w:szCs w:val="18"/>
          <w:lang w:val="hy-AM" w:eastAsia="x-none"/>
        </w:rPr>
        <w:t>ամբողջական նկարագիրը</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9</w:t>
      </w:r>
      <w:r w:rsidRPr="00CE08A5">
        <w:rPr>
          <w:rFonts w:ascii="GHEA Grapalat" w:hAnsi="GHEA Grapalat" w:cs="Sylfaen"/>
          <w:sz w:val="18"/>
          <w:szCs w:val="18"/>
          <w:lang w:val="hy-AM"/>
        </w:rPr>
        <w:t>.</w:t>
      </w:r>
      <w:r w:rsidRPr="00CE08A5">
        <w:rPr>
          <w:rFonts w:ascii="GHEA Grapalat" w:hAnsi="GHEA Grapalat" w:cs="Sylfaen"/>
          <w:sz w:val="18"/>
          <w:szCs w:val="18"/>
          <w:lang w:val="af-ZA"/>
        </w:rPr>
        <w:t xml:space="preserve">4 </w:t>
      </w:r>
      <w:r w:rsidRPr="00CE08A5">
        <w:rPr>
          <w:rFonts w:ascii="GHEA Grapalat" w:hAnsi="GHEA Grapalat" w:cs="Sylfaen"/>
          <w:sz w:val="18"/>
          <w:szCs w:val="18"/>
          <w:lang w:val="hy-AM"/>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մասնակիցը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կնքելու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մասին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ծանուցումը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նախագիծ</w:t>
      </w:r>
      <w:r w:rsidRPr="00CE08A5">
        <w:rPr>
          <w:rFonts w:ascii="GHEA Grapalat" w:hAnsi="GHEA Grapalat" w:cs="Sylfaen"/>
          <w:sz w:val="18"/>
          <w:szCs w:val="18"/>
        </w:rPr>
        <w:t>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ստանալուց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հետո</w:t>
      </w:r>
      <w:r w:rsidRPr="00CE08A5">
        <w:rPr>
          <w:rFonts w:ascii="GHEA Grapalat" w:hAnsi="GHEA Grapalat" w:cs="Sylfaen"/>
          <w:sz w:val="18"/>
          <w:szCs w:val="18"/>
          <w:lang w:val="af-ZA"/>
        </w:rPr>
        <w:t xml:space="preserve">` 10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չի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ստորագրում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պայմանագիրը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և</w:t>
      </w:r>
      <w:r w:rsidRPr="00CE08A5">
        <w:rPr>
          <w:rFonts w:ascii="GHEA Grapalat" w:hAnsi="GHEA Grapalat" w:cs="Sylfaen"/>
          <w:sz w:val="18"/>
          <w:szCs w:val="18"/>
          <w:lang w:val="af-ZA"/>
        </w:rPr>
        <w:t xml:space="preserve"> պ</w:t>
      </w:r>
      <w:r w:rsidRPr="00CE08A5">
        <w:rPr>
          <w:rFonts w:ascii="GHEA Grapalat" w:hAnsi="GHEA Grapalat" w:cs="Sylfaen"/>
          <w:sz w:val="18"/>
          <w:szCs w:val="18"/>
          <w:lang w:val="ru-RU"/>
        </w:rPr>
        <w:t>ատվիրատուին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ներկայացնում</w:t>
      </w:r>
      <w:r w:rsidRPr="00CE08A5">
        <w:rPr>
          <w:rFonts w:ascii="GHEA Grapalat" w:hAnsi="GHEA Grapalat" w:cs="Sylfaen"/>
          <w:sz w:val="18"/>
          <w:szCs w:val="18"/>
          <w:lang w:val="af-ZA"/>
        </w:rPr>
        <w:t xml:space="preserve"> որակավորման և </w:t>
      </w:r>
      <w:r w:rsidRPr="00CE08A5">
        <w:rPr>
          <w:rFonts w:ascii="GHEA Grapalat" w:hAnsi="GHEA Grapalat" w:cs="Sylfaen"/>
          <w:sz w:val="18"/>
          <w:szCs w:val="18"/>
          <w:lang w:val="ru-RU"/>
        </w:rPr>
        <w:t>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ապահովումը</w:t>
      </w:r>
      <w:r w:rsidRPr="00CE08A5">
        <w:rPr>
          <w:rFonts w:ascii="GHEA Grapalat" w:hAnsi="GHEA Grapalat" w:cs="Sylfaen"/>
          <w:sz w:val="18"/>
          <w:szCs w:val="18"/>
          <w:lang w:val="af-ZA"/>
        </w:rPr>
        <w:t>,</w:t>
      </w:r>
      <w:r w:rsidRPr="00CE08A5">
        <w:rPr>
          <w:rFonts w:ascii="GHEA Grapalat" w:hAnsi="GHEA Grapalat" w:cs="Sylfaen"/>
          <w:i/>
          <w:sz w:val="18"/>
          <w:szCs w:val="18"/>
          <w:lang w:val="af-ZA"/>
        </w:rPr>
        <w:t xml:space="preserve"> </w:t>
      </w:r>
      <w:r w:rsidRPr="00CE08A5">
        <w:rPr>
          <w:rFonts w:ascii="GHEA Grapalat" w:hAnsi="GHEA Grapalat" w:cs="Sylfaen"/>
          <w:sz w:val="18"/>
          <w:szCs w:val="18"/>
          <w:lang w:val="hy-AM"/>
        </w:rPr>
        <w:t>ապա նա զրկվում է պայմանագիրը ստորագրելու իրավունքից։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Պայմանագրով կանխավճար նախատեսվելու դեպքում սույն կետով նախատեսված ժամկետը սահմանվում է 15 աշխատանքային օր:</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hy-AM"/>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 xml:space="preserve">ընտրված մասնակցի կողմից հաստատված պայմանագրի նախագիծը </w:t>
      </w:r>
      <w:r w:rsidRPr="00CE08A5">
        <w:rPr>
          <w:rFonts w:ascii="GHEA Grapalat" w:hAnsi="GHEA Grapalat" w:cs="Sylfaen"/>
          <w:sz w:val="18"/>
          <w:szCs w:val="18"/>
        </w:rPr>
        <w:t>պ</w:t>
      </w:r>
      <w:r w:rsidRPr="00CE08A5">
        <w:rPr>
          <w:rFonts w:ascii="GHEA Grapalat" w:hAnsi="GHEA Grapalat" w:cs="Sylfaen"/>
          <w:sz w:val="18"/>
          <w:szCs w:val="18"/>
          <w:lang w:val="hy-AM"/>
        </w:rPr>
        <w:t xml:space="preserve">ատվիրատուին ներկայացվում է գրավոր և դրա ներկայացման գրությունը հաշվառվում է </w:t>
      </w:r>
      <w:r w:rsidRPr="00CE08A5">
        <w:rPr>
          <w:rFonts w:ascii="GHEA Grapalat" w:hAnsi="GHEA Grapalat" w:cs="Sylfaen"/>
          <w:sz w:val="18"/>
          <w:szCs w:val="18"/>
        </w:rPr>
        <w:t>պ</w:t>
      </w:r>
      <w:r w:rsidRPr="00CE08A5">
        <w:rPr>
          <w:rFonts w:ascii="GHEA Grapalat" w:hAnsi="GHEA Grapalat" w:cs="Sylfaen"/>
          <w:sz w:val="18"/>
          <w:szCs w:val="18"/>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հաստատմանը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ուղեկցող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գրությամբ</w:t>
      </w:r>
      <w:r w:rsidRPr="00CE08A5">
        <w:rPr>
          <w:rFonts w:ascii="GHEA Grapalat" w:hAnsi="GHEA Grapalat" w:cs="Sylfaen"/>
          <w:sz w:val="18"/>
          <w:szCs w:val="18"/>
          <w:lang w:val="af-ZA"/>
        </w:rPr>
        <w:t xml:space="preserve"> </w:t>
      </w:r>
      <w:r w:rsidRPr="00CE08A5">
        <w:rPr>
          <w:rFonts w:ascii="GHEA Grapalat" w:hAnsi="GHEA Grapalat" w:cs="Sylfaen"/>
          <w:sz w:val="18"/>
          <w:szCs w:val="18"/>
        </w:rPr>
        <w:t>տրամադրվում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մասնակցին</w:t>
      </w:r>
      <w:r w:rsidRPr="00CE08A5">
        <w:rPr>
          <w:rFonts w:ascii="GHEA Grapalat" w:hAnsi="GHEA Grapalat" w:cs="Sylfaen"/>
          <w:sz w:val="18"/>
          <w:szCs w:val="18"/>
          <w:lang w:val="hy-AM"/>
        </w:rPr>
        <w:t>:</w:t>
      </w:r>
    </w:p>
    <w:p w:rsidR="00886C13" w:rsidRPr="00CE08A5" w:rsidRDefault="00886C13" w:rsidP="00886C13">
      <w:pPr>
        <w:pStyle w:val="a3"/>
        <w:spacing w:line="240" w:lineRule="auto"/>
        <w:ind w:firstLine="567"/>
        <w:rPr>
          <w:rFonts w:ascii="GHEA Grapalat" w:hAnsi="GHEA Grapalat" w:cs="Sylfaen"/>
          <w:i w:val="0"/>
          <w:sz w:val="18"/>
          <w:szCs w:val="18"/>
          <w:lang w:val="af-ZA"/>
        </w:rPr>
      </w:pPr>
      <w:r w:rsidRPr="00CE08A5">
        <w:rPr>
          <w:rFonts w:ascii="GHEA Grapalat" w:hAnsi="GHEA Grapalat" w:cs="Sylfaen"/>
          <w:i w:val="0"/>
          <w:sz w:val="18"/>
          <w:szCs w:val="18"/>
          <w:lang w:val="af-ZA"/>
        </w:rPr>
        <w:t xml:space="preserve">9.5 </w:t>
      </w:r>
      <w:r w:rsidRPr="00CE08A5">
        <w:rPr>
          <w:rFonts w:ascii="GHEA Grapalat" w:hAnsi="GHEA Grapalat" w:cs="Sylfaen"/>
          <w:i w:val="0"/>
          <w:sz w:val="18"/>
          <w:szCs w:val="18"/>
          <w:lang w:val="ru-RU"/>
        </w:rPr>
        <w:t>Մինչև</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սույն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հրավերի</w:t>
      </w:r>
      <w:r w:rsidRPr="00CE08A5">
        <w:rPr>
          <w:rFonts w:ascii="GHEA Grapalat" w:hAnsi="GHEA Grapalat" w:cs="Sylfaen"/>
          <w:i w:val="0"/>
          <w:sz w:val="18"/>
          <w:szCs w:val="18"/>
          <w:lang w:val="af-ZA"/>
        </w:rPr>
        <w:t xml:space="preserve"> 1-ին մասի 9</w:t>
      </w:r>
      <w:r w:rsidRPr="00CE08A5">
        <w:rPr>
          <w:rFonts w:ascii="GHEA Grapalat" w:hAnsi="GHEA Grapalat" w:cs="Sylfaen"/>
          <w:i w:val="0"/>
          <w:sz w:val="18"/>
          <w:szCs w:val="18"/>
          <w:lang w:val="hy-AM"/>
        </w:rPr>
        <w:t>.</w:t>
      </w:r>
      <w:r w:rsidRPr="00CE08A5">
        <w:rPr>
          <w:rFonts w:ascii="GHEA Grapalat" w:hAnsi="GHEA Grapalat" w:cs="Sylfaen"/>
          <w:i w:val="0"/>
          <w:sz w:val="18"/>
          <w:szCs w:val="18"/>
          <w:lang w:val="af-ZA"/>
        </w:rPr>
        <w:t xml:space="preserve">4 </w:t>
      </w:r>
      <w:r w:rsidRPr="00CE08A5">
        <w:rPr>
          <w:rFonts w:ascii="GHEA Grapalat" w:hAnsi="GHEA Grapalat" w:cs="Sylfaen"/>
          <w:i w:val="0"/>
          <w:sz w:val="18"/>
          <w:szCs w:val="18"/>
          <w:lang w:val="ru-RU"/>
        </w:rPr>
        <w:t>կետով</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նախատեսված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ժամկետի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ավարտը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կողմերի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համաձայնությամբ</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կարող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պայմանագրի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նախագծում</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կատարվել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փոփոխություններ</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սակայն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դրանք</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չեն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կարող</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հանգեցնել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գնման</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առարկայի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բնութագրերի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փոփոխմանը</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ներառյալ</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ընտրված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մասնակցի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առաջարկած</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գնի</w:t>
      </w:r>
      <w:r w:rsidRPr="00CE08A5">
        <w:rPr>
          <w:rFonts w:ascii="GHEA Grapalat" w:hAnsi="GHEA Grapalat" w:cs="Sylfaen"/>
          <w:i w:val="0"/>
          <w:sz w:val="18"/>
          <w:szCs w:val="18"/>
          <w:lang w:val="af-ZA"/>
        </w:rPr>
        <w:t xml:space="preserve"> </w:t>
      </w:r>
      <w:r w:rsidRPr="00CE08A5">
        <w:rPr>
          <w:rFonts w:ascii="GHEA Grapalat" w:hAnsi="GHEA Grapalat" w:cs="Sylfaen"/>
          <w:i w:val="0"/>
          <w:sz w:val="18"/>
          <w:szCs w:val="18"/>
          <w:lang w:val="ru-RU"/>
        </w:rPr>
        <w:t>ավելացմանը։</w:t>
      </w:r>
      <w:r w:rsidRPr="00CE08A5">
        <w:rPr>
          <w:rFonts w:ascii="GHEA Mariam" w:hAnsi="GHEA Mariam"/>
          <w:spacing w:val="-8"/>
          <w:sz w:val="18"/>
          <w:szCs w:val="18"/>
          <w:lang w:val="af-ZA"/>
        </w:rPr>
        <w:t xml:space="preserve"> </w:t>
      </w:r>
    </w:p>
    <w:p w:rsidR="00886C13" w:rsidRPr="00CE08A5" w:rsidRDefault="00886C13" w:rsidP="00886C13">
      <w:pPr>
        <w:jc w:val="center"/>
        <w:rPr>
          <w:rFonts w:ascii="GHEA Grapalat" w:hAnsi="GHEA Grapalat"/>
          <w:b/>
          <w:iCs/>
          <w:sz w:val="18"/>
          <w:szCs w:val="18"/>
          <w:lang w:val="af-ZA"/>
        </w:rPr>
      </w:pPr>
    </w:p>
    <w:p w:rsidR="00886C13" w:rsidRPr="00CE08A5" w:rsidRDefault="00886C13" w:rsidP="00886C13">
      <w:pPr>
        <w:jc w:val="center"/>
        <w:rPr>
          <w:rFonts w:ascii="GHEA Grapalat" w:hAnsi="GHEA Grapalat" w:cs="Arial"/>
          <w:b/>
          <w:iCs/>
          <w:sz w:val="18"/>
          <w:szCs w:val="18"/>
          <w:lang w:val="af-ZA"/>
        </w:rPr>
      </w:pPr>
      <w:r w:rsidRPr="00CE08A5">
        <w:rPr>
          <w:rFonts w:ascii="GHEA Grapalat" w:hAnsi="GHEA Grapalat"/>
          <w:b/>
          <w:iCs/>
          <w:sz w:val="18"/>
          <w:szCs w:val="18"/>
          <w:lang w:val="af-ZA"/>
        </w:rPr>
        <w:t xml:space="preserve">10. </w:t>
      </w:r>
      <w:r w:rsidRPr="00CE08A5">
        <w:rPr>
          <w:rFonts w:ascii="GHEA Grapalat" w:hAnsi="GHEA Grapalat" w:cs="Sylfaen"/>
          <w:b/>
          <w:iCs/>
          <w:sz w:val="18"/>
          <w:szCs w:val="18"/>
          <w:lang w:val="hy-AM"/>
        </w:rPr>
        <w:t>ՈՐԱԿԱՎՈՐՄԱՆ</w:t>
      </w:r>
      <w:r w:rsidRPr="00CE08A5">
        <w:rPr>
          <w:rFonts w:ascii="GHEA Grapalat" w:hAnsi="GHEA Grapalat" w:cs="Arial"/>
          <w:b/>
          <w:iCs/>
          <w:sz w:val="18"/>
          <w:szCs w:val="18"/>
          <w:lang w:val="af-ZA"/>
        </w:rPr>
        <w:t xml:space="preserve"> </w:t>
      </w:r>
      <w:r w:rsidRPr="00CE08A5">
        <w:rPr>
          <w:rFonts w:ascii="GHEA Grapalat" w:hAnsi="GHEA Grapalat" w:cs="Sylfaen"/>
          <w:b/>
          <w:iCs/>
          <w:sz w:val="18"/>
          <w:szCs w:val="18"/>
          <w:lang w:val="hy-AM"/>
        </w:rPr>
        <w:t>ԵՎ</w:t>
      </w:r>
      <w:r w:rsidRPr="00CE08A5">
        <w:rPr>
          <w:rFonts w:ascii="GHEA Grapalat" w:hAnsi="GHEA Grapalat" w:cs="Sylfaen"/>
          <w:b/>
          <w:iCs/>
          <w:sz w:val="18"/>
          <w:szCs w:val="18"/>
          <w:lang w:val="af-ZA"/>
        </w:rPr>
        <w:t xml:space="preserve"> ՊԱՅՄԱՆԱԳՐԻ</w:t>
      </w:r>
      <w:r w:rsidRPr="00CE08A5">
        <w:rPr>
          <w:rFonts w:ascii="GHEA Grapalat" w:hAnsi="GHEA Grapalat" w:cs="Sylfaen"/>
          <w:b/>
          <w:iCs/>
          <w:sz w:val="18"/>
          <w:szCs w:val="18"/>
          <w:lang w:val="hy-AM"/>
        </w:rPr>
        <w:t xml:space="preserve"> </w:t>
      </w:r>
      <w:r w:rsidRPr="00CE08A5">
        <w:rPr>
          <w:rFonts w:ascii="GHEA Grapalat" w:hAnsi="GHEA Grapalat" w:cs="Sylfaen"/>
          <w:b/>
          <w:iCs/>
          <w:sz w:val="18"/>
          <w:szCs w:val="18"/>
          <w:lang w:val="af-ZA"/>
        </w:rPr>
        <w:t>ԱՊԱՀՈՎՈՒՄ</w:t>
      </w:r>
      <w:r w:rsidRPr="00CE08A5">
        <w:rPr>
          <w:rFonts w:ascii="GHEA Grapalat" w:hAnsi="GHEA Grapalat" w:cs="Sylfaen"/>
          <w:b/>
          <w:iCs/>
          <w:sz w:val="18"/>
          <w:szCs w:val="18"/>
          <w:lang w:val="hy-AM"/>
        </w:rPr>
        <w:t>ՆԵՐ</w:t>
      </w:r>
      <w:r w:rsidRPr="00CE08A5">
        <w:rPr>
          <w:rFonts w:ascii="GHEA Grapalat" w:hAnsi="GHEA Grapalat" w:cs="Sylfaen"/>
          <w:b/>
          <w:iCs/>
          <w:sz w:val="18"/>
          <w:szCs w:val="18"/>
          <w:lang w:val="af-ZA"/>
        </w:rPr>
        <w:t>Ը</w:t>
      </w:r>
      <w:r w:rsidRPr="00CE08A5">
        <w:rPr>
          <w:rFonts w:ascii="GHEA Grapalat" w:hAnsi="GHEA Grapalat" w:cs="Arial"/>
          <w:b/>
          <w:iCs/>
          <w:sz w:val="18"/>
          <w:szCs w:val="18"/>
          <w:lang w:val="af-ZA"/>
        </w:rPr>
        <w:t xml:space="preserve"> </w:t>
      </w:r>
    </w:p>
    <w:p w:rsidR="00886C13" w:rsidRPr="00CE08A5" w:rsidRDefault="00886C13" w:rsidP="00886C13">
      <w:pPr>
        <w:jc w:val="center"/>
        <w:rPr>
          <w:rFonts w:ascii="GHEA Grapalat" w:hAnsi="GHEA Grapalat"/>
          <w:b/>
          <w:iCs/>
          <w:sz w:val="18"/>
          <w:szCs w:val="18"/>
          <w:lang w:val="af-ZA"/>
        </w:rPr>
      </w:pP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iCs/>
          <w:sz w:val="18"/>
          <w:szCs w:val="18"/>
          <w:lang w:val="af-ZA"/>
        </w:rPr>
        <w:t>10.</w:t>
      </w:r>
      <w:r w:rsidRPr="00CE08A5">
        <w:rPr>
          <w:rFonts w:ascii="GHEA Grapalat" w:hAnsi="GHEA Grapalat" w:cs="Sylfaen"/>
          <w:sz w:val="18"/>
          <w:szCs w:val="18"/>
          <w:lang w:val="af-ZA"/>
        </w:rPr>
        <w:t xml:space="preserve">1 </w:t>
      </w:r>
      <w:r w:rsidRPr="00CE08A5">
        <w:rPr>
          <w:rFonts w:ascii="GHEA Grapalat" w:hAnsi="GHEA Grapalat" w:cs="Sylfaen"/>
          <w:sz w:val="18"/>
          <w:szCs w:val="18"/>
          <w:lang w:val="hy-AM"/>
        </w:rPr>
        <w:t>Որակավորման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պ</w:t>
      </w:r>
      <w:r w:rsidRPr="00CE08A5">
        <w:rPr>
          <w:rFonts w:ascii="GHEA Grapalat" w:hAnsi="GHEA Grapalat" w:cs="Sylfaen"/>
          <w:sz w:val="18"/>
          <w:szCs w:val="18"/>
          <w:lang w:val="ru-RU"/>
        </w:rPr>
        <w:t>այմանագրի</w:t>
      </w:r>
      <w:r w:rsidRPr="00CE08A5">
        <w:rPr>
          <w:rFonts w:ascii="GHEA Grapalat" w:hAnsi="GHEA Grapalat" w:cs="Sylfaen"/>
          <w:sz w:val="18"/>
          <w:szCs w:val="18"/>
          <w:lang w:val="hy-AM"/>
        </w:rPr>
        <w:t xml:space="preserve"> </w:t>
      </w:r>
      <w:r w:rsidRPr="00CE08A5">
        <w:rPr>
          <w:rFonts w:ascii="GHEA Grapalat" w:hAnsi="GHEA Grapalat" w:cs="Sylfaen"/>
          <w:sz w:val="18"/>
          <w:szCs w:val="18"/>
          <w:lang w:val="ru-RU"/>
        </w:rPr>
        <w:t>ապահովում</w:t>
      </w:r>
      <w:r w:rsidRPr="00CE08A5">
        <w:rPr>
          <w:rFonts w:ascii="GHEA Grapalat" w:hAnsi="GHEA Grapalat" w:cs="Sylfaen"/>
          <w:sz w:val="18"/>
          <w:szCs w:val="18"/>
          <w:lang w:val="hy-AM"/>
        </w:rPr>
        <w:t>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վրա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ստանալու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օրվանից</w:t>
      </w:r>
      <w:r w:rsidRPr="00CE08A5">
        <w:rPr>
          <w:rFonts w:ascii="GHEA Grapalat" w:hAnsi="GHEA Grapalat" w:cs="Sylfaen"/>
          <w:sz w:val="18"/>
          <w:szCs w:val="18"/>
          <w:lang w:val="af-ZA"/>
        </w:rPr>
        <w:t xml:space="preserve"> 10, իսկ կնքվելիք պայմանագրով կանխավճար նախատեսված լինելու դեպքում  15  աշխատանքային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մասնակիցը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պարտավոր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որակավորման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պայմանագրի</w:t>
      </w:r>
      <w:r w:rsidRPr="00CE08A5">
        <w:rPr>
          <w:rFonts w:ascii="GHEA Grapalat" w:hAnsi="GHEA Grapalat" w:cs="Sylfaen"/>
          <w:sz w:val="18"/>
          <w:szCs w:val="18"/>
          <w:lang w:val="hy-AM"/>
        </w:rPr>
        <w:t xml:space="preserve"> </w:t>
      </w:r>
      <w:r w:rsidRPr="00CE08A5">
        <w:rPr>
          <w:rFonts w:ascii="GHEA Grapalat" w:hAnsi="GHEA Grapalat" w:cs="Sylfaen"/>
          <w:sz w:val="18"/>
          <w:szCs w:val="18"/>
          <w:lang w:val="ru-RU"/>
        </w:rPr>
        <w:t>ապահովում</w:t>
      </w:r>
      <w:r w:rsidRPr="00CE08A5">
        <w:rPr>
          <w:rFonts w:ascii="GHEA Grapalat" w:hAnsi="GHEA Grapalat" w:cs="Sylfaen"/>
          <w:sz w:val="18"/>
          <w:szCs w:val="18"/>
          <w:lang w:val="hy-AM"/>
        </w:rPr>
        <w:t>ներ</w:t>
      </w:r>
      <w:r w:rsidRPr="00CE08A5">
        <w:rPr>
          <w:rFonts w:ascii="GHEA Grapalat" w:hAnsi="GHEA Grapalat" w:cs="Sylfaen"/>
          <w:sz w:val="18"/>
          <w:szCs w:val="18"/>
          <w:lang w:val="ru-RU"/>
        </w:rPr>
        <w:t>։</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վերջինս</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որակավորման 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պայմանագրի</w:t>
      </w:r>
      <w:r w:rsidRPr="00CE08A5">
        <w:rPr>
          <w:rFonts w:ascii="GHEA Grapalat" w:hAnsi="GHEA Grapalat" w:cs="Sylfaen"/>
          <w:sz w:val="18"/>
          <w:szCs w:val="18"/>
          <w:lang w:val="hy-AM"/>
        </w:rPr>
        <w:t xml:space="preserve"> </w:t>
      </w:r>
      <w:r w:rsidRPr="00CE08A5">
        <w:rPr>
          <w:rFonts w:ascii="GHEA Grapalat" w:hAnsi="GHEA Grapalat" w:cs="Sylfaen"/>
          <w:sz w:val="18"/>
          <w:szCs w:val="18"/>
          <w:lang w:val="ru-RU"/>
        </w:rPr>
        <w:t>ապահովում</w:t>
      </w:r>
      <w:r w:rsidRPr="00CE08A5">
        <w:rPr>
          <w:rFonts w:ascii="GHEA Grapalat" w:hAnsi="GHEA Grapalat" w:cs="Sylfaen"/>
          <w:sz w:val="18"/>
          <w:szCs w:val="18"/>
          <w:lang w:val="hy-AM"/>
        </w:rPr>
        <w:t>ներ</w:t>
      </w:r>
      <w:r w:rsidRPr="00CE08A5">
        <w:rPr>
          <w:rFonts w:ascii="GHEA Grapalat" w:hAnsi="GHEA Grapalat" w:cs="Sylfaen"/>
          <w:sz w:val="18"/>
          <w:szCs w:val="18"/>
        </w:rPr>
        <w:t>ը</w:t>
      </w:r>
      <w:r w:rsidRPr="00CE08A5">
        <w:rPr>
          <w:rFonts w:ascii="GHEA Grapalat" w:hAnsi="GHEA Grapalat" w:cs="Sylfaen"/>
          <w:sz w:val="18"/>
          <w:szCs w:val="18"/>
          <w:lang w:val="ru-RU"/>
        </w:rPr>
        <w:t>։</w:t>
      </w:r>
    </w:p>
    <w:p w:rsidR="00886C13" w:rsidRPr="00CE08A5" w:rsidRDefault="00886C13" w:rsidP="00886C13">
      <w:pPr>
        <w:ind w:firstLine="567"/>
        <w:jc w:val="both"/>
        <w:rPr>
          <w:rFonts w:ascii="GHEA Grapalat" w:hAnsi="GHEA Grapalat" w:cs="Arial"/>
          <w:color w:val="FFFFFF"/>
          <w:sz w:val="18"/>
          <w:szCs w:val="18"/>
          <w:lang w:val="af-ZA"/>
        </w:rPr>
      </w:pPr>
      <w:r w:rsidRPr="00CE08A5">
        <w:rPr>
          <w:rFonts w:ascii="GHEA Grapalat" w:hAnsi="GHEA Grapalat" w:cs="Sylfaen"/>
          <w:sz w:val="18"/>
          <w:szCs w:val="18"/>
          <w:lang w:val="hy-AM"/>
        </w:rPr>
        <w:t>10.2</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Որակավորման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ապահովման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չափը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հավասար</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առաջարկի</w:t>
      </w:r>
      <w:r w:rsidRPr="00CE08A5">
        <w:rPr>
          <w:rFonts w:ascii="GHEA Grapalat" w:hAnsi="GHEA Grapalat" w:cs="Sylfaen"/>
          <w:sz w:val="18"/>
          <w:szCs w:val="18"/>
          <w:lang w:val="af-ZA"/>
        </w:rPr>
        <w:t xml:space="preserve"> </w:t>
      </w:r>
      <w:r w:rsidRPr="00CE08A5">
        <w:rPr>
          <w:rFonts w:ascii="GHEA Grapalat" w:hAnsi="GHEA Grapalat" w:cs="Sylfaen"/>
          <w:sz w:val="18"/>
          <w:szCs w:val="18"/>
        </w:rPr>
        <w:t>չափին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Որակավորման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ապահովումը</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միակողմանի</w:t>
      </w:r>
      <w:r w:rsidR="00E16977"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հաստատված</w:t>
      </w:r>
      <w:r w:rsidR="00E16977"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հայտարարության՝</w:t>
      </w:r>
      <w:r w:rsidR="00E16977"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տուժանքի</w:t>
      </w:r>
      <w:r w:rsidR="00E16977"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հավելված</w:t>
      </w:r>
      <w:r w:rsidR="00E16977" w:rsidRPr="00CE08A5">
        <w:rPr>
          <w:rFonts w:ascii="GHEA Grapalat" w:hAnsi="GHEA Grapalat" w:cs="Sylfaen"/>
          <w:sz w:val="18"/>
          <w:szCs w:val="18"/>
          <w:lang w:val="af-ZA"/>
        </w:rPr>
        <w:t xml:space="preserve"> 4.1) </w:t>
      </w:r>
      <w:r w:rsidR="00E16977" w:rsidRPr="00CE08A5">
        <w:rPr>
          <w:rFonts w:ascii="GHEA Grapalat" w:hAnsi="GHEA Grapalat" w:cs="Sylfaen"/>
          <w:sz w:val="18"/>
          <w:szCs w:val="18"/>
        </w:rPr>
        <w:t>կամ</w:t>
      </w:r>
      <w:r w:rsidR="00E16977"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կանխիկ</w:t>
      </w:r>
      <w:r w:rsidR="00E16977"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փողի</w:t>
      </w:r>
      <w:r w:rsidR="00E16977" w:rsidRPr="00CE08A5">
        <w:rPr>
          <w:rFonts w:ascii="GHEA Grapalat" w:hAnsi="GHEA Grapalat" w:cs="Sylfaen"/>
          <w:sz w:val="18"/>
          <w:szCs w:val="18"/>
          <w:lang w:val="af-ZA"/>
        </w:rPr>
        <w:t xml:space="preserve"> </w:t>
      </w:r>
      <w:r w:rsidR="00E16977" w:rsidRPr="00CE08A5">
        <w:rPr>
          <w:rFonts w:ascii="GHEA Grapalat" w:hAnsi="GHEA Grapalat" w:cs="Sylfaen"/>
          <w:sz w:val="18"/>
          <w:szCs w:val="18"/>
        </w:rPr>
        <w:t>ձևով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պետք</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վավեր</w:t>
      </w:r>
      <w:r w:rsidRPr="00CE08A5">
        <w:rPr>
          <w:rFonts w:ascii="GHEA Grapalat" w:hAnsi="GHEA Grapalat" w:cs="Sylfaen"/>
          <w:sz w:val="18"/>
          <w:szCs w:val="18"/>
          <w:lang w:val="af-ZA"/>
        </w:rPr>
        <w:t xml:space="preserve"> </w:t>
      </w:r>
      <w:r w:rsidRPr="00CE08A5">
        <w:rPr>
          <w:rFonts w:ascii="GHEA Grapalat" w:hAnsi="GHEA Grapalat" w:cs="Sylfaen"/>
          <w:sz w:val="18"/>
          <w:szCs w:val="18"/>
        </w:rPr>
        <w:t>լինի</w:t>
      </w:r>
      <w:r w:rsidRPr="00CE08A5">
        <w:rPr>
          <w:rFonts w:ascii="GHEA Grapalat" w:hAnsi="GHEA Grapalat" w:cs="Sylfaen"/>
          <w:sz w:val="18"/>
          <w:szCs w:val="18"/>
          <w:lang w:val="af-ZA"/>
        </w:rPr>
        <w:t xml:space="preserve"> </w:t>
      </w:r>
      <w:r w:rsidRPr="00CE08A5">
        <w:rPr>
          <w:rFonts w:ascii="GHEA Grapalat" w:hAnsi="GHEA Grapalat" w:cs="Sylfaen"/>
          <w:sz w:val="18"/>
          <w:szCs w:val="18"/>
        </w:rPr>
        <w:t>առնվազն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մինչև</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կատարման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արդյունքը</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պատվիրատուից</w:t>
      </w:r>
      <w:r w:rsidRPr="00CE08A5">
        <w:rPr>
          <w:rFonts w:ascii="GHEA Grapalat" w:hAnsi="GHEA Grapalat" w:cs="Sylfaen"/>
          <w:sz w:val="18"/>
          <w:szCs w:val="18"/>
          <w:lang w:val="af-ZA"/>
        </w:rPr>
        <w:t xml:space="preserve"> </w:t>
      </w:r>
      <w:r w:rsidRPr="00CE08A5">
        <w:rPr>
          <w:rFonts w:ascii="GHEA Grapalat" w:hAnsi="GHEA Grapalat" w:cs="Sylfaen"/>
          <w:sz w:val="18"/>
          <w:szCs w:val="18"/>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rPr>
        <w:t>ամբողջական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ընդունվելու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օրվան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cs="Sylfaen"/>
          <w:sz w:val="18"/>
          <w:szCs w:val="18"/>
          <w:lang w:val="af-ZA"/>
        </w:rPr>
        <w:t xml:space="preserve"> 20-</w:t>
      </w:r>
      <w:r w:rsidRPr="00CE08A5">
        <w:rPr>
          <w:rFonts w:ascii="GHEA Grapalat" w:hAnsi="GHEA Grapalat" w:cs="Sylfaen"/>
          <w:sz w:val="18"/>
          <w:szCs w:val="18"/>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օրը</w:t>
      </w:r>
      <w:r w:rsidRPr="00CE08A5">
        <w:rPr>
          <w:rFonts w:ascii="GHEA Grapalat" w:hAnsi="GHEA Grapalat" w:cs="Sylfaen"/>
          <w:sz w:val="18"/>
          <w:szCs w:val="18"/>
          <w:lang w:val="af-ZA"/>
        </w:rPr>
        <w:t xml:space="preserve"> </w:t>
      </w:r>
      <w:r w:rsidRPr="00CE08A5">
        <w:rPr>
          <w:rFonts w:ascii="GHEA Grapalat" w:hAnsi="GHEA Grapalat" w:cs="Arial"/>
          <w:sz w:val="18"/>
          <w:szCs w:val="18"/>
        </w:rPr>
        <w:t>ներառյալ</w:t>
      </w:r>
      <w:r w:rsidRPr="00CE08A5">
        <w:rPr>
          <w:rFonts w:ascii="GHEA Grapalat" w:hAnsi="GHEA Grapalat" w:cs="Arial"/>
          <w:sz w:val="18"/>
          <w:szCs w:val="18"/>
          <w:lang w:val="af-ZA"/>
        </w:rPr>
        <w:t>:</w:t>
      </w:r>
      <w:r w:rsidRPr="00CE08A5">
        <w:rPr>
          <w:rStyle w:val="af6"/>
          <w:rFonts w:ascii="GHEA Grapalat" w:hAnsi="GHEA Grapalat" w:cs="Arial"/>
          <w:sz w:val="18"/>
          <w:szCs w:val="18"/>
        </w:rPr>
        <w:footnoteReference w:id="5"/>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cs="Arial"/>
          <w:sz w:val="18"/>
          <w:szCs w:val="18"/>
        </w:rPr>
        <w:t>Եթե</w:t>
      </w:r>
      <w:r w:rsidRPr="00CE08A5">
        <w:rPr>
          <w:rFonts w:ascii="GHEA Grapalat" w:hAnsi="GHEA Grapalat" w:cs="Arial"/>
          <w:sz w:val="18"/>
          <w:szCs w:val="18"/>
          <w:lang w:val="af-ZA"/>
        </w:rPr>
        <w:t xml:space="preserve"> </w:t>
      </w:r>
      <w:r w:rsidRPr="00CE08A5">
        <w:rPr>
          <w:rFonts w:ascii="GHEA Grapalat" w:hAnsi="GHEA Grapalat" w:cs="Arial"/>
          <w:sz w:val="18"/>
          <w:szCs w:val="18"/>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cs="Arial"/>
          <w:sz w:val="18"/>
          <w:szCs w:val="18"/>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86C13" w:rsidRPr="00CE08A5" w:rsidRDefault="00886C13" w:rsidP="00886C13">
      <w:pPr>
        <w:ind w:firstLine="567"/>
        <w:jc w:val="both"/>
        <w:rPr>
          <w:rFonts w:ascii="GHEA Grapalat" w:hAnsi="GHEA Grapalat" w:cs="Sylfaen"/>
          <w:sz w:val="18"/>
          <w:szCs w:val="18"/>
          <w:vertAlign w:val="superscript"/>
          <w:lang w:val="hy-AM"/>
        </w:rPr>
      </w:pPr>
      <w:r w:rsidRPr="00CE08A5">
        <w:rPr>
          <w:rFonts w:ascii="GHEA Grapalat" w:hAnsi="GHEA Grapalat" w:cs="Sylfaen"/>
          <w:sz w:val="18"/>
          <w:szCs w:val="18"/>
          <w:lang w:val="hy-AM"/>
        </w:rPr>
        <w:t>10.3. 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ապահովման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չափը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կազմում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af-ZA"/>
        </w:rPr>
        <w:t xml:space="preserve"> կնքվելիք </w:t>
      </w:r>
      <w:r w:rsidRPr="00CE08A5">
        <w:rPr>
          <w:rFonts w:ascii="GHEA Grapalat" w:hAnsi="GHEA Grapalat" w:cs="Sylfaen"/>
          <w:sz w:val="18"/>
          <w:szCs w:val="18"/>
          <w:lang w:val="hy-AM"/>
        </w:rPr>
        <w:t>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գնի</w:t>
      </w:r>
      <w:r w:rsidRPr="00CE08A5">
        <w:rPr>
          <w:rFonts w:ascii="GHEA Grapalat" w:hAnsi="GHEA Grapalat" w:cs="Sylfaen"/>
          <w:sz w:val="18"/>
          <w:szCs w:val="18"/>
          <w:lang w:val="af-ZA"/>
        </w:rPr>
        <w:t xml:space="preserve"> 10  </w:t>
      </w:r>
      <w:r w:rsidRPr="00CE08A5">
        <w:rPr>
          <w:rFonts w:ascii="GHEA Grapalat" w:hAnsi="GHEA Grapalat" w:cs="Sylfaen"/>
          <w:sz w:val="18"/>
          <w:szCs w:val="18"/>
          <w:lang w:val="hy-AM"/>
        </w:rPr>
        <w:t xml:space="preserve">տոկոսը: Պայմանագրի ապահովումը ներկայացվում է </w:t>
      </w:r>
      <w:r w:rsidR="00C41F59" w:rsidRPr="00CE08A5">
        <w:rPr>
          <w:rFonts w:ascii="GHEA Grapalat" w:hAnsi="GHEA Grapalat" w:cs="Sylfaen"/>
          <w:sz w:val="18"/>
          <w:szCs w:val="18"/>
          <w:lang w:val="hy-AM"/>
        </w:rPr>
        <w:t>միակողմանի հաստատված հայտարարության՝ տուժանքի (հավելված 5.1) կամ կանխիկ փողի ձևով</w:t>
      </w:r>
      <w:r w:rsidRPr="00CE08A5">
        <w:rPr>
          <w:rFonts w:ascii="GHEA Grapalat" w:hAnsi="GHEA Grapalat" w:cs="Sylfaen"/>
          <w:sz w:val="18"/>
          <w:szCs w:val="18"/>
          <w:lang w:val="hy-AM"/>
        </w:rPr>
        <w:t>:</w:t>
      </w:r>
      <w:r w:rsidRPr="00CE08A5">
        <w:rPr>
          <w:rFonts w:ascii="GHEA Grapalat" w:hAnsi="GHEA Grapalat" w:cs="Sylfaen"/>
          <w:sz w:val="18"/>
          <w:szCs w:val="18"/>
          <w:vertAlign w:val="superscript"/>
          <w:lang w:val="hy-AM"/>
        </w:rPr>
        <w:t>13</w:t>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cs="Arial"/>
          <w:sz w:val="18"/>
          <w:szCs w:val="18"/>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886C13" w:rsidRPr="00CE08A5" w:rsidRDefault="00886C13" w:rsidP="00886C13">
      <w:pPr>
        <w:ind w:firstLine="567"/>
        <w:jc w:val="both"/>
        <w:rPr>
          <w:rFonts w:ascii="GHEA Grapalat" w:hAnsi="GHEA Grapalat"/>
          <w:sz w:val="18"/>
          <w:szCs w:val="18"/>
          <w:lang w:val="hy-AM"/>
        </w:rPr>
      </w:pPr>
      <w:r w:rsidRPr="00CE08A5">
        <w:rPr>
          <w:rFonts w:ascii="GHEA Grapalat" w:hAnsi="GHEA Grapalat" w:cs="Sylfaen"/>
          <w:sz w:val="18"/>
          <w:szCs w:val="18"/>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CE08A5">
        <w:rPr>
          <w:rFonts w:ascii="GHEA Grapalat" w:hAnsi="GHEA Grapalat"/>
          <w:sz w:val="18"/>
          <w:szCs w:val="18"/>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sz w:val="18"/>
          <w:szCs w:val="18"/>
          <w:lang w:val="hy-AM"/>
        </w:rPr>
        <w:t>Կանխիկ</w:t>
      </w:r>
      <w:r w:rsidRPr="00CE08A5">
        <w:rPr>
          <w:rFonts w:ascii="GHEA Grapalat" w:hAnsi="GHEA Grapalat"/>
          <w:sz w:val="18"/>
          <w:szCs w:val="18"/>
          <w:lang w:val="af-ZA"/>
        </w:rPr>
        <w:t xml:space="preserve"> </w:t>
      </w:r>
      <w:r w:rsidRPr="00CE08A5">
        <w:rPr>
          <w:rFonts w:ascii="GHEA Grapalat" w:hAnsi="GHEA Grapalat"/>
          <w:sz w:val="18"/>
          <w:szCs w:val="18"/>
          <w:lang w:val="hy-AM"/>
        </w:rPr>
        <w:t>փողի</w:t>
      </w:r>
      <w:r w:rsidRPr="00CE08A5">
        <w:rPr>
          <w:rFonts w:ascii="GHEA Grapalat" w:hAnsi="GHEA Grapalat"/>
          <w:sz w:val="18"/>
          <w:szCs w:val="18"/>
          <w:lang w:val="af-ZA"/>
        </w:rPr>
        <w:t xml:space="preserve"> </w:t>
      </w:r>
      <w:r w:rsidRPr="00CE08A5">
        <w:rPr>
          <w:rFonts w:ascii="GHEA Grapalat" w:hAnsi="GHEA Grapalat"/>
          <w:sz w:val="18"/>
          <w:szCs w:val="18"/>
          <w:lang w:val="hy-AM"/>
        </w:rPr>
        <w:t>ձևով</w:t>
      </w:r>
      <w:r w:rsidRPr="00CE08A5">
        <w:rPr>
          <w:rFonts w:ascii="GHEA Grapalat" w:hAnsi="GHEA Grapalat"/>
          <w:sz w:val="18"/>
          <w:szCs w:val="18"/>
          <w:lang w:val="af-ZA"/>
        </w:rPr>
        <w:t xml:space="preserve"> </w:t>
      </w:r>
      <w:r w:rsidRPr="00CE08A5">
        <w:rPr>
          <w:rFonts w:ascii="GHEA Grapalat" w:hAnsi="GHEA Grapalat"/>
          <w:sz w:val="18"/>
          <w:szCs w:val="18"/>
          <w:lang w:val="hy-AM"/>
        </w:rPr>
        <w:t>ներկայացված</w:t>
      </w:r>
      <w:r w:rsidRPr="00CE08A5">
        <w:rPr>
          <w:rFonts w:ascii="GHEA Grapalat" w:hAnsi="GHEA Grapalat"/>
          <w:sz w:val="18"/>
          <w:szCs w:val="18"/>
          <w:lang w:val="af-ZA"/>
        </w:rPr>
        <w:t xml:space="preserve"> </w:t>
      </w:r>
      <w:r w:rsidRPr="00CE08A5">
        <w:rPr>
          <w:rFonts w:ascii="GHEA Grapalat" w:hAnsi="GHEA Grapalat" w:cs="Arial"/>
          <w:sz w:val="18"/>
          <w:szCs w:val="18"/>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cs="Sylfaen"/>
          <w:sz w:val="18"/>
          <w:szCs w:val="18"/>
          <w:lang w:val="hy-AM"/>
        </w:rPr>
        <w:t xml:space="preserve">10.4 </w:t>
      </w:r>
      <w:r w:rsidRPr="00CE08A5">
        <w:rPr>
          <w:rFonts w:ascii="GHEA Grapalat" w:hAnsi="GHEA Grapalat" w:cs="Arial"/>
          <w:sz w:val="18"/>
          <w:szCs w:val="18"/>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cs="Arial"/>
          <w:sz w:val="18"/>
          <w:szCs w:val="18"/>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sz w:val="18"/>
          <w:szCs w:val="18"/>
          <w:lang w:val="hy-AM"/>
        </w:rPr>
        <w:t>Կանխիկ</w:t>
      </w:r>
      <w:r w:rsidRPr="00CE08A5">
        <w:rPr>
          <w:rFonts w:ascii="GHEA Grapalat" w:hAnsi="GHEA Grapalat"/>
          <w:sz w:val="18"/>
          <w:szCs w:val="18"/>
          <w:lang w:val="af-ZA"/>
        </w:rPr>
        <w:t xml:space="preserve"> </w:t>
      </w:r>
      <w:r w:rsidRPr="00CE08A5">
        <w:rPr>
          <w:rFonts w:ascii="GHEA Grapalat" w:hAnsi="GHEA Grapalat"/>
          <w:sz w:val="18"/>
          <w:szCs w:val="18"/>
          <w:lang w:val="hy-AM"/>
        </w:rPr>
        <w:t>փողի</w:t>
      </w:r>
      <w:r w:rsidRPr="00CE08A5">
        <w:rPr>
          <w:rFonts w:ascii="GHEA Grapalat" w:hAnsi="GHEA Grapalat"/>
          <w:sz w:val="18"/>
          <w:szCs w:val="18"/>
          <w:lang w:val="af-ZA"/>
        </w:rPr>
        <w:t xml:space="preserve"> </w:t>
      </w:r>
      <w:r w:rsidRPr="00CE08A5">
        <w:rPr>
          <w:rFonts w:ascii="GHEA Grapalat" w:hAnsi="GHEA Grapalat"/>
          <w:sz w:val="18"/>
          <w:szCs w:val="18"/>
          <w:lang w:val="hy-AM"/>
        </w:rPr>
        <w:t>ձևով</w:t>
      </w:r>
      <w:r w:rsidRPr="00CE08A5">
        <w:rPr>
          <w:rFonts w:ascii="GHEA Grapalat" w:hAnsi="GHEA Grapalat"/>
          <w:sz w:val="18"/>
          <w:szCs w:val="18"/>
          <w:lang w:val="af-ZA"/>
        </w:rPr>
        <w:t xml:space="preserve"> </w:t>
      </w:r>
      <w:r w:rsidRPr="00CE08A5">
        <w:rPr>
          <w:rFonts w:ascii="GHEA Grapalat" w:hAnsi="GHEA Grapalat"/>
          <w:sz w:val="18"/>
          <w:szCs w:val="18"/>
          <w:lang w:val="hy-AM"/>
        </w:rPr>
        <w:t>ներկայացված</w:t>
      </w:r>
      <w:r w:rsidRPr="00CE08A5">
        <w:rPr>
          <w:rFonts w:ascii="GHEA Grapalat" w:hAnsi="GHEA Grapalat"/>
          <w:sz w:val="18"/>
          <w:szCs w:val="18"/>
          <w:lang w:val="af-ZA"/>
        </w:rPr>
        <w:t xml:space="preserve"> </w:t>
      </w:r>
      <w:r w:rsidRPr="00CE08A5">
        <w:rPr>
          <w:rFonts w:ascii="GHEA Grapalat" w:hAnsi="GHEA Grapalat" w:cs="Arial"/>
          <w:sz w:val="18"/>
          <w:szCs w:val="18"/>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86C13" w:rsidRPr="00CE08A5" w:rsidRDefault="00886C13" w:rsidP="00886C13">
      <w:pPr>
        <w:ind w:firstLine="567"/>
        <w:jc w:val="both"/>
        <w:rPr>
          <w:rFonts w:ascii="GHEA Grapalat" w:hAnsi="GHEA Grapalat" w:cs="Sylfaen"/>
          <w:i/>
          <w:sz w:val="18"/>
          <w:szCs w:val="18"/>
          <w:lang w:val="af-ZA"/>
        </w:rPr>
      </w:pPr>
      <w:r w:rsidRPr="00CE08A5">
        <w:rPr>
          <w:rFonts w:ascii="GHEA Grapalat" w:hAnsi="GHEA Grapalat" w:cs="Arial"/>
          <w:sz w:val="18"/>
          <w:szCs w:val="18"/>
          <w:lang w:val="hy-AM"/>
        </w:rPr>
        <w:lastRenderedPageBreak/>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CE08A5">
        <w:rPr>
          <w:rFonts w:ascii="GHEA Grapalat" w:hAnsi="GHEA Grapalat" w:cs="Sylfaen"/>
          <w:sz w:val="18"/>
          <w:szCs w:val="18"/>
          <w:lang w:val="hy-AM"/>
        </w:rPr>
        <w:t>10</w:t>
      </w:r>
      <w:r w:rsidRPr="00CE08A5">
        <w:rPr>
          <w:rFonts w:ascii="GHEA Grapalat" w:hAnsi="GHEA Grapalat" w:cs="Sylfaen"/>
          <w:sz w:val="18"/>
          <w:szCs w:val="18"/>
          <w:lang w:val="af-ZA"/>
        </w:rPr>
        <w:t xml:space="preserve">.5 </w:t>
      </w:r>
      <w:r w:rsidRPr="00CE08A5">
        <w:rPr>
          <w:rFonts w:ascii="GHEA Grapalat" w:hAnsi="GHEA Grapalat" w:cs="Sylfaen"/>
          <w:sz w:val="18"/>
          <w:szCs w:val="18"/>
          <w:lang w:val="hy-AM"/>
        </w:rPr>
        <w:t>Պայմանագրով</w:t>
      </w:r>
      <w:r w:rsidRPr="00CE08A5">
        <w:rPr>
          <w:rFonts w:ascii="GHEA Grapalat" w:hAnsi="GHEA Grapalat" w:cs="Sylfaen"/>
          <w:sz w:val="18"/>
          <w:szCs w:val="18"/>
          <w:lang w:val="af-ZA"/>
        </w:rPr>
        <w:t xml:space="preserve"> պ</w:t>
      </w:r>
      <w:r w:rsidRPr="00CE08A5">
        <w:rPr>
          <w:rFonts w:ascii="GHEA Grapalat" w:hAnsi="GHEA Grapalat" w:cs="Sylfaen"/>
          <w:sz w:val="18"/>
          <w:szCs w:val="18"/>
          <w:lang w:val="hy-AM"/>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կանխավճար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հատկացվելու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պայման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նախատեսվելու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ընտրված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մասնակիցը</w:t>
      </w:r>
      <w:r w:rsidRPr="00CE08A5">
        <w:rPr>
          <w:rFonts w:ascii="GHEA Grapalat" w:hAnsi="GHEA Grapalat" w:cs="Sylfaen"/>
          <w:sz w:val="18"/>
          <w:szCs w:val="18"/>
          <w:lang w:val="af-ZA"/>
        </w:rPr>
        <w:t xml:space="preserve"> պ</w:t>
      </w:r>
      <w:r w:rsidRPr="00CE08A5">
        <w:rPr>
          <w:rFonts w:ascii="GHEA Grapalat" w:hAnsi="GHEA Grapalat" w:cs="Sylfaen"/>
          <w:sz w:val="18"/>
          <w:szCs w:val="18"/>
          <w:lang w:val="hy-AM"/>
        </w:rPr>
        <w:t>ատվիրատուին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ներկայացնում</w:t>
      </w:r>
      <w:r w:rsidRPr="00CE08A5">
        <w:rPr>
          <w:rFonts w:ascii="GHEA Grapalat" w:hAnsi="GHEA Grapalat" w:cs="Sylfaen"/>
          <w:sz w:val="18"/>
          <w:szCs w:val="18"/>
          <w:lang w:val="af-ZA"/>
        </w:rPr>
        <w:t xml:space="preserve"> նաև </w:t>
      </w:r>
      <w:r w:rsidRPr="00CE08A5">
        <w:rPr>
          <w:rFonts w:ascii="GHEA Grapalat" w:hAnsi="GHEA Grapalat" w:cs="Sylfaen"/>
          <w:sz w:val="18"/>
          <w:szCs w:val="18"/>
          <w:lang w:val="hy-AM"/>
        </w:rPr>
        <w:t>կանխավճարի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ապահովում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կանխավճարի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չափով</w:t>
      </w:r>
      <w:r w:rsidRPr="00CE08A5">
        <w:rPr>
          <w:rFonts w:ascii="GHEA Grapalat" w:hAnsi="GHEA Grapalat" w:cs="Sylfaen"/>
          <w:sz w:val="18"/>
          <w:szCs w:val="18"/>
          <w:lang w:val="af-ZA"/>
        </w:rPr>
        <w:t xml:space="preserve">, բանկային </w:t>
      </w:r>
      <w:r w:rsidRPr="00CE08A5">
        <w:rPr>
          <w:rFonts w:ascii="GHEA Grapalat" w:hAnsi="GHEA Grapalat" w:cs="Sylfaen"/>
          <w:sz w:val="18"/>
          <w:szCs w:val="18"/>
          <w:lang w:val="hy-AM"/>
        </w:rPr>
        <w:t>երաշխիքի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ձևով:</w:t>
      </w:r>
      <w:r w:rsidRPr="00CE08A5">
        <w:rPr>
          <w:rFonts w:ascii="GHEA Grapalat" w:hAnsi="GHEA Grapalat" w:cs="Sylfaen"/>
          <w:i/>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86C13" w:rsidRPr="00CE08A5" w:rsidRDefault="00886C13" w:rsidP="00886C13">
      <w:pPr>
        <w:jc w:val="center"/>
        <w:rPr>
          <w:rFonts w:ascii="GHEA Grapalat" w:hAnsi="GHEA Grapalat"/>
          <w:b/>
          <w:sz w:val="18"/>
          <w:szCs w:val="18"/>
          <w:lang w:val="af-ZA"/>
        </w:rPr>
      </w:pPr>
    </w:p>
    <w:p w:rsidR="00886C13" w:rsidRPr="00CE08A5" w:rsidRDefault="00886C13" w:rsidP="00886C13">
      <w:pPr>
        <w:jc w:val="center"/>
        <w:rPr>
          <w:rFonts w:ascii="GHEA Grapalat" w:hAnsi="GHEA Grapalat" w:cs="Arial"/>
          <w:b/>
          <w:sz w:val="18"/>
          <w:szCs w:val="18"/>
          <w:lang w:val="af-ZA"/>
        </w:rPr>
      </w:pPr>
      <w:r w:rsidRPr="00CE08A5">
        <w:rPr>
          <w:rFonts w:ascii="GHEA Grapalat" w:hAnsi="GHEA Grapalat"/>
          <w:b/>
          <w:sz w:val="18"/>
          <w:szCs w:val="18"/>
          <w:lang w:val="af-ZA"/>
        </w:rPr>
        <w:t xml:space="preserve">11. </w:t>
      </w:r>
      <w:r w:rsidRPr="00CE08A5">
        <w:rPr>
          <w:rFonts w:ascii="GHEA Grapalat" w:hAnsi="GHEA Grapalat" w:cs="Sylfaen"/>
          <w:b/>
          <w:sz w:val="18"/>
          <w:szCs w:val="18"/>
          <w:lang w:val="af-ZA"/>
        </w:rPr>
        <w:t>ԸՆԹԱՑԱԿԱՐԳԸ</w:t>
      </w:r>
      <w:r w:rsidRPr="00CE08A5">
        <w:rPr>
          <w:rFonts w:ascii="GHEA Grapalat" w:hAnsi="GHEA Grapalat" w:cs="Arial"/>
          <w:b/>
          <w:sz w:val="18"/>
          <w:szCs w:val="18"/>
          <w:lang w:val="af-ZA"/>
        </w:rPr>
        <w:t xml:space="preserve"> </w:t>
      </w:r>
      <w:r w:rsidRPr="00CE08A5">
        <w:rPr>
          <w:rFonts w:ascii="GHEA Grapalat" w:hAnsi="GHEA Grapalat" w:cs="Sylfaen"/>
          <w:b/>
          <w:sz w:val="18"/>
          <w:szCs w:val="18"/>
          <w:lang w:val="af-ZA"/>
        </w:rPr>
        <w:t>ՉԿԱՅԱՑԱԾ</w:t>
      </w:r>
      <w:r w:rsidRPr="00CE08A5">
        <w:rPr>
          <w:rFonts w:ascii="GHEA Grapalat" w:hAnsi="GHEA Grapalat" w:cs="Arial"/>
          <w:b/>
          <w:sz w:val="18"/>
          <w:szCs w:val="18"/>
          <w:lang w:val="af-ZA"/>
        </w:rPr>
        <w:t xml:space="preserve"> </w:t>
      </w:r>
      <w:r w:rsidRPr="00CE08A5">
        <w:rPr>
          <w:rFonts w:ascii="GHEA Grapalat" w:hAnsi="GHEA Grapalat" w:cs="Sylfaen"/>
          <w:b/>
          <w:sz w:val="18"/>
          <w:szCs w:val="18"/>
          <w:lang w:val="af-ZA"/>
        </w:rPr>
        <w:t>ՀԱՅՏԱՐԱՐԵԼԸ</w:t>
      </w:r>
    </w:p>
    <w:p w:rsidR="00886C13" w:rsidRPr="00CE08A5" w:rsidRDefault="00886C13" w:rsidP="00886C13">
      <w:pPr>
        <w:jc w:val="center"/>
        <w:rPr>
          <w:rFonts w:ascii="GHEA Grapalat" w:hAnsi="GHEA Grapalat"/>
          <w:b/>
          <w:sz w:val="18"/>
          <w:szCs w:val="18"/>
          <w:lang w:val="af-ZA"/>
        </w:rPr>
      </w:pP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sz w:val="18"/>
          <w:szCs w:val="18"/>
          <w:lang w:val="af-ZA"/>
        </w:rPr>
        <w:t>11.</w:t>
      </w:r>
      <w:r w:rsidRPr="00CE08A5">
        <w:rPr>
          <w:rFonts w:ascii="GHEA Grapalat" w:hAnsi="GHEA Grapalat" w:cs="Sylfaen"/>
          <w:sz w:val="18"/>
          <w:szCs w:val="18"/>
          <w:lang w:val="af-ZA"/>
        </w:rPr>
        <w:t xml:space="preserve">1 </w:t>
      </w:r>
      <w:r w:rsidRPr="00CE08A5">
        <w:rPr>
          <w:rFonts w:ascii="GHEA Grapalat" w:hAnsi="GHEA Grapalat" w:cs="Sylfaen"/>
          <w:sz w:val="18"/>
          <w:szCs w:val="18"/>
          <w:lang w:val="ru-RU"/>
        </w:rPr>
        <w:t>Օրենքի</w:t>
      </w:r>
      <w:r w:rsidRPr="00CE08A5">
        <w:rPr>
          <w:rFonts w:ascii="GHEA Grapalat" w:hAnsi="GHEA Grapalat" w:cs="Sylfaen"/>
          <w:sz w:val="18"/>
          <w:szCs w:val="18"/>
          <w:lang w:val="af-ZA"/>
        </w:rPr>
        <w:t xml:space="preserve"> 37-</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հոդվածի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համաձայն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չկայացած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 </w:t>
      </w:r>
      <w:r w:rsidRPr="00CE08A5">
        <w:rPr>
          <w:rFonts w:ascii="GHEA Grapalat" w:hAnsi="GHEA Grapalat" w:cs="Sylfaen"/>
          <w:sz w:val="18"/>
          <w:szCs w:val="18"/>
          <w:lang w:val="ru-RU"/>
        </w:rPr>
        <w:t>հայտերից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ոչ</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մեկը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համապատասխանում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պայմաններին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vertAlign w:val="superscript"/>
          <w:lang w:val="af-ZA"/>
        </w:rPr>
      </w:pPr>
      <w:r w:rsidRPr="00CE08A5">
        <w:rPr>
          <w:rFonts w:ascii="GHEA Grapalat" w:hAnsi="GHEA Grapalat" w:cs="Sylfaen"/>
          <w:sz w:val="18"/>
          <w:szCs w:val="18"/>
          <w:lang w:val="af-ZA"/>
        </w:rPr>
        <w:t xml:space="preserve">2) </w:t>
      </w:r>
      <w:r w:rsidRPr="00CE08A5">
        <w:rPr>
          <w:rFonts w:ascii="GHEA Grapalat" w:hAnsi="GHEA Grapalat" w:cs="Sylfaen"/>
          <w:sz w:val="18"/>
          <w:szCs w:val="18"/>
          <w:lang w:val="ru-RU"/>
        </w:rPr>
        <w:t>դադարում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գոյություն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ունենալ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պահանջը</w:t>
      </w:r>
      <w:r w:rsidRPr="00CE08A5">
        <w:rPr>
          <w:rFonts w:ascii="GHEA Grapalat" w:hAnsi="GHEA Grapalat" w:cs="Sylfaen"/>
          <w:sz w:val="18"/>
          <w:szCs w:val="18"/>
          <w:lang w:val="hy-AM"/>
        </w:rPr>
        <w:t>: Ընդ որում պ</w:t>
      </w:r>
      <w:r w:rsidRPr="00CE08A5">
        <w:rPr>
          <w:rFonts w:ascii="GHEA Grapalat" w:hAnsi="GHEA Grapalat" w:cs="Sylfaen"/>
          <w:sz w:val="18"/>
          <w:szCs w:val="18"/>
          <w:lang w:val="ru-RU"/>
        </w:rPr>
        <w:t>ետության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համայնքների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կարիքների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կազմակերպված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ամբողջությամբ</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չկայացած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համապատասխանաբար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Հայաստանի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Հանրապետության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կառավարության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համայնքի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ավագանու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պատվիրատուների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ընդհանուր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կառավարումն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իրականացնող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լիազորված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մարմնի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ղեկավարի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իսկ</w:t>
      </w:r>
      <w:r w:rsidRPr="00CE08A5">
        <w:rPr>
          <w:rFonts w:ascii="GHEA Grapalat" w:hAnsi="GHEA Grapalat" w:cs="Sylfaen"/>
          <w:sz w:val="18"/>
          <w:szCs w:val="18"/>
          <w:lang w:val="af-ZA"/>
        </w:rPr>
        <w:t xml:space="preserve"> </w:t>
      </w:r>
      <w:r w:rsidRPr="00CE08A5">
        <w:rPr>
          <w:rFonts w:ascii="GHEA Grapalat" w:hAnsi="GHEA Grapalat" w:cs="Sylfaen"/>
          <w:sz w:val="18"/>
          <w:szCs w:val="18"/>
        </w:rPr>
        <w:t>հիմնադրամների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հոգաբարձուների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խորհրդի</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հիման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վրա</w:t>
      </w:r>
      <w:r w:rsidRPr="00CE08A5">
        <w:rPr>
          <w:rStyle w:val="af6"/>
          <w:rFonts w:ascii="GHEA Grapalat" w:hAnsi="GHEA Grapalat" w:cs="Sylfaen"/>
          <w:color w:val="FFFFFF"/>
          <w:sz w:val="18"/>
          <w:szCs w:val="18"/>
        </w:rPr>
        <w:footnoteReference w:id="6"/>
      </w:r>
      <w:r w:rsidRPr="00CE08A5">
        <w:rPr>
          <w:rFonts w:ascii="GHEA Grapalat" w:hAnsi="GHEA Grapalat" w:cs="Sylfaen"/>
          <w:sz w:val="18"/>
          <w:szCs w:val="18"/>
          <w:lang w:val="hy-AM"/>
        </w:rPr>
        <w:t>:</w:t>
      </w:r>
      <w:r w:rsidRPr="00CE08A5">
        <w:rPr>
          <w:rFonts w:ascii="GHEA Grapalat" w:hAnsi="GHEA Grapalat" w:cs="Sylfaen"/>
          <w:sz w:val="18"/>
          <w:szCs w:val="18"/>
          <w:vertAlign w:val="superscript"/>
          <w:lang w:val="af-ZA"/>
        </w:rPr>
        <w:t>14</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3) </w:t>
      </w:r>
      <w:r w:rsidRPr="00CE08A5">
        <w:rPr>
          <w:rFonts w:ascii="GHEA Grapalat" w:hAnsi="GHEA Grapalat" w:cs="Sylfaen"/>
          <w:sz w:val="18"/>
          <w:szCs w:val="18"/>
          <w:lang w:val="hy-AM"/>
        </w:rPr>
        <w:t>ոչ</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մի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հայտ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չի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ներկայացվել</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4)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կնքվում։</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11.2 Գ</w:t>
      </w:r>
      <w:r w:rsidRPr="00CE08A5">
        <w:rPr>
          <w:rFonts w:ascii="GHEA Grapalat" w:hAnsi="GHEA Grapalat" w:cs="Sylfaen"/>
          <w:sz w:val="18"/>
          <w:szCs w:val="18"/>
          <w:lang w:val="ru-RU"/>
        </w:rPr>
        <w:t>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չկայացած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հայտարարվելու</w:t>
      </w:r>
      <w:r w:rsidRPr="00CE08A5">
        <w:rPr>
          <w:rFonts w:ascii="GHEA Grapalat" w:hAnsi="GHEA Grapalat" w:cs="Sylfaen"/>
          <w:sz w:val="18"/>
          <w:szCs w:val="18"/>
        </w:rPr>
        <w:t>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պ</w:t>
      </w:r>
      <w:r w:rsidRPr="00CE08A5">
        <w:rPr>
          <w:rFonts w:ascii="GHEA Grapalat" w:hAnsi="GHEA Grapalat" w:cs="Sylfaen"/>
          <w:sz w:val="18"/>
          <w:szCs w:val="18"/>
          <w:lang w:val="ru-RU"/>
        </w:rPr>
        <w:t>ատվիրատուն</w:t>
      </w:r>
      <w:r w:rsidRPr="00CE08A5">
        <w:rPr>
          <w:rFonts w:ascii="GHEA Grapalat" w:hAnsi="GHEA Grapalat" w:cs="Sylfaen"/>
          <w:sz w:val="18"/>
          <w:szCs w:val="18"/>
          <w:lang w:val="af-ZA"/>
        </w:rPr>
        <w:t xml:space="preserve"> տեղեկագրում հրապարակում է </w:t>
      </w:r>
      <w:r w:rsidRPr="00CE08A5">
        <w:rPr>
          <w:rFonts w:ascii="GHEA Grapalat" w:hAnsi="GHEA Grapalat" w:cs="Sylfaen"/>
          <w:sz w:val="18"/>
          <w:szCs w:val="18"/>
          <w:lang w:val="ru-RU"/>
        </w:rPr>
        <w:t>հայտարարություն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չկայացած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հիմնավորումը։</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p>
    <w:p w:rsidR="00886C13" w:rsidRPr="00CE08A5" w:rsidRDefault="00886C13" w:rsidP="00886C13">
      <w:pPr>
        <w:pStyle w:val="a3"/>
        <w:spacing w:line="240" w:lineRule="auto"/>
        <w:rPr>
          <w:rFonts w:ascii="GHEA Grapalat" w:hAnsi="GHEA Grapalat"/>
          <w:i w:val="0"/>
          <w:sz w:val="18"/>
          <w:szCs w:val="18"/>
          <w:u w:val="single"/>
          <w:lang w:val="af-ZA"/>
        </w:rPr>
      </w:pPr>
    </w:p>
    <w:p w:rsidR="00886C13" w:rsidRPr="00CE08A5" w:rsidRDefault="00886C13" w:rsidP="00886C13">
      <w:pPr>
        <w:jc w:val="center"/>
        <w:rPr>
          <w:rFonts w:ascii="GHEA Grapalat" w:hAnsi="GHEA Grapalat"/>
          <w:b/>
          <w:sz w:val="18"/>
          <w:szCs w:val="18"/>
          <w:lang w:val="af-ZA"/>
        </w:rPr>
      </w:pPr>
      <w:r w:rsidRPr="00CE08A5">
        <w:rPr>
          <w:rFonts w:ascii="GHEA Grapalat" w:hAnsi="GHEA Grapalat"/>
          <w:b/>
          <w:sz w:val="18"/>
          <w:szCs w:val="18"/>
          <w:lang w:val="af-ZA"/>
        </w:rPr>
        <w:t xml:space="preserve">12. ԳՆՄԱՆ ԳՈՐԾԸՆԹԱՑԻ ՀԵՏ ԿԱՊՎԱԾ ԳՈՐԾՈՂՈՒԹՅՈՒՆՆԵՐԸ ԵՎ (ԿԱՄ) </w:t>
      </w:r>
    </w:p>
    <w:p w:rsidR="00886C13" w:rsidRPr="00CE08A5" w:rsidRDefault="00886C13" w:rsidP="00886C13">
      <w:pPr>
        <w:jc w:val="center"/>
        <w:rPr>
          <w:rFonts w:ascii="GHEA Grapalat" w:hAnsi="GHEA Grapalat"/>
          <w:b/>
          <w:sz w:val="18"/>
          <w:szCs w:val="18"/>
          <w:lang w:val="af-ZA"/>
        </w:rPr>
      </w:pPr>
      <w:r w:rsidRPr="00CE08A5">
        <w:rPr>
          <w:rFonts w:ascii="GHEA Grapalat" w:hAnsi="GHEA Grapalat"/>
          <w:b/>
          <w:sz w:val="18"/>
          <w:szCs w:val="18"/>
          <w:lang w:val="af-ZA"/>
        </w:rPr>
        <w:t xml:space="preserve">ԸՆԴՈՒՆՎԱԾ ՈՐՈՇՈՒՄՆԵՐԸ ԲՈՂՈՔԱՐԿԵԼՈՒ ՄԱՍՆԱԿՑԻ </w:t>
      </w:r>
    </w:p>
    <w:p w:rsidR="00886C13" w:rsidRPr="00CE08A5" w:rsidRDefault="00886C13" w:rsidP="00886C13">
      <w:pPr>
        <w:jc w:val="center"/>
        <w:rPr>
          <w:rFonts w:ascii="GHEA Grapalat" w:hAnsi="GHEA Grapalat"/>
          <w:b/>
          <w:sz w:val="18"/>
          <w:szCs w:val="18"/>
          <w:lang w:val="af-ZA"/>
        </w:rPr>
      </w:pPr>
      <w:r w:rsidRPr="00CE08A5">
        <w:rPr>
          <w:rFonts w:ascii="GHEA Grapalat" w:hAnsi="GHEA Grapalat"/>
          <w:b/>
          <w:sz w:val="18"/>
          <w:szCs w:val="18"/>
          <w:lang w:val="af-ZA"/>
        </w:rPr>
        <w:t>ԻՐԱՎՈՒՆՔԸ ԵՎ ԿԱՐԳԸ</w:t>
      </w:r>
    </w:p>
    <w:p w:rsidR="00886C13" w:rsidRPr="00CE08A5" w:rsidRDefault="00886C13" w:rsidP="00886C13">
      <w:pPr>
        <w:jc w:val="center"/>
        <w:rPr>
          <w:rFonts w:ascii="GHEA Grapalat" w:hAnsi="GHEA Grapalat"/>
          <w:b/>
          <w:sz w:val="18"/>
          <w:szCs w:val="18"/>
          <w:lang w:val="af-ZA"/>
        </w:rPr>
      </w:pP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12.1</w:t>
      </w:r>
      <w:r w:rsidRPr="00CE08A5">
        <w:rPr>
          <w:rFonts w:ascii="GHEA Grapalat" w:hAnsi="GHEA Grapalat"/>
          <w:sz w:val="18"/>
          <w:szCs w:val="18"/>
          <w:lang w:val="af-ZA"/>
        </w:rPr>
        <w:t xml:space="preserve">  </w:t>
      </w:r>
      <w:r w:rsidRPr="00CE08A5">
        <w:rPr>
          <w:rFonts w:ascii="GHEA Grapalat" w:hAnsi="GHEA Grapalat" w:cs="Sylfaen"/>
          <w:sz w:val="18"/>
          <w:szCs w:val="18"/>
          <w:lang w:val="ru-RU"/>
        </w:rPr>
        <w:t>Յուրաքանչյուր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բողոքարկելու</w:t>
      </w:r>
      <w:r w:rsidRPr="00CE08A5">
        <w:rPr>
          <w:rFonts w:ascii="GHEA Grapalat" w:hAnsi="GHEA Grapalat" w:cs="Sylfaen"/>
          <w:sz w:val="18"/>
          <w:szCs w:val="18"/>
          <w:lang w:val="af-ZA"/>
        </w:rPr>
        <w:t xml:space="preserve"> պ</w:t>
      </w:r>
      <w:r w:rsidRPr="00CE08A5">
        <w:rPr>
          <w:rFonts w:ascii="GHEA Grapalat" w:hAnsi="GHEA Grapalat" w:cs="Sylfaen"/>
          <w:sz w:val="18"/>
          <w:szCs w:val="18"/>
          <w:lang w:val="ru-RU"/>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Mariam" w:hAnsi="GHEA Mariam" w:cs="Sylfaen"/>
          <w:sz w:val="18"/>
          <w:szCs w:val="18"/>
          <w:lang w:val="af-ZA"/>
        </w:rPr>
        <w:t xml:space="preserve"> </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գործողությունները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անգործությունը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որոշումները։</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12.2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թվում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rPr>
        <w:t>քննման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հարաբերությունները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վարչական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հարաբերություններ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դրանք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կարգավորվում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Հայաստանի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Հանարապետության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քաղաքացիաիրավական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հարաբերությունները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կարգավորող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օրենսդրությամբ։</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12.3  </w:t>
      </w:r>
      <w:r w:rsidRPr="00CE08A5">
        <w:rPr>
          <w:rFonts w:ascii="GHEA Grapalat" w:hAnsi="GHEA Grapalat" w:cs="Sylfaen"/>
          <w:sz w:val="18"/>
          <w:szCs w:val="18"/>
          <w:lang w:val="ru-RU"/>
        </w:rPr>
        <w:t>Յուրաքանչյուր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Օրենքի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համաձայն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 </w:t>
      </w:r>
      <w:r w:rsidRPr="00CE08A5">
        <w:rPr>
          <w:rFonts w:ascii="GHEA Grapalat" w:hAnsi="GHEA Grapalat" w:cs="Sylfaen"/>
          <w:sz w:val="18"/>
          <w:szCs w:val="18"/>
          <w:lang w:val="ru-RU"/>
        </w:rPr>
        <w:t>նախքան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պայմանագրի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բողոքարկելու</w:t>
      </w:r>
      <w:r w:rsidRPr="00CE08A5">
        <w:rPr>
          <w:rFonts w:ascii="GHEA Grapalat" w:hAnsi="GHEA Grapalat" w:cs="Sylfaen"/>
          <w:sz w:val="18"/>
          <w:szCs w:val="18"/>
          <w:lang w:val="af-ZA"/>
        </w:rPr>
        <w:t xml:space="preserve"> պ</w:t>
      </w:r>
      <w:r w:rsidRPr="00CE08A5">
        <w:rPr>
          <w:rFonts w:ascii="GHEA Grapalat" w:hAnsi="GHEA Grapalat" w:cs="Sylfaen"/>
          <w:sz w:val="18"/>
          <w:szCs w:val="18"/>
          <w:lang w:val="ru-RU"/>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գործողությունները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անգործությունը</w:t>
      </w:r>
      <w:r w:rsidRPr="00CE08A5">
        <w:rPr>
          <w:rFonts w:ascii="GHEA Grapalat" w:hAnsi="GHEA Grapalat" w:cs="Sylfaen"/>
          <w:sz w:val="18"/>
          <w:szCs w:val="18"/>
          <w:lang w:val="af-ZA"/>
        </w:rPr>
        <w:t xml:space="preserve">) և </w:t>
      </w:r>
      <w:r w:rsidRPr="00CE08A5">
        <w:rPr>
          <w:rFonts w:ascii="GHEA Grapalat" w:hAnsi="GHEA Grapalat" w:cs="Sylfaen"/>
          <w:sz w:val="18"/>
          <w:szCs w:val="18"/>
          <w:lang w:val="ru-RU"/>
        </w:rPr>
        <w:t>որոշումները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bookmarkStart w:id="6" w:name="_Hlk9264573"/>
      <w:r w:rsidRPr="00CE08A5">
        <w:rPr>
          <w:rFonts w:ascii="GHEA Grapalat" w:hAnsi="GHEA Grapalat" w:cs="Sylfaen"/>
          <w:sz w:val="18"/>
          <w:szCs w:val="18"/>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2) </w:t>
      </w:r>
      <w:r w:rsidRPr="00CE08A5">
        <w:rPr>
          <w:rFonts w:ascii="GHEA Grapalat" w:hAnsi="GHEA Grapalat" w:cs="Sylfaen"/>
          <w:sz w:val="18"/>
          <w:szCs w:val="18"/>
          <w:lang w:val="ru-RU"/>
        </w:rPr>
        <w:t>դատական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կարգով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պ</w:t>
      </w:r>
      <w:r w:rsidRPr="00CE08A5">
        <w:rPr>
          <w:rFonts w:ascii="GHEA Grapalat" w:hAnsi="GHEA Grapalat" w:cs="Sylfaen"/>
          <w:sz w:val="18"/>
          <w:szCs w:val="18"/>
          <w:lang w:val="ru-RU"/>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գործողությունները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անգործությունը</w:t>
      </w:r>
      <w:r w:rsidRPr="00CE08A5">
        <w:rPr>
          <w:rFonts w:ascii="GHEA Grapalat" w:hAnsi="GHEA Grapalat" w:cs="Sylfaen"/>
          <w:sz w:val="18"/>
          <w:szCs w:val="18"/>
          <w:lang w:val="af-ZA"/>
        </w:rPr>
        <w:t xml:space="preserve">) և </w:t>
      </w:r>
      <w:r w:rsidRPr="00CE08A5">
        <w:rPr>
          <w:rFonts w:ascii="GHEA Grapalat" w:hAnsi="GHEA Grapalat" w:cs="Sylfaen"/>
          <w:sz w:val="18"/>
          <w:szCs w:val="18"/>
          <w:lang w:val="ru-RU"/>
        </w:rPr>
        <w:t>որոշումները։</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12.4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 </w:t>
      </w:r>
      <w:r w:rsidRPr="00CE08A5">
        <w:rPr>
          <w:rFonts w:ascii="GHEA Grapalat" w:hAnsi="GHEA Grapalat" w:cs="Sylfaen"/>
          <w:sz w:val="18"/>
          <w:szCs w:val="18"/>
          <w:lang w:val="ru-RU"/>
        </w:rPr>
        <w:t>պայմանագիր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ապա</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w:t>
      </w:r>
      <w:r w:rsidRPr="00CE08A5">
        <w:rPr>
          <w:rFonts w:ascii="GHEA Grapalat" w:hAnsi="GHEA Grapalat" w:cs="Sylfaen"/>
          <w:sz w:val="18"/>
          <w:szCs w:val="18"/>
        </w:rPr>
        <w:t>ն</w:t>
      </w:r>
      <w:r w:rsidRPr="00CE08A5">
        <w:rPr>
          <w:rFonts w:ascii="GHEA Grapalat" w:hAnsi="GHEA Grapalat" w:cs="Sylfaen"/>
          <w:sz w:val="18"/>
          <w:szCs w:val="18"/>
          <w:lang w:val="ru-RU"/>
        </w:rPr>
        <w:t>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lang w:val="af-ZA"/>
        </w:rPr>
        <w:t xml:space="preserve"> 1-</w:t>
      </w:r>
      <w:r w:rsidRPr="00CE08A5">
        <w:rPr>
          <w:rFonts w:ascii="GHEA Grapalat" w:hAnsi="GHEA Grapalat" w:cs="Sylfaen"/>
          <w:sz w:val="18"/>
          <w:szCs w:val="18"/>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մասի</w:t>
      </w:r>
      <w:r w:rsidRPr="00CE08A5">
        <w:rPr>
          <w:rFonts w:ascii="GHEA Grapalat" w:hAnsi="GHEA Grapalat" w:cs="Sylfaen"/>
          <w:sz w:val="18"/>
          <w:szCs w:val="18"/>
          <w:lang w:val="af-ZA"/>
        </w:rPr>
        <w:t xml:space="preserve"> 8.28-</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կետով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անգործության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ժամանակահատվածում</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2)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առարկայի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բնութագրերը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ապա</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w:t>
      </w:r>
      <w:r w:rsidRPr="00CE08A5">
        <w:rPr>
          <w:rFonts w:ascii="GHEA Grapalat" w:hAnsi="GHEA Grapalat" w:cs="Sylfaen"/>
          <w:sz w:val="18"/>
          <w:szCs w:val="18"/>
        </w:rPr>
        <w:t>ն</w:t>
      </w:r>
      <w:r w:rsidRPr="00CE08A5">
        <w:rPr>
          <w:rFonts w:ascii="GHEA Grapalat" w:hAnsi="GHEA Grapalat" w:cs="Sylfaen"/>
          <w:sz w:val="18"/>
          <w:szCs w:val="18"/>
          <w:lang w:val="ru-RU"/>
        </w:rPr>
        <w:t>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մինչև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վերջնաժամկետը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rPr>
        <w:t>լրանալը</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12.5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ստորագրված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դրանում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ներառելով</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անվանումը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անունը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ազգանունը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հաստատող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պատճենը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հասցեն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2) պ</w:t>
      </w:r>
      <w:r w:rsidRPr="00CE08A5">
        <w:rPr>
          <w:rFonts w:ascii="GHEA Grapalat" w:hAnsi="GHEA Grapalat" w:cs="Sylfaen"/>
          <w:sz w:val="18"/>
          <w:szCs w:val="18"/>
          <w:lang w:val="ru-RU"/>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անվանումը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հասցեն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3) </w:t>
      </w:r>
      <w:r w:rsidRPr="00CE08A5">
        <w:rPr>
          <w:rFonts w:ascii="GHEA Grapalat" w:hAnsi="GHEA Grapalat" w:cs="Sylfaen"/>
          <w:sz w:val="18"/>
          <w:szCs w:val="18"/>
          <w:lang w:val="ru-RU"/>
        </w:rPr>
        <w:t>բողոքարկվող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ծածկագիրը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առարկան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4) </w:t>
      </w:r>
      <w:r w:rsidRPr="00CE08A5">
        <w:rPr>
          <w:rFonts w:ascii="GHEA Grapalat" w:hAnsi="GHEA Grapalat" w:cs="Sylfaen"/>
          <w:sz w:val="18"/>
          <w:szCs w:val="18"/>
          <w:lang w:val="ru-RU"/>
        </w:rPr>
        <w:t>վեճի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առարկան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5)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հիմքերը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ապացույցները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eastAsia="ru-RU"/>
        </w:rPr>
      </w:pPr>
      <w:r w:rsidRPr="00CE08A5">
        <w:rPr>
          <w:rFonts w:ascii="GHEA Grapalat" w:hAnsi="GHEA Grapalat" w:cs="Sylfaen"/>
          <w:sz w:val="18"/>
          <w:szCs w:val="18"/>
          <w:lang w:val="af-ZA"/>
        </w:rPr>
        <w:t xml:space="preserve">6) </w:t>
      </w:r>
      <w:r w:rsidRPr="00CE08A5">
        <w:rPr>
          <w:rFonts w:ascii="GHEA Grapalat" w:hAnsi="GHEA Grapalat" w:cs="Sylfaen"/>
          <w:sz w:val="18"/>
          <w:szCs w:val="18"/>
          <w:lang w:val="ru-RU"/>
        </w:rPr>
        <w:t>բողոքարկման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կատարած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լինելը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հիմնավորող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պատճենը</w:t>
      </w:r>
      <w:r w:rsidRPr="00CE08A5">
        <w:rPr>
          <w:rFonts w:ascii="GHEA Grapalat" w:hAnsi="GHEA Grapalat" w:cs="Sylfaen"/>
          <w:sz w:val="18"/>
          <w:szCs w:val="18"/>
          <w:lang w:val="af-ZA"/>
        </w:rPr>
        <w:t xml:space="preserve">: </w:t>
      </w:r>
      <w:r w:rsidRPr="00CE08A5">
        <w:rPr>
          <w:rFonts w:ascii="GHEA Grapalat" w:hAnsi="GHEA Grapalat" w:cs="Sylfaen"/>
          <w:sz w:val="18"/>
          <w:szCs w:val="18"/>
        </w:rPr>
        <w:t>Ը</w:t>
      </w:r>
      <w:r w:rsidRPr="00CE08A5">
        <w:rPr>
          <w:rFonts w:ascii="GHEA Grapalat" w:hAnsi="GHEA Grapalat" w:cs="Sylfaen"/>
          <w:sz w:val="18"/>
          <w:szCs w:val="18"/>
          <w:lang w:val="ru-RU"/>
        </w:rPr>
        <w:t>նդ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չափը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կազմում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30 </w:t>
      </w:r>
      <w:r w:rsidRPr="00CE08A5">
        <w:rPr>
          <w:rFonts w:ascii="GHEA Grapalat" w:hAnsi="GHEA Grapalat" w:cs="Sylfaen"/>
          <w:sz w:val="18"/>
          <w:szCs w:val="18"/>
          <w:lang w:val="ru-RU"/>
        </w:rPr>
        <w:t>հազար</w:t>
      </w:r>
      <w:r w:rsidRPr="00CE08A5">
        <w:rPr>
          <w:rFonts w:ascii="GHEA Grapalat" w:hAnsi="GHEA Grapalat" w:cs="Sylfaen"/>
          <w:sz w:val="18"/>
          <w:szCs w:val="18"/>
          <w:lang w:val="af-ZA"/>
        </w:rPr>
        <w:t xml:space="preserve"> ՀՀ </w:t>
      </w:r>
      <w:r w:rsidRPr="00CE08A5">
        <w:rPr>
          <w:rFonts w:ascii="GHEA Grapalat" w:hAnsi="GHEA Grapalat" w:cs="Sylfaen"/>
          <w:sz w:val="18"/>
          <w:szCs w:val="18"/>
          <w:lang w:val="ru-RU"/>
        </w:rPr>
        <w:t>դրամ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ՀՀ</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պետական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բյուջե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նպատակով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լիազորված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մարմնի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անվամբ</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բացված</w:t>
      </w:r>
      <w:r w:rsidRPr="00CE08A5">
        <w:rPr>
          <w:rFonts w:ascii="GHEA Grapalat" w:hAnsi="GHEA Grapalat" w:cs="Sylfaen"/>
          <w:sz w:val="18"/>
          <w:szCs w:val="18"/>
          <w:lang w:val="af-ZA"/>
        </w:rPr>
        <w:t xml:space="preserve"> </w:t>
      </w:r>
      <w:r w:rsidRPr="00CE08A5">
        <w:rPr>
          <w:rFonts w:ascii="GHEA Grapalat" w:hAnsi="GHEA Grapalat"/>
          <w:sz w:val="18"/>
          <w:szCs w:val="18"/>
          <w:lang w:val="af-ZA"/>
        </w:rPr>
        <w:t>«</w:t>
      </w:r>
      <w:r w:rsidRPr="00CE08A5">
        <w:rPr>
          <w:rFonts w:ascii="GHEA Grapalat" w:hAnsi="GHEA Grapalat" w:cs="Sylfaen"/>
          <w:sz w:val="18"/>
          <w:szCs w:val="18"/>
          <w:lang w:val="af-ZA"/>
        </w:rPr>
        <w:t>900008000482</w:t>
      </w:r>
      <w:r w:rsidRPr="00CE08A5">
        <w:rPr>
          <w:rFonts w:ascii="GHEA Grapalat" w:hAnsi="GHEA Grapalat"/>
          <w:sz w:val="18"/>
          <w:szCs w:val="18"/>
          <w:lang w:val="af-ZA"/>
        </w:rPr>
        <w:t>»</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գանձապետական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հաշվին</w:t>
      </w:r>
      <w:r w:rsidRPr="00CE08A5">
        <w:rPr>
          <w:rFonts w:ascii="GHEA Grapalat" w:hAnsi="GHEA Grapalat" w:cs="Sylfaen"/>
          <w:sz w:val="18"/>
          <w:szCs w:val="18"/>
          <w:lang w:val="af-ZA"/>
        </w:rPr>
        <w:t>:</w:t>
      </w:r>
      <w:r w:rsidRPr="00CE08A5">
        <w:rPr>
          <w:rFonts w:ascii="GHEA Grapalat" w:hAnsi="GHEA Grapalat" w:cs="Sylfaen"/>
          <w:sz w:val="18"/>
          <w:szCs w:val="18"/>
          <w:lang w:val="af-ZA" w:eastAsia="ru-RU"/>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7) </w:t>
      </w:r>
      <w:r w:rsidRPr="00CE08A5">
        <w:rPr>
          <w:rFonts w:ascii="GHEA Grapalat" w:hAnsi="GHEA Grapalat" w:cs="Sylfaen"/>
          <w:sz w:val="18"/>
          <w:szCs w:val="18"/>
          <w:lang w:val="ru-RU"/>
        </w:rPr>
        <w:t>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բանկի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անվանումը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հաշվեհամարը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որի</w:t>
      </w:r>
      <w:r w:rsidRPr="00CE08A5">
        <w:rPr>
          <w:rFonts w:ascii="GHEA Grapalat" w:hAnsi="GHEA Grapalat" w:cs="Sylfaen"/>
          <w:sz w:val="18"/>
          <w:szCs w:val="18"/>
        </w:rPr>
        <w:t>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բավարարվելու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պետք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փոխանցվի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8) </w:t>
      </w:r>
      <w:r w:rsidRPr="00CE08A5">
        <w:rPr>
          <w:rFonts w:ascii="GHEA Grapalat" w:hAnsi="GHEA Grapalat" w:cs="Sylfaen"/>
          <w:sz w:val="18"/>
          <w:szCs w:val="18"/>
          <w:lang w:val="ru-RU"/>
        </w:rPr>
        <w:t>այլ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անհրաժեշտ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տեղեկություններ։</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CE08A5">
        <w:rPr>
          <w:rFonts w:ascii="Calibri" w:hAnsi="Calibri" w:cs="Calibri"/>
          <w:sz w:val="18"/>
          <w:szCs w:val="18"/>
          <w:lang w:val="af-ZA"/>
        </w:rPr>
        <w:t> </w:t>
      </w:r>
      <w:r w:rsidRPr="00CE08A5">
        <w:rPr>
          <w:rFonts w:ascii="GHEA Grapalat" w:hAnsi="GHEA Grapalat" w:cs="Sylfaen"/>
          <w:sz w:val="18"/>
          <w:szCs w:val="18"/>
          <w:lang w:val="af-ZA"/>
        </w:rPr>
        <w:t xml:space="preserve">  12.7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թվում</w:t>
      </w:r>
      <w:r w:rsidRPr="00CE08A5">
        <w:rPr>
          <w:rFonts w:ascii="GHEA Grapalat" w:hAnsi="GHEA Grapalat" w:cs="Sylfaen"/>
          <w:sz w:val="18"/>
          <w:szCs w:val="18"/>
        </w:rPr>
        <w:t>՝</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բավարարվելու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lastRenderedPageBreak/>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տեղեկագրում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հրապարակվելուն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տվյալ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լիազորված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մարմնին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տրամադրում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կատարած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լինելը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հավաստող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պատճենը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բանկի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անվանումը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հաշվեհամարը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պետք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փոխանցվի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վերադարձվող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գումարը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Լ</w:t>
      </w:r>
      <w:r w:rsidRPr="00CE08A5">
        <w:rPr>
          <w:rFonts w:ascii="GHEA Grapalat" w:hAnsi="GHEA Grapalat" w:cs="Sylfaen"/>
          <w:sz w:val="18"/>
          <w:szCs w:val="18"/>
          <w:lang w:val="ru-RU"/>
        </w:rPr>
        <w:t>իազորված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մարմինը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կետում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պատճենը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ստանալու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հինգ</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փոխանցում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վճարած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բանկային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հաշվին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փոխանցելու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միջոցով</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12.8 </w:t>
      </w:r>
      <w:bookmarkStart w:id="7" w:name="_Hlk9264773"/>
      <w:r w:rsidRPr="00CE08A5">
        <w:rPr>
          <w:rFonts w:ascii="GHEA Grapalat" w:hAnsi="GHEA Grapalat" w:cs="Sylfaen"/>
          <w:sz w:val="18"/>
          <w:szCs w:val="18"/>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CE08A5">
        <w:rPr>
          <w:rFonts w:ascii="GHEA Grapalat" w:hAnsi="GHEA Grapalat" w:cs="Sylfaen"/>
          <w:sz w:val="18"/>
          <w:szCs w:val="18"/>
          <w:lang w:val="ru-RU"/>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lang w:val="af-ZA"/>
        </w:rPr>
        <w:t xml:space="preserve"> 1-</w:t>
      </w:r>
      <w:r w:rsidRPr="00CE08A5">
        <w:rPr>
          <w:rFonts w:ascii="GHEA Grapalat" w:hAnsi="GHEA Grapalat" w:cs="Sylfaen"/>
          <w:sz w:val="18"/>
          <w:szCs w:val="18"/>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մասի</w:t>
      </w:r>
      <w:r w:rsidRPr="00CE08A5">
        <w:rPr>
          <w:rFonts w:ascii="GHEA Grapalat" w:hAnsi="GHEA Grapalat" w:cs="Sylfaen"/>
          <w:sz w:val="18"/>
          <w:szCs w:val="18"/>
          <w:lang w:val="af-ZA"/>
        </w:rPr>
        <w:t xml:space="preserve"> 12.4 </w:t>
      </w:r>
      <w:r w:rsidRPr="00CE08A5">
        <w:rPr>
          <w:rFonts w:ascii="GHEA Grapalat" w:hAnsi="GHEA Grapalat" w:cs="Sylfaen"/>
          <w:sz w:val="18"/>
          <w:szCs w:val="18"/>
          <w:lang w:val="ru-RU"/>
        </w:rPr>
        <w:t>կետի</w:t>
      </w:r>
      <w:r w:rsidRPr="00CE08A5">
        <w:rPr>
          <w:rFonts w:ascii="GHEA Grapalat" w:hAnsi="GHEA Grapalat" w:cs="Sylfaen"/>
          <w:sz w:val="18"/>
          <w:szCs w:val="18"/>
          <w:lang w:val="af-ZA"/>
        </w:rPr>
        <w:t xml:space="preserve"> 2-</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ենթակետով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բավարարել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Օրենքի</w:t>
      </w:r>
      <w:r w:rsidRPr="00CE08A5">
        <w:rPr>
          <w:rFonts w:ascii="GHEA Grapalat" w:hAnsi="GHEA Grapalat" w:cs="Sylfaen"/>
          <w:sz w:val="18"/>
          <w:szCs w:val="18"/>
          <w:lang w:val="af-ZA"/>
        </w:rPr>
        <w:t xml:space="preserve"> 50-</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հոդվածի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կետով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շտկված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12.9</w:t>
      </w:r>
      <w:bookmarkStart w:id="8" w:name="_Hlk9264833"/>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վարույթ</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ընդունելու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դրա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հայտարարությունը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տեղեկագրում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մեջ</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նպատակով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հրավիրվող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նիստերին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առցանց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հետևելու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համացանցային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հղումը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վարույթ</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ընդունված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արձանագրված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թերությունների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վերացման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հրավերի</w:t>
      </w:r>
      <w:r w:rsidRPr="00CE08A5">
        <w:rPr>
          <w:rFonts w:ascii="GHEA Grapalat" w:hAnsi="GHEA Grapalat" w:cs="Sylfaen"/>
          <w:sz w:val="18"/>
          <w:szCs w:val="18"/>
          <w:lang w:val="af-ZA"/>
        </w:rPr>
        <w:t xml:space="preserve"> 12.8 </w:t>
      </w:r>
      <w:r w:rsidRPr="00CE08A5">
        <w:rPr>
          <w:rFonts w:ascii="GHEA Grapalat" w:hAnsi="GHEA Grapalat" w:cs="Sylfaen"/>
          <w:sz w:val="18"/>
          <w:szCs w:val="18"/>
          <w:lang w:val="ru-RU"/>
        </w:rPr>
        <w:t>կետով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լրանալու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իսկ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թերությունները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տրամադրվելու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օրվանից</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12.10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վարույթ</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ընդունվելու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երկու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գրությամբ</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դիմում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պատվիրատուին՝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դիրքորոշում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ինչպես</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անհրաժեշտ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գրությամբ</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կցելով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պատճենը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առկայության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դիրքորոշումը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փաստաթղթեր</w:t>
      </w:r>
      <w:r w:rsidRPr="00CE08A5">
        <w:rPr>
          <w:rFonts w:ascii="GHEA Grapalat" w:hAnsi="GHEA Grapalat" w:cs="Sylfaen"/>
          <w:sz w:val="18"/>
          <w:szCs w:val="18"/>
        </w:rPr>
        <w:t>ը</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w:t>
      </w:r>
      <w:r w:rsidRPr="00CE08A5">
        <w:rPr>
          <w:rFonts w:ascii="GHEA Grapalat" w:hAnsi="GHEA Grapalat" w:cs="Sylfaen"/>
          <w:sz w:val="18"/>
          <w:szCs w:val="18"/>
          <w:lang w:val="ru-RU"/>
        </w:rPr>
        <w:t>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դրանց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բնօրինակից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արտատպված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սկանավորված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ձևով</w:t>
      </w:r>
      <w:r w:rsidRPr="00CE08A5">
        <w:rPr>
          <w:rFonts w:ascii="GHEA Grapalat" w:hAnsi="GHEA Grapalat" w:cs="Sylfaen"/>
          <w:sz w:val="18"/>
          <w:szCs w:val="18"/>
        </w:rPr>
        <w:t>՝</w:t>
      </w:r>
      <w:r w:rsidRPr="00CE08A5">
        <w:rPr>
          <w:rFonts w:ascii="GHEA Grapalat" w:hAnsi="GHEA Grapalat" w:cs="Sylfaen"/>
          <w:sz w:val="18"/>
          <w:szCs w:val="18"/>
          <w:lang w:val="af-ZA"/>
        </w:rPr>
        <w:t xml:space="preserve"> </w:t>
      </w:r>
      <w:r w:rsidRPr="00CE08A5">
        <w:rPr>
          <w:rFonts w:ascii="GHEA Grapalat" w:hAnsi="GHEA Grapalat" w:cs="Sylfaen"/>
          <w:sz w:val="18"/>
          <w:szCs w:val="18"/>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հրավերի</w:t>
      </w:r>
      <w:r w:rsidRPr="00CE08A5">
        <w:rPr>
          <w:rFonts w:ascii="GHEA Grapalat" w:hAnsi="GHEA Grapalat" w:cs="Sylfaen"/>
          <w:sz w:val="18"/>
          <w:szCs w:val="18"/>
          <w:lang w:val="af-ZA"/>
        </w:rPr>
        <w:t xml:space="preserve"> 12.5 </w:t>
      </w:r>
      <w:r w:rsidRPr="00CE08A5">
        <w:rPr>
          <w:rFonts w:ascii="GHEA Grapalat" w:hAnsi="GHEA Grapalat" w:cs="Sylfaen"/>
          <w:sz w:val="18"/>
          <w:szCs w:val="18"/>
        </w:rPr>
        <w:t>կետում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նշված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էլեկտրոնային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փոստին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ուղարկվելու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միջոցով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կետում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պ</w:t>
      </w:r>
      <w:r w:rsidRPr="00CE08A5">
        <w:rPr>
          <w:rFonts w:ascii="GHEA Grapalat" w:hAnsi="GHEA Grapalat" w:cs="Sylfaen"/>
          <w:sz w:val="18"/>
          <w:szCs w:val="18"/>
          <w:lang w:val="ru-RU"/>
        </w:rPr>
        <w:t>ատվիրատուն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ստանալու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հաշված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երկու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w:t>
      </w:r>
    </w:p>
    <w:bookmarkEnd w:id="8"/>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12.11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այնպիսի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համաձայն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պ</w:t>
      </w:r>
      <w:r w:rsidRPr="00CE08A5">
        <w:rPr>
          <w:rFonts w:ascii="GHEA Grapalat" w:hAnsi="GHEA Grapalat" w:cs="Sylfaen"/>
          <w:sz w:val="18"/>
          <w:szCs w:val="18"/>
          <w:lang w:val="ru-RU"/>
        </w:rPr>
        <w:t>ատվիրատուն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ներգրավված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բոլոր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կողմերն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ունենան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w:t>
      </w:r>
      <w:r w:rsidRPr="00CE08A5">
        <w:rPr>
          <w:rFonts w:ascii="GHEA Grapalat" w:hAnsi="GHEA Grapalat" w:cs="Sylfaen"/>
          <w:sz w:val="18"/>
          <w:szCs w:val="18"/>
          <w:lang w:val="af-ZA"/>
        </w:rPr>
        <w:t xml:space="preserve"> լինելու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նպատակով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հրավիրված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նիստերին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իրենց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տեսակետները։</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12.12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քննությունն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իրականացվում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վարույթն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ընդունվելու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ոչ</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ուշ</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քսան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օրացուցային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Նշված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երկարաձգվել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մինչև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տասն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w:t>
      </w:r>
      <w:r w:rsidRPr="00CE08A5">
        <w:rPr>
          <w:rFonts w:ascii="GHEA Grapalat" w:hAnsi="GHEA Grapalat" w:cs="Sylfaen"/>
          <w:sz w:val="18"/>
          <w:szCs w:val="18"/>
        </w:rPr>
        <w:t>ա</w:t>
      </w:r>
      <w:r w:rsidRPr="00CE08A5">
        <w:rPr>
          <w:rFonts w:ascii="GHEA Grapalat" w:hAnsi="GHEA Grapalat" w:cs="Sylfaen"/>
          <w:sz w:val="18"/>
          <w:szCs w:val="18"/>
          <w:lang w:val="ru-RU"/>
        </w:rPr>
        <w:t>ցուցային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օրով՝</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w:t>
      </w:r>
      <w:r w:rsidRPr="00CE08A5">
        <w:rPr>
          <w:rFonts w:ascii="GHEA Grapalat" w:hAnsi="GHEA Grapalat" w:cs="Sylfaen"/>
          <w:sz w:val="18"/>
          <w:szCs w:val="18"/>
          <w:lang w:val="ru-RU"/>
        </w:rPr>
        <w:t>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պատճառաբանված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միջանկյալ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որոշմամբ</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միջանկյալ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w:t>
      </w:r>
      <w:r w:rsidRPr="00CE08A5">
        <w:rPr>
          <w:rFonts w:ascii="GHEA Grapalat" w:hAnsi="GHEA Grapalat" w:cs="Sylfaen"/>
          <w:sz w:val="18"/>
          <w:szCs w:val="18"/>
          <w:lang w:val="ru-RU"/>
        </w:rPr>
        <w:t>նձն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ապահովում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դրա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համապատասխան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տեղեկագրում</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իրավապարտադիր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փոփոխվել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վերացվել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թվում՝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դատարանի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12.13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w:t>
      </w:r>
    </w:p>
    <w:p w:rsidR="00886C13" w:rsidRPr="00CE08A5" w:rsidRDefault="00886C13" w:rsidP="00886C13">
      <w:pPr>
        <w:ind w:firstLine="720"/>
        <w:jc w:val="both"/>
        <w:rPr>
          <w:rFonts w:ascii="GHEA Grapalat" w:hAnsi="GHEA Grapalat" w:cs="Sylfaen"/>
          <w:sz w:val="18"/>
          <w:szCs w:val="18"/>
          <w:lang w:val="af-ZA"/>
        </w:rPr>
      </w:pPr>
      <w:r w:rsidRPr="00CE08A5">
        <w:rPr>
          <w:rFonts w:ascii="GHEA Grapalat" w:hAnsi="GHEA Grapalat" w:cs="Sylfaen"/>
          <w:sz w:val="18"/>
          <w:szCs w:val="18"/>
          <w:lang w:val="af-ZA"/>
        </w:rPr>
        <w:t xml:space="preserve">1) </w:t>
      </w:r>
      <w:r w:rsidRPr="00CE08A5">
        <w:rPr>
          <w:rFonts w:ascii="GHEA Grapalat" w:hAnsi="GHEA Grapalat" w:cs="Sylfaen"/>
          <w:sz w:val="18"/>
          <w:szCs w:val="18"/>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rPr>
        <w:t>ունի</w:t>
      </w:r>
      <w:r w:rsidRPr="00CE08A5" w:rsidDel="00B90C4B">
        <w:rPr>
          <w:rFonts w:ascii="GHEA Grapalat" w:hAnsi="GHEA Grapalat" w:cs="Sylfaen"/>
          <w:sz w:val="18"/>
          <w:szCs w:val="18"/>
          <w:lang w:val="af-ZA"/>
        </w:rPr>
        <w:t xml:space="preserve"> </w:t>
      </w:r>
      <w:r w:rsidRPr="00CE08A5">
        <w:rPr>
          <w:rFonts w:ascii="GHEA Grapalat" w:hAnsi="GHEA Grapalat" w:cs="Sylfaen"/>
          <w:sz w:val="18"/>
          <w:szCs w:val="18"/>
        </w:rPr>
        <w:t>պատվիրատուի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գործողությունների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անգործության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ընդունելու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հետևյալ</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որոշումները</w:t>
      </w:r>
      <w:r w:rsidRPr="00CE08A5">
        <w:rPr>
          <w:rFonts w:ascii="GHEA Grapalat" w:hAnsi="GHEA Grapalat" w:cs="Sylfaen"/>
          <w:sz w:val="18"/>
          <w:szCs w:val="18"/>
          <w:lang w:val="af-ZA"/>
        </w:rPr>
        <w:t>.</w:t>
      </w:r>
    </w:p>
    <w:p w:rsidR="00886C13" w:rsidRPr="00CE08A5" w:rsidRDefault="00886C13" w:rsidP="00886C13">
      <w:pPr>
        <w:ind w:firstLine="720"/>
        <w:jc w:val="both"/>
        <w:rPr>
          <w:rFonts w:ascii="GHEA Grapalat" w:hAnsi="GHEA Grapalat" w:cs="Sylfaen"/>
          <w:sz w:val="18"/>
          <w:szCs w:val="18"/>
          <w:lang w:val="af-ZA"/>
        </w:rPr>
      </w:pPr>
      <w:r w:rsidRPr="00CE08A5">
        <w:rPr>
          <w:rFonts w:ascii="GHEA Grapalat" w:hAnsi="GHEA Grapalat" w:cs="Sylfaen"/>
          <w:sz w:val="18"/>
          <w:szCs w:val="18"/>
        </w:rPr>
        <w:t>ա</w:t>
      </w:r>
      <w:r w:rsidRPr="00CE08A5">
        <w:rPr>
          <w:rFonts w:ascii="GHEA Grapalat" w:hAnsi="GHEA Grapalat" w:cs="Sylfaen"/>
          <w:sz w:val="18"/>
          <w:szCs w:val="18"/>
          <w:lang w:val="af-ZA"/>
        </w:rPr>
        <w:t xml:space="preserve">. </w:t>
      </w:r>
      <w:r w:rsidRPr="00CE08A5">
        <w:rPr>
          <w:rFonts w:ascii="GHEA Grapalat" w:hAnsi="GHEA Grapalat" w:cs="Sylfaen"/>
          <w:sz w:val="18"/>
          <w:szCs w:val="18"/>
        </w:rPr>
        <w:t>արգելելու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կատարել</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որոշակի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գործողություններ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ընդունել</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որոշումներ</w:t>
      </w:r>
      <w:r w:rsidRPr="00CE08A5">
        <w:rPr>
          <w:rFonts w:ascii="GHEA Grapalat" w:hAnsi="GHEA Grapalat" w:cs="Sylfaen"/>
          <w:sz w:val="18"/>
          <w:szCs w:val="18"/>
          <w:lang w:val="af-ZA"/>
        </w:rPr>
        <w:t>,</w:t>
      </w:r>
    </w:p>
    <w:p w:rsidR="00886C13" w:rsidRPr="00CE08A5" w:rsidRDefault="00886C13" w:rsidP="00886C13">
      <w:pPr>
        <w:ind w:firstLine="720"/>
        <w:jc w:val="both"/>
        <w:rPr>
          <w:rFonts w:ascii="GHEA Grapalat" w:hAnsi="GHEA Grapalat" w:cs="Sylfaen"/>
          <w:sz w:val="18"/>
          <w:szCs w:val="18"/>
          <w:lang w:val="af-ZA"/>
        </w:rPr>
      </w:pPr>
      <w:r w:rsidRPr="00CE08A5">
        <w:rPr>
          <w:rFonts w:ascii="GHEA Grapalat" w:hAnsi="GHEA Grapalat" w:cs="Sylfaen"/>
          <w:sz w:val="18"/>
          <w:szCs w:val="18"/>
        </w:rPr>
        <w:t>բ</w:t>
      </w:r>
      <w:r w:rsidRPr="00CE08A5">
        <w:rPr>
          <w:rFonts w:ascii="GHEA Grapalat" w:hAnsi="GHEA Grapalat" w:cs="Sylfaen"/>
          <w:sz w:val="18"/>
          <w:szCs w:val="18"/>
          <w:lang w:val="af-ZA"/>
        </w:rPr>
        <w:t xml:space="preserve">. </w:t>
      </w:r>
      <w:r w:rsidRPr="00CE08A5">
        <w:rPr>
          <w:rFonts w:ascii="GHEA Grapalat" w:hAnsi="GHEA Grapalat" w:cs="Sylfaen"/>
          <w:sz w:val="18"/>
          <w:szCs w:val="18"/>
        </w:rPr>
        <w:t>պարտավորեցնելու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ընդունել</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համապատասխան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որոշումներ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ներառյալ՝</w:t>
      </w:r>
      <w:r w:rsidRPr="00CE08A5">
        <w:rPr>
          <w:rFonts w:ascii="GHEA Grapalat" w:hAnsi="GHEA Grapalat" w:cs="Sylfaen"/>
          <w:sz w:val="18"/>
          <w:szCs w:val="18"/>
          <w:lang w:val="af-ZA"/>
        </w:rPr>
        <w:t xml:space="preserve"> </w:t>
      </w:r>
      <w:r w:rsidRPr="00CE08A5">
        <w:rPr>
          <w:rFonts w:ascii="GHEA Grapalat" w:hAnsi="GHEA Grapalat" w:cs="Sylfaen"/>
          <w:sz w:val="18"/>
          <w:szCs w:val="18"/>
        </w:rPr>
        <w:t>չկայացած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հայտարարելու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ընթացակարգը</w:t>
      </w:r>
      <w:r w:rsidRPr="00CE08A5">
        <w:rPr>
          <w:rFonts w:ascii="GHEA Grapalat" w:hAnsi="GHEA Grapalat" w:cs="Sylfaen"/>
          <w:sz w:val="18"/>
          <w:szCs w:val="18"/>
          <w:lang w:val="af-ZA"/>
        </w:rPr>
        <w:t xml:space="preserve">, </w:t>
      </w:r>
      <w:r w:rsidRPr="00CE08A5">
        <w:rPr>
          <w:rFonts w:ascii="GHEA Grapalat" w:hAnsi="GHEA Grapalat" w:cs="Sylfaen"/>
          <w:sz w:val="18"/>
          <w:szCs w:val="18"/>
        </w:rPr>
        <w:t>բացառությամբ</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պայմանագիրը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անվավեր</w:t>
      </w:r>
      <w:r w:rsidRPr="00CE08A5">
        <w:rPr>
          <w:rFonts w:ascii="GHEA Grapalat" w:hAnsi="GHEA Grapalat" w:cs="Sylfaen"/>
          <w:sz w:val="18"/>
          <w:szCs w:val="18"/>
          <w:lang w:val="af-ZA"/>
        </w:rPr>
        <w:t xml:space="preserve"> </w:t>
      </w:r>
      <w:r w:rsidRPr="00CE08A5">
        <w:rPr>
          <w:rFonts w:ascii="GHEA Grapalat" w:hAnsi="GHEA Grapalat" w:cs="Sylfaen"/>
          <w:sz w:val="18"/>
          <w:szCs w:val="18"/>
        </w:rPr>
        <w:t>ճանաչելու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որոշման</w:t>
      </w:r>
      <w:r w:rsidRPr="00CE08A5">
        <w:rPr>
          <w:rFonts w:ascii="GHEA Grapalat" w:hAnsi="GHEA Grapalat" w:cs="Sylfaen"/>
          <w:sz w:val="18"/>
          <w:szCs w:val="18"/>
          <w:lang w:val="af-ZA"/>
        </w:rPr>
        <w:t>.</w:t>
      </w:r>
    </w:p>
    <w:p w:rsidR="00886C13" w:rsidRPr="00CE08A5" w:rsidRDefault="00886C13" w:rsidP="00886C13">
      <w:pPr>
        <w:ind w:firstLine="720"/>
        <w:jc w:val="both"/>
        <w:rPr>
          <w:rFonts w:ascii="GHEA Grapalat" w:hAnsi="GHEA Grapalat" w:cs="Sylfaen"/>
          <w:sz w:val="18"/>
          <w:szCs w:val="18"/>
          <w:lang w:val="af-ZA"/>
        </w:rPr>
      </w:pPr>
      <w:r w:rsidRPr="00CE08A5">
        <w:rPr>
          <w:rFonts w:ascii="GHEA Grapalat" w:hAnsi="GHEA Grapalat" w:cs="Sylfaen"/>
          <w:sz w:val="18"/>
          <w:szCs w:val="18"/>
          <w:lang w:val="af-ZA"/>
        </w:rPr>
        <w:t xml:space="preserve">2) </w:t>
      </w:r>
      <w:r w:rsidRPr="00CE08A5">
        <w:rPr>
          <w:rFonts w:ascii="GHEA Grapalat" w:hAnsi="GHEA Grapalat" w:cs="Sylfaen"/>
          <w:sz w:val="18"/>
          <w:szCs w:val="18"/>
        </w:rPr>
        <w:t>որոշում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կայացնում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գործընթացին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մասնակցելու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rPr>
        <w:t>չունեցող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մասնակիցների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ցուցակում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ներառելու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մասին</w:t>
      </w:r>
      <w:r w:rsidRPr="00CE08A5">
        <w:rPr>
          <w:rFonts w:ascii="GHEA Grapalat" w:hAnsi="GHEA Grapalat" w:cs="Sylfaen"/>
          <w:sz w:val="18"/>
          <w:szCs w:val="18"/>
          <w:lang w:val="af-ZA"/>
        </w:rPr>
        <w:t>.</w:t>
      </w:r>
    </w:p>
    <w:p w:rsidR="00886C13" w:rsidRPr="00CE08A5" w:rsidRDefault="00886C13" w:rsidP="00886C13">
      <w:pPr>
        <w:ind w:firstLine="720"/>
        <w:jc w:val="both"/>
        <w:rPr>
          <w:rFonts w:ascii="GHEA Grapalat" w:hAnsi="GHEA Grapalat" w:cs="Sylfaen"/>
          <w:sz w:val="18"/>
          <w:szCs w:val="18"/>
          <w:lang w:val="af-ZA"/>
        </w:rPr>
      </w:pPr>
      <w:r w:rsidRPr="00CE08A5">
        <w:rPr>
          <w:rFonts w:ascii="GHEA Grapalat" w:hAnsi="GHEA Grapalat" w:cs="Sylfaen"/>
          <w:sz w:val="18"/>
          <w:szCs w:val="18"/>
          <w:lang w:val="af-ZA"/>
        </w:rPr>
        <w:t xml:space="preserve">3) </w:t>
      </w:r>
      <w:r w:rsidRPr="00CE08A5">
        <w:rPr>
          <w:rFonts w:ascii="GHEA Grapalat" w:hAnsi="GHEA Grapalat" w:cs="Sylfaen"/>
          <w:sz w:val="18"/>
          <w:szCs w:val="18"/>
        </w:rPr>
        <w:t>հաշվառում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rPr>
        <w:t>ընդունված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որոշումները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դրանց</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կատարման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նկատմամբ</w:t>
      </w:r>
      <w:r w:rsidRPr="00CE08A5">
        <w:rPr>
          <w:rFonts w:ascii="GHEA Grapalat" w:hAnsi="GHEA Grapalat" w:cs="Sylfaen"/>
          <w:sz w:val="18"/>
          <w:szCs w:val="18"/>
          <w:lang w:val="af-ZA"/>
        </w:rPr>
        <w:t xml:space="preserve"> </w:t>
      </w:r>
      <w:r w:rsidRPr="00CE08A5">
        <w:rPr>
          <w:rFonts w:ascii="GHEA Grapalat" w:hAnsi="GHEA Grapalat" w:cs="Sylfaen"/>
          <w:sz w:val="18"/>
          <w:szCs w:val="18"/>
        </w:rPr>
        <w:t>իրականացնում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հսկողություն</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12.14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կողմից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բավարարվելու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պ</w:t>
      </w:r>
      <w:r w:rsidRPr="00CE08A5">
        <w:rPr>
          <w:rFonts w:ascii="GHEA Grapalat" w:hAnsi="GHEA Grapalat" w:cs="Sylfaen"/>
          <w:sz w:val="18"/>
          <w:szCs w:val="18"/>
          <w:lang w:val="ru-RU"/>
        </w:rPr>
        <w:t>ատվիրատուն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պատասխանատվություն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պատճառված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կարգով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հիմնավորված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վնասի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հատուցման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w:t>
      </w:r>
    </w:p>
    <w:p w:rsidR="00886C13" w:rsidRPr="00CE08A5" w:rsidRDefault="00886C13" w:rsidP="00886C13">
      <w:pPr>
        <w:pStyle w:val="af4"/>
        <w:shd w:val="clear" w:color="auto" w:fill="FFFFFF"/>
        <w:spacing w:before="0" w:beforeAutospacing="0" w:after="0" w:afterAutospacing="0"/>
        <w:ind w:firstLine="567"/>
        <w:jc w:val="both"/>
        <w:rPr>
          <w:rFonts w:ascii="Arial Unicode" w:hAnsi="Arial Unicode"/>
          <w:color w:val="000000"/>
          <w:sz w:val="18"/>
          <w:szCs w:val="18"/>
          <w:lang w:val="af-ZA"/>
        </w:rPr>
      </w:pPr>
      <w:r w:rsidRPr="00CE08A5">
        <w:rPr>
          <w:rFonts w:ascii="GHEA Grapalat" w:hAnsi="GHEA Grapalat" w:cs="Sylfaen"/>
          <w:sz w:val="18"/>
          <w:szCs w:val="18"/>
          <w:lang w:val="af-ZA"/>
        </w:rPr>
        <w:t xml:space="preserve">12.15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քննությունը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հանրության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համար</w:t>
      </w:r>
      <w:r w:rsidRPr="00CE08A5">
        <w:rPr>
          <w:rFonts w:ascii="GHEA Grapalat" w:hAnsi="GHEA Grapalat" w:cs="Sylfaen"/>
          <w:sz w:val="18"/>
          <w:szCs w:val="18"/>
          <w:lang w:val="af-ZA"/>
        </w:rPr>
        <w:t xml:space="preserve">: </w:t>
      </w:r>
      <w:bookmarkStart w:id="9" w:name="_Hlk9265079"/>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քննությունն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իրականացվում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նիստերի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միջոցով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Նիստերը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ձայնագրվում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մեկտեղ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տեղեկագրում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Ձայնագրման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անհնարինության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նիստերը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սղագրվում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Նիստերը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առցանց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հեռարձակվում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համացանցում</w:t>
      </w:r>
      <w:r w:rsidRPr="00CE08A5">
        <w:rPr>
          <w:rFonts w:ascii="GHEA Grapalat" w:hAnsi="GHEA Grapalat" w:cs="Sylfaen"/>
          <w:sz w:val="18"/>
          <w:szCs w:val="18"/>
          <w:lang w:val="af-ZA"/>
        </w:rPr>
        <w:t>:</w:t>
      </w:r>
    </w:p>
    <w:bookmarkEnd w:id="9"/>
    <w:p w:rsidR="00886C13" w:rsidRPr="00CE08A5" w:rsidRDefault="00886C13" w:rsidP="00886C13">
      <w:pPr>
        <w:ind w:firstLine="567"/>
        <w:jc w:val="both"/>
        <w:rPr>
          <w:rFonts w:ascii="GHEA Grapalat" w:hAnsi="GHEA Grapalat" w:cs="Sylfaen"/>
          <w:sz w:val="18"/>
          <w:szCs w:val="18"/>
          <w:lang w:val="af-ZA"/>
        </w:rPr>
      </w:pPr>
      <w:r w:rsidRPr="00CE08A5" w:rsidDel="00714C96">
        <w:rPr>
          <w:rFonts w:ascii="GHEA Grapalat" w:hAnsi="GHEA Grapalat" w:cs="Sylfaen"/>
          <w:sz w:val="18"/>
          <w:szCs w:val="18"/>
          <w:lang w:val="af-ZA"/>
        </w:rPr>
        <w:t xml:space="preserve"> </w:t>
      </w:r>
      <w:r w:rsidRPr="00CE08A5">
        <w:rPr>
          <w:rFonts w:ascii="GHEA Grapalat" w:hAnsi="GHEA Grapalat" w:cs="Sylfaen"/>
          <w:sz w:val="18"/>
          <w:szCs w:val="18"/>
          <w:lang w:val="af-ZA"/>
        </w:rPr>
        <w:t xml:space="preserve">12.16 </w:t>
      </w:r>
      <w:r w:rsidRPr="00CE08A5">
        <w:rPr>
          <w:rFonts w:ascii="GHEA Grapalat" w:hAnsi="GHEA Grapalat" w:cs="Sylfaen"/>
          <w:sz w:val="18"/>
          <w:szCs w:val="18"/>
          <w:lang w:val="ru-RU"/>
        </w:rPr>
        <w:t>Յուրաքանչյուր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շահերը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խախտվել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խախտվել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ծառայած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գործողությունների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արդյունքում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մինչև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վերաբերյալ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ընդունելու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ժամկետը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Օրենքի</w:t>
      </w:r>
      <w:r w:rsidRPr="00CE08A5">
        <w:rPr>
          <w:rFonts w:ascii="GHEA Grapalat" w:hAnsi="GHEA Grapalat" w:cs="Sylfaen"/>
          <w:sz w:val="18"/>
          <w:szCs w:val="18"/>
          <w:lang w:val="af-ZA"/>
        </w:rPr>
        <w:t xml:space="preserve"> 50-</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հոդվածի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համաձայն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բողոքարկման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ընթացակարգին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չմասնակցած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զրկվում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իրավունքից։</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12.17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երկու</w:t>
      </w:r>
      <w:r w:rsidRPr="00CE08A5">
        <w:rPr>
          <w:rFonts w:ascii="GHEA Grapalat" w:hAnsi="GHEA Grapalat" w:cs="Sylfaen"/>
          <w:sz w:val="18"/>
          <w:szCs w:val="18"/>
          <w:lang w:val="af-ZA"/>
        </w:rPr>
        <w:t xml:space="preserve"> </w:t>
      </w:r>
      <w:r w:rsidRPr="00CE08A5">
        <w:rPr>
          <w:rFonts w:ascii="GHEA Grapalat" w:hAnsi="GHEA Grapalat" w:cs="Sylfaen"/>
          <w:sz w:val="18"/>
          <w:szCs w:val="18"/>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ընթացքում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որոշումը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տեղեկագրում` նշելով հրապարակման ամսաթիվը</w:t>
      </w:r>
      <w:r w:rsidRPr="00CE08A5">
        <w:rPr>
          <w:rFonts w:ascii="GHEA Grapalat" w:hAnsi="GHEA Grapalat" w:cs="Sylfaen"/>
          <w:sz w:val="18"/>
          <w:szCs w:val="18"/>
          <w:lang w:val="ru-RU"/>
        </w:rPr>
        <w:t>։</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ուժի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մեջ</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մտնում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w:t>
      </w:r>
      <w:r w:rsidRPr="00CE08A5">
        <w:rPr>
          <w:rFonts w:ascii="GHEA Grapalat" w:hAnsi="GHEA Grapalat" w:cs="Sylfaen"/>
          <w:sz w:val="18"/>
          <w:szCs w:val="18"/>
        </w:rPr>
        <w:t>կ</w:t>
      </w:r>
      <w:r w:rsidRPr="00CE08A5">
        <w:rPr>
          <w:rFonts w:ascii="GHEA Grapalat" w:hAnsi="GHEA Grapalat" w:cs="Sylfaen"/>
          <w:sz w:val="18"/>
          <w:szCs w:val="18"/>
          <w:lang w:val="ru-RU"/>
        </w:rPr>
        <w:t>ագրում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հրապարակելուն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lastRenderedPageBreak/>
        <w:t xml:space="preserve">12.18 </w:t>
      </w:r>
      <w:r w:rsidRPr="00CE08A5">
        <w:rPr>
          <w:rFonts w:ascii="GHEA Grapalat" w:hAnsi="GHEA Grapalat" w:cs="Sylfaen"/>
          <w:sz w:val="18"/>
          <w:szCs w:val="18"/>
          <w:lang w:val="ru-RU"/>
        </w:rPr>
        <w:t>Յուրաքանչյուր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շահագրգռված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կոնկրետ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գործարքի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կնքման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հարցում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վնասներ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կրել</w:t>
      </w:r>
      <w:r w:rsidRPr="00CE08A5">
        <w:rPr>
          <w:rFonts w:ascii="GHEA Grapalat" w:hAnsi="GHEA Grapalat" w:cs="Sylfaen"/>
          <w:sz w:val="18"/>
          <w:szCs w:val="18"/>
          <w:lang w:val="af-ZA"/>
        </w:rPr>
        <w:t xml:space="preserve"> </w:t>
      </w:r>
      <w:r w:rsidRPr="00CE08A5">
        <w:rPr>
          <w:rFonts w:ascii="GHEA Grapalat" w:hAnsi="GHEA Grapalat" w:cs="Sylfaen"/>
          <w:sz w:val="18"/>
          <w:szCs w:val="18"/>
        </w:rPr>
        <w:t>պ</w:t>
      </w:r>
      <w:r w:rsidRPr="00CE08A5">
        <w:rPr>
          <w:rFonts w:ascii="GHEA Grapalat" w:hAnsi="GHEA Grapalat" w:cs="Sylfaen"/>
          <w:sz w:val="18"/>
          <w:szCs w:val="18"/>
          <w:lang w:val="ru-RU"/>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հանձնաժողովի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կատարած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գործողության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անգործության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հետևանքով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իրավունք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դատական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կարգով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վնասների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փոխհատուցում։</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12.19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անձին</w:t>
      </w:r>
      <w:r w:rsidRPr="00CE08A5">
        <w:rPr>
          <w:rFonts w:ascii="GHEA Mariam" w:hAnsi="GHEA Mariam" w:cs="Sylfaen"/>
          <w:sz w:val="18"/>
          <w:szCs w:val="18"/>
          <w:lang w:val="af-ZA"/>
        </w:rPr>
        <w:t xml:space="preserve"> </w:t>
      </w:r>
      <w:r w:rsidRPr="00CE08A5">
        <w:rPr>
          <w:rFonts w:ascii="GHEA Grapalat" w:hAnsi="GHEA Grapalat" w:cs="Sylfaen"/>
          <w:sz w:val="18"/>
          <w:szCs w:val="18"/>
          <w:lang w:val="ru-RU"/>
        </w:rPr>
        <w:t>ներկայացված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ինքնաբերաբար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կասեցնում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գործընթացը</w:t>
      </w:r>
      <w:r w:rsidRPr="00CE08A5">
        <w:rPr>
          <w:rFonts w:ascii="GHEA Grapalat" w:hAnsi="GHEA Grapalat" w:cs="Sylfaen"/>
          <w:sz w:val="18"/>
          <w:szCs w:val="18"/>
          <w:lang w:val="af-ZA"/>
        </w:rPr>
        <w:t xml:space="preserve">` </w:t>
      </w:r>
      <w:r w:rsidRPr="00CE08A5">
        <w:rPr>
          <w:rFonts w:ascii="GHEA Grapalat" w:hAnsi="GHEA Grapalat" w:cs="Sylfaen"/>
          <w:sz w:val="18"/>
          <w:szCs w:val="18"/>
        </w:rPr>
        <w:t>Օ</w:t>
      </w:r>
      <w:r w:rsidRPr="00CE08A5">
        <w:rPr>
          <w:rFonts w:ascii="GHEA Grapalat" w:hAnsi="GHEA Grapalat" w:cs="Sylfaen"/>
          <w:sz w:val="18"/>
          <w:szCs w:val="18"/>
          <w:lang w:val="ru-RU"/>
        </w:rPr>
        <w:t>րենքի</w:t>
      </w:r>
      <w:r w:rsidRPr="00CE08A5">
        <w:rPr>
          <w:rFonts w:ascii="GHEA Grapalat" w:hAnsi="GHEA Grapalat" w:cs="Sylfaen"/>
          <w:sz w:val="18"/>
          <w:szCs w:val="18"/>
          <w:lang w:val="af-ZA"/>
        </w:rPr>
        <w:t xml:space="preserve"> 50-</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հոդվածի</w:t>
      </w:r>
      <w:r w:rsidRPr="00CE08A5">
        <w:rPr>
          <w:rFonts w:ascii="GHEA Grapalat" w:hAnsi="GHEA Grapalat" w:cs="Sylfaen"/>
          <w:sz w:val="18"/>
          <w:szCs w:val="18"/>
          <w:lang w:val="af-ZA"/>
        </w:rPr>
        <w:t xml:space="preserve"> 9-</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հայտարարությունը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հրապարակվելու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մինչև</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բողոքի</w:t>
      </w:r>
      <w:r w:rsidRPr="00CE08A5">
        <w:rPr>
          <w:rFonts w:ascii="GHEA Grapalat" w:hAnsi="GHEA Grapalat" w:cs="Sylfaen"/>
          <w:sz w:val="18"/>
          <w:szCs w:val="18"/>
          <w:lang w:val="af-ZA"/>
        </w:rPr>
        <w:t xml:space="preserve"> </w:t>
      </w:r>
      <w:r w:rsidRPr="00CE08A5">
        <w:rPr>
          <w:rFonts w:ascii="GHEA Grapalat" w:hAnsi="GHEA Grapalat" w:cs="Sylfaen"/>
          <w:sz w:val="18"/>
          <w:szCs w:val="18"/>
        </w:rPr>
        <w:t>քննության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արդյունքներով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ընդունված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ուժի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մեջ</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մտնելու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օրը</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ru-RU"/>
        </w:rPr>
        <w:t>Օրենքի</w:t>
      </w:r>
      <w:r w:rsidRPr="00CE08A5">
        <w:rPr>
          <w:rFonts w:ascii="GHEA Grapalat" w:hAnsi="GHEA Grapalat" w:cs="Sylfaen"/>
          <w:sz w:val="18"/>
          <w:szCs w:val="18"/>
          <w:lang w:val="af-ZA"/>
        </w:rPr>
        <w:t xml:space="preserve"> 51-</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հոդվածի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համաձայն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ա</w:t>
      </w:r>
      <w:r w:rsidRPr="00CE08A5">
        <w:rPr>
          <w:rFonts w:ascii="GHEA Grapalat" w:hAnsi="GHEA Grapalat" w:cs="Sylfaen"/>
          <w:sz w:val="18"/>
          <w:szCs w:val="18"/>
          <w:lang w:val="ru-RU"/>
        </w:rPr>
        <w:t>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գործընթացի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կասեցումը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rPr>
        <w:t>օրենքի</w:t>
      </w:r>
      <w:r w:rsidRPr="00CE08A5">
        <w:rPr>
          <w:rFonts w:ascii="GHEA Grapalat" w:hAnsi="GHEA Grapalat" w:cs="Sylfaen"/>
          <w:sz w:val="18"/>
          <w:szCs w:val="18"/>
          <w:lang w:val="af-ZA"/>
        </w:rPr>
        <w:t xml:space="preserve"> 2-</w:t>
      </w:r>
      <w:r w:rsidRPr="00CE08A5">
        <w:rPr>
          <w:rFonts w:ascii="GHEA Grapalat" w:hAnsi="GHEA Grapalat" w:cs="Sylfaen"/>
          <w:sz w:val="18"/>
          <w:szCs w:val="18"/>
          <w:lang w:val="ru-RU"/>
        </w:rPr>
        <w:t>րդ</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հոդվածի</w:t>
      </w:r>
      <w:r w:rsidRPr="00CE08A5">
        <w:rPr>
          <w:rFonts w:ascii="GHEA Grapalat" w:hAnsi="GHEA Grapalat" w:cs="Sylfaen"/>
          <w:sz w:val="18"/>
          <w:szCs w:val="18"/>
          <w:lang w:val="af-ZA"/>
        </w:rPr>
        <w:t xml:space="preserve"> 1-</w:t>
      </w:r>
      <w:r w:rsidRPr="00CE08A5">
        <w:rPr>
          <w:rFonts w:ascii="GHEA Grapalat" w:hAnsi="GHEA Grapalat" w:cs="Sylfaen"/>
          <w:sz w:val="18"/>
          <w:szCs w:val="18"/>
          <w:lang w:val="ru-RU"/>
        </w:rPr>
        <w:t>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մարմինների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ղեկավարները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իսկ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իրավաբանական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անձանց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գործադիր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մարմնի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ղեկավարը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գրավոր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հայտնում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հանրային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պաշտպանության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ազգային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անվտանգության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շահերից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ելնելով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անհրաժեշտ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շարունակել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գործընթացը</w:t>
      </w:r>
      <w:r w:rsidRPr="00CE08A5">
        <w:rPr>
          <w:rFonts w:ascii="GHEA Grapalat" w:hAnsi="GHEA Grapalat" w:cs="Sylfaen"/>
          <w:sz w:val="18"/>
          <w:szCs w:val="18"/>
          <w:lang w:val="af-ZA"/>
        </w:rPr>
        <w:t>:</w:t>
      </w:r>
    </w:p>
    <w:p w:rsidR="00886C13" w:rsidRPr="00CE08A5" w:rsidRDefault="00886C13" w:rsidP="00886C13">
      <w:pPr>
        <w:ind w:firstLine="567"/>
        <w:jc w:val="both"/>
        <w:rPr>
          <w:rFonts w:ascii="GHEA Grapalat" w:hAnsi="GHEA Grapalat" w:cs="Sylfaen"/>
          <w:b/>
          <w:sz w:val="18"/>
          <w:szCs w:val="18"/>
          <w:lang w:val="es-ES"/>
        </w:rPr>
      </w:pP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որոշմամբ</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կասեցումը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եթե</w:t>
      </w:r>
      <w:r w:rsidRPr="00CE08A5">
        <w:rPr>
          <w:rFonts w:ascii="GHEA Grapalat" w:hAnsi="GHEA Grapalat" w:cs="Sylfaen"/>
          <w:sz w:val="18"/>
          <w:szCs w:val="18"/>
          <w:lang w:val="af-ZA"/>
        </w:rPr>
        <w:t xml:space="preserve"> </w:t>
      </w:r>
      <w:r w:rsidRPr="00CE08A5">
        <w:rPr>
          <w:rFonts w:ascii="GHEA Grapalat" w:hAnsi="GHEA Grapalat" w:cs="Sylfaen"/>
          <w:sz w:val="18"/>
          <w:szCs w:val="18"/>
        </w:rPr>
        <w:t>պ</w:t>
      </w:r>
      <w:r w:rsidRPr="00CE08A5">
        <w:rPr>
          <w:rFonts w:ascii="GHEA Grapalat" w:hAnsi="GHEA Grapalat" w:cs="Sylfaen"/>
          <w:sz w:val="18"/>
          <w:szCs w:val="18"/>
          <w:lang w:val="ru-RU"/>
        </w:rPr>
        <w:t>ատվիրատուի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ներկայացրած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հիմնավորումների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համաձայն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հանրային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պաշտպանության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ազգային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անվտանգության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շահերից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ելնելով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անհրաժեշտ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շարունակել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գնման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գործընթացը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կետ</w:t>
      </w:r>
      <w:r w:rsidRPr="00CE08A5">
        <w:rPr>
          <w:rFonts w:ascii="GHEA Grapalat" w:hAnsi="GHEA Grapalat" w:cs="Sylfaen"/>
          <w:sz w:val="18"/>
          <w:szCs w:val="18"/>
          <w:lang w:val="ru-RU"/>
        </w:rPr>
        <w:t>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նախատեսված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որոշումը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գնումների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հետ</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կապված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բողոքներ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քննող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անձը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հրապարակում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տեղեկագրում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կայացնելու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օրվան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հաջորդող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աշխատանքային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օրը</w:t>
      </w:r>
      <w:r w:rsidRPr="00CE08A5">
        <w:rPr>
          <w:rFonts w:ascii="GHEA Grapalat" w:hAnsi="GHEA Grapalat" w:cs="Sylfaen"/>
          <w:sz w:val="18"/>
          <w:szCs w:val="18"/>
          <w:lang w:val="af-ZA"/>
        </w:rPr>
        <w:t>:</w:t>
      </w:r>
    </w:p>
    <w:p w:rsidR="00886C13" w:rsidRPr="00CE08A5" w:rsidRDefault="00886C13" w:rsidP="00886C13">
      <w:pPr>
        <w:ind w:firstLine="567"/>
        <w:jc w:val="center"/>
        <w:rPr>
          <w:rFonts w:ascii="GHEA Grapalat" w:hAnsi="GHEA Grapalat" w:cs="Sylfaen"/>
          <w:b/>
          <w:sz w:val="18"/>
          <w:szCs w:val="18"/>
          <w:lang w:val="es-ES"/>
        </w:rPr>
      </w:pPr>
    </w:p>
    <w:p w:rsidR="00886C13" w:rsidRPr="00CE08A5" w:rsidRDefault="00886C13" w:rsidP="00886C13">
      <w:pPr>
        <w:ind w:firstLine="567"/>
        <w:jc w:val="center"/>
        <w:rPr>
          <w:rFonts w:ascii="GHEA Grapalat" w:hAnsi="GHEA Grapalat" w:cs="Sylfaen"/>
          <w:b/>
          <w:sz w:val="18"/>
          <w:szCs w:val="18"/>
          <w:lang w:val="es-ES"/>
        </w:rPr>
      </w:pPr>
    </w:p>
    <w:p w:rsidR="00886C13" w:rsidRPr="00CE08A5" w:rsidRDefault="00886C13" w:rsidP="009D6E27">
      <w:pPr>
        <w:ind w:firstLine="567"/>
        <w:rPr>
          <w:rFonts w:ascii="GHEA Grapalat" w:hAnsi="GHEA Grapalat"/>
          <w:b/>
          <w:sz w:val="18"/>
          <w:szCs w:val="18"/>
          <w:lang w:val="af-ZA"/>
        </w:rPr>
      </w:pPr>
      <w:r w:rsidRPr="00CE08A5">
        <w:rPr>
          <w:rFonts w:ascii="GHEA Grapalat" w:hAnsi="GHEA Grapalat" w:cs="Sylfaen"/>
          <w:b/>
          <w:sz w:val="18"/>
          <w:szCs w:val="18"/>
          <w:lang w:val="es-ES"/>
        </w:rPr>
        <w:br w:type="page"/>
      </w:r>
      <w:r w:rsidR="009D6E27">
        <w:rPr>
          <w:rFonts w:ascii="GHEA Grapalat" w:hAnsi="GHEA Grapalat" w:cs="Sylfaen"/>
          <w:b/>
          <w:sz w:val="18"/>
          <w:szCs w:val="18"/>
          <w:lang w:val="hy-AM"/>
        </w:rPr>
        <w:lastRenderedPageBreak/>
        <w:t xml:space="preserve">                                                                               </w:t>
      </w:r>
      <w:r w:rsidRPr="00CE08A5">
        <w:rPr>
          <w:rFonts w:ascii="GHEA Grapalat" w:hAnsi="GHEA Grapalat" w:cs="Sylfaen"/>
          <w:b/>
          <w:sz w:val="18"/>
          <w:szCs w:val="18"/>
          <w:lang w:val="es-ES"/>
        </w:rPr>
        <w:t>ՄԱՍ</w:t>
      </w:r>
      <w:r w:rsidRPr="00CE08A5">
        <w:rPr>
          <w:rFonts w:ascii="GHEA Grapalat" w:hAnsi="GHEA Grapalat"/>
          <w:b/>
          <w:sz w:val="18"/>
          <w:szCs w:val="18"/>
          <w:lang w:val="af-ZA"/>
        </w:rPr>
        <w:t xml:space="preserve">  II</w:t>
      </w:r>
    </w:p>
    <w:p w:rsidR="00886C13" w:rsidRPr="00CE08A5" w:rsidRDefault="00886C13" w:rsidP="00886C13">
      <w:pPr>
        <w:pStyle w:val="aa"/>
        <w:ind w:right="-7"/>
        <w:jc w:val="center"/>
        <w:rPr>
          <w:rFonts w:ascii="GHEA Grapalat" w:hAnsi="GHEA Grapalat"/>
          <w:b/>
          <w:sz w:val="18"/>
          <w:szCs w:val="18"/>
          <w:lang w:val="af-ZA"/>
        </w:rPr>
      </w:pPr>
      <w:r w:rsidRPr="00CE08A5">
        <w:rPr>
          <w:rFonts w:ascii="GHEA Grapalat" w:hAnsi="GHEA Grapalat" w:cs="Sylfaen"/>
          <w:b/>
          <w:sz w:val="18"/>
          <w:szCs w:val="18"/>
          <w:lang w:val="es-ES"/>
        </w:rPr>
        <w:t>Հ</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Ր</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Ա</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Հ</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Ա</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Ն</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Գ</w:t>
      </w:r>
    </w:p>
    <w:p w:rsidR="00886C13" w:rsidRPr="00CE08A5" w:rsidRDefault="00CA620D" w:rsidP="00886C13">
      <w:pPr>
        <w:pStyle w:val="aa"/>
        <w:ind w:right="-7"/>
        <w:jc w:val="center"/>
        <w:rPr>
          <w:rFonts w:ascii="GHEA Grapalat" w:hAnsi="GHEA Grapalat"/>
          <w:b/>
          <w:sz w:val="18"/>
          <w:szCs w:val="18"/>
          <w:lang w:val="af-ZA"/>
        </w:rPr>
      </w:pPr>
      <w:r w:rsidRPr="00CA620D">
        <w:rPr>
          <w:rFonts w:ascii="GHEA Grapalat" w:hAnsi="GHEA Grapalat" w:cs="Sylfaen"/>
          <w:b/>
          <w:sz w:val="18"/>
          <w:szCs w:val="18"/>
          <w:lang w:val="es-ES"/>
        </w:rPr>
        <w:t>Գ</w:t>
      </w:r>
      <w:r>
        <w:rPr>
          <w:rFonts w:ascii="GHEA Grapalat" w:hAnsi="GHEA Grapalat" w:cs="Sylfaen"/>
          <w:b/>
          <w:sz w:val="18"/>
          <w:szCs w:val="18"/>
          <w:lang w:val="hy-AM"/>
        </w:rPr>
        <w:t xml:space="preserve"> </w:t>
      </w:r>
      <w:r w:rsidRPr="00CA620D">
        <w:rPr>
          <w:rFonts w:ascii="GHEA Grapalat" w:hAnsi="GHEA Grapalat" w:cs="Sylfaen"/>
          <w:b/>
          <w:sz w:val="18"/>
          <w:szCs w:val="18"/>
          <w:lang w:val="es-ES"/>
        </w:rPr>
        <w:t>Ն</w:t>
      </w:r>
      <w:r>
        <w:rPr>
          <w:rFonts w:ascii="GHEA Grapalat" w:hAnsi="GHEA Grapalat" w:cs="Sylfaen"/>
          <w:b/>
          <w:sz w:val="18"/>
          <w:szCs w:val="18"/>
          <w:lang w:val="hy-AM"/>
        </w:rPr>
        <w:t xml:space="preserve"> </w:t>
      </w:r>
      <w:r w:rsidRPr="00CA620D">
        <w:rPr>
          <w:rFonts w:ascii="GHEA Grapalat" w:hAnsi="GHEA Grapalat" w:cs="Sylfaen"/>
          <w:b/>
          <w:sz w:val="18"/>
          <w:szCs w:val="18"/>
          <w:lang w:val="es-ES"/>
        </w:rPr>
        <w:t>Ա</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Ն</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Շ</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Մ</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Ա</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Ն</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 xml:space="preserve"> Հ</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Ա</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Ր</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Ց</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Մ</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Ա</w:t>
      </w:r>
      <w:r w:rsidR="00107636">
        <w:rPr>
          <w:rFonts w:ascii="GHEA Grapalat" w:hAnsi="GHEA Grapalat" w:cs="Sylfaen"/>
          <w:b/>
          <w:sz w:val="18"/>
          <w:szCs w:val="18"/>
          <w:lang w:val="hy-AM"/>
        </w:rPr>
        <w:t xml:space="preserve"> </w:t>
      </w:r>
      <w:r w:rsidRPr="00CA620D">
        <w:rPr>
          <w:rFonts w:ascii="GHEA Grapalat" w:hAnsi="GHEA Grapalat" w:cs="Sylfaen"/>
          <w:b/>
          <w:sz w:val="18"/>
          <w:szCs w:val="18"/>
          <w:lang w:val="es-ES"/>
        </w:rPr>
        <w:t>Ն</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Մ Ր Ց ՈՒ Յ Թ Ի</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Հ</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Ա</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Յ</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Տ</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Ը</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Պ</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Ա</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Տ</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Ր</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Ա</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Ս</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Տ</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Ե</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Լ</w:t>
      </w:r>
      <w:r w:rsidR="00886C13" w:rsidRPr="00CE08A5">
        <w:rPr>
          <w:rFonts w:ascii="GHEA Grapalat" w:hAnsi="GHEA Grapalat"/>
          <w:b/>
          <w:sz w:val="18"/>
          <w:szCs w:val="18"/>
          <w:lang w:val="af-ZA"/>
        </w:rPr>
        <w:t xml:space="preserve"> </w:t>
      </w:r>
      <w:r w:rsidR="00886C13" w:rsidRPr="00CE08A5">
        <w:rPr>
          <w:rFonts w:ascii="GHEA Grapalat" w:hAnsi="GHEA Grapalat" w:cs="Sylfaen"/>
          <w:b/>
          <w:sz w:val="18"/>
          <w:szCs w:val="18"/>
          <w:lang w:val="es-ES"/>
        </w:rPr>
        <w:t>ՈՒ</w:t>
      </w:r>
    </w:p>
    <w:p w:rsidR="00886C13" w:rsidRPr="00CE08A5" w:rsidRDefault="00886C13" w:rsidP="00886C13">
      <w:pPr>
        <w:ind w:firstLine="567"/>
        <w:jc w:val="center"/>
        <w:rPr>
          <w:rFonts w:ascii="GHEA Grapalat" w:hAnsi="GHEA Grapalat"/>
          <w:sz w:val="18"/>
          <w:szCs w:val="18"/>
          <w:lang w:val="af-ZA"/>
        </w:rPr>
      </w:pPr>
    </w:p>
    <w:p w:rsidR="00886C13" w:rsidRPr="00CE08A5" w:rsidRDefault="00886C13" w:rsidP="00886C13">
      <w:pPr>
        <w:jc w:val="center"/>
        <w:rPr>
          <w:rFonts w:ascii="GHEA Grapalat" w:hAnsi="GHEA Grapalat"/>
          <w:b/>
          <w:sz w:val="18"/>
          <w:szCs w:val="18"/>
          <w:lang w:val="af-ZA"/>
        </w:rPr>
      </w:pPr>
      <w:r w:rsidRPr="00CE08A5">
        <w:rPr>
          <w:rFonts w:ascii="GHEA Grapalat" w:hAnsi="GHEA Grapalat"/>
          <w:b/>
          <w:sz w:val="18"/>
          <w:szCs w:val="18"/>
          <w:lang w:val="af-ZA"/>
        </w:rPr>
        <w:t xml:space="preserve">1. </w:t>
      </w:r>
      <w:r w:rsidRPr="00CE08A5">
        <w:rPr>
          <w:rFonts w:ascii="GHEA Grapalat" w:hAnsi="GHEA Grapalat" w:cs="Sylfaen"/>
          <w:b/>
          <w:sz w:val="18"/>
          <w:szCs w:val="18"/>
          <w:lang w:val="es-ES"/>
        </w:rPr>
        <w:t>ԸՆԴՀԱՆՈՒՐ</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ԴՐՈՒՅԹՆԵՐ</w:t>
      </w:r>
    </w:p>
    <w:p w:rsidR="00886C13" w:rsidRPr="00CE08A5" w:rsidRDefault="00886C13" w:rsidP="00886C13">
      <w:pPr>
        <w:ind w:firstLine="567"/>
        <w:jc w:val="both"/>
        <w:rPr>
          <w:rFonts w:ascii="GHEA Grapalat" w:hAnsi="GHEA Grapalat"/>
          <w:sz w:val="18"/>
          <w:szCs w:val="18"/>
          <w:lang w:val="af-ZA"/>
        </w:rPr>
      </w:pPr>
      <w:r w:rsidRPr="00CE08A5">
        <w:rPr>
          <w:rFonts w:ascii="GHEA Grapalat" w:hAnsi="GHEA Grapalat"/>
          <w:sz w:val="18"/>
          <w:szCs w:val="18"/>
          <w:lang w:val="af-ZA"/>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1.1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հրահանգը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նպատակ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ունի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օժանդակել</w:t>
      </w:r>
      <w:r w:rsidRPr="00CE08A5">
        <w:rPr>
          <w:rFonts w:ascii="GHEA Grapalat" w:hAnsi="GHEA Grapalat" w:cs="Sylfaen"/>
          <w:sz w:val="18"/>
          <w:szCs w:val="18"/>
          <w:lang w:val="af-ZA"/>
        </w:rPr>
        <w:t xml:space="preserve"> մ</w:t>
      </w:r>
      <w:r w:rsidRPr="00CE08A5">
        <w:rPr>
          <w:rFonts w:ascii="GHEA Grapalat" w:hAnsi="GHEA Grapalat" w:cs="Sylfaen"/>
          <w:sz w:val="18"/>
          <w:szCs w:val="18"/>
          <w:lang w:val="ru-RU"/>
        </w:rPr>
        <w:t>ասնակիցներին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հայտը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պատրաստելիս։</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1.2 </w:t>
      </w:r>
      <w:r w:rsidRPr="00CE08A5">
        <w:rPr>
          <w:rFonts w:ascii="GHEA Grapalat" w:hAnsi="GHEA Grapalat" w:cs="Sylfaen"/>
          <w:sz w:val="18"/>
          <w:szCs w:val="18"/>
          <w:lang w:val="ru-RU"/>
        </w:rPr>
        <w:t>Նպատակահարմարության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դեպքում</w:t>
      </w:r>
      <w:r w:rsidRPr="00CE08A5">
        <w:rPr>
          <w:rFonts w:ascii="GHEA Grapalat" w:hAnsi="GHEA Grapalat" w:cs="Sylfaen"/>
          <w:sz w:val="18"/>
          <w:szCs w:val="18"/>
          <w:lang w:val="af-ZA"/>
        </w:rPr>
        <w:t xml:space="preserve"> մ</w:t>
      </w:r>
      <w:r w:rsidRPr="00CE08A5">
        <w:rPr>
          <w:rFonts w:ascii="GHEA Grapalat" w:hAnsi="GHEA Grapalat" w:cs="Sylfaen"/>
          <w:sz w:val="18"/>
          <w:szCs w:val="18"/>
          <w:lang w:val="ru-RU"/>
        </w:rPr>
        <w:t>ասնակիցը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տեղեկությունները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ներկայացնել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հրահանգով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առաջարկվող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ձևերից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տարբերվող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ձևերով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պահպանելով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վավերապայմանները։</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 xml:space="preserve">1.3 </w:t>
      </w:r>
      <w:r w:rsidRPr="00CE08A5">
        <w:rPr>
          <w:rFonts w:ascii="GHEA Grapalat" w:hAnsi="GHEA Grapalat" w:cs="Sylfaen"/>
          <w:sz w:val="18"/>
          <w:szCs w:val="18"/>
          <w:lang w:val="ru-RU"/>
        </w:rPr>
        <w:t>Հայտերը</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հայերենից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բացի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նաև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անգլերեն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ռուսերեն։</w:t>
      </w:r>
      <w:r w:rsidRPr="00CE08A5">
        <w:rPr>
          <w:rFonts w:ascii="GHEA Grapalat" w:hAnsi="GHEA Grapalat" w:cs="Sylfaen"/>
          <w:sz w:val="18"/>
          <w:szCs w:val="18"/>
          <w:lang w:val="af-ZA"/>
        </w:rPr>
        <w:t xml:space="preserve"> </w:t>
      </w:r>
    </w:p>
    <w:p w:rsidR="00886C13" w:rsidRPr="00CE08A5" w:rsidRDefault="00886C13" w:rsidP="00886C13">
      <w:pPr>
        <w:jc w:val="center"/>
        <w:rPr>
          <w:rFonts w:ascii="GHEA Grapalat" w:hAnsi="GHEA Grapalat"/>
          <w:b/>
          <w:sz w:val="18"/>
          <w:szCs w:val="18"/>
          <w:lang w:val="af-ZA"/>
        </w:rPr>
      </w:pPr>
    </w:p>
    <w:p w:rsidR="00886C13" w:rsidRPr="00CE08A5" w:rsidRDefault="00886C13" w:rsidP="00886C13">
      <w:pPr>
        <w:jc w:val="center"/>
        <w:rPr>
          <w:rFonts w:ascii="GHEA Grapalat" w:hAnsi="GHEA Grapalat"/>
          <w:b/>
          <w:sz w:val="18"/>
          <w:szCs w:val="18"/>
          <w:lang w:val="af-ZA"/>
        </w:rPr>
      </w:pPr>
      <w:r w:rsidRPr="00CE08A5">
        <w:rPr>
          <w:rFonts w:ascii="GHEA Grapalat" w:hAnsi="GHEA Grapalat"/>
          <w:b/>
          <w:sz w:val="18"/>
          <w:szCs w:val="18"/>
          <w:lang w:val="af-ZA"/>
        </w:rPr>
        <w:t xml:space="preserve">2. </w:t>
      </w:r>
      <w:r w:rsidRPr="00CE08A5">
        <w:rPr>
          <w:rFonts w:ascii="GHEA Grapalat" w:hAnsi="GHEA Grapalat" w:cs="Sylfaen"/>
          <w:b/>
          <w:sz w:val="18"/>
          <w:szCs w:val="18"/>
          <w:lang w:val="es-ES"/>
        </w:rPr>
        <w:t>ԸՆԹԱՑԱԿԱՐԳԻ</w:t>
      </w:r>
      <w:r w:rsidRPr="00CE08A5">
        <w:rPr>
          <w:rFonts w:ascii="GHEA Grapalat" w:hAnsi="GHEA Grapalat"/>
          <w:b/>
          <w:sz w:val="18"/>
          <w:szCs w:val="18"/>
          <w:lang w:val="af-ZA"/>
        </w:rPr>
        <w:t xml:space="preserve"> </w:t>
      </w:r>
      <w:r w:rsidRPr="00CE08A5">
        <w:rPr>
          <w:rFonts w:ascii="GHEA Grapalat" w:hAnsi="GHEA Grapalat" w:cs="Sylfaen"/>
          <w:b/>
          <w:sz w:val="18"/>
          <w:szCs w:val="18"/>
          <w:lang w:val="es-ES"/>
        </w:rPr>
        <w:t>ՀԱՅՏԸ</w:t>
      </w:r>
    </w:p>
    <w:p w:rsidR="00886C13" w:rsidRPr="00CE08A5" w:rsidRDefault="00886C13" w:rsidP="00886C13">
      <w:pPr>
        <w:ind w:firstLine="720"/>
        <w:jc w:val="center"/>
        <w:rPr>
          <w:rFonts w:ascii="GHEA Grapalat" w:hAnsi="GHEA Grapalat"/>
          <w:sz w:val="18"/>
          <w:szCs w:val="18"/>
          <w:lang w:val="af-ZA"/>
        </w:rPr>
      </w:pPr>
    </w:p>
    <w:p w:rsidR="00886C13" w:rsidRPr="00CE08A5" w:rsidRDefault="00886C13" w:rsidP="00886C13">
      <w:pPr>
        <w:ind w:firstLine="567"/>
        <w:jc w:val="both"/>
        <w:rPr>
          <w:rFonts w:ascii="GHEA Grapalat" w:hAnsi="GHEA Grapalat"/>
          <w:sz w:val="18"/>
          <w:szCs w:val="18"/>
          <w:lang w:val="es-ES"/>
        </w:rPr>
      </w:pPr>
      <w:r w:rsidRPr="00CE08A5">
        <w:rPr>
          <w:rFonts w:ascii="GHEA Grapalat" w:hAnsi="GHEA Grapalat"/>
          <w:sz w:val="18"/>
          <w:szCs w:val="18"/>
          <w:lang w:val="hy-AM"/>
        </w:rPr>
        <w:t xml:space="preserve">Ընթացակարգին մասնակցելու համար </w:t>
      </w:r>
      <w:r w:rsidRPr="00CE08A5">
        <w:rPr>
          <w:rFonts w:ascii="GHEA Grapalat" w:hAnsi="GHEA Grapalat"/>
          <w:sz w:val="18"/>
          <w:szCs w:val="18"/>
        </w:rPr>
        <w:t>մ</w:t>
      </w:r>
      <w:r w:rsidRPr="00CE08A5">
        <w:rPr>
          <w:rFonts w:ascii="GHEA Grapalat" w:hAnsi="GHEA Grapalat"/>
          <w:sz w:val="18"/>
          <w:szCs w:val="18"/>
          <w:lang w:val="hy-AM"/>
        </w:rPr>
        <w:t xml:space="preserve">ասնակիցը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հրավերի</w:t>
      </w:r>
      <w:r w:rsidRPr="00CE08A5">
        <w:rPr>
          <w:rFonts w:ascii="GHEA Grapalat" w:hAnsi="GHEA Grapalat"/>
          <w:sz w:val="18"/>
          <w:szCs w:val="18"/>
          <w:lang w:val="af-ZA"/>
        </w:rPr>
        <w:t xml:space="preserve"> 2-</w:t>
      </w:r>
      <w:r w:rsidRPr="00CE08A5">
        <w:rPr>
          <w:rFonts w:ascii="GHEA Grapalat" w:hAnsi="GHEA Grapalat"/>
          <w:sz w:val="18"/>
          <w:szCs w:val="18"/>
        </w:rPr>
        <w:t>րդ</w:t>
      </w:r>
      <w:r w:rsidRPr="00CE08A5">
        <w:rPr>
          <w:rFonts w:ascii="GHEA Grapalat" w:hAnsi="GHEA Grapalat"/>
          <w:sz w:val="18"/>
          <w:szCs w:val="18"/>
          <w:lang w:val="af-ZA"/>
        </w:rPr>
        <w:t xml:space="preserve"> </w:t>
      </w:r>
      <w:r w:rsidRPr="00CE08A5">
        <w:rPr>
          <w:rFonts w:ascii="GHEA Grapalat" w:hAnsi="GHEA Grapalat"/>
          <w:sz w:val="18"/>
          <w:szCs w:val="18"/>
        </w:rPr>
        <w:t>մասի</w:t>
      </w:r>
      <w:r w:rsidRPr="00CE08A5">
        <w:rPr>
          <w:rFonts w:ascii="GHEA Grapalat" w:hAnsi="GHEA Grapalat"/>
          <w:sz w:val="18"/>
          <w:szCs w:val="18"/>
          <w:lang w:val="af-ZA"/>
        </w:rPr>
        <w:t xml:space="preserve"> 3-</w:t>
      </w:r>
      <w:r w:rsidRPr="00CE08A5">
        <w:rPr>
          <w:rFonts w:ascii="GHEA Grapalat" w:hAnsi="GHEA Grapalat"/>
          <w:sz w:val="18"/>
          <w:szCs w:val="18"/>
        </w:rPr>
        <w:t>րդ</w:t>
      </w:r>
      <w:r w:rsidRPr="00CE08A5">
        <w:rPr>
          <w:rFonts w:ascii="GHEA Grapalat" w:hAnsi="GHEA Grapalat"/>
          <w:sz w:val="18"/>
          <w:szCs w:val="18"/>
          <w:lang w:val="af-ZA"/>
        </w:rPr>
        <w:t xml:space="preserve"> </w:t>
      </w:r>
      <w:r w:rsidRPr="00CE08A5">
        <w:rPr>
          <w:rFonts w:ascii="GHEA Grapalat" w:hAnsi="GHEA Grapalat"/>
          <w:sz w:val="18"/>
          <w:szCs w:val="18"/>
        </w:rPr>
        <w:t>բաժնով</w:t>
      </w:r>
      <w:r w:rsidRPr="00CE08A5">
        <w:rPr>
          <w:rFonts w:ascii="GHEA Grapalat" w:hAnsi="GHEA Grapalat"/>
          <w:sz w:val="18"/>
          <w:szCs w:val="18"/>
          <w:lang w:val="af-ZA"/>
        </w:rPr>
        <w:t xml:space="preserve"> </w:t>
      </w:r>
      <w:r w:rsidRPr="00CE08A5">
        <w:rPr>
          <w:rFonts w:ascii="GHEA Grapalat" w:hAnsi="GHEA Grapalat"/>
          <w:sz w:val="18"/>
          <w:szCs w:val="18"/>
        </w:rPr>
        <w:t>սահմանված</w:t>
      </w:r>
      <w:r w:rsidRPr="00CE08A5">
        <w:rPr>
          <w:rFonts w:ascii="GHEA Grapalat" w:hAnsi="GHEA Grapalat"/>
          <w:sz w:val="18"/>
          <w:szCs w:val="18"/>
          <w:lang w:val="af-ZA"/>
        </w:rPr>
        <w:t xml:space="preserve"> </w:t>
      </w:r>
      <w:r w:rsidRPr="00CE08A5">
        <w:rPr>
          <w:rFonts w:ascii="GHEA Grapalat" w:hAnsi="GHEA Grapalat"/>
          <w:sz w:val="18"/>
          <w:szCs w:val="18"/>
        </w:rPr>
        <w:t>կարգով</w:t>
      </w:r>
      <w:r w:rsidRPr="00CE08A5">
        <w:rPr>
          <w:rFonts w:ascii="GHEA Grapalat" w:hAnsi="GHEA Grapalat"/>
          <w:sz w:val="18"/>
          <w:szCs w:val="18"/>
          <w:lang w:val="hy-AM"/>
        </w:rPr>
        <w:t xml:space="preserve"> ներկայացնում է հայտ: Հայտին կցվում են սույն հրավերով նախատեսված համապատասխան փաստաթղթեր</w:t>
      </w:r>
      <w:r w:rsidRPr="00CE08A5">
        <w:rPr>
          <w:rFonts w:ascii="GHEA Grapalat" w:hAnsi="GHEA Grapalat"/>
          <w:sz w:val="18"/>
          <w:szCs w:val="18"/>
          <w:lang w:val="es-ES"/>
        </w:rPr>
        <w:t>ը:</w:t>
      </w:r>
    </w:p>
    <w:p w:rsidR="00886C13" w:rsidRPr="00CE08A5" w:rsidRDefault="00886C13" w:rsidP="00886C13">
      <w:pPr>
        <w:ind w:firstLine="567"/>
        <w:jc w:val="both"/>
        <w:rPr>
          <w:rFonts w:ascii="GHEA Grapalat" w:hAnsi="GHEA Grapalat" w:cs="Sylfaen"/>
          <w:sz w:val="18"/>
          <w:szCs w:val="18"/>
          <w:lang w:val="es-ES"/>
        </w:rPr>
      </w:pPr>
      <w:r w:rsidRPr="00CE08A5">
        <w:rPr>
          <w:rFonts w:ascii="GHEA Grapalat" w:hAnsi="GHEA Grapalat" w:cs="Sylfaen"/>
          <w:sz w:val="18"/>
          <w:szCs w:val="18"/>
        </w:rPr>
        <w:t>Մասնակիցը</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հայտով</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ներկայացնում</w:t>
      </w:r>
      <w:r w:rsidRPr="00CE08A5">
        <w:rPr>
          <w:rFonts w:ascii="GHEA Grapalat" w:hAnsi="GHEA Grapalat" w:cs="Sylfaen"/>
          <w:sz w:val="18"/>
          <w:szCs w:val="18"/>
          <w:lang w:val="es-ES"/>
        </w:rPr>
        <w:t xml:space="preserve"> </w:t>
      </w:r>
      <w:r w:rsidRPr="00CE08A5">
        <w:rPr>
          <w:rFonts w:ascii="GHEA Grapalat" w:hAnsi="GHEA Grapalat" w:cs="Sylfaen"/>
          <w:sz w:val="18"/>
          <w:szCs w:val="18"/>
        </w:rPr>
        <w:t>է</w:t>
      </w:r>
      <w:r w:rsidRPr="00CE08A5">
        <w:rPr>
          <w:rFonts w:ascii="GHEA Grapalat" w:hAnsi="GHEA Grapalat" w:cs="Sylfaen"/>
          <w:sz w:val="18"/>
          <w:szCs w:val="18"/>
          <w:lang w:val="es-ES"/>
        </w:rPr>
        <w:t xml:space="preserve"> </w:t>
      </w:r>
      <w:r w:rsidRPr="00CE08A5">
        <w:rPr>
          <w:rFonts w:ascii="GHEA Grapalat" w:hAnsi="GHEA Grapalat" w:cs="Sylfaen"/>
          <w:sz w:val="18"/>
          <w:szCs w:val="18"/>
        </w:rPr>
        <w:t>իր</w:t>
      </w:r>
      <w:r w:rsidRPr="00CE08A5">
        <w:rPr>
          <w:rFonts w:ascii="GHEA Grapalat" w:hAnsi="GHEA Grapalat" w:cs="Sylfaen"/>
          <w:sz w:val="18"/>
          <w:szCs w:val="18"/>
          <w:lang w:val="es-ES"/>
        </w:rPr>
        <w:t xml:space="preserve"> </w:t>
      </w:r>
      <w:r w:rsidRPr="00CE08A5">
        <w:rPr>
          <w:rFonts w:ascii="GHEA Grapalat" w:hAnsi="GHEA Grapalat" w:cs="Sylfaen"/>
          <w:sz w:val="18"/>
          <w:szCs w:val="18"/>
        </w:rPr>
        <w:t>կողմից</w:t>
      </w:r>
      <w:r w:rsidRPr="00CE08A5">
        <w:rPr>
          <w:rFonts w:ascii="GHEA Grapalat" w:hAnsi="GHEA Grapalat" w:cs="Sylfaen"/>
          <w:sz w:val="18"/>
          <w:szCs w:val="18"/>
          <w:lang w:val="es-ES"/>
        </w:rPr>
        <w:t xml:space="preserve"> </w:t>
      </w:r>
      <w:r w:rsidRPr="00CE08A5">
        <w:rPr>
          <w:rFonts w:ascii="GHEA Grapalat" w:hAnsi="GHEA Grapalat" w:cs="Sylfaen"/>
          <w:sz w:val="18"/>
          <w:szCs w:val="18"/>
        </w:rPr>
        <w:t>հաստատված</w:t>
      </w:r>
      <w:r w:rsidRPr="00CE08A5">
        <w:rPr>
          <w:rFonts w:ascii="GHEA Grapalat" w:hAnsi="GHEA Grapalat" w:cs="Sylfaen"/>
          <w:sz w:val="18"/>
          <w:szCs w:val="18"/>
          <w:lang w:val="es-ES"/>
        </w:rPr>
        <w:t>`</w:t>
      </w:r>
    </w:p>
    <w:p w:rsidR="00886C13" w:rsidRPr="00CE08A5" w:rsidRDefault="00886C13" w:rsidP="00886C13">
      <w:pPr>
        <w:ind w:firstLine="567"/>
        <w:jc w:val="both"/>
        <w:rPr>
          <w:rFonts w:ascii="GHEA Grapalat" w:hAnsi="GHEA Grapalat" w:cs="Sylfaen"/>
          <w:sz w:val="18"/>
          <w:szCs w:val="18"/>
          <w:lang w:val="es-ES"/>
        </w:rPr>
      </w:pPr>
      <w:r w:rsidRPr="00CE08A5">
        <w:rPr>
          <w:rFonts w:ascii="GHEA Grapalat" w:hAnsi="GHEA Grapalat" w:cs="Sylfaen"/>
          <w:sz w:val="18"/>
          <w:szCs w:val="18"/>
          <w:lang w:val="es-ES"/>
        </w:rPr>
        <w:t xml:space="preserve">2.1 </w:t>
      </w:r>
      <w:r w:rsidRPr="00CE08A5">
        <w:rPr>
          <w:rFonts w:ascii="GHEA Grapalat" w:hAnsi="GHEA Grapalat" w:cs="Sylfaen"/>
          <w:sz w:val="18"/>
          <w:szCs w:val="18"/>
          <w:lang w:val="ru-RU"/>
        </w:rPr>
        <w:t>ընթացակարգին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մասնակցելու</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դիմում</w:t>
      </w:r>
      <w:r w:rsidRPr="00CE08A5">
        <w:rPr>
          <w:rFonts w:ascii="GHEA Grapalat" w:hAnsi="GHEA Grapalat" w:cs="Sylfaen"/>
          <w:sz w:val="18"/>
          <w:szCs w:val="18"/>
          <w:lang w:val="es-ES"/>
        </w:rPr>
        <w:t>-</w:t>
      </w:r>
      <w:r w:rsidRPr="00CE08A5">
        <w:rPr>
          <w:rFonts w:ascii="GHEA Grapalat" w:hAnsi="GHEA Grapalat" w:cs="Sylfaen"/>
          <w:sz w:val="18"/>
          <w:szCs w:val="18"/>
        </w:rPr>
        <w:t>հայտարարություն</w:t>
      </w:r>
      <w:r w:rsidRPr="00CE08A5">
        <w:rPr>
          <w:rFonts w:ascii="GHEA Grapalat" w:hAnsi="GHEA Grapalat" w:cs="Sylfaen"/>
          <w:sz w:val="18"/>
          <w:szCs w:val="18"/>
          <w:lang w:val="af-ZA"/>
        </w:rPr>
        <w:t>` համաձայն հ</w:t>
      </w:r>
      <w:r w:rsidRPr="00CE08A5">
        <w:rPr>
          <w:rFonts w:ascii="GHEA Grapalat" w:hAnsi="GHEA Grapalat" w:cs="Sylfaen"/>
          <w:sz w:val="18"/>
          <w:szCs w:val="18"/>
          <w:lang w:val="ru-RU"/>
        </w:rPr>
        <w:t>ավելված</w:t>
      </w:r>
      <w:r w:rsidRPr="00CE08A5">
        <w:rPr>
          <w:rFonts w:ascii="GHEA Grapalat" w:hAnsi="GHEA Grapalat" w:cs="Sylfaen"/>
          <w:sz w:val="18"/>
          <w:szCs w:val="18"/>
          <w:lang w:val="af-ZA"/>
        </w:rPr>
        <w:t xml:space="preserve"> N 1-ի</w:t>
      </w:r>
      <w:r w:rsidRPr="00CE08A5">
        <w:rPr>
          <w:rFonts w:ascii="GHEA Grapalat" w:hAnsi="GHEA Grapalat" w:cs="Sylfaen"/>
          <w:sz w:val="18"/>
          <w:szCs w:val="18"/>
          <w:lang w:val="es-ES"/>
        </w:rPr>
        <w:t>.</w:t>
      </w:r>
    </w:p>
    <w:p w:rsidR="00886C13" w:rsidRPr="00CE08A5" w:rsidRDefault="00886C13" w:rsidP="00886C13">
      <w:pPr>
        <w:ind w:firstLine="567"/>
        <w:jc w:val="both"/>
        <w:rPr>
          <w:rFonts w:ascii="GHEA Grapalat" w:hAnsi="GHEA Grapalat" w:cs="Sylfaen"/>
          <w:sz w:val="18"/>
          <w:szCs w:val="18"/>
          <w:lang w:val="es-ES"/>
        </w:rPr>
      </w:pPr>
      <w:r w:rsidRPr="00CE08A5">
        <w:rPr>
          <w:rFonts w:ascii="GHEA Grapalat" w:hAnsi="GHEA Grapalat"/>
          <w:sz w:val="18"/>
          <w:szCs w:val="18"/>
          <w:lang w:val="es-ES"/>
        </w:rPr>
        <w:t xml:space="preserve">2.2 </w:t>
      </w:r>
      <w:r w:rsidRPr="00CE08A5">
        <w:rPr>
          <w:rFonts w:ascii="GHEA Grapalat" w:hAnsi="GHEA Grapalat" w:cs="Sylfaen"/>
          <w:sz w:val="18"/>
          <w:szCs w:val="18"/>
          <w:lang w:val="es-ES"/>
        </w:rPr>
        <w:t xml:space="preserve">իր կողմից հաստատված` </w:t>
      </w:r>
      <w:r w:rsidRPr="00CE08A5">
        <w:rPr>
          <w:rFonts w:ascii="GHEA Grapalat" w:hAnsi="GHEA Grapalat" w:cs="Sylfaen"/>
          <w:sz w:val="18"/>
          <w:szCs w:val="18"/>
        </w:rPr>
        <w:t>առաջարկվող</w:t>
      </w:r>
      <w:r w:rsidRPr="00CE08A5">
        <w:rPr>
          <w:rFonts w:ascii="GHEA Grapalat" w:hAnsi="GHEA Grapalat" w:cs="Sylfaen"/>
          <w:sz w:val="18"/>
          <w:szCs w:val="18"/>
          <w:lang w:val="es-ES"/>
        </w:rPr>
        <w:t xml:space="preserve"> </w:t>
      </w:r>
      <w:r w:rsidRPr="00CE08A5">
        <w:rPr>
          <w:rFonts w:ascii="GHEA Grapalat" w:hAnsi="GHEA Grapalat" w:cs="Sylfaen"/>
          <w:sz w:val="18"/>
          <w:szCs w:val="18"/>
        </w:rPr>
        <w:t>ապրանքի</w:t>
      </w:r>
      <w:r w:rsidRPr="00CE08A5">
        <w:rPr>
          <w:rFonts w:ascii="GHEA Grapalat" w:hAnsi="GHEA Grapalat" w:cs="Sylfaen"/>
          <w:sz w:val="18"/>
          <w:szCs w:val="18"/>
          <w:lang w:val="es-ES"/>
        </w:rPr>
        <w:t xml:space="preserve"> </w:t>
      </w:r>
      <w:r w:rsidRPr="00CE08A5">
        <w:rPr>
          <w:rFonts w:ascii="GHEA Grapalat" w:hAnsi="GHEA Grapalat"/>
          <w:sz w:val="18"/>
          <w:szCs w:val="18"/>
          <w:lang w:val="hy-AM" w:eastAsia="x-none"/>
        </w:rPr>
        <w:t>ամբողջական նկարագիրը</w:t>
      </w:r>
      <w:r w:rsidRPr="00CE08A5">
        <w:rPr>
          <w:rFonts w:ascii="GHEA Grapalat" w:hAnsi="GHEA Grapalat"/>
          <w:sz w:val="18"/>
          <w:szCs w:val="18"/>
          <w:lang w:val="es-ES" w:eastAsia="x-none"/>
        </w:rPr>
        <w:t xml:space="preserve">` </w:t>
      </w:r>
      <w:r w:rsidRPr="00CE08A5">
        <w:rPr>
          <w:rFonts w:ascii="GHEA Grapalat" w:hAnsi="GHEA Grapalat"/>
          <w:sz w:val="18"/>
          <w:szCs w:val="18"/>
          <w:lang w:eastAsia="x-none"/>
        </w:rPr>
        <w:t>համաձայն</w:t>
      </w:r>
      <w:r w:rsidRPr="00CE08A5">
        <w:rPr>
          <w:rFonts w:ascii="GHEA Grapalat" w:hAnsi="GHEA Grapalat"/>
          <w:sz w:val="18"/>
          <w:szCs w:val="18"/>
          <w:lang w:val="es-ES" w:eastAsia="x-none"/>
        </w:rPr>
        <w:t xml:space="preserve"> </w:t>
      </w:r>
      <w:r w:rsidRPr="00CE08A5">
        <w:rPr>
          <w:rFonts w:ascii="GHEA Grapalat" w:hAnsi="GHEA Grapalat"/>
          <w:sz w:val="18"/>
          <w:szCs w:val="18"/>
          <w:lang w:eastAsia="x-none"/>
        </w:rPr>
        <w:t>հավելված</w:t>
      </w:r>
      <w:r w:rsidRPr="00CE08A5">
        <w:rPr>
          <w:rFonts w:ascii="GHEA Grapalat" w:hAnsi="GHEA Grapalat"/>
          <w:sz w:val="18"/>
          <w:szCs w:val="18"/>
          <w:lang w:val="es-ES" w:eastAsia="x-none"/>
        </w:rPr>
        <w:t xml:space="preserve"> N 1.1-</w:t>
      </w:r>
      <w:r w:rsidRPr="00CE08A5">
        <w:rPr>
          <w:rFonts w:ascii="GHEA Grapalat" w:hAnsi="GHEA Grapalat"/>
          <w:sz w:val="18"/>
          <w:szCs w:val="18"/>
          <w:lang w:eastAsia="x-none"/>
        </w:rPr>
        <w:t>ի</w:t>
      </w:r>
      <w:r w:rsidRPr="00CE08A5">
        <w:rPr>
          <w:rFonts w:ascii="GHEA Grapalat" w:hAnsi="GHEA Grapalat" w:cs="Sylfaen"/>
          <w:sz w:val="18"/>
          <w:szCs w:val="18"/>
          <w:lang w:val="es-ES"/>
        </w:rPr>
        <w:t>.</w:t>
      </w:r>
    </w:p>
    <w:p w:rsidR="00886C13" w:rsidRPr="00CE08A5" w:rsidRDefault="00886C13" w:rsidP="00886C13">
      <w:pPr>
        <w:pStyle w:val="norm"/>
        <w:spacing w:line="276" w:lineRule="auto"/>
        <w:ind w:firstLine="567"/>
        <w:rPr>
          <w:rFonts w:ascii="GHEA Grapalat" w:hAnsi="GHEA Grapalat" w:cs="Sylfaen"/>
          <w:sz w:val="18"/>
          <w:szCs w:val="18"/>
          <w:lang w:val="af-ZA" w:eastAsia="en-US"/>
        </w:rPr>
      </w:pPr>
      <w:r w:rsidRPr="00CE08A5">
        <w:rPr>
          <w:rFonts w:ascii="GHEA Grapalat" w:hAnsi="GHEA Grapalat" w:cs="Sylfaen"/>
          <w:sz w:val="18"/>
          <w:szCs w:val="18"/>
          <w:lang w:val="af-ZA"/>
        </w:rPr>
        <w:t xml:space="preserve">2.3 </w:t>
      </w:r>
      <w:r w:rsidRPr="00CE08A5">
        <w:rPr>
          <w:rFonts w:ascii="GHEA Grapalat" w:hAnsi="GHEA Grapalat" w:cs="Sylfaen"/>
          <w:sz w:val="18"/>
          <w:szCs w:val="18"/>
          <w:lang w:eastAsia="en-US"/>
        </w:rPr>
        <w:t>գործակալության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պայմանագրի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պատճենը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և</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դրա</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կողմ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հանդիսացող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անձի</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տվյալները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եթե</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պայմանագիրն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իրականացվելու</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է</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գործակալության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միջոցով</w:t>
      </w:r>
      <w:r w:rsidRPr="00CE08A5">
        <w:rPr>
          <w:rFonts w:ascii="GHEA Grapalat" w:hAnsi="GHEA Grapalat" w:cs="Sylfaen"/>
          <w:sz w:val="18"/>
          <w:szCs w:val="18"/>
          <w:lang w:val="af-ZA" w:eastAsia="en-US"/>
        </w:rPr>
        <w:t>.</w:t>
      </w:r>
    </w:p>
    <w:p w:rsidR="00886C13" w:rsidRPr="00CE08A5" w:rsidRDefault="00886C13" w:rsidP="00886C13">
      <w:pPr>
        <w:pStyle w:val="norm"/>
        <w:spacing w:line="240" w:lineRule="auto"/>
        <w:ind w:firstLine="567"/>
        <w:rPr>
          <w:rFonts w:ascii="GHEA Grapalat" w:hAnsi="GHEA Grapalat" w:cs="Sylfaen"/>
          <w:color w:val="FFFFFF"/>
          <w:sz w:val="18"/>
          <w:szCs w:val="18"/>
          <w:lang w:val="af-ZA" w:eastAsia="en-US"/>
        </w:rPr>
      </w:pPr>
      <w:r w:rsidRPr="00CE08A5">
        <w:rPr>
          <w:rFonts w:ascii="GHEA Grapalat" w:hAnsi="GHEA Grapalat" w:cs="Sylfaen"/>
          <w:sz w:val="18"/>
          <w:szCs w:val="18"/>
          <w:lang w:val="af-ZA" w:eastAsia="en-US"/>
        </w:rPr>
        <w:t xml:space="preserve">2.4 </w:t>
      </w:r>
      <w:r w:rsidRPr="00CE08A5">
        <w:rPr>
          <w:rFonts w:ascii="GHEA Grapalat" w:hAnsi="GHEA Grapalat" w:cs="Sylfaen"/>
          <w:sz w:val="18"/>
          <w:szCs w:val="18"/>
          <w:lang w:eastAsia="en-US"/>
        </w:rPr>
        <w:t>համատեղ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գործունեության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պայմանագիրը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եթե</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մասնակիցները</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գնման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ընթացակարգին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մասնակցում</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են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համատեղ</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գործունեության</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կարգով</w:t>
      </w:r>
      <w:r w:rsidRPr="00CE08A5">
        <w:rPr>
          <w:rFonts w:ascii="GHEA Grapalat" w:hAnsi="GHEA Grapalat" w:cs="Sylfaen"/>
          <w:sz w:val="18"/>
          <w:szCs w:val="18"/>
          <w:lang w:val="af-ZA" w:eastAsia="en-US"/>
        </w:rPr>
        <w:t xml:space="preserve"> (</w:t>
      </w:r>
      <w:r w:rsidRPr="00CE08A5">
        <w:rPr>
          <w:rFonts w:ascii="GHEA Grapalat" w:hAnsi="GHEA Grapalat" w:cs="Sylfaen"/>
          <w:sz w:val="18"/>
          <w:szCs w:val="18"/>
          <w:lang w:eastAsia="en-US"/>
        </w:rPr>
        <w:t>կոնսորցիումով</w:t>
      </w:r>
      <w:r w:rsidRPr="00CE08A5">
        <w:rPr>
          <w:rFonts w:ascii="GHEA Grapalat" w:hAnsi="GHEA Grapalat" w:cs="Sylfaen"/>
          <w:sz w:val="18"/>
          <w:szCs w:val="18"/>
          <w:lang w:val="af-ZA" w:eastAsia="en-US"/>
        </w:rPr>
        <w:t>).</w:t>
      </w:r>
      <w:r w:rsidRPr="00CE08A5">
        <w:rPr>
          <w:rFonts w:ascii="GHEA Grapalat" w:hAnsi="GHEA Grapalat" w:cs="Sylfaen"/>
          <w:sz w:val="18"/>
          <w:szCs w:val="18"/>
          <w:vertAlign w:val="superscript"/>
          <w:lang w:val="af-ZA" w:eastAsia="en-US"/>
        </w:rPr>
        <w:t xml:space="preserve">15 </w:t>
      </w:r>
      <w:r w:rsidRPr="00CE08A5">
        <w:rPr>
          <w:rStyle w:val="af6"/>
          <w:rFonts w:ascii="GHEA Grapalat" w:hAnsi="GHEA Grapalat" w:cs="Sylfaen"/>
          <w:color w:val="FFFFFF"/>
          <w:sz w:val="18"/>
          <w:szCs w:val="18"/>
          <w:lang w:val="af-ZA" w:eastAsia="en-US"/>
        </w:rPr>
        <w:footnoteReference w:id="7"/>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cs="Sylfaen"/>
          <w:sz w:val="18"/>
          <w:szCs w:val="18"/>
          <w:lang w:val="af-ZA"/>
        </w:rPr>
        <w:t>2.</w:t>
      </w:r>
      <w:r w:rsidR="00F24FC5" w:rsidRPr="00CE08A5">
        <w:rPr>
          <w:rFonts w:ascii="GHEA Grapalat" w:hAnsi="GHEA Grapalat" w:cs="Sylfaen"/>
          <w:sz w:val="18"/>
          <w:szCs w:val="18"/>
          <w:lang w:val="af-ZA"/>
        </w:rPr>
        <w:t>5</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գնային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առաջարկ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համաձայն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հավելված</w:t>
      </w:r>
      <w:r w:rsidRPr="00CE08A5">
        <w:rPr>
          <w:rFonts w:ascii="GHEA Grapalat" w:hAnsi="GHEA Grapalat" w:cs="Sylfaen"/>
          <w:sz w:val="18"/>
          <w:szCs w:val="18"/>
          <w:lang w:val="af-ZA"/>
        </w:rPr>
        <w:t xml:space="preserve"> N 2-</w:t>
      </w:r>
      <w:r w:rsidRPr="00CE08A5">
        <w:rPr>
          <w:rFonts w:ascii="GHEA Grapalat" w:hAnsi="GHEA Grapalat" w:cs="Sylfaen"/>
          <w:sz w:val="18"/>
          <w:szCs w:val="18"/>
          <w:lang w:val="hy-AM"/>
        </w:rPr>
        <w:t>ի</w:t>
      </w:r>
      <w:r w:rsidRPr="00CE08A5">
        <w:rPr>
          <w:rFonts w:ascii="GHEA Grapalat" w:hAnsi="GHEA Grapalat" w:cs="Sylfaen"/>
          <w:sz w:val="18"/>
          <w:szCs w:val="18"/>
          <w:lang w:val="af-ZA"/>
        </w:rPr>
        <w:t xml:space="preserve">: Գնային առաջարկը </w:t>
      </w:r>
      <w:r w:rsidRPr="00CE08A5">
        <w:rPr>
          <w:rFonts w:ascii="GHEA Grapalat" w:hAnsi="GHEA Grapalat" w:cs="Sylfaen"/>
          <w:sz w:val="18"/>
          <w:szCs w:val="18"/>
          <w:lang w:val="hy-AM"/>
        </w:rPr>
        <w:t>ներկայացվում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է</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ինքնարժեք, շահույթ</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ավելացված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արժեքի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հարկ</w:t>
      </w:r>
      <w:r w:rsidRPr="00CE08A5" w:rsidDel="001A1F55">
        <w:rPr>
          <w:rFonts w:ascii="GHEA Grapalat" w:hAnsi="GHEA Grapalat" w:cs="Sylfaen"/>
          <w:sz w:val="18"/>
          <w:szCs w:val="18"/>
          <w:lang w:val="af-ZA"/>
        </w:rPr>
        <w:t xml:space="preserve"> </w:t>
      </w:r>
      <w:r w:rsidRPr="00CE08A5">
        <w:rPr>
          <w:rFonts w:ascii="GHEA Grapalat" w:hAnsi="GHEA Grapalat" w:cs="Sylfaen"/>
          <w:sz w:val="18"/>
          <w:szCs w:val="18"/>
          <w:lang w:val="hy-AM"/>
        </w:rPr>
        <w:t>ընդհանրական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բաղադրիչներից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բաղկացած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հաշվարկի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ձևով։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hy-AM"/>
        </w:rPr>
        <w:t>Ինքնարժեքի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բաղադրիչների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հաշվարկ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բացվածք</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այլ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մանրամասներ</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չեն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պահանջվում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և</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ներկայացվում</w:t>
      </w:r>
      <w:r w:rsidRPr="00CE08A5">
        <w:rPr>
          <w:rFonts w:ascii="GHEA Grapalat" w:hAnsi="GHEA Grapalat" w:cs="Sylfaen"/>
          <w:sz w:val="18"/>
          <w:szCs w:val="18"/>
          <w:lang w:val="af-ZA"/>
        </w:rPr>
        <w:t xml:space="preserve">: </w:t>
      </w:r>
    </w:p>
    <w:p w:rsidR="00886C13" w:rsidRPr="00CE08A5" w:rsidRDefault="00886C13" w:rsidP="00886C13">
      <w:pPr>
        <w:ind w:firstLine="567"/>
        <w:jc w:val="both"/>
        <w:rPr>
          <w:rFonts w:ascii="GHEA Grapalat" w:hAnsi="GHEA Grapalat"/>
          <w:b/>
          <w:sz w:val="18"/>
          <w:szCs w:val="18"/>
          <w:lang w:val="af-ZA"/>
        </w:rPr>
      </w:pPr>
    </w:p>
    <w:p w:rsidR="00886C13" w:rsidRPr="00CE08A5" w:rsidRDefault="00886C13" w:rsidP="00886C13">
      <w:pPr>
        <w:ind w:firstLine="567"/>
        <w:jc w:val="both"/>
        <w:rPr>
          <w:rFonts w:ascii="GHEA Grapalat" w:hAnsi="GHEA Grapalat" w:cs="Sylfaen"/>
          <w:sz w:val="18"/>
          <w:szCs w:val="18"/>
          <w:lang w:val="af-ZA"/>
        </w:rPr>
      </w:pPr>
    </w:p>
    <w:p w:rsidR="00886C13" w:rsidRPr="00CE08A5" w:rsidRDefault="00886C13" w:rsidP="00886C13">
      <w:pPr>
        <w:jc w:val="center"/>
        <w:rPr>
          <w:rFonts w:ascii="GHEA Grapalat" w:hAnsi="GHEA Grapalat" w:cs="Sylfaen"/>
          <w:b/>
          <w:sz w:val="18"/>
          <w:szCs w:val="18"/>
          <w:lang w:val="es-ES"/>
        </w:rPr>
      </w:pPr>
      <w:r w:rsidRPr="00CE08A5">
        <w:rPr>
          <w:rFonts w:ascii="GHEA Grapalat" w:hAnsi="GHEA Grapalat"/>
          <w:b/>
          <w:sz w:val="18"/>
          <w:szCs w:val="18"/>
          <w:lang w:val="es-ES"/>
        </w:rPr>
        <w:t xml:space="preserve">3. </w:t>
      </w:r>
      <w:r w:rsidRPr="00CE08A5">
        <w:rPr>
          <w:rFonts w:ascii="GHEA Grapalat" w:hAnsi="GHEA Grapalat" w:cs="Sylfaen"/>
          <w:b/>
          <w:sz w:val="18"/>
          <w:szCs w:val="18"/>
          <w:lang w:val="es-ES"/>
        </w:rPr>
        <w:t>ՀԱՅՏԸ</w:t>
      </w:r>
      <w:r w:rsidRPr="00CE08A5">
        <w:rPr>
          <w:rFonts w:ascii="GHEA Grapalat" w:hAnsi="GHEA Grapalat" w:cs="Arial"/>
          <w:b/>
          <w:sz w:val="18"/>
          <w:szCs w:val="18"/>
          <w:lang w:val="es-ES"/>
        </w:rPr>
        <w:t xml:space="preserve">  </w:t>
      </w:r>
      <w:r w:rsidRPr="00CE08A5">
        <w:rPr>
          <w:rFonts w:ascii="GHEA Grapalat" w:hAnsi="GHEA Grapalat" w:cs="Sylfaen"/>
          <w:b/>
          <w:sz w:val="18"/>
          <w:szCs w:val="18"/>
          <w:lang w:val="es-ES"/>
        </w:rPr>
        <w:t>ՊԱՏՐԱՍՏԵԼՈՒ</w:t>
      </w:r>
      <w:r w:rsidRPr="00CE08A5">
        <w:rPr>
          <w:rFonts w:ascii="GHEA Grapalat" w:hAnsi="GHEA Grapalat" w:cs="Arial"/>
          <w:b/>
          <w:sz w:val="18"/>
          <w:szCs w:val="18"/>
          <w:lang w:val="es-ES"/>
        </w:rPr>
        <w:t xml:space="preserve">  </w:t>
      </w:r>
      <w:r w:rsidRPr="00CE08A5">
        <w:rPr>
          <w:rFonts w:ascii="GHEA Grapalat" w:hAnsi="GHEA Grapalat" w:cs="Sylfaen"/>
          <w:b/>
          <w:sz w:val="18"/>
          <w:szCs w:val="18"/>
          <w:lang w:val="es-ES"/>
        </w:rPr>
        <w:t>ԿԱՐԳԸ</w:t>
      </w:r>
    </w:p>
    <w:p w:rsidR="00886C13" w:rsidRPr="00CE08A5" w:rsidRDefault="00886C13" w:rsidP="00886C13">
      <w:pPr>
        <w:jc w:val="center"/>
        <w:rPr>
          <w:rFonts w:ascii="GHEA Grapalat" w:hAnsi="GHEA Grapalat" w:cs="Sylfaen"/>
          <w:b/>
          <w:sz w:val="18"/>
          <w:szCs w:val="18"/>
          <w:lang w:val="es-ES"/>
        </w:rPr>
      </w:pPr>
    </w:p>
    <w:p w:rsidR="00886C13" w:rsidRPr="00CE08A5" w:rsidRDefault="00886C13" w:rsidP="00886C13">
      <w:pPr>
        <w:ind w:firstLine="567"/>
        <w:jc w:val="both"/>
        <w:rPr>
          <w:rFonts w:ascii="GHEA Grapalat" w:hAnsi="GHEA Grapalat" w:cs="Sylfaen"/>
          <w:sz w:val="18"/>
          <w:szCs w:val="18"/>
          <w:lang w:val="es-ES"/>
        </w:rPr>
      </w:pPr>
      <w:r w:rsidRPr="00CE08A5">
        <w:rPr>
          <w:rFonts w:ascii="GHEA Grapalat" w:hAnsi="GHEA Grapalat"/>
          <w:sz w:val="18"/>
          <w:szCs w:val="18"/>
          <w:lang w:val="es-ES"/>
        </w:rPr>
        <w:t xml:space="preserve">3.1 </w:t>
      </w:r>
      <w:r w:rsidRPr="00CE08A5">
        <w:rPr>
          <w:rFonts w:ascii="GHEA Grapalat" w:hAnsi="GHEA Grapalat" w:cs="Sylfaen"/>
          <w:sz w:val="18"/>
          <w:szCs w:val="18"/>
          <w:lang w:val="ru-RU"/>
        </w:rPr>
        <w:t>Մասնակիցը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հայտը</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ներկայացնում</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է</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սույն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հրավերով</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սահմանված</w:t>
      </w:r>
      <w:r w:rsidRPr="00CE08A5">
        <w:rPr>
          <w:rFonts w:ascii="GHEA Grapalat" w:hAnsi="GHEA Grapalat" w:cs="Sylfaen"/>
          <w:sz w:val="18"/>
          <w:szCs w:val="18"/>
          <w:lang w:val="es-ES"/>
        </w:rPr>
        <w:t xml:space="preserve"> </w:t>
      </w:r>
      <w:r w:rsidRPr="00CE08A5">
        <w:rPr>
          <w:rFonts w:ascii="GHEA Grapalat" w:hAnsi="GHEA Grapalat" w:cs="Sylfaen"/>
          <w:sz w:val="18"/>
          <w:szCs w:val="18"/>
          <w:lang w:val="ru-RU"/>
        </w:rPr>
        <w:t>կարգով։</w:t>
      </w:r>
      <w:r w:rsidRPr="00CE08A5">
        <w:rPr>
          <w:rFonts w:ascii="GHEA Grapalat" w:hAnsi="GHEA Grapalat" w:cs="Sylfaen"/>
          <w:sz w:val="18"/>
          <w:szCs w:val="18"/>
          <w:lang w:val="es-ES"/>
        </w:rPr>
        <w:t xml:space="preserve"> </w:t>
      </w:r>
    </w:p>
    <w:p w:rsidR="00886C13" w:rsidRPr="00CE08A5" w:rsidRDefault="00886C13" w:rsidP="00886C13">
      <w:pPr>
        <w:ind w:firstLine="567"/>
        <w:jc w:val="both"/>
        <w:rPr>
          <w:rFonts w:ascii="GHEA Grapalat" w:hAnsi="GHEA Grapalat" w:cs="Sylfaen"/>
          <w:sz w:val="18"/>
          <w:szCs w:val="18"/>
          <w:lang w:val="af-ZA"/>
        </w:rPr>
      </w:pPr>
      <w:r w:rsidRPr="00CE08A5">
        <w:rPr>
          <w:rFonts w:ascii="GHEA Grapalat" w:hAnsi="GHEA Grapalat"/>
          <w:sz w:val="18"/>
          <w:szCs w:val="18"/>
        </w:rPr>
        <w:t>Մ</w:t>
      </w:r>
      <w:r w:rsidRPr="00CE08A5">
        <w:rPr>
          <w:rFonts w:ascii="GHEA Grapalat" w:hAnsi="GHEA Grapalat" w:cs="Sylfaen"/>
          <w:sz w:val="18"/>
          <w:szCs w:val="18"/>
        </w:rPr>
        <w:t>ասնակցի</w:t>
      </w:r>
      <w:r w:rsidRPr="00CE08A5">
        <w:rPr>
          <w:rFonts w:ascii="GHEA Grapalat" w:hAnsi="GHEA Grapalat"/>
          <w:sz w:val="18"/>
          <w:szCs w:val="18"/>
          <w:lang w:val="es-ES"/>
        </w:rPr>
        <w:t xml:space="preserve"> </w:t>
      </w:r>
      <w:r w:rsidRPr="00CE08A5">
        <w:rPr>
          <w:rFonts w:ascii="GHEA Grapalat" w:hAnsi="GHEA Grapalat" w:cs="Sylfaen"/>
          <w:sz w:val="18"/>
          <w:szCs w:val="18"/>
        </w:rPr>
        <w:t>առաջարկները</w:t>
      </w:r>
      <w:r w:rsidRPr="00CE08A5">
        <w:rPr>
          <w:rFonts w:ascii="GHEA Grapalat" w:hAnsi="GHEA Grapalat"/>
          <w:sz w:val="18"/>
          <w:szCs w:val="18"/>
          <w:lang w:val="es-ES"/>
        </w:rPr>
        <w:t xml:space="preserve">, </w:t>
      </w:r>
      <w:r w:rsidRPr="00CE08A5">
        <w:rPr>
          <w:rFonts w:ascii="GHEA Grapalat" w:hAnsi="GHEA Grapalat" w:cs="Sylfaen"/>
          <w:sz w:val="18"/>
          <w:szCs w:val="18"/>
        </w:rPr>
        <w:t>դրանց</w:t>
      </w:r>
      <w:r w:rsidRPr="00CE08A5">
        <w:rPr>
          <w:rFonts w:ascii="GHEA Grapalat" w:hAnsi="GHEA Grapalat"/>
          <w:sz w:val="18"/>
          <w:szCs w:val="18"/>
          <w:lang w:val="es-ES"/>
        </w:rPr>
        <w:t xml:space="preserve"> </w:t>
      </w:r>
      <w:r w:rsidRPr="00CE08A5">
        <w:rPr>
          <w:rFonts w:ascii="GHEA Grapalat" w:hAnsi="GHEA Grapalat" w:cs="Sylfaen"/>
          <w:sz w:val="18"/>
          <w:szCs w:val="18"/>
        </w:rPr>
        <w:t>վերաբերող</w:t>
      </w:r>
      <w:r w:rsidRPr="00CE08A5">
        <w:rPr>
          <w:rFonts w:ascii="GHEA Grapalat" w:hAnsi="GHEA Grapalat"/>
          <w:sz w:val="18"/>
          <w:szCs w:val="18"/>
          <w:lang w:val="es-ES"/>
        </w:rPr>
        <w:t xml:space="preserve"> </w:t>
      </w:r>
      <w:r w:rsidRPr="00CE08A5">
        <w:rPr>
          <w:rFonts w:ascii="GHEA Grapalat" w:hAnsi="GHEA Grapalat" w:cs="Sylfaen"/>
          <w:sz w:val="18"/>
          <w:szCs w:val="18"/>
        </w:rPr>
        <w:t>փաստաթղթերը</w:t>
      </w:r>
      <w:r w:rsidRPr="00CE08A5">
        <w:rPr>
          <w:rFonts w:ascii="GHEA Grapalat" w:hAnsi="GHEA Grapalat"/>
          <w:sz w:val="18"/>
          <w:szCs w:val="18"/>
          <w:lang w:val="es-ES"/>
        </w:rPr>
        <w:t xml:space="preserve"> </w:t>
      </w:r>
      <w:r w:rsidRPr="00CE08A5">
        <w:rPr>
          <w:rFonts w:ascii="GHEA Grapalat" w:hAnsi="GHEA Grapalat" w:cs="Sylfaen"/>
          <w:sz w:val="18"/>
          <w:szCs w:val="18"/>
        </w:rPr>
        <w:t>դրվում</w:t>
      </w:r>
      <w:r w:rsidRPr="00CE08A5">
        <w:rPr>
          <w:rFonts w:ascii="GHEA Grapalat" w:hAnsi="GHEA Grapalat"/>
          <w:sz w:val="18"/>
          <w:szCs w:val="18"/>
          <w:lang w:val="es-ES"/>
        </w:rPr>
        <w:t xml:space="preserve"> </w:t>
      </w:r>
      <w:r w:rsidRPr="00CE08A5">
        <w:rPr>
          <w:rFonts w:ascii="GHEA Grapalat" w:hAnsi="GHEA Grapalat" w:cs="Sylfaen"/>
          <w:sz w:val="18"/>
          <w:szCs w:val="18"/>
        </w:rPr>
        <w:t>են</w:t>
      </w:r>
      <w:r w:rsidRPr="00CE08A5">
        <w:rPr>
          <w:rFonts w:ascii="GHEA Grapalat" w:hAnsi="GHEA Grapalat"/>
          <w:sz w:val="18"/>
          <w:szCs w:val="18"/>
          <w:lang w:val="es-ES"/>
        </w:rPr>
        <w:t xml:space="preserve"> </w:t>
      </w:r>
      <w:r w:rsidRPr="00CE08A5">
        <w:rPr>
          <w:rFonts w:ascii="GHEA Grapalat" w:hAnsi="GHEA Grapalat" w:cs="Sylfaen"/>
          <w:sz w:val="18"/>
          <w:szCs w:val="18"/>
        </w:rPr>
        <w:t>ծրարի</w:t>
      </w:r>
      <w:r w:rsidRPr="00CE08A5">
        <w:rPr>
          <w:rFonts w:ascii="GHEA Grapalat" w:hAnsi="GHEA Grapalat"/>
          <w:sz w:val="18"/>
          <w:szCs w:val="18"/>
          <w:lang w:val="es-ES"/>
        </w:rPr>
        <w:t xml:space="preserve"> </w:t>
      </w:r>
      <w:r w:rsidRPr="00CE08A5">
        <w:rPr>
          <w:rFonts w:ascii="GHEA Grapalat" w:hAnsi="GHEA Grapalat" w:cs="Sylfaen"/>
          <w:sz w:val="18"/>
          <w:szCs w:val="18"/>
        </w:rPr>
        <w:t>մեջ</w:t>
      </w:r>
      <w:r w:rsidRPr="00CE08A5">
        <w:rPr>
          <w:rFonts w:ascii="GHEA Grapalat" w:hAnsi="GHEA Grapalat"/>
          <w:sz w:val="18"/>
          <w:szCs w:val="18"/>
          <w:lang w:val="es-ES"/>
        </w:rPr>
        <w:t xml:space="preserve">, </w:t>
      </w:r>
      <w:r w:rsidRPr="00CE08A5">
        <w:rPr>
          <w:rFonts w:ascii="GHEA Grapalat" w:hAnsi="GHEA Grapalat" w:cs="Sylfaen"/>
          <w:sz w:val="18"/>
          <w:szCs w:val="18"/>
        </w:rPr>
        <w:t>որը</w:t>
      </w:r>
      <w:r w:rsidRPr="00CE08A5">
        <w:rPr>
          <w:rFonts w:ascii="GHEA Grapalat" w:hAnsi="GHEA Grapalat"/>
          <w:sz w:val="18"/>
          <w:szCs w:val="18"/>
          <w:lang w:val="es-ES"/>
        </w:rPr>
        <w:t xml:space="preserve"> </w:t>
      </w:r>
      <w:r w:rsidRPr="00CE08A5">
        <w:rPr>
          <w:rFonts w:ascii="GHEA Grapalat" w:hAnsi="GHEA Grapalat" w:cs="Sylfaen"/>
          <w:sz w:val="18"/>
          <w:szCs w:val="18"/>
        </w:rPr>
        <w:t>սոսնձում</w:t>
      </w:r>
      <w:r w:rsidRPr="00CE08A5">
        <w:rPr>
          <w:rFonts w:ascii="GHEA Grapalat" w:hAnsi="GHEA Grapalat"/>
          <w:sz w:val="18"/>
          <w:szCs w:val="18"/>
          <w:lang w:val="es-ES"/>
        </w:rPr>
        <w:t xml:space="preserve"> </w:t>
      </w:r>
      <w:r w:rsidRPr="00CE08A5">
        <w:rPr>
          <w:rFonts w:ascii="GHEA Grapalat" w:hAnsi="GHEA Grapalat" w:cs="Sylfaen"/>
          <w:sz w:val="18"/>
          <w:szCs w:val="18"/>
        </w:rPr>
        <w:t>է</w:t>
      </w:r>
      <w:r w:rsidRPr="00CE08A5">
        <w:rPr>
          <w:rFonts w:ascii="GHEA Grapalat" w:hAnsi="GHEA Grapalat"/>
          <w:sz w:val="18"/>
          <w:szCs w:val="18"/>
          <w:lang w:val="es-ES"/>
        </w:rPr>
        <w:t xml:space="preserve"> </w:t>
      </w:r>
      <w:r w:rsidRPr="00CE08A5">
        <w:rPr>
          <w:rFonts w:ascii="GHEA Grapalat" w:hAnsi="GHEA Grapalat" w:cs="Sylfaen"/>
          <w:sz w:val="18"/>
          <w:szCs w:val="18"/>
        </w:rPr>
        <w:t>այն</w:t>
      </w:r>
      <w:r w:rsidRPr="00CE08A5">
        <w:rPr>
          <w:rFonts w:ascii="GHEA Grapalat" w:hAnsi="GHEA Grapalat"/>
          <w:sz w:val="18"/>
          <w:szCs w:val="18"/>
          <w:lang w:val="es-ES"/>
        </w:rPr>
        <w:t xml:space="preserve"> </w:t>
      </w:r>
      <w:r w:rsidRPr="00CE08A5">
        <w:rPr>
          <w:rFonts w:ascii="GHEA Grapalat" w:hAnsi="GHEA Grapalat" w:cs="Sylfaen"/>
          <w:sz w:val="18"/>
          <w:szCs w:val="18"/>
        </w:rPr>
        <w:t>ներկայացնողը</w:t>
      </w:r>
      <w:r w:rsidRPr="00CE08A5">
        <w:rPr>
          <w:rFonts w:ascii="GHEA Grapalat" w:hAnsi="GHEA Grapalat"/>
          <w:sz w:val="18"/>
          <w:szCs w:val="18"/>
          <w:lang w:val="es-ES"/>
        </w:rPr>
        <w:t xml:space="preserve">: </w:t>
      </w:r>
      <w:r w:rsidRPr="00CE08A5">
        <w:rPr>
          <w:rFonts w:ascii="GHEA Grapalat" w:hAnsi="GHEA Grapalat" w:cs="Sylfaen"/>
          <w:sz w:val="18"/>
          <w:szCs w:val="18"/>
        </w:rPr>
        <w:t>Ծրարում</w:t>
      </w:r>
      <w:r w:rsidRPr="00CE08A5">
        <w:rPr>
          <w:rFonts w:ascii="GHEA Grapalat" w:hAnsi="GHEA Grapalat"/>
          <w:sz w:val="18"/>
          <w:szCs w:val="18"/>
          <w:lang w:val="es-ES"/>
        </w:rPr>
        <w:t xml:space="preserve"> </w:t>
      </w:r>
      <w:r w:rsidRPr="00CE08A5">
        <w:rPr>
          <w:rFonts w:ascii="GHEA Grapalat" w:hAnsi="GHEA Grapalat" w:cs="Sylfaen"/>
          <w:sz w:val="18"/>
          <w:szCs w:val="18"/>
        </w:rPr>
        <w:t>ներառված</w:t>
      </w:r>
      <w:r w:rsidRPr="00CE08A5">
        <w:rPr>
          <w:rFonts w:ascii="GHEA Grapalat" w:hAnsi="GHEA Grapalat"/>
          <w:sz w:val="18"/>
          <w:szCs w:val="18"/>
          <w:lang w:val="es-ES"/>
        </w:rPr>
        <w:t xml:space="preserve"> </w:t>
      </w:r>
      <w:r w:rsidRPr="00CE08A5">
        <w:rPr>
          <w:rFonts w:ascii="GHEA Grapalat" w:hAnsi="GHEA Grapalat" w:cs="Sylfaen"/>
          <w:sz w:val="18"/>
          <w:szCs w:val="18"/>
        </w:rPr>
        <w:t>փաստաթղթերը</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կազմվում</w:t>
      </w:r>
      <w:r w:rsidRPr="00CE08A5">
        <w:rPr>
          <w:rFonts w:ascii="GHEA Grapalat" w:hAnsi="GHEA Grapalat"/>
          <w:sz w:val="18"/>
          <w:szCs w:val="18"/>
          <w:lang w:val="es-ES"/>
        </w:rPr>
        <w:t xml:space="preserve"> </w:t>
      </w:r>
      <w:r w:rsidRPr="00CE08A5">
        <w:rPr>
          <w:rFonts w:ascii="GHEA Grapalat" w:hAnsi="GHEA Grapalat" w:cs="Sylfaen"/>
          <w:sz w:val="18"/>
          <w:szCs w:val="18"/>
        </w:rPr>
        <w:t>են</w:t>
      </w:r>
      <w:r w:rsidRPr="00CE08A5">
        <w:rPr>
          <w:rFonts w:ascii="GHEA Grapalat" w:hAnsi="GHEA Grapalat"/>
          <w:sz w:val="18"/>
          <w:szCs w:val="18"/>
          <w:lang w:val="es-ES"/>
        </w:rPr>
        <w:t xml:space="preserve"> </w:t>
      </w:r>
      <w:r w:rsidRPr="00CE08A5">
        <w:rPr>
          <w:rFonts w:ascii="GHEA Grapalat" w:hAnsi="GHEA Grapalat" w:cs="Sylfaen"/>
          <w:sz w:val="18"/>
          <w:szCs w:val="18"/>
        </w:rPr>
        <w:t>բնօրինակից</w:t>
      </w:r>
      <w:r w:rsidRPr="00CE08A5">
        <w:rPr>
          <w:rFonts w:ascii="GHEA Grapalat" w:hAnsi="GHEA Grapalat"/>
          <w:sz w:val="18"/>
          <w:szCs w:val="18"/>
          <w:lang w:val="es-ES"/>
        </w:rPr>
        <w:t xml:space="preserve"> </w:t>
      </w:r>
      <w:r w:rsidRPr="00CE08A5">
        <w:rPr>
          <w:rFonts w:ascii="GHEA Grapalat" w:hAnsi="GHEA Grapalat" w:cs="Sylfaen"/>
          <w:sz w:val="18"/>
          <w:szCs w:val="18"/>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E08A5">
        <w:rPr>
          <w:rFonts w:ascii="GHEA Grapalat" w:hAnsi="GHEA Grapalat" w:cs="Sylfaen"/>
          <w:sz w:val="18"/>
          <w:szCs w:val="18"/>
        </w:rPr>
        <w:t>և</w:t>
      </w:r>
      <w:r w:rsidRPr="00CE08A5">
        <w:rPr>
          <w:rFonts w:ascii="GHEA Grapalat" w:hAnsi="GHEA Grapalat"/>
          <w:sz w:val="18"/>
          <w:szCs w:val="18"/>
          <w:lang w:val="es-ES"/>
        </w:rPr>
        <w:t xml:space="preserve"> </w:t>
      </w:r>
      <w:r w:rsidR="00D731DC" w:rsidRPr="00CE08A5">
        <w:rPr>
          <w:rFonts w:ascii="GHEA Grapalat" w:hAnsi="GHEA Grapalat"/>
          <w:sz w:val="18"/>
          <w:szCs w:val="18"/>
          <w:lang w:val="es-ES"/>
        </w:rPr>
        <w:t xml:space="preserve">2 </w:t>
      </w:r>
      <w:r w:rsidRPr="00CE08A5">
        <w:rPr>
          <w:rFonts w:ascii="GHEA Grapalat" w:hAnsi="GHEA Grapalat"/>
          <w:sz w:val="18"/>
          <w:szCs w:val="18"/>
        </w:rPr>
        <w:t>օրինակ</w:t>
      </w:r>
      <w:r w:rsidRPr="00CE08A5">
        <w:rPr>
          <w:rFonts w:ascii="GHEA Grapalat" w:hAnsi="GHEA Grapalat"/>
          <w:sz w:val="18"/>
          <w:szCs w:val="18"/>
          <w:lang w:val="es-ES"/>
        </w:rPr>
        <w:t xml:space="preserve"> </w:t>
      </w:r>
      <w:r w:rsidRPr="00CE08A5">
        <w:rPr>
          <w:rFonts w:ascii="GHEA Grapalat" w:hAnsi="GHEA Grapalat" w:cs="Sylfaen"/>
          <w:sz w:val="18"/>
          <w:szCs w:val="18"/>
        </w:rPr>
        <w:t>պատճեններից</w:t>
      </w:r>
      <w:r w:rsidRPr="00CE08A5">
        <w:rPr>
          <w:rFonts w:ascii="GHEA Grapalat" w:hAnsi="GHEA Grapalat"/>
          <w:sz w:val="18"/>
          <w:szCs w:val="18"/>
          <w:lang w:val="es-ES"/>
        </w:rPr>
        <w:t xml:space="preserve">: </w:t>
      </w:r>
      <w:r w:rsidRPr="00CE08A5">
        <w:rPr>
          <w:rFonts w:ascii="GHEA Grapalat" w:hAnsi="GHEA Grapalat" w:cs="Sylfaen"/>
          <w:sz w:val="18"/>
          <w:szCs w:val="18"/>
        </w:rPr>
        <w:t>Փաստաթղթերի</w:t>
      </w:r>
      <w:r w:rsidRPr="00CE08A5">
        <w:rPr>
          <w:rFonts w:ascii="GHEA Grapalat" w:hAnsi="GHEA Grapalat"/>
          <w:sz w:val="18"/>
          <w:szCs w:val="18"/>
          <w:lang w:val="es-ES"/>
        </w:rPr>
        <w:t xml:space="preserve"> </w:t>
      </w:r>
      <w:r w:rsidRPr="00CE08A5">
        <w:rPr>
          <w:rFonts w:ascii="GHEA Grapalat" w:hAnsi="GHEA Grapalat" w:cs="Sylfaen"/>
          <w:sz w:val="18"/>
          <w:szCs w:val="18"/>
        </w:rPr>
        <w:t>փաթեթների</w:t>
      </w:r>
      <w:r w:rsidRPr="00CE08A5">
        <w:rPr>
          <w:rFonts w:ascii="GHEA Grapalat" w:hAnsi="GHEA Grapalat"/>
          <w:sz w:val="18"/>
          <w:szCs w:val="18"/>
          <w:lang w:val="es-ES"/>
        </w:rPr>
        <w:t xml:space="preserve"> </w:t>
      </w:r>
      <w:r w:rsidRPr="00CE08A5">
        <w:rPr>
          <w:rFonts w:ascii="GHEA Grapalat" w:hAnsi="GHEA Grapalat" w:cs="Sylfaen"/>
          <w:sz w:val="18"/>
          <w:szCs w:val="18"/>
        </w:rPr>
        <w:t>վրա</w:t>
      </w:r>
      <w:r w:rsidRPr="00CE08A5">
        <w:rPr>
          <w:rFonts w:ascii="GHEA Grapalat" w:hAnsi="GHEA Grapalat"/>
          <w:sz w:val="18"/>
          <w:szCs w:val="18"/>
          <w:lang w:val="es-ES"/>
        </w:rPr>
        <w:t xml:space="preserve"> </w:t>
      </w:r>
      <w:r w:rsidRPr="00CE08A5">
        <w:rPr>
          <w:rFonts w:ascii="GHEA Grapalat" w:hAnsi="GHEA Grapalat" w:cs="Sylfaen"/>
          <w:sz w:val="18"/>
          <w:szCs w:val="18"/>
        </w:rPr>
        <w:t>համապատասխանաբար</w:t>
      </w:r>
      <w:r w:rsidRPr="00CE08A5">
        <w:rPr>
          <w:rFonts w:ascii="GHEA Grapalat" w:hAnsi="GHEA Grapalat"/>
          <w:sz w:val="18"/>
          <w:szCs w:val="18"/>
          <w:lang w:val="es-ES"/>
        </w:rPr>
        <w:t xml:space="preserve"> </w:t>
      </w:r>
      <w:r w:rsidRPr="00CE08A5">
        <w:rPr>
          <w:rFonts w:ascii="GHEA Grapalat" w:hAnsi="GHEA Grapalat" w:cs="Sylfaen"/>
          <w:sz w:val="18"/>
          <w:szCs w:val="18"/>
        </w:rPr>
        <w:t>գրվում</w:t>
      </w:r>
      <w:r w:rsidRPr="00CE08A5">
        <w:rPr>
          <w:rFonts w:ascii="GHEA Grapalat" w:hAnsi="GHEA Grapalat"/>
          <w:sz w:val="18"/>
          <w:szCs w:val="18"/>
          <w:lang w:val="es-ES"/>
        </w:rPr>
        <w:t xml:space="preserve"> </w:t>
      </w:r>
      <w:r w:rsidRPr="00CE08A5">
        <w:rPr>
          <w:rFonts w:ascii="GHEA Grapalat" w:hAnsi="GHEA Grapalat" w:cs="Sylfaen"/>
          <w:sz w:val="18"/>
          <w:szCs w:val="18"/>
        </w:rPr>
        <w:t>են</w:t>
      </w:r>
      <w:r w:rsidRPr="00CE08A5">
        <w:rPr>
          <w:rFonts w:ascii="GHEA Grapalat" w:hAnsi="GHEA Grapalat"/>
          <w:sz w:val="18"/>
          <w:szCs w:val="18"/>
          <w:lang w:val="es-ES"/>
        </w:rPr>
        <w:t xml:space="preserve"> «</w:t>
      </w:r>
      <w:r w:rsidRPr="00CE08A5">
        <w:rPr>
          <w:rFonts w:ascii="GHEA Grapalat" w:hAnsi="GHEA Grapalat" w:cs="Sylfaen"/>
          <w:sz w:val="18"/>
          <w:szCs w:val="18"/>
        </w:rPr>
        <w:t>բնօրինակ</w:t>
      </w:r>
      <w:r w:rsidRPr="00CE08A5">
        <w:rPr>
          <w:rFonts w:ascii="GHEA Grapalat" w:hAnsi="GHEA Grapalat"/>
          <w:sz w:val="18"/>
          <w:szCs w:val="18"/>
          <w:lang w:val="es-ES"/>
        </w:rPr>
        <w:t xml:space="preserve">» </w:t>
      </w:r>
      <w:r w:rsidRPr="00CE08A5">
        <w:rPr>
          <w:rFonts w:ascii="GHEA Grapalat" w:hAnsi="GHEA Grapalat" w:cs="Sylfaen"/>
          <w:sz w:val="18"/>
          <w:szCs w:val="18"/>
        </w:rPr>
        <w:t>և</w:t>
      </w:r>
      <w:r w:rsidRPr="00CE08A5">
        <w:rPr>
          <w:rFonts w:ascii="GHEA Grapalat" w:hAnsi="GHEA Grapalat"/>
          <w:sz w:val="18"/>
          <w:szCs w:val="18"/>
          <w:lang w:val="es-ES"/>
        </w:rPr>
        <w:t xml:space="preserve"> «</w:t>
      </w:r>
      <w:r w:rsidRPr="00CE08A5">
        <w:rPr>
          <w:rFonts w:ascii="GHEA Grapalat" w:hAnsi="GHEA Grapalat" w:cs="Sylfaen"/>
          <w:sz w:val="18"/>
          <w:szCs w:val="18"/>
        </w:rPr>
        <w:t>պատճեն</w:t>
      </w:r>
      <w:r w:rsidRPr="00CE08A5">
        <w:rPr>
          <w:rFonts w:ascii="GHEA Grapalat" w:hAnsi="GHEA Grapalat"/>
          <w:sz w:val="18"/>
          <w:szCs w:val="18"/>
          <w:lang w:val="es-ES"/>
        </w:rPr>
        <w:t xml:space="preserve">» </w:t>
      </w:r>
      <w:r w:rsidRPr="00CE08A5">
        <w:rPr>
          <w:rFonts w:ascii="GHEA Grapalat" w:hAnsi="GHEA Grapalat" w:cs="Sylfaen"/>
          <w:sz w:val="18"/>
          <w:szCs w:val="18"/>
        </w:rPr>
        <w:t>բառերը</w:t>
      </w:r>
      <w:r w:rsidRPr="00CE08A5">
        <w:rPr>
          <w:rFonts w:ascii="GHEA Grapalat" w:hAnsi="GHEA Grapalat"/>
          <w:sz w:val="18"/>
          <w:szCs w:val="18"/>
          <w:lang w:val="es-ES"/>
        </w:rPr>
        <w:t xml:space="preserve">: </w:t>
      </w:r>
      <w:r w:rsidRPr="00CE08A5">
        <w:rPr>
          <w:rFonts w:ascii="GHEA Grapalat" w:hAnsi="GHEA Grapalat" w:cs="Sylfaen"/>
          <w:sz w:val="18"/>
          <w:szCs w:val="18"/>
          <w:lang w:val="ru-RU"/>
        </w:rPr>
        <w:t>Հայտում</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ներառվող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բնօրինակ</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փաստաթղթերի</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փոխարեն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կարող</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են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ներկայացվել</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դրանց</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նոտարական</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կարգով</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վավերացված</w:t>
      </w:r>
      <w:r w:rsidRPr="00CE08A5">
        <w:rPr>
          <w:rFonts w:ascii="GHEA Grapalat" w:hAnsi="GHEA Grapalat" w:cs="Sylfaen"/>
          <w:sz w:val="18"/>
          <w:szCs w:val="18"/>
          <w:lang w:val="af-ZA"/>
        </w:rPr>
        <w:t xml:space="preserve"> </w:t>
      </w:r>
      <w:r w:rsidRPr="00CE08A5">
        <w:rPr>
          <w:rFonts w:ascii="GHEA Grapalat" w:hAnsi="GHEA Grapalat" w:cs="Sylfaen"/>
          <w:sz w:val="18"/>
          <w:szCs w:val="18"/>
          <w:lang w:val="ru-RU"/>
        </w:rPr>
        <w:t>օրինակները։</w:t>
      </w:r>
    </w:p>
    <w:p w:rsidR="00886C13" w:rsidRPr="00CE08A5" w:rsidRDefault="00886C13" w:rsidP="00886C13">
      <w:pPr>
        <w:ind w:firstLine="720"/>
        <w:jc w:val="both"/>
        <w:rPr>
          <w:rFonts w:ascii="GHEA Grapalat" w:hAnsi="GHEA Grapalat"/>
          <w:sz w:val="18"/>
          <w:szCs w:val="18"/>
          <w:lang w:val="af-ZA"/>
        </w:rPr>
      </w:pPr>
      <w:r w:rsidRPr="00CE08A5">
        <w:rPr>
          <w:rFonts w:ascii="GHEA Grapalat" w:hAnsi="GHEA Grapalat" w:cs="Sylfaen"/>
          <w:sz w:val="18"/>
          <w:szCs w:val="18"/>
        </w:rPr>
        <w:t>Ծրարը</w:t>
      </w:r>
      <w:r w:rsidRPr="00CE08A5">
        <w:rPr>
          <w:rFonts w:ascii="GHEA Grapalat" w:hAnsi="GHEA Grapalat"/>
          <w:sz w:val="18"/>
          <w:szCs w:val="18"/>
          <w:lang w:val="af-ZA"/>
        </w:rPr>
        <w:t xml:space="preserve"> </w:t>
      </w:r>
      <w:r w:rsidRPr="00CE08A5">
        <w:rPr>
          <w:rFonts w:ascii="GHEA Grapalat" w:hAnsi="GHEA Grapalat" w:cs="Sylfaen"/>
          <w:sz w:val="18"/>
          <w:szCs w:val="18"/>
        </w:rPr>
        <w:t>և</w:t>
      </w:r>
      <w:r w:rsidRPr="00CE08A5">
        <w:rPr>
          <w:rFonts w:ascii="GHEA Grapalat" w:hAnsi="GHEA Grapalat"/>
          <w:sz w:val="18"/>
          <w:szCs w:val="18"/>
          <w:lang w:val="af-ZA"/>
        </w:rPr>
        <w:t xml:space="preserve"> </w:t>
      </w:r>
      <w:r w:rsidRPr="00CE08A5">
        <w:rPr>
          <w:rFonts w:ascii="GHEA Grapalat" w:hAnsi="GHEA Grapalat"/>
          <w:sz w:val="18"/>
          <w:szCs w:val="18"/>
        </w:rPr>
        <w:t>սույն</w:t>
      </w:r>
      <w:r w:rsidRPr="00CE08A5">
        <w:rPr>
          <w:rFonts w:ascii="GHEA Grapalat" w:hAnsi="GHEA Grapalat"/>
          <w:sz w:val="18"/>
          <w:szCs w:val="18"/>
          <w:lang w:val="af-ZA"/>
        </w:rPr>
        <w:t xml:space="preserve"> </w:t>
      </w:r>
      <w:r w:rsidRPr="00CE08A5">
        <w:rPr>
          <w:rFonts w:ascii="GHEA Grapalat" w:hAnsi="GHEA Grapalat" w:cs="Sylfaen"/>
          <w:sz w:val="18"/>
          <w:szCs w:val="18"/>
        </w:rPr>
        <w:t>հրավերով</w:t>
      </w:r>
      <w:r w:rsidRPr="00CE08A5">
        <w:rPr>
          <w:rFonts w:ascii="GHEA Grapalat" w:hAnsi="GHEA Grapalat"/>
          <w:sz w:val="18"/>
          <w:szCs w:val="18"/>
          <w:lang w:val="af-ZA"/>
        </w:rPr>
        <w:t xml:space="preserve"> </w:t>
      </w:r>
      <w:r w:rsidRPr="00CE08A5">
        <w:rPr>
          <w:rFonts w:ascii="GHEA Grapalat" w:hAnsi="GHEA Grapalat" w:cs="Sylfaen"/>
          <w:sz w:val="18"/>
          <w:szCs w:val="18"/>
        </w:rPr>
        <w:t>նախատեսված</w:t>
      </w:r>
      <w:r w:rsidRPr="00CE08A5">
        <w:rPr>
          <w:rFonts w:ascii="GHEA Grapalat" w:hAnsi="GHEA Grapalat"/>
          <w:sz w:val="18"/>
          <w:szCs w:val="18"/>
          <w:lang w:val="af-ZA"/>
        </w:rPr>
        <w:t xml:space="preserve">` </w:t>
      </w:r>
      <w:r w:rsidRPr="00CE08A5">
        <w:rPr>
          <w:rFonts w:ascii="GHEA Grapalat" w:hAnsi="GHEA Grapalat"/>
          <w:sz w:val="18"/>
          <w:szCs w:val="18"/>
        </w:rPr>
        <w:t>մ</w:t>
      </w:r>
      <w:r w:rsidRPr="00CE08A5">
        <w:rPr>
          <w:rFonts w:ascii="GHEA Grapalat" w:hAnsi="GHEA Grapalat" w:cs="Sylfaen"/>
          <w:sz w:val="18"/>
          <w:szCs w:val="18"/>
        </w:rPr>
        <w:t>ասնակցի</w:t>
      </w:r>
      <w:r w:rsidRPr="00CE08A5">
        <w:rPr>
          <w:rFonts w:ascii="GHEA Grapalat" w:hAnsi="GHEA Grapalat"/>
          <w:sz w:val="18"/>
          <w:szCs w:val="18"/>
          <w:lang w:val="af-ZA"/>
        </w:rPr>
        <w:t xml:space="preserve"> </w:t>
      </w:r>
      <w:r w:rsidRPr="00CE08A5">
        <w:rPr>
          <w:rFonts w:ascii="GHEA Grapalat" w:hAnsi="GHEA Grapalat" w:cs="Sylfaen"/>
          <w:sz w:val="18"/>
          <w:szCs w:val="18"/>
        </w:rPr>
        <w:t>կազմած</w:t>
      </w:r>
      <w:r w:rsidRPr="00CE08A5">
        <w:rPr>
          <w:rFonts w:ascii="GHEA Grapalat" w:hAnsi="GHEA Grapalat"/>
          <w:sz w:val="18"/>
          <w:szCs w:val="18"/>
          <w:lang w:val="af-ZA"/>
        </w:rPr>
        <w:t xml:space="preserve"> </w:t>
      </w:r>
      <w:r w:rsidRPr="00CE08A5">
        <w:rPr>
          <w:rFonts w:ascii="GHEA Grapalat" w:hAnsi="GHEA Grapalat" w:cs="Sylfaen"/>
          <w:sz w:val="18"/>
          <w:szCs w:val="18"/>
        </w:rPr>
        <w:t>փաստաթղթերն</w:t>
      </w:r>
      <w:r w:rsidRPr="00CE08A5">
        <w:rPr>
          <w:rFonts w:ascii="GHEA Grapalat" w:hAnsi="GHEA Grapalat"/>
          <w:sz w:val="18"/>
          <w:szCs w:val="18"/>
          <w:lang w:val="af-ZA"/>
        </w:rPr>
        <w:t xml:space="preserve"> </w:t>
      </w:r>
      <w:r w:rsidRPr="00CE08A5">
        <w:rPr>
          <w:rFonts w:ascii="GHEA Grapalat" w:hAnsi="GHEA Grapalat" w:cs="Sylfaen"/>
          <w:sz w:val="18"/>
          <w:szCs w:val="18"/>
        </w:rPr>
        <w:t>ստորագրում</w:t>
      </w:r>
      <w:r w:rsidRPr="00CE08A5">
        <w:rPr>
          <w:rFonts w:ascii="GHEA Grapalat" w:hAnsi="GHEA Grapalat"/>
          <w:sz w:val="18"/>
          <w:szCs w:val="18"/>
          <w:lang w:val="af-ZA"/>
        </w:rPr>
        <w:t xml:space="preserve"> </w:t>
      </w:r>
      <w:r w:rsidRPr="00CE08A5">
        <w:rPr>
          <w:rFonts w:ascii="GHEA Grapalat" w:hAnsi="GHEA Grapalat" w:cs="Sylfaen"/>
          <w:sz w:val="18"/>
          <w:szCs w:val="18"/>
        </w:rPr>
        <w:t>է</w:t>
      </w:r>
      <w:r w:rsidRPr="00CE08A5">
        <w:rPr>
          <w:rFonts w:ascii="GHEA Grapalat" w:hAnsi="GHEA Grapalat"/>
          <w:sz w:val="18"/>
          <w:szCs w:val="18"/>
          <w:lang w:val="af-ZA"/>
        </w:rPr>
        <w:t xml:space="preserve"> </w:t>
      </w:r>
      <w:r w:rsidRPr="00CE08A5">
        <w:rPr>
          <w:rFonts w:ascii="GHEA Grapalat" w:hAnsi="GHEA Grapalat" w:cs="Sylfaen"/>
          <w:sz w:val="18"/>
          <w:szCs w:val="18"/>
        </w:rPr>
        <w:t>դրանք</w:t>
      </w:r>
      <w:r w:rsidRPr="00CE08A5">
        <w:rPr>
          <w:rFonts w:ascii="GHEA Grapalat" w:hAnsi="GHEA Grapalat"/>
          <w:sz w:val="18"/>
          <w:szCs w:val="18"/>
          <w:lang w:val="af-ZA"/>
        </w:rPr>
        <w:t xml:space="preserve"> </w:t>
      </w:r>
      <w:r w:rsidRPr="00CE08A5">
        <w:rPr>
          <w:rFonts w:ascii="GHEA Grapalat" w:hAnsi="GHEA Grapalat" w:cs="Sylfaen"/>
          <w:sz w:val="18"/>
          <w:szCs w:val="18"/>
        </w:rPr>
        <w:t>ներկայացնող</w:t>
      </w:r>
      <w:r w:rsidRPr="00CE08A5">
        <w:rPr>
          <w:rFonts w:ascii="GHEA Grapalat" w:hAnsi="GHEA Grapalat"/>
          <w:sz w:val="18"/>
          <w:szCs w:val="18"/>
          <w:lang w:val="af-ZA"/>
        </w:rPr>
        <w:t xml:space="preserve"> </w:t>
      </w:r>
      <w:r w:rsidRPr="00CE08A5">
        <w:rPr>
          <w:rFonts w:ascii="GHEA Grapalat" w:hAnsi="GHEA Grapalat" w:cs="Sylfaen"/>
          <w:sz w:val="18"/>
          <w:szCs w:val="18"/>
        </w:rPr>
        <w:t>անձը</w:t>
      </w:r>
      <w:r w:rsidRPr="00CE08A5">
        <w:rPr>
          <w:rFonts w:ascii="GHEA Grapalat" w:hAnsi="GHEA Grapalat"/>
          <w:sz w:val="18"/>
          <w:szCs w:val="18"/>
          <w:lang w:val="af-ZA"/>
        </w:rPr>
        <w:t xml:space="preserve"> </w:t>
      </w:r>
      <w:r w:rsidRPr="00CE08A5">
        <w:rPr>
          <w:rFonts w:ascii="GHEA Grapalat" w:hAnsi="GHEA Grapalat" w:cs="Sylfaen"/>
          <w:sz w:val="18"/>
          <w:szCs w:val="18"/>
        </w:rPr>
        <w:t>կամ</w:t>
      </w:r>
      <w:r w:rsidRPr="00CE08A5">
        <w:rPr>
          <w:rFonts w:ascii="GHEA Grapalat" w:hAnsi="GHEA Grapalat"/>
          <w:sz w:val="18"/>
          <w:szCs w:val="18"/>
          <w:lang w:val="af-ZA"/>
        </w:rPr>
        <w:t xml:space="preserve"> </w:t>
      </w:r>
      <w:r w:rsidRPr="00CE08A5">
        <w:rPr>
          <w:rFonts w:ascii="GHEA Grapalat" w:hAnsi="GHEA Grapalat" w:cs="Sylfaen"/>
          <w:sz w:val="18"/>
          <w:szCs w:val="18"/>
        </w:rPr>
        <w:t>վերջինիս</w:t>
      </w:r>
      <w:r w:rsidRPr="00CE08A5">
        <w:rPr>
          <w:rFonts w:ascii="GHEA Grapalat" w:hAnsi="GHEA Grapalat"/>
          <w:sz w:val="18"/>
          <w:szCs w:val="18"/>
          <w:lang w:val="af-ZA"/>
        </w:rPr>
        <w:t xml:space="preserve"> </w:t>
      </w:r>
      <w:r w:rsidRPr="00CE08A5">
        <w:rPr>
          <w:rFonts w:ascii="GHEA Grapalat" w:hAnsi="GHEA Grapalat" w:cs="Sylfaen"/>
          <w:sz w:val="18"/>
          <w:szCs w:val="18"/>
        </w:rPr>
        <w:t>լիազորված</w:t>
      </w:r>
      <w:r w:rsidRPr="00CE08A5">
        <w:rPr>
          <w:rFonts w:ascii="GHEA Grapalat" w:hAnsi="GHEA Grapalat"/>
          <w:sz w:val="18"/>
          <w:szCs w:val="18"/>
          <w:lang w:val="af-ZA"/>
        </w:rPr>
        <w:t xml:space="preserve"> </w:t>
      </w:r>
      <w:r w:rsidRPr="00CE08A5">
        <w:rPr>
          <w:rFonts w:ascii="GHEA Grapalat" w:hAnsi="GHEA Grapalat" w:cs="Sylfaen"/>
          <w:sz w:val="18"/>
          <w:szCs w:val="18"/>
        </w:rPr>
        <w:t>անձը</w:t>
      </w:r>
      <w:r w:rsidRPr="00CE08A5">
        <w:rPr>
          <w:rFonts w:ascii="GHEA Grapalat" w:hAnsi="GHEA Grapalat"/>
          <w:sz w:val="18"/>
          <w:szCs w:val="18"/>
          <w:lang w:val="af-ZA"/>
        </w:rPr>
        <w:t xml:space="preserve"> (</w:t>
      </w:r>
      <w:r w:rsidRPr="00CE08A5">
        <w:rPr>
          <w:rFonts w:ascii="GHEA Grapalat" w:hAnsi="GHEA Grapalat" w:cs="Sylfaen"/>
          <w:sz w:val="18"/>
          <w:szCs w:val="18"/>
        </w:rPr>
        <w:t>այսուհետ</w:t>
      </w:r>
      <w:r w:rsidRPr="00CE08A5">
        <w:rPr>
          <w:rFonts w:ascii="GHEA Grapalat" w:hAnsi="GHEA Grapalat"/>
          <w:sz w:val="18"/>
          <w:szCs w:val="18"/>
          <w:lang w:val="af-ZA"/>
        </w:rPr>
        <w:t xml:space="preserve">` </w:t>
      </w:r>
      <w:r w:rsidRPr="00CE08A5">
        <w:rPr>
          <w:rFonts w:ascii="GHEA Grapalat" w:hAnsi="GHEA Grapalat" w:cs="Sylfaen"/>
          <w:sz w:val="18"/>
          <w:szCs w:val="18"/>
        </w:rPr>
        <w:t>գործակալ</w:t>
      </w:r>
      <w:r w:rsidRPr="00CE08A5">
        <w:rPr>
          <w:rFonts w:ascii="GHEA Grapalat" w:hAnsi="GHEA Grapalat"/>
          <w:sz w:val="18"/>
          <w:szCs w:val="18"/>
          <w:lang w:val="af-ZA"/>
        </w:rPr>
        <w:t xml:space="preserve">): </w:t>
      </w:r>
      <w:r w:rsidRPr="00CE08A5">
        <w:rPr>
          <w:rFonts w:ascii="GHEA Grapalat" w:hAnsi="GHEA Grapalat" w:cs="Sylfaen"/>
          <w:sz w:val="18"/>
          <w:szCs w:val="18"/>
        </w:rPr>
        <w:t>Եթե</w:t>
      </w:r>
      <w:r w:rsidRPr="00CE08A5">
        <w:rPr>
          <w:rFonts w:ascii="GHEA Grapalat" w:hAnsi="GHEA Grapalat"/>
          <w:sz w:val="18"/>
          <w:szCs w:val="18"/>
          <w:lang w:val="af-ZA"/>
        </w:rPr>
        <w:t xml:space="preserve"> </w:t>
      </w:r>
      <w:r w:rsidRPr="00CE08A5">
        <w:rPr>
          <w:rFonts w:ascii="GHEA Grapalat" w:hAnsi="GHEA Grapalat" w:cs="Sylfaen"/>
          <w:sz w:val="18"/>
          <w:szCs w:val="18"/>
        </w:rPr>
        <w:t>հայտը</w:t>
      </w:r>
      <w:r w:rsidRPr="00CE08A5">
        <w:rPr>
          <w:rFonts w:ascii="GHEA Grapalat" w:hAnsi="GHEA Grapalat"/>
          <w:sz w:val="18"/>
          <w:szCs w:val="18"/>
          <w:lang w:val="af-ZA"/>
        </w:rPr>
        <w:t xml:space="preserve"> </w:t>
      </w:r>
      <w:r w:rsidRPr="00CE08A5">
        <w:rPr>
          <w:rFonts w:ascii="GHEA Grapalat" w:hAnsi="GHEA Grapalat" w:cs="Sylfaen"/>
          <w:sz w:val="18"/>
          <w:szCs w:val="18"/>
        </w:rPr>
        <w:t>ներկայացնում</w:t>
      </w:r>
      <w:r w:rsidRPr="00CE08A5">
        <w:rPr>
          <w:rFonts w:ascii="GHEA Grapalat" w:hAnsi="GHEA Grapalat"/>
          <w:sz w:val="18"/>
          <w:szCs w:val="18"/>
          <w:lang w:val="af-ZA"/>
        </w:rPr>
        <w:t xml:space="preserve"> </w:t>
      </w:r>
      <w:r w:rsidRPr="00CE08A5">
        <w:rPr>
          <w:rFonts w:ascii="GHEA Grapalat" w:hAnsi="GHEA Grapalat" w:cs="Sylfaen"/>
          <w:sz w:val="18"/>
          <w:szCs w:val="18"/>
        </w:rPr>
        <w:t>է</w:t>
      </w:r>
      <w:r w:rsidRPr="00CE08A5">
        <w:rPr>
          <w:rFonts w:ascii="GHEA Grapalat" w:hAnsi="GHEA Grapalat"/>
          <w:sz w:val="18"/>
          <w:szCs w:val="18"/>
          <w:lang w:val="af-ZA"/>
        </w:rPr>
        <w:t xml:space="preserve"> </w:t>
      </w:r>
      <w:r w:rsidRPr="00CE08A5">
        <w:rPr>
          <w:rFonts w:ascii="GHEA Grapalat" w:hAnsi="GHEA Grapalat" w:cs="Sylfaen"/>
          <w:sz w:val="18"/>
          <w:szCs w:val="18"/>
        </w:rPr>
        <w:t>գործակալը</w:t>
      </w:r>
      <w:r w:rsidRPr="00CE08A5">
        <w:rPr>
          <w:rFonts w:ascii="GHEA Grapalat" w:hAnsi="GHEA Grapalat"/>
          <w:sz w:val="18"/>
          <w:szCs w:val="18"/>
          <w:lang w:val="af-ZA"/>
        </w:rPr>
        <w:t xml:space="preserve">, </w:t>
      </w:r>
      <w:r w:rsidRPr="00CE08A5">
        <w:rPr>
          <w:rFonts w:ascii="GHEA Grapalat" w:hAnsi="GHEA Grapalat" w:cs="Sylfaen"/>
          <w:sz w:val="18"/>
          <w:szCs w:val="18"/>
        </w:rPr>
        <w:t>ապա</w:t>
      </w:r>
      <w:r w:rsidRPr="00CE08A5">
        <w:rPr>
          <w:rFonts w:ascii="GHEA Grapalat" w:hAnsi="GHEA Grapalat"/>
          <w:sz w:val="18"/>
          <w:szCs w:val="18"/>
          <w:lang w:val="af-ZA"/>
        </w:rPr>
        <w:t xml:space="preserve"> </w:t>
      </w:r>
      <w:r w:rsidRPr="00CE08A5">
        <w:rPr>
          <w:rFonts w:ascii="GHEA Grapalat" w:hAnsi="GHEA Grapalat" w:cs="Sylfaen"/>
          <w:sz w:val="18"/>
          <w:szCs w:val="18"/>
        </w:rPr>
        <w:t>հայտով</w:t>
      </w:r>
      <w:r w:rsidRPr="00CE08A5">
        <w:rPr>
          <w:rFonts w:ascii="GHEA Grapalat" w:hAnsi="GHEA Grapalat"/>
          <w:sz w:val="18"/>
          <w:szCs w:val="18"/>
          <w:lang w:val="af-ZA"/>
        </w:rPr>
        <w:t xml:space="preserve"> </w:t>
      </w:r>
      <w:r w:rsidRPr="00CE08A5">
        <w:rPr>
          <w:rFonts w:ascii="GHEA Grapalat" w:hAnsi="GHEA Grapalat" w:cs="Sylfaen"/>
          <w:sz w:val="18"/>
          <w:szCs w:val="18"/>
        </w:rPr>
        <w:t>ներկայացվում</w:t>
      </w:r>
      <w:r w:rsidRPr="00CE08A5">
        <w:rPr>
          <w:rFonts w:ascii="GHEA Grapalat" w:hAnsi="GHEA Grapalat"/>
          <w:sz w:val="18"/>
          <w:szCs w:val="18"/>
          <w:lang w:val="af-ZA"/>
        </w:rPr>
        <w:t xml:space="preserve"> </w:t>
      </w:r>
      <w:r w:rsidRPr="00CE08A5">
        <w:rPr>
          <w:rFonts w:ascii="GHEA Grapalat" w:hAnsi="GHEA Grapalat" w:cs="Sylfaen"/>
          <w:sz w:val="18"/>
          <w:szCs w:val="18"/>
        </w:rPr>
        <w:t>է</w:t>
      </w:r>
      <w:r w:rsidRPr="00CE08A5">
        <w:rPr>
          <w:rFonts w:ascii="GHEA Grapalat" w:hAnsi="GHEA Grapalat"/>
          <w:sz w:val="18"/>
          <w:szCs w:val="18"/>
          <w:lang w:val="af-ZA"/>
        </w:rPr>
        <w:t xml:space="preserve"> </w:t>
      </w:r>
      <w:r w:rsidRPr="00CE08A5">
        <w:rPr>
          <w:rFonts w:ascii="GHEA Grapalat" w:hAnsi="GHEA Grapalat" w:cs="Sylfaen"/>
          <w:sz w:val="18"/>
          <w:szCs w:val="18"/>
        </w:rPr>
        <w:t>վերջինիս</w:t>
      </w:r>
      <w:r w:rsidRPr="00CE08A5">
        <w:rPr>
          <w:rFonts w:ascii="GHEA Grapalat" w:hAnsi="GHEA Grapalat"/>
          <w:sz w:val="18"/>
          <w:szCs w:val="18"/>
          <w:lang w:val="af-ZA"/>
        </w:rPr>
        <w:t xml:space="preserve"> </w:t>
      </w:r>
      <w:r w:rsidRPr="00CE08A5">
        <w:rPr>
          <w:rFonts w:ascii="GHEA Grapalat" w:hAnsi="GHEA Grapalat" w:cs="Sylfaen"/>
          <w:sz w:val="18"/>
          <w:szCs w:val="18"/>
        </w:rPr>
        <w:t>այդ</w:t>
      </w:r>
      <w:r w:rsidRPr="00CE08A5">
        <w:rPr>
          <w:rFonts w:ascii="GHEA Grapalat" w:hAnsi="GHEA Grapalat"/>
          <w:sz w:val="18"/>
          <w:szCs w:val="18"/>
          <w:lang w:val="af-ZA"/>
        </w:rPr>
        <w:t xml:space="preserve"> </w:t>
      </w:r>
      <w:r w:rsidRPr="00CE08A5">
        <w:rPr>
          <w:rFonts w:ascii="GHEA Grapalat" w:hAnsi="GHEA Grapalat" w:cs="Sylfaen"/>
          <w:sz w:val="18"/>
          <w:szCs w:val="18"/>
        </w:rPr>
        <w:t>լիազորությունը</w:t>
      </w:r>
      <w:r w:rsidRPr="00CE08A5">
        <w:rPr>
          <w:rFonts w:ascii="GHEA Grapalat" w:hAnsi="GHEA Grapalat"/>
          <w:sz w:val="18"/>
          <w:szCs w:val="18"/>
          <w:lang w:val="af-ZA"/>
        </w:rPr>
        <w:t xml:space="preserve"> </w:t>
      </w:r>
      <w:r w:rsidRPr="00CE08A5">
        <w:rPr>
          <w:rFonts w:ascii="GHEA Grapalat" w:hAnsi="GHEA Grapalat" w:cs="Sylfaen"/>
          <w:sz w:val="18"/>
          <w:szCs w:val="18"/>
        </w:rPr>
        <w:t>վերապահված</w:t>
      </w:r>
      <w:r w:rsidRPr="00CE08A5">
        <w:rPr>
          <w:rFonts w:ascii="GHEA Grapalat" w:hAnsi="GHEA Grapalat"/>
          <w:sz w:val="18"/>
          <w:szCs w:val="18"/>
          <w:lang w:val="af-ZA"/>
        </w:rPr>
        <w:t xml:space="preserve"> </w:t>
      </w:r>
      <w:r w:rsidRPr="00CE08A5">
        <w:rPr>
          <w:rFonts w:ascii="GHEA Grapalat" w:hAnsi="GHEA Grapalat" w:cs="Sylfaen"/>
          <w:sz w:val="18"/>
          <w:szCs w:val="18"/>
        </w:rPr>
        <w:t>լինելու</w:t>
      </w:r>
      <w:r w:rsidRPr="00CE08A5">
        <w:rPr>
          <w:rFonts w:ascii="GHEA Grapalat" w:hAnsi="GHEA Grapalat"/>
          <w:sz w:val="18"/>
          <w:szCs w:val="18"/>
          <w:lang w:val="af-ZA"/>
        </w:rPr>
        <w:t xml:space="preserve"> </w:t>
      </w:r>
      <w:r w:rsidRPr="00CE08A5">
        <w:rPr>
          <w:rFonts w:ascii="GHEA Grapalat" w:hAnsi="GHEA Grapalat" w:cs="Sylfaen"/>
          <w:sz w:val="18"/>
          <w:szCs w:val="18"/>
        </w:rPr>
        <w:t>մասին</w:t>
      </w:r>
      <w:r w:rsidRPr="00CE08A5">
        <w:rPr>
          <w:rFonts w:ascii="GHEA Grapalat" w:hAnsi="GHEA Grapalat" w:cs="Sylfaen"/>
          <w:sz w:val="18"/>
          <w:szCs w:val="18"/>
          <w:lang w:val="af-ZA"/>
        </w:rPr>
        <w:t xml:space="preserve"> </w:t>
      </w:r>
      <w:r w:rsidRPr="00CE08A5">
        <w:rPr>
          <w:rFonts w:ascii="GHEA Grapalat" w:hAnsi="GHEA Grapalat" w:cs="Sylfaen"/>
          <w:sz w:val="18"/>
          <w:szCs w:val="18"/>
        </w:rPr>
        <w:t>փաստաթուղթ</w:t>
      </w:r>
      <w:r w:rsidRPr="00CE08A5">
        <w:rPr>
          <w:rFonts w:ascii="GHEA Grapalat" w:hAnsi="GHEA Grapalat" w:cs="Sylfaen"/>
          <w:sz w:val="18"/>
          <w:szCs w:val="18"/>
          <w:lang w:val="af-ZA"/>
        </w:rPr>
        <w:t>:</w:t>
      </w:r>
    </w:p>
    <w:p w:rsidR="00886C13" w:rsidRPr="00CE08A5" w:rsidRDefault="00886C13" w:rsidP="00886C13">
      <w:pPr>
        <w:ind w:firstLine="720"/>
        <w:jc w:val="both"/>
        <w:rPr>
          <w:rFonts w:ascii="GHEA Grapalat" w:hAnsi="GHEA Grapalat"/>
          <w:sz w:val="18"/>
          <w:szCs w:val="18"/>
          <w:lang w:val="af-ZA"/>
        </w:rPr>
      </w:pPr>
      <w:r w:rsidRPr="00CE08A5">
        <w:rPr>
          <w:rFonts w:ascii="GHEA Grapalat" w:hAnsi="GHEA Grapalat"/>
          <w:sz w:val="18"/>
          <w:szCs w:val="18"/>
          <w:lang w:val="af-ZA"/>
        </w:rPr>
        <w:t xml:space="preserve">3.2 </w:t>
      </w:r>
      <w:r w:rsidRPr="00CE08A5">
        <w:rPr>
          <w:rFonts w:ascii="GHEA Grapalat" w:hAnsi="GHEA Grapalat" w:cs="Sylfaen"/>
          <w:sz w:val="18"/>
          <w:szCs w:val="18"/>
        </w:rPr>
        <w:t>Սույն</w:t>
      </w:r>
      <w:r w:rsidRPr="00CE08A5">
        <w:rPr>
          <w:rFonts w:ascii="GHEA Grapalat" w:hAnsi="GHEA Grapalat"/>
          <w:sz w:val="18"/>
          <w:szCs w:val="18"/>
          <w:lang w:val="af-ZA"/>
        </w:rPr>
        <w:t xml:space="preserve"> </w:t>
      </w:r>
      <w:r w:rsidRPr="00CE08A5">
        <w:rPr>
          <w:rFonts w:ascii="GHEA Grapalat" w:hAnsi="GHEA Grapalat"/>
          <w:sz w:val="18"/>
          <w:szCs w:val="18"/>
        </w:rPr>
        <w:t>հրահանգի</w:t>
      </w:r>
      <w:r w:rsidRPr="00CE08A5">
        <w:rPr>
          <w:rFonts w:ascii="GHEA Grapalat" w:hAnsi="GHEA Grapalat"/>
          <w:sz w:val="18"/>
          <w:szCs w:val="18"/>
          <w:lang w:val="af-ZA"/>
        </w:rPr>
        <w:t xml:space="preserve"> 3.1 </w:t>
      </w:r>
      <w:r w:rsidRPr="00CE08A5">
        <w:rPr>
          <w:rFonts w:ascii="GHEA Grapalat" w:hAnsi="GHEA Grapalat"/>
          <w:sz w:val="18"/>
          <w:szCs w:val="18"/>
        </w:rPr>
        <w:t>կետում</w:t>
      </w:r>
      <w:r w:rsidRPr="00CE08A5">
        <w:rPr>
          <w:rFonts w:ascii="GHEA Grapalat" w:hAnsi="GHEA Grapalat"/>
          <w:sz w:val="18"/>
          <w:szCs w:val="18"/>
          <w:lang w:val="af-ZA"/>
        </w:rPr>
        <w:t xml:space="preserve"> </w:t>
      </w:r>
      <w:r w:rsidRPr="00CE08A5">
        <w:rPr>
          <w:rFonts w:ascii="GHEA Grapalat" w:hAnsi="GHEA Grapalat" w:cs="Sylfaen"/>
          <w:sz w:val="18"/>
          <w:szCs w:val="18"/>
        </w:rPr>
        <w:t>նշված</w:t>
      </w:r>
      <w:r w:rsidRPr="00CE08A5">
        <w:rPr>
          <w:rFonts w:ascii="GHEA Grapalat" w:hAnsi="GHEA Grapalat"/>
          <w:sz w:val="18"/>
          <w:szCs w:val="18"/>
          <w:lang w:val="af-ZA"/>
        </w:rPr>
        <w:t xml:space="preserve"> </w:t>
      </w:r>
      <w:r w:rsidRPr="00CE08A5">
        <w:rPr>
          <w:rFonts w:ascii="GHEA Grapalat" w:hAnsi="GHEA Grapalat" w:cs="Sylfaen"/>
          <w:sz w:val="18"/>
          <w:szCs w:val="18"/>
        </w:rPr>
        <w:t>ծրարի</w:t>
      </w:r>
      <w:r w:rsidRPr="00CE08A5">
        <w:rPr>
          <w:rFonts w:ascii="GHEA Grapalat" w:hAnsi="GHEA Grapalat"/>
          <w:sz w:val="18"/>
          <w:szCs w:val="18"/>
          <w:lang w:val="af-ZA"/>
        </w:rPr>
        <w:t xml:space="preserve"> </w:t>
      </w:r>
      <w:r w:rsidRPr="00CE08A5">
        <w:rPr>
          <w:rFonts w:ascii="GHEA Grapalat" w:hAnsi="GHEA Grapalat" w:cs="Sylfaen"/>
          <w:sz w:val="18"/>
          <w:szCs w:val="18"/>
        </w:rPr>
        <w:t>վրա</w:t>
      </w:r>
      <w:r w:rsidRPr="00CE08A5">
        <w:rPr>
          <w:rFonts w:ascii="GHEA Grapalat" w:hAnsi="GHEA Grapalat"/>
          <w:sz w:val="18"/>
          <w:szCs w:val="18"/>
          <w:lang w:val="af-ZA"/>
        </w:rPr>
        <w:t xml:space="preserve"> </w:t>
      </w:r>
      <w:r w:rsidRPr="00CE08A5">
        <w:rPr>
          <w:rFonts w:ascii="GHEA Grapalat" w:hAnsi="GHEA Grapalat" w:cs="Sylfaen"/>
          <w:sz w:val="18"/>
          <w:szCs w:val="18"/>
        </w:rPr>
        <w:t>հայտը</w:t>
      </w:r>
      <w:r w:rsidRPr="00CE08A5">
        <w:rPr>
          <w:rFonts w:ascii="GHEA Grapalat" w:hAnsi="GHEA Grapalat"/>
          <w:sz w:val="18"/>
          <w:szCs w:val="18"/>
          <w:lang w:val="af-ZA"/>
        </w:rPr>
        <w:t xml:space="preserve"> </w:t>
      </w:r>
      <w:r w:rsidRPr="00CE08A5">
        <w:rPr>
          <w:rFonts w:ascii="GHEA Grapalat" w:hAnsi="GHEA Grapalat" w:cs="Sylfaen"/>
          <w:sz w:val="18"/>
          <w:szCs w:val="18"/>
        </w:rPr>
        <w:t>կազմելու</w:t>
      </w:r>
      <w:r w:rsidRPr="00CE08A5">
        <w:rPr>
          <w:rFonts w:ascii="GHEA Grapalat" w:hAnsi="GHEA Grapalat"/>
          <w:sz w:val="18"/>
          <w:szCs w:val="18"/>
          <w:lang w:val="af-ZA"/>
        </w:rPr>
        <w:t xml:space="preserve"> </w:t>
      </w:r>
      <w:r w:rsidRPr="00CE08A5">
        <w:rPr>
          <w:rFonts w:ascii="GHEA Grapalat" w:hAnsi="GHEA Grapalat" w:cs="Sylfaen"/>
          <w:sz w:val="18"/>
          <w:szCs w:val="18"/>
        </w:rPr>
        <w:t>լեզվով</w:t>
      </w:r>
      <w:r w:rsidRPr="00CE08A5">
        <w:rPr>
          <w:rFonts w:ascii="GHEA Grapalat" w:hAnsi="GHEA Grapalat"/>
          <w:sz w:val="18"/>
          <w:szCs w:val="18"/>
          <w:lang w:val="af-ZA"/>
        </w:rPr>
        <w:t xml:space="preserve"> </w:t>
      </w:r>
      <w:r w:rsidRPr="00CE08A5">
        <w:rPr>
          <w:rFonts w:ascii="GHEA Grapalat" w:hAnsi="GHEA Grapalat" w:cs="Sylfaen"/>
          <w:sz w:val="18"/>
          <w:szCs w:val="18"/>
        </w:rPr>
        <w:t>նշվում</w:t>
      </w:r>
      <w:r w:rsidRPr="00CE08A5">
        <w:rPr>
          <w:rFonts w:ascii="GHEA Grapalat" w:hAnsi="GHEA Grapalat"/>
          <w:sz w:val="18"/>
          <w:szCs w:val="18"/>
          <w:lang w:val="af-ZA"/>
        </w:rPr>
        <w:t xml:space="preserve"> </w:t>
      </w:r>
      <w:r w:rsidRPr="00CE08A5">
        <w:rPr>
          <w:rFonts w:ascii="GHEA Grapalat" w:hAnsi="GHEA Grapalat" w:cs="Sylfaen"/>
          <w:sz w:val="18"/>
          <w:szCs w:val="18"/>
        </w:rPr>
        <w:t>են</w:t>
      </w:r>
      <w:r w:rsidRPr="00CE08A5">
        <w:rPr>
          <w:rFonts w:ascii="GHEA Grapalat" w:hAnsi="GHEA Grapalat"/>
          <w:sz w:val="18"/>
          <w:szCs w:val="18"/>
          <w:lang w:val="af-ZA"/>
        </w:rPr>
        <w:t xml:space="preserve">` </w:t>
      </w:r>
    </w:p>
    <w:p w:rsidR="00886C13" w:rsidRPr="00CE08A5" w:rsidRDefault="00886C13" w:rsidP="00886C13">
      <w:pPr>
        <w:ind w:firstLine="720"/>
        <w:rPr>
          <w:rFonts w:ascii="GHEA Grapalat" w:hAnsi="GHEA Grapalat"/>
          <w:sz w:val="18"/>
          <w:szCs w:val="18"/>
          <w:lang w:val="af-ZA"/>
        </w:rPr>
      </w:pPr>
      <w:r w:rsidRPr="00CE08A5">
        <w:rPr>
          <w:rFonts w:ascii="GHEA Grapalat" w:hAnsi="GHEA Grapalat"/>
          <w:sz w:val="18"/>
          <w:szCs w:val="18"/>
          <w:lang w:val="af-ZA"/>
        </w:rPr>
        <w:t xml:space="preserve">1) </w:t>
      </w:r>
      <w:r w:rsidRPr="00CE08A5">
        <w:rPr>
          <w:rFonts w:ascii="GHEA Grapalat" w:hAnsi="GHEA Grapalat"/>
          <w:sz w:val="18"/>
          <w:szCs w:val="18"/>
        </w:rPr>
        <w:t>պ</w:t>
      </w:r>
      <w:r w:rsidRPr="00CE08A5">
        <w:rPr>
          <w:rFonts w:ascii="GHEA Grapalat" w:hAnsi="GHEA Grapalat" w:cs="Sylfaen"/>
          <w:sz w:val="18"/>
          <w:szCs w:val="18"/>
        </w:rPr>
        <w:t>ատվիրատուի</w:t>
      </w:r>
      <w:r w:rsidRPr="00CE08A5">
        <w:rPr>
          <w:rFonts w:ascii="GHEA Grapalat" w:hAnsi="GHEA Grapalat"/>
          <w:sz w:val="18"/>
          <w:szCs w:val="18"/>
          <w:lang w:val="af-ZA"/>
        </w:rPr>
        <w:t xml:space="preserve"> </w:t>
      </w:r>
      <w:r w:rsidRPr="00CE08A5">
        <w:rPr>
          <w:rFonts w:ascii="GHEA Grapalat" w:hAnsi="GHEA Grapalat" w:cs="Sylfaen"/>
          <w:sz w:val="18"/>
          <w:szCs w:val="18"/>
        </w:rPr>
        <w:t>անվանումը</w:t>
      </w:r>
      <w:r w:rsidRPr="00CE08A5">
        <w:rPr>
          <w:rFonts w:ascii="GHEA Grapalat" w:hAnsi="GHEA Grapalat"/>
          <w:sz w:val="18"/>
          <w:szCs w:val="18"/>
          <w:lang w:val="af-ZA"/>
        </w:rPr>
        <w:t xml:space="preserve"> </w:t>
      </w:r>
      <w:r w:rsidRPr="00CE08A5">
        <w:rPr>
          <w:rFonts w:ascii="GHEA Grapalat" w:hAnsi="GHEA Grapalat" w:cs="Sylfaen"/>
          <w:sz w:val="18"/>
          <w:szCs w:val="18"/>
        </w:rPr>
        <w:t>և</w:t>
      </w:r>
      <w:r w:rsidRPr="00CE08A5">
        <w:rPr>
          <w:rFonts w:ascii="GHEA Grapalat" w:hAnsi="GHEA Grapalat"/>
          <w:sz w:val="18"/>
          <w:szCs w:val="18"/>
          <w:lang w:val="af-ZA"/>
        </w:rPr>
        <w:t xml:space="preserve"> </w:t>
      </w:r>
      <w:r w:rsidRPr="00CE08A5">
        <w:rPr>
          <w:rFonts w:ascii="GHEA Grapalat" w:hAnsi="GHEA Grapalat" w:cs="Sylfaen"/>
          <w:sz w:val="18"/>
          <w:szCs w:val="18"/>
        </w:rPr>
        <w:t>հայտի</w:t>
      </w:r>
      <w:r w:rsidRPr="00CE08A5">
        <w:rPr>
          <w:rFonts w:ascii="GHEA Grapalat" w:hAnsi="GHEA Grapalat"/>
          <w:sz w:val="18"/>
          <w:szCs w:val="18"/>
          <w:lang w:val="af-ZA"/>
        </w:rPr>
        <w:t xml:space="preserve"> </w:t>
      </w:r>
      <w:r w:rsidRPr="00CE08A5">
        <w:rPr>
          <w:rFonts w:ascii="GHEA Grapalat" w:hAnsi="GHEA Grapalat" w:cs="Sylfaen"/>
          <w:sz w:val="18"/>
          <w:szCs w:val="18"/>
        </w:rPr>
        <w:t>ներկայացման</w:t>
      </w:r>
      <w:r w:rsidRPr="00CE08A5">
        <w:rPr>
          <w:rFonts w:ascii="GHEA Grapalat" w:hAnsi="GHEA Grapalat"/>
          <w:sz w:val="18"/>
          <w:szCs w:val="18"/>
          <w:lang w:val="af-ZA"/>
        </w:rPr>
        <w:t xml:space="preserve"> </w:t>
      </w:r>
      <w:r w:rsidRPr="00CE08A5">
        <w:rPr>
          <w:rFonts w:ascii="GHEA Grapalat" w:hAnsi="GHEA Grapalat" w:cs="Sylfaen"/>
          <w:sz w:val="18"/>
          <w:szCs w:val="18"/>
        </w:rPr>
        <w:t>վայրը</w:t>
      </w:r>
      <w:r w:rsidRPr="00CE08A5">
        <w:rPr>
          <w:rFonts w:ascii="GHEA Grapalat" w:hAnsi="GHEA Grapalat"/>
          <w:sz w:val="18"/>
          <w:szCs w:val="18"/>
          <w:lang w:val="af-ZA"/>
        </w:rPr>
        <w:t xml:space="preserve"> (</w:t>
      </w:r>
      <w:r w:rsidRPr="00CE08A5">
        <w:rPr>
          <w:rFonts w:ascii="GHEA Grapalat" w:hAnsi="GHEA Grapalat" w:cs="Sylfaen"/>
          <w:sz w:val="18"/>
          <w:szCs w:val="18"/>
        </w:rPr>
        <w:t>հասցեն</w:t>
      </w:r>
      <w:r w:rsidRPr="00CE08A5">
        <w:rPr>
          <w:rFonts w:ascii="GHEA Grapalat" w:hAnsi="GHEA Grapalat"/>
          <w:sz w:val="18"/>
          <w:szCs w:val="18"/>
          <w:lang w:val="af-ZA"/>
        </w:rPr>
        <w:t>).</w:t>
      </w:r>
    </w:p>
    <w:p w:rsidR="00886C13" w:rsidRPr="00CE08A5" w:rsidRDefault="00886C13" w:rsidP="00886C13">
      <w:pPr>
        <w:ind w:firstLine="720"/>
        <w:rPr>
          <w:rFonts w:ascii="GHEA Grapalat" w:hAnsi="GHEA Grapalat"/>
          <w:sz w:val="18"/>
          <w:szCs w:val="18"/>
          <w:lang w:val="af-ZA"/>
        </w:rPr>
      </w:pPr>
      <w:r w:rsidRPr="00CE08A5">
        <w:rPr>
          <w:rFonts w:ascii="GHEA Grapalat" w:hAnsi="GHEA Grapalat"/>
          <w:sz w:val="18"/>
          <w:szCs w:val="18"/>
          <w:lang w:val="af-ZA"/>
        </w:rPr>
        <w:t xml:space="preserve">2) </w:t>
      </w:r>
      <w:r w:rsidRPr="00CE08A5">
        <w:rPr>
          <w:rFonts w:ascii="GHEA Grapalat" w:hAnsi="GHEA Grapalat"/>
          <w:sz w:val="18"/>
          <w:szCs w:val="18"/>
        </w:rPr>
        <w:t>գնանշման</w:t>
      </w:r>
      <w:r w:rsidRPr="00CE08A5">
        <w:rPr>
          <w:rFonts w:ascii="GHEA Grapalat" w:hAnsi="GHEA Grapalat"/>
          <w:sz w:val="18"/>
          <w:szCs w:val="18"/>
          <w:lang w:val="af-ZA"/>
        </w:rPr>
        <w:t xml:space="preserve"> </w:t>
      </w:r>
      <w:r w:rsidRPr="00CE08A5">
        <w:rPr>
          <w:rFonts w:ascii="GHEA Grapalat" w:hAnsi="GHEA Grapalat"/>
          <w:sz w:val="18"/>
          <w:szCs w:val="18"/>
        </w:rPr>
        <w:t>հարցման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ծածկագիրը</w:t>
      </w:r>
      <w:r w:rsidRPr="00CE08A5">
        <w:rPr>
          <w:rFonts w:ascii="GHEA Grapalat" w:hAnsi="GHEA Grapalat"/>
          <w:sz w:val="18"/>
          <w:szCs w:val="18"/>
          <w:lang w:val="af-ZA"/>
        </w:rPr>
        <w:t>.</w:t>
      </w:r>
    </w:p>
    <w:p w:rsidR="00886C13" w:rsidRPr="00CE08A5" w:rsidRDefault="00886C13" w:rsidP="00886C13">
      <w:pPr>
        <w:ind w:firstLine="720"/>
        <w:rPr>
          <w:rFonts w:ascii="GHEA Grapalat" w:hAnsi="GHEA Grapalat"/>
          <w:sz w:val="18"/>
          <w:szCs w:val="18"/>
          <w:lang w:val="af-ZA"/>
        </w:rPr>
      </w:pPr>
      <w:r w:rsidRPr="00CE08A5">
        <w:rPr>
          <w:rFonts w:ascii="GHEA Grapalat" w:hAnsi="GHEA Grapalat"/>
          <w:sz w:val="18"/>
          <w:szCs w:val="18"/>
          <w:lang w:val="af-ZA"/>
        </w:rPr>
        <w:t>3) «</w:t>
      </w:r>
      <w:r w:rsidRPr="00CE08A5">
        <w:rPr>
          <w:rFonts w:ascii="GHEA Grapalat" w:hAnsi="GHEA Grapalat" w:cs="Sylfaen"/>
          <w:sz w:val="18"/>
          <w:szCs w:val="18"/>
        </w:rPr>
        <w:t>չբացել</w:t>
      </w:r>
      <w:r w:rsidRPr="00CE08A5">
        <w:rPr>
          <w:rFonts w:ascii="GHEA Grapalat" w:hAnsi="GHEA Grapalat"/>
          <w:sz w:val="18"/>
          <w:szCs w:val="18"/>
          <w:lang w:val="af-ZA"/>
        </w:rPr>
        <w:t xml:space="preserve"> </w:t>
      </w:r>
      <w:r w:rsidRPr="00CE08A5">
        <w:rPr>
          <w:rFonts w:ascii="GHEA Grapalat" w:hAnsi="GHEA Grapalat" w:cs="Sylfaen"/>
          <w:sz w:val="18"/>
          <w:szCs w:val="18"/>
        </w:rPr>
        <w:t>մինչև</w:t>
      </w:r>
      <w:r w:rsidRPr="00CE08A5">
        <w:rPr>
          <w:rFonts w:ascii="GHEA Grapalat" w:hAnsi="GHEA Grapalat"/>
          <w:sz w:val="18"/>
          <w:szCs w:val="18"/>
          <w:lang w:val="af-ZA"/>
        </w:rPr>
        <w:t xml:space="preserve"> </w:t>
      </w:r>
      <w:r w:rsidRPr="00CE08A5">
        <w:rPr>
          <w:rFonts w:ascii="GHEA Grapalat" w:hAnsi="GHEA Grapalat" w:cs="Sylfaen"/>
          <w:sz w:val="18"/>
          <w:szCs w:val="18"/>
        </w:rPr>
        <w:t>հայտերի</w:t>
      </w:r>
      <w:r w:rsidRPr="00CE08A5">
        <w:rPr>
          <w:rFonts w:ascii="GHEA Grapalat" w:hAnsi="GHEA Grapalat"/>
          <w:sz w:val="18"/>
          <w:szCs w:val="18"/>
          <w:lang w:val="af-ZA"/>
        </w:rPr>
        <w:t xml:space="preserve"> </w:t>
      </w:r>
      <w:r w:rsidRPr="00CE08A5">
        <w:rPr>
          <w:rFonts w:ascii="GHEA Grapalat" w:hAnsi="GHEA Grapalat" w:cs="Sylfaen"/>
          <w:sz w:val="18"/>
          <w:szCs w:val="18"/>
        </w:rPr>
        <w:t>բացման</w:t>
      </w:r>
      <w:r w:rsidRPr="00CE08A5">
        <w:rPr>
          <w:rFonts w:ascii="GHEA Grapalat" w:hAnsi="GHEA Grapalat"/>
          <w:sz w:val="18"/>
          <w:szCs w:val="18"/>
          <w:lang w:val="af-ZA"/>
        </w:rPr>
        <w:t xml:space="preserve"> </w:t>
      </w:r>
      <w:r w:rsidRPr="00CE08A5">
        <w:rPr>
          <w:rFonts w:ascii="GHEA Grapalat" w:hAnsi="GHEA Grapalat" w:cs="Sylfaen"/>
          <w:sz w:val="18"/>
          <w:szCs w:val="18"/>
        </w:rPr>
        <w:t>նիստը</w:t>
      </w:r>
      <w:r w:rsidRPr="00CE08A5">
        <w:rPr>
          <w:rFonts w:ascii="GHEA Grapalat" w:hAnsi="GHEA Grapalat"/>
          <w:sz w:val="18"/>
          <w:szCs w:val="18"/>
          <w:lang w:val="af-ZA"/>
        </w:rPr>
        <w:t xml:space="preserve">» </w:t>
      </w:r>
      <w:r w:rsidRPr="00CE08A5">
        <w:rPr>
          <w:rFonts w:ascii="GHEA Grapalat" w:hAnsi="GHEA Grapalat" w:cs="Sylfaen"/>
          <w:sz w:val="18"/>
          <w:szCs w:val="18"/>
        </w:rPr>
        <w:t>բառերը</w:t>
      </w:r>
      <w:r w:rsidRPr="00CE08A5">
        <w:rPr>
          <w:rFonts w:ascii="GHEA Grapalat" w:hAnsi="GHEA Grapalat"/>
          <w:sz w:val="18"/>
          <w:szCs w:val="18"/>
          <w:lang w:val="af-ZA"/>
        </w:rPr>
        <w:t>.</w:t>
      </w:r>
    </w:p>
    <w:p w:rsidR="00886C13" w:rsidRPr="00CE08A5" w:rsidRDefault="00886C13" w:rsidP="00886C13">
      <w:pPr>
        <w:ind w:firstLine="720"/>
        <w:rPr>
          <w:rFonts w:ascii="GHEA Grapalat" w:hAnsi="GHEA Grapalat"/>
          <w:sz w:val="18"/>
          <w:szCs w:val="18"/>
          <w:lang w:val="af-ZA"/>
        </w:rPr>
      </w:pPr>
      <w:r w:rsidRPr="00CE08A5">
        <w:rPr>
          <w:rFonts w:ascii="GHEA Grapalat" w:hAnsi="GHEA Grapalat"/>
          <w:sz w:val="18"/>
          <w:szCs w:val="18"/>
          <w:lang w:val="af-ZA"/>
        </w:rPr>
        <w:t xml:space="preserve">4) </w:t>
      </w:r>
      <w:r w:rsidRPr="00CE08A5">
        <w:rPr>
          <w:rFonts w:ascii="GHEA Grapalat" w:hAnsi="GHEA Grapalat"/>
          <w:sz w:val="18"/>
          <w:szCs w:val="18"/>
        </w:rPr>
        <w:t>մ</w:t>
      </w:r>
      <w:r w:rsidRPr="00CE08A5">
        <w:rPr>
          <w:rFonts w:ascii="GHEA Grapalat" w:hAnsi="GHEA Grapalat" w:cs="Sylfaen"/>
          <w:sz w:val="18"/>
          <w:szCs w:val="18"/>
        </w:rPr>
        <w:t>ասնակցի</w:t>
      </w:r>
      <w:r w:rsidRPr="00CE08A5">
        <w:rPr>
          <w:rFonts w:ascii="GHEA Grapalat" w:hAnsi="GHEA Grapalat"/>
          <w:sz w:val="18"/>
          <w:szCs w:val="18"/>
          <w:lang w:val="af-ZA"/>
        </w:rPr>
        <w:t xml:space="preserve"> </w:t>
      </w:r>
      <w:r w:rsidRPr="00CE08A5">
        <w:rPr>
          <w:rFonts w:ascii="GHEA Grapalat" w:hAnsi="GHEA Grapalat" w:cs="Sylfaen"/>
          <w:sz w:val="18"/>
          <w:szCs w:val="18"/>
        </w:rPr>
        <w:t>անվանումը</w:t>
      </w:r>
      <w:r w:rsidRPr="00CE08A5">
        <w:rPr>
          <w:rFonts w:ascii="GHEA Grapalat" w:hAnsi="GHEA Grapalat"/>
          <w:sz w:val="18"/>
          <w:szCs w:val="18"/>
          <w:lang w:val="af-ZA"/>
        </w:rPr>
        <w:t xml:space="preserve"> (</w:t>
      </w:r>
      <w:r w:rsidRPr="00CE08A5">
        <w:rPr>
          <w:rFonts w:ascii="GHEA Grapalat" w:hAnsi="GHEA Grapalat" w:cs="Sylfaen"/>
          <w:sz w:val="18"/>
          <w:szCs w:val="18"/>
        </w:rPr>
        <w:t>անունը</w:t>
      </w:r>
      <w:r w:rsidRPr="00CE08A5">
        <w:rPr>
          <w:rFonts w:ascii="GHEA Grapalat" w:hAnsi="GHEA Grapalat"/>
          <w:sz w:val="18"/>
          <w:szCs w:val="18"/>
          <w:lang w:val="af-ZA"/>
        </w:rPr>
        <w:t xml:space="preserve">), </w:t>
      </w:r>
      <w:r w:rsidRPr="00CE08A5">
        <w:rPr>
          <w:rFonts w:ascii="GHEA Grapalat" w:hAnsi="GHEA Grapalat" w:cs="Sylfaen"/>
          <w:sz w:val="18"/>
          <w:szCs w:val="18"/>
        </w:rPr>
        <w:t>գտնվելու</w:t>
      </w:r>
      <w:r w:rsidRPr="00CE08A5">
        <w:rPr>
          <w:rFonts w:ascii="GHEA Grapalat" w:hAnsi="GHEA Grapalat"/>
          <w:sz w:val="18"/>
          <w:szCs w:val="18"/>
          <w:lang w:val="af-ZA"/>
        </w:rPr>
        <w:t xml:space="preserve"> </w:t>
      </w:r>
      <w:r w:rsidRPr="00CE08A5">
        <w:rPr>
          <w:rFonts w:ascii="GHEA Grapalat" w:hAnsi="GHEA Grapalat" w:cs="Sylfaen"/>
          <w:sz w:val="18"/>
          <w:szCs w:val="18"/>
        </w:rPr>
        <w:t>վայրը</w:t>
      </w:r>
      <w:r w:rsidRPr="00CE08A5">
        <w:rPr>
          <w:rFonts w:ascii="GHEA Grapalat" w:hAnsi="GHEA Grapalat"/>
          <w:sz w:val="18"/>
          <w:szCs w:val="18"/>
          <w:lang w:val="af-ZA"/>
        </w:rPr>
        <w:t xml:space="preserve"> </w:t>
      </w:r>
      <w:r w:rsidRPr="00CE08A5">
        <w:rPr>
          <w:rFonts w:ascii="GHEA Grapalat" w:hAnsi="GHEA Grapalat" w:cs="Sylfaen"/>
          <w:sz w:val="18"/>
          <w:szCs w:val="18"/>
        </w:rPr>
        <w:t>և</w:t>
      </w:r>
      <w:r w:rsidRPr="00CE08A5">
        <w:rPr>
          <w:rFonts w:ascii="GHEA Grapalat" w:hAnsi="GHEA Grapalat"/>
          <w:sz w:val="18"/>
          <w:szCs w:val="18"/>
          <w:lang w:val="af-ZA"/>
        </w:rPr>
        <w:t xml:space="preserve"> </w:t>
      </w:r>
      <w:r w:rsidRPr="00CE08A5">
        <w:rPr>
          <w:rFonts w:ascii="GHEA Grapalat" w:hAnsi="GHEA Grapalat" w:cs="Sylfaen"/>
          <w:sz w:val="18"/>
          <w:szCs w:val="18"/>
        </w:rPr>
        <w:t>հեռախոսահամարը</w:t>
      </w:r>
      <w:r w:rsidRPr="00CE08A5">
        <w:rPr>
          <w:rFonts w:ascii="GHEA Grapalat" w:hAnsi="GHEA Grapalat"/>
          <w:sz w:val="18"/>
          <w:szCs w:val="18"/>
          <w:lang w:val="af-ZA"/>
        </w:rPr>
        <w:t>:</w:t>
      </w:r>
    </w:p>
    <w:p w:rsidR="00886C13" w:rsidRPr="00CE08A5" w:rsidRDefault="00886C13" w:rsidP="00886C13">
      <w:pPr>
        <w:ind w:firstLine="720"/>
        <w:jc w:val="both"/>
        <w:rPr>
          <w:rFonts w:ascii="GHEA Grapalat" w:hAnsi="GHEA Grapalat" w:cs="Sylfaen"/>
          <w:sz w:val="18"/>
          <w:szCs w:val="18"/>
          <w:lang w:val="af-ZA"/>
        </w:rPr>
      </w:pPr>
      <w:r w:rsidRPr="00CE08A5">
        <w:rPr>
          <w:rFonts w:ascii="GHEA Grapalat" w:hAnsi="GHEA Grapalat" w:cs="Sylfaen"/>
          <w:sz w:val="18"/>
          <w:szCs w:val="18"/>
          <w:lang w:val="af-ZA"/>
        </w:rPr>
        <w:t xml:space="preserve">3.3 </w:t>
      </w:r>
      <w:r w:rsidRPr="00CE08A5">
        <w:rPr>
          <w:rFonts w:ascii="GHEA Grapalat" w:hAnsi="GHEA Grapalat" w:cs="Sylfaen"/>
          <w:sz w:val="18"/>
          <w:szCs w:val="18"/>
        </w:rPr>
        <w:t>Սույն</w:t>
      </w:r>
      <w:r w:rsidRPr="00CE08A5">
        <w:rPr>
          <w:rFonts w:ascii="GHEA Grapalat" w:hAnsi="GHEA Grapalat" w:cs="Sylfaen"/>
          <w:sz w:val="18"/>
          <w:szCs w:val="18"/>
          <w:lang w:val="af-ZA"/>
        </w:rPr>
        <w:t xml:space="preserve"> </w:t>
      </w:r>
      <w:r w:rsidRPr="00CE08A5">
        <w:rPr>
          <w:rFonts w:ascii="GHEA Grapalat" w:hAnsi="GHEA Grapalat" w:cs="Sylfaen"/>
          <w:sz w:val="18"/>
          <w:szCs w:val="18"/>
        </w:rPr>
        <w:t>հրահանգի</w:t>
      </w:r>
      <w:r w:rsidRPr="00CE08A5">
        <w:rPr>
          <w:rFonts w:ascii="GHEA Grapalat" w:hAnsi="GHEA Grapalat" w:cs="Sylfaen"/>
          <w:sz w:val="18"/>
          <w:szCs w:val="18"/>
          <w:lang w:val="af-ZA"/>
        </w:rPr>
        <w:t xml:space="preserve"> 3.1 </w:t>
      </w:r>
      <w:r w:rsidRPr="00CE08A5">
        <w:rPr>
          <w:rFonts w:ascii="GHEA Grapalat" w:hAnsi="GHEA Grapalat" w:cs="Sylfaen"/>
          <w:sz w:val="18"/>
          <w:szCs w:val="18"/>
        </w:rPr>
        <w:t>և</w:t>
      </w:r>
      <w:r w:rsidRPr="00CE08A5">
        <w:rPr>
          <w:rFonts w:ascii="GHEA Grapalat" w:hAnsi="GHEA Grapalat" w:cs="Sylfaen"/>
          <w:sz w:val="18"/>
          <w:szCs w:val="18"/>
          <w:lang w:val="af-ZA"/>
        </w:rPr>
        <w:t xml:space="preserve"> 3.2 </w:t>
      </w:r>
      <w:r w:rsidRPr="00CE08A5">
        <w:rPr>
          <w:rFonts w:ascii="GHEA Grapalat" w:hAnsi="GHEA Grapalat" w:cs="Sylfaen"/>
          <w:sz w:val="18"/>
          <w:szCs w:val="18"/>
        </w:rPr>
        <w:t>կետերի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պահանջներին</w:t>
      </w:r>
      <w:r w:rsidRPr="00CE08A5">
        <w:rPr>
          <w:rFonts w:ascii="GHEA Grapalat" w:hAnsi="GHEA Grapalat" w:cs="Sylfaen"/>
          <w:sz w:val="18"/>
          <w:szCs w:val="18"/>
          <w:lang w:val="af-ZA"/>
        </w:rPr>
        <w:t xml:space="preserve"> </w:t>
      </w:r>
      <w:r w:rsidRPr="00CE08A5">
        <w:rPr>
          <w:rFonts w:ascii="GHEA Grapalat" w:hAnsi="GHEA Grapalat" w:cs="Sylfaen"/>
          <w:sz w:val="18"/>
          <w:szCs w:val="18"/>
        </w:rPr>
        <w:t>չհամապատասխանող</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հայտերը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հանձնաժողովը</w:t>
      </w:r>
      <w:r w:rsidRPr="00CE08A5">
        <w:rPr>
          <w:rFonts w:ascii="GHEA Grapalat" w:hAnsi="GHEA Grapalat" w:cs="Sylfaen"/>
          <w:sz w:val="18"/>
          <w:szCs w:val="18"/>
          <w:lang w:val="af-ZA"/>
        </w:rPr>
        <w:t xml:space="preserve"> </w:t>
      </w:r>
      <w:r w:rsidRPr="00CE08A5">
        <w:rPr>
          <w:rFonts w:ascii="GHEA Grapalat" w:hAnsi="GHEA Grapalat" w:cs="Sylfaen"/>
          <w:sz w:val="18"/>
          <w:szCs w:val="18"/>
        </w:rPr>
        <w:t>հայտերի</w:t>
      </w:r>
      <w:r w:rsidRPr="00CE08A5">
        <w:rPr>
          <w:rFonts w:ascii="GHEA Grapalat" w:hAnsi="GHEA Grapalat" w:cs="Sylfaen"/>
          <w:sz w:val="18"/>
          <w:szCs w:val="18"/>
          <w:lang w:val="af-ZA"/>
        </w:rPr>
        <w:t xml:space="preserve"> </w:t>
      </w:r>
      <w:r w:rsidRPr="00CE08A5">
        <w:rPr>
          <w:rFonts w:ascii="GHEA Grapalat" w:hAnsi="GHEA Grapalat" w:cs="Sylfaen"/>
          <w:sz w:val="18"/>
          <w:szCs w:val="18"/>
        </w:rPr>
        <w:t>բացման</w:t>
      </w:r>
      <w:r w:rsidRPr="00CE08A5">
        <w:rPr>
          <w:rFonts w:ascii="GHEA Grapalat" w:hAnsi="GHEA Grapalat" w:cs="Sylfaen"/>
          <w:sz w:val="18"/>
          <w:szCs w:val="18"/>
          <w:lang w:val="af-ZA"/>
        </w:rPr>
        <w:t xml:space="preserve"> </w:t>
      </w:r>
      <w:r w:rsidRPr="00CE08A5">
        <w:rPr>
          <w:rFonts w:ascii="GHEA Grapalat" w:hAnsi="GHEA Grapalat" w:cs="Sylfaen"/>
          <w:sz w:val="18"/>
          <w:szCs w:val="18"/>
        </w:rPr>
        <w:t>նիստում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մերժում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է</w:t>
      </w:r>
      <w:r w:rsidRPr="00CE08A5">
        <w:rPr>
          <w:rFonts w:ascii="GHEA Grapalat" w:hAnsi="GHEA Grapalat" w:cs="Sylfaen"/>
          <w:sz w:val="18"/>
          <w:szCs w:val="18"/>
          <w:lang w:val="af-ZA"/>
        </w:rPr>
        <w:t xml:space="preserve"> </w:t>
      </w:r>
      <w:r w:rsidRPr="00CE08A5">
        <w:rPr>
          <w:rFonts w:ascii="GHEA Grapalat" w:hAnsi="GHEA Grapalat" w:cs="Sylfaen"/>
          <w:sz w:val="18"/>
          <w:szCs w:val="18"/>
        </w:rPr>
        <w:t>և</w:t>
      </w:r>
      <w:r w:rsidRPr="00CE08A5">
        <w:rPr>
          <w:rFonts w:ascii="GHEA Grapalat" w:hAnsi="GHEA Grapalat" w:cs="Sylfaen"/>
          <w:sz w:val="18"/>
          <w:szCs w:val="18"/>
          <w:lang w:val="af-ZA"/>
        </w:rPr>
        <w:t xml:space="preserve"> </w:t>
      </w:r>
      <w:r w:rsidRPr="00CE08A5">
        <w:rPr>
          <w:rFonts w:ascii="GHEA Grapalat" w:hAnsi="GHEA Grapalat" w:cs="Sylfaen"/>
          <w:sz w:val="18"/>
          <w:szCs w:val="18"/>
        </w:rPr>
        <w:t>նույնությամբ</w:t>
      </w:r>
      <w:r w:rsidRPr="00CE08A5">
        <w:rPr>
          <w:rFonts w:ascii="GHEA Grapalat" w:hAnsi="GHEA Grapalat" w:cs="Sylfaen"/>
          <w:sz w:val="18"/>
          <w:szCs w:val="18"/>
          <w:lang w:val="af-ZA"/>
        </w:rPr>
        <w:t xml:space="preserve"> </w:t>
      </w:r>
      <w:r w:rsidRPr="00CE08A5">
        <w:rPr>
          <w:rFonts w:ascii="GHEA Grapalat" w:hAnsi="GHEA Grapalat" w:cs="Sylfaen"/>
          <w:sz w:val="18"/>
          <w:szCs w:val="18"/>
        </w:rPr>
        <w:t>վերադարձնում</w:t>
      </w:r>
      <w:r w:rsidRPr="00CE08A5">
        <w:rPr>
          <w:rFonts w:ascii="GHEA Grapalat" w:hAnsi="GHEA Grapalat" w:cs="Sylfaen"/>
          <w:sz w:val="18"/>
          <w:szCs w:val="18"/>
          <w:lang w:val="af-ZA"/>
        </w:rPr>
        <w:t xml:space="preserve"> </w:t>
      </w:r>
      <w:r w:rsidRPr="00CE08A5">
        <w:rPr>
          <w:rFonts w:ascii="GHEA Grapalat" w:hAnsi="GHEA Grapalat" w:cs="Sylfaen"/>
          <w:sz w:val="18"/>
          <w:szCs w:val="18"/>
        </w:rPr>
        <w:t>ներկայացնողին</w:t>
      </w:r>
      <w:r w:rsidRPr="00CE08A5">
        <w:rPr>
          <w:rFonts w:ascii="GHEA Grapalat" w:hAnsi="GHEA Grapalat" w:cs="Sylfaen"/>
          <w:sz w:val="18"/>
          <w:szCs w:val="18"/>
          <w:lang w:val="af-ZA"/>
        </w:rPr>
        <w:t>:</w:t>
      </w:r>
    </w:p>
    <w:p w:rsidR="00886C13" w:rsidRPr="00CE08A5" w:rsidRDefault="00886C13" w:rsidP="00886C13">
      <w:pPr>
        <w:pStyle w:val="norm"/>
        <w:spacing w:line="240" w:lineRule="auto"/>
        <w:ind w:firstLine="284"/>
        <w:jc w:val="right"/>
        <w:rPr>
          <w:rFonts w:ascii="GHEA Grapalat" w:hAnsi="GHEA Grapalat" w:cs="Sylfaen"/>
          <w:b/>
          <w:sz w:val="18"/>
          <w:szCs w:val="18"/>
          <w:lang w:val="es-ES"/>
        </w:rPr>
      </w:pPr>
    </w:p>
    <w:p w:rsidR="00886C13" w:rsidRPr="00CE08A5" w:rsidRDefault="00886C13" w:rsidP="00886C13">
      <w:pPr>
        <w:pStyle w:val="norm"/>
        <w:spacing w:line="240" w:lineRule="auto"/>
        <w:ind w:firstLine="284"/>
        <w:jc w:val="right"/>
        <w:rPr>
          <w:rFonts w:ascii="GHEA Grapalat" w:hAnsi="GHEA Grapalat" w:cs="Sylfaen"/>
          <w:b/>
          <w:sz w:val="18"/>
          <w:szCs w:val="18"/>
          <w:lang w:val="es-ES"/>
        </w:rPr>
      </w:pPr>
    </w:p>
    <w:p w:rsidR="00886C13" w:rsidRPr="00CE08A5" w:rsidRDefault="00886C13" w:rsidP="00886C13">
      <w:pPr>
        <w:pStyle w:val="norm"/>
        <w:spacing w:line="240" w:lineRule="auto"/>
        <w:ind w:firstLine="284"/>
        <w:jc w:val="right"/>
        <w:rPr>
          <w:rFonts w:ascii="GHEA Grapalat" w:hAnsi="GHEA Grapalat" w:cs="Sylfaen"/>
          <w:b/>
          <w:sz w:val="18"/>
          <w:szCs w:val="18"/>
          <w:lang w:val="es-ES"/>
        </w:rPr>
      </w:pPr>
    </w:p>
    <w:p w:rsidR="00886C13" w:rsidRPr="00CE08A5" w:rsidRDefault="00886C13" w:rsidP="00886C13">
      <w:pPr>
        <w:pStyle w:val="norm"/>
        <w:spacing w:line="240" w:lineRule="auto"/>
        <w:ind w:firstLine="284"/>
        <w:jc w:val="right"/>
        <w:rPr>
          <w:rFonts w:ascii="GHEA Grapalat" w:hAnsi="GHEA Grapalat" w:cs="Sylfaen"/>
          <w:b/>
          <w:sz w:val="18"/>
          <w:szCs w:val="18"/>
          <w:lang w:val="es-ES"/>
        </w:rPr>
      </w:pPr>
      <w:r w:rsidRPr="00CE08A5">
        <w:rPr>
          <w:rFonts w:ascii="GHEA Grapalat" w:hAnsi="GHEA Grapalat" w:cs="Sylfaen"/>
          <w:b/>
          <w:sz w:val="18"/>
          <w:szCs w:val="18"/>
          <w:lang w:val="es-ES"/>
        </w:rPr>
        <w:br w:type="page"/>
      </w:r>
      <w:r w:rsidRPr="00CE08A5">
        <w:rPr>
          <w:rFonts w:ascii="GHEA Grapalat" w:hAnsi="GHEA Grapalat" w:cs="Sylfaen"/>
          <w:b/>
          <w:sz w:val="18"/>
          <w:szCs w:val="18"/>
          <w:lang w:val="es-ES"/>
        </w:rPr>
        <w:lastRenderedPageBreak/>
        <w:tab/>
      </w:r>
    </w:p>
    <w:p w:rsidR="00886C13" w:rsidRPr="00CE08A5" w:rsidRDefault="00886C13" w:rsidP="00886C13">
      <w:pPr>
        <w:pStyle w:val="norm"/>
        <w:spacing w:line="240" w:lineRule="auto"/>
        <w:ind w:firstLine="284"/>
        <w:jc w:val="right"/>
        <w:rPr>
          <w:rFonts w:ascii="GHEA Grapalat" w:hAnsi="GHEA Grapalat" w:cs="Sylfaen"/>
          <w:b/>
          <w:sz w:val="18"/>
          <w:szCs w:val="18"/>
          <w:lang w:val="es-ES"/>
        </w:rPr>
      </w:pPr>
    </w:p>
    <w:p w:rsidR="00886C13" w:rsidRPr="00CE08A5" w:rsidRDefault="00886C13" w:rsidP="00886C13">
      <w:pPr>
        <w:pStyle w:val="norm"/>
        <w:spacing w:line="240" w:lineRule="auto"/>
        <w:ind w:firstLine="284"/>
        <w:jc w:val="right"/>
        <w:rPr>
          <w:rFonts w:ascii="GHEA Grapalat" w:hAnsi="GHEA Grapalat" w:cs="Arial"/>
          <w:b/>
          <w:sz w:val="18"/>
          <w:szCs w:val="18"/>
          <w:lang w:val="es-ES"/>
        </w:rPr>
      </w:pPr>
      <w:r w:rsidRPr="00CE08A5">
        <w:rPr>
          <w:rFonts w:ascii="GHEA Grapalat" w:hAnsi="GHEA Grapalat" w:cs="Sylfaen"/>
          <w:b/>
          <w:sz w:val="18"/>
          <w:szCs w:val="18"/>
          <w:lang w:val="es-ES"/>
        </w:rPr>
        <w:t>Հավելված</w:t>
      </w:r>
      <w:r w:rsidRPr="00CE08A5">
        <w:rPr>
          <w:rFonts w:ascii="GHEA Grapalat" w:hAnsi="GHEA Grapalat" w:cs="Arial"/>
          <w:b/>
          <w:sz w:val="18"/>
          <w:szCs w:val="18"/>
          <w:lang w:val="es-ES"/>
        </w:rPr>
        <w:t xml:space="preserve">  N 1</w:t>
      </w:r>
    </w:p>
    <w:p w:rsidR="00886C13" w:rsidRPr="00CE08A5" w:rsidRDefault="00886C13" w:rsidP="00886C13">
      <w:pPr>
        <w:pStyle w:val="31"/>
        <w:spacing w:line="240" w:lineRule="auto"/>
        <w:jc w:val="right"/>
        <w:rPr>
          <w:rFonts w:ascii="GHEA Grapalat" w:hAnsi="GHEA Grapalat" w:cs="Arial"/>
          <w:b/>
          <w:sz w:val="18"/>
          <w:szCs w:val="18"/>
          <w:lang w:val="es-ES"/>
        </w:rPr>
      </w:pPr>
      <w:r w:rsidRPr="00CE08A5">
        <w:rPr>
          <w:rFonts w:ascii="GHEA Grapalat" w:hAnsi="GHEA Grapalat"/>
          <w:sz w:val="18"/>
          <w:szCs w:val="18"/>
          <w:lang w:val="af-ZA"/>
        </w:rPr>
        <w:t>«</w:t>
      </w:r>
      <w:r w:rsidR="00E3479E">
        <w:rPr>
          <w:rFonts w:ascii="GHEA Grapalat" w:hAnsi="GHEA Grapalat"/>
          <w:b/>
          <w:sz w:val="18"/>
          <w:szCs w:val="18"/>
          <w:lang w:val="es-ES"/>
        </w:rPr>
        <w:t>ՄՀ- ԳՀԱՊՁԲ-20/2</w:t>
      </w:r>
      <w:r w:rsidRPr="00CE08A5">
        <w:rPr>
          <w:rFonts w:ascii="GHEA Grapalat" w:hAnsi="GHEA Grapalat"/>
          <w:sz w:val="18"/>
          <w:szCs w:val="18"/>
          <w:lang w:val="af-ZA"/>
        </w:rPr>
        <w:t>»</w:t>
      </w:r>
      <w:r w:rsidRPr="00CE08A5">
        <w:rPr>
          <w:rFonts w:ascii="GHEA Grapalat" w:hAnsi="GHEA Grapalat" w:cs="Sylfaen"/>
          <w:b/>
          <w:sz w:val="18"/>
          <w:szCs w:val="18"/>
          <w:lang w:val="es-ES"/>
        </w:rPr>
        <w:t>*</w:t>
      </w:r>
      <w:r w:rsidRPr="00CE08A5">
        <w:rPr>
          <w:rFonts w:ascii="GHEA Grapalat" w:hAnsi="GHEA Grapalat"/>
          <w:b/>
          <w:sz w:val="18"/>
          <w:szCs w:val="18"/>
          <w:lang w:val="es-ES"/>
        </w:rPr>
        <w:t xml:space="preserve">  </w:t>
      </w:r>
      <w:r w:rsidRPr="00CE08A5">
        <w:rPr>
          <w:rFonts w:ascii="GHEA Grapalat" w:hAnsi="GHEA Grapalat" w:cs="Sylfaen"/>
          <w:b/>
          <w:sz w:val="18"/>
          <w:szCs w:val="18"/>
          <w:lang w:val="es-ES"/>
        </w:rPr>
        <w:t>ծածկագրով</w:t>
      </w:r>
    </w:p>
    <w:p w:rsidR="00886C13" w:rsidRPr="00CE08A5" w:rsidRDefault="006340CB" w:rsidP="00886C13">
      <w:pPr>
        <w:pStyle w:val="31"/>
        <w:spacing w:line="240" w:lineRule="auto"/>
        <w:jc w:val="right"/>
        <w:rPr>
          <w:rFonts w:ascii="GHEA Grapalat" w:hAnsi="GHEA Grapalat" w:cs="Arial"/>
          <w:b/>
          <w:sz w:val="18"/>
          <w:szCs w:val="18"/>
          <w:lang w:val="es-ES"/>
        </w:rPr>
      </w:pPr>
      <w:r w:rsidRPr="00CE08A5">
        <w:rPr>
          <w:rFonts w:ascii="GHEA Grapalat" w:hAnsi="GHEA Grapalat" w:cs="Sylfaen"/>
          <w:b/>
          <w:sz w:val="18"/>
          <w:szCs w:val="18"/>
          <w:lang w:val="es-ES"/>
        </w:rPr>
        <w:t>գնանշման հարցման ընթացակարգ</w:t>
      </w:r>
      <w:r w:rsidR="00886C13" w:rsidRPr="00CE08A5">
        <w:rPr>
          <w:rFonts w:ascii="GHEA Grapalat" w:hAnsi="GHEA Grapalat" w:cs="Sylfaen"/>
          <w:b/>
          <w:sz w:val="18"/>
          <w:szCs w:val="18"/>
          <w:lang w:val="es-ES"/>
        </w:rPr>
        <w:t>ի</w:t>
      </w:r>
      <w:r w:rsidR="00886C13" w:rsidRPr="00CE08A5">
        <w:rPr>
          <w:rFonts w:ascii="GHEA Grapalat" w:hAnsi="GHEA Grapalat" w:cs="Arial"/>
          <w:b/>
          <w:sz w:val="18"/>
          <w:szCs w:val="18"/>
          <w:lang w:val="es-ES"/>
        </w:rPr>
        <w:t xml:space="preserve"> </w:t>
      </w:r>
      <w:r w:rsidR="00886C13" w:rsidRPr="00CE08A5">
        <w:rPr>
          <w:rFonts w:ascii="GHEA Grapalat" w:hAnsi="GHEA Grapalat" w:cs="Sylfaen"/>
          <w:b/>
          <w:sz w:val="18"/>
          <w:szCs w:val="18"/>
          <w:lang w:val="es-ES"/>
        </w:rPr>
        <w:t>հրավերի</w:t>
      </w:r>
    </w:p>
    <w:p w:rsidR="00886C13" w:rsidRPr="00CE08A5" w:rsidRDefault="00886C13" w:rsidP="00886C13">
      <w:pPr>
        <w:jc w:val="center"/>
        <w:rPr>
          <w:rFonts w:ascii="GHEA Grapalat" w:hAnsi="GHEA Grapalat" w:cs="Sylfaen"/>
          <w:b/>
          <w:sz w:val="18"/>
          <w:szCs w:val="18"/>
          <w:lang w:val="es-ES"/>
        </w:rPr>
      </w:pPr>
    </w:p>
    <w:p w:rsidR="00886C13" w:rsidRPr="00CE08A5" w:rsidRDefault="00886C13" w:rsidP="00886C13">
      <w:pPr>
        <w:jc w:val="center"/>
        <w:rPr>
          <w:rFonts w:ascii="GHEA Grapalat" w:hAnsi="GHEA Grapalat" w:cs="Arial"/>
          <w:b/>
          <w:sz w:val="18"/>
          <w:szCs w:val="18"/>
          <w:lang w:val="es-ES"/>
        </w:rPr>
      </w:pPr>
      <w:r w:rsidRPr="00CE08A5">
        <w:rPr>
          <w:rFonts w:ascii="GHEA Grapalat" w:hAnsi="GHEA Grapalat" w:cs="Sylfaen"/>
          <w:b/>
          <w:sz w:val="18"/>
          <w:szCs w:val="18"/>
          <w:lang w:val="es-ES"/>
        </w:rPr>
        <w:t>ԴԻՄՈՒՄՀԱՅՏԱՐԱՐՈՒԹՅՈՒՆ*</w:t>
      </w:r>
    </w:p>
    <w:p w:rsidR="00886C13" w:rsidRPr="00CE08A5" w:rsidRDefault="006340CB" w:rsidP="00886C13">
      <w:pPr>
        <w:pStyle w:val="6"/>
        <w:jc w:val="center"/>
        <w:rPr>
          <w:rFonts w:ascii="GHEA Grapalat" w:hAnsi="GHEA Grapalat" w:cs="Arial"/>
          <w:color w:val="auto"/>
          <w:sz w:val="18"/>
          <w:szCs w:val="18"/>
          <w:lang w:val="es-ES"/>
        </w:rPr>
      </w:pPr>
      <w:r w:rsidRPr="00CE08A5">
        <w:rPr>
          <w:rFonts w:ascii="GHEA Grapalat" w:hAnsi="GHEA Grapalat" w:cs="Sylfaen"/>
          <w:color w:val="auto"/>
          <w:sz w:val="18"/>
          <w:szCs w:val="18"/>
          <w:lang w:val="es-ES"/>
        </w:rPr>
        <w:t>գնանշման հարցման ընթացակարգ</w:t>
      </w:r>
      <w:r w:rsidR="00886C13" w:rsidRPr="00CE08A5">
        <w:rPr>
          <w:rFonts w:ascii="GHEA Grapalat" w:hAnsi="GHEA Grapalat" w:cs="Sylfaen"/>
          <w:color w:val="auto"/>
          <w:sz w:val="18"/>
          <w:szCs w:val="18"/>
          <w:lang w:val="es-ES"/>
        </w:rPr>
        <w:t>ին մասնակցելու</w:t>
      </w:r>
      <w:r w:rsidR="00886C13" w:rsidRPr="00CE08A5">
        <w:rPr>
          <w:rFonts w:ascii="GHEA Grapalat" w:hAnsi="GHEA Grapalat" w:cs="Arial"/>
          <w:color w:val="auto"/>
          <w:sz w:val="18"/>
          <w:szCs w:val="18"/>
          <w:lang w:val="es-ES"/>
        </w:rPr>
        <w:t xml:space="preserve">  </w:t>
      </w:r>
    </w:p>
    <w:p w:rsidR="00886C13" w:rsidRPr="00CE08A5" w:rsidRDefault="00886C13" w:rsidP="00886C13">
      <w:pPr>
        <w:rPr>
          <w:sz w:val="18"/>
          <w:szCs w:val="18"/>
          <w:lang w:val="es-ES" w:eastAsia="ru-RU"/>
        </w:rPr>
      </w:pPr>
    </w:p>
    <w:p w:rsidR="00886C13" w:rsidRPr="00CE08A5" w:rsidRDefault="00886C13" w:rsidP="00886C13">
      <w:pPr>
        <w:jc w:val="both"/>
        <w:rPr>
          <w:rFonts w:ascii="GHEA Grapalat" w:hAnsi="GHEA Grapalat" w:cs="Arial"/>
          <w:sz w:val="18"/>
          <w:szCs w:val="18"/>
          <w:lang w:val="es-ES"/>
        </w:rPr>
      </w:pPr>
      <w:r w:rsidRPr="00CE08A5">
        <w:rPr>
          <w:rFonts w:ascii="GHEA Grapalat" w:hAnsi="GHEA Grapalat"/>
          <w:sz w:val="18"/>
          <w:szCs w:val="18"/>
          <w:u w:val="single"/>
          <w:lang w:val="es-ES"/>
        </w:rPr>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 xml:space="preserve">       </w:t>
      </w:r>
      <w:r w:rsidRPr="00CE08A5">
        <w:rPr>
          <w:rFonts w:ascii="GHEA Grapalat" w:hAnsi="GHEA Grapalat"/>
          <w:sz w:val="18"/>
          <w:szCs w:val="18"/>
          <w:lang w:val="es-ES"/>
        </w:rPr>
        <w:t xml:space="preserve"> </w:t>
      </w:r>
      <w:r w:rsidRPr="00CE08A5">
        <w:rPr>
          <w:rFonts w:ascii="GHEA Grapalat" w:hAnsi="GHEA Grapalat" w:cs="Sylfaen"/>
          <w:sz w:val="18"/>
          <w:szCs w:val="18"/>
          <w:lang w:val="es-ES"/>
        </w:rPr>
        <w:t>հայտնում</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է</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որ</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ցանկություն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ունի</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մասնակցել</w:t>
      </w:r>
    </w:p>
    <w:p w:rsidR="00886C13" w:rsidRPr="00CE08A5" w:rsidRDefault="00886C13" w:rsidP="00886C13">
      <w:pPr>
        <w:jc w:val="both"/>
        <w:rPr>
          <w:rFonts w:ascii="GHEA Grapalat" w:hAnsi="GHEA Grapalat"/>
          <w:sz w:val="18"/>
          <w:szCs w:val="18"/>
          <w:vertAlign w:val="superscript"/>
          <w:lang w:val="es-ES"/>
        </w:rPr>
      </w:pPr>
      <w:r w:rsidRPr="00CE08A5">
        <w:rPr>
          <w:rFonts w:ascii="GHEA Grapalat" w:hAnsi="GHEA Grapalat"/>
          <w:sz w:val="18"/>
          <w:szCs w:val="18"/>
          <w:vertAlign w:val="superscript"/>
          <w:lang w:val="es-ES"/>
        </w:rPr>
        <w:t xml:space="preserve">               </w:t>
      </w:r>
      <w:r w:rsidRPr="00CE08A5">
        <w:rPr>
          <w:rFonts w:ascii="GHEA Grapalat" w:hAnsi="GHEA Grapalat"/>
          <w:sz w:val="18"/>
          <w:szCs w:val="18"/>
          <w:lang w:val="es-ES"/>
        </w:rPr>
        <w:t xml:space="preserve">            </w:t>
      </w:r>
      <w:r w:rsidRPr="00CE08A5">
        <w:rPr>
          <w:rFonts w:ascii="GHEA Grapalat" w:hAnsi="GHEA Grapalat" w:cs="Sylfaen"/>
          <w:sz w:val="18"/>
          <w:szCs w:val="18"/>
          <w:vertAlign w:val="superscript"/>
          <w:lang w:val="es-ES"/>
        </w:rPr>
        <w:t>մասնակցի</w:t>
      </w:r>
      <w:r w:rsidRPr="00CE08A5">
        <w:rPr>
          <w:rFonts w:ascii="GHEA Grapalat" w:hAnsi="GHEA Grapalat" w:cs="Arial"/>
          <w:sz w:val="18"/>
          <w:szCs w:val="18"/>
          <w:vertAlign w:val="superscript"/>
          <w:lang w:val="es-ES"/>
        </w:rPr>
        <w:t xml:space="preserve"> </w:t>
      </w:r>
      <w:r w:rsidRPr="00CE08A5">
        <w:rPr>
          <w:rFonts w:ascii="GHEA Grapalat" w:hAnsi="GHEA Grapalat" w:cs="Sylfaen"/>
          <w:sz w:val="18"/>
          <w:szCs w:val="18"/>
          <w:vertAlign w:val="superscript"/>
          <w:lang w:val="es-ES"/>
        </w:rPr>
        <w:t>անվանումը</w:t>
      </w:r>
      <w:r w:rsidRPr="00CE08A5">
        <w:rPr>
          <w:rFonts w:ascii="GHEA Grapalat" w:hAnsi="GHEA Grapalat" w:cs="Arial"/>
          <w:sz w:val="18"/>
          <w:szCs w:val="18"/>
          <w:vertAlign w:val="superscript"/>
          <w:lang w:val="es-ES"/>
        </w:rPr>
        <w:t xml:space="preserve"> </w:t>
      </w:r>
    </w:p>
    <w:p w:rsidR="00886C13" w:rsidRPr="00CE08A5" w:rsidRDefault="00886C13" w:rsidP="00886C13">
      <w:pPr>
        <w:jc w:val="both"/>
        <w:rPr>
          <w:rFonts w:ascii="GHEA Grapalat" w:hAnsi="GHEA Grapalat"/>
          <w:sz w:val="18"/>
          <w:szCs w:val="18"/>
          <w:u w:val="single"/>
          <w:lang w:val="es-ES"/>
        </w:rPr>
      </w:pP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lang w:val="es-ES"/>
        </w:rPr>
        <w:t>-</w:t>
      </w:r>
      <w:r w:rsidRPr="00CE08A5">
        <w:rPr>
          <w:rFonts w:ascii="GHEA Grapalat" w:hAnsi="GHEA Grapalat" w:cs="Sylfaen"/>
          <w:sz w:val="18"/>
          <w:szCs w:val="18"/>
          <w:lang w:val="es-ES"/>
        </w:rPr>
        <w:t>ի կողմից</w:t>
      </w:r>
      <w:r w:rsidRPr="00CE08A5">
        <w:rPr>
          <w:rFonts w:ascii="GHEA Grapalat" w:hAnsi="GHEA Grapalat"/>
          <w:sz w:val="18"/>
          <w:szCs w:val="18"/>
          <w:u w:val="single"/>
          <w:lang w:val="es-ES"/>
        </w:rPr>
        <w:t xml:space="preserve"> </w:t>
      </w:r>
      <w:r w:rsidRPr="00CE08A5">
        <w:rPr>
          <w:rFonts w:ascii="GHEA Grapalat" w:hAnsi="GHEA Grapalat"/>
          <w:sz w:val="18"/>
          <w:szCs w:val="18"/>
          <w:lang w:val="es-ES"/>
        </w:rPr>
        <w:t>«</w:t>
      </w:r>
      <w:r w:rsidR="00E3479E">
        <w:rPr>
          <w:rFonts w:ascii="GHEA Grapalat" w:hAnsi="GHEA Grapalat"/>
          <w:sz w:val="18"/>
          <w:szCs w:val="18"/>
          <w:lang w:val="es-ES"/>
        </w:rPr>
        <w:t>ՄՀ- ԳՀԱՊՁԲ-20/2</w:t>
      </w:r>
      <w:r w:rsidRPr="00CE08A5">
        <w:rPr>
          <w:rFonts w:ascii="GHEA Grapalat" w:hAnsi="GHEA Grapalat"/>
          <w:sz w:val="18"/>
          <w:szCs w:val="18"/>
          <w:lang w:val="es-ES"/>
        </w:rPr>
        <w:t xml:space="preserve">» </w:t>
      </w:r>
      <w:r w:rsidRPr="00CE08A5">
        <w:rPr>
          <w:rFonts w:ascii="GHEA Grapalat" w:hAnsi="GHEA Grapalat" w:cs="Sylfaen"/>
          <w:sz w:val="18"/>
          <w:szCs w:val="18"/>
          <w:lang w:val="es-ES"/>
        </w:rPr>
        <w:t>ծածկագրով հայտարարված</w:t>
      </w:r>
    </w:p>
    <w:p w:rsidR="00886C13" w:rsidRPr="00CE08A5" w:rsidRDefault="00886C13" w:rsidP="00886C13">
      <w:pPr>
        <w:jc w:val="both"/>
        <w:rPr>
          <w:rFonts w:ascii="GHEA Grapalat" w:hAnsi="GHEA Grapalat" w:cs="Sylfaen"/>
          <w:sz w:val="18"/>
          <w:szCs w:val="18"/>
          <w:vertAlign w:val="superscript"/>
          <w:lang w:val="es-ES"/>
        </w:rPr>
      </w:pPr>
      <w:r w:rsidRPr="00CE08A5">
        <w:rPr>
          <w:rFonts w:ascii="GHEA Grapalat" w:hAnsi="GHEA Grapalat" w:cs="Sylfaen"/>
          <w:sz w:val="18"/>
          <w:szCs w:val="18"/>
          <w:vertAlign w:val="superscript"/>
          <w:lang w:val="es-ES"/>
        </w:rPr>
        <w:t xml:space="preserve">                       պատվիրատուի անվանումը</w:t>
      </w:r>
    </w:p>
    <w:p w:rsidR="00886C13" w:rsidRPr="00CE08A5" w:rsidRDefault="006340CB" w:rsidP="00886C13">
      <w:pPr>
        <w:jc w:val="both"/>
        <w:rPr>
          <w:rFonts w:ascii="GHEA Grapalat" w:hAnsi="GHEA Grapalat" w:cs="Sylfaen"/>
          <w:sz w:val="18"/>
          <w:szCs w:val="18"/>
          <w:lang w:val="es-ES"/>
        </w:rPr>
      </w:pPr>
      <w:r w:rsidRPr="00CE08A5">
        <w:rPr>
          <w:rFonts w:ascii="GHEA Grapalat" w:hAnsi="GHEA Grapalat" w:cs="Sylfaen"/>
          <w:sz w:val="18"/>
          <w:szCs w:val="18"/>
          <w:lang w:val="es-ES"/>
        </w:rPr>
        <w:t>գնանշման հարցման ընթացակարգ</w:t>
      </w:r>
      <w:r w:rsidR="00886C13" w:rsidRPr="00CE08A5">
        <w:rPr>
          <w:rFonts w:ascii="GHEA Grapalat" w:hAnsi="GHEA Grapalat" w:cs="Sylfaen"/>
          <w:sz w:val="18"/>
          <w:szCs w:val="18"/>
          <w:lang w:val="es-ES"/>
        </w:rPr>
        <w:t>ի</w:t>
      </w:r>
      <w:r w:rsidR="00886C13" w:rsidRPr="00CE08A5">
        <w:rPr>
          <w:rFonts w:ascii="GHEA Grapalat" w:hAnsi="GHEA Grapalat" w:cs="Arial"/>
          <w:sz w:val="18"/>
          <w:szCs w:val="18"/>
          <w:lang w:val="es-ES"/>
        </w:rPr>
        <w:t xml:space="preserve"> </w:t>
      </w:r>
      <w:r w:rsidR="00886C13" w:rsidRPr="00CE08A5">
        <w:rPr>
          <w:rFonts w:ascii="GHEA Grapalat" w:hAnsi="GHEA Grapalat"/>
          <w:sz w:val="18"/>
          <w:szCs w:val="18"/>
          <w:u w:val="single"/>
          <w:lang w:val="es-ES"/>
        </w:rPr>
        <w:tab/>
        <w:t xml:space="preserve">    </w:t>
      </w:r>
      <w:r w:rsidR="00886C13" w:rsidRPr="00CE08A5">
        <w:rPr>
          <w:rFonts w:ascii="GHEA Grapalat" w:hAnsi="GHEA Grapalat"/>
          <w:sz w:val="18"/>
          <w:szCs w:val="18"/>
          <w:u w:val="single"/>
          <w:lang w:val="es-ES"/>
        </w:rPr>
        <w:tab/>
      </w:r>
      <w:r w:rsidR="00886C13" w:rsidRPr="00CE08A5">
        <w:rPr>
          <w:rFonts w:ascii="GHEA Grapalat" w:hAnsi="GHEA Grapalat"/>
          <w:sz w:val="18"/>
          <w:szCs w:val="18"/>
          <w:u w:val="single"/>
          <w:lang w:val="es-ES"/>
        </w:rPr>
        <w:tab/>
      </w:r>
      <w:r w:rsidR="00886C13" w:rsidRPr="00CE08A5">
        <w:rPr>
          <w:rFonts w:ascii="GHEA Grapalat" w:hAnsi="GHEA Grapalat"/>
          <w:sz w:val="18"/>
          <w:szCs w:val="18"/>
          <w:u w:val="single"/>
          <w:lang w:val="es-ES"/>
        </w:rPr>
        <w:tab/>
      </w:r>
      <w:r w:rsidR="00886C13" w:rsidRPr="00CE08A5">
        <w:rPr>
          <w:rFonts w:ascii="GHEA Grapalat" w:hAnsi="GHEA Grapalat"/>
          <w:sz w:val="18"/>
          <w:szCs w:val="18"/>
          <w:u w:val="single"/>
          <w:lang w:val="es-ES"/>
        </w:rPr>
        <w:tab/>
      </w:r>
      <w:r w:rsidR="00886C13" w:rsidRPr="00CE08A5">
        <w:rPr>
          <w:rFonts w:ascii="GHEA Grapalat" w:hAnsi="GHEA Grapalat"/>
          <w:sz w:val="18"/>
          <w:szCs w:val="18"/>
          <w:u w:val="single"/>
          <w:lang w:val="es-ES"/>
        </w:rPr>
        <w:tab/>
        <w:t xml:space="preserve">     </w:t>
      </w:r>
      <w:r w:rsidR="00886C13" w:rsidRPr="00CE08A5">
        <w:rPr>
          <w:rFonts w:ascii="GHEA Grapalat" w:hAnsi="GHEA Grapalat" w:cs="Sylfaen"/>
          <w:sz w:val="18"/>
          <w:szCs w:val="18"/>
          <w:lang w:val="es-ES"/>
        </w:rPr>
        <w:t xml:space="preserve"> չափաբաժնին</w:t>
      </w:r>
      <w:r w:rsidR="00886C13" w:rsidRPr="00CE08A5">
        <w:rPr>
          <w:rFonts w:ascii="GHEA Grapalat" w:hAnsi="GHEA Grapalat" w:cs="Arial"/>
          <w:sz w:val="18"/>
          <w:szCs w:val="18"/>
          <w:lang w:val="es-ES"/>
        </w:rPr>
        <w:t xml:space="preserve">  (</w:t>
      </w:r>
      <w:r w:rsidR="00886C13" w:rsidRPr="00CE08A5">
        <w:rPr>
          <w:rFonts w:ascii="GHEA Grapalat" w:hAnsi="GHEA Grapalat" w:cs="Sylfaen"/>
          <w:sz w:val="18"/>
          <w:szCs w:val="18"/>
          <w:lang w:val="es-ES"/>
        </w:rPr>
        <w:t>չափաբաժիններին</w:t>
      </w:r>
      <w:r w:rsidR="00886C13" w:rsidRPr="00CE08A5">
        <w:rPr>
          <w:rFonts w:ascii="GHEA Grapalat" w:hAnsi="GHEA Grapalat" w:cs="Arial"/>
          <w:sz w:val="18"/>
          <w:szCs w:val="18"/>
          <w:lang w:val="es-ES"/>
        </w:rPr>
        <w:t xml:space="preserve">) </w:t>
      </w:r>
      <w:r w:rsidR="00886C13" w:rsidRPr="00CE08A5">
        <w:rPr>
          <w:rFonts w:ascii="GHEA Grapalat" w:hAnsi="GHEA Grapalat" w:cs="Sylfaen"/>
          <w:sz w:val="18"/>
          <w:szCs w:val="18"/>
          <w:lang w:val="es-ES"/>
        </w:rPr>
        <w:t>և</w:t>
      </w:r>
      <w:r w:rsidR="00886C13" w:rsidRPr="00CE08A5">
        <w:rPr>
          <w:rFonts w:ascii="GHEA Grapalat" w:hAnsi="GHEA Grapalat" w:cs="Arial"/>
          <w:sz w:val="18"/>
          <w:szCs w:val="18"/>
          <w:lang w:val="es-ES"/>
        </w:rPr>
        <w:t xml:space="preserve"> </w:t>
      </w:r>
      <w:r w:rsidR="00886C13" w:rsidRPr="00CE08A5">
        <w:rPr>
          <w:rFonts w:ascii="GHEA Grapalat" w:hAnsi="GHEA Grapalat" w:cs="Sylfaen"/>
          <w:sz w:val="18"/>
          <w:szCs w:val="18"/>
          <w:lang w:val="es-ES"/>
        </w:rPr>
        <w:t xml:space="preserve">հրավերի </w:t>
      </w:r>
    </w:p>
    <w:p w:rsidR="00886C13" w:rsidRPr="00CE08A5" w:rsidRDefault="00886C13" w:rsidP="00886C13">
      <w:pPr>
        <w:jc w:val="both"/>
        <w:rPr>
          <w:rFonts w:ascii="GHEA Grapalat" w:hAnsi="GHEA Grapalat"/>
          <w:sz w:val="18"/>
          <w:szCs w:val="18"/>
          <w:vertAlign w:val="superscript"/>
          <w:lang w:val="es-ES"/>
        </w:rPr>
      </w:pPr>
      <w:r w:rsidRPr="00CE08A5">
        <w:rPr>
          <w:rFonts w:ascii="GHEA Grapalat" w:hAnsi="GHEA Grapalat" w:cs="Sylfaen"/>
          <w:sz w:val="18"/>
          <w:szCs w:val="18"/>
          <w:vertAlign w:val="superscript"/>
          <w:lang w:val="es-ES"/>
        </w:rPr>
        <w:t xml:space="preserve">                                            չափաբաժնի</w:t>
      </w:r>
      <w:r w:rsidRPr="00CE08A5">
        <w:rPr>
          <w:rFonts w:ascii="GHEA Grapalat" w:hAnsi="GHEA Grapalat" w:cs="Arial"/>
          <w:sz w:val="18"/>
          <w:szCs w:val="18"/>
          <w:vertAlign w:val="superscript"/>
          <w:lang w:val="es-ES"/>
        </w:rPr>
        <w:t xml:space="preserve">  (</w:t>
      </w:r>
      <w:r w:rsidRPr="00CE08A5">
        <w:rPr>
          <w:rFonts w:ascii="GHEA Grapalat" w:hAnsi="GHEA Grapalat" w:cs="Sylfaen"/>
          <w:sz w:val="18"/>
          <w:szCs w:val="18"/>
          <w:vertAlign w:val="superscript"/>
          <w:lang w:val="es-ES"/>
        </w:rPr>
        <w:t>չափաբաժինների</w:t>
      </w:r>
      <w:r w:rsidRPr="00CE08A5">
        <w:rPr>
          <w:rFonts w:ascii="GHEA Grapalat" w:hAnsi="GHEA Grapalat" w:cs="Arial"/>
          <w:sz w:val="18"/>
          <w:szCs w:val="18"/>
          <w:vertAlign w:val="superscript"/>
          <w:lang w:val="es-ES"/>
        </w:rPr>
        <w:t xml:space="preserve">) </w:t>
      </w:r>
      <w:r w:rsidRPr="00CE08A5">
        <w:rPr>
          <w:rFonts w:ascii="GHEA Grapalat" w:hAnsi="GHEA Grapalat" w:cs="Sylfaen"/>
          <w:sz w:val="18"/>
          <w:szCs w:val="18"/>
          <w:vertAlign w:val="superscript"/>
          <w:lang w:val="es-ES"/>
        </w:rPr>
        <w:t>համարը</w:t>
      </w:r>
    </w:p>
    <w:p w:rsidR="00886C13" w:rsidRPr="00CE08A5" w:rsidRDefault="00886C13" w:rsidP="00886C13">
      <w:pPr>
        <w:jc w:val="both"/>
        <w:rPr>
          <w:rFonts w:ascii="GHEA Grapalat" w:hAnsi="GHEA Grapalat"/>
          <w:sz w:val="18"/>
          <w:szCs w:val="18"/>
          <w:lang w:val="es-ES"/>
        </w:rPr>
      </w:pPr>
      <w:r w:rsidRPr="00CE08A5">
        <w:rPr>
          <w:rFonts w:ascii="GHEA Grapalat" w:hAnsi="GHEA Grapalat"/>
          <w:sz w:val="18"/>
          <w:szCs w:val="18"/>
          <w:vertAlign w:val="superscript"/>
          <w:lang w:val="es-ES"/>
        </w:rPr>
        <w:t xml:space="preserve"> </w:t>
      </w:r>
      <w:r w:rsidRPr="00CE08A5">
        <w:rPr>
          <w:rFonts w:ascii="GHEA Grapalat" w:hAnsi="GHEA Grapalat" w:cs="Sylfaen"/>
          <w:sz w:val="18"/>
          <w:szCs w:val="18"/>
          <w:lang w:val="es-ES"/>
        </w:rPr>
        <w:t>պահանջներին համապատասխան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ներկայացնում</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է</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հայտ:</w:t>
      </w:r>
    </w:p>
    <w:p w:rsidR="00886C13" w:rsidRPr="00CE08A5" w:rsidRDefault="00886C13" w:rsidP="00886C13">
      <w:pPr>
        <w:jc w:val="both"/>
        <w:rPr>
          <w:rFonts w:ascii="GHEA Grapalat" w:hAnsi="GHEA Grapalat"/>
          <w:sz w:val="18"/>
          <w:szCs w:val="18"/>
          <w:u w:val="single"/>
          <w:lang w:val="es-ES"/>
        </w:rPr>
      </w:pPr>
    </w:p>
    <w:p w:rsidR="00886C13" w:rsidRPr="00CE08A5" w:rsidRDefault="00886C13" w:rsidP="00886C13">
      <w:pPr>
        <w:jc w:val="both"/>
        <w:rPr>
          <w:rFonts w:ascii="GHEA Grapalat" w:hAnsi="GHEA Grapalat" w:cs="Sylfaen"/>
          <w:sz w:val="18"/>
          <w:szCs w:val="18"/>
          <w:lang w:val="es-ES"/>
        </w:rPr>
      </w:pPr>
      <w:r w:rsidRPr="00CE08A5">
        <w:rPr>
          <w:rFonts w:ascii="GHEA Grapalat" w:hAnsi="GHEA Grapalat"/>
          <w:sz w:val="18"/>
          <w:szCs w:val="18"/>
          <w:u w:val="single"/>
          <w:lang w:val="es-ES"/>
        </w:rPr>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 xml:space="preserve">   </w:t>
      </w:r>
      <w:r w:rsidRPr="00CE08A5">
        <w:rPr>
          <w:rFonts w:ascii="GHEA Grapalat" w:hAnsi="GHEA Grapalat"/>
          <w:sz w:val="18"/>
          <w:szCs w:val="18"/>
          <w:lang w:val="es-ES"/>
        </w:rPr>
        <w:t>-</w:t>
      </w:r>
      <w:r w:rsidRPr="00CE08A5">
        <w:rPr>
          <w:rFonts w:ascii="GHEA Grapalat" w:hAnsi="GHEA Grapalat" w:cs="Sylfaen"/>
          <w:sz w:val="18"/>
          <w:szCs w:val="18"/>
          <w:lang w:val="es-ES"/>
        </w:rPr>
        <w:t>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հայտնում</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և</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հավաստում</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է</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 xml:space="preserve">որ հանդիսանում է </w:t>
      </w:r>
    </w:p>
    <w:p w:rsidR="00886C13" w:rsidRPr="00CE08A5" w:rsidRDefault="00886C13" w:rsidP="00886C13">
      <w:pPr>
        <w:jc w:val="both"/>
        <w:rPr>
          <w:rFonts w:ascii="GHEA Grapalat" w:hAnsi="GHEA Grapalat" w:cs="Sylfaen"/>
          <w:sz w:val="18"/>
          <w:szCs w:val="18"/>
          <w:lang w:val="es-ES"/>
        </w:rPr>
      </w:pPr>
      <w:r w:rsidRPr="00CE08A5">
        <w:rPr>
          <w:rFonts w:ascii="GHEA Grapalat" w:hAnsi="GHEA Grapalat" w:cs="Sylfaen"/>
          <w:sz w:val="18"/>
          <w:szCs w:val="18"/>
          <w:vertAlign w:val="superscript"/>
          <w:lang w:val="es-ES"/>
        </w:rPr>
        <w:t xml:space="preserve">                                             մասնակցի</w:t>
      </w:r>
      <w:r w:rsidRPr="00CE08A5">
        <w:rPr>
          <w:rFonts w:ascii="GHEA Grapalat" w:hAnsi="GHEA Grapalat" w:cs="Arial"/>
          <w:sz w:val="18"/>
          <w:szCs w:val="18"/>
          <w:vertAlign w:val="superscript"/>
          <w:lang w:val="es-ES"/>
        </w:rPr>
        <w:t xml:space="preserve"> </w:t>
      </w:r>
      <w:r w:rsidRPr="00CE08A5">
        <w:rPr>
          <w:rFonts w:ascii="GHEA Grapalat" w:hAnsi="GHEA Grapalat" w:cs="Sylfaen"/>
          <w:sz w:val="18"/>
          <w:szCs w:val="18"/>
          <w:vertAlign w:val="superscript"/>
          <w:lang w:val="es-ES"/>
        </w:rPr>
        <w:t>անվանումը</w:t>
      </w:r>
    </w:p>
    <w:p w:rsidR="00886C13" w:rsidRPr="00CE08A5" w:rsidRDefault="00886C13" w:rsidP="00886C13">
      <w:pPr>
        <w:jc w:val="both"/>
        <w:rPr>
          <w:rFonts w:ascii="GHEA Grapalat" w:hAnsi="GHEA Grapalat" w:cs="Sylfaen"/>
          <w:sz w:val="18"/>
          <w:szCs w:val="18"/>
          <w:lang w:val="es-ES"/>
        </w:rPr>
      </w:pPr>
      <w:r w:rsidRPr="00CE08A5">
        <w:rPr>
          <w:rFonts w:ascii="GHEA Grapalat" w:hAnsi="GHEA Grapalat" w:cs="Sylfaen"/>
          <w:sz w:val="18"/>
          <w:szCs w:val="18"/>
          <w:u w:val="single"/>
          <w:lang w:val="es-ES"/>
        </w:rPr>
        <w:tab/>
      </w:r>
      <w:r w:rsidRPr="00CE08A5">
        <w:rPr>
          <w:rFonts w:ascii="GHEA Grapalat" w:hAnsi="GHEA Grapalat" w:cs="Sylfaen"/>
          <w:sz w:val="18"/>
          <w:szCs w:val="18"/>
          <w:u w:val="single"/>
          <w:lang w:val="es-ES"/>
        </w:rPr>
        <w:tab/>
      </w:r>
      <w:r w:rsidRPr="00CE08A5">
        <w:rPr>
          <w:rFonts w:ascii="GHEA Grapalat" w:hAnsi="GHEA Grapalat" w:cs="Sylfaen"/>
          <w:sz w:val="18"/>
          <w:szCs w:val="18"/>
          <w:u w:val="single"/>
          <w:lang w:val="es-ES"/>
        </w:rPr>
        <w:tab/>
      </w:r>
      <w:r w:rsidRPr="00CE08A5">
        <w:rPr>
          <w:rFonts w:ascii="GHEA Grapalat" w:hAnsi="GHEA Grapalat" w:cs="Sylfaen"/>
          <w:sz w:val="18"/>
          <w:szCs w:val="18"/>
          <w:u w:val="single"/>
          <w:lang w:val="es-ES"/>
        </w:rPr>
        <w:tab/>
      </w:r>
      <w:r w:rsidRPr="00CE08A5">
        <w:rPr>
          <w:rFonts w:ascii="GHEA Grapalat" w:hAnsi="GHEA Grapalat" w:cs="Sylfaen"/>
          <w:sz w:val="18"/>
          <w:szCs w:val="18"/>
          <w:u w:val="single"/>
          <w:lang w:val="es-ES"/>
        </w:rPr>
        <w:tab/>
      </w:r>
      <w:r w:rsidRPr="00CE08A5">
        <w:rPr>
          <w:rFonts w:ascii="GHEA Grapalat" w:hAnsi="GHEA Grapalat" w:cs="Sylfaen"/>
          <w:sz w:val="18"/>
          <w:szCs w:val="18"/>
          <w:u w:val="single"/>
          <w:lang w:val="es-ES"/>
        </w:rPr>
        <w:tab/>
      </w:r>
      <w:r w:rsidRPr="00CE08A5">
        <w:rPr>
          <w:rFonts w:ascii="GHEA Grapalat" w:hAnsi="GHEA Grapalat" w:cs="Sylfaen"/>
          <w:sz w:val="18"/>
          <w:szCs w:val="18"/>
          <w:u w:val="single"/>
          <w:lang w:val="es-ES"/>
        </w:rPr>
        <w:tab/>
      </w:r>
      <w:r w:rsidRPr="00CE08A5">
        <w:rPr>
          <w:rFonts w:ascii="GHEA Grapalat" w:hAnsi="GHEA Grapalat" w:cs="Sylfaen"/>
          <w:sz w:val="18"/>
          <w:szCs w:val="18"/>
          <w:lang w:val="es-ES"/>
        </w:rPr>
        <w:t xml:space="preserve">ռեզիդենտ:  </w:t>
      </w:r>
    </w:p>
    <w:p w:rsidR="00886C13" w:rsidRPr="00CE08A5" w:rsidRDefault="00886C13" w:rsidP="00886C13">
      <w:pPr>
        <w:jc w:val="both"/>
        <w:rPr>
          <w:rFonts w:ascii="GHEA Grapalat" w:hAnsi="GHEA Grapalat" w:cs="Arial"/>
          <w:sz w:val="18"/>
          <w:szCs w:val="18"/>
          <w:vertAlign w:val="superscript"/>
          <w:lang w:val="es-ES"/>
        </w:rPr>
      </w:pPr>
      <w:r w:rsidRPr="00CE08A5">
        <w:rPr>
          <w:rFonts w:ascii="GHEA Grapalat" w:hAnsi="GHEA Grapalat" w:cs="Arial"/>
          <w:sz w:val="18"/>
          <w:szCs w:val="18"/>
          <w:vertAlign w:val="superscript"/>
          <w:lang w:val="es-ES"/>
        </w:rPr>
        <w:t xml:space="preserve">                                               երկրի անվանումը</w:t>
      </w:r>
    </w:p>
    <w:p w:rsidR="00886C13" w:rsidRPr="00CE08A5" w:rsidDel="00437CDB" w:rsidRDefault="00886C13" w:rsidP="00886C13">
      <w:pPr>
        <w:jc w:val="both"/>
        <w:rPr>
          <w:rFonts w:ascii="GHEA Grapalat" w:hAnsi="GHEA Grapalat" w:cs="Sylfaen"/>
          <w:sz w:val="18"/>
          <w:szCs w:val="18"/>
          <w:lang w:val="es-ES"/>
        </w:rPr>
      </w:pPr>
    </w:p>
    <w:p w:rsidR="00886C13" w:rsidRPr="00CE08A5" w:rsidRDefault="00886C13" w:rsidP="00886C13">
      <w:pPr>
        <w:jc w:val="both"/>
        <w:rPr>
          <w:rFonts w:ascii="GHEA Grapalat" w:hAnsi="GHEA Grapalat" w:cs="Sylfaen"/>
          <w:sz w:val="18"/>
          <w:szCs w:val="18"/>
          <w:lang w:val="es-ES"/>
        </w:rPr>
      </w:pPr>
      <w:r w:rsidRPr="00CE08A5">
        <w:rPr>
          <w:rFonts w:ascii="GHEA Grapalat" w:hAnsi="GHEA Grapalat" w:cs="Sylfaen"/>
          <w:sz w:val="18"/>
          <w:szCs w:val="18"/>
          <w:lang w:val="es-ES"/>
        </w:rPr>
        <w:t xml:space="preserve">                </w:t>
      </w:r>
    </w:p>
    <w:p w:rsidR="00886C13" w:rsidRPr="00CE08A5" w:rsidRDefault="00886C13" w:rsidP="00886C13">
      <w:pPr>
        <w:jc w:val="both"/>
        <w:rPr>
          <w:rFonts w:ascii="GHEA Grapalat" w:hAnsi="GHEA Grapalat" w:cs="Sylfaen"/>
          <w:sz w:val="18"/>
          <w:szCs w:val="18"/>
          <w:lang w:val="es-ES"/>
        </w:rPr>
      </w:pPr>
      <w:r w:rsidRPr="00CE08A5">
        <w:rPr>
          <w:rFonts w:ascii="GHEA Grapalat" w:hAnsi="GHEA Grapalat"/>
          <w:sz w:val="18"/>
          <w:szCs w:val="18"/>
          <w:u w:val="single"/>
          <w:lang w:val="es-ES"/>
        </w:rPr>
        <w:t xml:space="preserve">                                         </w:t>
      </w:r>
      <w:r w:rsidRPr="00CE08A5">
        <w:rPr>
          <w:rFonts w:ascii="GHEA Grapalat" w:hAnsi="GHEA Grapalat"/>
          <w:sz w:val="18"/>
          <w:szCs w:val="18"/>
          <w:lang w:val="es-ES"/>
        </w:rPr>
        <w:t>-</w:t>
      </w:r>
      <w:r w:rsidRPr="00CE08A5">
        <w:rPr>
          <w:rFonts w:ascii="GHEA Grapalat" w:hAnsi="GHEA Grapalat" w:cs="Sylfaen"/>
          <w:sz w:val="18"/>
          <w:szCs w:val="18"/>
          <w:lang w:val="es-ES"/>
        </w:rPr>
        <w:t>ի՝</w:t>
      </w:r>
    </w:p>
    <w:p w:rsidR="00886C13" w:rsidRPr="00CE08A5" w:rsidRDefault="00886C13" w:rsidP="00886C13">
      <w:pPr>
        <w:jc w:val="both"/>
        <w:rPr>
          <w:rFonts w:ascii="GHEA Grapalat" w:hAnsi="GHEA Grapalat" w:cs="Sylfaen"/>
          <w:sz w:val="18"/>
          <w:szCs w:val="18"/>
          <w:lang w:val="es-ES"/>
        </w:rPr>
      </w:pPr>
      <w:r w:rsidRPr="00CE08A5">
        <w:rPr>
          <w:rFonts w:ascii="GHEA Grapalat" w:hAnsi="GHEA Grapalat" w:cs="Sylfaen"/>
          <w:sz w:val="18"/>
          <w:szCs w:val="18"/>
          <w:vertAlign w:val="superscript"/>
          <w:lang w:val="es-ES"/>
        </w:rPr>
        <w:t xml:space="preserve">          մասնակցի</w:t>
      </w:r>
      <w:r w:rsidRPr="00CE08A5">
        <w:rPr>
          <w:rFonts w:ascii="GHEA Grapalat" w:hAnsi="GHEA Grapalat" w:cs="Arial"/>
          <w:sz w:val="18"/>
          <w:szCs w:val="18"/>
          <w:vertAlign w:val="superscript"/>
          <w:lang w:val="es-ES"/>
        </w:rPr>
        <w:t xml:space="preserve"> </w:t>
      </w:r>
      <w:r w:rsidRPr="00CE08A5">
        <w:rPr>
          <w:rFonts w:ascii="GHEA Grapalat" w:hAnsi="GHEA Grapalat" w:cs="Sylfaen"/>
          <w:sz w:val="18"/>
          <w:szCs w:val="18"/>
          <w:vertAlign w:val="superscript"/>
          <w:lang w:val="es-ES"/>
        </w:rPr>
        <w:t>անվանումը</w:t>
      </w:r>
      <w:r w:rsidRPr="00CE08A5">
        <w:rPr>
          <w:rFonts w:ascii="GHEA Grapalat" w:hAnsi="GHEA Grapalat" w:cs="Arial"/>
          <w:sz w:val="18"/>
          <w:szCs w:val="18"/>
          <w:vertAlign w:val="superscript"/>
          <w:lang w:val="es-ES"/>
        </w:rPr>
        <w:t xml:space="preserve">   </w:t>
      </w:r>
    </w:p>
    <w:p w:rsidR="00886C13" w:rsidRPr="00CE08A5" w:rsidRDefault="00886C13" w:rsidP="00886C13">
      <w:pPr>
        <w:numPr>
          <w:ilvl w:val="0"/>
          <w:numId w:val="27"/>
        </w:numPr>
        <w:jc w:val="both"/>
        <w:rPr>
          <w:rFonts w:ascii="GHEA Grapalat" w:hAnsi="GHEA Grapalat" w:cs="Arial"/>
          <w:sz w:val="18"/>
          <w:szCs w:val="18"/>
          <w:u w:val="single"/>
          <w:lang w:val="es-ES"/>
        </w:rPr>
      </w:pPr>
      <w:r w:rsidRPr="00CE08A5">
        <w:rPr>
          <w:rFonts w:ascii="GHEA Grapalat" w:hAnsi="GHEA Grapalat" w:cs="Arial"/>
          <w:sz w:val="18"/>
          <w:szCs w:val="18"/>
          <w:lang w:val="es-ES"/>
        </w:rPr>
        <w:t xml:space="preserve">հարկ վճարողի հաշվառման համարն </w:t>
      </w:r>
      <w:r w:rsidRPr="00CE08A5">
        <w:rPr>
          <w:rFonts w:ascii="GHEA Grapalat" w:hAnsi="GHEA Grapalat" w:cs="Sylfaen"/>
          <w:sz w:val="18"/>
          <w:szCs w:val="18"/>
          <w:lang w:val="es-ES"/>
        </w:rPr>
        <w:t>է</w:t>
      </w:r>
      <w:r w:rsidRPr="00CE08A5">
        <w:rPr>
          <w:rFonts w:ascii="GHEA Grapalat" w:hAnsi="GHEA Grapalat" w:cs="Arial"/>
          <w:sz w:val="18"/>
          <w:szCs w:val="18"/>
          <w:lang w:val="es-ES"/>
        </w:rPr>
        <w:t xml:space="preserve">` </w:t>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t>:</w:t>
      </w:r>
    </w:p>
    <w:p w:rsidR="00886C13" w:rsidRPr="00CE08A5" w:rsidRDefault="00886C13" w:rsidP="00886C13">
      <w:pPr>
        <w:ind w:left="1416" w:firstLine="708"/>
        <w:jc w:val="both"/>
        <w:rPr>
          <w:rFonts w:ascii="GHEA Grapalat" w:hAnsi="GHEA Grapalat" w:cs="Arial"/>
          <w:sz w:val="18"/>
          <w:szCs w:val="18"/>
          <w:vertAlign w:val="superscript"/>
          <w:lang w:val="es-ES"/>
        </w:rPr>
      </w:pPr>
      <w:r w:rsidRPr="00CE08A5">
        <w:rPr>
          <w:rFonts w:ascii="GHEA Grapalat" w:hAnsi="GHEA Grapalat" w:cs="Sylfaen"/>
          <w:sz w:val="18"/>
          <w:szCs w:val="18"/>
          <w:vertAlign w:val="superscript"/>
          <w:lang w:val="es-ES"/>
        </w:rPr>
        <w:t xml:space="preserve">               </w:t>
      </w:r>
      <w:r w:rsidRPr="00CE08A5">
        <w:rPr>
          <w:rFonts w:ascii="GHEA Grapalat" w:hAnsi="GHEA Grapalat" w:cs="Arial"/>
          <w:sz w:val="18"/>
          <w:szCs w:val="18"/>
          <w:vertAlign w:val="superscript"/>
          <w:lang w:val="es-ES"/>
        </w:rPr>
        <w:t xml:space="preserve">                                                      հարկի վճարողի հաշվառման համարը</w:t>
      </w:r>
    </w:p>
    <w:p w:rsidR="00886C13" w:rsidRPr="00CE08A5" w:rsidRDefault="00886C13" w:rsidP="00886C13">
      <w:pPr>
        <w:jc w:val="both"/>
        <w:rPr>
          <w:rFonts w:ascii="GHEA Grapalat" w:hAnsi="GHEA Grapalat" w:cs="Arial"/>
          <w:sz w:val="18"/>
          <w:szCs w:val="18"/>
          <w:vertAlign w:val="superscript"/>
          <w:lang w:val="es-ES"/>
        </w:rPr>
      </w:pPr>
    </w:p>
    <w:p w:rsidR="00886C13" w:rsidRPr="00CE08A5" w:rsidRDefault="00886C13" w:rsidP="00886C13">
      <w:pPr>
        <w:jc w:val="both"/>
        <w:rPr>
          <w:rFonts w:ascii="GHEA Grapalat" w:hAnsi="GHEA Grapalat"/>
          <w:sz w:val="18"/>
          <w:szCs w:val="18"/>
          <w:lang w:val="es-ES"/>
        </w:rPr>
      </w:pPr>
    </w:p>
    <w:p w:rsidR="00886C13" w:rsidRPr="00CE08A5" w:rsidRDefault="00886C13" w:rsidP="00886C13">
      <w:pPr>
        <w:numPr>
          <w:ilvl w:val="0"/>
          <w:numId w:val="27"/>
        </w:numPr>
        <w:jc w:val="both"/>
        <w:rPr>
          <w:rFonts w:ascii="GHEA Grapalat" w:hAnsi="GHEA Grapalat"/>
          <w:sz w:val="18"/>
          <w:szCs w:val="18"/>
          <w:u w:val="single"/>
          <w:lang w:val="es-ES"/>
        </w:rPr>
      </w:pPr>
      <w:r w:rsidRPr="00CE08A5">
        <w:rPr>
          <w:rFonts w:ascii="GHEA Grapalat" w:hAnsi="GHEA Grapalat" w:cs="Sylfaen"/>
          <w:sz w:val="18"/>
          <w:szCs w:val="18"/>
          <w:lang w:val="es-ES"/>
        </w:rPr>
        <w:t>էլեկտրոնային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փոստի</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հասցեն</w:t>
      </w:r>
      <w:r w:rsidRPr="00CE08A5">
        <w:rPr>
          <w:rFonts w:ascii="GHEA Grapalat" w:hAnsi="GHEA Grapalat" w:cs="Arial"/>
          <w:sz w:val="18"/>
          <w:szCs w:val="18"/>
          <w:lang w:val="es-ES"/>
        </w:rPr>
        <w:t xml:space="preserve"> </w:t>
      </w:r>
      <w:r w:rsidRPr="00CE08A5">
        <w:rPr>
          <w:rFonts w:ascii="GHEA Grapalat" w:hAnsi="GHEA Grapalat" w:cs="Sylfaen"/>
          <w:sz w:val="18"/>
          <w:szCs w:val="18"/>
          <w:lang w:val="es-ES"/>
        </w:rPr>
        <w:t>է</w:t>
      </w:r>
      <w:r w:rsidRPr="00CE08A5">
        <w:rPr>
          <w:rFonts w:ascii="GHEA Grapalat" w:hAnsi="GHEA Grapalat" w:cs="Arial"/>
          <w:sz w:val="18"/>
          <w:szCs w:val="18"/>
          <w:lang w:val="es-ES"/>
        </w:rPr>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w:t>
      </w:r>
    </w:p>
    <w:p w:rsidR="00886C13" w:rsidRPr="00CE08A5" w:rsidRDefault="00886C13" w:rsidP="00886C13">
      <w:pPr>
        <w:jc w:val="both"/>
        <w:rPr>
          <w:rFonts w:ascii="GHEA Grapalat" w:hAnsi="GHEA Grapalat"/>
          <w:sz w:val="18"/>
          <w:szCs w:val="18"/>
          <w:lang w:val="es-ES"/>
        </w:rPr>
      </w:pPr>
      <w:r w:rsidRPr="00CE08A5">
        <w:rPr>
          <w:rFonts w:ascii="GHEA Grapalat" w:hAnsi="GHEA Grapalat" w:cs="Sylfaen"/>
          <w:sz w:val="18"/>
          <w:szCs w:val="18"/>
          <w:vertAlign w:val="superscript"/>
          <w:lang w:val="es-ES"/>
        </w:rPr>
        <w:t xml:space="preserve">              </w:t>
      </w:r>
      <w:r w:rsidRPr="00CE08A5">
        <w:rPr>
          <w:rFonts w:ascii="GHEA Grapalat" w:hAnsi="GHEA Grapalat" w:cs="Arial"/>
          <w:sz w:val="18"/>
          <w:szCs w:val="18"/>
          <w:vertAlign w:val="superscript"/>
          <w:lang w:val="es-ES"/>
        </w:rPr>
        <w:t xml:space="preserve">                                                                                                                         էլեկտրոնային փոստի հասցեն</w:t>
      </w:r>
    </w:p>
    <w:p w:rsidR="00886C13" w:rsidRPr="00CE08A5" w:rsidRDefault="00886C13" w:rsidP="00886C13">
      <w:pPr>
        <w:jc w:val="right"/>
        <w:rPr>
          <w:rFonts w:ascii="GHEA Grapalat" w:hAnsi="GHEA Grapalat"/>
          <w:sz w:val="18"/>
          <w:szCs w:val="18"/>
          <w:lang w:val="es-ES"/>
        </w:rPr>
      </w:pPr>
    </w:p>
    <w:p w:rsidR="00886C13" w:rsidRPr="00CE08A5" w:rsidRDefault="00886C13" w:rsidP="00886C13">
      <w:pPr>
        <w:jc w:val="right"/>
        <w:rPr>
          <w:rFonts w:ascii="GHEA Grapalat" w:hAnsi="GHEA Grapalat"/>
          <w:sz w:val="18"/>
          <w:szCs w:val="18"/>
          <w:lang w:val="es-ES"/>
        </w:rPr>
      </w:pPr>
    </w:p>
    <w:p w:rsidR="00886C13" w:rsidRPr="00CE08A5" w:rsidRDefault="00886C13" w:rsidP="00886C13">
      <w:pPr>
        <w:jc w:val="right"/>
        <w:rPr>
          <w:rFonts w:ascii="GHEA Grapalat" w:hAnsi="GHEA Grapalat"/>
          <w:sz w:val="18"/>
          <w:szCs w:val="18"/>
          <w:lang w:val="es-ES"/>
        </w:rPr>
      </w:pPr>
    </w:p>
    <w:p w:rsidR="00886C13" w:rsidRPr="00CE08A5" w:rsidRDefault="00886C13" w:rsidP="00886C13">
      <w:pPr>
        <w:jc w:val="right"/>
        <w:rPr>
          <w:rFonts w:ascii="GHEA Grapalat" w:hAnsi="GHEA Grapalat"/>
          <w:sz w:val="18"/>
          <w:szCs w:val="18"/>
          <w:lang w:val="hy-AM"/>
        </w:rPr>
      </w:pPr>
    </w:p>
    <w:p w:rsidR="00886C13" w:rsidRPr="00CE08A5" w:rsidRDefault="00886C13" w:rsidP="00886C13">
      <w:pPr>
        <w:numPr>
          <w:ilvl w:val="0"/>
          <w:numId w:val="27"/>
        </w:numPr>
        <w:jc w:val="both"/>
        <w:rPr>
          <w:rFonts w:ascii="GHEA Grapalat" w:hAnsi="GHEA Grapalat" w:cs="Arial"/>
          <w:sz w:val="18"/>
          <w:szCs w:val="18"/>
          <w:vertAlign w:val="superscript"/>
          <w:lang w:val="es-ES"/>
        </w:rPr>
      </w:pPr>
      <w:r w:rsidRPr="00CE08A5">
        <w:rPr>
          <w:rFonts w:ascii="GHEA Grapalat" w:hAnsi="GHEA Grapalat"/>
          <w:sz w:val="18"/>
          <w:szCs w:val="18"/>
          <w:lang w:val="hy-AM"/>
        </w:rPr>
        <w:t>գործունեության հասցեն է՝ -------------------------------------------------:</w:t>
      </w:r>
      <w:r w:rsidRPr="00CE08A5">
        <w:rPr>
          <w:rFonts w:ascii="GHEA Grapalat" w:hAnsi="GHEA Grapalat"/>
          <w:sz w:val="18"/>
          <w:szCs w:val="18"/>
          <w:lang w:val="es-ES"/>
        </w:rPr>
        <w:t xml:space="preserve">                                     </w:t>
      </w:r>
    </w:p>
    <w:p w:rsidR="00886C13" w:rsidRPr="00CE08A5" w:rsidRDefault="00886C13" w:rsidP="00886C13">
      <w:pPr>
        <w:jc w:val="both"/>
        <w:rPr>
          <w:rFonts w:ascii="GHEA Grapalat" w:hAnsi="GHEA Grapalat"/>
          <w:sz w:val="18"/>
          <w:szCs w:val="18"/>
          <w:lang w:val="hy-AM"/>
        </w:rPr>
      </w:pPr>
      <w:r w:rsidRPr="00CE08A5">
        <w:rPr>
          <w:rFonts w:ascii="GHEA Grapalat" w:hAnsi="GHEA Grapalat"/>
          <w:sz w:val="18"/>
          <w:szCs w:val="18"/>
          <w:lang w:val="hy-AM"/>
        </w:rPr>
        <w:t xml:space="preserve">                                                                                                      գործունեության հասցեն</w:t>
      </w:r>
    </w:p>
    <w:p w:rsidR="00886C13" w:rsidRPr="00CE08A5" w:rsidRDefault="00886C13" w:rsidP="00886C13">
      <w:pPr>
        <w:jc w:val="right"/>
        <w:rPr>
          <w:rFonts w:ascii="GHEA Grapalat" w:hAnsi="GHEA Grapalat"/>
          <w:sz w:val="18"/>
          <w:szCs w:val="18"/>
          <w:lang w:val="hy-AM"/>
        </w:rPr>
      </w:pPr>
    </w:p>
    <w:p w:rsidR="00886C13" w:rsidRPr="00CE08A5" w:rsidRDefault="00886C13" w:rsidP="00886C13">
      <w:pPr>
        <w:ind w:firstLine="708"/>
        <w:jc w:val="both"/>
        <w:rPr>
          <w:rFonts w:ascii="GHEA Grapalat" w:hAnsi="GHEA Grapalat" w:cs="Arial"/>
          <w:sz w:val="18"/>
          <w:szCs w:val="18"/>
          <w:lang w:val="hy-AM"/>
        </w:rPr>
      </w:pPr>
    </w:p>
    <w:p w:rsidR="00886C13" w:rsidRPr="00CE08A5" w:rsidRDefault="00886C13" w:rsidP="00886C13">
      <w:pPr>
        <w:numPr>
          <w:ilvl w:val="0"/>
          <w:numId w:val="27"/>
        </w:numPr>
        <w:jc w:val="both"/>
        <w:rPr>
          <w:rFonts w:ascii="GHEA Grapalat" w:hAnsi="GHEA Grapalat" w:cs="Arial"/>
          <w:sz w:val="18"/>
          <w:szCs w:val="18"/>
          <w:vertAlign w:val="superscript"/>
          <w:lang w:val="es-ES"/>
        </w:rPr>
      </w:pPr>
      <w:r w:rsidRPr="00CE08A5">
        <w:rPr>
          <w:rFonts w:ascii="GHEA Grapalat" w:hAnsi="GHEA Grapalat"/>
          <w:sz w:val="18"/>
          <w:szCs w:val="18"/>
          <w:lang w:val="hy-AM"/>
        </w:rPr>
        <w:t>հեռախոսահամարն է՝ -------------------------------------------------:</w:t>
      </w:r>
      <w:r w:rsidRPr="00CE08A5">
        <w:rPr>
          <w:rFonts w:ascii="GHEA Grapalat" w:hAnsi="GHEA Grapalat"/>
          <w:sz w:val="18"/>
          <w:szCs w:val="18"/>
          <w:lang w:val="es-ES"/>
        </w:rPr>
        <w:t xml:space="preserve">                                     </w:t>
      </w:r>
    </w:p>
    <w:p w:rsidR="00886C13" w:rsidRPr="00CE08A5" w:rsidRDefault="00886C13" w:rsidP="00886C13">
      <w:pPr>
        <w:ind w:left="3540"/>
        <w:jc w:val="both"/>
        <w:rPr>
          <w:rFonts w:ascii="GHEA Grapalat" w:hAnsi="GHEA Grapalat"/>
          <w:sz w:val="18"/>
          <w:szCs w:val="18"/>
          <w:lang w:val="hy-AM"/>
        </w:rPr>
      </w:pPr>
      <w:r w:rsidRPr="00CE08A5">
        <w:rPr>
          <w:rFonts w:ascii="GHEA Grapalat" w:hAnsi="GHEA Grapalat"/>
          <w:sz w:val="18"/>
          <w:szCs w:val="18"/>
          <w:lang w:val="hy-AM"/>
        </w:rPr>
        <w:t>հեռախոսի համարը</w:t>
      </w:r>
    </w:p>
    <w:p w:rsidR="00886C13" w:rsidRPr="00CE08A5" w:rsidRDefault="00886C13" w:rsidP="00886C13">
      <w:pPr>
        <w:ind w:firstLine="709"/>
        <w:rPr>
          <w:rFonts w:ascii="GHEA Grapalat" w:hAnsi="GHEA Grapalat" w:cs="Arial"/>
          <w:sz w:val="18"/>
          <w:szCs w:val="18"/>
          <w:lang w:val="hy-AM"/>
        </w:rPr>
      </w:pPr>
    </w:p>
    <w:p w:rsidR="00886C13" w:rsidRPr="00CE08A5" w:rsidRDefault="00886C13" w:rsidP="00886C13">
      <w:pPr>
        <w:ind w:firstLine="709"/>
        <w:jc w:val="both"/>
        <w:rPr>
          <w:rFonts w:ascii="GHEA Grapalat" w:hAnsi="GHEA Grapalat" w:cs="Arial"/>
          <w:sz w:val="18"/>
          <w:szCs w:val="18"/>
          <w:lang w:val="hy-AM"/>
        </w:rPr>
      </w:pPr>
    </w:p>
    <w:p w:rsidR="00886C13" w:rsidRPr="00CE08A5" w:rsidRDefault="00886C13" w:rsidP="00886C13">
      <w:pPr>
        <w:ind w:firstLine="709"/>
        <w:jc w:val="both"/>
        <w:rPr>
          <w:rFonts w:ascii="GHEA Grapalat" w:hAnsi="GHEA Grapalat"/>
          <w:sz w:val="18"/>
          <w:szCs w:val="18"/>
          <w:lang w:val="es-ES"/>
        </w:rPr>
      </w:pPr>
      <w:r w:rsidRPr="00CE08A5">
        <w:rPr>
          <w:rFonts w:ascii="GHEA Grapalat" w:hAnsi="GHEA Grapalat" w:cs="Arial"/>
          <w:sz w:val="18"/>
          <w:szCs w:val="18"/>
          <w:lang w:val="es-ES"/>
        </w:rPr>
        <w:t>Սույնով</w:t>
      </w:r>
      <w:r w:rsidRPr="00CE08A5">
        <w:rPr>
          <w:rFonts w:ascii="GHEA Grapalat" w:hAnsi="GHEA Grapalat"/>
          <w:sz w:val="18"/>
          <w:szCs w:val="18"/>
          <w:lang w:val="hy-AM"/>
        </w:rPr>
        <w:t xml:space="preserve">  </w:t>
      </w:r>
      <w:r w:rsidRPr="00CE08A5">
        <w:rPr>
          <w:rFonts w:ascii="GHEA Grapalat" w:hAnsi="GHEA Grapalat"/>
          <w:sz w:val="18"/>
          <w:szCs w:val="18"/>
          <w:u w:val="single"/>
          <w:lang w:val="hy-AM"/>
        </w:rPr>
        <w:t xml:space="preserve">                                                </w:t>
      </w:r>
      <w:r w:rsidRPr="00CE08A5">
        <w:rPr>
          <w:rFonts w:ascii="GHEA Grapalat" w:hAnsi="GHEA Grapalat"/>
          <w:sz w:val="18"/>
          <w:szCs w:val="18"/>
          <w:u w:val="single"/>
          <w:lang w:val="es-ES"/>
        </w:rPr>
        <w:t xml:space="preserve">                         </w:t>
      </w:r>
      <w:r w:rsidRPr="00CE08A5">
        <w:rPr>
          <w:rFonts w:ascii="GHEA Grapalat" w:hAnsi="GHEA Grapalat"/>
          <w:sz w:val="18"/>
          <w:szCs w:val="18"/>
          <w:u w:val="single"/>
          <w:lang w:val="hy-AM"/>
        </w:rPr>
        <w:t xml:space="preserve">          </w:t>
      </w:r>
      <w:r w:rsidRPr="00CE08A5">
        <w:rPr>
          <w:rFonts w:ascii="GHEA Grapalat" w:hAnsi="GHEA Grapalat"/>
          <w:sz w:val="18"/>
          <w:szCs w:val="18"/>
          <w:lang w:val="hy-AM"/>
        </w:rPr>
        <w:t>-</w:t>
      </w:r>
      <w:r w:rsidRPr="00CE08A5">
        <w:rPr>
          <w:rFonts w:ascii="GHEA Grapalat" w:hAnsi="GHEA Grapalat" w:cs="Arial"/>
          <w:sz w:val="18"/>
          <w:szCs w:val="18"/>
          <w:lang w:val="es-ES"/>
        </w:rPr>
        <w:t>ն հայտարարում և հավաստում է, որ՝</w:t>
      </w:r>
      <w:r w:rsidRPr="00CE08A5">
        <w:rPr>
          <w:rFonts w:ascii="GHEA Grapalat" w:hAnsi="GHEA Grapalat" w:cs="Arial"/>
          <w:sz w:val="18"/>
          <w:szCs w:val="18"/>
          <w:lang w:val="hy-AM"/>
        </w:rPr>
        <w:t xml:space="preserve"> </w:t>
      </w:r>
    </w:p>
    <w:p w:rsidR="00886C13" w:rsidRPr="00CE08A5" w:rsidRDefault="00886C13" w:rsidP="00886C13">
      <w:pPr>
        <w:jc w:val="both"/>
        <w:rPr>
          <w:rFonts w:ascii="GHEA Grapalat" w:hAnsi="GHEA Grapalat"/>
          <w:i/>
          <w:sz w:val="18"/>
          <w:szCs w:val="18"/>
          <w:vertAlign w:val="superscript"/>
          <w:lang w:val="es-ES"/>
        </w:rPr>
      </w:pP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es-ES"/>
        </w:rPr>
        <w:t xml:space="preserve">                                    </w:t>
      </w:r>
      <w:r w:rsidRPr="00CE08A5">
        <w:rPr>
          <w:rFonts w:ascii="GHEA Grapalat" w:hAnsi="GHEA Grapalat" w:cs="Sylfaen"/>
          <w:sz w:val="18"/>
          <w:szCs w:val="18"/>
          <w:vertAlign w:val="superscript"/>
          <w:lang w:val="hy-AM"/>
        </w:rPr>
        <w:t>մասնակցի անվանում</w:t>
      </w:r>
    </w:p>
    <w:p w:rsidR="00886C13" w:rsidRPr="00CE08A5" w:rsidRDefault="00886C13" w:rsidP="00886C13">
      <w:pPr>
        <w:ind w:firstLine="708"/>
        <w:jc w:val="both"/>
        <w:rPr>
          <w:rFonts w:ascii="GHEA Grapalat" w:hAnsi="GHEA Grapalat" w:cs="Sylfaen"/>
          <w:sz w:val="18"/>
          <w:szCs w:val="18"/>
          <w:lang w:val="hy-AM"/>
        </w:rPr>
      </w:pPr>
      <w:r w:rsidRPr="00CE08A5">
        <w:rPr>
          <w:rFonts w:ascii="GHEA Grapalat" w:hAnsi="GHEA Grapalat" w:cs="Arial"/>
          <w:sz w:val="18"/>
          <w:szCs w:val="18"/>
          <w:lang w:val="es-ES"/>
        </w:rPr>
        <w:t>1) բավարարում է «</w:t>
      </w:r>
      <w:r w:rsidR="008B7ABC">
        <w:rPr>
          <w:rFonts w:ascii="GHEA Grapalat" w:hAnsi="GHEA Grapalat" w:cs="Arial"/>
          <w:sz w:val="18"/>
          <w:szCs w:val="18"/>
          <w:lang w:val="es-ES"/>
        </w:rPr>
        <w:t>ՄՀ-</w:t>
      </w:r>
      <w:r w:rsidR="00E3479E">
        <w:rPr>
          <w:rFonts w:ascii="GHEA Grapalat" w:hAnsi="GHEA Grapalat" w:cs="Arial"/>
          <w:sz w:val="18"/>
          <w:szCs w:val="18"/>
          <w:lang w:val="es-ES"/>
        </w:rPr>
        <w:t>ԳՀԱՊՁԲ-20/2</w:t>
      </w:r>
      <w:r w:rsidRPr="00CE08A5">
        <w:rPr>
          <w:rFonts w:ascii="GHEA Grapalat" w:hAnsi="GHEA Grapalat" w:cs="Arial"/>
          <w:sz w:val="18"/>
          <w:szCs w:val="18"/>
          <w:lang w:val="es-ES"/>
        </w:rPr>
        <w:t xml:space="preserve">»*  ծածկագրով  </w:t>
      </w:r>
      <w:r w:rsidR="006340CB" w:rsidRPr="00CE08A5">
        <w:rPr>
          <w:rFonts w:ascii="GHEA Grapalat" w:hAnsi="GHEA Grapalat" w:cs="Arial"/>
          <w:sz w:val="18"/>
          <w:szCs w:val="18"/>
          <w:lang w:val="es-ES"/>
        </w:rPr>
        <w:t>գնանշման հարցման ընթացակարգ</w:t>
      </w:r>
      <w:r w:rsidRPr="00CE08A5">
        <w:rPr>
          <w:rFonts w:ascii="GHEA Grapalat" w:hAnsi="GHEA Grapalat" w:cs="Arial"/>
          <w:sz w:val="18"/>
          <w:szCs w:val="18"/>
          <w:lang w:val="es-ES"/>
        </w:rPr>
        <w:t xml:space="preserve">ի հրավերով սահմանված մասնակցության իրավունքի պահանջներին </w:t>
      </w:r>
      <w:r w:rsidRPr="00CE08A5">
        <w:rPr>
          <w:rFonts w:ascii="GHEA Grapalat" w:hAnsi="GHEA Grapalat" w:cs="Arial"/>
          <w:sz w:val="18"/>
          <w:szCs w:val="18"/>
          <w:lang w:val="hy-AM"/>
        </w:rPr>
        <w:t xml:space="preserve"> և </w:t>
      </w:r>
      <w:r w:rsidRPr="00CE08A5">
        <w:rPr>
          <w:rFonts w:ascii="GHEA Grapalat" w:hAnsi="GHEA Grapalat" w:cs="Sylfaen"/>
          <w:sz w:val="18"/>
          <w:szCs w:val="18"/>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CE08A5">
        <w:rPr>
          <w:rFonts w:ascii="GHEA Grapalat" w:hAnsi="GHEA Grapalat" w:cs="Sylfaen"/>
          <w:sz w:val="18"/>
          <w:szCs w:val="18"/>
          <w:lang w:val="es-ES"/>
        </w:rPr>
        <w:t>.</w:t>
      </w:r>
      <w:r w:rsidRPr="00CE08A5">
        <w:rPr>
          <w:rFonts w:ascii="GHEA Grapalat" w:hAnsi="GHEA Grapalat" w:cs="Sylfaen"/>
          <w:sz w:val="18"/>
          <w:szCs w:val="18"/>
          <w:lang w:val="hy-AM"/>
        </w:rPr>
        <w:t xml:space="preserve"> </w:t>
      </w:r>
    </w:p>
    <w:p w:rsidR="00886C13" w:rsidRPr="00CE08A5" w:rsidRDefault="00886C13" w:rsidP="00886C13">
      <w:pPr>
        <w:ind w:firstLine="708"/>
        <w:jc w:val="both"/>
        <w:rPr>
          <w:rFonts w:ascii="GHEA Grapalat" w:hAnsi="GHEA Grapalat" w:cs="Arial"/>
          <w:sz w:val="18"/>
          <w:szCs w:val="18"/>
          <w:lang w:val="es-ES"/>
        </w:rPr>
      </w:pPr>
      <w:r w:rsidRPr="00CE08A5">
        <w:rPr>
          <w:rFonts w:ascii="GHEA Grapalat" w:hAnsi="GHEA Grapalat" w:cs="Arial"/>
          <w:sz w:val="18"/>
          <w:szCs w:val="18"/>
          <w:lang w:val="hy-AM"/>
        </w:rPr>
        <w:t>2</w:t>
      </w:r>
      <w:r w:rsidRPr="00CE08A5">
        <w:rPr>
          <w:rFonts w:ascii="GHEA Grapalat" w:hAnsi="GHEA Grapalat" w:cs="Arial"/>
          <w:sz w:val="18"/>
          <w:szCs w:val="18"/>
          <w:lang w:val="es-ES"/>
        </w:rPr>
        <w:t xml:space="preserve">) </w:t>
      </w:r>
      <w:r w:rsidRPr="00CE08A5">
        <w:rPr>
          <w:rFonts w:ascii="GHEA Grapalat" w:hAnsi="GHEA Grapalat"/>
          <w:sz w:val="18"/>
          <w:szCs w:val="18"/>
          <w:lang w:val="es-ES"/>
        </w:rPr>
        <w:t>«</w:t>
      </w:r>
      <w:r w:rsidR="00E3479E">
        <w:rPr>
          <w:rFonts w:ascii="GHEA Grapalat" w:hAnsi="GHEA Grapalat" w:cs="Sylfaen"/>
          <w:sz w:val="18"/>
          <w:szCs w:val="18"/>
          <w:lang w:val="hy-AM"/>
        </w:rPr>
        <w:t>ՄՀ- ԳՀԱՊՁԲ-20/2</w:t>
      </w:r>
      <w:r w:rsidRPr="00CE08A5">
        <w:rPr>
          <w:rFonts w:ascii="GHEA Grapalat" w:hAnsi="GHEA Grapalat"/>
          <w:sz w:val="18"/>
          <w:szCs w:val="18"/>
          <w:lang w:val="es-ES"/>
        </w:rPr>
        <w:t>»</w:t>
      </w:r>
      <w:r w:rsidRPr="00CE08A5">
        <w:rPr>
          <w:rFonts w:ascii="GHEA Grapalat" w:hAnsi="GHEA Grapalat" w:cs="Sylfaen"/>
          <w:sz w:val="18"/>
          <w:szCs w:val="18"/>
          <w:lang w:val="hy-AM"/>
        </w:rPr>
        <w:t xml:space="preserve">*  </w:t>
      </w:r>
      <w:r w:rsidRPr="00CE08A5">
        <w:rPr>
          <w:rFonts w:ascii="GHEA Grapalat" w:hAnsi="GHEA Grapalat" w:cs="Arial"/>
          <w:sz w:val="18"/>
          <w:szCs w:val="18"/>
          <w:lang w:val="es-ES"/>
        </w:rPr>
        <w:t xml:space="preserve">ծածկագրով </w:t>
      </w:r>
      <w:r w:rsidR="006340CB" w:rsidRPr="00CE08A5">
        <w:rPr>
          <w:rFonts w:ascii="GHEA Grapalat" w:hAnsi="GHEA Grapalat" w:cs="Arial"/>
          <w:sz w:val="18"/>
          <w:szCs w:val="18"/>
          <w:lang w:val="es-ES"/>
        </w:rPr>
        <w:t>գնանշման հարցման ընթացակարգ</w:t>
      </w:r>
      <w:r w:rsidRPr="00CE08A5">
        <w:rPr>
          <w:rFonts w:ascii="GHEA Grapalat" w:hAnsi="GHEA Grapalat" w:cs="Arial"/>
          <w:sz w:val="18"/>
          <w:szCs w:val="18"/>
          <w:lang w:val="es-ES"/>
        </w:rPr>
        <w:t>ին մասնակցելու շրջանակում`</w:t>
      </w:r>
      <w:r w:rsidRPr="00CE08A5">
        <w:rPr>
          <w:rFonts w:ascii="GHEA Grapalat" w:hAnsi="GHEA Grapalat" w:cs="Sylfaen"/>
          <w:sz w:val="18"/>
          <w:szCs w:val="18"/>
          <w:lang w:val="es-ES"/>
        </w:rPr>
        <w:t xml:space="preserve">  </w:t>
      </w:r>
    </w:p>
    <w:p w:rsidR="00886C13" w:rsidRPr="00CE08A5" w:rsidRDefault="00886C13" w:rsidP="00886C13">
      <w:pPr>
        <w:numPr>
          <w:ilvl w:val="0"/>
          <w:numId w:val="18"/>
        </w:numPr>
        <w:ind w:left="0" w:firstLine="720"/>
        <w:jc w:val="both"/>
        <w:rPr>
          <w:rFonts w:ascii="GHEA Grapalat" w:hAnsi="GHEA Grapalat" w:cs="Arial"/>
          <w:sz w:val="18"/>
          <w:szCs w:val="18"/>
          <w:lang w:val="es-ES"/>
        </w:rPr>
      </w:pPr>
      <w:r w:rsidRPr="00CE08A5">
        <w:rPr>
          <w:rFonts w:ascii="GHEA Grapalat" w:hAnsi="GHEA Grapalat" w:cs="Arial"/>
          <w:sz w:val="18"/>
          <w:szCs w:val="18"/>
          <w:lang w:val="es-ES"/>
        </w:rPr>
        <w:t>թույլ չի տվել և (կամ) թույլ չի տալու գերիշխող դիրքի չարաշահում և հակամրցակցային համաձայնություն,</w:t>
      </w:r>
    </w:p>
    <w:p w:rsidR="00886C13" w:rsidRPr="00CE08A5" w:rsidRDefault="00886C13" w:rsidP="00886C13">
      <w:pPr>
        <w:numPr>
          <w:ilvl w:val="0"/>
          <w:numId w:val="18"/>
        </w:numPr>
        <w:ind w:left="0" w:firstLine="720"/>
        <w:jc w:val="both"/>
        <w:rPr>
          <w:rFonts w:ascii="GHEA Grapalat" w:hAnsi="GHEA Grapalat"/>
          <w:sz w:val="18"/>
          <w:szCs w:val="18"/>
          <w:lang w:val="es-ES"/>
        </w:rPr>
      </w:pPr>
      <w:r w:rsidRPr="00CE08A5">
        <w:rPr>
          <w:rFonts w:ascii="GHEA Grapalat" w:hAnsi="GHEA Grapalat" w:cs="Arial"/>
          <w:sz w:val="18"/>
          <w:szCs w:val="18"/>
          <w:lang w:val="es-ES"/>
        </w:rPr>
        <w:t>բացակայում է հրավերով սահմանված`</w:t>
      </w:r>
      <w:r w:rsidRPr="00CE08A5">
        <w:rPr>
          <w:rFonts w:ascii="GHEA Grapalat" w:hAnsi="GHEA Grapalat"/>
          <w:sz w:val="18"/>
          <w:szCs w:val="18"/>
          <w:lang w:val="es-ES"/>
        </w:rPr>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cs="Arial"/>
          <w:sz w:val="18"/>
          <w:szCs w:val="18"/>
          <w:lang w:val="es-ES"/>
        </w:rPr>
        <w:t>-ին</w:t>
      </w:r>
      <w:r w:rsidRPr="00CE08A5">
        <w:rPr>
          <w:rFonts w:ascii="GHEA Grapalat" w:hAnsi="GHEA Grapalat"/>
          <w:sz w:val="18"/>
          <w:szCs w:val="18"/>
          <w:lang w:val="es-ES"/>
        </w:rPr>
        <w:t xml:space="preserve"> </w:t>
      </w:r>
    </w:p>
    <w:p w:rsidR="00886C13" w:rsidRPr="00CE08A5" w:rsidRDefault="00886C13" w:rsidP="00886C13">
      <w:pPr>
        <w:jc w:val="both"/>
        <w:rPr>
          <w:rFonts w:ascii="GHEA Grapalat" w:hAnsi="GHEA Grapalat" w:cs="Arial"/>
          <w:sz w:val="18"/>
          <w:szCs w:val="18"/>
          <w:vertAlign w:val="superscript"/>
          <w:lang w:val="hy-AM"/>
        </w:rPr>
      </w:pP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r>
      <w:r w:rsidRPr="00CE08A5">
        <w:rPr>
          <w:rFonts w:ascii="GHEA Grapalat" w:hAnsi="GHEA Grapalat"/>
          <w:sz w:val="18"/>
          <w:szCs w:val="18"/>
          <w:vertAlign w:val="superscript"/>
          <w:lang w:val="es-ES"/>
        </w:rPr>
        <w:tab/>
        <w:t xml:space="preserve">      </w:t>
      </w:r>
      <w:r w:rsidRPr="00CE08A5">
        <w:rPr>
          <w:rFonts w:ascii="GHEA Grapalat" w:hAnsi="GHEA Grapalat" w:cs="Sylfaen"/>
          <w:sz w:val="18"/>
          <w:szCs w:val="18"/>
          <w:vertAlign w:val="superscript"/>
          <w:lang w:val="hy-AM"/>
        </w:rPr>
        <w:t>մասնակցի</w:t>
      </w:r>
      <w:r w:rsidRPr="00CE08A5">
        <w:rPr>
          <w:rFonts w:ascii="GHEA Grapalat" w:hAnsi="GHEA Grapalat" w:cs="Arial"/>
          <w:sz w:val="18"/>
          <w:szCs w:val="18"/>
          <w:vertAlign w:val="superscript"/>
          <w:lang w:val="hy-AM"/>
        </w:rPr>
        <w:t xml:space="preserve"> </w:t>
      </w:r>
      <w:r w:rsidRPr="00CE08A5">
        <w:rPr>
          <w:rFonts w:ascii="GHEA Grapalat" w:hAnsi="GHEA Grapalat" w:cs="Sylfaen"/>
          <w:sz w:val="18"/>
          <w:szCs w:val="18"/>
          <w:vertAlign w:val="superscript"/>
          <w:lang w:val="hy-AM"/>
        </w:rPr>
        <w:t>անվանումը</w:t>
      </w:r>
      <w:r w:rsidRPr="00CE08A5">
        <w:rPr>
          <w:rFonts w:ascii="GHEA Grapalat" w:hAnsi="GHEA Grapalat" w:cs="Arial"/>
          <w:sz w:val="18"/>
          <w:szCs w:val="18"/>
          <w:vertAlign w:val="superscript"/>
          <w:lang w:val="hy-AM"/>
        </w:rPr>
        <w:t xml:space="preserve"> </w:t>
      </w:r>
    </w:p>
    <w:p w:rsidR="00886C13" w:rsidRPr="00CE08A5" w:rsidRDefault="00886C13" w:rsidP="00886C13">
      <w:pPr>
        <w:jc w:val="both"/>
        <w:rPr>
          <w:rFonts w:ascii="GHEA Grapalat" w:hAnsi="GHEA Grapalat"/>
          <w:sz w:val="18"/>
          <w:szCs w:val="18"/>
          <w:u w:val="single"/>
          <w:lang w:val="es-ES"/>
        </w:rPr>
      </w:pPr>
      <w:r w:rsidRPr="00CE08A5">
        <w:rPr>
          <w:rFonts w:ascii="GHEA Grapalat" w:hAnsi="GHEA Grapalat" w:cs="Arial"/>
          <w:sz w:val="18"/>
          <w:szCs w:val="18"/>
          <w:lang w:val="es-ES"/>
        </w:rPr>
        <w:t>փոխկապակցված անձանց և (կամ)</w:t>
      </w:r>
      <w:r w:rsidRPr="00CE08A5">
        <w:rPr>
          <w:rFonts w:ascii="GHEA Grapalat" w:hAnsi="GHEA Grapalat"/>
          <w:sz w:val="18"/>
          <w:szCs w:val="18"/>
          <w:lang w:val="es-ES"/>
        </w:rPr>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 xml:space="preserve">                    </w:t>
      </w:r>
      <w:r w:rsidRPr="00CE08A5">
        <w:rPr>
          <w:rFonts w:ascii="GHEA Grapalat" w:hAnsi="GHEA Grapalat" w:cs="Arial"/>
          <w:sz w:val="18"/>
          <w:szCs w:val="18"/>
          <w:lang w:val="es-ES"/>
        </w:rPr>
        <w:t>-ի</w:t>
      </w:r>
      <w:r w:rsidRPr="00CE08A5">
        <w:rPr>
          <w:rFonts w:ascii="GHEA Grapalat" w:hAnsi="GHEA Grapalat"/>
          <w:sz w:val="18"/>
          <w:szCs w:val="18"/>
          <w:u w:val="single"/>
          <w:lang w:val="es-ES"/>
        </w:rPr>
        <w:t xml:space="preserve">  </w:t>
      </w:r>
    </w:p>
    <w:p w:rsidR="00886C13" w:rsidRPr="00CE08A5" w:rsidRDefault="00886C13" w:rsidP="00886C13">
      <w:pPr>
        <w:jc w:val="both"/>
        <w:rPr>
          <w:rFonts w:ascii="GHEA Grapalat" w:hAnsi="GHEA Grapalat"/>
          <w:sz w:val="18"/>
          <w:szCs w:val="18"/>
          <w:u w:val="single"/>
          <w:lang w:val="es-ES"/>
        </w:rPr>
      </w:pP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hy-AM"/>
        </w:rPr>
        <w:t>մասնակցի</w:t>
      </w:r>
      <w:r w:rsidRPr="00CE08A5">
        <w:rPr>
          <w:rFonts w:ascii="GHEA Grapalat" w:hAnsi="GHEA Grapalat" w:cs="Arial"/>
          <w:sz w:val="18"/>
          <w:szCs w:val="18"/>
          <w:vertAlign w:val="superscript"/>
          <w:lang w:val="hy-AM"/>
        </w:rPr>
        <w:t xml:space="preserve"> </w:t>
      </w:r>
      <w:r w:rsidRPr="00CE08A5">
        <w:rPr>
          <w:rFonts w:ascii="GHEA Grapalat" w:hAnsi="GHEA Grapalat" w:cs="Sylfaen"/>
          <w:sz w:val="18"/>
          <w:szCs w:val="18"/>
          <w:vertAlign w:val="superscript"/>
          <w:lang w:val="hy-AM"/>
        </w:rPr>
        <w:t>անվանումը</w:t>
      </w:r>
    </w:p>
    <w:p w:rsidR="00886C13" w:rsidRPr="00CE08A5" w:rsidRDefault="00886C13" w:rsidP="00886C13">
      <w:pPr>
        <w:jc w:val="both"/>
        <w:rPr>
          <w:rFonts w:ascii="GHEA Grapalat" w:hAnsi="GHEA Grapalat"/>
          <w:sz w:val="18"/>
          <w:szCs w:val="18"/>
          <w:u w:val="single"/>
          <w:lang w:val="es-ES"/>
        </w:rPr>
      </w:pPr>
      <w:r w:rsidRPr="00CE08A5">
        <w:rPr>
          <w:rFonts w:ascii="GHEA Grapalat" w:hAnsi="GHEA Grapalat" w:cs="Arial"/>
          <w:sz w:val="18"/>
          <w:szCs w:val="18"/>
          <w:lang w:val="es-ES"/>
        </w:rPr>
        <w:t>կողմից հիմնադրված կամ ավելի քան հիսուն տոկոս</w:t>
      </w:r>
      <w:r w:rsidRPr="00CE08A5">
        <w:rPr>
          <w:rFonts w:ascii="GHEA Grapalat" w:hAnsi="GHEA Grapalat"/>
          <w:sz w:val="18"/>
          <w:szCs w:val="18"/>
          <w:lang w:val="es-ES"/>
        </w:rPr>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 xml:space="preserve">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t xml:space="preserve">                   </w:t>
      </w:r>
      <w:r w:rsidRPr="00CE08A5">
        <w:rPr>
          <w:rFonts w:ascii="GHEA Grapalat" w:hAnsi="GHEA Grapalat" w:cs="Arial"/>
          <w:sz w:val="18"/>
          <w:szCs w:val="18"/>
          <w:lang w:val="es-ES"/>
        </w:rPr>
        <w:t>-ին</w:t>
      </w:r>
    </w:p>
    <w:p w:rsidR="00886C13" w:rsidRPr="00CE08A5" w:rsidRDefault="00886C13" w:rsidP="00886C13">
      <w:pPr>
        <w:jc w:val="both"/>
        <w:rPr>
          <w:rFonts w:ascii="GHEA Grapalat" w:hAnsi="GHEA Grapalat"/>
          <w:sz w:val="18"/>
          <w:szCs w:val="18"/>
          <w:lang w:val="es-ES"/>
        </w:rPr>
      </w:pPr>
      <w:r w:rsidRPr="00CE08A5">
        <w:rPr>
          <w:rFonts w:ascii="GHEA Grapalat" w:hAnsi="GHEA Grapalat" w:cs="Sylfaen"/>
          <w:sz w:val="18"/>
          <w:szCs w:val="18"/>
          <w:vertAlign w:val="superscript"/>
          <w:lang w:val="es-ES"/>
        </w:rPr>
        <w:t xml:space="preserve">                                                                     </w:t>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es-ES"/>
        </w:rPr>
        <w:tab/>
      </w:r>
      <w:r w:rsidRPr="00CE08A5">
        <w:rPr>
          <w:rFonts w:ascii="GHEA Grapalat" w:hAnsi="GHEA Grapalat" w:cs="Sylfaen"/>
          <w:sz w:val="18"/>
          <w:szCs w:val="18"/>
          <w:vertAlign w:val="superscript"/>
          <w:lang w:val="hy-AM"/>
        </w:rPr>
        <w:t>մասնակցի</w:t>
      </w:r>
      <w:r w:rsidRPr="00CE08A5">
        <w:rPr>
          <w:rFonts w:ascii="GHEA Grapalat" w:hAnsi="GHEA Grapalat" w:cs="Arial"/>
          <w:sz w:val="18"/>
          <w:szCs w:val="18"/>
          <w:vertAlign w:val="superscript"/>
          <w:lang w:val="hy-AM"/>
        </w:rPr>
        <w:t xml:space="preserve"> </w:t>
      </w:r>
      <w:r w:rsidRPr="00CE08A5">
        <w:rPr>
          <w:rFonts w:ascii="GHEA Grapalat" w:hAnsi="GHEA Grapalat" w:cs="Sylfaen"/>
          <w:sz w:val="18"/>
          <w:szCs w:val="18"/>
          <w:vertAlign w:val="superscript"/>
          <w:lang w:val="hy-AM"/>
        </w:rPr>
        <w:t>անվանումը</w:t>
      </w:r>
    </w:p>
    <w:p w:rsidR="00886C13" w:rsidRPr="00CE08A5" w:rsidRDefault="00886C13" w:rsidP="00886C13">
      <w:pPr>
        <w:jc w:val="both"/>
        <w:rPr>
          <w:rFonts w:ascii="GHEA Grapalat" w:hAnsi="GHEA Grapalat" w:cs="Arial"/>
          <w:sz w:val="18"/>
          <w:szCs w:val="18"/>
          <w:lang w:val="es-ES"/>
        </w:rPr>
      </w:pPr>
      <w:r w:rsidRPr="00CE08A5">
        <w:rPr>
          <w:rFonts w:ascii="GHEA Grapalat" w:hAnsi="GHEA Grapalat" w:cs="Arial"/>
          <w:sz w:val="18"/>
          <w:szCs w:val="18"/>
          <w:lang w:val="es-ES"/>
        </w:rPr>
        <w:t>պատկանող բաժնեմաս (փայաբաժին) ունեցող կազմակերպությունների միաժամանակյա մասնակցության դեպք:</w:t>
      </w:r>
    </w:p>
    <w:p w:rsidR="00886C13" w:rsidRPr="00CE08A5" w:rsidRDefault="00886C13" w:rsidP="00886C13">
      <w:pPr>
        <w:numPr>
          <w:ilvl w:val="0"/>
          <w:numId w:val="18"/>
        </w:numPr>
        <w:ind w:left="0" w:firstLine="720"/>
        <w:jc w:val="both"/>
        <w:rPr>
          <w:rFonts w:ascii="GHEA Grapalat" w:hAnsi="GHEA Grapalat" w:cs="Sylfaen"/>
          <w:sz w:val="18"/>
          <w:szCs w:val="18"/>
          <w:lang w:val="es-ES"/>
        </w:rPr>
      </w:pPr>
      <w:r w:rsidRPr="00CE08A5">
        <w:rPr>
          <w:rFonts w:ascii="GHEA Grapalat" w:hAnsi="GHEA Grapalat" w:cs="Arial"/>
          <w:sz w:val="18"/>
          <w:szCs w:val="18"/>
          <w:lang w:val="es-ES"/>
        </w:rPr>
        <w:t>ստորև ներկայացնում է հայտը ներկայացնելու օրվա դրությամբ ա</w:t>
      </w:r>
      <w:r w:rsidRPr="00CE08A5">
        <w:rPr>
          <w:rFonts w:ascii="GHEA Grapalat" w:hAnsi="GHEA Grapalat" w:cs="Sylfaen"/>
          <w:sz w:val="18"/>
          <w:szCs w:val="18"/>
        </w:rPr>
        <w:t>յն</w:t>
      </w:r>
      <w:r w:rsidRPr="00CE08A5">
        <w:rPr>
          <w:rFonts w:ascii="GHEA Grapalat" w:hAnsi="GHEA Grapalat" w:cs="Sylfaen"/>
          <w:sz w:val="18"/>
          <w:szCs w:val="18"/>
          <w:lang w:val="es-ES"/>
        </w:rPr>
        <w:t xml:space="preserve"> </w:t>
      </w:r>
      <w:r w:rsidRPr="00CE08A5">
        <w:rPr>
          <w:rFonts w:ascii="GHEA Grapalat" w:hAnsi="GHEA Grapalat" w:cs="Sylfaen"/>
          <w:sz w:val="18"/>
          <w:szCs w:val="18"/>
        </w:rPr>
        <w:t>ֆիզիկական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անձի</w:t>
      </w:r>
      <w:r w:rsidRPr="00CE08A5">
        <w:rPr>
          <w:rFonts w:ascii="GHEA Grapalat" w:hAnsi="GHEA Grapalat" w:cs="Sylfaen"/>
          <w:sz w:val="18"/>
          <w:szCs w:val="18"/>
          <w:lang w:val="es-ES"/>
        </w:rPr>
        <w:t xml:space="preserve"> (</w:t>
      </w:r>
      <w:r w:rsidRPr="00CE08A5">
        <w:rPr>
          <w:rFonts w:ascii="GHEA Grapalat" w:hAnsi="GHEA Grapalat" w:cs="Sylfaen"/>
          <w:sz w:val="18"/>
          <w:szCs w:val="18"/>
        </w:rPr>
        <w:t>անձանց</w:t>
      </w:r>
      <w:r w:rsidRPr="00CE08A5">
        <w:rPr>
          <w:rFonts w:ascii="GHEA Grapalat" w:hAnsi="GHEA Grapalat" w:cs="Sylfaen"/>
          <w:sz w:val="18"/>
          <w:szCs w:val="18"/>
          <w:lang w:val="es-ES"/>
        </w:rPr>
        <w:t xml:space="preserve">) </w:t>
      </w:r>
      <w:r w:rsidRPr="00CE08A5">
        <w:rPr>
          <w:rFonts w:ascii="GHEA Grapalat" w:hAnsi="GHEA Grapalat" w:cs="Sylfaen"/>
          <w:sz w:val="18"/>
          <w:szCs w:val="18"/>
        </w:rPr>
        <w:t>տվյալները</w:t>
      </w:r>
      <w:r w:rsidRPr="00CE08A5">
        <w:rPr>
          <w:rFonts w:ascii="GHEA Grapalat" w:hAnsi="GHEA Grapalat" w:cs="Sylfaen"/>
          <w:sz w:val="18"/>
          <w:szCs w:val="18"/>
          <w:lang w:val="es-ES"/>
        </w:rPr>
        <w:t xml:space="preserve">, </w:t>
      </w:r>
      <w:r w:rsidRPr="00CE08A5">
        <w:rPr>
          <w:rFonts w:ascii="GHEA Grapalat" w:hAnsi="GHEA Grapalat" w:cs="Sylfaen"/>
          <w:sz w:val="18"/>
          <w:szCs w:val="18"/>
        </w:rPr>
        <w:t>ով</w:t>
      </w:r>
      <w:r w:rsidRPr="00CE08A5">
        <w:rPr>
          <w:rFonts w:ascii="GHEA Grapalat" w:hAnsi="GHEA Grapalat" w:cs="Sylfaen"/>
          <w:sz w:val="18"/>
          <w:szCs w:val="18"/>
          <w:lang w:val="es-ES"/>
        </w:rPr>
        <w:t xml:space="preserve"> </w:t>
      </w:r>
      <w:r w:rsidRPr="00CE08A5">
        <w:rPr>
          <w:rFonts w:ascii="GHEA Grapalat" w:hAnsi="GHEA Grapalat" w:cs="Sylfaen"/>
          <w:sz w:val="18"/>
          <w:szCs w:val="18"/>
        </w:rPr>
        <w:t>ուղղակի</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անուղղակի</w:t>
      </w:r>
      <w:r w:rsidRPr="00CE08A5">
        <w:rPr>
          <w:rFonts w:ascii="GHEA Grapalat" w:hAnsi="GHEA Grapalat" w:cs="Sylfaen"/>
          <w:sz w:val="18"/>
          <w:szCs w:val="18"/>
          <w:lang w:val="es-ES"/>
        </w:rPr>
        <w:t xml:space="preserve"> </w:t>
      </w:r>
      <w:r w:rsidRPr="00CE08A5">
        <w:rPr>
          <w:rFonts w:ascii="GHEA Grapalat" w:hAnsi="GHEA Grapalat" w:cs="Sylfaen"/>
          <w:sz w:val="18"/>
          <w:szCs w:val="18"/>
        </w:rPr>
        <w:t>ունի</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մասնակցի</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կանոնադրական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կապիտալում</w:t>
      </w:r>
      <w:r w:rsidRPr="00CE08A5">
        <w:rPr>
          <w:rFonts w:ascii="GHEA Grapalat" w:hAnsi="GHEA Grapalat" w:cs="Sylfaen"/>
          <w:sz w:val="18"/>
          <w:szCs w:val="18"/>
          <w:lang w:val="es-ES"/>
        </w:rPr>
        <w:t xml:space="preserve"> </w:t>
      </w:r>
      <w:r w:rsidRPr="00CE08A5">
        <w:rPr>
          <w:rFonts w:ascii="GHEA Grapalat" w:hAnsi="GHEA Grapalat" w:cs="Sylfaen"/>
          <w:sz w:val="18"/>
          <w:szCs w:val="18"/>
        </w:rPr>
        <w:t>քվեարկող</w:t>
      </w:r>
      <w:r w:rsidRPr="00CE08A5">
        <w:rPr>
          <w:rFonts w:ascii="GHEA Grapalat" w:hAnsi="GHEA Grapalat" w:cs="Sylfaen"/>
          <w:sz w:val="18"/>
          <w:szCs w:val="18"/>
          <w:lang w:val="es-ES"/>
        </w:rPr>
        <w:t xml:space="preserve"> </w:t>
      </w:r>
      <w:r w:rsidRPr="00CE08A5">
        <w:rPr>
          <w:rFonts w:ascii="GHEA Grapalat" w:hAnsi="GHEA Grapalat" w:cs="Sylfaen"/>
          <w:sz w:val="18"/>
          <w:szCs w:val="18"/>
        </w:rPr>
        <w:t>բաժնետոմսերի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բաժնեմասերի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փայերի</w:t>
      </w:r>
      <w:r w:rsidRPr="00CE08A5">
        <w:rPr>
          <w:rFonts w:ascii="GHEA Grapalat" w:hAnsi="GHEA Grapalat" w:cs="Sylfaen"/>
          <w:sz w:val="18"/>
          <w:szCs w:val="18"/>
          <w:lang w:val="es-ES"/>
        </w:rPr>
        <w:t xml:space="preserve">) </w:t>
      </w:r>
      <w:r w:rsidRPr="00CE08A5">
        <w:rPr>
          <w:rFonts w:ascii="GHEA Grapalat" w:hAnsi="GHEA Grapalat" w:cs="Sylfaen"/>
          <w:sz w:val="18"/>
          <w:szCs w:val="18"/>
        </w:rPr>
        <w:t>ավել</w:t>
      </w:r>
      <w:r w:rsidRPr="00CE08A5">
        <w:rPr>
          <w:rFonts w:ascii="GHEA Grapalat" w:hAnsi="GHEA Grapalat" w:cs="Sylfaen"/>
          <w:sz w:val="18"/>
          <w:szCs w:val="18"/>
          <w:lang w:val="es-ES"/>
        </w:rPr>
        <w:t xml:space="preserve"> </w:t>
      </w:r>
      <w:r w:rsidRPr="00CE08A5">
        <w:rPr>
          <w:rFonts w:ascii="GHEA Grapalat" w:hAnsi="GHEA Grapalat" w:cs="Sylfaen"/>
          <w:sz w:val="18"/>
          <w:szCs w:val="18"/>
        </w:rPr>
        <w:t>քան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տաս</w:t>
      </w:r>
      <w:r w:rsidRPr="00CE08A5">
        <w:rPr>
          <w:rFonts w:ascii="GHEA Grapalat" w:hAnsi="GHEA Grapalat" w:cs="Sylfaen"/>
          <w:sz w:val="18"/>
          <w:szCs w:val="18"/>
          <w:lang w:val="es-ES"/>
        </w:rPr>
        <w:t xml:space="preserve"> </w:t>
      </w:r>
      <w:r w:rsidRPr="00CE08A5">
        <w:rPr>
          <w:rFonts w:ascii="GHEA Grapalat" w:hAnsi="GHEA Grapalat" w:cs="Sylfaen"/>
          <w:sz w:val="18"/>
          <w:szCs w:val="18"/>
        </w:rPr>
        <w:t>տոկոսը</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ներառյալ</w:t>
      </w:r>
      <w:r w:rsidRPr="00CE08A5">
        <w:rPr>
          <w:rFonts w:ascii="GHEA Grapalat" w:hAnsi="GHEA Grapalat" w:cs="Sylfaen"/>
          <w:sz w:val="18"/>
          <w:szCs w:val="18"/>
          <w:lang w:val="es-ES"/>
        </w:rPr>
        <w:t xml:space="preserve"> </w:t>
      </w:r>
      <w:r w:rsidRPr="00CE08A5">
        <w:rPr>
          <w:rFonts w:ascii="GHEA Grapalat" w:hAnsi="GHEA Grapalat" w:cs="Sylfaen"/>
          <w:sz w:val="18"/>
          <w:szCs w:val="18"/>
        </w:rPr>
        <w:t>ըստ</w:t>
      </w:r>
      <w:r w:rsidRPr="00CE08A5">
        <w:rPr>
          <w:rFonts w:ascii="GHEA Grapalat" w:hAnsi="GHEA Grapalat" w:cs="Sylfaen"/>
          <w:sz w:val="18"/>
          <w:szCs w:val="18"/>
          <w:lang w:val="es-ES"/>
        </w:rPr>
        <w:t xml:space="preserve"> </w:t>
      </w:r>
      <w:r w:rsidRPr="00CE08A5">
        <w:rPr>
          <w:rFonts w:ascii="GHEA Grapalat" w:hAnsi="GHEA Grapalat" w:cs="Sylfaen"/>
          <w:sz w:val="18"/>
          <w:szCs w:val="18"/>
        </w:rPr>
        <w:t>ներկայացնողի</w:t>
      </w:r>
      <w:r w:rsidRPr="00CE08A5">
        <w:rPr>
          <w:rFonts w:ascii="GHEA Grapalat" w:hAnsi="GHEA Grapalat" w:cs="Sylfaen"/>
          <w:sz w:val="18"/>
          <w:szCs w:val="18"/>
          <w:lang w:val="es-ES"/>
        </w:rPr>
        <w:t xml:space="preserve"> </w:t>
      </w:r>
      <w:r w:rsidRPr="00CE08A5">
        <w:rPr>
          <w:rFonts w:ascii="GHEA Grapalat" w:hAnsi="GHEA Grapalat" w:cs="Sylfaen"/>
          <w:sz w:val="18"/>
          <w:szCs w:val="18"/>
        </w:rPr>
        <w:t>բաժնետոմսերը</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այն</w:t>
      </w:r>
      <w:r w:rsidRPr="00CE08A5">
        <w:rPr>
          <w:rFonts w:ascii="GHEA Grapalat" w:hAnsi="GHEA Grapalat" w:cs="Sylfaen"/>
          <w:sz w:val="18"/>
          <w:szCs w:val="18"/>
          <w:lang w:val="es-ES"/>
        </w:rPr>
        <w:t xml:space="preserve"> </w:t>
      </w:r>
      <w:r w:rsidRPr="00CE08A5">
        <w:rPr>
          <w:rFonts w:ascii="GHEA Grapalat" w:hAnsi="GHEA Grapalat" w:cs="Sylfaen"/>
          <w:sz w:val="18"/>
          <w:szCs w:val="18"/>
        </w:rPr>
        <w:t>անձի</w:t>
      </w:r>
      <w:r w:rsidRPr="00CE08A5">
        <w:rPr>
          <w:rFonts w:ascii="GHEA Grapalat" w:hAnsi="GHEA Grapalat" w:cs="Sylfaen"/>
          <w:sz w:val="18"/>
          <w:szCs w:val="18"/>
          <w:lang w:val="es-ES"/>
        </w:rPr>
        <w:t xml:space="preserve"> (</w:t>
      </w:r>
      <w:r w:rsidRPr="00CE08A5">
        <w:rPr>
          <w:rFonts w:ascii="GHEA Grapalat" w:hAnsi="GHEA Grapalat" w:cs="Sylfaen"/>
          <w:sz w:val="18"/>
          <w:szCs w:val="18"/>
        </w:rPr>
        <w:t>անձանց</w:t>
      </w:r>
      <w:r w:rsidRPr="00CE08A5">
        <w:rPr>
          <w:rFonts w:ascii="GHEA Grapalat" w:hAnsi="GHEA Grapalat" w:cs="Sylfaen"/>
          <w:sz w:val="18"/>
          <w:szCs w:val="18"/>
          <w:lang w:val="es-ES"/>
        </w:rPr>
        <w:t xml:space="preserve">) </w:t>
      </w:r>
      <w:r w:rsidRPr="00CE08A5">
        <w:rPr>
          <w:rFonts w:ascii="GHEA Grapalat" w:hAnsi="GHEA Grapalat" w:cs="Sylfaen"/>
          <w:sz w:val="18"/>
          <w:szCs w:val="18"/>
        </w:rPr>
        <w:t>տվյալները</w:t>
      </w:r>
      <w:r w:rsidRPr="00CE08A5">
        <w:rPr>
          <w:rFonts w:ascii="GHEA Grapalat" w:hAnsi="GHEA Grapalat" w:cs="Sylfaen"/>
          <w:sz w:val="18"/>
          <w:szCs w:val="18"/>
          <w:lang w:val="es-ES"/>
        </w:rPr>
        <w:t xml:space="preserve">, </w:t>
      </w:r>
      <w:r w:rsidRPr="00CE08A5">
        <w:rPr>
          <w:rFonts w:ascii="GHEA Grapalat" w:hAnsi="GHEA Grapalat" w:cs="Sylfaen"/>
          <w:sz w:val="18"/>
          <w:szCs w:val="18"/>
        </w:rPr>
        <w:t>ով</w:t>
      </w:r>
      <w:r w:rsidRPr="00CE08A5">
        <w:rPr>
          <w:rFonts w:ascii="GHEA Grapalat" w:hAnsi="GHEA Grapalat" w:cs="Sylfaen"/>
          <w:sz w:val="18"/>
          <w:szCs w:val="18"/>
          <w:lang w:val="es-ES"/>
        </w:rPr>
        <w:t xml:space="preserve"> </w:t>
      </w:r>
      <w:r w:rsidRPr="00CE08A5">
        <w:rPr>
          <w:rFonts w:ascii="GHEA Grapalat" w:hAnsi="GHEA Grapalat" w:cs="Sylfaen"/>
          <w:sz w:val="18"/>
          <w:szCs w:val="18"/>
        </w:rPr>
        <w:t>իրավունք</w:t>
      </w:r>
      <w:r w:rsidRPr="00CE08A5">
        <w:rPr>
          <w:rFonts w:ascii="GHEA Grapalat" w:hAnsi="GHEA Grapalat" w:cs="Sylfaen"/>
          <w:sz w:val="18"/>
          <w:szCs w:val="18"/>
          <w:lang w:val="es-ES"/>
        </w:rPr>
        <w:t xml:space="preserve"> </w:t>
      </w:r>
      <w:r w:rsidRPr="00CE08A5">
        <w:rPr>
          <w:rFonts w:ascii="GHEA Grapalat" w:hAnsi="GHEA Grapalat" w:cs="Sylfaen"/>
          <w:sz w:val="18"/>
          <w:szCs w:val="18"/>
        </w:rPr>
        <w:t>ունի</w:t>
      </w:r>
      <w:r w:rsidRPr="00CE08A5">
        <w:rPr>
          <w:rFonts w:ascii="GHEA Grapalat" w:hAnsi="GHEA Grapalat" w:cs="Sylfaen"/>
          <w:sz w:val="18"/>
          <w:szCs w:val="18"/>
          <w:lang w:val="es-ES"/>
        </w:rPr>
        <w:t xml:space="preserve"> </w:t>
      </w:r>
      <w:r w:rsidRPr="00CE08A5">
        <w:rPr>
          <w:rFonts w:ascii="GHEA Grapalat" w:hAnsi="GHEA Grapalat" w:cs="Sylfaen"/>
          <w:sz w:val="18"/>
          <w:szCs w:val="18"/>
        </w:rPr>
        <w:t>նշանակելու</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ազատելու</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մասնակցի</w:t>
      </w:r>
      <w:r w:rsidRPr="00CE08A5">
        <w:rPr>
          <w:rFonts w:ascii="GHEA Grapalat" w:hAnsi="GHEA Grapalat" w:cs="Sylfaen"/>
          <w:sz w:val="18"/>
          <w:szCs w:val="18"/>
          <w:lang w:val="es-ES"/>
        </w:rPr>
        <w:t xml:space="preserve"> </w:t>
      </w:r>
      <w:r w:rsidRPr="00CE08A5">
        <w:rPr>
          <w:rFonts w:ascii="GHEA Grapalat" w:hAnsi="GHEA Grapalat" w:cs="Sylfaen"/>
          <w:sz w:val="18"/>
          <w:szCs w:val="18"/>
        </w:rPr>
        <w:t>գործադիր</w:t>
      </w:r>
      <w:r w:rsidRPr="00CE08A5">
        <w:rPr>
          <w:rFonts w:ascii="GHEA Grapalat" w:hAnsi="GHEA Grapalat" w:cs="Sylfaen"/>
          <w:sz w:val="18"/>
          <w:szCs w:val="18"/>
          <w:lang w:val="es-ES"/>
        </w:rPr>
        <w:t xml:space="preserve"> </w:t>
      </w:r>
      <w:r w:rsidRPr="00CE08A5">
        <w:rPr>
          <w:rFonts w:ascii="GHEA Grapalat" w:hAnsi="GHEA Grapalat" w:cs="Sylfaen"/>
          <w:sz w:val="18"/>
          <w:szCs w:val="18"/>
        </w:rPr>
        <w:t>մարմնի</w:t>
      </w:r>
      <w:r w:rsidRPr="00CE08A5">
        <w:rPr>
          <w:rFonts w:ascii="GHEA Grapalat" w:hAnsi="GHEA Grapalat" w:cs="Sylfaen"/>
          <w:sz w:val="18"/>
          <w:szCs w:val="18"/>
          <w:lang w:val="es-ES"/>
        </w:rPr>
        <w:t xml:space="preserve"> </w:t>
      </w:r>
      <w:r w:rsidRPr="00CE08A5">
        <w:rPr>
          <w:rFonts w:ascii="GHEA Grapalat" w:hAnsi="GHEA Grapalat" w:cs="Sylfaen"/>
          <w:sz w:val="18"/>
          <w:szCs w:val="18"/>
        </w:rPr>
        <w:t>անդամներին</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ստանում</w:t>
      </w:r>
      <w:r w:rsidRPr="00CE08A5">
        <w:rPr>
          <w:rFonts w:ascii="GHEA Grapalat" w:hAnsi="GHEA Grapalat" w:cs="Sylfaen"/>
          <w:sz w:val="18"/>
          <w:szCs w:val="18"/>
          <w:lang w:val="es-ES"/>
        </w:rPr>
        <w:t xml:space="preserve"> </w:t>
      </w:r>
      <w:r w:rsidRPr="00CE08A5">
        <w:rPr>
          <w:rFonts w:ascii="GHEA Grapalat" w:hAnsi="GHEA Grapalat" w:cs="Sylfaen"/>
          <w:sz w:val="18"/>
          <w:szCs w:val="18"/>
        </w:rPr>
        <w:t>է</w:t>
      </w:r>
      <w:r w:rsidRPr="00CE08A5">
        <w:rPr>
          <w:rFonts w:ascii="GHEA Grapalat" w:hAnsi="GHEA Grapalat" w:cs="Sylfaen"/>
          <w:sz w:val="18"/>
          <w:szCs w:val="18"/>
          <w:lang w:val="es-ES"/>
        </w:rPr>
        <w:t xml:space="preserve"> </w:t>
      </w:r>
      <w:r w:rsidRPr="00CE08A5">
        <w:rPr>
          <w:rFonts w:ascii="GHEA Grapalat" w:hAnsi="GHEA Grapalat" w:cs="Sylfaen"/>
          <w:sz w:val="18"/>
          <w:szCs w:val="18"/>
        </w:rPr>
        <w:t>մասնակցի</w:t>
      </w:r>
      <w:r w:rsidRPr="00CE08A5">
        <w:rPr>
          <w:rFonts w:ascii="GHEA Grapalat" w:hAnsi="GHEA Grapalat" w:cs="Sylfaen"/>
          <w:sz w:val="18"/>
          <w:szCs w:val="18"/>
          <w:lang w:val="es-ES"/>
        </w:rPr>
        <w:t xml:space="preserve"> </w:t>
      </w:r>
      <w:r w:rsidRPr="00CE08A5">
        <w:rPr>
          <w:rFonts w:ascii="GHEA Grapalat" w:hAnsi="GHEA Grapalat" w:cs="Sylfaen"/>
          <w:sz w:val="18"/>
          <w:szCs w:val="18"/>
        </w:rPr>
        <w:t>կողմից</w:t>
      </w:r>
      <w:r w:rsidRPr="00CE08A5">
        <w:rPr>
          <w:rFonts w:ascii="GHEA Grapalat" w:hAnsi="GHEA Grapalat" w:cs="Sylfaen"/>
          <w:sz w:val="18"/>
          <w:szCs w:val="18"/>
          <w:lang w:val="es-ES"/>
        </w:rPr>
        <w:t xml:space="preserve"> </w:t>
      </w:r>
      <w:r w:rsidRPr="00CE08A5">
        <w:rPr>
          <w:rFonts w:ascii="GHEA Grapalat" w:hAnsi="GHEA Grapalat" w:cs="Sylfaen"/>
          <w:sz w:val="18"/>
          <w:szCs w:val="18"/>
        </w:rPr>
        <w:t>իրականացվող</w:t>
      </w:r>
      <w:r w:rsidRPr="00CE08A5">
        <w:rPr>
          <w:rFonts w:ascii="GHEA Grapalat" w:hAnsi="GHEA Grapalat" w:cs="Sylfaen"/>
          <w:sz w:val="18"/>
          <w:szCs w:val="18"/>
          <w:lang w:val="es-ES"/>
        </w:rPr>
        <w:t xml:space="preserve"> </w:t>
      </w:r>
      <w:r w:rsidRPr="00CE08A5">
        <w:rPr>
          <w:rFonts w:ascii="GHEA Grapalat" w:hAnsi="GHEA Grapalat" w:cs="Sylfaen"/>
          <w:sz w:val="18"/>
          <w:szCs w:val="18"/>
        </w:rPr>
        <w:t>ձեռնարկատիրական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կամ</w:t>
      </w:r>
      <w:r w:rsidRPr="00CE08A5">
        <w:rPr>
          <w:rFonts w:ascii="GHEA Grapalat" w:hAnsi="GHEA Grapalat" w:cs="Sylfaen"/>
          <w:sz w:val="18"/>
          <w:szCs w:val="18"/>
          <w:lang w:val="es-ES"/>
        </w:rPr>
        <w:t xml:space="preserve"> </w:t>
      </w:r>
      <w:r w:rsidRPr="00CE08A5">
        <w:rPr>
          <w:rFonts w:ascii="GHEA Grapalat" w:hAnsi="GHEA Grapalat" w:cs="Sylfaen"/>
          <w:sz w:val="18"/>
          <w:szCs w:val="18"/>
        </w:rPr>
        <w:t>այլ</w:t>
      </w:r>
      <w:r w:rsidRPr="00CE08A5">
        <w:rPr>
          <w:rFonts w:ascii="GHEA Grapalat" w:hAnsi="GHEA Grapalat" w:cs="Sylfaen"/>
          <w:sz w:val="18"/>
          <w:szCs w:val="18"/>
          <w:lang w:val="es-ES"/>
        </w:rPr>
        <w:t xml:space="preserve"> </w:t>
      </w:r>
      <w:r w:rsidRPr="00CE08A5">
        <w:rPr>
          <w:rFonts w:ascii="GHEA Grapalat" w:hAnsi="GHEA Grapalat" w:cs="Sylfaen"/>
          <w:sz w:val="18"/>
          <w:szCs w:val="18"/>
        </w:rPr>
        <w:t>գործունեության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արդյունքում</w:t>
      </w:r>
      <w:r w:rsidRPr="00CE08A5">
        <w:rPr>
          <w:rFonts w:ascii="GHEA Grapalat" w:hAnsi="GHEA Grapalat" w:cs="Sylfaen"/>
          <w:sz w:val="18"/>
          <w:szCs w:val="18"/>
          <w:lang w:val="es-ES"/>
        </w:rPr>
        <w:t xml:space="preserve"> </w:t>
      </w:r>
      <w:r w:rsidRPr="00CE08A5">
        <w:rPr>
          <w:rFonts w:ascii="GHEA Grapalat" w:hAnsi="GHEA Grapalat" w:cs="Sylfaen"/>
          <w:sz w:val="18"/>
          <w:szCs w:val="18"/>
        </w:rPr>
        <w:t>ստացված</w:t>
      </w:r>
      <w:r w:rsidRPr="00CE08A5">
        <w:rPr>
          <w:rFonts w:ascii="GHEA Grapalat" w:hAnsi="GHEA Grapalat" w:cs="Sylfaen"/>
          <w:sz w:val="18"/>
          <w:szCs w:val="18"/>
          <w:lang w:val="es-ES"/>
        </w:rPr>
        <w:t xml:space="preserve"> </w:t>
      </w:r>
      <w:r w:rsidRPr="00CE08A5">
        <w:rPr>
          <w:rFonts w:ascii="GHEA Grapalat" w:hAnsi="GHEA Grapalat" w:cs="Sylfaen"/>
          <w:sz w:val="18"/>
          <w:szCs w:val="18"/>
        </w:rPr>
        <w:t>շահույթի</w:t>
      </w:r>
      <w:r w:rsidRPr="00CE08A5">
        <w:rPr>
          <w:rFonts w:ascii="GHEA Grapalat" w:hAnsi="GHEA Grapalat" w:cs="Sylfaen"/>
          <w:sz w:val="18"/>
          <w:szCs w:val="18"/>
          <w:lang w:val="es-ES"/>
        </w:rPr>
        <w:t xml:space="preserve"> </w:t>
      </w:r>
      <w:r w:rsidRPr="00CE08A5">
        <w:rPr>
          <w:rFonts w:ascii="GHEA Grapalat" w:hAnsi="GHEA Grapalat" w:cs="Sylfaen"/>
          <w:sz w:val="18"/>
          <w:szCs w:val="18"/>
        </w:rPr>
        <w:t>տասնհինգ</w:t>
      </w:r>
      <w:r w:rsidRPr="00CE08A5">
        <w:rPr>
          <w:rFonts w:ascii="GHEA Grapalat" w:hAnsi="GHEA Grapalat" w:cs="Sylfaen"/>
          <w:sz w:val="18"/>
          <w:szCs w:val="18"/>
          <w:lang w:val="es-ES"/>
        </w:rPr>
        <w:t xml:space="preserve"> </w:t>
      </w:r>
      <w:r w:rsidRPr="00CE08A5">
        <w:rPr>
          <w:rFonts w:ascii="GHEA Grapalat" w:hAnsi="GHEA Grapalat" w:cs="Sylfaen"/>
          <w:sz w:val="18"/>
          <w:szCs w:val="18"/>
        </w:rPr>
        <w:t>տոկոսից</w:t>
      </w:r>
      <w:r w:rsidRPr="00CE08A5">
        <w:rPr>
          <w:rFonts w:ascii="GHEA Grapalat" w:hAnsi="GHEA Grapalat" w:cs="Sylfaen"/>
          <w:sz w:val="18"/>
          <w:szCs w:val="18"/>
          <w:lang w:val="es-ES"/>
        </w:rPr>
        <w:t xml:space="preserve"> </w:t>
      </w:r>
      <w:r w:rsidRPr="00CE08A5">
        <w:rPr>
          <w:rFonts w:ascii="GHEA Grapalat" w:hAnsi="GHEA Grapalat" w:cs="Sylfaen"/>
          <w:sz w:val="18"/>
          <w:szCs w:val="18"/>
        </w:rPr>
        <w:t>ավելին</w:t>
      </w:r>
      <w:r w:rsidRPr="00CE08A5">
        <w:rPr>
          <w:rFonts w:ascii="GHEA Grapalat" w:hAnsi="GHEA Grapalat" w:cs="Sylfaen"/>
          <w:sz w:val="18"/>
          <w:szCs w:val="18"/>
          <w:lang w:val="es-ES"/>
        </w:rPr>
        <w:t xml:space="preserve"> </w:t>
      </w:r>
      <w:r w:rsidRPr="00CE08A5">
        <w:rPr>
          <w:rFonts w:ascii="GHEA Grapalat" w:hAnsi="GHEA Grapalat" w:cs="Sylfaen"/>
          <w:sz w:val="18"/>
          <w:szCs w:val="18"/>
          <w:lang w:val="es-ES"/>
        </w:rPr>
        <w:lastRenderedPageBreak/>
        <w:t>(</w:t>
      </w:r>
      <w:r w:rsidRPr="00CE08A5">
        <w:rPr>
          <w:rFonts w:ascii="GHEA Grapalat" w:hAnsi="GHEA Grapalat" w:cs="Sylfaen"/>
          <w:sz w:val="18"/>
          <w:szCs w:val="18"/>
        </w:rPr>
        <w:t>իրական</w:t>
      </w:r>
      <w:r w:rsidRPr="00CE08A5">
        <w:rPr>
          <w:rFonts w:ascii="GHEA Grapalat" w:hAnsi="GHEA Grapalat" w:cs="Sylfaen"/>
          <w:sz w:val="18"/>
          <w:szCs w:val="18"/>
          <w:lang w:val="es-ES"/>
        </w:rPr>
        <w:t xml:space="preserve"> </w:t>
      </w:r>
      <w:r w:rsidRPr="00CE08A5">
        <w:rPr>
          <w:rFonts w:ascii="GHEA Grapalat" w:hAnsi="GHEA Grapalat" w:cs="Sylfaen"/>
          <w:sz w:val="18"/>
          <w:szCs w:val="18"/>
        </w:rPr>
        <w:t>շահառուներ</w:t>
      </w:r>
      <w:r w:rsidRPr="00CE08A5">
        <w:rPr>
          <w:rFonts w:ascii="GHEA Grapalat" w:hAnsi="GHEA Grapalat" w:cs="Sylfaen"/>
          <w:sz w:val="18"/>
          <w:szCs w:val="18"/>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86C13" w:rsidRPr="00E3479E" w:rsidTr="00054D43">
        <w:trPr>
          <w:jc w:val="center"/>
        </w:trPr>
        <w:tc>
          <w:tcPr>
            <w:tcW w:w="2570" w:type="dxa"/>
            <w:vAlign w:val="center"/>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r w:rsidRPr="00CE08A5">
              <w:rPr>
                <w:rFonts w:ascii="GHEA Grapalat" w:hAnsi="GHEA Grapalat"/>
                <w:sz w:val="18"/>
                <w:szCs w:val="18"/>
                <w:vertAlign w:val="superscript"/>
              </w:rPr>
              <w:t>Անունը</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Ազգանունը</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Հայրանունը</w:t>
            </w:r>
          </w:p>
        </w:tc>
        <w:tc>
          <w:tcPr>
            <w:tcW w:w="3960" w:type="dxa"/>
            <w:vAlign w:val="center"/>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r w:rsidRPr="00CE08A5">
              <w:rPr>
                <w:rFonts w:ascii="GHEA Grapalat" w:hAnsi="GHEA Grapalat"/>
                <w:sz w:val="18"/>
                <w:szCs w:val="18"/>
                <w:vertAlign w:val="superscript"/>
              </w:rPr>
              <w:t>ՀՀ</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քաղաքացիների</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համար</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նույնականացման</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քարտի</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կամ</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անձնագրի</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կամ</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ՀՀ</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օրենսդրությամբ</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նախատեսված</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անձը</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հաստատող</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փաստաթղթի</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տեսակը</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և</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համարը</w:t>
            </w:r>
            <w:r w:rsidRPr="00CE08A5">
              <w:rPr>
                <w:rFonts w:ascii="GHEA Grapalat" w:hAnsi="GHEA Grapalat"/>
                <w:sz w:val="18"/>
                <w:szCs w:val="18"/>
                <w:vertAlign w:val="superscript"/>
                <w:lang w:val="es-ES"/>
              </w:rPr>
              <w:t xml:space="preserve"> </w:t>
            </w:r>
          </w:p>
        </w:tc>
        <w:tc>
          <w:tcPr>
            <w:tcW w:w="3370" w:type="dxa"/>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r w:rsidRPr="00CE08A5">
              <w:rPr>
                <w:rFonts w:ascii="GHEA Grapalat" w:hAnsi="GHEA Grapalat"/>
                <w:sz w:val="18"/>
                <w:szCs w:val="18"/>
                <w:vertAlign w:val="superscript"/>
              </w:rPr>
              <w:t>Օտարերկրյա</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քաղաքացիների</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համար</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համապատասխան</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երկրի</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օրենսդրությամբ</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նախատեսված</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անձը</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հաստատող</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փաստաթղթի</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տեսակը</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և</w:t>
            </w: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rPr>
              <w:t>համարը</w:t>
            </w:r>
            <w:r w:rsidRPr="00CE08A5">
              <w:rPr>
                <w:rFonts w:ascii="GHEA Grapalat" w:hAnsi="GHEA Grapalat"/>
                <w:sz w:val="18"/>
                <w:szCs w:val="18"/>
                <w:vertAlign w:val="superscript"/>
                <w:lang w:val="es-ES"/>
              </w:rPr>
              <w:t xml:space="preserve"> </w:t>
            </w:r>
          </w:p>
        </w:tc>
      </w:tr>
      <w:tr w:rsidR="00886C13" w:rsidRPr="00E3479E" w:rsidTr="00054D43">
        <w:trPr>
          <w:jc w:val="center"/>
        </w:trPr>
        <w:tc>
          <w:tcPr>
            <w:tcW w:w="2570" w:type="dxa"/>
            <w:vAlign w:val="center"/>
          </w:tcPr>
          <w:p w:rsidR="00886C13" w:rsidRPr="00CE08A5" w:rsidRDefault="00886C13" w:rsidP="00054D43">
            <w:pPr>
              <w:pStyle w:val="31"/>
              <w:spacing w:line="240" w:lineRule="auto"/>
              <w:ind w:firstLine="0"/>
              <w:jc w:val="center"/>
              <w:rPr>
                <w:rFonts w:ascii="Sylfaen" w:hAnsi="Sylfaen"/>
                <w:sz w:val="18"/>
                <w:szCs w:val="18"/>
                <w:vertAlign w:val="superscript"/>
                <w:lang w:val="hy-AM"/>
              </w:rPr>
            </w:pPr>
          </w:p>
        </w:tc>
        <w:tc>
          <w:tcPr>
            <w:tcW w:w="3960" w:type="dxa"/>
            <w:vAlign w:val="center"/>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c>
          <w:tcPr>
            <w:tcW w:w="3370" w:type="dxa"/>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r>
      <w:tr w:rsidR="00886C13" w:rsidRPr="00E3479E" w:rsidTr="00054D43">
        <w:trPr>
          <w:jc w:val="center"/>
        </w:trPr>
        <w:tc>
          <w:tcPr>
            <w:tcW w:w="2570" w:type="dxa"/>
            <w:vAlign w:val="center"/>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c>
          <w:tcPr>
            <w:tcW w:w="3960" w:type="dxa"/>
            <w:vAlign w:val="center"/>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c>
          <w:tcPr>
            <w:tcW w:w="3370" w:type="dxa"/>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r>
      <w:tr w:rsidR="00886C13" w:rsidRPr="00E3479E" w:rsidTr="00054D43">
        <w:trPr>
          <w:jc w:val="center"/>
        </w:trPr>
        <w:tc>
          <w:tcPr>
            <w:tcW w:w="2570" w:type="dxa"/>
            <w:vAlign w:val="center"/>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c>
          <w:tcPr>
            <w:tcW w:w="3960" w:type="dxa"/>
            <w:vAlign w:val="center"/>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c>
          <w:tcPr>
            <w:tcW w:w="3370" w:type="dxa"/>
          </w:tcPr>
          <w:p w:rsidR="00886C13" w:rsidRPr="00CE08A5" w:rsidRDefault="00886C13" w:rsidP="00054D43">
            <w:pPr>
              <w:pStyle w:val="31"/>
              <w:spacing w:line="240" w:lineRule="auto"/>
              <w:ind w:firstLine="0"/>
              <w:jc w:val="center"/>
              <w:rPr>
                <w:rFonts w:ascii="GHEA Grapalat" w:hAnsi="GHEA Grapalat"/>
                <w:sz w:val="18"/>
                <w:szCs w:val="18"/>
                <w:vertAlign w:val="superscript"/>
                <w:lang w:val="es-ES"/>
              </w:rPr>
            </w:pPr>
          </w:p>
        </w:tc>
      </w:tr>
    </w:tbl>
    <w:p w:rsidR="00886C13" w:rsidRPr="00CE08A5" w:rsidRDefault="00886C13" w:rsidP="00886C13">
      <w:pPr>
        <w:jc w:val="right"/>
        <w:rPr>
          <w:rFonts w:ascii="GHEA Grapalat" w:hAnsi="GHEA Grapalat"/>
          <w:sz w:val="18"/>
          <w:szCs w:val="18"/>
          <w:lang w:val="es-ES"/>
        </w:rPr>
      </w:pPr>
    </w:p>
    <w:p w:rsidR="00886C13" w:rsidRPr="00CE08A5" w:rsidRDefault="00886C13" w:rsidP="00886C13">
      <w:pPr>
        <w:ind w:firstLine="708"/>
        <w:jc w:val="both"/>
        <w:rPr>
          <w:rFonts w:ascii="GHEA Grapalat" w:hAnsi="GHEA Grapalat"/>
          <w:sz w:val="18"/>
          <w:szCs w:val="18"/>
          <w:lang w:val="es-ES"/>
        </w:rPr>
      </w:pPr>
      <w:r w:rsidRPr="00CE08A5">
        <w:rPr>
          <w:rFonts w:ascii="GHEA Grapalat" w:hAnsi="GHEA Grapalat"/>
          <w:sz w:val="18"/>
          <w:szCs w:val="18"/>
          <w:lang w:val="es-ES"/>
        </w:rPr>
        <w:t xml:space="preserve">Կից ներկայացվում է </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lang w:val="es-ES"/>
        </w:rPr>
        <w:t xml:space="preserve"> կողմից առաջարկվող </w:t>
      </w:r>
    </w:p>
    <w:p w:rsidR="00886C13" w:rsidRPr="00CE08A5" w:rsidRDefault="00886C13" w:rsidP="00886C13">
      <w:pPr>
        <w:jc w:val="both"/>
        <w:rPr>
          <w:rFonts w:ascii="GHEA Grapalat" w:hAnsi="GHEA Grapalat"/>
          <w:sz w:val="18"/>
          <w:szCs w:val="18"/>
          <w:lang w:val="es-ES"/>
        </w:rPr>
      </w:pPr>
      <w:r w:rsidRPr="00CE08A5">
        <w:rPr>
          <w:rFonts w:ascii="GHEA Grapalat" w:hAnsi="GHEA Grapalat"/>
          <w:sz w:val="18"/>
          <w:szCs w:val="18"/>
          <w:lang w:val="es-ES"/>
        </w:rPr>
        <w:tab/>
      </w:r>
      <w:r w:rsidRPr="00CE08A5">
        <w:rPr>
          <w:rFonts w:ascii="GHEA Grapalat" w:hAnsi="GHEA Grapalat"/>
          <w:sz w:val="18"/>
          <w:szCs w:val="18"/>
          <w:lang w:val="es-ES"/>
        </w:rPr>
        <w:tab/>
      </w:r>
      <w:r w:rsidRPr="00CE08A5">
        <w:rPr>
          <w:rFonts w:ascii="GHEA Grapalat" w:hAnsi="GHEA Grapalat"/>
          <w:sz w:val="18"/>
          <w:szCs w:val="18"/>
          <w:lang w:val="es-ES"/>
        </w:rPr>
        <w:tab/>
      </w:r>
      <w:r w:rsidRPr="00CE08A5">
        <w:rPr>
          <w:rFonts w:ascii="GHEA Grapalat" w:hAnsi="GHEA Grapalat"/>
          <w:sz w:val="18"/>
          <w:szCs w:val="18"/>
          <w:lang w:val="es-ES"/>
        </w:rPr>
        <w:tab/>
      </w:r>
      <w:r w:rsidRPr="00CE08A5">
        <w:rPr>
          <w:rFonts w:ascii="GHEA Grapalat" w:hAnsi="GHEA Grapalat" w:cs="Sylfaen"/>
          <w:sz w:val="18"/>
          <w:szCs w:val="18"/>
          <w:vertAlign w:val="superscript"/>
          <w:lang w:val="hy-AM"/>
        </w:rPr>
        <w:t>մասնակցի</w:t>
      </w:r>
      <w:r w:rsidRPr="00CE08A5">
        <w:rPr>
          <w:rFonts w:ascii="GHEA Grapalat" w:hAnsi="GHEA Grapalat" w:cs="Arial"/>
          <w:sz w:val="18"/>
          <w:szCs w:val="18"/>
          <w:vertAlign w:val="superscript"/>
          <w:lang w:val="hy-AM"/>
        </w:rPr>
        <w:t xml:space="preserve"> </w:t>
      </w:r>
      <w:r w:rsidRPr="00CE08A5">
        <w:rPr>
          <w:rFonts w:ascii="GHEA Grapalat" w:hAnsi="GHEA Grapalat" w:cs="Sylfaen"/>
          <w:sz w:val="18"/>
          <w:szCs w:val="18"/>
          <w:vertAlign w:val="superscript"/>
          <w:lang w:val="hy-AM"/>
        </w:rPr>
        <w:t>անվանումը</w:t>
      </w:r>
    </w:p>
    <w:p w:rsidR="00886C13" w:rsidRPr="00CE08A5" w:rsidRDefault="00886C13" w:rsidP="00886C13">
      <w:pPr>
        <w:jc w:val="both"/>
        <w:rPr>
          <w:rFonts w:ascii="GHEA Grapalat" w:hAnsi="GHEA Grapalat"/>
          <w:sz w:val="18"/>
          <w:szCs w:val="18"/>
          <w:lang w:val="es-ES"/>
        </w:rPr>
      </w:pPr>
      <w:r w:rsidRPr="00CE08A5">
        <w:rPr>
          <w:rFonts w:ascii="GHEA Grapalat" w:hAnsi="GHEA Grapalat"/>
          <w:sz w:val="18"/>
          <w:szCs w:val="18"/>
          <w:lang w:val="es-ES"/>
        </w:rPr>
        <w:t xml:space="preserve">ապրանքի ամբողջական նկարագիրը՝ համաձայն հավելված 1.1-ի: </w:t>
      </w:r>
    </w:p>
    <w:p w:rsidR="00886C13" w:rsidRPr="00CE08A5" w:rsidRDefault="00886C13" w:rsidP="00886C13">
      <w:pPr>
        <w:ind w:firstLine="708"/>
        <w:jc w:val="both"/>
        <w:rPr>
          <w:rFonts w:ascii="GHEA Grapalat" w:hAnsi="GHEA Grapalat"/>
          <w:sz w:val="18"/>
          <w:szCs w:val="18"/>
          <w:lang w:val="es-ES"/>
        </w:rPr>
      </w:pPr>
    </w:p>
    <w:p w:rsidR="00886C13" w:rsidRPr="00CE08A5" w:rsidRDefault="00886C13" w:rsidP="00886C13">
      <w:pPr>
        <w:ind w:firstLine="708"/>
        <w:jc w:val="both"/>
        <w:rPr>
          <w:rFonts w:ascii="GHEA Grapalat" w:hAnsi="GHEA Grapalat"/>
          <w:sz w:val="18"/>
          <w:szCs w:val="18"/>
          <w:lang w:val="es-ES"/>
        </w:rPr>
      </w:pPr>
    </w:p>
    <w:p w:rsidR="00886C13" w:rsidRPr="00CE08A5" w:rsidRDefault="00886C13" w:rsidP="00886C13">
      <w:pPr>
        <w:jc w:val="both"/>
        <w:rPr>
          <w:rFonts w:ascii="GHEA Grapalat" w:hAnsi="GHEA Grapalat"/>
          <w:sz w:val="18"/>
          <w:szCs w:val="18"/>
          <w:lang w:val="es-ES"/>
        </w:rPr>
      </w:pPr>
    </w:p>
    <w:p w:rsidR="00886C13" w:rsidRPr="00CE08A5" w:rsidRDefault="00886C13" w:rsidP="00886C13">
      <w:pPr>
        <w:jc w:val="both"/>
        <w:rPr>
          <w:rFonts w:ascii="GHEA Grapalat" w:hAnsi="GHEA Grapalat"/>
          <w:sz w:val="18"/>
          <w:szCs w:val="18"/>
          <w:lang w:val="es-ES"/>
        </w:rPr>
      </w:pPr>
    </w:p>
    <w:p w:rsidR="008B7ABC" w:rsidRDefault="00886C13" w:rsidP="00886C13">
      <w:pPr>
        <w:jc w:val="both"/>
        <w:rPr>
          <w:rFonts w:ascii="GHEA Grapalat" w:hAnsi="GHEA Grapalat"/>
          <w:sz w:val="18"/>
          <w:szCs w:val="18"/>
          <w:lang w:val="es-ES"/>
        </w:rPr>
      </w:pPr>
      <w:r w:rsidRPr="00CE08A5">
        <w:rPr>
          <w:rFonts w:ascii="GHEA Grapalat" w:hAnsi="GHEA Grapalat"/>
          <w:sz w:val="18"/>
          <w:szCs w:val="18"/>
          <w:lang w:val="es-ES"/>
        </w:rPr>
        <w:t xml:space="preserve">   </w:t>
      </w:r>
      <w:r w:rsidRPr="00CE08A5">
        <w:rPr>
          <w:rFonts w:ascii="GHEA Grapalat" w:hAnsi="GHEA Grapalat"/>
          <w:sz w:val="18"/>
          <w:szCs w:val="18"/>
          <w:lang w:val="hy-AM"/>
        </w:rPr>
        <w:t xml:space="preserve">___________________________________________________ </w:t>
      </w:r>
      <w:r w:rsidRPr="00CE08A5">
        <w:rPr>
          <w:rFonts w:ascii="GHEA Grapalat" w:hAnsi="GHEA Grapalat"/>
          <w:sz w:val="18"/>
          <w:szCs w:val="18"/>
          <w:lang w:val="hy-AM"/>
        </w:rPr>
        <w:tab/>
        <w:t xml:space="preserve">                _____________</w:t>
      </w:r>
      <w:r w:rsidRPr="00CE08A5">
        <w:rPr>
          <w:rFonts w:ascii="GHEA Grapalat" w:hAnsi="GHEA Grapalat"/>
          <w:sz w:val="18"/>
          <w:szCs w:val="18"/>
          <w:u w:val="single"/>
          <w:lang w:val="es-ES"/>
        </w:rPr>
        <w:tab/>
      </w:r>
      <w:r w:rsidRPr="00CE08A5">
        <w:rPr>
          <w:rFonts w:ascii="GHEA Grapalat" w:hAnsi="GHEA Grapalat"/>
          <w:sz w:val="18"/>
          <w:szCs w:val="18"/>
          <w:u w:val="single"/>
          <w:lang w:val="es-ES"/>
        </w:rPr>
        <w:tab/>
      </w:r>
      <w:r w:rsidRPr="00CE08A5">
        <w:rPr>
          <w:rFonts w:ascii="GHEA Grapalat" w:hAnsi="GHEA Grapalat"/>
          <w:sz w:val="18"/>
          <w:szCs w:val="18"/>
          <w:lang w:val="es-ES"/>
        </w:rPr>
        <w:tab/>
      </w:r>
      <w:r w:rsidRPr="00CE08A5">
        <w:rPr>
          <w:rFonts w:ascii="GHEA Grapalat" w:hAnsi="GHEA Grapalat"/>
          <w:sz w:val="18"/>
          <w:szCs w:val="18"/>
          <w:lang w:val="es-ES"/>
        </w:rPr>
        <w:tab/>
      </w:r>
    </w:p>
    <w:p w:rsidR="00886C13" w:rsidRPr="00CE08A5" w:rsidRDefault="008B7ABC" w:rsidP="00886C13">
      <w:pPr>
        <w:jc w:val="both"/>
        <w:rPr>
          <w:rFonts w:ascii="GHEA Grapalat" w:hAnsi="GHEA Grapalat" w:cs="Arial"/>
          <w:sz w:val="18"/>
          <w:szCs w:val="18"/>
          <w:vertAlign w:val="superscript"/>
          <w:lang w:val="es-ES"/>
        </w:rPr>
      </w:pPr>
      <w:r>
        <w:rPr>
          <w:rFonts w:ascii="GHEA Grapalat" w:hAnsi="GHEA Grapalat"/>
          <w:sz w:val="18"/>
          <w:szCs w:val="18"/>
          <w:lang w:val="hy-AM"/>
        </w:rPr>
        <w:t xml:space="preserve">           </w:t>
      </w:r>
      <w:r w:rsidR="00886C13" w:rsidRPr="00CE08A5">
        <w:rPr>
          <w:rFonts w:ascii="GHEA Grapalat" w:hAnsi="GHEA Grapalat"/>
          <w:sz w:val="18"/>
          <w:szCs w:val="18"/>
          <w:lang w:val="hy-AM"/>
        </w:rPr>
        <w:t xml:space="preserve"> </w:t>
      </w:r>
      <w:r w:rsidR="00886C13" w:rsidRPr="00CE08A5">
        <w:rPr>
          <w:rFonts w:ascii="GHEA Grapalat" w:hAnsi="GHEA Grapalat" w:cs="Sylfaen"/>
          <w:sz w:val="18"/>
          <w:szCs w:val="18"/>
          <w:vertAlign w:val="superscript"/>
          <w:lang w:val="hy-AM"/>
        </w:rPr>
        <w:t>Մասնակցի</w:t>
      </w:r>
      <w:r w:rsidR="00886C13" w:rsidRPr="00CE08A5">
        <w:rPr>
          <w:rFonts w:ascii="GHEA Grapalat" w:hAnsi="GHEA Grapalat" w:cs="Arial"/>
          <w:sz w:val="18"/>
          <w:szCs w:val="18"/>
          <w:vertAlign w:val="superscript"/>
          <w:lang w:val="hy-AM"/>
        </w:rPr>
        <w:t xml:space="preserve"> </w:t>
      </w:r>
      <w:r w:rsidR="00886C13" w:rsidRPr="00CE08A5">
        <w:rPr>
          <w:rFonts w:ascii="GHEA Grapalat" w:hAnsi="GHEA Grapalat" w:cs="Sylfaen"/>
          <w:sz w:val="18"/>
          <w:szCs w:val="18"/>
          <w:vertAlign w:val="superscript"/>
          <w:lang w:val="hy-AM"/>
        </w:rPr>
        <w:t>անվանումը</w:t>
      </w:r>
      <w:r w:rsidR="00886C13" w:rsidRPr="00CE08A5">
        <w:rPr>
          <w:rFonts w:ascii="GHEA Grapalat" w:hAnsi="GHEA Grapalat" w:cs="Arial"/>
          <w:sz w:val="18"/>
          <w:szCs w:val="18"/>
          <w:vertAlign w:val="superscript"/>
          <w:lang w:val="hy-AM"/>
        </w:rPr>
        <w:t xml:space="preserve"> </w:t>
      </w:r>
      <w:r w:rsidR="00886C13" w:rsidRPr="00CE08A5">
        <w:rPr>
          <w:rFonts w:ascii="GHEA Grapalat" w:hAnsi="GHEA Grapalat"/>
          <w:sz w:val="18"/>
          <w:szCs w:val="18"/>
          <w:vertAlign w:val="superscript"/>
          <w:lang w:val="hy-AM"/>
        </w:rPr>
        <w:t xml:space="preserve"> (</w:t>
      </w:r>
      <w:r w:rsidR="00886C13" w:rsidRPr="00CE08A5">
        <w:rPr>
          <w:rFonts w:ascii="GHEA Grapalat" w:hAnsi="GHEA Grapalat" w:cs="Sylfaen"/>
          <w:sz w:val="18"/>
          <w:szCs w:val="18"/>
          <w:vertAlign w:val="superscript"/>
          <w:lang w:val="hy-AM"/>
        </w:rPr>
        <w:t>ղեկավարի</w:t>
      </w:r>
      <w:r w:rsidR="00886C13" w:rsidRPr="00CE08A5">
        <w:rPr>
          <w:rFonts w:ascii="GHEA Grapalat" w:hAnsi="GHEA Grapalat" w:cs="Arial"/>
          <w:sz w:val="18"/>
          <w:szCs w:val="18"/>
          <w:vertAlign w:val="superscript"/>
          <w:lang w:val="hy-AM"/>
        </w:rPr>
        <w:t xml:space="preserve"> </w:t>
      </w:r>
      <w:r w:rsidR="00886C13" w:rsidRPr="00CE08A5">
        <w:rPr>
          <w:rFonts w:ascii="GHEA Grapalat" w:hAnsi="GHEA Grapalat" w:cs="Sylfaen"/>
          <w:sz w:val="18"/>
          <w:szCs w:val="18"/>
          <w:vertAlign w:val="superscript"/>
          <w:lang w:val="hy-AM"/>
        </w:rPr>
        <w:t>պաշտոնը</w:t>
      </w:r>
      <w:r w:rsidR="00886C13" w:rsidRPr="00CE08A5">
        <w:rPr>
          <w:rFonts w:ascii="GHEA Grapalat" w:hAnsi="GHEA Grapalat" w:cs="Arial"/>
          <w:sz w:val="18"/>
          <w:szCs w:val="18"/>
          <w:vertAlign w:val="superscript"/>
          <w:lang w:val="hy-AM"/>
        </w:rPr>
        <w:t xml:space="preserve">, </w:t>
      </w:r>
      <w:r w:rsidR="00886C13" w:rsidRPr="00CE08A5">
        <w:rPr>
          <w:rFonts w:ascii="GHEA Grapalat" w:hAnsi="GHEA Grapalat" w:cs="Arial"/>
          <w:sz w:val="18"/>
          <w:szCs w:val="18"/>
          <w:vertAlign w:val="superscript"/>
        </w:rPr>
        <w:t>ա</w:t>
      </w:r>
      <w:r w:rsidR="00886C13" w:rsidRPr="00CE08A5">
        <w:rPr>
          <w:rFonts w:ascii="GHEA Grapalat" w:hAnsi="GHEA Grapalat" w:cs="Sylfaen"/>
          <w:sz w:val="18"/>
          <w:szCs w:val="18"/>
          <w:vertAlign w:val="superscript"/>
          <w:lang w:val="hy-AM"/>
        </w:rPr>
        <w:t>նուն</w:t>
      </w:r>
      <w:r w:rsidR="00886C13" w:rsidRPr="00CE08A5">
        <w:rPr>
          <w:rFonts w:ascii="GHEA Grapalat" w:hAnsi="GHEA Grapalat" w:cs="Arial"/>
          <w:sz w:val="18"/>
          <w:szCs w:val="18"/>
          <w:vertAlign w:val="superscript"/>
          <w:lang w:val="hy-AM"/>
        </w:rPr>
        <w:t xml:space="preserve"> </w:t>
      </w:r>
      <w:r w:rsidR="00886C13" w:rsidRPr="00CE08A5">
        <w:rPr>
          <w:rFonts w:ascii="GHEA Grapalat" w:hAnsi="GHEA Grapalat" w:cs="Sylfaen"/>
          <w:sz w:val="18"/>
          <w:szCs w:val="18"/>
          <w:vertAlign w:val="superscript"/>
        </w:rPr>
        <w:t>ա</w:t>
      </w:r>
      <w:r w:rsidR="00886C13" w:rsidRPr="00CE08A5">
        <w:rPr>
          <w:rFonts w:ascii="GHEA Grapalat" w:hAnsi="GHEA Grapalat" w:cs="Sylfaen"/>
          <w:sz w:val="18"/>
          <w:szCs w:val="18"/>
          <w:vertAlign w:val="superscript"/>
          <w:lang w:val="hy-AM"/>
        </w:rPr>
        <w:t>զգանունը</w:t>
      </w:r>
      <w:r w:rsidR="00886C13" w:rsidRPr="00CE08A5">
        <w:rPr>
          <w:rFonts w:ascii="GHEA Grapalat" w:hAnsi="GHEA Grapalat" w:cs="Arial"/>
          <w:sz w:val="18"/>
          <w:szCs w:val="18"/>
          <w:vertAlign w:val="superscript"/>
          <w:lang w:val="hy-AM"/>
        </w:rPr>
        <w:t xml:space="preserve">)                                             </w:t>
      </w:r>
      <w:r w:rsidR="00886C13" w:rsidRPr="00CE08A5">
        <w:rPr>
          <w:rFonts w:ascii="GHEA Grapalat" w:hAnsi="GHEA Grapalat" w:cs="Arial"/>
          <w:sz w:val="18"/>
          <w:szCs w:val="18"/>
          <w:vertAlign w:val="superscript"/>
          <w:lang w:val="es-ES"/>
        </w:rPr>
        <w:t xml:space="preserve">               </w:t>
      </w:r>
      <w:r w:rsidR="00886C13" w:rsidRPr="00CE08A5">
        <w:rPr>
          <w:rFonts w:ascii="GHEA Grapalat" w:hAnsi="GHEA Grapalat" w:cs="Sylfaen"/>
          <w:sz w:val="18"/>
          <w:szCs w:val="18"/>
          <w:vertAlign w:val="superscript"/>
          <w:lang w:val="hy-AM"/>
        </w:rPr>
        <w:t>ստորագրությունը</w:t>
      </w:r>
      <w:r w:rsidR="00886C13" w:rsidRPr="00CE08A5">
        <w:rPr>
          <w:rFonts w:ascii="GHEA Grapalat" w:hAnsi="GHEA Grapalat" w:cs="Arial"/>
          <w:sz w:val="18"/>
          <w:szCs w:val="18"/>
          <w:vertAlign w:val="superscript"/>
          <w:lang w:val="hy-AM"/>
        </w:rPr>
        <w:t>)</w:t>
      </w:r>
    </w:p>
    <w:p w:rsidR="00886C13" w:rsidRPr="00CE08A5" w:rsidRDefault="00886C13" w:rsidP="00886C13">
      <w:pPr>
        <w:jc w:val="both"/>
        <w:rPr>
          <w:rFonts w:ascii="GHEA Grapalat" w:hAnsi="GHEA Grapalat" w:cs="Arial"/>
          <w:sz w:val="18"/>
          <w:szCs w:val="18"/>
          <w:vertAlign w:val="superscript"/>
          <w:lang w:val="es-ES"/>
        </w:rPr>
      </w:pPr>
    </w:p>
    <w:p w:rsidR="00886C13" w:rsidRPr="00CE08A5" w:rsidRDefault="00886C13" w:rsidP="00886C13">
      <w:pPr>
        <w:jc w:val="both"/>
        <w:rPr>
          <w:rFonts w:ascii="GHEA Grapalat" w:hAnsi="GHEA Grapalat"/>
          <w:sz w:val="18"/>
          <w:szCs w:val="18"/>
          <w:lang w:val="hy-AM"/>
        </w:rPr>
      </w:pPr>
      <w:r w:rsidRPr="00CE08A5">
        <w:rPr>
          <w:rFonts w:ascii="GHEA Grapalat" w:hAnsi="GHEA Grapalat"/>
          <w:sz w:val="18"/>
          <w:szCs w:val="18"/>
          <w:lang w:val="hy-AM"/>
        </w:rPr>
        <w:t xml:space="preserve">    </w:t>
      </w:r>
    </w:p>
    <w:p w:rsidR="00886C13" w:rsidRPr="00CE08A5" w:rsidRDefault="00886C13" w:rsidP="00886C13">
      <w:pPr>
        <w:jc w:val="right"/>
        <w:rPr>
          <w:rFonts w:ascii="GHEA Grapalat" w:hAnsi="GHEA Grapalat" w:cs="Arial"/>
          <w:sz w:val="18"/>
          <w:szCs w:val="18"/>
          <w:lang w:val="hy-AM"/>
        </w:rPr>
      </w:pPr>
      <w:r w:rsidRPr="00CE08A5">
        <w:rPr>
          <w:rFonts w:ascii="GHEA Grapalat" w:hAnsi="GHEA Grapalat" w:cs="Sylfaen"/>
          <w:sz w:val="18"/>
          <w:szCs w:val="18"/>
          <w:lang w:val="hy-AM"/>
        </w:rPr>
        <w:t>Կ</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Տ</w:t>
      </w:r>
      <w:r w:rsidRPr="00CE08A5">
        <w:rPr>
          <w:rFonts w:ascii="GHEA Grapalat" w:hAnsi="GHEA Grapalat" w:cs="Arial"/>
          <w:sz w:val="18"/>
          <w:szCs w:val="18"/>
          <w:lang w:val="hy-AM"/>
        </w:rPr>
        <w:t>.</w:t>
      </w:r>
      <w:r w:rsidRPr="00CE08A5">
        <w:rPr>
          <w:rStyle w:val="af6"/>
          <w:rFonts w:ascii="GHEA Grapalat" w:hAnsi="GHEA Grapalat" w:cs="Arial"/>
          <w:color w:val="FFFFFF"/>
          <w:sz w:val="18"/>
          <w:szCs w:val="18"/>
          <w:lang w:val="hy-AM"/>
        </w:rPr>
        <w:footnoteReference w:id="8"/>
      </w:r>
      <w:r w:rsidRPr="00CE08A5">
        <w:rPr>
          <w:rFonts w:ascii="GHEA Grapalat" w:hAnsi="GHEA Grapalat" w:cs="Arial"/>
          <w:sz w:val="18"/>
          <w:szCs w:val="18"/>
          <w:lang w:val="hy-AM"/>
        </w:rPr>
        <w:tab/>
      </w:r>
      <w:r w:rsidRPr="00CE08A5">
        <w:rPr>
          <w:rFonts w:ascii="GHEA Grapalat" w:hAnsi="GHEA Grapalat" w:cs="Arial"/>
          <w:sz w:val="18"/>
          <w:szCs w:val="18"/>
          <w:lang w:val="hy-AM"/>
        </w:rPr>
        <w:tab/>
        <w:t xml:space="preserve"> </w:t>
      </w:r>
    </w:p>
    <w:p w:rsidR="00886C13" w:rsidRPr="00CE08A5" w:rsidRDefault="00886C13" w:rsidP="00886C13">
      <w:pPr>
        <w:pStyle w:val="31"/>
        <w:spacing w:line="240" w:lineRule="auto"/>
        <w:jc w:val="right"/>
        <w:rPr>
          <w:rFonts w:ascii="GHEA Grapalat" w:hAnsi="GHEA Grapalat"/>
          <w:b/>
          <w:sz w:val="18"/>
          <w:szCs w:val="18"/>
          <w:lang w:val="hy-AM"/>
        </w:rPr>
      </w:pPr>
    </w:p>
    <w:p w:rsidR="00886C13" w:rsidRPr="00CE08A5" w:rsidRDefault="00886C13" w:rsidP="00886C13">
      <w:pPr>
        <w:pStyle w:val="31"/>
        <w:spacing w:line="240" w:lineRule="auto"/>
        <w:jc w:val="right"/>
        <w:rPr>
          <w:rFonts w:ascii="GHEA Grapalat" w:hAnsi="GHEA Grapalat"/>
          <w:b/>
          <w:sz w:val="18"/>
          <w:szCs w:val="18"/>
          <w:lang w:val="hy-AM"/>
        </w:rPr>
      </w:pPr>
    </w:p>
    <w:p w:rsidR="00886C13" w:rsidRPr="00CE08A5" w:rsidRDefault="00886C13"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br w:type="page"/>
      </w:r>
      <w:r w:rsidRPr="00CE08A5">
        <w:rPr>
          <w:rFonts w:ascii="GHEA Grapalat" w:hAnsi="GHEA Grapalat" w:cs="Sylfaen"/>
          <w:b/>
          <w:sz w:val="18"/>
          <w:szCs w:val="18"/>
          <w:lang w:val="hy-AM"/>
        </w:rPr>
        <w:lastRenderedPageBreak/>
        <w:t xml:space="preserve"> </w:t>
      </w:r>
    </w:p>
    <w:p w:rsidR="00886C13" w:rsidRPr="00CE08A5" w:rsidRDefault="00886C13" w:rsidP="00886C13">
      <w:pPr>
        <w:pStyle w:val="3"/>
        <w:spacing w:line="240" w:lineRule="auto"/>
        <w:ind w:firstLine="567"/>
        <w:jc w:val="right"/>
        <w:rPr>
          <w:rFonts w:ascii="GHEA Grapalat" w:hAnsi="GHEA Grapalat" w:cs="Arial"/>
          <w:b/>
          <w:i w:val="0"/>
          <w:sz w:val="18"/>
          <w:szCs w:val="18"/>
          <w:lang w:val="hy-AM"/>
        </w:rPr>
      </w:pPr>
      <w:r w:rsidRPr="00CE08A5">
        <w:rPr>
          <w:rFonts w:ascii="GHEA Grapalat" w:hAnsi="GHEA Grapalat" w:cs="Sylfaen"/>
          <w:b/>
          <w:i w:val="0"/>
          <w:sz w:val="18"/>
          <w:szCs w:val="18"/>
          <w:lang w:val="hy-AM"/>
        </w:rPr>
        <w:t>Հավելված</w:t>
      </w:r>
      <w:r w:rsidRPr="00CE08A5">
        <w:rPr>
          <w:rFonts w:ascii="GHEA Grapalat" w:hAnsi="GHEA Grapalat" w:cs="Arial"/>
          <w:b/>
          <w:i w:val="0"/>
          <w:sz w:val="18"/>
          <w:szCs w:val="18"/>
          <w:lang w:val="hy-AM"/>
        </w:rPr>
        <w:t xml:space="preserve"> 1.1</w:t>
      </w:r>
    </w:p>
    <w:p w:rsidR="00886C13" w:rsidRPr="00CE08A5" w:rsidRDefault="00886C13" w:rsidP="00886C13">
      <w:pPr>
        <w:pStyle w:val="31"/>
        <w:spacing w:line="240" w:lineRule="auto"/>
        <w:jc w:val="right"/>
        <w:rPr>
          <w:rFonts w:ascii="GHEA Grapalat" w:hAnsi="GHEA Grapalat" w:cs="Arial"/>
          <w:b/>
          <w:sz w:val="18"/>
          <w:szCs w:val="18"/>
          <w:lang w:val="hy-AM"/>
        </w:rPr>
      </w:pPr>
      <w:r w:rsidRPr="00CE08A5">
        <w:rPr>
          <w:rFonts w:ascii="GHEA Grapalat" w:hAnsi="GHEA Grapalat"/>
          <w:sz w:val="18"/>
          <w:szCs w:val="18"/>
          <w:lang w:val="hy-AM"/>
        </w:rPr>
        <w:t>«</w:t>
      </w:r>
      <w:r w:rsidR="00E3479E">
        <w:rPr>
          <w:rFonts w:ascii="GHEA Grapalat" w:hAnsi="GHEA Grapalat"/>
          <w:b/>
          <w:sz w:val="18"/>
          <w:szCs w:val="18"/>
          <w:lang w:val="hy-AM"/>
        </w:rPr>
        <w:t>ՄՀ- ԳՀԱՊՁԲ-20/2</w:t>
      </w:r>
      <w:r w:rsidRPr="00CE08A5">
        <w:rPr>
          <w:rFonts w:ascii="GHEA Grapalat" w:hAnsi="GHEA Grapalat"/>
          <w:sz w:val="18"/>
          <w:szCs w:val="18"/>
          <w:lang w:val="hy-AM"/>
        </w:rPr>
        <w:t>»</w:t>
      </w:r>
      <w:r w:rsidRPr="00CE08A5">
        <w:rPr>
          <w:rFonts w:ascii="GHEA Grapalat" w:hAnsi="GHEA Grapalat" w:cs="Sylfaen"/>
          <w:b/>
          <w:sz w:val="18"/>
          <w:szCs w:val="18"/>
          <w:lang w:val="hy-AM"/>
        </w:rPr>
        <w:t>*</w:t>
      </w:r>
      <w:r w:rsidRPr="00CE08A5">
        <w:rPr>
          <w:rFonts w:ascii="GHEA Grapalat" w:hAnsi="GHEA Grapalat"/>
          <w:b/>
          <w:sz w:val="18"/>
          <w:szCs w:val="18"/>
          <w:lang w:val="hy-AM"/>
        </w:rPr>
        <w:t xml:space="preserve">  </w:t>
      </w:r>
      <w:r w:rsidRPr="00CE08A5">
        <w:rPr>
          <w:rFonts w:ascii="GHEA Grapalat" w:hAnsi="GHEA Grapalat" w:cs="Sylfaen"/>
          <w:b/>
          <w:sz w:val="18"/>
          <w:szCs w:val="18"/>
          <w:lang w:val="hy-AM"/>
        </w:rPr>
        <w:t>ծածկագրով</w:t>
      </w:r>
    </w:p>
    <w:p w:rsidR="00886C13" w:rsidRPr="00CE08A5" w:rsidRDefault="006340CB" w:rsidP="00886C13">
      <w:pPr>
        <w:pStyle w:val="31"/>
        <w:spacing w:line="240" w:lineRule="auto"/>
        <w:jc w:val="right"/>
        <w:rPr>
          <w:rFonts w:ascii="GHEA Grapalat" w:hAnsi="GHEA Grapalat" w:cs="Arial"/>
          <w:b/>
          <w:sz w:val="18"/>
          <w:szCs w:val="18"/>
          <w:lang w:val="hy-AM"/>
        </w:rPr>
      </w:pPr>
      <w:r w:rsidRPr="00CE08A5">
        <w:rPr>
          <w:rFonts w:ascii="GHEA Grapalat" w:hAnsi="GHEA Grapalat" w:cs="Sylfaen"/>
          <w:b/>
          <w:sz w:val="18"/>
          <w:szCs w:val="18"/>
          <w:lang w:val="hy-AM"/>
        </w:rPr>
        <w:t>գնանշման հարցման ընթացակարգ</w:t>
      </w:r>
      <w:r w:rsidR="00886C13" w:rsidRPr="00CE08A5">
        <w:rPr>
          <w:rFonts w:ascii="GHEA Grapalat" w:hAnsi="GHEA Grapalat" w:cs="Arial"/>
          <w:b/>
          <w:sz w:val="18"/>
          <w:szCs w:val="18"/>
          <w:lang w:val="hy-AM"/>
        </w:rPr>
        <w:t xml:space="preserve">ի </w:t>
      </w:r>
      <w:r w:rsidR="00886C13" w:rsidRPr="00CE08A5">
        <w:rPr>
          <w:rFonts w:ascii="GHEA Grapalat" w:hAnsi="GHEA Grapalat" w:cs="Sylfaen"/>
          <w:b/>
          <w:sz w:val="18"/>
          <w:szCs w:val="18"/>
          <w:lang w:val="hy-AM"/>
        </w:rPr>
        <w:t>հրավերի</w:t>
      </w:r>
    </w:p>
    <w:p w:rsidR="00886C13" w:rsidRPr="00CE08A5" w:rsidRDefault="00886C13" w:rsidP="00886C13">
      <w:pPr>
        <w:ind w:left="-66"/>
        <w:jc w:val="center"/>
        <w:rPr>
          <w:rFonts w:ascii="GHEA Grapalat" w:hAnsi="GHEA Grapalat"/>
          <w:b/>
          <w:sz w:val="18"/>
          <w:szCs w:val="18"/>
          <w:lang w:val="hy-AM"/>
        </w:rPr>
      </w:pPr>
    </w:p>
    <w:p w:rsidR="00886C13" w:rsidRPr="00CE08A5" w:rsidRDefault="00886C13" w:rsidP="00886C13">
      <w:pPr>
        <w:pStyle w:val="3"/>
        <w:spacing w:line="240" w:lineRule="auto"/>
        <w:ind w:firstLine="567"/>
        <w:jc w:val="left"/>
        <w:rPr>
          <w:rFonts w:ascii="GHEA Grapalat" w:hAnsi="GHEA Grapalat"/>
          <w:b/>
          <w:sz w:val="18"/>
          <w:szCs w:val="18"/>
          <w:lang w:val="hy-AM"/>
        </w:rPr>
      </w:pPr>
    </w:p>
    <w:p w:rsidR="00886C13" w:rsidRPr="00CE08A5" w:rsidRDefault="00886C13" w:rsidP="00886C13">
      <w:pPr>
        <w:pStyle w:val="3"/>
        <w:spacing w:line="240" w:lineRule="auto"/>
        <w:ind w:firstLine="567"/>
        <w:rPr>
          <w:rFonts w:ascii="GHEA Grapalat" w:hAnsi="GHEA Grapalat"/>
          <w:b/>
          <w:i w:val="0"/>
          <w:sz w:val="18"/>
          <w:szCs w:val="18"/>
          <w:lang w:val="hy-AM"/>
        </w:rPr>
      </w:pPr>
      <w:r w:rsidRPr="00CE08A5">
        <w:rPr>
          <w:rFonts w:ascii="GHEA Grapalat" w:hAnsi="GHEA Grapalat"/>
          <w:b/>
          <w:i w:val="0"/>
          <w:sz w:val="18"/>
          <w:szCs w:val="18"/>
          <w:lang w:val="hy-AM"/>
        </w:rPr>
        <w:t>ՆԿԱՐԱԳԻՐ</w:t>
      </w:r>
    </w:p>
    <w:p w:rsidR="00886C13" w:rsidRPr="00CE08A5" w:rsidRDefault="00886C13" w:rsidP="00886C13">
      <w:pPr>
        <w:pStyle w:val="3"/>
        <w:spacing w:line="240" w:lineRule="auto"/>
        <w:ind w:firstLine="567"/>
        <w:rPr>
          <w:rFonts w:ascii="GHEA Grapalat" w:hAnsi="GHEA Grapalat"/>
          <w:b/>
          <w:i w:val="0"/>
          <w:sz w:val="18"/>
          <w:szCs w:val="18"/>
          <w:lang w:val="hy-AM"/>
        </w:rPr>
      </w:pPr>
      <w:r w:rsidRPr="00CE08A5">
        <w:rPr>
          <w:rFonts w:ascii="GHEA Grapalat" w:hAnsi="GHEA Grapalat"/>
          <w:b/>
          <w:i w:val="0"/>
          <w:sz w:val="18"/>
          <w:szCs w:val="18"/>
          <w:lang w:val="hy-AM"/>
        </w:rPr>
        <w:t xml:space="preserve">առաջարկվող ապրանքի ամբողջական </w:t>
      </w:r>
    </w:p>
    <w:p w:rsidR="00886C13" w:rsidRPr="00CE08A5" w:rsidRDefault="00886C13" w:rsidP="00886C13">
      <w:pPr>
        <w:pStyle w:val="3"/>
        <w:spacing w:line="240" w:lineRule="auto"/>
        <w:ind w:firstLine="567"/>
        <w:rPr>
          <w:rFonts w:ascii="GHEA Grapalat" w:hAnsi="GHEA Grapalat" w:cs="Arial"/>
          <w:sz w:val="18"/>
          <w:szCs w:val="18"/>
          <w:lang w:val="es-ES"/>
        </w:rPr>
      </w:pPr>
    </w:p>
    <w:p w:rsidR="00886C13" w:rsidRPr="00CE08A5" w:rsidRDefault="00886C13" w:rsidP="00886C13">
      <w:pPr>
        <w:ind w:firstLine="567"/>
        <w:jc w:val="both"/>
        <w:rPr>
          <w:rFonts w:ascii="GHEA Grapalat" w:hAnsi="GHEA Grapalat" w:cs="Arial"/>
          <w:sz w:val="18"/>
          <w:szCs w:val="18"/>
          <w:lang w:val="es-ES"/>
        </w:rPr>
      </w:pP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t xml:space="preserve">      </w:t>
      </w:r>
      <w:r w:rsidRPr="00CE08A5">
        <w:rPr>
          <w:rFonts w:ascii="GHEA Grapalat" w:hAnsi="GHEA Grapalat" w:cs="Arial"/>
          <w:sz w:val="18"/>
          <w:szCs w:val="18"/>
          <w:u w:val="single"/>
          <w:lang w:val="es-ES"/>
        </w:rPr>
        <w:tab/>
      </w:r>
      <w:r w:rsidRPr="00CE08A5">
        <w:rPr>
          <w:rFonts w:ascii="GHEA Grapalat" w:hAnsi="GHEA Grapalat" w:cs="Arial"/>
          <w:sz w:val="18"/>
          <w:szCs w:val="18"/>
          <w:u w:val="single"/>
          <w:lang w:val="es-ES"/>
        </w:rPr>
        <w:tab/>
      </w:r>
      <w:r w:rsidRPr="00CE08A5">
        <w:rPr>
          <w:rFonts w:ascii="GHEA Grapalat" w:hAnsi="GHEA Grapalat" w:cs="Arial"/>
          <w:sz w:val="18"/>
          <w:szCs w:val="18"/>
          <w:lang w:val="es-ES"/>
        </w:rPr>
        <w:t>-ն «</w:t>
      </w:r>
      <w:r w:rsidR="00E3479E">
        <w:rPr>
          <w:rFonts w:ascii="GHEA Grapalat" w:hAnsi="GHEA Grapalat" w:cs="Arial"/>
          <w:sz w:val="18"/>
          <w:szCs w:val="18"/>
          <w:lang w:val="es-ES"/>
        </w:rPr>
        <w:t>ՄՀ- ԳՀԱՊՁԲ-20/2</w:t>
      </w:r>
      <w:r w:rsidRPr="00CE08A5">
        <w:rPr>
          <w:rFonts w:ascii="GHEA Grapalat" w:hAnsi="GHEA Grapalat" w:cs="Arial"/>
          <w:sz w:val="18"/>
          <w:szCs w:val="18"/>
          <w:lang w:val="es-ES"/>
        </w:rPr>
        <w:t>»</w:t>
      </w:r>
      <w:r w:rsidRPr="00CE08A5">
        <w:rPr>
          <w:rStyle w:val="af6"/>
          <w:rFonts w:ascii="GHEA Grapalat" w:hAnsi="GHEA Grapalat" w:cs="Arial"/>
          <w:sz w:val="18"/>
          <w:szCs w:val="18"/>
          <w:lang w:val="es-ES"/>
        </w:rPr>
        <w:t>*</w:t>
      </w:r>
      <w:r w:rsidRPr="00CE08A5">
        <w:rPr>
          <w:rFonts w:ascii="GHEA Grapalat" w:hAnsi="GHEA Grapalat" w:cs="Arial"/>
          <w:sz w:val="18"/>
          <w:szCs w:val="18"/>
          <w:lang w:val="es-ES"/>
        </w:rPr>
        <w:t xml:space="preserve"> </w:t>
      </w:r>
    </w:p>
    <w:p w:rsidR="00886C13" w:rsidRPr="00CE08A5" w:rsidRDefault="00886C13" w:rsidP="00886C13">
      <w:pPr>
        <w:jc w:val="both"/>
        <w:rPr>
          <w:rFonts w:ascii="GHEA Grapalat" w:hAnsi="GHEA Grapalat" w:cs="Arial"/>
          <w:sz w:val="18"/>
          <w:szCs w:val="18"/>
          <w:u w:val="single"/>
          <w:lang w:val="es-ES"/>
        </w:rPr>
      </w:pPr>
      <w:r w:rsidRPr="00CE08A5">
        <w:rPr>
          <w:rFonts w:ascii="GHEA Grapalat" w:hAnsi="GHEA Grapalat"/>
          <w:sz w:val="18"/>
          <w:szCs w:val="18"/>
          <w:vertAlign w:val="superscript"/>
          <w:lang w:val="es-ES"/>
        </w:rPr>
        <w:t xml:space="preserve">                                                    </w:t>
      </w:r>
      <w:r w:rsidRPr="00CE08A5">
        <w:rPr>
          <w:rFonts w:ascii="GHEA Grapalat" w:hAnsi="GHEA Grapalat"/>
          <w:sz w:val="18"/>
          <w:szCs w:val="18"/>
          <w:vertAlign w:val="superscript"/>
          <w:lang w:val="hy-AM"/>
        </w:rPr>
        <w:t>մասնակցի անվանումը</w:t>
      </w:r>
    </w:p>
    <w:p w:rsidR="00886C13" w:rsidRPr="00CE08A5" w:rsidRDefault="00886C13" w:rsidP="00886C13">
      <w:pPr>
        <w:jc w:val="both"/>
        <w:rPr>
          <w:rFonts w:ascii="GHEA Grapalat" w:hAnsi="GHEA Grapalat"/>
          <w:sz w:val="18"/>
          <w:szCs w:val="18"/>
          <w:lang w:val="hy-AM"/>
        </w:rPr>
      </w:pPr>
      <w:r w:rsidRPr="00CE08A5">
        <w:rPr>
          <w:rFonts w:ascii="GHEA Grapalat" w:hAnsi="GHEA Grapalat" w:cs="Arial"/>
          <w:sz w:val="18"/>
          <w:szCs w:val="18"/>
          <w:lang w:val="es-ES"/>
        </w:rPr>
        <w:t xml:space="preserve">ծածկագրով </w:t>
      </w:r>
      <w:r w:rsidR="006340CB" w:rsidRPr="00CE08A5">
        <w:rPr>
          <w:rFonts w:ascii="GHEA Grapalat" w:hAnsi="GHEA Grapalat" w:cs="Arial"/>
          <w:sz w:val="18"/>
          <w:szCs w:val="18"/>
          <w:lang w:val="es-ES"/>
        </w:rPr>
        <w:t>գնանշման հարցման ընթացակարգ</w:t>
      </w:r>
      <w:r w:rsidRPr="00CE08A5">
        <w:rPr>
          <w:rFonts w:ascii="GHEA Grapalat" w:hAnsi="GHEA Grapalat" w:cs="Arial"/>
          <w:sz w:val="18"/>
          <w:szCs w:val="18"/>
          <w:lang w:val="es-ES"/>
        </w:rPr>
        <w:t xml:space="preserve">ի շրջանակում ըստ չափաբաժինների ստորև ներկայացնում է իր կողմից առաջարկվող ապրանքի ամբողջական նկարագիրը </w:t>
      </w:r>
    </w:p>
    <w:p w:rsidR="00886C13" w:rsidRPr="00CE08A5" w:rsidRDefault="00886C13" w:rsidP="00886C13">
      <w:pPr>
        <w:pStyle w:val="3"/>
        <w:spacing w:line="240" w:lineRule="auto"/>
        <w:ind w:firstLine="567"/>
        <w:rPr>
          <w:rFonts w:ascii="GHEA Grapalat" w:hAnsi="GHEA Grapalat" w:cs="Arial"/>
          <w:sz w:val="18"/>
          <w:szCs w:val="18"/>
          <w:lang w:val="es-ES"/>
        </w:rPr>
      </w:pPr>
    </w:p>
    <w:p w:rsidR="00886C13" w:rsidRPr="00CE08A5" w:rsidRDefault="00886C13" w:rsidP="00886C13">
      <w:pPr>
        <w:rPr>
          <w:sz w:val="18"/>
          <w:szCs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2709"/>
        <w:gridCol w:w="2003"/>
        <w:gridCol w:w="1530"/>
        <w:gridCol w:w="1800"/>
      </w:tblGrid>
      <w:tr w:rsidR="00B26D66" w:rsidRPr="00CE08A5" w:rsidTr="000E523D">
        <w:tc>
          <w:tcPr>
            <w:tcW w:w="1368" w:type="dxa"/>
            <w:vMerge w:val="restart"/>
            <w:vAlign w:val="center"/>
          </w:tcPr>
          <w:p w:rsidR="00B26D66" w:rsidRPr="00CE08A5" w:rsidRDefault="00B26D66" w:rsidP="00054D43">
            <w:pPr>
              <w:jc w:val="center"/>
              <w:rPr>
                <w:rFonts w:ascii="GHEA Grapalat" w:hAnsi="GHEA Grapalat"/>
                <w:b/>
                <w:bCs/>
                <w:sz w:val="18"/>
                <w:szCs w:val="18"/>
                <w:lang w:val="es-ES"/>
              </w:rPr>
            </w:pPr>
            <w:r w:rsidRPr="00CE08A5">
              <w:rPr>
                <w:rFonts w:ascii="GHEA Grapalat" w:hAnsi="GHEA Grapalat"/>
                <w:b/>
                <w:bCs/>
                <w:sz w:val="18"/>
                <w:szCs w:val="18"/>
                <w:lang w:val="es-ES"/>
              </w:rPr>
              <w:t>Չափաբաժնի համար</w:t>
            </w:r>
          </w:p>
        </w:tc>
        <w:tc>
          <w:tcPr>
            <w:tcW w:w="8042" w:type="dxa"/>
            <w:gridSpan w:val="4"/>
            <w:vAlign w:val="center"/>
          </w:tcPr>
          <w:p w:rsidR="00B26D66" w:rsidRPr="00CE08A5" w:rsidRDefault="00B26D66" w:rsidP="00054D43">
            <w:pPr>
              <w:jc w:val="center"/>
              <w:rPr>
                <w:rFonts w:ascii="GHEA Grapalat" w:hAnsi="GHEA Grapalat"/>
                <w:b/>
                <w:bCs/>
                <w:sz w:val="18"/>
                <w:szCs w:val="18"/>
                <w:lang w:val="ru-RU"/>
              </w:rPr>
            </w:pPr>
            <w:r w:rsidRPr="00CE08A5">
              <w:rPr>
                <w:rFonts w:ascii="GHEA Grapalat" w:hAnsi="GHEA Grapalat"/>
                <w:b/>
                <w:bCs/>
                <w:sz w:val="18"/>
                <w:szCs w:val="18"/>
                <w:lang w:val="ru-RU"/>
              </w:rPr>
              <w:t>Ապրանքի</w:t>
            </w:r>
          </w:p>
        </w:tc>
      </w:tr>
      <w:tr w:rsidR="00B26D66" w:rsidRPr="00CE08A5" w:rsidTr="000E523D">
        <w:tc>
          <w:tcPr>
            <w:tcW w:w="1368" w:type="dxa"/>
            <w:vMerge/>
            <w:vAlign w:val="center"/>
          </w:tcPr>
          <w:p w:rsidR="00B26D66" w:rsidRPr="00CE08A5" w:rsidRDefault="00B26D66" w:rsidP="00054D43">
            <w:pPr>
              <w:jc w:val="center"/>
              <w:rPr>
                <w:rFonts w:ascii="GHEA Grapalat" w:hAnsi="GHEA Grapalat"/>
                <w:b/>
                <w:bCs/>
                <w:sz w:val="18"/>
                <w:szCs w:val="18"/>
                <w:lang w:val="es-ES"/>
              </w:rPr>
            </w:pPr>
          </w:p>
        </w:tc>
        <w:tc>
          <w:tcPr>
            <w:tcW w:w="2709" w:type="dxa"/>
            <w:vAlign w:val="center"/>
          </w:tcPr>
          <w:p w:rsidR="00B26D66" w:rsidRPr="00CE08A5" w:rsidRDefault="00B26D66" w:rsidP="00054D43">
            <w:pPr>
              <w:jc w:val="center"/>
              <w:rPr>
                <w:rFonts w:ascii="GHEA Grapalat" w:hAnsi="GHEA Grapalat"/>
                <w:b/>
                <w:bCs/>
                <w:sz w:val="18"/>
                <w:szCs w:val="18"/>
                <w:lang w:val="es-ES"/>
              </w:rPr>
            </w:pPr>
            <w:r w:rsidRPr="00CE08A5">
              <w:rPr>
                <w:rFonts w:ascii="GHEA Grapalat" w:hAnsi="GHEA Grapalat"/>
                <w:b/>
                <w:bCs/>
                <w:sz w:val="18"/>
                <w:szCs w:val="18"/>
              </w:rPr>
              <w:t>ֆ</w:t>
            </w:r>
            <w:r w:rsidRPr="00CE08A5">
              <w:rPr>
                <w:rFonts w:ascii="GHEA Grapalat" w:hAnsi="GHEA Grapalat"/>
                <w:b/>
                <w:bCs/>
                <w:sz w:val="18"/>
                <w:szCs w:val="18"/>
                <w:lang w:val="hy-AM"/>
              </w:rPr>
              <w:t>իրմային անվանումը</w:t>
            </w:r>
          </w:p>
        </w:tc>
        <w:tc>
          <w:tcPr>
            <w:tcW w:w="2003" w:type="dxa"/>
            <w:vAlign w:val="center"/>
          </w:tcPr>
          <w:p w:rsidR="00B26D66" w:rsidRPr="00CE08A5" w:rsidRDefault="00B26D66" w:rsidP="00054D43">
            <w:pPr>
              <w:jc w:val="center"/>
              <w:rPr>
                <w:rFonts w:ascii="GHEA Grapalat" w:hAnsi="GHEA Grapalat"/>
                <w:b/>
                <w:bCs/>
                <w:sz w:val="18"/>
                <w:szCs w:val="18"/>
                <w:lang w:val="es-ES"/>
              </w:rPr>
            </w:pPr>
            <w:r w:rsidRPr="00CE08A5">
              <w:rPr>
                <w:rFonts w:ascii="GHEA Grapalat" w:hAnsi="GHEA Grapalat"/>
                <w:b/>
                <w:bCs/>
                <w:sz w:val="18"/>
                <w:szCs w:val="18"/>
                <w:lang w:val="es-ES"/>
              </w:rPr>
              <w:t>ապրանքային նշանը</w:t>
            </w:r>
          </w:p>
        </w:tc>
        <w:tc>
          <w:tcPr>
            <w:tcW w:w="1530" w:type="dxa"/>
            <w:vAlign w:val="center"/>
          </w:tcPr>
          <w:p w:rsidR="00B26D66" w:rsidRPr="00CE08A5" w:rsidRDefault="00B26D66" w:rsidP="00054D43">
            <w:pPr>
              <w:jc w:val="center"/>
              <w:rPr>
                <w:rFonts w:ascii="GHEA Grapalat" w:hAnsi="GHEA Grapalat"/>
                <w:b/>
                <w:bCs/>
                <w:sz w:val="18"/>
                <w:szCs w:val="18"/>
                <w:lang w:val="es-ES"/>
              </w:rPr>
            </w:pPr>
            <w:r w:rsidRPr="00CE08A5">
              <w:rPr>
                <w:rFonts w:ascii="GHEA Grapalat" w:hAnsi="GHEA Grapalat"/>
                <w:b/>
                <w:bCs/>
                <w:sz w:val="18"/>
                <w:szCs w:val="18"/>
                <w:lang w:val="es-ES"/>
              </w:rPr>
              <w:t>արտադրողի անվանումը</w:t>
            </w:r>
          </w:p>
        </w:tc>
        <w:tc>
          <w:tcPr>
            <w:tcW w:w="1800" w:type="dxa"/>
            <w:vAlign w:val="center"/>
          </w:tcPr>
          <w:p w:rsidR="00B26D66" w:rsidRPr="00CE08A5" w:rsidRDefault="00B26D66" w:rsidP="00054D43">
            <w:pPr>
              <w:jc w:val="center"/>
              <w:rPr>
                <w:rFonts w:ascii="GHEA Grapalat" w:hAnsi="GHEA Grapalat"/>
                <w:b/>
                <w:bCs/>
                <w:sz w:val="18"/>
                <w:szCs w:val="18"/>
                <w:lang w:val="es-ES"/>
              </w:rPr>
            </w:pPr>
            <w:r w:rsidRPr="00CE08A5">
              <w:rPr>
                <w:rFonts w:ascii="GHEA Grapalat" w:hAnsi="GHEA Grapalat"/>
                <w:b/>
                <w:bCs/>
                <w:sz w:val="18"/>
                <w:szCs w:val="18"/>
                <w:lang w:val="es-ES"/>
              </w:rPr>
              <w:t>տեխնիկական բնութագրերը</w:t>
            </w:r>
          </w:p>
        </w:tc>
      </w:tr>
      <w:tr w:rsidR="00B26D66" w:rsidRPr="00CE08A5" w:rsidTr="000E523D">
        <w:tc>
          <w:tcPr>
            <w:tcW w:w="1368"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2709"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2003"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1530"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1800" w:type="dxa"/>
          </w:tcPr>
          <w:p w:rsidR="00B26D66" w:rsidRPr="00CE08A5" w:rsidRDefault="00B26D66" w:rsidP="00054D43">
            <w:pPr>
              <w:pStyle w:val="3"/>
              <w:spacing w:line="240" w:lineRule="auto"/>
              <w:jc w:val="left"/>
              <w:rPr>
                <w:rFonts w:ascii="GHEA Grapalat" w:hAnsi="GHEA Grapalat"/>
                <w:b/>
                <w:sz w:val="18"/>
                <w:szCs w:val="18"/>
                <w:lang w:val="hy-AM"/>
              </w:rPr>
            </w:pPr>
          </w:p>
        </w:tc>
      </w:tr>
      <w:tr w:rsidR="00B26D66" w:rsidRPr="00CE08A5" w:rsidTr="000E523D">
        <w:tc>
          <w:tcPr>
            <w:tcW w:w="1368"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2709"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2003"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1530"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1800" w:type="dxa"/>
          </w:tcPr>
          <w:p w:rsidR="00B26D66" w:rsidRPr="00CE08A5" w:rsidRDefault="00B26D66" w:rsidP="00054D43">
            <w:pPr>
              <w:pStyle w:val="3"/>
              <w:spacing w:line="240" w:lineRule="auto"/>
              <w:jc w:val="left"/>
              <w:rPr>
                <w:rFonts w:ascii="GHEA Grapalat" w:hAnsi="GHEA Grapalat"/>
                <w:b/>
                <w:sz w:val="18"/>
                <w:szCs w:val="18"/>
                <w:lang w:val="hy-AM"/>
              </w:rPr>
            </w:pPr>
          </w:p>
        </w:tc>
      </w:tr>
      <w:tr w:rsidR="00B26D66" w:rsidRPr="00CE08A5" w:rsidTr="000E523D">
        <w:tc>
          <w:tcPr>
            <w:tcW w:w="1368"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2709"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2003"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1530" w:type="dxa"/>
          </w:tcPr>
          <w:p w:rsidR="00B26D66" w:rsidRPr="00CE08A5" w:rsidRDefault="00B26D66" w:rsidP="00054D43">
            <w:pPr>
              <w:pStyle w:val="3"/>
              <w:spacing w:line="240" w:lineRule="auto"/>
              <w:jc w:val="left"/>
              <w:rPr>
                <w:rFonts w:ascii="GHEA Grapalat" w:hAnsi="GHEA Grapalat"/>
                <w:b/>
                <w:sz w:val="18"/>
                <w:szCs w:val="18"/>
                <w:lang w:val="hy-AM"/>
              </w:rPr>
            </w:pPr>
          </w:p>
        </w:tc>
        <w:tc>
          <w:tcPr>
            <w:tcW w:w="1800" w:type="dxa"/>
          </w:tcPr>
          <w:p w:rsidR="00B26D66" w:rsidRPr="00CE08A5" w:rsidRDefault="00B26D66" w:rsidP="00054D43">
            <w:pPr>
              <w:pStyle w:val="3"/>
              <w:spacing w:line="240" w:lineRule="auto"/>
              <w:jc w:val="left"/>
              <w:rPr>
                <w:rFonts w:ascii="GHEA Grapalat" w:hAnsi="GHEA Grapalat"/>
                <w:b/>
                <w:sz w:val="18"/>
                <w:szCs w:val="18"/>
                <w:lang w:val="hy-AM"/>
              </w:rPr>
            </w:pPr>
          </w:p>
        </w:tc>
      </w:tr>
    </w:tbl>
    <w:p w:rsidR="00886C13" w:rsidRPr="00CE08A5" w:rsidRDefault="00886C13" w:rsidP="00886C13">
      <w:pPr>
        <w:pStyle w:val="3"/>
        <w:spacing w:line="240" w:lineRule="auto"/>
        <w:ind w:firstLine="567"/>
        <w:jc w:val="left"/>
        <w:rPr>
          <w:rFonts w:ascii="GHEA Grapalat" w:hAnsi="GHEA Grapalat"/>
          <w:b/>
          <w:sz w:val="18"/>
          <w:szCs w:val="18"/>
          <w:lang w:val="en-US"/>
        </w:rPr>
      </w:pPr>
    </w:p>
    <w:p w:rsidR="00886C13" w:rsidRPr="00CE08A5" w:rsidRDefault="00886C13" w:rsidP="00886C13">
      <w:pPr>
        <w:pStyle w:val="3"/>
        <w:spacing w:line="240" w:lineRule="auto"/>
        <w:ind w:firstLine="567"/>
        <w:jc w:val="left"/>
        <w:rPr>
          <w:rFonts w:ascii="GHEA Grapalat" w:hAnsi="GHEA Grapalat"/>
          <w:b/>
          <w:sz w:val="18"/>
          <w:szCs w:val="18"/>
          <w:lang w:val="en-US"/>
        </w:rPr>
      </w:pPr>
    </w:p>
    <w:p w:rsidR="00886C13" w:rsidRPr="00CE08A5" w:rsidRDefault="00886C13" w:rsidP="00886C13">
      <w:pPr>
        <w:pStyle w:val="3"/>
        <w:spacing w:line="240" w:lineRule="auto"/>
        <w:ind w:firstLine="567"/>
        <w:jc w:val="left"/>
        <w:rPr>
          <w:rFonts w:ascii="GHEA Grapalat" w:hAnsi="GHEA Grapalat"/>
          <w:b/>
          <w:sz w:val="18"/>
          <w:szCs w:val="18"/>
          <w:lang w:val="en-US"/>
        </w:rPr>
      </w:pPr>
    </w:p>
    <w:p w:rsidR="00886C13" w:rsidRPr="00CE08A5" w:rsidRDefault="00886C13" w:rsidP="00886C13">
      <w:pPr>
        <w:pStyle w:val="3"/>
        <w:spacing w:line="240" w:lineRule="auto"/>
        <w:ind w:firstLine="567"/>
        <w:jc w:val="left"/>
        <w:rPr>
          <w:rFonts w:ascii="GHEA Grapalat" w:hAnsi="GHEA Grapalat"/>
          <w:b/>
          <w:sz w:val="18"/>
          <w:szCs w:val="18"/>
          <w:lang w:val="en-US"/>
        </w:rPr>
      </w:pPr>
    </w:p>
    <w:p w:rsidR="00886C13" w:rsidRPr="00CE08A5" w:rsidRDefault="00886C13" w:rsidP="00886C13">
      <w:pPr>
        <w:rPr>
          <w:rFonts w:ascii="GHEA Grapalat" w:hAnsi="GHEA Grapalat"/>
          <w:sz w:val="18"/>
          <w:szCs w:val="18"/>
          <w:lang w:val="es-ES"/>
        </w:rPr>
      </w:pPr>
    </w:p>
    <w:p w:rsidR="00886C13" w:rsidRPr="00CE08A5" w:rsidRDefault="00886C13" w:rsidP="00886C13">
      <w:pPr>
        <w:jc w:val="both"/>
        <w:rPr>
          <w:rFonts w:ascii="GHEA Grapalat" w:hAnsi="GHEA Grapalat"/>
          <w:sz w:val="18"/>
          <w:szCs w:val="18"/>
          <w:u w:val="single"/>
        </w:rPr>
      </w:pP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rPr>
        <w:tab/>
      </w:r>
      <w:r w:rsidRPr="00CE08A5">
        <w:rPr>
          <w:rFonts w:ascii="GHEA Grapalat" w:hAnsi="GHEA Grapalat"/>
          <w:sz w:val="18"/>
          <w:szCs w:val="18"/>
          <w:u w:val="single"/>
        </w:rPr>
        <w:tab/>
      </w:r>
      <w:r w:rsidRPr="00CE08A5">
        <w:rPr>
          <w:rFonts w:ascii="GHEA Grapalat" w:hAnsi="GHEA Grapalat"/>
          <w:sz w:val="18"/>
          <w:szCs w:val="18"/>
          <w:u w:val="single"/>
        </w:rPr>
        <w:tab/>
      </w:r>
      <w:r w:rsidRPr="00CE08A5">
        <w:rPr>
          <w:rFonts w:ascii="GHEA Grapalat" w:hAnsi="GHEA Grapalat"/>
          <w:sz w:val="18"/>
          <w:szCs w:val="18"/>
          <w:u w:val="single"/>
        </w:rPr>
        <w:tab/>
        <w:t xml:space="preserve">    </w:t>
      </w:r>
    </w:p>
    <w:p w:rsidR="00886C13" w:rsidRPr="00CE08A5" w:rsidRDefault="00886C13" w:rsidP="00886C13">
      <w:pPr>
        <w:jc w:val="both"/>
        <w:rPr>
          <w:rFonts w:ascii="GHEA Grapalat" w:hAnsi="GHEA Grapalat"/>
          <w:sz w:val="18"/>
          <w:szCs w:val="18"/>
          <w:u w:val="single"/>
        </w:rPr>
      </w:pPr>
      <w:r w:rsidRPr="00CE08A5">
        <w:rPr>
          <w:rFonts w:ascii="GHEA Grapalat" w:hAnsi="GHEA Grapalat" w:cs="Sylfaen"/>
          <w:sz w:val="18"/>
          <w:szCs w:val="18"/>
          <w:vertAlign w:val="superscript"/>
        </w:rPr>
        <w:t xml:space="preserve">     </w:t>
      </w:r>
      <w:r w:rsidRPr="00CE08A5">
        <w:rPr>
          <w:rFonts w:ascii="GHEA Grapalat" w:hAnsi="GHEA Grapalat" w:cs="Sylfaen"/>
          <w:sz w:val="18"/>
          <w:szCs w:val="18"/>
          <w:vertAlign w:val="superscript"/>
          <w:lang w:val="hy-AM"/>
        </w:rPr>
        <w:t>առաջին տեղը զբաղեցրած    մասնակցի անվանումը (ղեկավարի պաշտոնը, անուն ազգանունը)</w:t>
      </w:r>
      <w:r w:rsidRPr="00CE08A5">
        <w:rPr>
          <w:rFonts w:ascii="GHEA Grapalat" w:hAnsi="GHEA Grapalat" w:cs="Sylfaen"/>
          <w:sz w:val="18"/>
          <w:szCs w:val="18"/>
          <w:vertAlign w:val="superscript"/>
        </w:rPr>
        <w:t xml:space="preserve">  </w:t>
      </w:r>
      <w:r w:rsidRPr="00CE08A5">
        <w:rPr>
          <w:rFonts w:ascii="GHEA Grapalat" w:hAnsi="GHEA Grapalat" w:cs="Sylfaen"/>
          <w:sz w:val="18"/>
          <w:szCs w:val="18"/>
          <w:vertAlign w:val="superscript"/>
        </w:rPr>
        <w:tab/>
      </w:r>
      <w:r w:rsidRPr="00CE08A5">
        <w:rPr>
          <w:rFonts w:ascii="GHEA Grapalat" w:hAnsi="GHEA Grapalat" w:cs="Sylfaen"/>
          <w:sz w:val="18"/>
          <w:szCs w:val="18"/>
          <w:vertAlign w:val="superscript"/>
        </w:rPr>
        <w:tab/>
        <w:t xml:space="preserve">                           </w:t>
      </w:r>
      <w:r w:rsidRPr="00CE08A5">
        <w:rPr>
          <w:rFonts w:ascii="GHEA Grapalat" w:hAnsi="GHEA Grapalat" w:cs="Sylfaen"/>
          <w:sz w:val="18"/>
          <w:szCs w:val="18"/>
          <w:vertAlign w:val="superscript"/>
          <w:lang w:val="hy-AM"/>
        </w:rPr>
        <w:t>ստորագրությո</w:t>
      </w:r>
      <w:r w:rsidRPr="00CE08A5">
        <w:rPr>
          <w:rFonts w:ascii="GHEA Grapalat" w:hAnsi="GHEA Grapalat" w:cs="Sylfaen"/>
          <w:sz w:val="18"/>
          <w:szCs w:val="18"/>
          <w:vertAlign w:val="superscript"/>
        </w:rPr>
        <w:t>ւն</w:t>
      </w:r>
      <w:r w:rsidRPr="00CE08A5">
        <w:rPr>
          <w:rFonts w:ascii="GHEA Grapalat" w:hAnsi="GHEA Grapalat" w:cs="Sylfaen"/>
          <w:sz w:val="18"/>
          <w:szCs w:val="18"/>
          <w:lang w:val="hy-AM"/>
        </w:rPr>
        <w:t xml:space="preserve"> </w:t>
      </w:r>
    </w:p>
    <w:p w:rsidR="00886C13" w:rsidRPr="00CE08A5" w:rsidRDefault="00886C13" w:rsidP="00886C13">
      <w:pPr>
        <w:jc w:val="right"/>
        <w:rPr>
          <w:rFonts w:ascii="GHEA Grapalat" w:hAnsi="GHEA Grapalat" w:cs="Sylfaen"/>
          <w:sz w:val="18"/>
          <w:szCs w:val="18"/>
        </w:rPr>
      </w:pPr>
    </w:p>
    <w:p w:rsidR="00886C13" w:rsidRPr="00CE08A5" w:rsidRDefault="00886C13" w:rsidP="00886C13">
      <w:pPr>
        <w:jc w:val="right"/>
        <w:rPr>
          <w:rFonts w:ascii="GHEA Grapalat" w:hAnsi="GHEA Grapalat" w:cs="Sylfaen"/>
          <w:sz w:val="18"/>
          <w:szCs w:val="18"/>
        </w:rPr>
      </w:pPr>
    </w:p>
    <w:p w:rsidR="00886C13" w:rsidRPr="00CE08A5" w:rsidRDefault="00886C13" w:rsidP="00886C13">
      <w:pPr>
        <w:jc w:val="right"/>
        <w:rPr>
          <w:rFonts w:ascii="GHEA Grapalat" w:hAnsi="GHEA Grapalat" w:cs="Arial"/>
          <w:sz w:val="18"/>
          <w:szCs w:val="18"/>
          <w:lang w:val="hy-AM"/>
        </w:rPr>
      </w:pPr>
      <w:r w:rsidRPr="00CE08A5">
        <w:rPr>
          <w:rFonts w:ascii="GHEA Grapalat" w:hAnsi="GHEA Grapalat" w:cs="Sylfaen"/>
          <w:sz w:val="18"/>
          <w:szCs w:val="18"/>
          <w:lang w:val="hy-AM"/>
        </w:rPr>
        <w:t>Կ</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Տ</w:t>
      </w:r>
      <w:r w:rsidRPr="00CE08A5">
        <w:rPr>
          <w:rFonts w:ascii="GHEA Grapalat" w:hAnsi="GHEA Grapalat" w:cs="Arial"/>
          <w:sz w:val="18"/>
          <w:szCs w:val="18"/>
          <w:lang w:val="hy-AM"/>
        </w:rPr>
        <w:t>.</w:t>
      </w:r>
      <w:r w:rsidRPr="00CE08A5">
        <w:rPr>
          <w:rFonts w:ascii="GHEA Grapalat" w:hAnsi="GHEA Grapalat" w:cs="Arial"/>
          <w:sz w:val="18"/>
          <w:szCs w:val="18"/>
          <w:lang w:val="hy-AM"/>
        </w:rPr>
        <w:tab/>
      </w:r>
      <w:r w:rsidRPr="00CE08A5">
        <w:rPr>
          <w:rFonts w:ascii="GHEA Grapalat" w:hAnsi="GHEA Grapalat" w:cs="Arial"/>
          <w:sz w:val="18"/>
          <w:szCs w:val="18"/>
          <w:lang w:val="hy-AM"/>
        </w:rPr>
        <w:tab/>
        <w:t xml:space="preserve"> </w:t>
      </w:r>
    </w:p>
    <w:p w:rsidR="00886C13" w:rsidRPr="00CE08A5" w:rsidRDefault="00886C13" w:rsidP="00886C13">
      <w:pPr>
        <w:jc w:val="right"/>
        <w:rPr>
          <w:rFonts w:ascii="GHEA Grapalat" w:hAnsi="GHEA Grapalat"/>
          <w:sz w:val="18"/>
          <w:szCs w:val="18"/>
          <w:lang w:val="hy-AM"/>
        </w:rPr>
      </w:pPr>
    </w:p>
    <w:p w:rsidR="00886C13" w:rsidRPr="00CE08A5" w:rsidRDefault="00886C13" w:rsidP="00886C13">
      <w:pPr>
        <w:jc w:val="right"/>
        <w:rPr>
          <w:rFonts w:ascii="GHEA Grapalat" w:hAnsi="GHEA Grapalat"/>
          <w:sz w:val="18"/>
          <w:szCs w:val="18"/>
          <w:lang w:val="hy-AM"/>
        </w:rPr>
      </w:pPr>
    </w:p>
    <w:p w:rsidR="00886C13" w:rsidRPr="00CE08A5" w:rsidRDefault="00886C13" w:rsidP="00886C13">
      <w:pPr>
        <w:pStyle w:val="af2"/>
        <w:rPr>
          <w:rFonts w:ascii="GHEA Grapalat" w:hAnsi="GHEA Grapalat"/>
          <w:i/>
          <w:sz w:val="18"/>
          <w:szCs w:val="18"/>
          <w:lang w:val="af-ZA"/>
        </w:rPr>
      </w:pPr>
      <w:r w:rsidRPr="00CE08A5">
        <w:rPr>
          <w:rFonts w:ascii="GHEA Grapalat" w:hAnsi="GHEA Grapalat"/>
          <w:i/>
          <w:sz w:val="18"/>
          <w:szCs w:val="18"/>
          <w:lang w:val="hy-AM"/>
        </w:rPr>
        <w:t>*լրացվում</w:t>
      </w:r>
      <w:r w:rsidRPr="00CE08A5">
        <w:rPr>
          <w:rFonts w:ascii="GHEA Grapalat" w:hAnsi="GHEA Grapalat"/>
          <w:i/>
          <w:sz w:val="18"/>
          <w:szCs w:val="18"/>
          <w:lang w:val="af-ZA"/>
        </w:rPr>
        <w:t xml:space="preserve"> </w:t>
      </w:r>
      <w:r w:rsidRPr="00CE08A5">
        <w:rPr>
          <w:rFonts w:ascii="GHEA Grapalat" w:hAnsi="GHEA Grapalat"/>
          <w:i/>
          <w:sz w:val="18"/>
          <w:szCs w:val="18"/>
          <w:lang w:val="hy-AM"/>
        </w:rPr>
        <w:t>է</w:t>
      </w:r>
      <w:r w:rsidRPr="00CE08A5">
        <w:rPr>
          <w:rFonts w:ascii="GHEA Grapalat" w:hAnsi="GHEA Grapalat"/>
          <w:i/>
          <w:sz w:val="18"/>
          <w:szCs w:val="18"/>
          <w:lang w:val="af-ZA"/>
        </w:rPr>
        <w:t xml:space="preserve"> </w:t>
      </w:r>
      <w:r w:rsidRPr="00CE08A5">
        <w:rPr>
          <w:rFonts w:ascii="GHEA Grapalat" w:hAnsi="GHEA Grapalat"/>
          <w:i/>
          <w:sz w:val="18"/>
          <w:szCs w:val="18"/>
          <w:lang w:val="hy-AM"/>
        </w:rPr>
        <w:t>հանձնաժողովի</w:t>
      </w:r>
      <w:r w:rsidRPr="00CE08A5">
        <w:rPr>
          <w:rFonts w:ascii="GHEA Grapalat" w:hAnsi="GHEA Grapalat"/>
          <w:i/>
          <w:sz w:val="18"/>
          <w:szCs w:val="18"/>
          <w:lang w:val="af-ZA"/>
        </w:rPr>
        <w:t xml:space="preserve"> </w:t>
      </w:r>
      <w:r w:rsidRPr="00CE08A5">
        <w:rPr>
          <w:rFonts w:ascii="GHEA Grapalat" w:hAnsi="GHEA Grapalat"/>
          <w:i/>
          <w:sz w:val="18"/>
          <w:szCs w:val="18"/>
          <w:lang w:val="hy-AM"/>
        </w:rPr>
        <w:t>քարտուղարի</w:t>
      </w:r>
      <w:r w:rsidRPr="00CE08A5">
        <w:rPr>
          <w:rFonts w:ascii="GHEA Grapalat" w:hAnsi="GHEA Grapalat"/>
          <w:i/>
          <w:sz w:val="18"/>
          <w:szCs w:val="18"/>
          <w:lang w:val="af-ZA"/>
        </w:rPr>
        <w:t xml:space="preserve"> </w:t>
      </w:r>
      <w:r w:rsidRPr="00CE08A5">
        <w:rPr>
          <w:rFonts w:ascii="GHEA Grapalat" w:hAnsi="GHEA Grapalat"/>
          <w:i/>
          <w:sz w:val="18"/>
          <w:szCs w:val="18"/>
          <w:lang w:val="hy-AM"/>
        </w:rPr>
        <w:t>կողմից</w:t>
      </w:r>
      <w:r w:rsidRPr="00CE08A5">
        <w:rPr>
          <w:rFonts w:ascii="GHEA Grapalat" w:hAnsi="GHEA Grapalat"/>
          <w:i/>
          <w:sz w:val="18"/>
          <w:szCs w:val="18"/>
          <w:lang w:val="af-ZA"/>
        </w:rPr>
        <w:t xml:space="preserve">` </w:t>
      </w:r>
      <w:r w:rsidRPr="00CE08A5">
        <w:rPr>
          <w:rFonts w:ascii="GHEA Grapalat" w:hAnsi="GHEA Grapalat"/>
          <w:i/>
          <w:sz w:val="18"/>
          <w:szCs w:val="18"/>
          <w:lang w:val="hy-AM"/>
        </w:rPr>
        <w:t>մինչև</w:t>
      </w:r>
      <w:r w:rsidRPr="00CE08A5">
        <w:rPr>
          <w:rFonts w:ascii="GHEA Grapalat" w:hAnsi="GHEA Grapalat"/>
          <w:i/>
          <w:sz w:val="18"/>
          <w:szCs w:val="18"/>
          <w:lang w:val="af-ZA"/>
        </w:rPr>
        <w:t xml:space="preserve"> </w:t>
      </w:r>
      <w:r w:rsidRPr="00CE08A5">
        <w:rPr>
          <w:rFonts w:ascii="GHEA Grapalat" w:hAnsi="GHEA Grapalat"/>
          <w:i/>
          <w:sz w:val="18"/>
          <w:szCs w:val="18"/>
          <w:lang w:val="hy-AM"/>
        </w:rPr>
        <w:t>հրավերը</w:t>
      </w:r>
      <w:r w:rsidRPr="00CE08A5">
        <w:rPr>
          <w:rFonts w:ascii="GHEA Grapalat" w:hAnsi="GHEA Grapalat"/>
          <w:i/>
          <w:sz w:val="18"/>
          <w:szCs w:val="18"/>
          <w:lang w:val="af-ZA"/>
        </w:rPr>
        <w:t xml:space="preserve"> </w:t>
      </w:r>
      <w:r w:rsidRPr="00CE08A5">
        <w:rPr>
          <w:rFonts w:ascii="GHEA Grapalat" w:hAnsi="GHEA Grapalat"/>
          <w:i/>
          <w:sz w:val="18"/>
          <w:szCs w:val="18"/>
          <w:lang w:val="hy-AM"/>
        </w:rPr>
        <w:t>տեղեկագրում</w:t>
      </w:r>
      <w:r w:rsidRPr="00CE08A5">
        <w:rPr>
          <w:rFonts w:ascii="GHEA Grapalat" w:hAnsi="GHEA Grapalat"/>
          <w:i/>
          <w:sz w:val="18"/>
          <w:szCs w:val="18"/>
          <w:lang w:val="af-ZA"/>
        </w:rPr>
        <w:t xml:space="preserve"> </w:t>
      </w:r>
      <w:r w:rsidRPr="00CE08A5">
        <w:rPr>
          <w:rFonts w:ascii="GHEA Grapalat" w:hAnsi="GHEA Grapalat"/>
          <w:i/>
          <w:sz w:val="18"/>
          <w:szCs w:val="18"/>
          <w:lang w:val="hy-AM"/>
        </w:rPr>
        <w:t>հրապարակելը:</w:t>
      </w:r>
    </w:p>
    <w:p w:rsidR="00886C13" w:rsidRPr="00CE08A5" w:rsidRDefault="00886C13" w:rsidP="00886C13">
      <w:pPr>
        <w:pStyle w:val="31"/>
        <w:spacing w:line="240" w:lineRule="auto"/>
        <w:ind w:firstLine="0"/>
        <w:jc w:val="right"/>
        <w:rPr>
          <w:rFonts w:ascii="GHEA Grapalat" w:hAnsi="GHEA Grapalat" w:cs="Arial"/>
          <w:b/>
          <w:sz w:val="18"/>
          <w:szCs w:val="18"/>
          <w:lang w:val="hy-AM"/>
        </w:rPr>
      </w:pPr>
      <w:r w:rsidRPr="00CE08A5">
        <w:rPr>
          <w:rFonts w:ascii="GHEA Grapalat" w:hAnsi="GHEA Grapalat"/>
          <w:b/>
          <w:sz w:val="18"/>
          <w:szCs w:val="18"/>
          <w:lang w:val="hy-AM"/>
        </w:rPr>
        <w:t xml:space="preserve"> </w:t>
      </w:r>
      <w:r w:rsidRPr="00CE08A5">
        <w:rPr>
          <w:rFonts w:ascii="GHEA Grapalat" w:hAnsi="GHEA Grapalat"/>
          <w:b/>
          <w:sz w:val="18"/>
          <w:szCs w:val="18"/>
          <w:lang w:val="hy-AM"/>
        </w:rPr>
        <w:br w:type="page"/>
      </w:r>
      <w:r w:rsidRPr="00CE08A5">
        <w:rPr>
          <w:rFonts w:ascii="GHEA Grapalat" w:hAnsi="GHEA Grapalat" w:cs="Sylfaen"/>
          <w:b/>
          <w:sz w:val="18"/>
          <w:szCs w:val="18"/>
          <w:lang w:val="hy-AM"/>
        </w:rPr>
        <w:lastRenderedPageBreak/>
        <w:t>Հավելված</w:t>
      </w:r>
      <w:r w:rsidRPr="00CE08A5">
        <w:rPr>
          <w:rFonts w:ascii="GHEA Grapalat" w:hAnsi="GHEA Grapalat" w:cs="Arial"/>
          <w:b/>
          <w:sz w:val="18"/>
          <w:szCs w:val="18"/>
          <w:lang w:val="hy-AM"/>
        </w:rPr>
        <w:t xml:space="preserve"> 2</w:t>
      </w:r>
    </w:p>
    <w:p w:rsidR="00886C13" w:rsidRPr="00CE08A5" w:rsidRDefault="00886C13" w:rsidP="00886C13">
      <w:pPr>
        <w:pStyle w:val="31"/>
        <w:spacing w:line="240" w:lineRule="auto"/>
        <w:jc w:val="right"/>
        <w:rPr>
          <w:rFonts w:ascii="GHEA Grapalat" w:hAnsi="GHEA Grapalat" w:cs="Arial"/>
          <w:b/>
          <w:sz w:val="18"/>
          <w:szCs w:val="18"/>
          <w:lang w:val="hy-AM"/>
        </w:rPr>
      </w:pPr>
      <w:r w:rsidRPr="00CE08A5">
        <w:rPr>
          <w:rFonts w:ascii="GHEA Grapalat" w:hAnsi="GHEA Grapalat"/>
          <w:sz w:val="18"/>
          <w:szCs w:val="18"/>
          <w:lang w:val="hy-AM"/>
        </w:rPr>
        <w:t>«</w:t>
      </w:r>
      <w:r w:rsidR="00E3479E">
        <w:rPr>
          <w:rFonts w:ascii="GHEA Grapalat" w:hAnsi="GHEA Grapalat"/>
          <w:b/>
          <w:sz w:val="18"/>
          <w:szCs w:val="18"/>
          <w:lang w:val="hy-AM"/>
        </w:rPr>
        <w:t>ՄՀ- ԳՀԱՊՁԲ-20/2</w:t>
      </w:r>
      <w:r w:rsidRPr="00CE08A5">
        <w:rPr>
          <w:rFonts w:ascii="GHEA Grapalat" w:hAnsi="GHEA Grapalat"/>
          <w:sz w:val="18"/>
          <w:szCs w:val="18"/>
          <w:lang w:val="hy-AM"/>
        </w:rPr>
        <w:t>»</w:t>
      </w:r>
      <w:r w:rsidRPr="00CE08A5">
        <w:rPr>
          <w:rFonts w:ascii="GHEA Grapalat" w:hAnsi="GHEA Grapalat" w:cs="Sylfaen"/>
          <w:b/>
          <w:sz w:val="18"/>
          <w:szCs w:val="18"/>
          <w:lang w:val="hy-AM"/>
        </w:rPr>
        <w:t>*</w:t>
      </w:r>
      <w:r w:rsidRPr="00CE08A5">
        <w:rPr>
          <w:rFonts w:ascii="GHEA Grapalat" w:hAnsi="GHEA Grapalat"/>
          <w:b/>
          <w:sz w:val="18"/>
          <w:szCs w:val="18"/>
          <w:lang w:val="hy-AM"/>
        </w:rPr>
        <w:t xml:space="preserve">  </w:t>
      </w:r>
      <w:r w:rsidRPr="00CE08A5">
        <w:rPr>
          <w:rFonts w:ascii="GHEA Grapalat" w:hAnsi="GHEA Grapalat" w:cs="Sylfaen"/>
          <w:b/>
          <w:sz w:val="18"/>
          <w:szCs w:val="18"/>
          <w:lang w:val="hy-AM"/>
        </w:rPr>
        <w:t>ծածկագրով</w:t>
      </w:r>
    </w:p>
    <w:p w:rsidR="00886C13" w:rsidRPr="00CE08A5" w:rsidRDefault="006340CB" w:rsidP="00886C13">
      <w:pPr>
        <w:pStyle w:val="31"/>
        <w:spacing w:line="240" w:lineRule="auto"/>
        <w:jc w:val="right"/>
        <w:rPr>
          <w:rFonts w:ascii="GHEA Grapalat" w:hAnsi="GHEA Grapalat" w:cs="Arial"/>
          <w:b/>
          <w:sz w:val="18"/>
          <w:szCs w:val="18"/>
          <w:lang w:val="hy-AM"/>
        </w:rPr>
      </w:pPr>
      <w:r w:rsidRPr="00CE08A5">
        <w:rPr>
          <w:rFonts w:ascii="GHEA Grapalat" w:hAnsi="GHEA Grapalat" w:cs="Sylfaen"/>
          <w:b/>
          <w:sz w:val="18"/>
          <w:szCs w:val="18"/>
          <w:lang w:val="hy-AM"/>
        </w:rPr>
        <w:t>գնանշման հարցման ընթացակարգ</w:t>
      </w:r>
      <w:r w:rsidR="00886C13" w:rsidRPr="00CE08A5">
        <w:rPr>
          <w:rFonts w:ascii="GHEA Grapalat" w:hAnsi="GHEA Grapalat" w:cs="Arial"/>
          <w:b/>
          <w:sz w:val="18"/>
          <w:szCs w:val="18"/>
          <w:lang w:val="hy-AM"/>
        </w:rPr>
        <w:t xml:space="preserve">ի </w:t>
      </w:r>
      <w:r w:rsidR="00886C13" w:rsidRPr="00CE08A5">
        <w:rPr>
          <w:rFonts w:ascii="GHEA Grapalat" w:hAnsi="GHEA Grapalat" w:cs="Sylfaen"/>
          <w:b/>
          <w:sz w:val="18"/>
          <w:szCs w:val="18"/>
          <w:lang w:val="hy-AM"/>
        </w:rPr>
        <w:t>հրավերի</w:t>
      </w:r>
    </w:p>
    <w:p w:rsidR="00886C13" w:rsidRPr="00CE08A5" w:rsidRDefault="00886C13" w:rsidP="00886C13">
      <w:pPr>
        <w:rPr>
          <w:rFonts w:ascii="GHEA Grapalat" w:hAnsi="GHEA Grapalat"/>
          <w:sz w:val="18"/>
          <w:szCs w:val="18"/>
          <w:lang w:val="hy-AM"/>
        </w:rPr>
      </w:pPr>
    </w:p>
    <w:p w:rsidR="00886C13" w:rsidRPr="00CE08A5" w:rsidRDefault="00886C13" w:rsidP="00886C13">
      <w:pPr>
        <w:ind w:firstLine="567"/>
        <w:jc w:val="center"/>
        <w:rPr>
          <w:rFonts w:ascii="GHEA Grapalat" w:hAnsi="GHEA Grapalat"/>
          <w:sz w:val="18"/>
          <w:szCs w:val="18"/>
          <w:lang w:val="hy-AM"/>
        </w:rPr>
      </w:pPr>
    </w:p>
    <w:p w:rsidR="00886C13" w:rsidRPr="00CE08A5" w:rsidRDefault="00886C13" w:rsidP="00886C13">
      <w:pPr>
        <w:ind w:left="-66"/>
        <w:jc w:val="center"/>
        <w:rPr>
          <w:rFonts w:ascii="GHEA Grapalat" w:hAnsi="GHEA Grapalat"/>
          <w:b/>
          <w:sz w:val="18"/>
          <w:szCs w:val="18"/>
          <w:lang w:val="hy-AM"/>
        </w:rPr>
      </w:pPr>
      <w:r w:rsidRPr="00CE08A5">
        <w:rPr>
          <w:rFonts w:ascii="GHEA Grapalat" w:hAnsi="GHEA Grapalat"/>
          <w:b/>
          <w:sz w:val="18"/>
          <w:szCs w:val="18"/>
          <w:lang w:val="hy-AM"/>
        </w:rPr>
        <w:t>Գ Ն Ա Յ Ի Ն   Ա Ռ Ա Ջ Ա Ր Կ</w:t>
      </w:r>
    </w:p>
    <w:p w:rsidR="00886C13" w:rsidRPr="00CE08A5" w:rsidRDefault="00886C13" w:rsidP="00886C13">
      <w:pPr>
        <w:ind w:firstLine="567"/>
        <w:rPr>
          <w:rFonts w:ascii="GHEA Grapalat" w:hAnsi="GHEA Grapalat"/>
          <w:sz w:val="18"/>
          <w:szCs w:val="18"/>
          <w:lang w:val="hy-AM"/>
        </w:rPr>
      </w:pPr>
    </w:p>
    <w:p w:rsidR="00886C13" w:rsidRPr="00CE08A5" w:rsidRDefault="00886C13" w:rsidP="00886C13">
      <w:pPr>
        <w:ind w:firstLine="567"/>
        <w:jc w:val="both"/>
        <w:rPr>
          <w:rFonts w:ascii="GHEA Grapalat" w:hAnsi="GHEA Grapalat" w:cs="Arial"/>
          <w:sz w:val="18"/>
          <w:szCs w:val="18"/>
          <w:lang w:val="hy-AM"/>
        </w:rPr>
      </w:pPr>
      <w:r w:rsidRPr="00CE08A5">
        <w:rPr>
          <w:rFonts w:ascii="GHEA Grapalat" w:hAnsi="GHEA Grapalat" w:cs="Arial"/>
          <w:sz w:val="18"/>
          <w:szCs w:val="18"/>
          <w:lang w:val="es-ES"/>
        </w:rPr>
        <w:t>Ուսումնասիրելով «</w:t>
      </w:r>
      <w:r w:rsidR="00E3479E">
        <w:rPr>
          <w:rFonts w:ascii="GHEA Grapalat" w:hAnsi="GHEA Grapalat" w:cs="Arial"/>
          <w:sz w:val="18"/>
          <w:szCs w:val="18"/>
          <w:lang w:val="es-ES"/>
        </w:rPr>
        <w:t>ՄՀ- ԳՀԱՊՁԲ-20/2</w:t>
      </w:r>
      <w:r w:rsidRPr="00CE08A5">
        <w:rPr>
          <w:rFonts w:ascii="GHEA Grapalat" w:hAnsi="GHEA Grapalat" w:cs="Arial"/>
          <w:sz w:val="18"/>
          <w:szCs w:val="18"/>
          <w:lang w:val="es-ES"/>
        </w:rPr>
        <w:t xml:space="preserve">»* ծածկագրով </w:t>
      </w:r>
      <w:r w:rsidR="006340CB" w:rsidRPr="00CE08A5">
        <w:rPr>
          <w:rFonts w:ascii="GHEA Grapalat" w:hAnsi="GHEA Grapalat" w:cs="Arial"/>
          <w:sz w:val="18"/>
          <w:szCs w:val="18"/>
          <w:lang w:val="es-ES"/>
        </w:rPr>
        <w:t>գնանշման հարցման ընթացակարգ</w:t>
      </w:r>
      <w:r w:rsidRPr="00CE08A5">
        <w:rPr>
          <w:rFonts w:ascii="GHEA Grapalat" w:hAnsi="GHEA Grapalat" w:cs="Arial"/>
          <w:sz w:val="18"/>
          <w:szCs w:val="18"/>
          <w:lang w:val="es-ES"/>
        </w:rPr>
        <w:t>ի հրավերը, այդ թվում կնքվելիք  պայմանագրի նախագիծը</w:t>
      </w:r>
      <w:r w:rsidRPr="00CE08A5">
        <w:rPr>
          <w:rFonts w:ascii="GHEA Grapalat" w:hAnsi="GHEA Grapalat" w:cs="Arial"/>
          <w:sz w:val="18"/>
          <w:szCs w:val="18"/>
          <w:lang w:val="hy-AM"/>
        </w:rPr>
        <w:t xml:space="preserve">, </w:t>
      </w:r>
      <w:r w:rsidRPr="00CE08A5">
        <w:rPr>
          <w:rFonts w:ascii="GHEA Grapalat" w:hAnsi="GHEA Grapalat"/>
          <w:sz w:val="18"/>
          <w:szCs w:val="18"/>
          <w:u w:val="single"/>
          <w:lang w:val="hy-AM"/>
        </w:rPr>
        <w:t xml:space="preserve">                  </w:t>
      </w:r>
      <w:r w:rsidRPr="00CE08A5">
        <w:rPr>
          <w:rFonts w:ascii="GHEA Grapalat" w:hAnsi="GHEA Grapalat"/>
          <w:sz w:val="18"/>
          <w:szCs w:val="18"/>
          <w:u w:val="single"/>
          <w:lang w:val="hy-AM"/>
        </w:rPr>
        <w:tab/>
      </w:r>
      <w:r w:rsidRPr="00CE08A5">
        <w:rPr>
          <w:rFonts w:ascii="GHEA Grapalat" w:hAnsi="GHEA Grapalat"/>
          <w:sz w:val="18"/>
          <w:szCs w:val="18"/>
          <w:u w:val="single"/>
          <w:lang w:val="hy-AM"/>
        </w:rPr>
        <w:tab/>
      </w:r>
      <w:r w:rsidRPr="00CE08A5">
        <w:rPr>
          <w:rFonts w:ascii="GHEA Grapalat" w:hAnsi="GHEA Grapalat"/>
          <w:sz w:val="18"/>
          <w:szCs w:val="18"/>
          <w:u w:val="single"/>
          <w:lang w:val="hy-AM"/>
        </w:rPr>
        <w:tab/>
      </w:r>
      <w:r w:rsidRPr="00CE08A5">
        <w:rPr>
          <w:rFonts w:ascii="GHEA Grapalat" w:hAnsi="GHEA Grapalat"/>
          <w:sz w:val="18"/>
          <w:szCs w:val="18"/>
          <w:u w:val="single"/>
          <w:lang w:val="hy-AM"/>
        </w:rPr>
        <w:tab/>
        <w:t xml:space="preserve">     </w:t>
      </w:r>
      <w:r w:rsidRPr="00CE08A5">
        <w:rPr>
          <w:rFonts w:ascii="GHEA Grapalat" w:hAnsi="GHEA Grapalat"/>
          <w:sz w:val="18"/>
          <w:szCs w:val="18"/>
          <w:u w:val="single"/>
          <w:lang w:val="hy-AM"/>
        </w:rPr>
        <w:tab/>
      </w:r>
      <w:r w:rsidRPr="00CE08A5">
        <w:rPr>
          <w:rFonts w:ascii="GHEA Grapalat" w:hAnsi="GHEA Grapalat"/>
          <w:sz w:val="18"/>
          <w:szCs w:val="18"/>
          <w:u w:val="single"/>
          <w:lang w:val="hy-AM"/>
        </w:rPr>
        <w:tab/>
        <w:t xml:space="preserve">           </w:t>
      </w:r>
      <w:r w:rsidRPr="00CE08A5">
        <w:rPr>
          <w:rFonts w:ascii="GHEA Grapalat" w:hAnsi="GHEA Grapalat" w:cs="Arial"/>
          <w:sz w:val="18"/>
          <w:szCs w:val="18"/>
          <w:lang w:val="es-ES"/>
        </w:rPr>
        <w:t>-ն առաջարկում է</w:t>
      </w:r>
      <w:r w:rsidRPr="00CE08A5">
        <w:rPr>
          <w:rFonts w:ascii="GHEA Grapalat" w:hAnsi="GHEA Grapalat" w:cs="Arial"/>
          <w:sz w:val="18"/>
          <w:szCs w:val="18"/>
          <w:lang w:val="hy-AM"/>
        </w:rPr>
        <w:t xml:space="preserve">   </w:t>
      </w:r>
    </w:p>
    <w:p w:rsidR="00886C13" w:rsidRPr="00CE08A5" w:rsidRDefault="00886C13" w:rsidP="00886C13">
      <w:pPr>
        <w:ind w:firstLine="567"/>
        <w:jc w:val="both"/>
        <w:rPr>
          <w:rFonts w:ascii="GHEA Grapalat" w:hAnsi="GHEA Grapalat" w:cs="Arial"/>
          <w:sz w:val="18"/>
          <w:szCs w:val="18"/>
        </w:rPr>
      </w:pPr>
      <w:bookmarkStart w:id="11" w:name="_Hlk23147299"/>
      <w:r w:rsidRPr="00CE08A5">
        <w:rPr>
          <w:rFonts w:ascii="GHEA Grapalat" w:hAnsi="GHEA Grapalat" w:cs="Sylfaen"/>
          <w:sz w:val="18"/>
          <w:szCs w:val="18"/>
          <w:vertAlign w:val="superscript"/>
          <w:lang w:val="hy-AM"/>
        </w:rPr>
        <w:t xml:space="preserve">                                                                                     մասնակցի անվանումը</w:t>
      </w:r>
    </w:p>
    <w:bookmarkEnd w:id="11"/>
    <w:p w:rsidR="00886C13" w:rsidRPr="00CE08A5" w:rsidRDefault="00886C13" w:rsidP="00886C13">
      <w:pPr>
        <w:jc w:val="both"/>
        <w:rPr>
          <w:rFonts w:ascii="GHEA Grapalat" w:hAnsi="GHEA Grapalat"/>
          <w:sz w:val="18"/>
          <w:szCs w:val="18"/>
          <w:lang w:val="hy-AM"/>
        </w:rPr>
      </w:pPr>
      <w:r w:rsidRPr="00CE08A5">
        <w:rPr>
          <w:rFonts w:ascii="GHEA Grapalat" w:hAnsi="GHEA Grapalat" w:cs="Arial"/>
          <w:sz w:val="18"/>
          <w:szCs w:val="18"/>
          <w:lang w:val="es-ES"/>
        </w:rPr>
        <w:t>պայմանագիրը կատարել ներքոհիշյալ ընդհանուր գներով.</w:t>
      </w:r>
    </w:p>
    <w:p w:rsidR="00886C13" w:rsidRPr="00CE08A5" w:rsidRDefault="00886C13" w:rsidP="00886C13">
      <w:pPr>
        <w:jc w:val="center"/>
        <w:rPr>
          <w:rFonts w:ascii="GHEA Grapalat" w:hAnsi="GHEA Grapalat"/>
          <w:sz w:val="18"/>
          <w:szCs w:val="18"/>
          <w:lang w:val="hy-AM"/>
        </w:rPr>
      </w:pPr>
      <w:r w:rsidRPr="00CE08A5">
        <w:rPr>
          <w:rFonts w:ascii="GHEA Grapalat" w:hAnsi="GHEA Grapalat"/>
          <w:sz w:val="18"/>
          <w:szCs w:val="18"/>
          <w:lang w:val="es-ES"/>
        </w:rPr>
        <w:t xml:space="preserve">                                                                                                                                   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86C13" w:rsidRPr="00E3479E" w:rsidTr="00054D43">
        <w:trPr>
          <w:cantSplit/>
          <w:trHeight w:val="916"/>
          <w:jc w:val="center"/>
        </w:trPr>
        <w:tc>
          <w:tcPr>
            <w:tcW w:w="1136" w:type="dxa"/>
            <w:tcBorders>
              <w:top w:val="single" w:sz="4" w:space="0" w:color="auto"/>
              <w:left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Չափա-</w:t>
            </w:r>
          </w:p>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ԱԱՀ**</w:t>
            </w:r>
          </w:p>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Ընդհանուր գինը</w:t>
            </w:r>
          </w:p>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 xml:space="preserve"> /տառերով և թվերով/</w:t>
            </w:r>
          </w:p>
        </w:tc>
      </w:tr>
      <w:tr w:rsidR="00886C13" w:rsidRPr="00CE08A5" w:rsidTr="00054D4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6C13" w:rsidRPr="00CE08A5" w:rsidRDefault="00886C13" w:rsidP="00054D43">
            <w:pPr>
              <w:jc w:val="center"/>
              <w:rPr>
                <w:rFonts w:ascii="GHEA Grapalat" w:hAnsi="GHEA Grapalat"/>
                <w:b/>
                <w:i/>
                <w:sz w:val="18"/>
                <w:szCs w:val="18"/>
                <w:lang w:val="es-ES"/>
              </w:rPr>
            </w:pPr>
            <w:r w:rsidRPr="00CE08A5">
              <w:rPr>
                <w:rFonts w:ascii="GHEA Grapalat" w:hAnsi="GHEA Grapalat"/>
                <w:b/>
                <w:i/>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6C13" w:rsidRPr="00CE08A5" w:rsidRDefault="00886C13" w:rsidP="00054D43">
            <w:pPr>
              <w:jc w:val="center"/>
              <w:rPr>
                <w:rFonts w:ascii="GHEA Grapalat" w:hAnsi="GHEA Grapalat"/>
                <w:b/>
                <w:i/>
                <w:sz w:val="18"/>
                <w:szCs w:val="18"/>
                <w:lang w:val="es-ES"/>
              </w:rPr>
            </w:pPr>
            <w:r w:rsidRPr="00CE08A5">
              <w:rPr>
                <w:rFonts w:ascii="GHEA Grapalat" w:hAnsi="GHEA Grapalat"/>
                <w:b/>
                <w:i/>
                <w:sz w:val="18"/>
                <w:szCs w:val="18"/>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86C13" w:rsidRPr="00CE08A5" w:rsidRDefault="00886C13" w:rsidP="00054D43">
            <w:pPr>
              <w:jc w:val="center"/>
              <w:rPr>
                <w:rFonts w:ascii="GHEA Grapalat" w:hAnsi="GHEA Grapalat"/>
                <w:i/>
                <w:sz w:val="18"/>
                <w:szCs w:val="18"/>
                <w:lang w:val="es-ES"/>
              </w:rPr>
            </w:pPr>
            <w:r w:rsidRPr="00CE08A5">
              <w:rPr>
                <w:rFonts w:ascii="GHEA Grapalat" w:hAnsi="GHEA Grapalat"/>
                <w:b/>
                <w:i/>
                <w:sz w:val="18"/>
                <w:szCs w:val="18"/>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86C13" w:rsidRPr="00CE08A5" w:rsidRDefault="00886C13" w:rsidP="00054D43">
            <w:pPr>
              <w:jc w:val="center"/>
              <w:rPr>
                <w:rFonts w:ascii="GHEA Grapalat" w:hAnsi="GHEA Grapalat"/>
                <w:i/>
                <w:sz w:val="18"/>
                <w:szCs w:val="18"/>
                <w:lang w:val="es-ES"/>
              </w:rPr>
            </w:pPr>
            <w:r w:rsidRPr="00CE08A5">
              <w:rPr>
                <w:rFonts w:ascii="GHEA Grapalat" w:hAnsi="GHEA Grapalat"/>
                <w:i/>
                <w:sz w:val="18"/>
                <w:szCs w:val="18"/>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86C13" w:rsidRPr="00CE08A5" w:rsidRDefault="00886C13" w:rsidP="00054D43">
            <w:pPr>
              <w:jc w:val="center"/>
              <w:rPr>
                <w:rFonts w:ascii="GHEA Grapalat" w:hAnsi="GHEA Grapalat"/>
                <w:i/>
                <w:sz w:val="18"/>
                <w:szCs w:val="18"/>
                <w:lang w:val="es-ES"/>
              </w:rPr>
            </w:pPr>
            <w:r w:rsidRPr="00CE08A5">
              <w:rPr>
                <w:rFonts w:ascii="GHEA Grapalat" w:hAnsi="GHEA Grapalat"/>
                <w:b/>
                <w:i/>
                <w:sz w:val="18"/>
                <w:szCs w:val="18"/>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86C13" w:rsidRPr="00CE08A5" w:rsidRDefault="00886C13" w:rsidP="00054D43">
            <w:pPr>
              <w:jc w:val="center"/>
              <w:rPr>
                <w:rFonts w:ascii="GHEA Grapalat" w:hAnsi="GHEA Grapalat"/>
                <w:i/>
                <w:sz w:val="18"/>
                <w:szCs w:val="18"/>
                <w:lang w:val="es-ES"/>
              </w:rPr>
            </w:pPr>
            <w:r w:rsidRPr="00CE08A5">
              <w:rPr>
                <w:rFonts w:ascii="GHEA Grapalat" w:hAnsi="GHEA Grapalat"/>
                <w:b/>
                <w:i/>
                <w:sz w:val="18"/>
                <w:szCs w:val="18"/>
                <w:lang w:val="es-ES"/>
              </w:rPr>
              <w:t>6=3+4+5</w:t>
            </w:r>
          </w:p>
        </w:tc>
      </w:tr>
      <w:tr w:rsidR="00886C13" w:rsidRPr="00E3479E" w:rsidTr="00054D4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lang w:val="es-ES"/>
              </w:rPr>
            </w:pPr>
            <w:r w:rsidRPr="00CE08A5">
              <w:rPr>
                <w:rFonts w:ascii="GHEA Grapalat" w:hAnsi="GHEA Grapalat"/>
                <w:sz w:val="18"/>
                <w:szCs w:val="18"/>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r>
      <w:tr w:rsidR="00886C13" w:rsidRPr="00E3479E" w:rsidTr="00054D4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lang w:val="es-ES"/>
              </w:rPr>
            </w:pPr>
            <w:r w:rsidRPr="00CE08A5">
              <w:rPr>
                <w:rFonts w:ascii="GHEA Grapalat" w:hAnsi="GHEA Grapalat"/>
                <w:sz w:val="18"/>
                <w:szCs w:val="18"/>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rPr>
                <w:rFonts w:ascii="GHEA Grapalat" w:hAnsi="GHEA Grapalat"/>
                <w:sz w:val="18"/>
                <w:szCs w:val="18"/>
                <w:lang w:val="es-ES"/>
              </w:rPr>
            </w:pPr>
          </w:p>
        </w:tc>
      </w:tr>
      <w:tr w:rsidR="00886C13" w:rsidRPr="00E3479E" w:rsidTr="00054D4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lang w:val="es-ES"/>
              </w:rPr>
            </w:pPr>
            <w:r w:rsidRPr="00CE08A5">
              <w:rPr>
                <w:rFonts w:ascii="GHEA Grapalat" w:hAnsi="GHEA Grapalat"/>
                <w:sz w:val="18"/>
                <w:szCs w:val="18"/>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r>
      <w:tr w:rsidR="00886C13" w:rsidRPr="00CE08A5" w:rsidTr="00054D4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bCs/>
                <w:sz w:val="18"/>
                <w:szCs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lang w:val="es-ES"/>
              </w:rPr>
            </w:pPr>
            <w:r w:rsidRPr="00CE08A5">
              <w:rPr>
                <w:rFonts w:ascii="GHEA Grapalat" w:hAnsi="GHEA Grapalat"/>
                <w:sz w:val="18"/>
                <w:szCs w:val="18"/>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86C13" w:rsidRPr="00CE08A5" w:rsidRDefault="00886C13" w:rsidP="00054D43">
            <w:pPr>
              <w:jc w:val="center"/>
              <w:rPr>
                <w:rFonts w:ascii="GHEA Grapalat" w:hAnsi="GHEA Grapalat"/>
                <w:sz w:val="18"/>
                <w:szCs w:val="18"/>
                <w:lang w:val="es-ES"/>
              </w:rPr>
            </w:pPr>
          </w:p>
        </w:tc>
      </w:tr>
      <w:tr w:rsidR="00886C13" w:rsidRPr="00CE08A5" w:rsidTr="00054D4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jc w:val="center"/>
              <w:rPr>
                <w:rFonts w:ascii="GHEA Grapalat" w:hAnsi="GHEA Grapalat"/>
                <w:b/>
                <w:bCs/>
                <w:sz w:val="18"/>
                <w:szCs w:val="18"/>
                <w:lang w:val="es-ES"/>
              </w:rPr>
            </w:pPr>
            <w:r w:rsidRPr="00CE08A5">
              <w:rPr>
                <w:rFonts w:ascii="GHEA Grapalat" w:hAnsi="GHEA Grapalat"/>
                <w:b/>
                <w:sz w:val="18"/>
                <w:szCs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lang w:val="es-ES"/>
              </w:rPr>
            </w:pPr>
            <w:r w:rsidRPr="00CE08A5">
              <w:rPr>
                <w:rFonts w:ascii="GHEA Grapalat" w:hAnsi="GHEA Grapalat"/>
                <w:sz w:val="18"/>
                <w:szCs w:val="18"/>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86C13" w:rsidRPr="00CE08A5" w:rsidRDefault="00886C13" w:rsidP="00054D43">
            <w:pPr>
              <w:jc w:val="center"/>
              <w:rPr>
                <w:rFonts w:ascii="GHEA Grapalat" w:hAnsi="GHEA Grapalat"/>
                <w:sz w:val="18"/>
                <w:szCs w:val="18"/>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86C13" w:rsidRPr="00CE08A5" w:rsidRDefault="00886C13" w:rsidP="00054D43">
            <w:pPr>
              <w:jc w:val="center"/>
              <w:rPr>
                <w:rFonts w:ascii="GHEA Grapalat" w:hAnsi="GHEA Grapalat"/>
                <w:sz w:val="18"/>
                <w:szCs w:val="18"/>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86C13" w:rsidRPr="00CE08A5" w:rsidRDefault="00886C13" w:rsidP="00054D43">
            <w:pPr>
              <w:jc w:val="center"/>
              <w:rPr>
                <w:rFonts w:ascii="GHEA Grapalat" w:hAnsi="GHEA Grapalat"/>
                <w:sz w:val="18"/>
                <w:szCs w:val="18"/>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86C13" w:rsidRPr="00CE08A5" w:rsidRDefault="00886C13" w:rsidP="00054D43">
            <w:pPr>
              <w:jc w:val="center"/>
              <w:rPr>
                <w:rFonts w:ascii="GHEA Grapalat" w:hAnsi="GHEA Grapalat"/>
                <w:sz w:val="18"/>
                <w:szCs w:val="18"/>
                <w:lang w:val="es-ES"/>
              </w:rPr>
            </w:pPr>
          </w:p>
        </w:tc>
      </w:tr>
    </w:tbl>
    <w:p w:rsidR="00886C13" w:rsidRPr="00CE08A5" w:rsidRDefault="00886C13" w:rsidP="00886C13">
      <w:pPr>
        <w:rPr>
          <w:rFonts w:ascii="GHEA Grapalat" w:hAnsi="GHEA Grapalat"/>
          <w:sz w:val="18"/>
          <w:szCs w:val="18"/>
          <w:lang w:val="es-ES"/>
        </w:rPr>
      </w:pPr>
    </w:p>
    <w:p w:rsidR="00886C13" w:rsidRPr="00CE08A5" w:rsidRDefault="00886C13" w:rsidP="00886C13">
      <w:pPr>
        <w:rPr>
          <w:rFonts w:ascii="GHEA Grapalat" w:hAnsi="GHEA Grapalat"/>
          <w:sz w:val="18"/>
          <w:szCs w:val="18"/>
          <w:lang w:val="es-ES"/>
        </w:rPr>
      </w:pPr>
    </w:p>
    <w:p w:rsidR="00886C13" w:rsidRPr="00CE08A5" w:rsidRDefault="00886C13" w:rsidP="00886C13">
      <w:pPr>
        <w:rPr>
          <w:rFonts w:ascii="GHEA Grapalat" w:hAnsi="GHEA Grapalat"/>
          <w:sz w:val="18"/>
          <w:szCs w:val="18"/>
          <w:lang w:val="hy-AM"/>
        </w:rPr>
      </w:pPr>
    </w:p>
    <w:p w:rsidR="00886C13" w:rsidRPr="00CE08A5" w:rsidRDefault="00886C13" w:rsidP="00886C13">
      <w:pPr>
        <w:ind w:left="720" w:firstLine="720"/>
        <w:jc w:val="both"/>
        <w:rPr>
          <w:rFonts w:ascii="GHEA Grapalat" w:hAnsi="GHEA Grapalat"/>
          <w:sz w:val="18"/>
          <w:szCs w:val="18"/>
          <w:lang w:val="hy-AM"/>
        </w:rPr>
      </w:pPr>
      <w:r w:rsidRPr="00CE08A5">
        <w:rPr>
          <w:rFonts w:ascii="GHEA Grapalat" w:hAnsi="GHEA Grapalat"/>
          <w:sz w:val="18"/>
          <w:szCs w:val="18"/>
        </w:rPr>
        <w:t xml:space="preserve">     </w:t>
      </w:r>
      <w:r w:rsidRPr="00CE08A5">
        <w:rPr>
          <w:rFonts w:ascii="GHEA Grapalat" w:hAnsi="GHEA Grapalat"/>
          <w:sz w:val="18"/>
          <w:szCs w:val="18"/>
          <w:lang w:val="hy-AM"/>
        </w:rPr>
        <w:t xml:space="preserve">___________________________________________ </w:t>
      </w:r>
      <w:r w:rsidRPr="00CE08A5">
        <w:rPr>
          <w:rFonts w:ascii="GHEA Grapalat" w:hAnsi="GHEA Grapalat"/>
          <w:sz w:val="18"/>
          <w:szCs w:val="18"/>
          <w:lang w:val="hy-AM"/>
        </w:rPr>
        <w:tab/>
        <w:t xml:space="preserve">                </w:t>
      </w:r>
      <w:r w:rsidRPr="00CE08A5">
        <w:rPr>
          <w:rFonts w:ascii="GHEA Grapalat" w:hAnsi="GHEA Grapalat"/>
          <w:sz w:val="18"/>
          <w:szCs w:val="18"/>
        </w:rPr>
        <w:t xml:space="preserve">       </w:t>
      </w:r>
      <w:r w:rsidRPr="00CE08A5">
        <w:rPr>
          <w:rFonts w:ascii="GHEA Grapalat" w:hAnsi="GHEA Grapalat"/>
          <w:sz w:val="18"/>
          <w:szCs w:val="18"/>
          <w:lang w:val="hy-AM"/>
        </w:rPr>
        <w:t xml:space="preserve">_____________ </w:t>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մասնակցի անվանումը (ղեկավարի պաշտոնը, անուն ազգանունը)                                                       ստորագրությունը</w:t>
      </w:r>
      <w:r w:rsidRPr="00CE08A5">
        <w:rPr>
          <w:rFonts w:ascii="GHEA Grapalat" w:hAnsi="GHEA Grapalat"/>
          <w:sz w:val="18"/>
          <w:szCs w:val="18"/>
          <w:vertAlign w:val="superscript"/>
          <w:lang w:val="hy-AM"/>
        </w:rPr>
        <w:tab/>
      </w:r>
    </w:p>
    <w:p w:rsidR="00886C13" w:rsidRPr="00CE08A5" w:rsidRDefault="00886C13" w:rsidP="00886C13">
      <w:pPr>
        <w:jc w:val="right"/>
        <w:rPr>
          <w:rFonts w:ascii="GHEA Grapalat" w:hAnsi="GHEA Grapalat"/>
          <w:sz w:val="18"/>
          <w:szCs w:val="18"/>
          <w:lang w:val="hy-AM"/>
        </w:rPr>
      </w:pPr>
      <w:r w:rsidRPr="00CE08A5">
        <w:rPr>
          <w:rFonts w:ascii="GHEA Grapalat" w:hAnsi="GHEA Grapalat"/>
          <w:sz w:val="18"/>
          <w:szCs w:val="18"/>
          <w:lang w:val="hy-AM"/>
        </w:rPr>
        <w:t xml:space="preserve">    </w:t>
      </w:r>
    </w:p>
    <w:p w:rsidR="00886C13" w:rsidRPr="00CE08A5" w:rsidRDefault="00886C13" w:rsidP="00886C13">
      <w:pPr>
        <w:jc w:val="right"/>
        <w:rPr>
          <w:rFonts w:ascii="GHEA Grapalat" w:hAnsi="GHEA Grapalat"/>
          <w:sz w:val="18"/>
          <w:szCs w:val="18"/>
          <w:lang w:val="hy-AM"/>
        </w:rPr>
      </w:pPr>
      <w:r w:rsidRPr="00CE08A5">
        <w:rPr>
          <w:rFonts w:ascii="GHEA Grapalat" w:hAnsi="GHEA Grapalat"/>
          <w:sz w:val="18"/>
          <w:szCs w:val="18"/>
          <w:lang w:val="hy-AM"/>
        </w:rPr>
        <w:t>Կ. Տ.</w:t>
      </w:r>
      <w:r w:rsidRPr="00CE08A5">
        <w:rPr>
          <w:rStyle w:val="af6"/>
          <w:rFonts w:ascii="GHEA Grapalat" w:hAnsi="GHEA Grapalat"/>
          <w:color w:val="FFFFFF"/>
          <w:sz w:val="18"/>
          <w:szCs w:val="18"/>
          <w:lang w:val="hy-AM"/>
        </w:rPr>
        <w:footnoteReference w:id="9"/>
      </w:r>
      <w:r w:rsidRPr="00CE08A5">
        <w:rPr>
          <w:rFonts w:ascii="GHEA Grapalat" w:hAnsi="GHEA Grapalat"/>
          <w:sz w:val="18"/>
          <w:szCs w:val="18"/>
          <w:lang w:val="hy-AM"/>
        </w:rPr>
        <w:tab/>
      </w:r>
      <w:r w:rsidRPr="00CE08A5">
        <w:rPr>
          <w:rFonts w:ascii="GHEA Grapalat" w:hAnsi="GHEA Grapalat"/>
          <w:sz w:val="18"/>
          <w:szCs w:val="18"/>
          <w:lang w:val="hy-AM"/>
        </w:rPr>
        <w:tab/>
        <w:t xml:space="preserve"> </w:t>
      </w:r>
    </w:p>
    <w:p w:rsidR="00886C13" w:rsidRPr="00CE08A5" w:rsidRDefault="00886C13" w:rsidP="00886C13">
      <w:pPr>
        <w:jc w:val="right"/>
        <w:rPr>
          <w:rFonts w:ascii="GHEA Grapalat" w:hAnsi="GHEA Grapalat"/>
          <w:sz w:val="18"/>
          <w:szCs w:val="18"/>
          <w:lang w:val="hy-AM"/>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rPr>
          <w:rFonts w:ascii="GHEA Grapalat" w:hAnsi="GHEA Grapalat" w:cs="Sylfaen"/>
          <w:i/>
          <w:sz w:val="18"/>
          <w:szCs w:val="18"/>
          <w:lang w:val="hy-AM" w:eastAsia="ru-RU"/>
        </w:rPr>
      </w:pPr>
    </w:p>
    <w:p w:rsidR="00886C13" w:rsidRPr="00CE08A5" w:rsidRDefault="00886C13" w:rsidP="00886C13">
      <w:pPr>
        <w:pStyle w:val="31"/>
        <w:spacing w:line="240" w:lineRule="auto"/>
        <w:jc w:val="right"/>
        <w:rPr>
          <w:rFonts w:ascii="GHEA Grapalat" w:hAnsi="GHEA Grapalat"/>
          <w:i/>
          <w:sz w:val="18"/>
          <w:szCs w:val="18"/>
          <w:lang w:val="hy-AM"/>
        </w:rPr>
      </w:pPr>
    </w:p>
    <w:p w:rsidR="00886C13" w:rsidRPr="00CE08A5" w:rsidRDefault="00886C13" w:rsidP="00886C13">
      <w:pPr>
        <w:pStyle w:val="31"/>
        <w:spacing w:line="240" w:lineRule="auto"/>
        <w:jc w:val="right"/>
        <w:rPr>
          <w:rFonts w:ascii="GHEA Grapalat" w:hAnsi="GHEA Grapalat"/>
          <w:i/>
          <w:sz w:val="18"/>
          <w:szCs w:val="18"/>
          <w:lang w:val="hy-AM"/>
        </w:rPr>
      </w:pPr>
    </w:p>
    <w:p w:rsidR="00886C13" w:rsidRPr="00CE08A5" w:rsidRDefault="00886C13" w:rsidP="00886C13">
      <w:pPr>
        <w:pStyle w:val="31"/>
        <w:spacing w:line="240" w:lineRule="auto"/>
        <w:jc w:val="right"/>
        <w:rPr>
          <w:rFonts w:ascii="GHEA Grapalat" w:hAnsi="GHEA Grapalat"/>
          <w:i/>
          <w:sz w:val="18"/>
          <w:szCs w:val="18"/>
          <w:lang w:val="hy-AM"/>
        </w:rPr>
      </w:pPr>
    </w:p>
    <w:p w:rsidR="00886C13" w:rsidRPr="00CE08A5" w:rsidRDefault="00886C13" w:rsidP="00886C13">
      <w:pPr>
        <w:pStyle w:val="31"/>
        <w:spacing w:line="240" w:lineRule="auto"/>
        <w:jc w:val="right"/>
        <w:rPr>
          <w:rFonts w:ascii="GHEA Grapalat" w:hAnsi="GHEA Grapalat"/>
          <w:i/>
          <w:sz w:val="18"/>
          <w:szCs w:val="18"/>
          <w:lang w:val="es-ES" w:eastAsia="ru-RU"/>
        </w:rPr>
      </w:pPr>
    </w:p>
    <w:p w:rsidR="00886C13" w:rsidRPr="00CE08A5" w:rsidDel="000B1088" w:rsidRDefault="00886C13" w:rsidP="00886C13">
      <w:pPr>
        <w:pStyle w:val="31"/>
        <w:spacing w:line="240" w:lineRule="auto"/>
        <w:jc w:val="right"/>
        <w:rPr>
          <w:rFonts w:ascii="GHEA Grapalat" w:hAnsi="GHEA Grapalat"/>
          <w:i/>
          <w:sz w:val="18"/>
          <w:szCs w:val="18"/>
          <w:lang w:val="es-ES" w:eastAsia="ru-RU"/>
        </w:rPr>
      </w:pPr>
      <w:r w:rsidRPr="00CE08A5">
        <w:rPr>
          <w:rFonts w:ascii="GHEA Grapalat" w:hAnsi="GHEA Grapalat"/>
          <w:i/>
          <w:sz w:val="18"/>
          <w:szCs w:val="18"/>
          <w:lang w:val="es-ES" w:eastAsia="ru-RU"/>
        </w:rPr>
        <w:br w:type="page"/>
      </w:r>
    </w:p>
    <w:p w:rsidR="00886C13" w:rsidRPr="00CE08A5" w:rsidRDefault="00886C13" w:rsidP="00886C13">
      <w:pPr>
        <w:pStyle w:val="31"/>
        <w:spacing w:line="240" w:lineRule="auto"/>
        <w:jc w:val="right"/>
        <w:rPr>
          <w:rFonts w:ascii="GHEA Grapalat" w:hAnsi="GHEA Grapalat" w:cs="Arial"/>
          <w:b/>
          <w:sz w:val="18"/>
          <w:szCs w:val="18"/>
          <w:lang w:val="hy-AM"/>
        </w:rPr>
      </w:pPr>
      <w:r w:rsidRPr="00CE08A5">
        <w:rPr>
          <w:rFonts w:ascii="GHEA Grapalat" w:hAnsi="GHEA Grapalat" w:cs="Sylfaen"/>
          <w:b/>
          <w:sz w:val="18"/>
          <w:szCs w:val="18"/>
          <w:lang w:val="hy-AM"/>
        </w:rPr>
        <w:lastRenderedPageBreak/>
        <w:t>Հավելված</w:t>
      </w:r>
      <w:r w:rsidRPr="00CE08A5">
        <w:rPr>
          <w:rFonts w:ascii="GHEA Grapalat" w:hAnsi="GHEA Grapalat" w:cs="Arial"/>
          <w:b/>
          <w:sz w:val="18"/>
          <w:szCs w:val="18"/>
          <w:lang w:val="hy-AM"/>
        </w:rPr>
        <w:t xml:space="preserve"> 4.1</w:t>
      </w:r>
    </w:p>
    <w:p w:rsidR="00886C13" w:rsidRPr="00CE08A5" w:rsidRDefault="00886C13" w:rsidP="00886C13">
      <w:pPr>
        <w:pStyle w:val="31"/>
        <w:spacing w:line="240" w:lineRule="auto"/>
        <w:jc w:val="right"/>
        <w:rPr>
          <w:rFonts w:ascii="GHEA Grapalat" w:hAnsi="GHEA Grapalat" w:cs="Arial"/>
          <w:b/>
          <w:sz w:val="18"/>
          <w:szCs w:val="18"/>
          <w:lang w:val="hy-AM"/>
        </w:rPr>
      </w:pPr>
      <w:r w:rsidRPr="00CE08A5">
        <w:rPr>
          <w:rFonts w:ascii="GHEA Grapalat" w:hAnsi="GHEA Grapalat"/>
          <w:sz w:val="18"/>
          <w:szCs w:val="18"/>
          <w:lang w:val="hy-AM"/>
        </w:rPr>
        <w:t>«</w:t>
      </w:r>
      <w:r w:rsidR="00E3479E">
        <w:rPr>
          <w:rFonts w:ascii="GHEA Grapalat" w:hAnsi="GHEA Grapalat"/>
          <w:b/>
          <w:sz w:val="18"/>
          <w:szCs w:val="18"/>
          <w:lang w:val="hy-AM"/>
        </w:rPr>
        <w:t>ՄՀ- ԳՀԱՊՁԲ-20/2</w:t>
      </w:r>
      <w:r w:rsidRPr="00CE08A5">
        <w:rPr>
          <w:rFonts w:ascii="GHEA Grapalat" w:hAnsi="GHEA Grapalat"/>
          <w:sz w:val="18"/>
          <w:szCs w:val="18"/>
          <w:lang w:val="hy-AM"/>
        </w:rPr>
        <w:t>»</w:t>
      </w:r>
      <w:r w:rsidRPr="00CE08A5">
        <w:rPr>
          <w:rFonts w:ascii="GHEA Grapalat" w:hAnsi="GHEA Grapalat" w:cs="Sylfaen"/>
          <w:b/>
          <w:sz w:val="18"/>
          <w:szCs w:val="18"/>
          <w:lang w:val="es-ES"/>
        </w:rPr>
        <w:t>*</w:t>
      </w:r>
      <w:r w:rsidRPr="00CE08A5">
        <w:rPr>
          <w:rFonts w:ascii="GHEA Grapalat" w:hAnsi="GHEA Grapalat"/>
          <w:b/>
          <w:sz w:val="18"/>
          <w:szCs w:val="18"/>
          <w:lang w:val="hy-AM"/>
        </w:rPr>
        <w:t xml:space="preserve">  </w:t>
      </w:r>
      <w:r w:rsidRPr="00CE08A5">
        <w:rPr>
          <w:rFonts w:ascii="GHEA Grapalat" w:hAnsi="GHEA Grapalat" w:cs="Sylfaen"/>
          <w:b/>
          <w:sz w:val="18"/>
          <w:szCs w:val="18"/>
          <w:lang w:val="hy-AM"/>
        </w:rPr>
        <w:t>ծածկագրով</w:t>
      </w:r>
    </w:p>
    <w:p w:rsidR="00886C13" w:rsidRPr="00CE08A5" w:rsidRDefault="006340CB"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t>գնանշման հարցման ընթացակարգ</w:t>
      </w:r>
      <w:r w:rsidR="00886C13" w:rsidRPr="00CE08A5">
        <w:rPr>
          <w:rFonts w:ascii="GHEA Grapalat" w:hAnsi="GHEA Grapalat" w:cs="Arial"/>
          <w:b/>
          <w:sz w:val="18"/>
          <w:szCs w:val="18"/>
          <w:lang w:val="hy-AM"/>
        </w:rPr>
        <w:t xml:space="preserve">ի </w:t>
      </w:r>
      <w:r w:rsidR="00886C13" w:rsidRPr="00CE08A5">
        <w:rPr>
          <w:rFonts w:ascii="GHEA Grapalat" w:hAnsi="GHEA Grapalat" w:cs="Sylfaen"/>
          <w:b/>
          <w:sz w:val="18"/>
          <w:szCs w:val="18"/>
          <w:lang w:val="hy-AM"/>
        </w:rPr>
        <w:t>հրավերի</w:t>
      </w:r>
    </w:p>
    <w:p w:rsidR="00886C13" w:rsidRPr="00CE08A5" w:rsidRDefault="00886C13" w:rsidP="00886C13">
      <w:pPr>
        <w:pStyle w:val="31"/>
        <w:spacing w:line="240" w:lineRule="auto"/>
        <w:jc w:val="right"/>
        <w:rPr>
          <w:rFonts w:ascii="GHEA Grapalat" w:hAnsi="GHEA Grapalat" w:cs="Sylfaen"/>
          <w:b/>
          <w:sz w:val="18"/>
          <w:szCs w:val="18"/>
          <w:lang w:val="hy-AM"/>
        </w:rPr>
      </w:pPr>
    </w:p>
    <w:p w:rsidR="00886C13" w:rsidRPr="00CE08A5" w:rsidRDefault="00886C13" w:rsidP="00886C13">
      <w:pPr>
        <w:jc w:val="center"/>
        <w:rPr>
          <w:rFonts w:ascii="GHEA Grapalat" w:hAnsi="GHEA Grapalat" w:cs="GHEA Grapalat"/>
          <w:b/>
          <w:sz w:val="18"/>
          <w:szCs w:val="18"/>
          <w:lang w:val="hy-AM"/>
        </w:rPr>
      </w:pPr>
      <w:r w:rsidRPr="00CE08A5">
        <w:rPr>
          <w:rFonts w:ascii="GHEA Grapalat" w:hAnsi="GHEA Grapalat" w:cs="GHEA Grapalat"/>
          <w:b/>
          <w:sz w:val="18"/>
          <w:szCs w:val="18"/>
          <w:lang w:val="hy-AM"/>
        </w:rPr>
        <w:t xml:space="preserve">       ՏՈւԺԱՆՔԻ ՄԱՍԻՆ ՀԱՄԱՁԱՅՆԱԳԻՐ </w:t>
      </w:r>
    </w:p>
    <w:p w:rsidR="00886C13" w:rsidRPr="00CE08A5" w:rsidRDefault="00886C13" w:rsidP="00886C13">
      <w:pPr>
        <w:jc w:val="center"/>
        <w:rPr>
          <w:rFonts w:ascii="GHEA Grapalat" w:hAnsi="GHEA Grapalat" w:cs="GHEA Grapalat"/>
          <w:b/>
          <w:sz w:val="18"/>
          <w:szCs w:val="18"/>
          <w:lang w:val="hy-AM"/>
        </w:rPr>
      </w:pPr>
      <w:r w:rsidRPr="00CE08A5">
        <w:rPr>
          <w:rFonts w:ascii="GHEA Grapalat" w:hAnsi="GHEA Grapalat" w:cs="GHEA Grapalat"/>
          <w:b/>
          <w:sz w:val="18"/>
          <w:szCs w:val="18"/>
          <w:lang w:val="hy-AM"/>
        </w:rPr>
        <w:t xml:space="preserve">         (որակավորման ապահովում)</w:t>
      </w:r>
    </w:p>
    <w:p w:rsidR="00886C13" w:rsidRPr="00CE08A5" w:rsidRDefault="00886C13" w:rsidP="00886C13">
      <w:pPr>
        <w:rPr>
          <w:rFonts w:ascii="GHEA Grapalat" w:hAnsi="GHEA Grapalat" w:cs="GHEA Grapalat"/>
          <w:b/>
          <w:sz w:val="18"/>
          <w:szCs w:val="18"/>
          <w:lang w:val="hy-AM"/>
        </w:rPr>
      </w:pPr>
      <w:r w:rsidRPr="00CE08A5">
        <w:rPr>
          <w:rFonts w:ascii="GHEA Grapalat" w:hAnsi="GHEA Grapalat" w:cs="GHEA Grapalat"/>
          <w:color w:val="FF0000"/>
          <w:sz w:val="18"/>
          <w:szCs w:val="18"/>
          <w:shd w:val="clear" w:color="auto" w:fill="92CDDC"/>
          <w:lang w:val="hy-AM"/>
        </w:rPr>
        <w:t xml:space="preserve">                                                              </w:t>
      </w:r>
    </w:p>
    <w:p w:rsidR="00886C13" w:rsidRPr="00CE08A5" w:rsidRDefault="00886C13" w:rsidP="00886C13">
      <w:pPr>
        <w:rPr>
          <w:rFonts w:ascii="GHEA Grapalat" w:hAnsi="GHEA Grapalat" w:cs="GHEA Grapalat"/>
          <w:sz w:val="18"/>
          <w:szCs w:val="18"/>
          <w:lang w:val="hy-AM"/>
        </w:rPr>
      </w:pPr>
      <w:r w:rsidRPr="00CE08A5">
        <w:rPr>
          <w:rFonts w:ascii="GHEA Grapalat" w:hAnsi="GHEA Grapalat" w:cs="GHEA Grapalat"/>
          <w:sz w:val="18"/>
          <w:szCs w:val="18"/>
          <w:lang w:val="hy-AM"/>
        </w:rPr>
        <w:t xml:space="preserve">     ք. Երևան</w:t>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t xml:space="preserve">            </w:t>
      </w:r>
      <w:r w:rsidRPr="00CE08A5">
        <w:rPr>
          <w:rFonts w:ascii="GHEA Grapalat" w:hAnsi="GHEA Grapalat"/>
          <w:sz w:val="18"/>
          <w:szCs w:val="18"/>
          <w:lang w:val="hy-AM"/>
        </w:rPr>
        <w:t>«</w:t>
      </w:r>
      <w:r w:rsidRPr="00CE08A5">
        <w:rPr>
          <w:rFonts w:ascii="GHEA Grapalat" w:hAnsi="GHEA Grapalat" w:cs="GHEA Grapalat"/>
          <w:sz w:val="18"/>
          <w:szCs w:val="18"/>
          <w:u w:val="single"/>
          <w:lang w:val="hy-AM"/>
        </w:rPr>
        <w:t xml:space="preserve">         </w:t>
      </w:r>
      <w:r w:rsidRPr="00CE08A5">
        <w:rPr>
          <w:rFonts w:ascii="GHEA Grapalat" w:hAnsi="GHEA Grapalat"/>
          <w:sz w:val="18"/>
          <w:szCs w:val="18"/>
          <w:lang w:val="hy-AM"/>
        </w:rPr>
        <w:t>»</w:t>
      </w:r>
      <w:r w:rsidRPr="00CE08A5">
        <w:rPr>
          <w:rFonts w:ascii="GHEA Grapalat" w:hAnsi="GHEA Grapalat" w:cs="GHEA Grapalat"/>
          <w:sz w:val="18"/>
          <w:szCs w:val="18"/>
          <w:u w:val="single"/>
          <w:lang w:val="hy-AM"/>
        </w:rPr>
        <w:t xml:space="preserve"> </w:t>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lang w:val="hy-AM"/>
        </w:rPr>
        <w:t xml:space="preserve"> 20   թ.**</w:t>
      </w:r>
    </w:p>
    <w:p w:rsidR="00886C13" w:rsidRPr="00CE08A5" w:rsidRDefault="00886C13" w:rsidP="00886C13">
      <w:pPr>
        <w:rPr>
          <w:rFonts w:ascii="GHEA Grapalat" w:hAnsi="GHEA Grapalat" w:cs="GHEA Grapalat"/>
          <w:sz w:val="18"/>
          <w:szCs w:val="18"/>
          <w:lang w:val="hy-AM"/>
        </w:rPr>
      </w:pPr>
    </w:p>
    <w:p w:rsidR="00886C13" w:rsidRPr="00CE08A5" w:rsidRDefault="00886C13" w:rsidP="00886C13">
      <w:pPr>
        <w:jc w:val="both"/>
        <w:rPr>
          <w:rFonts w:ascii="GHEA Grapalat" w:hAnsi="GHEA Grapalat" w:cs="GHEA Grapalat"/>
          <w:sz w:val="18"/>
          <w:szCs w:val="18"/>
          <w:u w:val="single"/>
          <w:vertAlign w:val="subscript"/>
          <w:lang w:val="hy-AM"/>
        </w:rPr>
      </w:pPr>
      <w:r w:rsidRPr="00CE08A5">
        <w:rPr>
          <w:rFonts w:ascii="GHEA Grapalat" w:hAnsi="GHEA Grapalat" w:cs="GHEA Grapalat"/>
          <w:sz w:val="18"/>
          <w:szCs w:val="18"/>
          <w:u w:val="single"/>
          <w:vertAlign w:val="subscript"/>
          <w:lang w:val="hy-AM"/>
        </w:rPr>
        <w:tab/>
      </w:r>
      <w:r w:rsidRPr="00CE08A5">
        <w:rPr>
          <w:rFonts w:ascii="GHEA Grapalat" w:hAnsi="GHEA Grapalat" w:cs="GHEA Grapalat"/>
          <w:sz w:val="18"/>
          <w:szCs w:val="18"/>
          <w:u w:val="single"/>
          <w:vertAlign w:val="subscript"/>
          <w:lang w:val="hy-AM"/>
        </w:rPr>
        <w:tab/>
      </w:r>
      <w:r w:rsidRPr="00CE08A5">
        <w:rPr>
          <w:rFonts w:ascii="GHEA Grapalat" w:hAnsi="GHEA Grapalat" w:cs="GHEA Grapalat"/>
          <w:sz w:val="18"/>
          <w:szCs w:val="18"/>
          <w:u w:val="single"/>
          <w:vertAlign w:val="subscript"/>
          <w:lang w:val="hy-AM"/>
        </w:rPr>
        <w:tab/>
      </w:r>
      <w:r w:rsidRPr="00CE08A5">
        <w:rPr>
          <w:rFonts w:ascii="GHEA Grapalat" w:hAnsi="GHEA Grapalat" w:cs="GHEA Grapalat"/>
          <w:sz w:val="18"/>
          <w:szCs w:val="18"/>
          <w:vertAlign w:val="subscript"/>
          <w:lang w:val="hy-AM"/>
        </w:rPr>
        <w:t xml:space="preserve">, </w:t>
      </w:r>
      <w:r w:rsidRPr="00CE08A5">
        <w:rPr>
          <w:rFonts w:ascii="GHEA Grapalat" w:hAnsi="GHEA Grapalat" w:cs="GHEA Grapalat"/>
          <w:sz w:val="18"/>
          <w:szCs w:val="18"/>
          <w:lang w:val="hy-AM"/>
        </w:rPr>
        <w:t xml:space="preserve">ի դեմս Ընկերության տնօրեն </w:t>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p>
    <w:p w:rsidR="00886C13" w:rsidRPr="00CE08A5" w:rsidRDefault="00886C13" w:rsidP="00886C13">
      <w:pPr>
        <w:jc w:val="both"/>
        <w:rPr>
          <w:rFonts w:ascii="GHEA Grapalat" w:hAnsi="GHEA Grapalat" w:cs="GHEA Grapalat"/>
          <w:sz w:val="18"/>
          <w:szCs w:val="18"/>
          <w:lang w:val="hy-AM"/>
        </w:rPr>
      </w:pPr>
      <w:r w:rsidRPr="00CE08A5">
        <w:rPr>
          <w:rFonts w:ascii="GHEA Grapalat" w:hAnsi="GHEA Grapalat"/>
          <w:sz w:val="18"/>
          <w:szCs w:val="18"/>
          <w:vertAlign w:val="superscript"/>
          <w:lang w:val="hy-AM"/>
        </w:rPr>
        <w:t xml:space="preserve">       Ընկերության անվանումը</w:t>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t xml:space="preserve">    </w:t>
      </w:r>
      <w:r w:rsidRPr="00CE08A5">
        <w:rPr>
          <w:rFonts w:ascii="GHEA Grapalat" w:hAnsi="GHEA Grapalat"/>
          <w:sz w:val="18"/>
          <w:szCs w:val="18"/>
          <w:vertAlign w:val="superscript"/>
          <w:lang w:val="hy-AM"/>
        </w:rPr>
        <w:t>Ընկերության տնօրենի անուն ազգանունը, անձնագրային տվյալները</w:t>
      </w:r>
      <w:r w:rsidRPr="00CE08A5">
        <w:rPr>
          <w:rFonts w:ascii="GHEA Grapalat" w:hAnsi="GHEA Grapalat" w:cs="GHEA Grapalat"/>
          <w:sz w:val="18"/>
          <w:szCs w:val="18"/>
          <w:vertAlign w:val="subscript"/>
          <w:lang w:val="hy-AM"/>
        </w:rPr>
        <w:t xml:space="preserve">, </w:t>
      </w:r>
      <w:r w:rsidRPr="00CE08A5">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86C13" w:rsidRPr="00CE08A5" w:rsidRDefault="00886C13" w:rsidP="00886C13">
      <w:pPr>
        <w:ind w:firstLine="708"/>
        <w:jc w:val="both"/>
        <w:rPr>
          <w:rFonts w:ascii="GHEA Grapalat" w:hAnsi="GHEA Grapalat" w:cs="GHEA Grapalat"/>
          <w:sz w:val="18"/>
          <w:szCs w:val="18"/>
          <w:lang w:val="hy-AM"/>
        </w:rPr>
      </w:pPr>
    </w:p>
    <w:p w:rsidR="00886C13" w:rsidRPr="00CE08A5" w:rsidRDefault="00886C13" w:rsidP="00886C13">
      <w:pPr>
        <w:numPr>
          <w:ilvl w:val="0"/>
          <w:numId w:val="6"/>
        </w:numPr>
        <w:jc w:val="center"/>
        <w:rPr>
          <w:rFonts w:ascii="GHEA Grapalat" w:hAnsi="GHEA Grapalat" w:cs="GHEA Grapalat"/>
          <w:b/>
          <w:bCs/>
          <w:sz w:val="18"/>
          <w:szCs w:val="18"/>
          <w:lang w:val="pt-BR"/>
        </w:rPr>
      </w:pPr>
      <w:r w:rsidRPr="00CE08A5">
        <w:rPr>
          <w:rFonts w:ascii="GHEA Grapalat" w:hAnsi="GHEA Grapalat" w:cs="GHEA Grapalat"/>
          <w:b/>
          <w:sz w:val="18"/>
          <w:szCs w:val="18"/>
          <w:lang w:val="hy-AM"/>
        </w:rPr>
        <w:t xml:space="preserve"> Հ</w:t>
      </w:r>
      <w:r w:rsidRPr="00CE08A5">
        <w:rPr>
          <w:rFonts w:ascii="GHEA Grapalat" w:hAnsi="GHEA Grapalat" w:cs="GHEA Grapalat"/>
          <w:b/>
          <w:sz w:val="18"/>
          <w:szCs w:val="18"/>
        </w:rPr>
        <w:t>ամաձայնության առարկան</w:t>
      </w:r>
    </w:p>
    <w:p w:rsidR="00886C13" w:rsidRPr="00CE08A5" w:rsidRDefault="00886C13" w:rsidP="00886C13">
      <w:pPr>
        <w:jc w:val="both"/>
        <w:rPr>
          <w:rFonts w:ascii="GHEA Grapalat" w:hAnsi="GHEA Grapalat" w:cs="GHEA Grapalat"/>
          <w:b/>
          <w:bCs/>
          <w:sz w:val="18"/>
          <w:szCs w:val="18"/>
          <w:lang w:val="pt-BR"/>
        </w:rPr>
      </w:pPr>
      <w:r w:rsidRPr="00CE08A5">
        <w:rPr>
          <w:rFonts w:ascii="GHEA Grapalat" w:hAnsi="GHEA Grapalat" w:cs="GHEA Grapalat"/>
          <w:sz w:val="18"/>
          <w:szCs w:val="18"/>
          <w:lang w:val="pt-BR"/>
        </w:rPr>
        <w:tab/>
      </w:r>
      <w:r w:rsidRPr="00CE08A5">
        <w:rPr>
          <w:rFonts w:ascii="GHEA Grapalat" w:hAnsi="GHEA Grapalat" w:cs="GHEA Grapalat"/>
          <w:sz w:val="18"/>
          <w:szCs w:val="18"/>
          <w:lang w:val="pt-BR"/>
        </w:rPr>
        <w:tab/>
        <w:t xml:space="preserve">                               </w:t>
      </w:r>
    </w:p>
    <w:p w:rsidR="00886C13" w:rsidRPr="00CE08A5" w:rsidRDefault="00886C13" w:rsidP="00886C13">
      <w:pPr>
        <w:numPr>
          <w:ilvl w:val="1"/>
          <w:numId w:val="7"/>
        </w:numPr>
        <w:ind w:left="0" w:firstLine="426"/>
        <w:jc w:val="both"/>
        <w:rPr>
          <w:rFonts w:ascii="GHEA Grapalat" w:hAnsi="GHEA Grapalat" w:cs="GHEA Grapalat"/>
          <w:sz w:val="18"/>
          <w:szCs w:val="18"/>
          <w:lang w:val="pt-BR"/>
        </w:rPr>
      </w:pPr>
      <w:r w:rsidRPr="00CE08A5">
        <w:rPr>
          <w:rFonts w:ascii="GHEA Grapalat" w:hAnsi="GHEA Grapalat" w:cs="GHEA Grapalat"/>
          <w:sz w:val="18"/>
          <w:szCs w:val="18"/>
          <w:lang w:val="pt-BR"/>
        </w:rPr>
        <w:t xml:space="preserve">Ընկերությունը մասնակցում է </w:t>
      </w:r>
      <w:r w:rsidR="00E3479E">
        <w:rPr>
          <w:rFonts w:ascii="GHEA Grapalat" w:hAnsi="GHEA Grapalat" w:cs="GHEA Grapalat"/>
          <w:sz w:val="18"/>
          <w:szCs w:val="18"/>
          <w:lang w:val="pt-BR"/>
        </w:rPr>
        <w:t>ՀՀ Շիրակի մարզի Մեղրաշենի համայնքապետարան</w:t>
      </w:r>
      <w:r w:rsidRPr="00CE08A5">
        <w:rPr>
          <w:rFonts w:ascii="GHEA Grapalat" w:hAnsi="GHEA Grapalat" w:cs="GHEA Grapalat"/>
          <w:sz w:val="18"/>
          <w:szCs w:val="18"/>
          <w:lang w:val="pt-BR"/>
        </w:rPr>
        <w:t xml:space="preserve">*  (այսուհետ` Պատվիրատու) կողմից կազմակերպված` </w:t>
      </w:r>
      <w:r w:rsidRPr="00CE08A5">
        <w:rPr>
          <w:rFonts w:ascii="GHEA Grapalat" w:hAnsi="GHEA Grapalat" w:cs="GHEA Grapalat"/>
          <w:sz w:val="18"/>
          <w:szCs w:val="18"/>
          <w:u w:val="single"/>
          <w:lang w:val="pt-BR"/>
        </w:rPr>
        <w:t xml:space="preserve"> </w:t>
      </w:r>
      <w:r w:rsidR="00E3479E">
        <w:rPr>
          <w:rFonts w:ascii="GHEA Grapalat" w:hAnsi="GHEA Grapalat" w:cs="GHEA Grapalat"/>
          <w:sz w:val="18"/>
          <w:szCs w:val="18"/>
          <w:u w:val="single"/>
          <w:lang w:val="pt-BR"/>
        </w:rPr>
        <w:t>ՄՀ- ԳՀԱՊՁԲ-20/2</w:t>
      </w:r>
      <w:r w:rsidRPr="00CE08A5">
        <w:rPr>
          <w:rFonts w:ascii="GHEA Grapalat" w:hAnsi="GHEA Grapalat" w:cs="GHEA Grapalat"/>
          <w:sz w:val="18"/>
          <w:szCs w:val="18"/>
          <w:lang w:val="pt-BR"/>
        </w:rPr>
        <w:t>* ծածկագրով գնման ընթացակարգին:</w:t>
      </w:r>
    </w:p>
    <w:p w:rsidR="00886C13" w:rsidRPr="00CE08A5" w:rsidRDefault="00886C13" w:rsidP="00886C13">
      <w:pPr>
        <w:ind w:firstLine="360"/>
        <w:jc w:val="both"/>
        <w:rPr>
          <w:rFonts w:ascii="GHEA Grapalat" w:hAnsi="GHEA Grapalat" w:cs="GHEA Grapalat"/>
          <w:color w:val="5B9BD5"/>
          <w:sz w:val="18"/>
          <w:szCs w:val="18"/>
          <w:lang w:val="hy-AM"/>
        </w:rPr>
      </w:pPr>
      <w:r w:rsidRPr="00CE08A5">
        <w:rPr>
          <w:rFonts w:ascii="GHEA Grapalat" w:hAnsi="GHEA Grapalat" w:cs="GHEA Grapalat"/>
          <w:sz w:val="18"/>
          <w:szCs w:val="18"/>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86C13" w:rsidRPr="00CE08A5" w:rsidRDefault="00886C13" w:rsidP="00886C13">
      <w:pPr>
        <w:ind w:firstLine="360"/>
        <w:jc w:val="both"/>
        <w:rPr>
          <w:rFonts w:ascii="GHEA Grapalat" w:hAnsi="GHEA Grapalat" w:cs="GHEA Grapalat"/>
          <w:color w:val="000000"/>
          <w:sz w:val="18"/>
          <w:szCs w:val="18"/>
          <w:lang w:val="pt-BR"/>
        </w:rPr>
      </w:pPr>
      <w:r w:rsidRPr="00CE08A5">
        <w:rPr>
          <w:rFonts w:ascii="GHEA Grapalat" w:hAnsi="GHEA Grapalat" w:cs="GHEA Grapalat"/>
          <w:color w:val="000000"/>
          <w:sz w:val="18"/>
          <w:szCs w:val="18"/>
          <w:lang w:val="pt-BR"/>
        </w:rPr>
        <w:t>1.3 Ընկերությունը</w:t>
      </w:r>
      <w:r w:rsidRPr="00CE08A5">
        <w:rPr>
          <w:rFonts w:ascii="GHEA Grapalat" w:hAnsi="GHEA Grapalat" w:cs="GHEA Grapalat"/>
          <w:color w:val="000000"/>
          <w:sz w:val="18"/>
          <w:szCs w:val="18"/>
          <w:lang w:val="hy-AM"/>
        </w:rPr>
        <w:t xml:space="preserve"> սույն </w:t>
      </w:r>
      <w:r w:rsidRPr="00CE08A5">
        <w:rPr>
          <w:rFonts w:ascii="GHEA Grapalat" w:hAnsi="GHEA Grapalat" w:cs="GHEA Grapalat"/>
          <w:color w:val="000000"/>
          <w:sz w:val="18"/>
          <w:szCs w:val="18"/>
          <w:lang w:val="pt-BR"/>
        </w:rPr>
        <w:t>տուժանքի համաձայնագ</w:t>
      </w:r>
      <w:r w:rsidRPr="00CE08A5">
        <w:rPr>
          <w:rFonts w:ascii="GHEA Grapalat" w:hAnsi="GHEA Grapalat" w:cs="GHEA Grapalat"/>
          <w:color w:val="000000"/>
          <w:sz w:val="18"/>
          <w:szCs w:val="18"/>
          <w:lang w:val="hy-AM"/>
        </w:rPr>
        <w:t>ր</w:t>
      </w:r>
      <w:r w:rsidRPr="00CE08A5">
        <w:rPr>
          <w:rFonts w:ascii="GHEA Grapalat" w:hAnsi="GHEA Grapalat" w:cs="GHEA Grapalat"/>
          <w:color w:val="000000"/>
          <w:sz w:val="18"/>
          <w:szCs w:val="18"/>
          <w:lang w:val="pt-BR"/>
        </w:rPr>
        <w:t>ի</w:t>
      </w:r>
      <w:r w:rsidRPr="00CE08A5">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86C13" w:rsidRPr="00CE08A5" w:rsidRDefault="00886C13" w:rsidP="00886C13">
      <w:pPr>
        <w:ind w:firstLine="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86C13" w:rsidRPr="00CE08A5" w:rsidRDefault="00886C13" w:rsidP="00886C13">
      <w:pPr>
        <w:ind w:firstLine="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բ) Պահանջագիրը հիմք է հանդիսանում Վճարող Բանկի համար` Պահանջագրով նշված ամբողջ գումարը </w:t>
      </w:r>
      <w:r w:rsidRPr="00CE08A5">
        <w:rPr>
          <w:rFonts w:ascii="GHEA Grapalat" w:hAnsi="GHEA Grapalat" w:cs="GHEA Grapalat"/>
          <w:color w:val="000000"/>
          <w:sz w:val="18"/>
          <w:szCs w:val="18"/>
          <w:lang w:val="pt-BR"/>
        </w:rPr>
        <w:t>Ընկերության</w:t>
      </w:r>
      <w:r w:rsidRPr="00CE08A5">
        <w:rPr>
          <w:rFonts w:ascii="GHEA Grapalat" w:hAnsi="GHEA Grapalat" w:cs="GHEA Grapalat"/>
          <w:color w:val="000000"/>
          <w:sz w:val="18"/>
          <w:szCs w:val="18"/>
          <w:lang w:val="hy-AM"/>
        </w:rPr>
        <w:t xml:space="preserve"> հաշվից  գանձելու համար՝ առանց լրացուցիչ ակցեպտավորման: </w:t>
      </w:r>
    </w:p>
    <w:p w:rsidR="00886C13" w:rsidRPr="00CE08A5" w:rsidRDefault="00886C13" w:rsidP="00886C13">
      <w:pPr>
        <w:ind w:firstLine="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գ)  </w:t>
      </w:r>
      <w:r w:rsidRPr="00CE08A5">
        <w:rPr>
          <w:rFonts w:ascii="GHEA Grapalat" w:hAnsi="GHEA Grapalat" w:cs="GHEA Grapalat"/>
          <w:color w:val="000000"/>
          <w:sz w:val="18"/>
          <w:szCs w:val="18"/>
          <w:lang w:val="pt-BR"/>
        </w:rPr>
        <w:t>Ընկերությունը</w:t>
      </w:r>
      <w:r w:rsidRPr="00CE08A5">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86C13" w:rsidRPr="00CE08A5" w:rsidRDefault="00886C13" w:rsidP="00886C13">
      <w:pPr>
        <w:ind w:left="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դ) </w:t>
      </w:r>
      <w:r w:rsidRPr="00CE08A5">
        <w:rPr>
          <w:rFonts w:ascii="GHEA Grapalat" w:hAnsi="GHEA Grapalat" w:cs="GHEA Grapalat"/>
          <w:color w:val="000000"/>
          <w:sz w:val="18"/>
          <w:szCs w:val="18"/>
          <w:lang w:val="pt-BR"/>
        </w:rPr>
        <w:t>Ընկերությունը</w:t>
      </w:r>
      <w:r w:rsidRPr="00CE08A5">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86C13" w:rsidRPr="00CE08A5" w:rsidRDefault="00886C13" w:rsidP="00886C13">
      <w:pPr>
        <w:ind w:firstLine="426"/>
        <w:jc w:val="both"/>
        <w:rPr>
          <w:rFonts w:ascii="GHEA Grapalat" w:hAnsi="GHEA Grapalat" w:cs="GHEA Grapalat"/>
          <w:sz w:val="18"/>
          <w:szCs w:val="18"/>
          <w:lang w:val="hy-AM"/>
        </w:rPr>
      </w:pPr>
      <w:r w:rsidRPr="00CE08A5">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86C13" w:rsidRPr="00CE08A5" w:rsidRDefault="00886C13" w:rsidP="00886C13">
      <w:pPr>
        <w:ind w:firstLine="426"/>
        <w:jc w:val="both"/>
        <w:rPr>
          <w:rFonts w:ascii="GHEA Grapalat" w:hAnsi="GHEA Grapalat" w:cs="GHEA Grapalat"/>
          <w:sz w:val="18"/>
          <w:szCs w:val="18"/>
          <w:lang w:val="pt-BR"/>
        </w:rPr>
      </w:pPr>
      <w:r w:rsidRPr="00CE08A5">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CE08A5">
        <w:rPr>
          <w:rFonts w:ascii="GHEA Grapalat" w:hAnsi="GHEA Grapalat" w:cs="GHEA Grapalat"/>
          <w:sz w:val="18"/>
          <w:szCs w:val="18"/>
          <w:lang w:val="hy-AM"/>
        </w:rPr>
        <w:t xml:space="preserve">Պահանջագիրը բնօրինակներով </w:t>
      </w:r>
      <w:r w:rsidRPr="00CE08A5">
        <w:rPr>
          <w:rFonts w:ascii="GHEA Grapalat" w:hAnsi="GHEA Grapalat" w:cs="GHEA Grapalat"/>
          <w:sz w:val="18"/>
          <w:szCs w:val="18"/>
          <w:lang w:val="pt-BR"/>
        </w:rPr>
        <w:t xml:space="preserve">ներկայացնում է </w:t>
      </w:r>
      <w:r w:rsidRPr="00CE08A5">
        <w:rPr>
          <w:rFonts w:ascii="GHEA Grapalat" w:hAnsi="GHEA Grapalat" w:cs="GHEA Grapalat"/>
          <w:sz w:val="18"/>
          <w:szCs w:val="18"/>
          <w:lang w:val="hy-AM"/>
        </w:rPr>
        <w:t>Վճարող Բանկին</w:t>
      </w:r>
      <w:r w:rsidRPr="00CE08A5">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CE08A5">
        <w:rPr>
          <w:rFonts w:ascii="GHEA Grapalat" w:hAnsi="GHEA Grapalat" w:cs="GHEA Grapalat"/>
          <w:sz w:val="18"/>
          <w:szCs w:val="18"/>
          <w:lang w:val="hy-AM"/>
        </w:rPr>
        <w:t>Պահանջագիրը</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էլեկտրոնային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թվային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ստորագրությամբ</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հաստատված</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լինելու</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դեպքում</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դրանք</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Վճարող</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Բանկին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են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ներկայացվում</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էլեկտրոնային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կրիչներով</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ինչպես</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նաև</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դրանցից</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արտատպված</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թղթային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տարբերակներով</w:t>
      </w:r>
      <w:r w:rsidRPr="00CE08A5">
        <w:rPr>
          <w:rFonts w:ascii="GHEA Grapalat" w:hAnsi="GHEA Grapalat" w:cs="GHEA Grapalat"/>
          <w:sz w:val="18"/>
          <w:szCs w:val="18"/>
          <w:lang w:val="pt-BR"/>
        </w:rPr>
        <w:t>:</w:t>
      </w:r>
    </w:p>
    <w:p w:rsidR="00886C13" w:rsidRPr="00CE08A5" w:rsidRDefault="00886C13" w:rsidP="00886C13">
      <w:pPr>
        <w:numPr>
          <w:ilvl w:val="1"/>
          <w:numId w:val="25"/>
        </w:numPr>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Պատվիրատուն Վճարող բանկին կարող է ներկայացնել այլ լրացուցիչ փաստաթղթեր:</w:t>
      </w:r>
    </w:p>
    <w:p w:rsidR="00886C13" w:rsidRPr="00CE08A5" w:rsidRDefault="00886C13" w:rsidP="00886C13">
      <w:pPr>
        <w:ind w:firstLine="426"/>
        <w:jc w:val="both"/>
        <w:rPr>
          <w:rFonts w:ascii="GHEA Grapalat" w:hAnsi="GHEA Grapalat" w:cs="GHEA Grapalat"/>
          <w:sz w:val="18"/>
          <w:szCs w:val="18"/>
          <w:lang w:val="pt-BR"/>
        </w:rPr>
      </w:pPr>
      <w:r w:rsidRPr="00CE08A5">
        <w:rPr>
          <w:rFonts w:ascii="GHEA Grapalat" w:hAnsi="GHEA Grapalat" w:cs="GHEA Grapalat"/>
          <w:sz w:val="18"/>
          <w:szCs w:val="18"/>
          <w:lang w:val="hy-AM"/>
        </w:rPr>
        <w:t>1.6 Վճարող Բանկի կողմից Պ</w:t>
      </w:r>
      <w:r w:rsidRPr="00CE08A5">
        <w:rPr>
          <w:rFonts w:ascii="GHEA Grapalat" w:hAnsi="GHEA Grapalat" w:cs="GHEA Grapalat"/>
          <w:sz w:val="18"/>
          <w:szCs w:val="18"/>
          <w:lang w:val="pt-BR"/>
        </w:rPr>
        <w:t xml:space="preserve">ահանջագրում նշված գումարի վճարման հետևանքով </w:t>
      </w:r>
      <w:r w:rsidRPr="00CE08A5">
        <w:rPr>
          <w:rFonts w:ascii="GHEA Grapalat" w:hAnsi="GHEA Grapalat" w:cs="GHEA Grapalat"/>
          <w:sz w:val="18"/>
          <w:szCs w:val="18"/>
          <w:lang w:val="hy-AM"/>
        </w:rPr>
        <w:t xml:space="preserve">Ընկերության </w:t>
      </w:r>
      <w:r w:rsidRPr="00CE08A5">
        <w:rPr>
          <w:rFonts w:ascii="GHEA Grapalat" w:hAnsi="GHEA Grapalat" w:cs="GHEA Grapalat"/>
          <w:sz w:val="18"/>
          <w:szCs w:val="18"/>
          <w:lang w:val="pt-BR"/>
        </w:rPr>
        <w:t xml:space="preserve">առաջացած ռիսկերի (Ընկերության կրած վնասների) </w:t>
      </w:r>
      <w:r w:rsidRPr="00CE08A5">
        <w:rPr>
          <w:rFonts w:ascii="GHEA Grapalat" w:hAnsi="GHEA Grapalat" w:cs="GHEA Grapalat"/>
          <w:sz w:val="18"/>
          <w:szCs w:val="18"/>
          <w:lang w:val="hy-AM"/>
        </w:rPr>
        <w:t xml:space="preserve">և բացասական հետևանքների </w:t>
      </w:r>
      <w:r w:rsidRPr="00CE08A5">
        <w:rPr>
          <w:rFonts w:ascii="GHEA Grapalat" w:hAnsi="GHEA Grapalat" w:cs="GHEA Grapalat"/>
          <w:sz w:val="18"/>
          <w:szCs w:val="18"/>
          <w:lang w:val="pt-BR"/>
        </w:rPr>
        <w:t>համար Բանկը</w:t>
      </w:r>
      <w:r w:rsidRPr="00CE08A5">
        <w:rPr>
          <w:rFonts w:ascii="GHEA Grapalat" w:hAnsi="GHEA Grapalat" w:cs="GHEA Grapalat"/>
          <w:sz w:val="18"/>
          <w:szCs w:val="18"/>
          <w:lang w:val="hy-AM"/>
        </w:rPr>
        <w:t xml:space="preserve"> որևէ</w:t>
      </w:r>
      <w:r w:rsidRPr="00CE08A5">
        <w:rPr>
          <w:rFonts w:ascii="GHEA Grapalat" w:hAnsi="GHEA Grapalat" w:cs="GHEA Grapalat"/>
          <w:sz w:val="18"/>
          <w:szCs w:val="18"/>
          <w:lang w:val="pt-BR"/>
        </w:rPr>
        <w:t xml:space="preserve"> պատասխանատվություն չի կրում</w:t>
      </w:r>
      <w:r w:rsidRPr="00CE08A5">
        <w:rPr>
          <w:rFonts w:ascii="GHEA Grapalat" w:hAnsi="GHEA Grapalat" w:cs="GHEA Grapalat"/>
          <w:sz w:val="18"/>
          <w:szCs w:val="18"/>
          <w:lang w:val="hy-AM"/>
        </w:rPr>
        <w:t>:</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86C13" w:rsidRPr="00CE08A5" w:rsidRDefault="00886C13" w:rsidP="00886C13">
      <w:pPr>
        <w:ind w:firstLine="426"/>
        <w:jc w:val="both"/>
        <w:rPr>
          <w:rFonts w:ascii="GHEA Grapalat" w:hAnsi="GHEA Grapalat" w:cs="GHEA Grapalat"/>
          <w:sz w:val="18"/>
          <w:szCs w:val="18"/>
          <w:lang w:val="pt-BR"/>
        </w:rPr>
      </w:pPr>
      <w:r w:rsidRPr="00CE08A5">
        <w:rPr>
          <w:rFonts w:ascii="GHEA Grapalat" w:hAnsi="GHEA Grapalat" w:cs="GHEA Grapalat"/>
          <w:sz w:val="18"/>
          <w:szCs w:val="18"/>
          <w:lang w:val="pt-BR"/>
        </w:rPr>
        <w:t xml:space="preserve">1.7 </w:t>
      </w:r>
      <w:r w:rsidRPr="00CE08A5">
        <w:rPr>
          <w:rFonts w:ascii="GHEA Grapalat" w:hAnsi="GHEA Grapalat" w:cs="GHEA Grapalat"/>
          <w:sz w:val="18"/>
          <w:szCs w:val="18"/>
          <w:lang w:val="hy-AM"/>
        </w:rPr>
        <w:t>Այն դեպքում</w:t>
      </w:r>
      <w:r w:rsidRPr="00CE08A5">
        <w:rPr>
          <w:rFonts w:ascii="GHEA Grapalat" w:hAnsi="GHEA Grapalat" w:cs="GHEA Grapalat"/>
          <w:sz w:val="18"/>
          <w:szCs w:val="18"/>
          <w:lang w:val="pt-BR"/>
        </w:rPr>
        <w:t>,</w:t>
      </w:r>
      <w:r w:rsidRPr="00CE08A5">
        <w:rPr>
          <w:rFonts w:ascii="GHEA Grapalat" w:hAnsi="GHEA Grapalat" w:cs="GHEA Grapalat"/>
          <w:sz w:val="18"/>
          <w:szCs w:val="18"/>
          <w:lang w:val="hy-AM"/>
        </w:rPr>
        <w:t xml:space="preserve"> երբ Ընկերության հաշվի միջոցները չեն բավարարում</w:t>
      </w:r>
      <w:r w:rsidRPr="00CE08A5">
        <w:rPr>
          <w:rFonts w:ascii="GHEA Grapalat" w:hAnsi="GHEA Grapalat" w:cs="GHEA Grapalat"/>
          <w:sz w:val="18"/>
          <w:szCs w:val="18"/>
        </w:rPr>
        <w:t>՝</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Վճարող</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բանկը</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վճարման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պահանջագիրը</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ստանալուց</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հետո՝</w:t>
      </w:r>
      <w:r w:rsidRPr="00CE08A5">
        <w:rPr>
          <w:rFonts w:ascii="GHEA Grapalat" w:hAnsi="GHEA Grapalat" w:cs="GHEA Grapalat"/>
          <w:sz w:val="18"/>
          <w:szCs w:val="18"/>
          <w:lang w:val="pt-BR"/>
        </w:rPr>
        <w:t xml:space="preserve"> 2 (</w:t>
      </w:r>
      <w:r w:rsidRPr="00CE08A5">
        <w:rPr>
          <w:rFonts w:ascii="GHEA Grapalat" w:hAnsi="GHEA Grapalat" w:cs="GHEA Grapalat"/>
          <w:sz w:val="18"/>
          <w:szCs w:val="18"/>
        </w:rPr>
        <w:t>երկու</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աշխատանքային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օրվա</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ընթացքում</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պետք</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է</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տեղեկացնի</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Պատվիրատուին՝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գրավոր</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ձևով</w:t>
      </w:r>
      <w:r w:rsidRPr="00CE08A5">
        <w:rPr>
          <w:rFonts w:ascii="GHEA Grapalat" w:hAnsi="GHEA Grapalat" w:cs="GHEA Grapalat"/>
          <w:sz w:val="18"/>
          <w:szCs w:val="18"/>
          <w:lang w:val="pt-BR"/>
        </w:rPr>
        <w:t>:</w:t>
      </w:r>
    </w:p>
    <w:p w:rsidR="00886C13" w:rsidRPr="00CE08A5" w:rsidRDefault="00886C13" w:rsidP="00886C13">
      <w:pPr>
        <w:ind w:firstLine="360"/>
        <w:jc w:val="both"/>
        <w:rPr>
          <w:rFonts w:ascii="GHEA Grapalat" w:hAnsi="GHEA Grapalat" w:cs="GHEA Grapalat"/>
          <w:sz w:val="18"/>
          <w:szCs w:val="18"/>
          <w:lang w:val="pt-BR"/>
        </w:rPr>
      </w:pPr>
      <w:r w:rsidRPr="00CE08A5">
        <w:rPr>
          <w:rFonts w:ascii="GHEA Grapalat" w:hAnsi="GHEA Grapalat" w:cs="GHEA Grapalat"/>
          <w:sz w:val="18"/>
          <w:szCs w:val="18"/>
          <w:lang w:val="pt-BR"/>
        </w:rPr>
        <w:t xml:space="preserve">1.8 Սույն համաձայնագիրը և կից </w:t>
      </w:r>
      <w:r w:rsidRPr="00CE08A5">
        <w:rPr>
          <w:rFonts w:ascii="GHEA Grapalat" w:hAnsi="GHEA Grapalat" w:cs="GHEA Grapalat"/>
          <w:sz w:val="18"/>
          <w:szCs w:val="18"/>
          <w:lang w:val="hy-AM"/>
        </w:rPr>
        <w:t>Պ</w:t>
      </w:r>
      <w:r w:rsidRPr="00CE08A5">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86C13" w:rsidRPr="00CE08A5" w:rsidRDefault="00886C13" w:rsidP="00886C13">
      <w:pPr>
        <w:jc w:val="both"/>
        <w:rPr>
          <w:rFonts w:ascii="GHEA Grapalat" w:hAnsi="GHEA Grapalat" w:cs="GHEA Grapalat"/>
          <w:sz w:val="18"/>
          <w:szCs w:val="18"/>
          <w:lang w:val="hy-AM"/>
        </w:rPr>
      </w:pPr>
    </w:p>
    <w:p w:rsidR="00886C13" w:rsidRPr="00CE08A5" w:rsidRDefault="00886C13" w:rsidP="00886C13">
      <w:pPr>
        <w:numPr>
          <w:ilvl w:val="0"/>
          <w:numId w:val="6"/>
        </w:numPr>
        <w:jc w:val="center"/>
        <w:rPr>
          <w:rFonts w:ascii="GHEA Grapalat" w:hAnsi="GHEA Grapalat" w:cs="GHEA Grapalat"/>
          <w:b/>
          <w:bCs/>
          <w:sz w:val="18"/>
          <w:szCs w:val="18"/>
        </w:rPr>
      </w:pPr>
      <w:r w:rsidRPr="00CE08A5">
        <w:rPr>
          <w:rFonts w:ascii="GHEA Grapalat" w:hAnsi="GHEA Grapalat" w:cs="GHEA Grapalat"/>
          <w:b/>
          <w:bCs/>
          <w:sz w:val="18"/>
          <w:szCs w:val="18"/>
        </w:rPr>
        <w:t>Այլ պայմաններ</w:t>
      </w:r>
    </w:p>
    <w:p w:rsidR="00886C13" w:rsidRPr="00CE08A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rPr>
        <w:t>2.1 Սույն համաձայնագիրը</w:t>
      </w:r>
      <w:r w:rsidRPr="00CE08A5">
        <w:rPr>
          <w:rFonts w:ascii="GHEA Grapalat" w:hAnsi="GHEA Grapalat" w:cs="GHEA Grapalat"/>
          <w:sz w:val="18"/>
          <w:szCs w:val="18"/>
          <w:lang w:val="hy-AM"/>
        </w:rPr>
        <w:t xml:space="preserve"> և Պահանջագիրը անհետկանչելի են,</w:t>
      </w:r>
      <w:r w:rsidRPr="00CE08A5">
        <w:rPr>
          <w:rFonts w:ascii="GHEA Grapalat" w:hAnsi="GHEA Grapalat" w:cs="GHEA Grapalat"/>
          <w:sz w:val="18"/>
          <w:szCs w:val="18"/>
        </w:rPr>
        <w:t xml:space="preserve"> ուժի մեջ </w:t>
      </w:r>
      <w:r w:rsidRPr="00CE08A5">
        <w:rPr>
          <w:rFonts w:ascii="GHEA Grapalat" w:hAnsi="GHEA Grapalat" w:cs="GHEA Grapalat"/>
          <w:sz w:val="18"/>
          <w:szCs w:val="18"/>
          <w:lang w:val="hy-AM"/>
        </w:rPr>
        <w:t>են</w:t>
      </w:r>
      <w:r w:rsidRPr="00CE08A5">
        <w:rPr>
          <w:rFonts w:ascii="GHEA Grapalat" w:hAnsi="GHEA Grapalat" w:cs="GHEA Grapalat"/>
          <w:sz w:val="18"/>
          <w:szCs w:val="18"/>
        </w:rPr>
        <w:t xml:space="preserve"> մտնում Ընկերության կողմից վավերացման պահից և ուժի մեջ</w:t>
      </w:r>
      <w:r w:rsidRPr="00CE08A5">
        <w:rPr>
          <w:rFonts w:ascii="GHEA Grapalat" w:hAnsi="GHEA Grapalat" w:cs="GHEA Grapalat"/>
          <w:sz w:val="18"/>
          <w:szCs w:val="18"/>
          <w:lang w:val="hy-AM"/>
        </w:rPr>
        <w:t xml:space="preserve"> են մինչև </w:t>
      </w:r>
      <w:r w:rsidRPr="00CE08A5">
        <w:rPr>
          <w:rFonts w:ascii="GHEA Grapalat" w:hAnsi="GHEA Grapalat" w:cs="GHEA Grapalat"/>
          <w:sz w:val="18"/>
          <w:szCs w:val="18"/>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86C13" w:rsidRPr="00CE08A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t xml:space="preserve">2.2.Սույն համաձայնագիրը և կից Պահանջագիրը Պատվիրատուի կողմից Վճարող Բանկին ներկայացնելով` </w:t>
      </w:r>
    </w:p>
    <w:p w:rsidR="00886C13" w:rsidRPr="00CE08A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886C13" w:rsidRPr="00CE08A5" w:rsidDel="00A1321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86C13" w:rsidRPr="00CE08A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86C13" w:rsidRPr="00CE08A5" w:rsidRDefault="00886C13" w:rsidP="00886C13">
      <w:pPr>
        <w:ind w:firstLine="567"/>
        <w:jc w:val="both"/>
        <w:rPr>
          <w:rFonts w:ascii="GHEA Grapalat" w:hAnsi="GHEA Grapalat" w:cs="GHEA Grapalat"/>
          <w:sz w:val="18"/>
          <w:szCs w:val="18"/>
          <w:lang w:val="hy-AM"/>
        </w:rPr>
      </w:pPr>
    </w:p>
    <w:p w:rsidR="00886C13" w:rsidRPr="00CE08A5" w:rsidRDefault="00886C13" w:rsidP="00886C13">
      <w:pPr>
        <w:ind w:firstLine="567"/>
        <w:jc w:val="center"/>
        <w:rPr>
          <w:rFonts w:ascii="GHEA Grapalat" w:hAnsi="GHEA Grapalat" w:cs="GHEA Grapalat"/>
          <w:sz w:val="18"/>
          <w:szCs w:val="18"/>
          <w:lang w:val="hy-AM"/>
        </w:rPr>
      </w:pPr>
      <w:r w:rsidRPr="00CE08A5">
        <w:rPr>
          <w:rFonts w:ascii="GHEA Grapalat" w:hAnsi="GHEA Grapalat" w:cs="GHEA Grapalat"/>
          <w:b/>
          <w:sz w:val="18"/>
          <w:szCs w:val="18"/>
          <w:lang w:val="hy-AM"/>
        </w:rPr>
        <w:t>3. Ընկերության հասցեն, բանկային վավերապայմանները`</w:t>
      </w:r>
    </w:p>
    <w:p w:rsidR="00886C13" w:rsidRPr="00CE08A5" w:rsidRDefault="00886C13" w:rsidP="00886C13">
      <w:pPr>
        <w:jc w:val="both"/>
        <w:rPr>
          <w:rFonts w:ascii="GHEA Grapalat" w:hAnsi="GHEA Grapalat" w:cs="GHEA Grapalat"/>
          <w:sz w:val="18"/>
          <w:szCs w:val="18"/>
          <w:u w:val="single"/>
          <w:lang w:val="hy-AM"/>
        </w:rPr>
      </w:pP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 անվանումը</w:t>
      </w:r>
    </w:p>
    <w:p w:rsidR="00886C13" w:rsidRPr="00CE08A5" w:rsidRDefault="00886C13" w:rsidP="00886C13">
      <w:pPr>
        <w:jc w:val="both"/>
        <w:rPr>
          <w:rFonts w:ascii="GHEA Grapalat" w:hAnsi="GHEA Grapalat"/>
          <w:sz w:val="18"/>
          <w:szCs w:val="18"/>
          <w:u w:val="single"/>
          <w:vertAlign w:val="superscript"/>
          <w:lang w:val="hy-AM"/>
        </w:rPr>
      </w:pPr>
      <w:r w:rsidRPr="00CE08A5">
        <w:rPr>
          <w:rFonts w:ascii="GHEA Grapalat" w:hAnsi="GHEA Grapalat"/>
          <w:sz w:val="18"/>
          <w:szCs w:val="18"/>
          <w:vertAlign w:val="superscript"/>
          <w:lang w:val="hy-AM"/>
        </w:rPr>
        <w:t xml:space="preserve"> </w:t>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 հասցեն</w:t>
      </w:r>
    </w:p>
    <w:p w:rsidR="00886C13" w:rsidRPr="00CE08A5" w:rsidRDefault="00886C13" w:rsidP="00886C13">
      <w:pPr>
        <w:jc w:val="both"/>
        <w:rPr>
          <w:rFonts w:ascii="GHEA Grapalat" w:hAnsi="GHEA Grapalat"/>
          <w:sz w:val="18"/>
          <w:szCs w:val="18"/>
          <w:u w:val="single"/>
          <w:vertAlign w:val="superscript"/>
          <w:lang w:val="hy-AM"/>
        </w:rPr>
      </w:pP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ընկերությանը սպասարկող բանկի անվանումը</w:t>
      </w:r>
    </w:p>
    <w:p w:rsidR="00886C13" w:rsidRPr="00CE08A5" w:rsidRDefault="00886C13" w:rsidP="00886C13">
      <w:pPr>
        <w:jc w:val="both"/>
        <w:rPr>
          <w:rFonts w:ascii="GHEA Grapalat" w:hAnsi="GHEA Grapalat"/>
          <w:sz w:val="18"/>
          <w:szCs w:val="18"/>
          <w:u w:val="single"/>
          <w:vertAlign w:val="superscript"/>
          <w:lang w:val="hy-AM"/>
        </w:rPr>
      </w:pP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u w:val="single"/>
          <w:vertAlign w:val="superscript"/>
          <w:lang w:val="hy-AM"/>
        </w:rPr>
      </w:pPr>
    </w:p>
    <w:p w:rsidR="00886C13" w:rsidRPr="00CE08A5" w:rsidRDefault="00886C13" w:rsidP="00886C13">
      <w:pPr>
        <w:jc w:val="both"/>
        <w:rPr>
          <w:rFonts w:ascii="GHEA Grapalat" w:hAnsi="GHEA Grapalat"/>
          <w:sz w:val="18"/>
          <w:szCs w:val="18"/>
          <w:lang w:val="hy-AM"/>
        </w:rPr>
      </w:pPr>
      <w:r w:rsidRPr="00CE08A5">
        <w:rPr>
          <w:rFonts w:ascii="GHEA Grapalat" w:hAnsi="GHEA Grapalat"/>
          <w:sz w:val="18"/>
          <w:szCs w:val="18"/>
          <w:lang w:val="hy-AM"/>
        </w:rPr>
        <w:t>Կ.Տ</w:t>
      </w:r>
    </w:p>
    <w:p w:rsidR="00886C13" w:rsidRPr="00CE08A5" w:rsidRDefault="00886C13" w:rsidP="00886C13">
      <w:pPr>
        <w:jc w:val="both"/>
        <w:rPr>
          <w:rFonts w:ascii="GHEA Grapalat" w:hAnsi="GHEA Grapalat"/>
          <w:sz w:val="18"/>
          <w:szCs w:val="18"/>
          <w:lang w:val="hy-AM"/>
        </w:rPr>
      </w:pPr>
    </w:p>
    <w:p w:rsidR="00886C13" w:rsidRPr="00CE08A5" w:rsidRDefault="00886C13" w:rsidP="00886C13">
      <w:pPr>
        <w:jc w:val="both"/>
        <w:rPr>
          <w:rFonts w:ascii="GHEA Grapalat" w:hAnsi="GHEA Grapalat"/>
          <w:sz w:val="18"/>
          <w:szCs w:val="18"/>
          <w:lang w:val="hy-AM"/>
        </w:rPr>
      </w:pPr>
      <w:r w:rsidRPr="00CE08A5">
        <w:rPr>
          <w:rFonts w:ascii="GHEA Grapalat" w:hAnsi="GHEA Grapalat"/>
          <w:sz w:val="18"/>
          <w:szCs w:val="18"/>
          <w:lang w:val="hy-AM"/>
        </w:rPr>
        <w:t>Օր/ամիս/տարի</w:t>
      </w:r>
    </w:p>
    <w:p w:rsidR="00886C13" w:rsidRPr="00CE08A5" w:rsidRDefault="00886C13" w:rsidP="00886C13">
      <w:pPr>
        <w:jc w:val="both"/>
        <w:rPr>
          <w:rFonts w:ascii="GHEA Grapalat" w:hAnsi="GHEA Grapalat"/>
          <w:sz w:val="18"/>
          <w:szCs w:val="18"/>
          <w:vertAlign w:val="superscript"/>
          <w:lang w:val="hy-AM"/>
        </w:rPr>
      </w:pPr>
    </w:p>
    <w:p w:rsidR="00886C13" w:rsidRPr="00CE08A5" w:rsidRDefault="00886C13" w:rsidP="00886C13">
      <w:pPr>
        <w:jc w:val="both"/>
        <w:rPr>
          <w:rFonts w:ascii="GHEA Grapalat" w:hAnsi="GHEA Grapalat" w:cs="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r w:rsidRPr="00CE08A5">
        <w:rPr>
          <w:rFonts w:ascii="GHEA Grapalat" w:hAnsi="GHEA Grapalat" w:cs="Sylfaen"/>
          <w:i/>
          <w:sz w:val="18"/>
          <w:szCs w:val="18"/>
          <w:lang w:val="hy-AM"/>
        </w:rPr>
        <w:t xml:space="preserve">* </w:t>
      </w:r>
      <w:r w:rsidRPr="00CE08A5">
        <w:rPr>
          <w:rFonts w:ascii="GHEA Grapalat" w:hAnsi="GHEA Grapalat"/>
          <w:i/>
          <w:sz w:val="18"/>
          <w:szCs w:val="18"/>
          <w:lang w:val="hy-AM"/>
        </w:rPr>
        <w:t>լրացվում է հանձնաժողովի քարտուղարի կողմից` մինչև հրավերը տեղեկագրում հրապարակելը:</w:t>
      </w:r>
    </w:p>
    <w:p w:rsidR="00886C13" w:rsidRPr="00CE08A5" w:rsidRDefault="00886C13" w:rsidP="00886C13">
      <w:pPr>
        <w:pStyle w:val="31"/>
        <w:spacing w:line="240" w:lineRule="auto"/>
        <w:jc w:val="right"/>
        <w:rPr>
          <w:rFonts w:ascii="GHEA Grapalat" w:hAnsi="GHEA Grapalat"/>
          <w:b/>
          <w:sz w:val="18"/>
          <w:szCs w:val="18"/>
          <w:lang w:val="hy-AM"/>
        </w:rPr>
      </w:pPr>
      <w:r w:rsidRPr="00CE08A5">
        <w:rPr>
          <w:rFonts w:ascii="GHEA Grapalat" w:hAnsi="GHEA Grapalat"/>
          <w:b/>
          <w:sz w:val="18"/>
          <w:szCs w:val="18"/>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86C13"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b/>
                <w:bCs/>
                <w:sz w:val="18"/>
                <w:szCs w:val="18"/>
                <w:lang w:val="hy-AM"/>
              </w:rPr>
            </w:pPr>
            <w:r w:rsidRPr="00CE08A5">
              <w:rPr>
                <w:rFonts w:ascii="GHEA Grapalat" w:hAnsi="GHEA Grapalat" w:cs="Sylfaen"/>
                <w:sz w:val="18"/>
                <w:szCs w:val="18"/>
              </w:rPr>
              <w:lastRenderedPageBreak/>
              <w:t xml:space="preserve">1.                                                              </w:t>
            </w:r>
            <w:r w:rsidRPr="00CE08A5">
              <w:rPr>
                <w:rFonts w:ascii="GHEA Grapalat" w:hAnsi="GHEA Grapalat" w:cs="Sylfaen"/>
                <w:b/>
                <w:bCs/>
                <w:sz w:val="18"/>
                <w:szCs w:val="18"/>
              </w:rPr>
              <w:t>ՎՃԱՐՄԱՆ</w:t>
            </w:r>
            <w:r w:rsidRPr="00CE08A5">
              <w:rPr>
                <w:rFonts w:ascii="GHEA Grapalat" w:hAnsi="GHEA Grapalat" w:cs="Arial"/>
                <w:b/>
                <w:bCs/>
                <w:sz w:val="18"/>
                <w:szCs w:val="18"/>
              </w:rPr>
              <w:t xml:space="preserve"> </w:t>
            </w:r>
            <w:r w:rsidRPr="00CE08A5">
              <w:rPr>
                <w:rFonts w:ascii="GHEA Grapalat" w:hAnsi="GHEA Grapalat" w:cs="Sylfaen"/>
                <w:b/>
                <w:bCs/>
                <w:sz w:val="18"/>
                <w:szCs w:val="18"/>
              </w:rPr>
              <w:t xml:space="preserve">ՊԱՀԱՆՋԱԳԻՐ* </w:t>
            </w:r>
          </w:p>
          <w:p w:rsidR="00886C13" w:rsidRPr="00CE08A5" w:rsidRDefault="00886C13" w:rsidP="00054D43">
            <w:pPr>
              <w:jc w:val="center"/>
              <w:rPr>
                <w:rFonts w:ascii="GHEA Grapalat" w:hAnsi="GHEA Grapalat" w:cs="Arial"/>
                <w:bCs/>
                <w:i/>
                <w:sz w:val="18"/>
                <w:szCs w:val="18"/>
              </w:rPr>
            </w:pPr>
          </w:p>
        </w:tc>
      </w:tr>
      <w:tr w:rsidR="00886C13"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lang w:val="hy-AM"/>
              </w:rPr>
            </w:pPr>
            <w:r w:rsidRPr="00CE08A5">
              <w:rPr>
                <w:rFonts w:ascii="GHEA Grapalat" w:hAnsi="GHEA Grapalat" w:cs="Sylfaen"/>
                <w:sz w:val="18"/>
                <w:szCs w:val="18"/>
                <w:lang w:val="hy-AM"/>
              </w:rPr>
              <w:t>2</w:t>
            </w:r>
            <w:r w:rsidRPr="00CE08A5">
              <w:rPr>
                <w:rFonts w:ascii="GHEA Grapalat" w:hAnsi="GHEA Grapalat" w:cs="Sylfaen"/>
                <w:sz w:val="18"/>
                <w:szCs w:val="18"/>
              </w:rPr>
              <w:t>.</w:t>
            </w:r>
            <w:r w:rsidRPr="00CE08A5">
              <w:rPr>
                <w:rFonts w:ascii="GHEA Grapalat" w:hAnsi="GHEA Grapalat" w:cs="Sylfaen"/>
                <w:sz w:val="18"/>
                <w:szCs w:val="18"/>
                <w:lang w:val="hy-AM"/>
              </w:rPr>
              <w:t xml:space="preserve"> Թիվ </w:t>
            </w:r>
          </w:p>
        </w:tc>
      </w:tr>
      <w:tr w:rsidR="00886C13" w:rsidRPr="00CE08A5" w:rsidTr="00054D4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lang w:val="hy-AM"/>
              </w:rPr>
              <w:t>3</w:t>
            </w:r>
            <w:r w:rsidRPr="00CE08A5">
              <w:rPr>
                <w:rFonts w:ascii="GHEA Grapalat" w:hAnsi="GHEA Grapalat" w:cs="Sylfaen"/>
                <w:sz w:val="18"/>
                <w:szCs w:val="18"/>
              </w:rPr>
              <w:t>.                                                         Ներկայացման</w:t>
            </w:r>
            <w:r w:rsidRPr="00CE08A5">
              <w:rPr>
                <w:rFonts w:ascii="GHEA Grapalat" w:hAnsi="GHEA Grapalat" w:cs="Arial"/>
                <w:sz w:val="18"/>
                <w:szCs w:val="18"/>
              </w:rPr>
              <w:t xml:space="preserve"> </w:t>
            </w:r>
            <w:r w:rsidRPr="00CE08A5">
              <w:rPr>
                <w:rFonts w:ascii="GHEA Grapalat" w:hAnsi="GHEA Grapalat" w:cs="Sylfaen"/>
                <w:sz w:val="18"/>
                <w:szCs w:val="18"/>
              </w:rPr>
              <w:t>ամսաթիվը</w:t>
            </w:r>
            <w:r w:rsidRPr="00CE08A5">
              <w:rPr>
                <w:rFonts w:ascii="GHEA Grapalat" w:hAnsi="GHEA Grapalat" w:cs="Arial"/>
                <w:sz w:val="18"/>
                <w:szCs w:val="18"/>
              </w:rPr>
              <w:t xml:space="preserve">` </w:t>
            </w:r>
            <w:r w:rsidRPr="00CE08A5">
              <w:rPr>
                <w:rFonts w:ascii="GHEA Grapalat" w:hAnsi="GHEA Grapalat" w:cs="Tahoma"/>
                <w:color w:val="000000"/>
                <w:sz w:val="18"/>
                <w:szCs w:val="18"/>
              </w:rPr>
              <w:t xml:space="preserve">"___" </w:t>
            </w:r>
            <w:r w:rsidRPr="00CE08A5">
              <w:rPr>
                <w:rFonts w:ascii="GHEA Grapalat" w:hAnsi="GHEA Grapalat" w:cs="Sylfaen"/>
                <w:color w:val="000000"/>
                <w:sz w:val="18"/>
                <w:szCs w:val="18"/>
              </w:rPr>
              <w:t xml:space="preserve">___ </w:t>
            </w:r>
            <w:r w:rsidRPr="00CE08A5">
              <w:rPr>
                <w:rFonts w:ascii="GHEA Grapalat" w:hAnsi="GHEA Grapalat" w:cs="Tahoma"/>
                <w:color w:val="000000"/>
                <w:sz w:val="18"/>
                <w:szCs w:val="18"/>
              </w:rPr>
              <w:t>20___</w:t>
            </w:r>
            <w:r w:rsidRPr="00CE08A5">
              <w:rPr>
                <w:rFonts w:ascii="GHEA Grapalat" w:hAnsi="GHEA Grapalat" w:cs="Sylfaen"/>
                <w:color w:val="000000"/>
                <w:sz w:val="18"/>
                <w:szCs w:val="18"/>
              </w:rPr>
              <w:t>թ.</w:t>
            </w:r>
          </w:p>
        </w:tc>
      </w:tr>
      <w:tr w:rsidR="00886C13" w:rsidRPr="00CE08A5" w:rsidTr="00054D4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4</w:t>
            </w:r>
            <w:r w:rsidRPr="00CE08A5">
              <w:rPr>
                <w:rFonts w:ascii="GHEA Grapalat" w:hAnsi="GHEA Grapalat" w:cs="Sylfaen"/>
                <w:sz w:val="18"/>
                <w:szCs w:val="18"/>
              </w:rPr>
              <w:t xml:space="preserve">. </w:t>
            </w:r>
            <w:r w:rsidRPr="00CE08A5">
              <w:rPr>
                <w:rFonts w:ascii="GHEA Grapalat" w:hAnsi="GHEA Grapalat" w:cs="Sylfaen"/>
                <w:sz w:val="18"/>
                <w:szCs w:val="18"/>
                <w:lang w:val="hy-AM"/>
              </w:rPr>
              <w:t>Վճարողի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 </w:t>
            </w:r>
            <w:r w:rsidRPr="00CE08A5">
              <w:rPr>
                <w:rFonts w:ascii="GHEA Grapalat" w:hAnsi="GHEA Grapalat" w:cs="Sylfaen"/>
                <w:sz w:val="18"/>
                <w:szCs w:val="18"/>
              </w:rPr>
              <w:t xml:space="preserve">(Ընկերություն </w:t>
            </w:r>
            <w:r w:rsidRPr="00CE08A5">
              <w:rPr>
                <w:rFonts w:ascii="GHEA Grapalat" w:hAnsi="GHEA Grapalat" w:cs="Arial"/>
                <w:sz w:val="18"/>
                <w:szCs w:val="18"/>
              </w:rPr>
              <w:t>`</w:t>
            </w:r>
          </w:p>
        </w:tc>
      </w:tr>
      <w:tr w:rsidR="00886C13" w:rsidRPr="00CE08A5" w:rsidTr="00054D4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5</w:t>
            </w:r>
            <w:r w:rsidRPr="00CE08A5">
              <w:rPr>
                <w:rFonts w:ascii="GHEA Grapalat" w:hAnsi="GHEA Grapalat" w:cs="Sylfaen"/>
                <w:sz w:val="18"/>
                <w:szCs w:val="18"/>
              </w:rPr>
              <w:t>. Վճարողի</w:t>
            </w:r>
            <w:r w:rsidRPr="00CE08A5">
              <w:rPr>
                <w:rFonts w:ascii="GHEA Grapalat" w:hAnsi="GHEA Grapalat" w:cs="Sylfaen"/>
                <w:sz w:val="18"/>
                <w:szCs w:val="18"/>
                <w:lang w:val="hy-AM"/>
              </w:rPr>
              <w:t xml:space="preserve">ն սպասարկող Ֆինանսական կազմակերպություն </w:t>
            </w:r>
            <w:r w:rsidRPr="00CE08A5">
              <w:rPr>
                <w:rFonts w:ascii="GHEA Grapalat" w:hAnsi="GHEA Grapalat" w:cs="Sylfaen"/>
                <w:sz w:val="18"/>
                <w:szCs w:val="18"/>
              </w:rPr>
              <w:t>(</w:t>
            </w:r>
            <w:r w:rsidRPr="00CE08A5">
              <w:rPr>
                <w:rFonts w:ascii="GHEA Grapalat" w:hAnsi="GHEA Grapalat" w:cs="Arial"/>
                <w:sz w:val="18"/>
                <w:szCs w:val="18"/>
              </w:rPr>
              <w:t xml:space="preserve"> </w:t>
            </w:r>
            <w:r w:rsidRPr="00CE08A5">
              <w:rPr>
                <w:rFonts w:ascii="GHEA Grapalat" w:hAnsi="GHEA Grapalat" w:cs="Sylfaen"/>
                <w:sz w:val="18"/>
                <w:szCs w:val="18"/>
              </w:rPr>
              <w:t>բանկ)</w:t>
            </w:r>
            <w:r w:rsidRPr="00CE08A5">
              <w:rPr>
                <w:rFonts w:ascii="GHEA Grapalat" w:hAnsi="GHEA Grapalat" w:cs="Arial"/>
                <w:sz w:val="18"/>
                <w:szCs w:val="18"/>
              </w:rPr>
              <w:t>`</w:t>
            </w:r>
          </w:p>
        </w:tc>
      </w:tr>
      <w:tr w:rsidR="00886C13" w:rsidRPr="00CE08A5" w:rsidTr="00054D4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6</w:t>
            </w:r>
            <w:r w:rsidRPr="00CE08A5">
              <w:rPr>
                <w:rFonts w:ascii="GHEA Grapalat" w:hAnsi="GHEA Grapalat" w:cs="Sylfaen"/>
                <w:sz w:val="18"/>
                <w:szCs w:val="18"/>
              </w:rPr>
              <w:t>. Վճարողի</w:t>
            </w:r>
            <w:r w:rsidRPr="00CE08A5">
              <w:rPr>
                <w:rFonts w:ascii="GHEA Grapalat" w:hAnsi="GHEA Grapalat" w:cs="Sylfaen"/>
                <w:sz w:val="18"/>
                <w:szCs w:val="18"/>
                <w:lang w:val="hy-AM"/>
              </w:rPr>
              <w:t xml:space="preserve"> </w:t>
            </w:r>
            <w:r w:rsidRPr="00CE08A5">
              <w:rPr>
                <w:rFonts w:ascii="GHEA Grapalat" w:hAnsi="GHEA Grapalat" w:cs="Sylfaen"/>
                <w:sz w:val="18"/>
                <w:szCs w:val="18"/>
              </w:rPr>
              <w:t>հաշվի</w:t>
            </w:r>
            <w:r w:rsidRPr="00CE08A5">
              <w:rPr>
                <w:rFonts w:ascii="GHEA Grapalat" w:hAnsi="GHEA Grapalat" w:cs="Arial"/>
                <w:sz w:val="18"/>
                <w:szCs w:val="18"/>
              </w:rPr>
              <w:t xml:space="preserve"> </w:t>
            </w:r>
            <w:r w:rsidRPr="00CE08A5">
              <w:rPr>
                <w:rFonts w:ascii="GHEA Grapalat" w:hAnsi="GHEA Grapalat" w:cs="Sylfaen"/>
                <w:sz w:val="18"/>
                <w:szCs w:val="18"/>
              </w:rPr>
              <w:t>համարը</w:t>
            </w:r>
            <w:r w:rsidRPr="00CE08A5">
              <w:rPr>
                <w:rFonts w:ascii="GHEA Grapalat" w:hAnsi="GHEA Grapalat" w:cs="Arial"/>
                <w:sz w:val="18"/>
                <w:szCs w:val="18"/>
              </w:rPr>
              <w:t>`</w:t>
            </w:r>
          </w:p>
        </w:tc>
      </w:tr>
      <w:tr w:rsidR="00886C13"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7</w:t>
            </w:r>
            <w:r w:rsidRPr="00CE08A5">
              <w:rPr>
                <w:rFonts w:ascii="GHEA Grapalat" w:hAnsi="GHEA Grapalat" w:cs="Sylfaen"/>
                <w:sz w:val="18"/>
                <w:szCs w:val="18"/>
              </w:rPr>
              <w:t>. Վճարողի</w:t>
            </w:r>
            <w:r w:rsidRPr="00CE08A5">
              <w:rPr>
                <w:rFonts w:ascii="GHEA Grapalat" w:hAnsi="GHEA Grapalat" w:cs="Arial"/>
                <w:sz w:val="18"/>
                <w:szCs w:val="18"/>
              </w:rPr>
              <w:t xml:space="preserve"> </w:t>
            </w:r>
            <w:r w:rsidRPr="00CE08A5">
              <w:rPr>
                <w:rFonts w:ascii="GHEA Grapalat" w:hAnsi="GHEA Grapalat" w:cs="Sylfaen"/>
                <w:sz w:val="18"/>
                <w:szCs w:val="18"/>
              </w:rPr>
              <w:t>ՀՎՀՀ</w:t>
            </w:r>
            <w:r w:rsidRPr="00CE08A5">
              <w:rPr>
                <w:rFonts w:ascii="GHEA Grapalat" w:hAnsi="GHEA Grapalat" w:cs="Arial"/>
                <w:sz w:val="18"/>
                <w:szCs w:val="18"/>
              </w:rPr>
              <w:t>`</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8</w:t>
            </w:r>
            <w:r w:rsidRPr="00CE08A5">
              <w:rPr>
                <w:rFonts w:ascii="GHEA Grapalat" w:hAnsi="GHEA Grapalat" w:cs="Sylfaen"/>
                <w:sz w:val="18"/>
                <w:szCs w:val="18"/>
              </w:rPr>
              <w:t>. Վճարողի</w:t>
            </w:r>
            <w:r w:rsidRPr="00CE08A5">
              <w:rPr>
                <w:rFonts w:ascii="GHEA Grapalat" w:hAnsi="GHEA Grapalat" w:cs="Arial"/>
                <w:sz w:val="18"/>
                <w:szCs w:val="18"/>
              </w:rPr>
              <w:t xml:space="preserve"> </w:t>
            </w:r>
            <w:r w:rsidRPr="00CE08A5">
              <w:rPr>
                <w:rFonts w:ascii="GHEA Grapalat" w:hAnsi="GHEA Grapalat" w:cs="Sylfaen"/>
                <w:sz w:val="18"/>
                <w:szCs w:val="18"/>
              </w:rPr>
              <w:t>ՀԾՀ</w:t>
            </w:r>
            <w:r w:rsidRPr="00CE08A5">
              <w:rPr>
                <w:rFonts w:ascii="GHEA Grapalat" w:hAnsi="GHEA Grapalat" w:cs="Arial"/>
                <w:sz w:val="18"/>
                <w:szCs w:val="18"/>
              </w:rPr>
              <w:t>`</w:t>
            </w:r>
          </w:p>
        </w:tc>
      </w:tr>
      <w:tr w:rsidR="002B350E"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350E" w:rsidRPr="00CE08A5" w:rsidRDefault="002B350E" w:rsidP="002B350E">
            <w:pPr>
              <w:rPr>
                <w:rFonts w:ascii="GHEA Grapalat" w:hAnsi="GHEA Grapalat" w:cs="Arial"/>
                <w:sz w:val="18"/>
                <w:szCs w:val="18"/>
              </w:rPr>
            </w:pPr>
            <w:r w:rsidRPr="00CE08A5">
              <w:rPr>
                <w:rFonts w:ascii="GHEA Grapalat" w:hAnsi="GHEA Grapalat" w:cs="Sylfaen"/>
                <w:sz w:val="18"/>
                <w:szCs w:val="18"/>
                <w:lang w:val="hy-AM"/>
              </w:rPr>
              <w:t>9</w:t>
            </w:r>
            <w:r w:rsidRPr="00CE08A5">
              <w:rPr>
                <w:rFonts w:ascii="GHEA Grapalat" w:hAnsi="GHEA Grapalat" w:cs="Sylfaen"/>
                <w:sz w:val="18"/>
                <w:szCs w:val="18"/>
              </w:rPr>
              <w:t>. Շահառու</w:t>
            </w:r>
            <w:r w:rsidRPr="00CE08A5">
              <w:rPr>
                <w:rFonts w:ascii="GHEA Grapalat" w:hAnsi="GHEA Grapalat" w:cs="Sylfaen"/>
                <w:sz w:val="18"/>
                <w:szCs w:val="18"/>
                <w:lang w:val="hy-AM"/>
              </w:rPr>
              <w:t>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 </w:t>
            </w:r>
            <w:r w:rsidRPr="00CE08A5">
              <w:rPr>
                <w:rFonts w:ascii="GHEA Grapalat" w:hAnsi="GHEA Grapalat" w:cs="Arial"/>
                <w:sz w:val="18"/>
                <w:szCs w:val="18"/>
              </w:rPr>
              <w:t>`</w:t>
            </w:r>
            <w:r>
              <w:rPr>
                <w:rFonts w:ascii="GHEA Grapalat" w:hAnsi="GHEA Grapalat" w:cs="Arial"/>
                <w:sz w:val="18"/>
                <w:szCs w:val="18"/>
              </w:rPr>
              <w:t>ՀՀ Շիրակի մարզի Մեղրաշենի համայնքապետարան</w:t>
            </w:r>
            <w:r w:rsidRPr="00CE08A5">
              <w:rPr>
                <w:rFonts w:ascii="GHEA Grapalat" w:hAnsi="GHEA Grapalat" w:cs="Arial"/>
                <w:sz w:val="18"/>
                <w:szCs w:val="18"/>
              </w:rPr>
              <w:t>-ի</w:t>
            </w:r>
          </w:p>
        </w:tc>
      </w:tr>
      <w:tr w:rsidR="002B350E"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350E" w:rsidRPr="00CE08A5" w:rsidRDefault="002B350E" w:rsidP="002B350E">
            <w:pPr>
              <w:rPr>
                <w:rFonts w:ascii="GHEA Grapalat" w:hAnsi="GHEA Grapalat" w:cs="Sylfaen"/>
                <w:sz w:val="18"/>
                <w:szCs w:val="18"/>
                <w:lang w:val="ru-RU"/>
              </w:rPr>
            </w:pPr>
            <w:r w:rsidRPr="00CE08A5">
              <w:rPr>
                <w:rFonts w:ascii="GHEA Grapalat" w:hAnsi="GHEA Grapalat" w:cs="Sylfaen"/>
                <w:sz w:val="18"/>
                <w:szCs w:val="18"/>
                <w:lang w:val="ru-RU"/>
              </w:rPr>
              <w:t xml:space="preserve">10. </w:t>
            </w:r>
            <w:r w:rsidRPr="00CE08A5">
              <w:rPr>
                <w:rFonts w:ascii="GHEA Grapalat" w:hAnsi="GHEA Grapalat" w:cs="Sylfaen"/>
                <w:sz w:val="18"/>
                <w:szCs w:val="18"/>
              </w:rPr>
              <w:t xml:space="preserve"> Շահառուի</w:t>
            </w:r>
            <w:r w:rsidRPr="00CE08A5">
              <w:rPr>
                <w:rFonts w:ascii="GHEA Grapalat" w:hAnsi="GHEA Grapalat" w:cs="Arial"/>
                <w:sz w:val="18"/>
                <w:szCs w:val="18"/>
              </w:rPr>
              <w:t xml:space="preserve"> </w:t>
            </w:r>
            <w:r w:rsidRPr="00CE08A5">
              <w:rPr>
                <w:rFonts w:ascii="GHEA Grapalat" w:hAnsi="GHEA Grapalat" w:cs="Sylfaen"/>
                <w:sz w:val="18"/>
                <w:szCs w:val="18"/>
              </w:rPr>
              <w:t xml:space="preserve"> ՀԾՀ</w:t>
            </w:r>
            <w:r w:rsidRPr="00CE08A5">
              <w:rPr>
                <w:rFonts w:ascii="GHEA Grapalat" w:hAnsi="GHEA Grapalat" w:cs="Sylfaen"/>
                <w:sz w:val="18"/>
                <w:szCs w:val="18"/>
                <w:lang w:val="ru-RU"/>
              </w:rPr>
              <w:t xml:space="preserve"> (</w:t>
            </w:r>
            <w:r w:rsidRPr="00CE08A5">
              <w:rPr>
                <w:rFonts w:ascii="GHEA Grapalat" w:hAnsi="GHEA Grapalat" w:cs="Sylfaen"/>
                <w:sz w:val="18"/>
                <w:szCs w:val="18"/>
                <w:lang w:val="hy-AM"/>
              </w:rPr>
              <w:t>չի լրացվում</w:t>
            </w:r>
            <w:r w:rsidRPr="00CE08A5">
              <w:rPr>
                <w:rFonts w:ascii="GHEA Grapalat" w:hAnsi="GHEA Grapalat" w:cs="Sylfaen"/>
                <w:sz w:val="18"/>
                <w:szCs w:val="18"/>
                <w:lang w:val="ru-RU"/>
              </w:rPr>
              <w:t>)</w:t>
            </w:r>
          </w:p>
        </w:tc>
      </w:tr>
      <w:tr w:rsidR="002B350E" w:rsidRPr="00CE08A5" w:rsidTr="00054D4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350E" w:rsidRPr="00CE08A5" w:rsidRDefault="002B350E" w:rsidP="002B350E">
            <w:pPr>
              <w:rPr>
                <w:rFonts w:ascii="GHEA Grapalat" w:hAnsi="GHEA Grapalat" w:cs="Arial"/>
                <w:sz w:val="18"/>
                <w:szCs w:val="18"/>
              </w:rPr>
            </w:pPr>
            <w:r w:rsidRPr="00CE08A5">
              <w:rPr>
                <w:rFonts w:ascii="GHEA Grapalat" w:hAnsi="GHEA Grapalat" w:cs="Sylfaen"/>
                <w:sz w:val="18"/>
                <w:szCs w:val="18"/>
                <w:lang w:val="hy-AM"/>
              </w:rPr>
              <w:t>11</w:t>
            </w:r>
            <w:r w:rsidRPr="00CE08A5">
              <w:rPr>
                <w:rFonts w:ascii="GHEA Grapalat" w:hAnsi="GHEA Grapalat" w:cs="Sylfaen"/>
                <w:sz w:val="18"/>
                <w:szCs w:val="18"/>
              </w:rPr>
              <w:t>. Շահառուի</w:t>
            </w:r>
            <w:r w:rsidRPr="00CE08A5">
              <w:rPr>
                <w:rFonts w:ascii="GHEA Grapalat" w:hAnsi="GHEA Grapalat" w:cs="Arial"/>
                <w:sz w:val="18"/>
                <w:szCs w:val="18"/>
              </w:rPr>
              <w:t xml:space="preserve"> </w:t>
            </w:r>
            <w:r w:rsidRPr="00CE08A5">
              <w:rPr>
                <w:rFonts w:ascii="GHEA Grapalat" w:hAnsi="GHEA Grapalat" w:cs="Sylfaen"/>
                <w:sz w:val="18"/>
                <w:szCs w:val="18"/>
              </w:rPr>
              <w:t>ՀՎՀՀ</w:t>
            </w:r>
            <w:r>
              <w:rPr>
                <w:rFonts w:ascii="GHEA Grapalat" w:hAnsi="GHEA Grapalat" w:cs="Sylfaen"/>
                <w:sz w:val="18"/>
                <w:szCs w:val="18"/>
                <w:lang w:val="hy-AM"/>
              </w:rPr>
              <w:t xml:space="preserve">  </w:t>
            </w:r>
            <w:r w:rsidRPr="00883203">
              <w:rPr>
                <w:rFonts w:ascii="GHEA Grapalat" w:hAnsi="GHEA Grapalat"/>
                <w:sz w:val="20"/>
                <w:lang w:val="hy-AM"/>
              </w:rPr>
              <w:t>06101535</w:t>
            </w:r>
          </w:p>
        </w:tc>
      </w:tr>
      <w:tr w:rsidR="002B350E" w:rsidRPr="00CE08A5" w:rsidTr="00054D4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350E" w:rsidRPr="00CE08A5" w:rsidRDefault="002B350E" w:rsidP="002B350E">
            <w:pPr>
              <w:pStyle w:val="aff8"/>
              <w:rPr>
                <w:rFonts w:ascii="GHEA Grapalat" w:hAnsi="GHEA Grapalat" w:cs="Arial"/>
                <w:sz w:val="18"/>
                <w:szCs w:val="18"/>
                <w:lang w:val="hy-AM"/>
              </w:rPr>
            </w:pPr>
            <w:r w:rsidRPr="00CE08A5">
              <w:rPr>
                <w:rFonts w:ascii="GHEA Grapalat" w:hAnsi="GHEA Grapalat" w:cs="Sylfaen"/>
                <w:sz w:val="18"/>
                <w:szCs w:val="18"/>
                <w:lang w:val="en-US"/>
              </w:rPr>
              <w:t>25.</w:t>
            </w:r>
            <w:r w:rsidRPr="00CE08A5">
              <w:rPr>
                <w:rFonts w:ascii="GHEA Grapalat" w:hAnsi="GHEA Grapalat" w:cs="Sylfaen"/>
                <w:sz w:val="18"/>
                <w:szCs w:val="18"/>
              </w:rPr>
              <w:t>Շահառուի</w:t>
            </w:r>
            <w:r w:rsidRPr="00CE08A5">
              <w:rPr>
                <w:rFonts w:ascii="GHEA Grapalat" w:hAnsi="GHEA Grapalat" w:cs="Sylfaen"/>
                <w:sz w:val="18"/>
                <w:szCs w:val="18"/>
                <w:lang w:val="hy-AM"/>
              </w:rPr>
              <w:t>ն</w:t>
            </w:r>
            <w:r w:rsidRPr="00CE08A5">
              <w:rPr>
                <w:rFonts w:ascii="GHEA Grapalat" w:hAnsi="GHEA Grapalat" w:cs="Arial"/>
                <w:sz w:val="18"/>
                <w:szCs w:val="18"/>
                <w:lang w:val="en-US"/>
              </w:rPr>
              <w:t xml:space="preserve"> </w:t>
            </w:r>
            <w:r w:rsidRPr="00CE08A5">
              <w:rPr>
                <w:rFonts w:ascii="GHEA Grapalat" w:hAnsi="GHEA Grapalat" w:cs="Sylfaen"/>
                <w:sz w:val="18"/>
                <w:szCs w:val="18"/>
                <w:lang w:val="hy-AM"/>
              </w:rPr>
              <w:t xml:space="preserve"> սպասարկող Ֆինանսական կազմակերպություն</w:t>
            </w:r>
            <w:r w:rsidRPr="00CE08A5">
              <w:rPr>
                <w:rFonts w:ascii="GHEA Grapalat" w:hAnsi="GHEA Grapalat" w:cs="Sylfaen"/>
                <w:sz w:val="18"/>
                <w:szCs w:val="18"/>
                <w:lang w:val="en-US"/>
              </w:rPr>
              <w:t xml:space="preserve"> (</w:t>
            </w:r>
            <w:r w:rsidRPr="00CE08A5">
              <w:rPr>
                <w:rFonts w:ascii="GHEA Grapalat" w:hAnsi="GHEA Grapalat" w:cs="Sylfaen"/>
                <w:sz w:val="18"/>
                <w:szCs w:val="18"/>
              </w:rPr>
              <w:t>բանկ</w:t>
            </w:r>
            <w:r w:rsidRPr="00CE08A5">
              <w:rPr>
                <w:rFonts w:ascii="GHEA Grapalat" w:hAnsi="GHEA Grapalat" w:cs="Sylfaen"/>
                <w:sz w:val="18"/>
                <w:szCs w:val="18"/>
                <w:lang w:val="en-US"/>
              </w:rPr>
              <w:t>)</w:t>
            </w:r>
            <w:r w:rsidRPr="00CE08A5">
              <w:rPr>
                <w:rFonts w:ascii="GHEA Grapalat" w:hAnsi="GHEA Grapalat" w:cs="Arial"/>
                <w:sz w:val="18"/>
                <w:szCs w:val="18"/>
                <w:lang w:val="en-US"/>
              </w:rPr>
              <w:t>`</w:t>
            </w:r>
            <w:r>
              <w:rPr>
                <w:rFonts w:ascii="GHEA Grapalat" w:hAnsi="GHEA Grapalat" w:cs="Arial"/>
                <w:sz w:val="18"/>
                <w:szCs w:val="18"/>
                <w:lang w:val="hy-AM"/>
              </w:rPr>
              <w:t xml:space="preserve">    </w:t>
            </w:r>
            <w:r w:rsidRPr="002B350E">
              <w:rPr>
                <w:lang w:val="en-US"/>
              </w:rPr>
              <w:t xml:space="preserve"> </w:t>
            </w:r>
            <w:r w:rsidRPr="002B350E">
              <w:rPr>
                <w:rFonts w:ascii="GHEA Grapalat" w:hAnsi="GHEA Grapalat"/>
                <w:sz w:val="18"/>
                <w:szCs w:val="18"/>
                <w:lang w:val="hy-AM"/>
              </w:rPr>
              <w:t>ՀՀ ՖՆ Գործառնական վաչություն</w:t>
            </w:r>
          </w:p>
        </w:tc>
      </w:tr>
      <w:tr w:rsidR="002B350E" w:rsidRPr="00CE08A5" w:rsidTr="00054D4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350E" w:rsidRPr="00CE08A5" w:rsidRDefault="002B350E" w:rsidP="002B350E">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hy-AM"/>
              </w:rPr>
              <w:t>3</w:t>
            </w:r>
            <w:r w:rsidRPr="00CE08A5">
              <w:rPr>
                <w:rFonts w:ascii="GHEA Grapalat" w:hAnsi="GHEA Grapalat" w:cs="Sylfaen"/>
                <w:sz w:val="18"/>
                <w:szCs w:val="18"/>
              </w:rPr>
              <w:t>.Շահառուի</w:t>
            </w:r>
            <w:r w:rsidRPr="00CE08A5">
              <w:rPr>
                <w:rFonts w:ascii="GHEA Grapalat" w:hAnsi="GHEA Grapalat" w:cs="Arial"/>
                <w:sz w:val="18"/>
                <w:szCs w:val="18"/>
              </w:rPr>
              <w:t xml:space="preserve"> </w:t>
            </w:r>
            <w:r w:rsidRPr="00CE08A5">
              <w:rPr>
                <w:rFonts w:ascii="GHEA Grapalat" w:hAnsi="GHEA Grapalat" w:cs="Sylfaen"/>
                <w:sz w:val="18"/>
                <w:szCs w:val="18"/>
              </w:rPr>
              <w:t>հաշվի</w:t>
            </w:r>
            <w:r w:rsidRPr="00CE08A5">
              <w:rPr>
                <w:rFonts w:ascii="GHEA Grapalat" w:hAnsi="GHEA Grapalat" w:cs="Arial"/>
                <w:sz w:val="18"/>
                <w:szCs w:val="18"/>
              </w:rPr>
              <w:t xml:space="preserve"> </w:t>
            </w:r>
            <w:r w:rsidRPr="00CE08A5">
              <w:rPr>
                <w:rFonts w:ascii="GHEA Grapalat" w:hAnsi="GHEA Grapalat" w:cs="Sylfaen"/>
                <w:sz w:val="18"/>
                <w:szCs w:val="18"/>
              </w:rPr>
              <w:t>համարը</w:t>
            </w:r>
            <w:r w:rsidRPr="00CE08A5">
              <w:rPr>
                <w:rFonts w:ascii="GHEA Grapalat" w:hAnsi="GHEA Grapalat" w:cs="Arial"/>
                <w:sz w:val="18"/>
                <w:szCs w:val="18"/>
              </w:rPr>
              <w:t xml:space="preserve"> (</w:t>
            </w:r>
            <w:r w:rsidRPr="00CE08A5">
              <w:rPr>
                <w:rFonts w:ascii="GHEA Grapalat" w:hAnsi="GHEA Grapalat" w:cs="Sylfaen"/>
                <w:sz w:val="18"/>
                <w:szCs w:val="18"/>
              </w:rPr>
              <w:t>հշ</w:t>
            </w:r>
            <w:r w:rsidRPr="00CE08A5">
              <w:rPr>
                <w:rFonts w:ascii="GHEA Grapalat" w:hAnsi="GHEA Grapalat" w:cs="Arial"/>
                <w:sz w:val="18"/>
                <w:szCs w:val="18"/>
              </w:rPr>
              <w:t xml:space="preserve">.N) </w:t>
            </w:r>
            <w:r w:rsidRPr="002B350E">
              <w:rPr>
                <w:rFonts w:ascii="GHEA Grapalat" w:hAnsi="GHEA Grapalat"/>
                <w:sz w:val="18"/>
                <w:szCs w:val="18"/>
                <w:lang w:val="hy-AM"/>
              </w:rPr>
              <w:t>900206111016</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hy-AM"/>
              </w:rPr>
              <w:t>4</w:t>
            </w:r>
            <w:r w:rsidRPr="00CE08A5">
              <w:rPr>
                <w:rFonts w:ascii="GHEA Grapalat" w:hAnsi="GHEA Grapalat" w:cs="Sylfaen"/>
                <w:sz w:val="18"/>
                <w:szCs w:val="18"/>
              </w:rPr>
              <w:t>.Գումարը</w:t>
            </w:r>
            <w:r w:rsidRPr="00CE08A5">
              <w:rPr>
                <w:rFonts w:ascii="GHEA Grapalat" w:hAnsi="GHEA Grapalat" w:cs="Arial"/>
                <w:sz w:val="18"/>
                <w:szCs w:val="18"/>
              </w:rPr>
              <w:t xml:space="preserve"> </w:t>
            </w:r>
            <w:r w:rsidRPr="00CE08A5">
              <w:rPr>
                <w:rFonts w:ascii="GHEA Grapalat" w:hAnsi="GHEA Grapalat" w:cs="Arial"/>
                <w:sz w:val="18"/>
                <w:szCs w:val="18"/>
                <w:lang w:val="ru-RU"/>
              </w:rPr>
              <w:t>(</w:t>
            </w:r>
            <w:r w:rsidRPr="00CE08A5">
              <w:rPr>
                <w:rFonts w:ascii="GHEA Grapalat" w:hAnsi="GHEA Grapalat" w:cs="Sylfaen"/>
                <w:sz w:val="18"/>
                <w:szCs w:val="18"/>
              </w:rPr>
              <w:t>թվերով</w:t>
            </w:r>
            <w:r w:rsidRPr="00CE08A5">
              <w:rPr>
                <w:rFonts w:ascii="GHEA Grapalat" w:hAnsi="GHEA Grapalat" w:cs="Arial"/>
                <w:sz w:val="18"/>
                <w:szCs w:val="18"/>
              </w:rPr>
              <w:t xml:space="preserve"> </w:t>
            </w:r>
            <w:r w:rsidRPr="00CE08A5">
              <w:rPr>
                <w:rFonts w:ascii="GHEA Grapalat" w:hAnsi="GHEA Grapalat" w:cs="Sylfaen"/>
                <w:sz w:val="18"/>
                <w:szCs w:val="18"/>
              </w:rPr>
              <w:t>և</w:t>
            </w:r>
            <w:r w:rsidRPr="00CE08A5">
              <w:rPr>
                <w:rFonts w:ascii="GHEA Grapalat" w:hAnsi="GHEA Grapalat" w:cs="Arial"/>
                <w:sz w:val="18"/>
                <w:szCs w:val="18"/>
              </w:rPr>
              <w:t xml:space="preserve"> </w:t>
            </w:r>
            <w:r w:rsidRPr="00CE08A5">
              <w:rPr>
                <w:rFonts w:ascii="GHEA Grapalat" w:hAnsi="GHEA Grapalat" w:cs="Sylfaen"/>
                <w:sz w:val="18"/>
                <w:szCs w:val="18"/>
              </w:rPr>
              <w:t>բառերով</w:t>
            </w:r>
            <w:r w:rsidRPr="00CE08A5">
              <w:rPr>
                <w:rFonts w:ascii="GHEA Grapalat" w:hAnsi="GHEA Grapalat" w:cs="Sylfaen"/>
                <w:sz w:val="18"/>
                <w:szCs w:val="18"/>
                <w:lang w:val="ru-RU"/>
              </w:rPr>
              <w:t>)</w:t>
            </w:r>
            <w:r w:rsidRPr="00CE08A5">
              <w:rPr>
                <w:rFonts w:ascii="GHEA Grapalat" w:hAnsi="GHEA Grapalat" w:cs="Arial"/>
                <w:sz w:val="18"/>
                <w:szCs w:val="18"/>
              </w:rPr>
              <w:t>`</w:t>
            </w:r>
            <w:bookmarkStart w:id="13" w:name="_GoBack"/>
            <w:bookmarkEnd w:id="13"/>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15. </w:t>
            </w:r>
            <w:r w:rsidRPr="00CE08A5">
              <w:rPr>
                <w:rFonts w:ascii="GHEA Grapalat" w:hAnsi="GHEA Grapalat" w:cs="Sylfaen"/>
                <w:sz w:val="18"/>
                <w:szCs w:val="18"/>
                <w:lang w:val="hy-AM"/>
              </w:rPr>
              <w:t xml:space="preserve">Ակցեպտավորված գումարը՝ </w:t>
            </w:r>
            <w:r w:rsidRPr="00CE08A5">
              <w:rPr>
                <w:rFonts w:ascii="GHEA Grapalat" w:hAnsi="GHEA Grapalat" w:cs="Sylfaen"/>
                <w:sz w:val="18"/>
                <w:szCs w:val="18"/>
              </w:rPr>
              <w:t xml:space="preserve"> (թվերով</w:t>
            </w:r>
            <w:r w:rsidRPr="00CE08A5">
              <w:rPr>
                <w:rFonts w:ascii="GHEA Grapalat" w:hAnsi="GHEA Grapalat" w:cs="Arial"/>
                <w:sz w:val="18"/>
                <w:szCs w:val="18"/>
              </w:rPr>
              <w:t xml:space="preserve"> </w:t>
            </w:r>
            <w:r w:rsidRPr="00CE08A5">
              <w:rPr>
                <w:rFonts w:ascii="GHEA Grapalat" w:hAnsi="GHEA Grapalat" w:cs="Sylfaen"/>
                <w:sz w:val="18"/>
                <w:szCs w:val="18"/>
              </w:rPr>
              <w:t>և</w:t>
            </w:r>
            <w:r w:rsidRPr="00CE08A5">
              <w:rPr>
                <w:rFonts w:ascii="GHEA Grapalat" w:hAnsi="GHEA Grapalat" w:cs="Arial"/>
                <w:sz w:val="18"/>
                <w:szCs w:val="18"/>
              </w:rPr>
              <w:t xml:space="preserve"> </w:t>
            </w:r>
            <w:r w:rsidRPr="00CE08A5">
              <w:rPr>
                <w:rFonts w:ascii="GHEA Grapalat" w:hAnsi="GHEA Grapalat" w:cs="Sylfaen"/>
                <w:sz w:val="18"/>
                <w:szCs w:val="18"/>
              </w:rPr>
              <w:t>բառերով)</w:t>
            </w:r>
            <w:r w:rsidRPr="00CE08A5">
              <w:rPr>
                <w:rFonts w:ascii="GHEA Grapalat" w:hAnsi="GHEA Grapalat" w:cs="Sylfaen"/>
                <w:sz w:val="18"/>
                <w:szCs w:val="18"/>
                <w:lang w:val="hy-AM"/>
              </w:rPr>
              <w:t xml:space="preserve">  </w:t>
            </w:r>
            <w:r w:rsidRPr="00CE08A5">
              <w:rPr>
                <w:rFonts w:ascii="GHEA Grapalat" w:hAnsi="GHEA Grapalat" w:cs="Sylfaen"/>
                <w:sz w:val="18"/>
                <w:szCs w:val="18"/>
              </w:rPr>
              <w:t>(</w:t>
            </w:r>
            <w:r w:rsidRPr="00CE08A5">
              <w:rPr>
                <w:rFonts w:ascii="GHEA Grapalat" w:hAnsi="GHEA Grapalat" w:cs="Sylfaen"/>
                <w:sz w:val="18"/>
                <w:szCs w:val="18"/>
                <w:lang w:val="hy-AM"/>
              </w:rPr>
              <w:t>նախատեսված է նշված գումարի մասնակի ակցեպտի համար, որը չի կիրառվում</w:t>
            </w:r>
            <w:r w:rsidRPr="00CE08A5">
              <w:rPr>
                <w:rFonts w:ascii="GHEA Grapalat" w:hAnsi="GHEA Grapalat" w:cs="Sylfaen"/>
                <w:sz w:val="18"/>
                <w:szCs w:val="18"/>
              </w:rPr>
              <w:t>)</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ru-RU"/>
              </w:rPr>
              <w:t>6</w:t>
            </w:r>
            <w:r w:rsidRPr="00CE08A5">
              <w:rPr>
                <w:rFonts w:ascii="GHEA Grapalat" w:hAnsi="GHEA Grapalat" w:cs="Sylfaen"/>
                <w:sz w:val="18"/>
                <w:szCs w:val="18"/>
              </w:rPr>
              <w:t>.Արժույթը</w:t>
            </w:r>
            <w:r w:rsidRPr="00CE08A5">
              <w:rPr>
                <w:rFonts w:ascii="GHEA Grapalat" w:hAnsi="GHEA Grapalat" w:cs="Arial"/>
                <w:sz w:val="18"/>
                <w:szCs w:val="18"/>
              </w:rPr>
              <w:t xml:space="preserve"> (</w:t>
            </w:r>
            <w:r w:rsidRPr="00CE08A5">
              <w:rPr>
                <w:rFonts w:ascii="GHEA Grapalat" w:hAnsi="GHEA Grapalat" w:cs="Sylfaen"/>
                <w:sz w:val="18"/>
                <w:szCs w:val="18"/>
              </w:rPr>
              <w:t>բառերով</w:t>
            </w:r>
            <w:r w:rsidRPr="00CE08A5">
              <w:rPr>
                <w:rFonts w:ascii="GHEA Grapalat" w:hAnsi="GHEA Grapalat" w:cs="Arial"/>
                <w:sz w:val="18"/>
                <w:szCs w:val="18"/>
              </w:rPr>
              <w:t xml:space="preserve"> </w:t>
            </w:r>
            <w:r w:rsidRPr="00CE08A5">
              <w:rPr>
                <w:rFonts w:ascii="GHEA Grapalat" w:hAnsi="GHEA Grapalat" w:cs="Sylfaen"/>
                <w:sz w:val="18"/>
                <w:szCs w:val="18"/>
              </w:rPr>
              <w:t>և</w:t>
            </w:r>
            <w:r w:rsidRPr="00CE08A5">
              <w:rPr>
                <w:rFonts w:ascii="GHEA Grapalat" w:hAnsi="GHEA Grapalat" w:cs="Arial"/>
                <w:sz w:val="18"/>
                <w:szCs w:val="18"/>
              </w:rPr>
              <w:t xml:space="preserve"> </w:t>
            </w:r>
            <w:r w:rsidRPr="00CE08A5">
              <w:rPr>
                <w:rFonts w:ascii="GHEA Grapalat" w:hAnsi="GHEA Grapalat" w:cs="Sylfaen"/>
                <w:sz w:val="18"/>
                <w:szCs w:val="18"/>
              </w:rPr>
              <w:t>կոդով</w:t>
            </w:r>
            <w:r w:rsidRPr="00CE08A5">
              <w:rPr>
                <w:rFonts w:ascii="GHEA Grapalat" w:hAnsi="GHEA Grapalat" w:cs="Arial"/>
                <w:sz w:val="18"/>
                <w:szCs w:val="18"/>
              </w:rPr>
              <w:t>)`</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lang w:val="hy-AM"/>
              </w:rPr>
            </w:pPr>
            <w:r w:rsidRPr="00CE08A5">
              <w:rPr>
                <w:rFonts w:ascii="GHEA Grapalat" w:hAnsi="GHEA Grapalat" w:cs="Sylfaen"/>
                <w:sz w:val="18"/>
                <w:szCs w:val="18"/>
              </w:rPr>
              <w:t>1</w:t>
            </w:r>
            <w:r w:rsidRPr="00CE08A5">
              <w:rPr>
                <w:rFonts w:ascii="GHEA Grapalat" w:hAnsi="GHEA Grapalat" w:cs="Sylfaen"/>
                <w:sz w:val="18"/>
                <w:szCs w:val="18"/>
                <w:lang w:val="hy-AM"/>
              </w:rPr>
              <w:t>7</w:t>
            </w:r>
            <w:r w:rsidRPr="00CE08A5">
              <w:rPr>
                <w:rFonts w:ascii="GHEA Grapalat" w:hAnsi="GHEA Grapalat" w:cs="Sylfaen"/>
                <w:sz w:val="18"/>
                <w:szCs w:val="18"/>
              </w:rPr>
              <w:t>.Գործարքի</w:t>
            </w:r>
            <w:r w:rsidRPr="00CE08A5">
              <w:rPr>
                <w:rFonts w:ascii="GHEA Grapalat" w:hAnsi="GHEA Grapalat" w:cs="Arial"/>
                <w:sz w:val="18"/>
                <w:szCs w:val="18"/>
              </w:rPr>
              <w:t xml:space="preserve"> (</w:t>
            </w:r>
            <w:r w:rsidRPr="00CE08A5">
              <w:rPr>
                <w:rFonts w:ascii="GHEA Grapalat" w:hAnsi="GHEA Grapalat" w:cs="Sylfaen"/>
                <w:sz w:val="18"/>
                <w:szCs w:val="18"/>
              </w:rPr>
              <w:t>վճարման</w:t>
            </w:r>
            <w:r w:rsidRPr="00CE08A5">
              <w:rPr>
                <w:rFonts w:ascii="GHEA Grapalat" w:hAnsi="GHEA Grapalat" w:cs="Arial"/>
                <w:sz w:val="18"/>
                <w:szCs w:val="18"/>
              </w:rPr>
              <w:t xml:space="preserve">) </w:t>
            </w:r>
            <w:r w:rsidRPr="00CE08A5">
              <w:rPr>
                <w:rFonts w:ascii="GHEA Grapalat" w:hAnsi="GHEA Grapalat" w:cs="Sylfaen"/>
                <w:sz w:val="18"/>
                <w:szCs w:val="18"/>
              </w:rPr>
              <w:t>նպատակը</w:t>
            </w:r>
            <w:r w:rsidRPr="00CE08A5">
              <w:rPr>
                <w:rFonts w:ascii="GHEA Grapalat" w:hAnsi="GHEA Grapalat" w:cs="Arial"/>
                <w:sz w:val="18"/>
                <w:szCs w:val="18"/>
              </w:rPr>
              <w:t>`</w:t>
            </w:r>
            <w:r w:rsidRPr="00CE08A5">
              <w:rPr>
                <w:rFonts w:ascii="GHEA Grapalat" w:hAnsi="GHEA Grapalat" w:cs="Arial"/>
                <w:sz w:val="18"/>
                <w:szCs w:val="18"/>
                <w:lang w:val="hy-AM"/>
              </w:rPr>
              <w:t xml:space="preserve">  </w:t>
            </w:r>
            <w:r w:rsidRPr="00CE08A5">
              <w:rPr>
                <w:rFonts w:ascii="GHEA Grapalat" w:hAnsi="GHEA Grapalat" w:cs="Sylfaen"/>
                <w:bCs/>
                <w:i/>
                <w:sz w:val="18"/>
                <w:szCs w:val="18"/>
              </w:rPr>
              <w:t>(որակավորման ապահովմ</w:t>
            </w:r>
            <w:r w:rsidRPr="00CE08A5">
              <w:rPr>
                <w:rFonts w:ascii="GHEA Grapalat" w:hAnsi="GHEA Grapalat" w:cs="Sylfaen"/>
                <w:bCs/>
                <w:i/>
                <w:sz w:val="18"/>
                <w:szCs w:val="18"/>
                <w:lang w:val="hy-AM"/>
              </w:rPr>
              <w:t>ան համար</w:t>
            </w:r>
            <w:r w:rsidRPr="00CE08A5">
              <w:rPr>
                <w:rFonts w:ascii="GHEA Grapalat" w:hAnsi="GHEA Grapalat" w:cs="Sylfaen"/>
                <w:bCs/>
                <w:i/>
                <w:sz w:val="18"/>
                <w:szCs w:val="18"/>
              </w:rPr>
              <w:t>)</w:t>
            </w:r>
          </w:p>
        </w:tc>
      </w:tr>
      <w:tr w:rsidR="00886C13" w:rsidRPr="00CE08A5" w:rsidTr="00054D43">
        <w:trPr>
          <w:trHeight w:val="424"/>
        </w:trPr>
        <w:tc>
          <w:tcPr>
            <w:tcW w:w="10980" w:type="dxa"/>
            <w:gridSpan w:val="2"/>
            <w:tcBorders>
              <w:top w:val="single" w:sz="4" w:space="0" w:color="auto"/>
              <w:left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hy-AM"/>
              </w:rPr>
              <w:t>8</w:t>
            </w:r>
            <w:r w:rsidRPr="00CE08A5">
              <w:rPr>
                <w:rFonts w:ascii="GHEA Grapalat" w:hAnsi="GHEA Grapalat" w:cs="Sylfaen"/>
                <w:sz w:val="18"/>
                <w:szCs w:val="18"/>
              </w:rPr>
              <w:t xml:space="preserve">. </w:t>
            </w:r>
            <w:r w:rsidRPr="00CE08A5">
              <w:rPr>
                <w:rFonts w:ascii="GHEA Grapalat" w:hAnsi="GHEA Grapalat" w:cs="Sylfaen"/>
                <w:sz w:val="18"/>
                <w:szCs w:val="18"/>
                <w:lang w:val="hy-AM"/>
              </w:rPr>
              <w:t xml:space="preserve">Վճարման կատարման հիմքերը՝ </w:t>
            </w:r>
            <w:r w:rsidRPr="00CE08A5">
              <w:rPr>
                <w:rFonts w:ascii="GHEA Grapalat" w:hAnsi="GHEA Grapalat" w:cs="Sylfaen"/>
                <w:sz w:val="18"/>
                <w:szCs w:val="18"/>
              </w:rPr>
              <w:t>(</w:t>
            </w:r>
            <w:r w:rsidRPr="00CE08A5">
              <w:rPr>
                <w:rFonts w:ascii="GHEA Grapalat" w:hAnsi="GHEA Grapalat" w:cs="Sylfaen"/>
                <w:sz w:val="18"/>
                <w:szCs w:val="18"/>
                <w:lang w:val="hy-AM"/>
              </w:rPr>
              <w:t>Փաստաթղթերի</w:t>
            </w:r>
            <w:r w:rsidRPr="00CE08A5">
              <w:rPr>
                <w:rFonts w:ascii="GHEA Grapalat" w:hAnsi="GHEA Grapalat" w:cs="Arial"/>
                <w:sz w:val="18"/>
                <w:szCs w:val="18"/>
                <w:lang w:val="hy-AM"/>
              </w:rPr>
              <w:t xml:space="preserve"> անվանումը</w:t>
            </w:r>
            <w:r w:rsidRPr="00CE08A5">
              <w:rPr>
                <w:rFonts w:ascii="GHEA Grapalat" w:hAnsi="GHEA Grapalat" w:cs="Arial"/>
                <w:sz w:val="18"/>
                <w:szCs w:val="18"/>
              </w:rPr>
              <w:t>,</w:t>
            </w:r>
            <w:r w:rsidRPr="00CE08A5">
              <w:rPr>
                <w:rFonts w:ascii="GHEA Grapalat" w:hAnsi="GHEA Grapalat" w:cs="Arial"/>
                <w:sz w:val="18"/>
                <w:szCs w:val="18"/>
                <w:lang w:val="hy-AM"/>
              </w:rPr>
              <w:t xml:space="preserve"> այդ թվում՝ տուժանքի մասին համաձայնագիրը, </w:t>
            </w:r>
            <w:r w:rsidRPr="00CE08A5">
              <w:rPr>
                <w:rFonts w:ascii="GHEA Grapalat" w:hAnsi="GHEA Grapalat" w:cs="Sylfaen"/>
                <w:sz w:val="18"/>
                <w:szCs w:val="18"/>
                <w:lang w:val="hy-AM"/>
              </w:rPr>
              <w:t>դրանց</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համարները</w:t>
            </w:r>
            <w:r w:rsidRPr="00CE08A5">
              <w:rPr>
                <w:rFonts w:ascii="GHEA Grapalat" w:hAnsi="GHEA Grapalat" w:cs="Arial"/>
                <w:sz w:val="18"/>
                <w:szCs w:val="18"/>
                <w:lang w:val="hy-AM"/>
              </w:rPr>
              <w:t>,</w:t>
            </w:r>
            <w:r w:rsidRPr="00CE08A5">
              <w:rPr>
                <w:rFonts w:ascii="GHEA Grapalat" w:hAnsi="GHEA Grapalat" w:cs="Arial"/>
                <w:sz w:val="18"/>
                <w:szCs w:val="18"/>
              </w:rPr>
              <w:t xml:space="preserve"> </w:t>
            </w:r>
            <w:r w:rsidRPr="00CE08A5">
              <w:rPr>
                <w:rFonts w:ascii="GHEA Grapalat" w:hAnsi="GHEA Grapalat" w:cs="Sylfaen"/>
                <w:sz w:val="18"/>
                <w:szCs w:val="18"/>
                <w:lang w:val="hy-AM"/>
              </w:rPr>
              <w:t>պ</w:t>
            </w:r>
            <w:r w:rsidRPr="00CE08A5">
              <w:rPr>
                <w:rFonts w:ascii="GHEA Grapalat" w:hAnsi="GHEA Grapalat" w:cs="Sylfaen"/>
                <w:sz w:val="18"/>
                <w:szCs w:val="18"/>
              </w:rPr>
              <w:t xml:space="preserve">այմանագրի </w:t>
            </w:r>
            <w:r w:rsidRPr="00CE08A5">
              <w:rPr>
                <w:rFonts w:ascii="GHEA Grapalat" w:hAnsi="GHEA Grapalat" w:cs="Arial"/>
                <w:sz w:val="18"/>
                <w:szCs w:val="18"/>
              </w:rPr>
              <w:t xml:space="preserve"> </w:t>
            </w:r>
            <w:r w:rsidRPr="00CE08A5">
              <w:rPr>
                <w:rFonts w:ascii="GHEA Grapalat" w:hAnsi="GHEA Grapalat" w:cs="Sylfaen"/>
                <w:sz w:val="18"/>
                <w:szCs w:val="18"/>
              </w:rPr>
              <w:t>ծածկագիրը</w:t>
            </w:r>
            <w:r w:rsidRPr="00CE08A5">
              <w:rPr>
                <w:rFonts w:ascii="GHEA Grapalat" w:hAnsi="GHEA Grapalat" w:cs="Arial"/>
                <w:sz w:val="18"/>
                <w:szCs w:val="18"/>
                <w:lang w:val="hy-AM"/>
              </w:rPr>
              <w:t xml:space="preserve"> որի հիման վրա կատարվում է  գանձումը</w:t>
            </w:r>
            <w:r w:rsidRPr="00CE08A5">
              <w:rPr>
                <w:rFonts w:ascii="GHEA Grapalat" w:hAnsi="GHEA Grapalat" w:cs="Arial"/>
                <w:sz w:val="18"/>
                <w:szCs w:val="18"/>
              </w:rPr>
              <w:t>)</w:t>
            </w:r>
            <w:r w:rsidRPr="00CE08A5">
              <w:rPr>
                <w:rFonts w:ascii="GHEA Grapalat" w:hAnsi="GHEA Grapalat" w:cs="Sylfaen"/>
                <w:sz w:val="18"/>
                <w:szCs w:val="18"/>
              </w:rPr>
              <w:t>`</w:t>
            </w:r>
          </w:p>
          <w:p w:rsidR="00886C13" w:rsidRPr="00CE08A5" w:rsidRDefault="00886C13" w:rsidP="00054D43">
            <w:pPr>
              <w:rPr>
                <w:rFonts w:ascii="GHEA Grapalat" w:hAnsi="GHEA Grapalat" w:cs="Arial"/>
                <w:sz w:val="18"/>
                <w:szCs w:val="18"/>
              </w:rPr>
            </w:pPr>
          </w:p>
        </w:tc>
      </w:tr>
      <w:tr w:rsidR="00886C13" w:rsidRPr="00CE08A5" w:rsidTr="00054D43">
        <w:trPr>
          <w:trHeight w:val="704"/>
        </w:trPr>
        <w:tc>
          <w:tcPr>
            <w:tcW w:w="10980" w:type="dxa"/>
            <w:gridSpan w:val="2"/>
            <w:tcBorders>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lang w:val="hy-AM"/>
              </w:rPr>
            </w:pPr>
          </w:p>
        </w:tc>
      </w:tr>
      <w:tr w:rsidR="00886C13" w:rsidRPr="00CE08A5" w:rsidTr="00054D4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lang w:val="hy-AM"/>
              </w:rPr>
            </w:pPr>
            <w:r w:rsidRPr="00CE08A5">
              <w:rPr>
                <w:rFonts w:ascii="GHEA Grapalat" w:hAnsi="GHEA Grapalat" w:cs="Sylfaen"/>
                <w:sz w:val="18"/>
                <w:szCs w:val="18"/>
                <w:lang w:val="hy-AM"/>
              </w:rPr>
              <w:t>19. Վճարման պայմանները՝                                &lt;ակցեպտավորված վճարում&gt;</w:t>
            </w:r>
          </w:p>
          <w:p w:rsidR="00886C13" w:rsidRPr="00CE08A5" w:rsidRDefault="00886C13" w:rsidP="00054D43">
            <w:pPr>
              <w:rPr>
                <w:rFonts w:ascii="GHEA Grapalat" w:hAnsi="GHEA Grapalat" w:cs="Sylfaen"/>
                <w:sz w:val="18"/>
                <w:szCs w:val="18"/>
                <w:lang w:val="ru-RU"/>
              </w:rPr>
            </w:pPr>
          </w:p>
        </w:tc>
      </w:tr>
      <w:tr w:rsidR="00886C13" w:rsidRPr="00CE08A5" w:rsidTr="00054D4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lang w:val="hy-AM"/>
              </w:rPr>
              <w:t xml:space="preserve">20. Առդիր էջերի քանակը՝    </w:t>
            </w:r>
            <w:r w:rsidRPr="00CE08A5">
              <w:rPr>
                <w:rFonts w:ascii="GHEA Grapalat" w:hAnsi="GHEA Grapalat" w:cs="Arial"/>
                <w:sz w:val="18"/>
                <w:szCs w:val="18"/>
              </w:rPr>
              <w:t xml:space="preserve">--- </w:t>
            </w:r>
            <w:r w:rsidRPr="00CE08A5">
              <w:rPr>
                <w:rFonts w:ascii="GHEA Grapalat" w:hAnsi="GHEA Grapalat" w:cs="Arial"/>
                <w:sz w:val="18"/>
                <w:szCs w:val="18"/>
                <w:lang w:val="hy-AM"/>
              </w:rPr>
              <w:t xml:space="preserve">    </w:t>
            </w:r>
            <w:r w:rsidRPr="00CE08A5">
              <w:rPr>
                <w:rFonts w:ascii="GHEA Grapalat" w:hAnsi="GHEA Grapalat" w:cs="Sylfaen"/>
                <w:sz w:val="18"/>
                <w:szCs w:val="18"/>
              </w:rPr>
              <w:t>էջ</w:t>
            </w:r>
          </w:p>
          <w:p w:rsidR="00886C13" w:rsidRPr="00CE08A5" w:rsidRDefault="00886C13" w:rsidP="00054D43">
            <w:pPr>
              <w:rPr>
                <w:rFonts w:ascii="GHEA Grapalat" w:hAnsi="GHEA Grapalat" w:cs="Sylfaen"/>
                <w:sz w:val="18"/>
                <w:szCs w:val="18"/>
                <w:lang w:val="hy-AM"/>
              </w:rPr>
            </w:pPr>
          </w:p>
        </w:tc>
      </w:tr>
      <w:tr w:rsidR="00886C13" w:rsidRPr="00CE08A5" w:rsidTr="00054D43">
        <w:trPr>
          <w:trHeight w:val="2194"/>
        </w:trPr>
        <w:tc>
          <w:tcPr>
            <w:tcW w:w="5616" w:type="dxa"/>
            <w:tcBorders>
              <w:top w:val="nil"/>
              <w:left w:val="single" w:sz="4" w:space="0" w:color="auto"/>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Courier New" w:hAnsi="Courier New" w:cs="Courier New"/>
                <w:sz w:val="18"/>
                <w:szCs w:val="18"/>
              </w:rPr>
              <w:t> </w:t>
            </w:r>
            <w:r w:rsidRPr="00CE08A5">
              <w:rPr>
                <w:rFonts w:ascii="GHEA Grapalat" w:hAnsi="GHEA Grapalat" w:cs="Arial"/>
                <w:sz w:val="18"/>
                <w:szCs w:val="18"/>
                <w:lang w:val="hy-AM"/>
              </w:rPr>
              <w:t>22</w:t>
            </w:r>
            <w:r w:rsidRPr="00CE08A5">
              <w:rPr>
                <w:rFonts w:ascii="GHEA Grapalat" w:hAnsi="GHEA Grapalat" w:cs="Arial"/>
                <w:sz w:val="18"/>
                <w:szCs w:val="18"/>
              </w:rPr>
              <w:t>.</w:t>
            </w:r>
            <w:r w:rsidRPr="00CE08A5">
              <w:rPr>
                <w:rFonts w:ascii="GHEA Grapalat" w:hAnsi="GHEA Grapalat" w:cs="Sylfaen"/>
                <w:sz w:val="18"/>
                <w:szCs w:val="18"/>
              </w:rPr>
              <w:t>ա. Շահառուի ստորագրությունները</w:t>
            </w:r>
          </w:p>
          <w:p w:rsidR="00886C13" w:rsidRPr="00CE08A5" w:rsidRDefault="00886C13" w:rsidP="00054D43">
            <w:pPr>
              <w:rPr>
                <w:rFonts w:ascii="GHEA Grapalat" w:hAnsi="GHEA Grapalat" w:cs="Sylfaen"/>
                <w:sz w:val="18"/>
                <w:szCs w:val="18"/>
              </w:rPr>
            </w:pPr>
          </w:p>
          <w:p w:rsidR="00886C13" w:rsidRPr="00CE08A5" w:rsidRDefault="00886C13" w:rsidP="00054D43">
            <w:pPr>
              <w:jc w:val="right"/>
              <w:rPr>
                <w:rFonts w:ascii="GHEA Grapalat" w:hAnsi="GHEA Grapalat" w:cs="Tahoma"/>
                <w:color w:val="000000"/>
                <w:sz w:val="18"/>
                <w:szCs w:val="18"/>
              </w:rPr>
            </w:pPr>
            <w:r w:rsidRPr="00CE08A5">
              <w:rPr>
                <w:rFonts w:ascii="GHEA Grapalat" w:hAnsi="GHEA Grapalat" w:cs="Tahoma"/>
                <w:color w:val="000000"/>
                <w:sz w:val="18"/>
                <w:szCs w:val="18"/>
              </w:rPr>
              <w:t>/____________________/</w:t>
            </w:r>
          </w:p>
          <w:p w:rsidR="00886C13" w:rsidRPr="00CE08A5" w:rsidRDefault="00886C13" w:rsidP="00054D43">
            <w:pPr>
              <w:rPr>
                <w:rFonts w:ascii="GHEA Grapalat" w:hAnsi="GHEA Grapalat" w:cs="Tahoma"/>
                <w:color w:val="000000"/>
                <w:sz w:val="18"/>
                <w:szCs w:val="18"/>
              </w:rPr>
            </w:pPr>
          </w:p>
          <w:p w:rsidR="00886C13" w:rsidRPr="00CE08A5" w:rsidRDefault="00886C13" w:rsidP="00054D43">
            <w:pPr>
              <w:rPr>
                <w:rFonts w:ascii="GHEA Grapalat" w:hAnsi="GHEA Grapalat" w:cs="Sylfaen"/>
                <w:sz w:val="18"/>
                <w:szCs w:val="18"/>
              </w:rPr>
            </w:pPr>
          </w:p>
          <w:p w:rsidR="00886C13" w:rsidRPr="00CE08A5" w:rsidRDefault="00886C13" w:rsidP="00054D43">
            <w:pPr>
              <w:jc w:val="right"/>
              <w:rPr>
                <w:rFonts w:ascii="GHEA Grapalat" w:hAnsi="GHEA Grapalat" w:cs="Sylfaen"/>
                <w:sz w:val="18"/>
                <w:szCs w:val="18"/>
              </w:rPr>
            </w:pPr>
            <w:r w:rsidRPr="00CE08A5">
              <w:rPr>
                <w:rFonts w:ascii="GHEA Grapalat" w:hAnsi="GHEA Grapalat" w:cs="Tahoma"/>
                <w:color w:val="000000"/>
                <w:sz w:val="18"/>
                <w:szCs w:val="18"/>
              </w:rPr>
              <w:t>/____________________/</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lang w:val="hy-AM"/>
              </w:rPr>
              <w:t>22</w:t>
            </w:r>
            <w:r w:rsidRPr="00CE08A5">
              <w:rPr>
                <w:rFonts w:ascii="GHEA Grapalat" w:hAnsi="GHEA Grapalat" w:cs="Sylfaen"/>
                <w:sz w:val="18"/>
                <w:szCs w:val="18"/>
              </w:rPr>
              <w:t>.բ.</w:t>
            </w: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Կ.Տ.</w:t>
            </w:r>
          </w:p>
          <w:p w:rsidR="00886C13" w:rsidRPr="00CE08A5" w:rsidRDefault="00886C13" w:rsidP="00054D43">
            <w:pPr>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Arial"/>
                <w:sz w:val="18"/>
                <w:szCs w:val="18"/>
                <w:lang w:val="hy-AM"/>
              </w:rPr>
              <w:t>2</w:t>
            </w:r>
            <w:r w:rsidRPr="00CE08A5">
              <w:rPr>
                <w:rFonts w:ascii="GHEA Grapalat" w:hAnsi="GHEA Grapalat" w:cs="Arial"/>
                <w:sz w:val="18"/>
                <w:szCs w:val="18"/>
              </w:rPr>
              <w:t>1.</w:t>
            </w:r>
            <w:r w:rsidRPr="00CE08A5">
              <w:rPr>
                <w:rFonts w:ascii="GHEA Grapalat" w:hAnsi="GHEA Grapalat" w:cs="Sylfaen"/>
                <w:sz w:val="18"/>
                <w:szCs w:val="18"/>
              </w:rPr>
              <w:t xml:space="preserve">ա. </w:t>
            </w:r>
            <w:r w:rsidRPr="00CE08A5">
              <w:rPr>
                <w:rFonts w:ascii="Courier New" w:hAnsi="Courier New" w:cs="Courier New"/>
                <w:sz w:val="18"/>
                <w:szCs w:val="18"/>
              </w:rPr>
              <w:t> </w:t>
            </w:r>
            <w:r w:rsidRPr="00CE08A5">
              <w:rPr>
                <w:rFonts w:ascii="GHEA Grapalat" w:hAnsi="GHEA Grapalat" w:cs="Sylfaen"/>
                <w:sz w:val="18"/>
                <w:szCs w:val="18"/>
              </w:rPr>
              <w:t>Վճարողի ստորագրությունները`</w:t>
            </w:r>
          </w:p>
          <w:p w:rsidR="00886C13" w:rsidRPr="00CE08A5" w:rsidRDefault="00886C13" w:rsidP="00054D43">
            <w:pPr>
              <w:jc w:val="right"/>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Tahoma"/>
                <w:color w:val="000000"/>
                <w:sz w:val="18"/>
                <w:szCs w:val="18"/>
              </w:rPr>
              <w:t xml:space="preserve">                                               /____________________/</w:t>
            </w: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Sylfaen"/>
                <w:sz w:val="18"/>
                <w:szCs w:val="18"/>
              </w:rPr>
            </w:pPr>
            <w:r w:rsidRPr="00CE08A5">
              <w:rPr>
                <w:rFonts w:ascii="GHEA Grapalat" w:hAnsi="GHEA Grapalat" w:cs="Tahoma"/>
                <w:color w:val="000000"/>
                <w:sz w:val="18"/>
                <w:szCs w:val="18"/>
              </w:rPr>
              <w:t>/____________________/</w:t>
            </w:r>
          </w:p>
          <w:p w:rsidR="00886C13" w:rsidRPr="00CE08A5" w:rsidRDefault="00886C13" w:rsidP="00054D43">
            <w:pPr>
              <w:jc w:val="right"/>
              <w:rPr>
                <w:rFonts w:ascii="GHEA Grapalat" w:hAnsi="GHEA Grapalat" w:cs="Sylfaen"/>
                <w:sz w:val="18"/>
                <w:szCs w:val="18"/>
              </w:rPr>
            </w:pPr>
          </w:p>
          <w:p w:rsidR="00886C13" w:rsidRPr="00CE08A5" w:rsidRDefault="00886C13" w:rsidP="00054D43">
            <w:pPr>
              <w:jc w:val="right"/>
              <w:rPr>
                <w:rFonts w:ascii="GHEA Grapalat" w:hAnsi="GHEA Grapalat" w:cs="Sylfaen"/>
                <w:sz w:val="18"/>
                <w:szCs w:val="18"/>
              </w:rPr>
            </w:pPr>
            <w:r w:rsidRPr="00CE08A5">
              <w:rPr>
                <w:rFonts w:ascii="GHEA Grapalat" w:hAnsi="GHEA Grapalat" w:cs="Sylfaen"/>
                <w:sz w:val="18"/>
                <w:szCs w:val="18"/>
                <w:lang w:val="hy-AM"/>
              </w:rPr>
              <w:t>2</w:t>
            </w:r>
            <w:r w:rsidRPr="00CE08A5">
              <w:rPr>
                <w:rFonts w:ascii="GHEA Grapalat" w:hAnsi="GHEA Grapalat" w:cs="Sylfaen"/>
                <w:sz w:val="18"/>
                <w:szCs w:val="18"/>
              </w:rPr>
              <w:t>1.բ.                                                                    Կ.Տ.</w:t>
            </w:r>
          </w:p>
          <w:p w:rsidR="00886C13" w:rsidRPr="00CE08A5" w:rsidRDefault="00886C13" w:rsidP="00054D43">
            <w:pPr>
              <w:jc w:val="right"/>
              <w:rPr>
                <w:rFonts w:ascii="GHEA Grapalat" w:hAnsi="GHEA Grapalat" w:cs="Sylfaen"/>
                <w:sz w:val="18"/>
                <w:szCs w:val="18"/>
              </w:rPr>
            </w:pPr>
          </w:p>
        </w:tc>
      </w:tr>
      <w:tr w:rsidR="00886C13" w:rsidRPr="00CE08A5" w:rsidTr="00054D43">
        <w:trPr>
          <w:trHeight w:val="2058"/>
        </w:trPr>
        <w:tc>
          <w:tcPr>
            <w:tcW w:w="5616" w:type="dxa"/>
            <w:tcBorders>
              <w:top w:val="single" w:sz="4" w:space="0" w:color="auto"/>
              <w:left w:val="single" w:sz="4" w:space="0" w:color="auto"/>
              <w:right w:val="single" w:sz="4" w:space="0" w:color="auto"/>
            </w:tcBorders>
            <w:noWrap/>
            <w:vAlign w:val="bottom"/>
          </w:tcPr>
          <w:p w:rsidR="00886C13" w:rsidRPr="00CE08A5" w:rsidRDefault="00886C13" w:rsidP="00054D43">
            <w:pPr>
              <w:rPr>
                <w:rFonts w:ascii="GHEA Grapalat" w:hAnsi="GHEA Grapalat" w:cs="Tahoma"/>
                <w:color w:val="000000"/>
                <w:sz w:val="18"/>
                <w:szCs w:val="18"/>
              </w:rPr>
            </w:pPr>
            <w:r w:rsidRPr="00CE08A5">
              <w:rPr>
                <w:rFonts w:ascii="GHEA Grapalat" w:hAnsi="GHEA Grapalat" w:cs="Tahoma"/>
                <w:color w:val="000000"/>
                <w:sz w:val="18"/>
                <w:szCs w:val="18"/>
              </w:rPr>
              <w:t>2</w:t>
            </w:r>
            <w:r w:rsidRPr="00CE08A5">
              <w:rPr>
                <w:rFonts w:ascii="GHEA Grapalat" w:hAnsi="GHEA Grapalat" w:cs="Tahoma"/>
                <w:color w:val="000000"/>
                <w:sz w:val="18"/>
                <w:szCs w:val="18"/>
                <w:lang w:val="hy-AM"/>
              </w:rPr>
              <w:t>4</w:t>
            </w:r>
            <w:r w:rsidRPr="00CE08A5">
              <w:rPr>
                <w:rFonts w:ascii="GHEA Grapalat" w:hAnsi="GHEA Grapalat" w:cs="Tahoma"/>
                <w:color w:val="000000"/>
                <w:sz w:val="18"/>
                <w:szCs w:val="18"/>
              </w:rPr>
              <w:t xml:space="preserve">.ա.   </w:t>
            </w:r>
            <w:r w:rsidRPr="00CE08A5">
              <w:rPr>
                <w:rFonts w:ascii="GHEA Grapalat" w:hAnsi="GHEA Grapalat" w:cs="Tahoma"/>
                <w:color w:val="000000"/>
                <w:sz w:val="18"/>
                <w:szCs w:val="18"/>
                <w:lang w:val="hy-AM"/>
              </w:rPr>
              <w:t>Շահառուին  սպասարկող ֆինանսական կազմակերպություն</w:t>
            </w:r>
            <w:r w:rsidRPr="00CE08A5">
              <w:rPr>
                <w:rFonts w:ascii="GHEA Grapalat" w:hAnsi="GHEA Grapalat" w:cs="Tahoma"/>
                <w:color w:val="000000"/>
                <w:sz w:val="18"/>
                <w:szCs w:val="18"/>
              </w:rPr>
              <w:t xml:space="preserve"> </w:t>
            </w:r>
          </w:p>
          <w:p w:rsidR="00886C13" w:rsidRPr="00CE08A5" w:rsidRDefault="00886C13" w:rsidP="00054D43">
            <w:pPr>
              <w:rPr>
                <w:rFonts w:ascii="GHEA Grapalat" w:hAnsi="GHEA Grapalat" w:cs="Tahoma"/>
                <w:color w:val="000000"/>
                <w:sz w:val="18"/>
                <w:szCs w:val="18"/>
                <w:lang w:val="hy-AM"/>
              </w:rPr>
            </w:pPr>
            <w:r w:rsidRPr="00CE08A5">
              <w:rPr>
                <w:rFonts w:ascii="GHEA Grapalat" w:hAnsi="GHEA Grapalat" w:cs="Tahoma"/>
                <w:color w:val="000000"/>
                <w:sz w:val="18"/>
                <w:szCs w:val="18"/>
              </w:rPr>
              <w:t xml:space="preserve">                             </w:t>
            </w:r>
            <w:r w:rsidRPr="00CE08A5">
              <w:rPr>
                <w:rFonts w:ascii="GHEA Grapalat" w:hAnsi="GHEA Grapalat" w:cs="Tahoma"/>
                <w:color w:val="000000"/>
                <w:sz w:val="18"/>
                <w:szCs w:val="18"/>
                <w:lang w:val="hy-AM"/>
              </w:rPr>
              <w:t xml:space="preserve">                 </w:t>
            </w:r>
          </w:p>
          <w:p w:rsidR="00886C13" w:rsidRPr="00CE08A5" w:rsidRDefault="00886C13" w:rsidP="00054D43">
            <w:pPr>
              <w:rPr>
                <w:rFonts w:ascii="GHEA Grapalat" w:hAnsi="GHEA Grapalat" w:cs="Tahoma"/>
                <w:color w:val="000000"/>
                <w:sz w:val="18"/>
                <w:szCs w:val="18"/>
              </w:rPr>
            </w:pPr>
            <w:r w:rsidRPr="00CE08A5">
              <w:rPr>
                <w:rFonts w:ascii="GHEA Grapalat" w:hAnsi="GHEA Grapalat" w:cs="Tahoma"/>
                <w:color w:val="000000"/>
                <w:sz w:val="18"/>
                <w:szCs w:val="18"/>
                <w:lang w:val="hy-AM"/>
              </w:rPr>
              <w:t xml:space="preserve">                                                 </w:t>
            </w:r>
            <w:r w:rsidRPr="00CE08A5">
              <w:rPr>
                <w:rFonts w:ascii="GHEA Grapalat" w:hAnsi="GHEA Grapalat" w:cs="Tahoma"/>
                <w:color w:val="000000"/>
                <w:sz w:val="18"/>
                <w:szCs w:val="18"/>
              </w:rPr>
              <w:t xml:space="preserve">   /____________________/</w:t>
            </w: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w:t>
            </w: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/ստորագրություն/</w:t>
            </w:r>
          </w:p>
          <w:p w:rsidR="00886C13" w:rsidRPr="00CE08A5" w:rsidRDefault="00886C13" w:rsidP="00054D43">
            <w:pPr>
              <w:rPr>
                <w:rFonts w:ascii="GHEA Grapalat" w:hAnsi="GHEA Grapalat" w:cs="Tahoma"/>
                <w:color w:val="000000"/>
                <w:sz w:val="18"/>
                <w:szCs w:val="18"/>
              </w:rPr>
            </w:pPr>
          </w:p>
          <w:p w:rsidR="00886C13" w:rsidRPr="00CE08A5" w:rsidRDefault="00886C13" w:rsidP="00054D43">
            <w:pPr>
              <w:rPr>
                <w:rFonts w:ascii="GHEA Grapalat" w:hAnsi="GHEA Grapalat" w:cs="Arial"/>
                <w:sz w:val="18"/>
                <w:szCs w:val="18"/>
              </w:rPr>
            </w:pPr>
          </w:p>
        </w:tc>
        <w:tc>
          <w:tcPr>
            <w:tcW w:w="5364" w:type="dxa"/>
            <w:tcBorders>
              <w:top w:val="single" w:sz="4" w:space="0" w:color="auto"/>
              <w:left w:val="nil"/>
              <w:right w:val="single" w:sz="4" w:space="0" w:color="auto"/>
            </w:tcBorders>
            <w:noWrap/>
            <w:vAlign w:val="bottom"/>
          </w:tcPr>
          <w:p w:rsidR="00886C13" w:rsidRPr="00CE08A5" w:rsidRDefault="00886C13" w:rsidP="00054D43">
            <w:pPr>
              <w:rPr>
                <w:rFonts w:ascii="GHEA Grapalat" w:hAnsi="GHEA Grapalat" w:cs="Tahoma"/>
                <w:color w:val="000000"/>
                <w:sz w:val="18"/>
                <w:szCs w:val="18"/>
              </w:rPr>
            </w:pPr>
            <w:r w:rsidRPr="00CE08A5">
              <w:rPr>
                <w:rFonts w:ascii="GHEA Grapalat" w:hAnsi="GHEA Grapalat" w:cs="Tahoma"/>
                <w:color w:val="000000"/>
                <w:sz w:val="18"/>
                <w:szCs w:val="18"/>
              </w:rPr>
              <w:t>2</w:t>
            </w:r>
            <w:r w:rsidRPr="00CE08A5">
              <w:rPr>
                <w:rFonts w:ascii="GHEA Grapalat" w:hAnsi="GHEA Grapalat" w:cs="Tahoma"/>
                <w:color w:val="000000"/>
                <w:sz w:val="18"/>
                <w:szCs w:val="18"/>
                <w:lang w:val="hy-AM"/>
              </w:rPr>
              <w:t>3</w:t>
            </w:r>
            <w:r w:rsidRPr="00CE08A5">
              <w:rPr>
                <w:rFonts w:ascii="GHEA Grapalat" w:hAnsi="GHEA Grapalat" w:cs="Tahoma"/>
                <w:color w:val="000000"/>
                <w:sz w:val="18"/>
                <w:szCs w:val="18"/>
              </w:rPr>
              <w:t xml:space="preserve">.ա.   </w:t>
            </w:r>
            <w:r w:rsidRPr="00CE08A5">
              <w:rPr>
                <w:rFonts w:ascii="GHEA Grapalat" w:hAnsi="GHEA Grapalat" w:cs="Tahoma"/>
                <w:color w:val="000000"/>
                <w:sz w:val="18"/>
                <w:szCs w:val="18"/>
                <w:lang w:val="hy-AM"/>
              </w:rPr>
              <w:t>Վճարողին  սպասարկող ֆինանսական կազմակերպություն</w:t>
            </w:r>
            <w:r w:rsidRPr="00CE08A5">
              <w:rPr>
                <w:rFonts w:ascii="GHEA Grapalat" w:hAnsi="GHEA Grapalat" w:cs="Tahoma"/>
                <w:color w:val="000000"/>
                <w:sz w:val="18"/>
                <w:szCs w:val="18"/>
              </w:rPr>
              <w:t xml:space="preserve"> </w:t>
            </w: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Tahoma"/>
                <w:color w:val="000000"/>
                <w:sz w:val="18"/>
                <w:szCs w:val="18"/>
              </w:rPr>
            </w:pPr>
            <w:r w:rsidRPr="00CE08A5">
              <w:rPr>
                <w:rFonts w:ascii="GHEA Grapalat" w:hAnsi="GHEA Grapalat" w:cs="Tahoma"/>
                <w:color w:val="000000"/>
                <w:sz w:val="18"/>
                <w:szCs w:val="18"/>
              </w:rPr>
              <w:t>/____________________/</w:t>
            </w:r>
          </w:p>
          <w:p w:rsidR="00886C13" w:rsidRPr="00CE08A5" w:rsidRDefault="00886C13" w:rsidP="00054D43">
            <w:pPr>
              <w:jc w:val="center"/>
              <w:rPr>
                <w:rFonts w:ascii="GHEA Grapalat" w:hAnsi="GHEA Grapalat" w:cs="Sylfaen"/>
                <w:sz w:val="18"/>
                <w:szCs w:val="18"/>
              </w:rPr>
            </w:pPr>
            <w:r w:rsidRPr="00CE08A5">
              <w:rPr>
                <w:rFonts w:ascii="GHEA Grapalat" w:hAnsi="GHEA Grapalat" w:cs="Tahoma"/>
                <w:color w:val="000000"/>
                <w:sz w:val="18"/>
                <w:szCs w:val="18"/>
              </w:rPr>
              <w:t xml:space="preserve">                                                   </w:t>
            </w:r>
            <w:r w:rsidRPr="00CE08A5">
              <w:rPr>
                <w:rFonts w:ascii="GHEA Grapalat" w:hAnsi="GHEA Grapalat" w:cs="Sylfaen"/>
                <w:sz w:val="18"/>
                <w:szCs w:val="18"/>
              </w:rPr>
              <w:t>/ստորագրություն/</w:t>
            </w:r>
          </w:p>
          <w:p w:rsidR="00886C13" w:rsidRPr="00CE08A5" w:rsidRDefault="00886C13" w:rsidP="00054D43">
            <w:pPr>
              <w:jc w:val="right"/>
              <w:rPr>
                <w:rFonts w:ascii="GHEA Grapalat" w:hAnsi="GHEA Grapalat" w:cs="Arial"/>
                <w:sz w:val="18"/>
                <w:szCs w:val="18"/>
                <w:lang w:val="hy-AM"/>
              </w:rPr>
            </w:pPr>
          </w:p>
        </w:tc>
      </w:tr>
      <w:tr w:rsidR="00886C13" w:rsidRPr="00CE08A5" w:rsidTr="00054D43">
        <w:trPr>
          <w:trHeight w:val="2194"/>
        </w:trPr>
        <w:tc>
          <w:tcPr>
            <w:tcW w:w="5616" w:type="dxa"/>
            <w:tcBorders>
              <w:top w:val="nil"/>
              <w:left w:val="single" w:sz="4" w:space="0" w:color="auto"/>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lastRenderedPageBreak/>
              <w:t>24.բ.                                                       Կ.Տ.</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Tahoma"/>
                <w:color w:val="000000"/>
                <w:sz w:val="18"/>
                <w:szCs w:val="18"/>
              </w:rPr>
              <w:t xml:space="preserve"> </w:t>
            </w:r>
            <w:r w:rsidRPr="00CE08A5">
              <w:rPr>
                <w:rFonts w:ascii="GHEA Grapalat" w:hAnsi="GHEA Grapalat" w:cs="Sylfaen"/>
                <w:sz w:val="18"/>
                <w:szCs w:val="18"/>
              </w:rPr>
              <w:t>2</w:t>
            </w:r>
            <w:r w:rsidRPr="00CE08A5">
              <w:rPr>
                <w:rFonts w:ascii="GHEA Grapalat" w:hAnsi="GHEA Grapalat" w:cs="Sylfaen"/>
                <w:sz w:val="18"/>
                <w:szCs w:val="18"/>
                <w:lang w:val="hy-AM"/>
              </w:rPr>
              <w:t>4</w:t>
            </w:r>
            <w:r w:rsidRPr="00CE08A5">
              <w:rPr>
                <w:rFonts w:ascii="GHEA Grapalat" w:hAnsi="GHEA Grapalat" w:cs="Sylfaen"/>
                <w:sz w:val="18"/>
                <w:szCs w:val="18"/>
              </w:rPr>
              <w:t>.</w:t>
            </w:r>
            <w:r w:rsidRPr="00CE08A5">
              <w:rPr>
                <w:rFonts w:ascii="GHEA Grapalat" w:hAnsi="GHEA Grapalat" w:cs="Sylfaen"/>
                <w:sz w:val="18"/>
                <w:szCs w:val="18"/>
                <w:lang w:val="hy-AM"/>
              </w:rPr>
              <w:t>գ</w:t>
            </w:r>
            <w:r w:rsidRPr="00CE08A5">
              <w:rPr>
                <w:rFonts w:ascii="GHEA Grapalat" w:hAnsi="GHEA Grapalat" w:cs="Tahoma"/>
                <w:color w:val="000000"/>
                <w:sz w:val="18"/>
                <w:szCs w:val="18"/>
              </w:rPr>
              <w:t xml:space="preserve">                                                 "___" </w:t>
            </w:r>
            <w:r w:rsidRPr="00CE08A5">
              <w:rPr>
                <w:rFonts w:ascii="GHEA Grapalat" w:hAnsi="GHEA Grapalat" w:cs="Sylfaen"/>
                <w:color w:val="000000"/>
                <w:sz w:val="18"/>
                <w:szCs w:val="18"/>
              </w:rPr>
              <w:t xml:space="preserve">___ </w:t>
            </w:r>
            <w:r w:rsidRPr="00CE08A5">
              <w:rPr>
                <w:rFonts w:ascii="GHEA Grapalat" w:hAnsi="GHEA Grapalat" w:cs="Tahoma"/>
                <w:color w:val="000000"/>
                <w:sz w:val="18"/>
                <w:szCs w:val="18"/>
              </w:rPr>
              <w:t xml:space="preserve">20___ </w:t>
            </w:r>
            <w:r w:rsidRPr="00CE08A5">
              <w:rPr>
                <w:rFonts w:ascii="GHEA Grapalat" w:hAnsi="GHEA Grapalat" w:cs="Sylfaen"/>
                <w:color w:val="000000"/>
                <w:sz w:val="18"/>
                <w:szCs w:val="18"/>
              </w:rPr>
              <w:t>թ.</w:t>
            </w:r>
            <w:r w:rsidRPr="00CE08A5">
              <w:rPr>
                <w:rFonts w:ascii="GHEA Grapalat" w:hAnsi="GHEA Grapalat" w:cs="Sylfaen"/>
                <w:sz w:val="18"/>
                <w:szCs w:val="18"/>
              </w:rPr>
              <w:t xml:space="preserve"> </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w:t>
            </w:r>
          </w:p>
          <w:p w:rsidR="00886C13" w:rsidRPr="00CE08A5" w:rsidRDefault="00886C13" w:rsidP="00054D43">
            <w:pPr>
              <w:rPr>
                <w:rFonts w:ascii="GHEA Grapalat" w:hAnsi="GHEA Grapalat" w:cs="Arial"/>
                <w:sz w:val="18"/>
                <w:szCs w:val="18"/>
              </w:rPr>
            </w:pPr>
          </w:p>
        </w:tc>
        <w:tc>
          <w:tcPr>
            <w:tcW w:w="5364" w:type="dxa"/>
            <w:tcBorders>
              <w:top w:val="nil"/>
              <w:left w:val="nil"/>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23.բ.                                                                 Կ.Տ.    </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w:t>
            </w:r>
          </w:p>
          <w:p w:rsidR="00886C13" w:rsidRPr="00CE08A5" w:rsidRDefault="00886C13" w:rsidP="00054D43">
            <w:pPr>
              <w:rPr>
                <w:rFonts w:ascii="GHEA Grapalat" w:hAnsi="GHEA Grapalat" w:cs="Sylfaen"/>
                <w:color w:val="000000"/>
                <w:sz w:val="18"/>
                <w:szCs w:val="18"/>
              </w:rPr>
            </w:pPr>
            <w:r w:rsidRPr="00CE08A5">
              <w:rPr>
                <w:rFonts w:ascii="GHEA Grapalat" w:hAnsi="GHEA Grapalat" w:cs="Sylfaen"/>
                <w:sz w:val="18"/>
                <w:szCs w:val="18"/>
              </w:rPr>
              <w:t>23.</w:t>
            </w:r>
            <w:r w:rsidRPr="00CE08A5">
              <w:rPr>
                <w:rFonts w:ascii="GHEA Grapalat" w:hAnsi="GHEA Grapalat" w:cs="Sylfaen"/>
                <w:sz w:val="18"/>
                <w:szCs w:val="18"/>
                <w:lang w:val="hy-AM"/>
              </w:rPr>
              <w:t>գ</w:t>
            </w:r>
            <w:r w:rsidRPr="00CE08A5">
              <w:rPr>
                <w:rFonts w:ascii="GHEA Grapalat" w:hAnsi="GHEA Grapalat" w:cs="Sylfaen"/>
                <w:sz w:val="18"/>
                <w:szCs w:val="18"/>
              </w:rPr>
              <w:t xml:space="preserve">.Կատարման ամսաթիվը`           </w:t>
            </w:r>
            <w:r w:rsidRPr="00CE08A5">
              <w:rPr>
                <w:rFonts w:ascii="GHEA Grapalat" w:hAnsi="GHEA Grapalat" w:cs="Tahoma"/>
                <w:color w:val="000000"/>
                <w:sz w:val="18"/>
                <w:szCs w:val="18"/>
              </w:rPr>
              <w:t xml:space="preserve">"___" </w:t>
            </w:r>
            <w:r w:rsidRPr="00CE08A5">
              <w:rPr>
                <w:rFonts w:ascii="GHEA Grapalat" w:hAnsi="GHEA Grapalat" w:cs="Sylfaen"/>
                <w:color w:val="000000"/>
                <w:sz w:val="18"/>
                <w:szCs w:val="18"/>
              </w:rPr>
              <w:t xml:space="preserve">___ </w:t>
            </w:r>
            <w:r w:rsidRPr="00CE08A5">
              <w:rPr>
                <w:rFonts w:ascii="GHEA Grapalat" w:hAnsi="GHEA Grapalat" w:cs="Tahoma"/>
                <w:color w:val="000000"/>
                <w:sz w:val="18"/>
                <w:szCs w:val="18"/>
              </w:rPr>
              <w:t>20___</w:t>
            </w:r>
            <w:r w:rsidRPr="00CE08A5">
              <w:rPr>
                <w:rFonts w:ascii="GHEA Grapalat" w:hAnsi="GHEA Grapalat" w:cs="Sylfaen"/>
                <w:color w:val="000000"/>
                <w:sz w:val="18"/>
                <w:szCs w:val="18"/>
              </w:rPr>
              <w:t>թ.</w:t>
            </w:r>
          </w:p>
          <w:p w:rsidR="00886C13" w:rsidRPr="00CE08A5" w:rsidRDefault="00886C13" w:rsidP="00054D43">
            <w:pPr>
              <w:rPr>
                <w:rFonts w:ascii="GHEA Grapalat" w:hAnsi="GHEA Grapalat" w:cs="Sylfaen"/>
                <w:color w:val="000000"/>
                <w:sz w:val="18"/>
                <w:szCs w:val="18"/>
              </w:rPr>
            </w:pPr>
          </w:p>
          <w:p w:rsidR="00886C13" w:rsidRPr="00CE08A5" w:rsidRDefault="00886C13" w:rsidP="00054D43">
            <w:pPr>
              <w:rPr>
                <w:rFonts w:ascii="GHEA Grapalat" w:hAnsi="GHEA Grapalat" w:cs="Sylfaen"/>
                <w:sz w:val="18"/>
                <w:szCs w:val="18"/>
              </w:rPr>
            </w:pPr>
          </w:p>
          <w:p w:rsidR="00886C13" w:rsidRPr="00CE08A5" w:rsidRDefault="00886C13" w:rsidP="00054D43">
            <w:pPr>
              <w:jc w:val="right"/>
              <w:rPr>
                <w:rFonts w:ascii="GHEA Grapalat" w:hAnsi="GHEA Grapalat" w:cs="Arial"/>
                <w:sz w:val="18"/>
                <w:szCs w:val="18"/>
              </w:rPr>
            </w:pPr>
          </w:p>
        </w:tc>
      </w:tr>
    </w:tbl>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cs="Sylfaen"/>
          <w:sz w:val="18"/>
          <w:szCs w:val="18"/>
          <w:lang w:val="hy-AM"/>
        </w:rPr>
      </w:pPr>
      <w:r w:rsidRPr="00CE08A5">
        <w:rPr>
          <w:rFonts w:ascii="GHEA Grapalat" w:hAnsi="GHEA Grapalat"/>
          <w:i/>
          <w:sz w:val="18"/>
          <w:szCs w:val="18"/>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86C13" w:rsidRPr="00CE08A5" w:rsidRDefault="00886C13" w:rsidP="00886C13">
      <w:pPr>
        <w:jc w:val="center"/>
        <w:rPr>
          <w:rFonts w:ascii="GHEA Grapalat" w:hAnsi="GHEA Grapalat"/>
          <w:b/>
          <w:sz w:val="18"/>
          <w:szCs w:val="18"/>
          <w:lang w:val="nl-NL"/>
        </w:rPr>
      </w:pPr>
      <w:r w:rsidRPr="00CE08A5">
        <w:rPr>
          <w:rFonts w:ascii="GHEA Grapalat" w:hAnsi="GHEA Grapalat"/>
          <w:b/>
          <w:sz w:val="18"/>
          <w:szCs w:val="18"/>
          <w:lang w:val="hy-AM"/>
        </w:rPr>
        <w:br w:type="page"/>
      </w:r>
      <w:r w:rsidRPr="00CE08A5">
        <w:rPr>
          <w:rFonts w:ascii="GHEA Grapalat" w:hAnsi="GHEA Grapalat"/>
          <w:b/>
          <w:sz w:val="18"/>
          <w:szCs w:val="18"/>
          <w:lang w:val="hy-AM"/>
        </w:rPr>
        <w:lastRenderedPageBreak/>
        <w:t>Վճարման</w:t>
      </w:r>
      <w:r w:rsidRPr="00CE08A5">
        <w:rPr>
          <w:rFonts w:ascii="GHEA Grapalat" w:hAnsi="GHEA Grapalat"/>
          <w:b/>
          <w:sz w:val="18"/>
          <w:szCs w:val="18"/>
          <w:lang w:val="nl-NL"/>
        </w:rPr>
        <w:t xml:space="preserve"> </w:t>
      </w:r>
      <w:r w:rsidRPr="00CE08A5">
        <w:rPr>
          <w:rFonts w:ascii="GHEA Grapalat" w:hAnsi="GHEA Grapalat"/>
          <w:b/>
          <w:sz w:val="18"/>
          <w:szCs w:val="18"/>
          <w:lang w:val="hy-AM"/>
        </w:rPr>
        <w:t>պահանջագրի</w:t>
      </w:r>
      <w:r w:rsidRPr="00CE08A5">
        <w:rPr>
          <w:rFonts w:ascii="GHEA Grapalat" w:hAnsi="GHEA Grapalat"/>
          <w:b/>
          <w:sz w:val="18"/>
          <w:szCs w:val="18"/>
          <w:lang w:val="nl-NL"/>
        </w:rPr>
        <w:t xml:space="preserve"> </w:t>
      </w:r>
      <w:r w:rsidRPr="00CE08A5">
        <w:rPr>
          <w:rFonts w:ascii="GHEA Grapalat" w:hAnsi="GHEA Grapalat"/>
          <w:b/>
          <w:sz w:val="18"/>
          <w:szCs w:val="18"/>
          <w:lang w:val="hy-AM"/>
        </w:rPr>
        <w:t>պարտադիր</w:t>
      </w:r>
      <w:r w:rsidRPr="00CE08A5">
        <w:rPr>
          <w:rFonts w:ascii="GHEA Grapalat" w:hAnsi="GHEA Grapalat"/>
          <w:b/>
          <w:sz w:val="18"/>
          <w:szCs w:val="18"/>
          <w:lang w:val="nl-NL"/>
        </w:rPr>
        <w:t xml:space="preserve"> </w:t>
      </w:r>
      <w:r w:rsidRPr="00CE08A5">
        <w:rPr>
          <w:rFonts w:ascii="GHEA Grapalat" w:hAnsi="GHEA Grapalat"/>
          <w:b/>
          <w:sz w:val="18"/>
          <w:szCs w:val="18"/>
          <w:lang w:val="hy-AM"/>
        </w:rPr>
        <w:t>վավերապայմանները</w:t>
      </w:r>
      <w:r w:rsidRPr="00CE08A5">
        <w:rPr>
          <w:rFonts w:ascii="GHEA Grapalat" w:hAnsi="GHEA Grapalat"/>
          <w:b/>
          <w:sz w:val="18"/>
          <w:szCs w:val="18"/>
          <w:lang w:val="nl-NL"/>
        </w:rPr>
        <w:t xml:space="preserve"> </w:t>
      </w:r>
      <w:r w:rsidRPr="00CE08A5">
        <w:rPr>
          <w:rFonts w:ascii="GHEA Grapalat" w:hAnsi="GHEA Grapalat"/>
          <w:b/>
          <w:sz w:val="18"/>
          <w:szCs w:val="18"/>
          <w:lang w:val="hy-AM"/>
        </w:rPr>
        <w:t>և</w:t>
      </w:r>
      <w:r w:rsidRPr="00CE08A5">
        <w:rPr>
          <w:rFonts w:ascii="GHEA Grapalat" w:hAnsi="GHEA Grapalat"/>
          <w:b/>
          <w:sz w:val="18"/>
          <w:szCs w:val="18"/>
          <w:lang w:val="nl-NL"/>
        </w:rPr>
        <w:t xml:space="preserve"> </w:t>
      </w:r>
      <w:r w:rsidRPr="00CE08A5">
        <w:rPr>
          <w:rFonts w:ascii="GHEA Grapalat" w:hAnsi="GHEA Grapalat"/>
          <w:b/>
          <w:sz w:val="18"/>
          <w:szCs w:val="18"/>
          <w:lang w:val="hy-AM"/>
        </w:rPr>
        <w:t>լրացման</w:t>
      </w:r>
      <w:r w:rsidRPr="00CE08A5">
        <w:rPr>
          <w:rFonts w:ascii="GHEA Grapalat" w:hAnsi="GHEA Grapalat"/>
          <w:b/>
          <w:sz w:val="18"/>
          <w:szCs w:val="18"/>
          <w:lang w:val="nl-NL"/>
        </w:rPr>
        <w:t xml:space="preserve"> </w:t>
      </w:r>
      <w:r w:rsidRPr="00CE08A5">
        <w:rPr>
          <w:rFonts w:ascii="GHEA Grapalat" w:hAnsi="GHEA Grapalat"/>
          <w:b/>
          <w:sz w:val="18"/>
          <w:szCs w:val="18"/>
          <w:lang w:val="hy-AM"/>
        </w:rPr>
        <w:t>ուղեցույցը</w:t>
      </w:r>
    </w:p>
    <w:p w:rsidR="00886C13" w:rsidRPr="00CE08A5" w:rsidRDefault="00886C13" w:rsidP="00886C13">
      <w:pPr>
        <w:jc w:val="center"/>
        <w:rPr>
          <w:rFonts w:ascii="GHEA Grapalat" w:hAnsi="GHEA Grapalat"/>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Նշված դաշտի/</w:t>
            </w:r>
          </w:p>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lang w:val="hy-AM"/>
              </w:rPr>
            </w:pPr>
            <w:r w:rsidRPr="00CE08A5">
              <w:rPr>
                <w:rFonts w:ascii="GHEA Grapalat" w:hAnsi="GHEA Grapalat"/>
                <w:b/>
                <w:sz w:val="18"/>
                <w:szCs w:val="18"/>
              </w:rPr>
              <w:t>Վավերապայմանի լրացման պահանջը</w:t>
            </w:r>
            <w:r w:rsidRPr="00CE08A5">
              <w:rPr>
                <w:rFonts w:ascii="GHEA Grapalat" w:hAnsi="GHEA Grapalat"/>
                <w:b/>
                <w:sz w:val="18"/>
                <w:szCs w:val="18"/>
                <w:lang w:val="hy-AM"/>
              </w:rPr>
              <w:t xml:space="preserve"> </w:t>
            </w:r>
          </w:p>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w:t>
            </w:r>
            <w:r w:rsidRPr="00CE08A5">
              <w:rPr>
                <w:rFonts w:ascii="GHEA Grapalat" w:hAnsi="GHEA Grapalat"/>
                <w:b/>
                <w:sz w:val="18"/>
                <w:szCs w:val="18"/>
                <w:lang w:val="hy-AM"/>
              </w:rPr>
              <w:t>գնումների գործընթացի հետ կապված</w:t>
            </w:r>
            <w:r w:rsidRPr="00CE08A5">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Վավերապայմանը</w:t>
            </w:r>
          </w:p>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 xml:space="preserve">լրացնող կողմը` </w:t>
            </w:r>
          </w:p>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շահառուն կամ վճարողը</w:t>
            </w:r>
          </w:p>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w:t>
            </w:r>
            <w:r w:rsidRPr="00CE08A5">
              <w:rPr>
                <w:rFonts w:ascii="GHEA Grapalat" w:hAnsi="GHEA Grapalat"/>
                <w:b/>
                <w:sz w:val="18"/>
                <w:szCs w:val="18"/>
                <w:lang w:val="hy-AM"/>
              </w:rPr>
              <w:t>գնումների գործընթացի հետ կապված</w:t>
            </w:r>
            <w:r w:rsidRPr="00CE08A5">
              <w:rPr>
                <w:rFonts w:ascii="GHEA Grapalat" w:hAnsi="GHEA Grapalat"/>
                <w:b/>
                <w:sz w:val="18"/>
                <w:szCs w:val="18"/>
              </w:rPr>
              <w:t>)</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5</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Փաստաթղթի վրա նախապես լրացված է &lt;Վճարման պահանջագիր&gt;</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pStyle w:val="aff3"/>
              <w:numPr>
                <w:ilvl w:val="0"/>
                <w:numId w:val="1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 կողմից` վճարողի բանկին վճարման պահանջագիրը ներկայացնելիս</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pStyle w:val="aff3"/>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ind w:left="132" w:hanging="132"/>
              <w:jc w:val="center"/>
              <w:rPr>
                <w:rFonts w:ascii="GHEA Grapalat" w:hAnsi="GHEA Grapalat"/>
                <w:sz w:val="18"/>
                <w:szCs w:val="18"/>
                <w:lang w:val="hy-AM"/>
              </w:rPr>
            </w:pPr>
            <w:r w:rsidRPr="00CE08A5">
              <w:rPr>
                <w:rFonts w:ascii="GHEA Grapalat" w:hAnsi="GHEA Grapalat"/>
                <w:sz w:val="18"/>
                <w:szCs w:val="18"/>
              </w:rPr>
              <w:t>լրացվում է շահառուի կողմից` վճարողի բանկին վճարման պահանջագրի ներկայացման օրը</w:t>
            </w:r>
            <w:r w:rsidRPr="00CE08A5">
              <w:rPr>
                <w:rFonts w:ascii="GHEA Grapalat" w:hAnsi="GHEA Grapalat"/>
                <w:sz w:val="18"/>
                <w:szCs w:val="18"/>
                <w:lang w:val="hy-AM"/>
              </w:rPr>
              <w:t xml:space="preserve">: </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pStyle w:val="aff3"/>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cs="Sylfaen"/>
                <w:sz w:val="18"/>
                <w:szCs w:val="18"/>
                <w:lang w:val="hy-AM"/>
              </w:rPr>
              <w:t>Վճարողի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E08A5">
              <w:rPr>
                <w:rFonts w:ascii="GHEA Grapalat" w:hAnsi="GHEA Grapalat"/>
                <w:sz w:val="18"/>
                <w:szCs w:val="18"/>
                <w:lang w:val="hy-AM"/>
              </w:rPr>
              <w:t xml:space="preserve"> </w:t>
            </w:r>
            <w:r w:rsidRPr="00CE08A5">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ind w:left="252" w:hanging="252"/>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w:t>
            </w:r>
            <w:r w:rsidRPr="00CE08A5">
              <w:rPr>
                <w:rFonts w:ascii="GHEA Grapalat" w:hAnsi="GHEA Grapalat" w:cs="Sylfaen"/>
                <w:sz w:val="18"/>
                <w:szCs w:val="18"/>
                <w:lang w:val="hy-AM"/>
              </w:rPr>
              <w:t>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Հ</w:t>
            </w:r>
            <w:r w:rsidRPr="00CE08A5">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rPr>
              <w:t xml:space="preserve"> (</w:t>
            </w:r>
            <w:r w:rsidRPr="00CE08A5">
              <w:rPr>
                <w:rFonts w:ascii="GHEA Grapalat" w:hAnsi="GHEA Grapalat" w:cs="Sylfaen"/>
                <w:sz w:val="18"/>
                <w:szCs w:val="18"/>
                <w:lang w:val="hy-AM"/>
              </w:rPr>
              <w:t xml:space="preserve">գնումների հետ կապված </w:t>
            </w:r>
            <w:r w:rsidRPr="00CE08A5">
              <w:rPr>
                <w:rFonts w:ascii="GHEA Grapalat" w:hAnsi="GHEA Grapalat" w:cs="Sylfaen"/>
                <w:sz w:val="18"/>
                <w:szCs w:val="18"/>
                <w:lang w:val="hy-AM"/>
              </w:rPr>
              <w:lastRenderedPageBreak/>
              <w:t>գործընթացում չի լրացվում</w:t>
            </w:r>
            <w:r w:rsidRPr="00CE08A5">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lang w:val="ru-RU"/>
              </w:rPr>
              <w:lastRenderedPageBreak/>
              <w:t>(</w:t>
            </w:r>
            <w:r w:rsidRPr="00CE08A5">
              <w:rPr>
                <w:rFonts w:ascii="GHEA Grapalat" w:hAnsi="GHEA Grapalat" w:cs="Sylfaen"/>
                <w:sz w:val="18"/>
                <w:szCs w:val="18"/>
                <w:lang w:val="hy-AM"/>
              </w:rPr>
              <w:t>չի լրացվում</w:t>
            </w:r>
            <w:r w:rsidRPr="00CE08A5">
              <w:rPr>
                <w:rFonts w:ascii="GHEA Grapalat" w:hAnsi="GHEA Grapalat" w:cs="Sylfaen"/>
                <w:sz w:val="18"/>
                <w:szCs w:val="18"/>
                <w:lang w:val="ru-RU"/>
              </w:rPr>
              <w:t>)</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 այն բանկային (</w:t>
            </w:r>
            <w:r w:rsidRPr="00CE08A5">
              <w:rPr>
                <w:rFonts w:ascii="GHEA Grapalat" w:hAnsi="GHEA Grapalat"/>
                <w:sz w:val="18"/>
                <w:szCs w:val="18"/>
                <w:lang w:val="hy-AM"/>
              </w:rPr>
              <w:t>գանձապետական</w:t>
            </w:r>
            <w:r w:rsidRPr="00CE08A5">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լրացվում է վճարողի կողմից</w:t>
            </w:r>
            <w:r w:rsidRPr="00CE08A5">
              <w:rPr>
                <w:rFonts w:ascii="GHEA Grapalat" w:hAnsi="GHEA Grapalat"/>
                <w:sz w:val="18"/>
                <w:szCs w:val="18"/>
                <w:lang w:val="hy-AM"/>
              </w:rPr>
              <w:t xml:space="preserve"> </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Ակցեպտավորված գումարը՝  (թվերով</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և</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ոչ պարտադիր</w:t>
            </w:r>
          </w:p>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(չի լրացվում եւ չի կիրառվում)</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 xml:space="preserve">Պարտադիր </w:t>
            </w:r>
            <w:r w:rsidRPr="00CE08A5">
              <w:rPr>
                <w:rFonts w:ascii="GHEA Grapalat" w:hAnsi="GHEA Grapalat"/>
                <w:sz w:val="18"/>
                <w:szCs w:val="18"/>
                <w:lang w:val="hy-AM"/>
              </w:rPr>
              <w:t xml:space="preserve">լրացվում է </w:t>
            </w:r>
            <w:r w:rsidRPr="00CE08A5">
              <w:rPr>
                <w:rFonts w:ascii="GHEA Grapalat" w:hAnsi="GHEA Grapalat"/>
                <w:sz w:val="18"/>
                <w:szCs w:val="18"/>
              </w:rPr>
              <w:t>«</w:t>
            </w:r>
            <w:r w:rsidRPr="00CE08A5">
              <w:rPr>
                <w:rFonts w:ascii="GHEA Grapalat" w:hAnsi="GHEA Grapalat"/>
                <w:sz w:val="18"/>
                <w:szCs w:val="18"/>
                <w:lang w:val="hy-AM"/>
              </w:rPr>
              <w:t>պայմանագրի կատարման ապահովման համար</w:t>
            </w:r>
            <w:r w:rsidRPr="00CE08A5">
              <w:rPr>
                <w:rFonts w:ascii="GHEA Grapalat" w:hAnsi="GHEA Grapalat"/>
                <w:sz w:val="18"/>
                <w:szCs w:val="18"/>
              </w:rPr>
              <w:t>»</w:t>
            </w:r>
            <w:r w:rsidRPr="00CE08A5">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CE08A5">
              <w:rPr>
                <w:rFonts w:ascii="GHEA Grapalat" w:hAnsi="GHEA Grapalat"/>
                <w:sz w:val="18"/>
                <w:szCs w:val="18"/>
                <w:lang w:val="hy-AM"/>
              </w:rPr>
              <w:t>,</w:t>
            </w:r>
            <w:r w:rsidRPr="00CE08A5">
              <w:rPr>
                <w:rFonts w:ascii="GHEA Grapalat" w:hAnsi="GHEA Grapalat" w:cs="Arial"/>
                <w:sz w:val="18"/>
                <w:szCs w:val="18"/>
                <w:lang w:val="hy-AM"/>
              </w:rPr>
              <w:t xml:space="preserve"> </w:t>
            </w:r>
            <w:r w:rsidRPr="00CE08A5">
              <w:rPr>
                <w:rFonts w:ascii="GHEA Grapalat" w:hAnsi="GHEA Grapalat"/>
                <w:sz w:val="18"/>
                <w:szCs w:val="18"/>
              </w:rPr>
              <w:t xml:space="preserve"> գնման ընթացակարգի ծածկագիրը</w:t>
            </w:r>
            <w:r w:rsidRPr="00CE08A5">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 xml:space="preserve">լրացվում է </w:t>
            </w:r>
            <w:r w:rsidRPr="00CE08A5">
              <w:rPr>
                <w:rFonts w:ascii="GHEA Grapalat" w:hAnsi="GHEA Grapalat"/>
                <w:sz w:val="18"/>
                <w:szCs w:val="18"/>
                <w:lang w:val="hy-AM"/>
              </w:rPr>
              <w:t>շահառու</w:t>
            </w:r>
            <w:r w:rsidRPr="00CE08A5">
              <w:rPr>
                <w:rFonts w:ascii="GHEA Grapalat" w:hAnsi="GHEA Grapalat"/>
                <w:sz w:val="18"/>
                <w:szCs w:val="18"/>
              </w:rPr>
              <w:t>ի կողմից</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Del="0010680B"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cs="Sylfaen"/>
                <w:sz w:val="18"/>
                <w:szCs w:val="18"/>
                <w:lang w:val="hy-AM"/>
              </w:rPr>
            </w:pPr>
            <w:r w:rsidRPr="00CE08A5">
              <w:rPr>
                <w:rFonts w:ascii="GHEA Grapalat" w:hAnsi="GHEA Grapalat"/>
                <w:sz w:val="18"/>
                <w:szCs w:val="18"/>
              </w:rPr>
              <w:t>պարտադիր</w:t>
            </w:r>
            <w:r w:rsidRPr="00CE08A5">
              <w:rPr>
                <w:rFonts w:ascii="GHEA Grapalat" w:hAnsi="GHEA Grapalat" w:cs="Sylfaen"/>
                <w:sz w:val="18"/>
                <w:szCs w:val="18"/>
                <w:lang w:val="hy-AM"/>
              </w:rPr>
              <w:t xml:space="preserve"> </w:t>
            </w:r>
          </w:p>
          <w:p w:rsidR="00886C13" w:rsidRPr="00CE08A5" w:rsidRDefault="00886C13" w:rsidP="00054D43">
            <w:pPr>
              <w:jc w:val="center"/>
              <w:rPr>
                <w:rFonts w:ascii="GHEA Grapalat" w:hAnsi="GHEA Grapalat" w:cs="Sylfaen"/>
                <w:sz w:val="18"/>
                <w:szCs w:val="18"/>
                <w:lang w:val="hy-AM"/>
              </w:rPr>
            </w:pPr>
            <w:r w:rsidRPr="00CE08A5">
              <w:rPr>
                <w:rFonts w:ascii="GHEA Grapalat" w:hAnsi="GHEA Grapalat" w:cs="Sylfaen"/>
                <w:sz w:val="18"/>
                <w:szCs w:val="18"/>
                <w:lang w:val="hy-AM"/>
              </w:rPr>
              <w:t xml:space="preserve">լրացվում է &lt;ակցեպտավորված վճարում&gt; բառերը, </w:t>
            </w:r>
          </w:p>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 xml:space="preserve">նախապես լրացվում է շահառուի կողմից </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CE08A5">
              <w:rPr>
                <w:rFonts w:ascii="GHEA Grapalat" w:hAnsi="GHEA Grapalat"/>
                <w:sz w:val="18"/>
                <w:szCs w:val="18"/>
                <w:lang w:val="hy-AM"/>
              </w:rPr>
              <w:t xml:space="preserve"> </w:t>
            </w:r>
            <w:r w:rsidRPr="00CE08A5">
              <w:rPr>
                <w:rFonts w:ascii="GHEA Grapalat" w:hAnsi="GHEA Grapalat"/>
                <w:sz w:val="18"/>
                <w:szCs w:val="18"/>
              </w:rPr>
              <w:t>(</w:t>
            </w:r>
            <w:r w:rsidRPr="00CE08A5">
              <w:rPr>
                <w:rFonts w:ascii="GHEA Grapalat" w:hAnsi="GHEA Grapalat"/>
                <w:sz w:val="18"/>
                <w:szCs w:val="18"/>
                <w:lang w:val="hy-AM"/>
              </w:rPr>
              <w:t>վճարողի բանկին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Եթ ե լրացվել է &lt;</w:t>
            </w:r>
            <w:r w:rsidRPr="00CE08A5">
              <w:rPr>
                <w:rFonts w:ascii="GHEA Grapalat" w:hAnsi="GHEA Grapalat" w:cs="Sylfaen"/>
                <w:sz w:val="18"/>
                <w:szCs w:val="18"/>
                <w:lang w:val="hy-AM"/>
              </w:rPr>
              <w:t>Վճարման կատարման հիմքեր&gt; դաշտը ապա այս տվյալը պարտադիր լրացվում է</w:t>
            </w:r>
            <w:r w:rsidRPr="00CE08A5">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w:t>
            </w:r>
            <w:r w:rsidRPr="00CE08A5">
              <w:rPr>
                <w:rFonts w:ascii="GHEA Grapalat" w:hAnsi="GHEA Grapalat"/>
                <w:sz w:val="18"/>
                <w:szCs w:val="18"/>
                <w:lang w:val="hy-AM"/>
              </w:rPr>
              <w:t xml:space="preserve"> </w:t>
            </w:r>
            <w:r w:rsidRPr="00CE08A5">
              <w:rPr>
                <w:rFonts w:ascii="GHEA Grapalat" w:hAnsi="GHEA Grapalat"/>
                <w:sz w:val="18"/>
                <w:szCs w:val="18"/>
              </w:rPr>
              <w:t>կողմից</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lastRenderedPageBreak/>
              <w:t>2</w:t>
            </w:r>
            <w:r w:rsidRPr="00CE08A5">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այս դաշտը լրացվում</w:t>
            </w:r>
            <w:r w:rsidRPr="00CE08A5">
              <w:rPr>
                <w:rFonts w:ascii="GHEA Grapalat" w:hAnsi="GHEA Grapalat"/>
                <w:sz w:val="18"/>
                <w:szCs w:val="18"/>
                <w:lang w:val="hy-AM"/>
              </w:rPr>
              <w:t xml:space="preserve"> է վճարողի կողմից պահանջագրի ներկայացման դեպքում: Ընդ որում</w:t>
            </w:r>
            <w:r w:rsidRPr="00CE08A5">
              <w:rPr>
                <w:rFonts w:ascii="GHEA Grapalat" w:hAnsi="GHEA Grapalat"/>
                <w:sz w:val="18"/>
                <w:szCs w:val="18"/>
              </w:rPr>
              <w:t xml:space="preserve"> եթե </w:t>
            </w:r>
            <w:r w:rsidRPr="00CE08A5">
              <w:rPr>
                <w:rFonts w:ascii="GHEA Grapalat" w:hAnsi="GHEA Grapalat" w:cs="Sylfaen"/>
                <w:sz w:val="18"/>
                <w:szCs w:val="18"/>
                <w:lang w:val="hy-AM"/>
              </w:rPr>
              <w:t xml:space="preserve">Վճարման պայմաններ դաշտում </w:t>
            </w:r>
            <w:r w:rsidRPr="00CE08A5">
              <w:rPr>
                <w:rFonts w:ascii="GHEA Grapalat" w:hAnsi="GHEA Grapalat"/>
                <w:sz w:val="18"/>
                <w:szCs w:val="18"/>
                <w:lang w:val="hy-AM"/>
              </w:rPr>
              <w:t>նշված է &lt;ակցեպտավորված վճարում&gt; ապա</w:t>
            </w:r>
            <w:r w:rsidRPr="00CE08A5">
              <w:rPr>
                <w:rFonts w:ascii="GHEA Grapalat" w:hAnsi="GHEA Grapalat" w:cs="Sylfaen"/>
                <w:sz w:val="18"/>
                <w:szCs w:val="18"/>
                <w:lang w:val="hy-AM"/>
              </w:rPr>
              <w:t xml:space="preserve"> </w:t>
            </w:r>
            <w:r w:rsidRPr="00CE08A5">
              <w:rPr>
                <w:rFonts w:ascii="GHEA Grapalat" w:hAnsi="GHEA Grapalat"/>
                <w:sz w:val="18"/>
                <w:szCs w:val="18"/>
              </w:rPr>
              <w:t>վճարող</w:t>
            </w:r>
            <w:r w:rsidRPr="00CE08A5">
              <w:rPr>
                <w:rFonts w:ascii="GHEA Grapalat" w:hAnsi="GHEA Grapalat"/>
                <w:sz w:val="18"/>
                <w:szCs w:val="18"/>
                <w:lang w:val="hy-AM"/>
              </w:rPr>
              <w:t xml:space="preserve">ը ստորագրելով՝ </w:t>
            </w:r>
            <w:r w:rsidRPr="00CE08A5">
              <w:rPr>
                <w:rFonts w:ascii="GHEA Grapalat" w:hAnsi="GHEA Grapalat" w:cs="Sylfaen"/>
                <w:sz w:val="18"/>
                <w:szCs w:val="18"/>
                <w:lang w:val="hy-AM"/>
              </w:rPr>
              <w:t xml:space="preserve">նախապես </w:t>
            </w:r>
            <w:r w:rsidRPr="00CE08A5">
              <w:rPr>
                <w:rFonts w:ascii="GHEA Grapalat" w:hAnsi="GHEA Grapalat"/>
                <w:sz w:val="18"/>
                <w:szCs w:val="18"/>
                <w:lang w:val="hy-AM"/>
              </w:rPr>
              <w:t xml:space="preserve">համաձայնվում  </w:t>
            </w:r>
            <w:r w:rsidRPr="00CE08A5">
              <w:rPr>
                <w:rFonts w:ascii="GHEA Grapalat" w:hAnsi="GHEA Grapalat" w:cs="Sylfaen"/>
                <w:sz w:val="18"/>
                <w:szCs w:val="18"/>
                <w:lang w:val="hy-AM"/>
              </w:rPr>
              <w:t xml:space="preserve">  </w:t>
            </w:r>
            <w:r w:rsidRPr="00CE08A5">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86C13" w:rsidRPr="00CE08A5" w:rsidRDefault="00886C13" w:rsidP="00054D43">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 xml:space="preserve">ստորագրվում է վճարողի կողմից կամ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դրվում է վճարողի էլեկտրոնային ստորագրությունը</w:t>
            </w:r>
          </w:p>
          <w:p w:rsidR="00886C13" w:rsidRPr="00CE08A5" w:rsidRDefault="00886C13" w:rsidP="00054D43">
            <w:pPr>
              <w:jc w:val="center"/>
              <w:rPr>
                <w:rFonts w:ascii="GHEA Grapalat" w:hAnsi="GHEA Grapalat"/>
                <w:sz w:val="18"/>
                <w:szCs w:val="18"/>
                <w:lang w:val="hy-AM"/>
              </w:rPr>
            </w:pP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rPr>
            </w:pPr>
            <w:r w:rsidRPr="00CE08A5">
              <w:rPr>
                <w:rFonts w:ascii="GHEA Grapalat" w:hAnsi="GHEA Grapalat"/>
                <w:sz w:val="18"/>
                <w:szCs w:val="18"/>
                <w:lang w:val="hy-AM"/>
              </w:rPr>
              <w:t>2</w:t>
            </w:r>
            <w:r w:rsidRPr="00CE08A5">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պարտադիր`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կնիքի առկայության դեպքում</w:t>
            </w:r>
            <w:r w:rsidRPr="00CE08A5">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 xml:space="preserve">կնքվում է վճարողի կողմից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թղթային եղանակով ներկայացնելիս</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22</w:t>
            </w:r>
            <w:r w:rsidRPr="00CE08A5">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r w:rsidRPr="00CE08A5">
              <w:rPr>
                <w:rFonts w:ascii="GHEA Grapalat" w:hAnsi="GHEA Grapalat"/>
                <w:sz w:val="18"/>
                <w:szCs w:val="18"/>
                <w:lang w:val="hy-AM"/>
              </w:rPr>
              <w:t>՝</w:t>
            </w:r>
            <w:r w:rsidRPr="00CE08A5">
              <w:rPr>
                <w:rFonts w:ascii="GHEA Grapalat" w:hAnsi="GHEA Grapalat"/>
                <w:sz w:val="18"/>
                <w:szCs w:val="18"/>
              </w:rPr>
              <w:t xml:space="preserve"> </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ստորագրվում է շահառուի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rPr>
            </w:pPr>
            <w:r w:rsidRPr="00CE08A5">
              <w:rPr>
                <w:rFonts w:ascii="GHEA Grapalat" w:hAnsi="GHEA Grapalat"/>
                <w:sz w:val="18"/>
                <w:szCs w:val="18"/>
                <w:lang w:val="hy-AM"/>
              </w:rPr>
              <w:t>22</w:t>
            </w:r>
            <w:r w:rsidRPr="00CE08A5">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պարտադիր` </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կնքվում է շահառուի կողմից</w:t>
            </w:r>
            <w:r w:rsidRPr="00CE08A5">
              <w:rPr>
                <w:rFonts w:ascii="GHEA Grapalat" w:hAnsi="GHEA Grapalat"/>
                <w:sz w:val="18"/>
                <w:szCs w:val="18"/>
                <w:lang w:val="hy-AM"/>
              </w:rPr>
              <w:t xml:space="preserve">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թղթային եղանակով բանկ ներկայացնելիս</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3</w:t>
            </w:r>
            <w:r w:rsidRPr="00CE08A5">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վճարման պահանջագիրը վճարողին սպասարկող ֆինանսական կազմակերպության</w:t>
            </w:r>
            <w:r w:rsidRPr="00CE08A5">
              <w:rPr>
                <w:rFonts w:ascii="GHEA Grapalat" w:hAnsi="GHEA Grapalat"/>
                <w:sz w:val="18"/>
                <w:szCs w:val="18"/>
                <w:lang w:val="hy-AM"/>
              </w:rPr>
              <w:t>ը</w:t>
            </w:r>
            <w:r w:rsidRPr="00CE08A5">
              <w:rPr>
                <w:rFonts w:ascii="GHEA Grapalat" w:hAnsi="GHEA Grapalat"/>
                <w:sz w:val="18"/>
                <w:szCs w:val="18"/>
              </w:rPr>
              <w:t xml:space="preserve"> թղթային եղանակով </w:t>
            </w:r>
            <w:r w:rsidRPr="00CE08A5">
              <w:rPr>
                <w:rFonts w:ascii="GHEA Grapalat" w:hAnsi="GHEA Grapalat"/>
                <w:sz w:val="18"/>
                <w:szCs w:val="18"/>
                <w:lang w:val="hy-AM"/>
              </w:rPr>
              <w:t xml:space="preserve"> </w:t>
            </w:r>
            <w:r w:rsidRPr="00CE08A5">
              <w:rPr>
                <w:rFonts w:ascii="GHEA Grapalat" w:hAnsi="GHEA Grapalat"/>
                <w:sz w:val="18"/>
                <w:szCs w:val="18"/>
              </w:rPr>
              <w:t>ներկայաց</w:t>
            </w:r>
            <w:r w:rsidRPr="00CE08A5">
              <w:rPr>
                <w:rFonts w:ascii="GHEA Grapalat" w:hAnsi="GHEA Grapalat"/>
                <w:sz w:val="18"/>
                <w:szCs w:val="18"/>
                <w:lang w:val="hy-AM"/>
              </w:rPr>
              <w:t>ված լի</w:t>
            </w:r>
            <w:r w:rsidRPr="00CE08A5">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3</w:t>
            </w:r>
            <w:r w:rsidRPr="00CE08A5">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վճարողին սպասարկող ֆինանսական կազմակերպության (մասնաճյուղի) </w:t>
            </w:r>
            <w:r w:rsidRPr="00CE08A5">
              <w:rPr>
                <w:rFonts w:ascii="GHEA Grapalat" w:hAnsi="GHEA Grapalat"/>
                <w:sz w:val="18"/>
                <w:szCs w:val="18"/>
                <w:lang w:val="hy-AM"/>
              </w:rPr>
              <w:t>դրոշմա</w:t>
            </w:r>
            <w:r w:rsidRPr="00CE08A5">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վճարման պահանջագիրը վճարողին սպասարկող ֆինանսական կազմակերպության</w:t>
            </w:r>
            <w:r w:rsidRPr="00CE08A5">
              <w:rPr>
                <w:rFonts w:ascii="GHEA Grapalat" w:hAnsi="GHEA Grapalat"/>
                <w:sz w:val="18"/>
                <w:szCs w:val="18"/>
                <w:lang w:val="hy-AM"/>
              </w:rPr>
              <w:t>ը</w:t>
            </w:r>
            <w:r w:rsidRPr="00CE08A5">
              <w:rPr>
                <w:rFonts w:ascii="GHEA Grapalat" w:hAnsi="GHEA Grapalat"/>
                <w:sz w:val="18"/>
                <w:szCs w:val="18"/>
              </w:rPr>
              <w:t xml:space="preserve"> թղթային եղանակով ներկայաց</w:t>
            </w:r>
            <w:r w:rsidRPr="00CE08A5">
              <w:rPr>
                <w:rFonts w:ascii="GHEA Grapalat" w:hAnsi="GHEA Grapalat"/>
                <w:sz w:val="18"/>
                <w:szCs w:val="18"/>
                <w:lang w:val="hy-AM"/>
              </w:rPr>
              <w:t>ված լի</w:t>
            </w:r>
            <w:r w:rsidRPr="00CE08A5">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2</w:t>
            </w:r>
            <w:r w:rsidRPr="00CE08A5">
              <w:rPr>
                <w:rFonts w:ascii="GHEA Grapalat" w:hAnsi="GHEA Grapalat"/>
                <w:sz w:val="18"/>
                <w:szCs w:val="18"/>
                <w:lang w:val="hy-AM"/>
              </w:rPr>
              <w:t>3</w:t>
            </w:r>
            <w:r w:rsidRPr="00CE08A5">
              <w:rPr>
                <w:rFonts w:ascii="GHEA Grapalat" w:hAnsi="GHEA Grapalat"/>
                <w:sz w:val="18"/>
                <w:szCs w:val="18"/>
              </w:rPr>
              <w:t>.</w:t>
            </w:r>
            <w:r w:rsidRPr="00CE08A5">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4</w:t>
            </w:r>
            <w:r w:rsidRPr="00CE08A5">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լրացվում է </w:t>
            </w:r>
            <w:r w:rsidRPr="00CE08A5">
              <w:rPr>
                <w:rFonts w:ascii="GHEA Grapalat" w:hAnsi="GHEA Grapalat"/>
                <w:sz w:val="18"/>
                <w:szCs w:val="18"/>
              </w:rPr>
              <w:t>վճարման պահանջագիրը շահառուին սպասարկող ֆինանսական կազմակերպության</w:t>
            </w:r>
            <w:r w:rsidRPr="00CE08A5">
              <w:rPr>
                <w:rFonts w:ascii="GHEA Grapalat" w:hAnsi="GHEA Grapalat"/>
                <w:sz w:val="18"/>
                <w:szCs w:val="18"/>
                <w:lang w:val="hy-AM"/>
              </w:rPr>
              <w:t xml:space="preserve">ը </w:t>
            </w:r>
            <w:r w:rsidRPr="00CE08A5">
              <w:rPr>
                <w:rFonts w:ascii="GHEA Grapalat" w:hAnsi="GHEA Grapalat"/>
                <w:sz w:val="18"/>
                <w:szCs w:val="18"/>
              </w:rPr>
              <w:t xml:space="preserve"> ներկայաց</w:t>
            </w:r>
            <w:r w:rsidRPr="00CE08A5">
              <w:rPr>
                <w:rFonts w:ascii="GHEA Grapalat" w:hAnsi="GHEA Grapalat"/>
                <w:sz w:val="18"/>
                <w:szCs w:val="18"/>
                <w:lang w:val="hy-AM"/>
              </w:rPr>
              <w:t>վ</w:t>
            </w:r>
            <w:r w:rsidRPr="00CE08A5">
              <w:rPr>
                <w:rFonts w:ascii="GHEA Grapalat" w:hAnsi="GHEA Grapalat"/>
                <w:sz w:val="18"/>
                <w:szCs w:val="18"/>
              </w:rPr>
              <w:t>ելու դեպքում</w:t>
            </w:r>
            <w:r w:rsidRPr="00CE08A5">
              <w:rPr>
                <w:rFonts w:ascii="GHEA Grapalat" w:hAnsi="GHEA Grapalat"/>
                <w:sz w:val="18"/>
                <w:szCs w:val="18"/>
                <w:lang w:val="hy-AM"/>
              </w:rPr>
              <w:t xml:space="preserve">, որտեղ </w:t>
            </w:r>
            <w:r w:rsidRPr="00CE08A5" w:rsidDel="00DF049B">
              <w:rPr>
                <w:rFonts w:ascii="GHEA Grapalat" w:hAnsi="GHEA Grapalat"/>
                <w:sz w:val="18"/>
                <w:szCs w:val="18"/>
                <w:lang w:val="hy-AM"/>
              </w:rPr>
              <w:t xml:space="preserve"> </w:t>
            </w:r>
            <w:r w:rsidRPr="00CE08A5">
              <w:rPr>
                <w:rFonts w:ascii="GHEA Grapalat" w:hAnsi="GHEA Grapalat"/>
                <w:sz w:val="18"/>
                <w:szCs w:val="18"/>
                <w:lang w:val="hy-AM"/>
              </w:rPr>
              <w:t xml:space="preserve"> </w:t>
            </w:r>
            <w:r w:rsidRPr="00CE08A5">
              <w:rPr>
                <w:rFonts w:ascii="GHEA Grapalat" w:hAnsi="GHEA Grapalat"/>
                <w:sz w:val="18"/>
                <w:szCs w:val="18"/>
              </w:rPr>
              <w:t xml:space="preserve">աշխատակցի ստորագրությունը </w:t>
            </w:r>
            <w:r w:rsidRPr="00CE08A5">
              <w:rPr>
                <w:rFonts w:ascii="GHEA Grapalat" w:hAnsi="GHEA Grapalat"/>
                <w:sz w:val="18"/>
                <w:szCs w:val="18"/>
                <w:lang w:val="hy-AM"/>
              </w:rPr>
              <w:t xml:space="preserve">դրվում է </w:t>
            </w:r>
            <w:r w:rsidRPr="00CE08A5">
              <w:rPr>
                <w:rFonts w:ascii="GHEA Grapalat" w:hAnsi="GHEA Grapalat"/>
                <w:sz w:val="18"/>
                <w:szCs w:val="18"/>
              </w:rPr>
              <w:t>թղթային եղանակով ներկայաց</w:t>
            </w:r>
            <w:r w:rsidRPr="00CE08A5">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4</w:t>
            </w:r>
            <w:r w:rsidRPr="00CE08A5">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շահառռւին սպասարկող ֆինանսական կազմակերպության (մասնաճյուղի) </w:t>
            </w:r>
            <w:r w:rsidRPr="00CE08A5">
              <w:rPr>
                <w:rFonts w:ascii="GHEA Grapalat" w:hAnsi="GHEA Grapalat"/>
                <w:sz w:val="18"/>
                <w:szCs w:val="18"/>
                <w:lang w:val="hy-AM"/>
              </w:rPr>
              <w:t>դրոշմա</w:t>
            </w:r>
            <w:r w:rsidRPr="00CE08A5">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ոչ </w:t>
            </w: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լրացվում է </w:t>
            </w:r>
            <w:r w:rsidRPr="00CE08A5">
              <w:rPr>
                <w:rFonts w:ascii="GHEA Grapalat" w:hAnsi="GHEA Grapalat"/>
                <w:sz w:val="18"/>
                <w:szCs w:val="18"/>
              </w:rPr>
              <w:t xml:space="preserve">վճարման պահանջագիրը </w:t>
            </w:r>
            <w:r w:rsidRPr="00CE08A5">
              <w:rPr>
                <w:rFonts w:ascii="GHEA Grapalat" w:hAnsi="GHEA Grapalat"/>
                <w:sz w:val="18"/>
                <w:szCs w:val="18"/>
                <w:lang w:val="hy-AM"/>
              </w:rPr>
              <w:t xml:space="preserve">վերջինիս </w:t>
            </w:r>
            <w:r w:rsidRPr="00CE08A5">
              <w:rPr>
                <w:rFonts w:ascii="GHEA Grapalat" w:hAnsi="GHEA Grapalat"/>
                <w:sz w:val="18"/>
                <w:szCs w:val="18"/>
              </w:rPr>
              <w:t>ներկայաց</w:t>
            </w:r>
            <w:r w:rsidRPr="00CE08A5">
              <w:rPr>
                <w:rFonts w:ascii="GHEA Grapalat" w:hAnsi="GHEA Grapalat"/>
                <w:sz w:val="18"/>
                <w:szCs w:val="18"/>
                <w:lang w:val="hy-AM"/>
              </w:rPr>
              <w:t>վ</w:t>
            </w:r>
            <w:r w:rsidRPr="00CE08A5">
              <w:rPr>
                <w:rFonts w:ascii="GHEA Grapalat" w:hAnsi="GHEA Grapalat"/>
                <w:sz w:val="18"/>
                <w:szCs w:val="18"/>
              </w:rPr>
              <w:t>ելու դեպքում</w:t>
            </w:r>
            <w:r w:rsidRPr="00CE08A5">
              <w:rPr>
                <w:rFonts w:ascii="GHEA Grapalat" w:hAnsi="GHEA Grapalat"/>
                <w:sz w:val="18"/>
                <w:szCs w:val="18"/>
                <w:lang w:val="hy-AM"/>
              </w:rPr>
              <w:t xml:space="preserve">, որտեղ </w:t>
            </w:r>
            <w:r w:rsidRPr="00CE08A5" w:rsidDel="00DF049B">
              <w:rPr>
                <w:rFonts w:ascii="GHEA Grapalat" w:hAnsi="GHEA Grapalat"/>
                <w:sz w:val="18"/>
                <w:szCs w:val="18"/>
                <w:lang w:val="hy-AM"/>
              </w:rPr>
              <w:t xml:space="preserve"> </w:t>
            </w:r>
            <w:r w:rsidRPr="00CE08A5">
              <w:rPr>
                <w:rFonts w:ascii="GHEA Grapalat" w:hAnsi="GHEA Grapalat"/>
                <w:sz w:val="18"/>
                <w:szCs w:val="18"/>
                <w:lang w:val="hy-AM"/>
              </w:rPr>
              <w:t xml:space="preserve"> դրոշմակնիքը</w:t>
            </w:r>
            <w:r w:rsidRPr="00CE08A5">
              <w:rPr>
                <w:rFonts w:ascii="GHEA Grapalat" w:hAnsi="GHEA Grapalat"/>
                <w:sz w:val="18"/>
                <w:szCs w:val="18"/>
              </w:rPr>
              <w:t xml:space="preserve"> </w:t>
            </w:r>
            <w:r w:rsidRPr="00CE08A5">
              <w:rPr>
                <w:rFonts w:ascii="GHEA Grapalat" w:hAnsi="GHEA Grapalat"/>
                <w:sz w:val="18"/>
                <w:szCs w:val="18"/>
                <w:lang w:val="hy-AM"/>
              </w:rPr>
              <w:t xml:space="preserve">դրվում է </w:t>
            </w:r>
            <w:r w:rsidRPr="00CE08A5">
              <w:rPr>
                <w:rFonts w:ascii="GHEA Grapalat" w:hAnsi="GHEA Grapalat"/>
                <w:sz w:val="18"/>
                <w:szCs w:val="18"/>
              </w:rPr>
              <w:t>թղթային եղանակով ներկայաց</w:t>
            </w:r>
            <w:r w:rsidRPr="00CE08A5">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4</w:t>
            </w:r>
            <w:r w:rsidRPr="00CE08A5">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շահառռւին սպասարկող ֆինանսական կազմակերպության </w:t>
            </w:r>
            <w:r w:rsidRPr="00CE08A5">
              <w:rPr>
                <w:rFonts w:ascii="GHEA Grapalat" w:hAnsi="GHEA Grapalat"/>
                <w:sz w:val="18"/>
                <w:szCs w:val="18"/>
              </w:rPr>
              <w:lastRenderedPageBreak/>
              <w:t>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ոչ </w:t>
            </w: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լրացվում է </w:t>
            </w:r>
            <w:r w:rsidRPr="00CE08A5">
              <w:rPr>
                <w:rFonts w:ascii="GHEA Grapalat" w:hAnsi="GHEA Grapalat"/>
                <w:sz w:val="18"/>
                <w:szCs w:val="18"/>
              </w:rPr>
              <w:t xml:space="preserve">վճարման պահանջագիրը </w:t>
            </w:r>
            <w:r w:rsidRPr="00CE08A5">
              <w:rPr>
                <w:rFonts w:ascii="GHEA Grapalat" w:hAnsi="GHEA Grapalat"/>
                <w:sz w:val="18"/>
                <w:szCs w:val="18"/>
                <w:lang w:val="hy-AM"/>
              </w:rPr>
              <w:t xml:space="preserve">վերջինիս </w:t>
            </w:r>
            <w:r w:rsidRPr="00CE08A5">
              <w:rPr>
                <w:rFonts w:ascii="GHEA Grapalat" w:hAnsi="GHEA Grapalat"/>
                <w:sz w:val="18"/>
                <w:szCs w:val="18"/>
              </w:rPr>
              <w:t>ներկայաց</w:t>
            </w:r>
            <w:r w:rsidRPr="00CE08A5">
              <w:rPr>
                <w:rFonts w:ascii="GHEA Grapalat" w:hAnsi="GHEA Grapalat"/>
                <w:sz w:val="18"/>
                <w:szCs w:val="18"/>
                <w:lang w:val="hy-AM"/>
              </w:rPr>
              <w:t>վ</w:t>
            </w:r>
            <w:r w:rsidRPr="00CE08A5">
              <w:rPr>
                <w:rFonts w:ascii="GHEA Grapalat" w:hAnsi="GHEA Grapalat"/>
                <w:sz w:val="18"/>
                <w:szCs w:val="18"/>
              </w:rPr>
              <w:t>ելու դեպքում</w:t>
            </w:r>
            <w:r w:rsidRPr="00CE08A5">
              <w:rPr>
                <w:rFonts w:ascii="GHEA Grapalat" w:hAnsi="GHEA Grapalat"/>
                <w:sz w:val="18"/>
                <w:szCs w:val="18"/>
                <w:lang w:val="hy-AM"/>
              </w:rPr>
              <w:t xml:space="preserve">,   որտեղ </w:t>
            </w:r>
            <w:r w:rsidRPr="00CE08A5" w:rsidDel="00DF049B">
              <w:rPr>
                <w:rFonts w:ascii="GHEA Grapalat" w:hAnsi="GHEA Grapalat"/>
                <w:sz w:val="18"/>
                <w:szCs w:val="18"/>
                <w:lang w:val="hy-AM"/>
              </w:rPr>
              <w:t xml:space="preserve"> </w:t>
            </w:r>
            <w:r w:rsidRPr="00CE08A5">
              <w:rPr>
                <w:rFonts w:ascii="GHEA Grapalat" w:hAnsi="GHEA Grapalat"/>
                <w:sz w:val="18"/>
                <w:szCs w:val="18"/>
                <w:lang w:val="hy-AM"/>
              </w:rPr>
              <w:t xml:space="preserve"> սույն տվյալները</w:t>
            </w:r>
            <w:r w:rsidRPr="00CE08A5">
              <w:rPr>
                <w:rFonts w:ascii="GHEA Grapalat" w:hAnsi="GHEA Grapalat"/>
                <w:sz w:val="18"/>
                <w:szCs w:val="18"/>
              </w:rPr>
              <w:t xml:space="preserve"> </w:t>
            </w:r>
            <w:r w:rsidRPr="00CE08A5">
              <w:rPr>
                <w:rFonts w:ascii="GHEA Grapalat" w:hAnsi="GHEA Grapalat"/>
                <w:sz w:val="18"/>
                <w:szCs w:val="18"/>
                <w:lang w:val="hy-AM"/>
              </w:rPr>
              <w:t xml:space="preserve">դրվում են </w:t>
            </w:r>
            <w:r w:rsidRPr="00CE08A5">
              <w:rPr>
                <w:rFonts w:ascii="GHEA Grapalat" w:hAnsi="GHEA Grapalat"/>
                <w:sz w:val="18"/>
                <w:szCs w:val="18"/>
              </w:rPr>
              <w:lastRenderedPageBreak/>
              <w:t>թղթային եղանակով ներկայաց</w:t>
            </w:r>
            <w:r w:rsidRPr="00CE08A5">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bl>
    <w:p w:rsidR="00886C13" w:rsidRPr="00CE08A5" w:rsidRDefault="00886C13" w:rsidP="00D81EF3">
      <w:pPr>
        <w:rPr>
          <w:rFonts w:ascii="GHEA Grapalat" w:hAnsi="GHEA Grapalat" w:cs="GHEA Grapalat"/>
          <w:i/>
          <w:sz w:val="18"/>
          <w:szCs w:val="18"/>
          <w:lang w:val="hy-AM"/>
        </w:rPr>
      </w:pPr>
      <w:r w:rsidRPr="00CE08A5">
        <w:rPr>
          <w:rFonts w:ascii="GHEA Grapalat" w:hAnsi="GHEA Grapalat"/>
          <w:b/>
          <w:sz w:val="18"/>
          <w:szCs w:val="18"/>
          <w:lang w:val="hy-AM"/>
        </w:rPr>
        <w:lastRenderedPageBreak/>
        <w:br w:type="page"/>
      </w:r>
    </w:p>
    <w:p w:rsidR="00886C13" w:rsidRPr="00CE08A5" w:rsidRDefault="00886C13"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lastRenderedPageBreak/>
        <w:t>Հավելված 5.1</w:t>
      </w:r>
    </w:p>
    <w:p w:rsidR="00886C13" w:rsidRPr="00CE08A5" w:rsidRDefault="00886C13"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t>«</w:t>
      </w:r>
      <w:r w:rsidR="00E3479E">
        <w:rPr>
          <w:rFonts w:ascii="GHEA Grapalat" w:hAnsi="GHEA Grapalat" w:cs="Sylfaen"/>
          <w:b/>
          <w:sz w:val="18"/>
          <w:szCs w:val="18"/>
          <w:lang w:val="hy-AM"/>
        </w:rPr>
        <w:t>ՄՀ- ԳՀԱՊՁԲ-20/2</w:t>
      </w:r>
      <w:r w:rsidRPr="00CE08A5">
        <w:rPr>
          <w:rFonts w:ascii="GHEA Grapalat" w:hAnsi="GHEA Grapalat" w:cs="Sylfaen"/>
          <w:b/>
          <w:sz w:val="18"/>
          <w:szCs w:val="18"/>
          <w:lang w:val="hy-AM"/>
        </w:rPr>
        <w:t>»*  ծածկագրով</w:t>
      </w:r>
    </w:p>
    <w:p w:rsidR="00886C13" w:rsidRPr="00CE08A5" w:rsidRDefault="006340CB"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t>գնանշման հարցման ընթացակարգ</w:t>
      </w:r>
      <w:r w:rsidR="00886C13" w:rsidRPr="00CE08A5">
        <w:rPr>
          <w:rFonts w:ascii="GHEA Grapalat" w:hAnsi="GHEA Grapalat" w:cs="Sylfaen"/>
          <w:b/>
          <w:sz w:val="18"/>
          <w:szCs w:val="18"/>
          <w:lang w:val="hy-AM"/>
        </w:rPr>
        <w:t>ի հրավերի</w:t>
      </w:r>
    </w:p>
    <w:p w:rsidR="00886C13" w:rsidRPr="00CE08A5" w:rsidRDefault="00886C13" w:rsidP="00886C13">
      <w:pPr>
        <w:jc w:val="center"/>
        <w:rPr>
          <w:rFonts w:ascii="GHEA Grapalat" w:hAnsi="GHEA Grapalat" w:cs="GHEA Grapalat"/>
          <w:b/>
          <w:sz w:val="18"/>
          <w:szCs w:val="18"/>
          <w:lang w:val="hy-AM"/>
        </w:rPr>
      </w:pPr>
      <w:r w:rsidRPr="00CE08A5">
        <w:rPr>
          <w:rFonts w:ascii="GHEA Grapalat" w:hAnsi="GHEA Grapalat" w:cs="GHEA Grapalat"/>
          <w:b/>
          <w:sz w:val="18"/>
          <w:szCs w:val="18"/>
          <w:lang w:val="hy-AM"/>
        </w:rPr>
        <w:t xml:space="preserve">       ՏՈւԺԱՆՔԻ ՄԱՍԻՆ ՀԱՄԱՁԱՅՆԱԳԻՐ </w:t>
      </w:r>
    </w:p>
    <w:p w:rsidR="00886C13" w:rsidRPr="00CE08A5" w:rsidRDefault="00886C13" w:rsidP="00886C13">
      <w:pPr>
        <w:jc w:val="center"/>
        <w:rPr>
          <w:rFonts w:ascii="GHEA Grapalat" w:hAnsi="GHEA Grapalat" w:cs="GHEA Grapalat"/>
          <w:b/>
          <w:sz w:val="18"/>
          <w:szCs w:val="18"/>
          <w:lang w:val="hy-AM"/>
        </w:rPr>
      </w:pPr>
      <w:r w:rsidRPr="00CE08A5">
        <w:rPr>
          <w:rFonts w:ascii="GHEA Grapalat" w:hAnsi="GHEA Grapalat" w:cs="GHEA Grapalat"/>
          <w:sz w:val="18"/>
          <w:szCs w:val="18"/>
          <w:lang w:val="hy-AM"/>
        </w:rPr>
        <w:t xml:space="preserve">  </w:t>
      </w:r>
      <w:r w:rsidRPr="00CE08A5">
        <w:rPr>
          <w:rFonts w:ascii="GHEA Grapalat" w:hAnsi="GHEA Grapalat" w:cs="GHEA Grapalat"/>
          <w:b/>
          <w:sz w:val="18"/>
          <w:szCs w:val="18"/>
          <w:lang w:val="hy-AM"/>
        </w:rPr>
        <w:t xml:space="preserve">          (պայմանագրի ապահովում)</w:t>
      </w:r>
    </w:p>
    <w:p w:rsidR="00886C13" w:rsidRPr="00CE08A5" w:rsidRDefault="00886C13" w:rsidP="00886C13">
      <w:pPr>
        <w:rPr>
          <w:rFonts w:ascii="GHEA Grapalat" w:hAnsi="GHEA Grapalat" w:cs="GHEA Grapalat"/>
          <w:b/>
          <w:sz w:val="18"/>
          <w:szCs w:val="18"/>
          <w:lang w:val="hy-AM"/>
        </w:rPr>
      </w:pPr>
    </w:p>
    <w:p w:rsidR="00886C13" w:rsidRPr="00CE08A5" w:rsidRDefault="00886C13" w:rsidP="00886C13">
      <w:pPr>
        <w:rPr>
          <w:rFonts w:ascii="GHEA Grapalat" w:hAnsi="GHEA Grapalat" w:cs="GHEA Grapalat"/>
          <w:sz w:val="18"/>
          <w:szCs w:val="18"/>
          <w:lang w:val="hy-AM"/>
        </w:rPr>
      </w:pPr>
      <w:r w:rsidRPr="00CE08A5">
        <w:rPr>
          <w:rFonts w:ascii="GHEA Grapalat" w:hAnsi="GHEA Grapalat" w:cs="GHEA Grapalat"/>
          <w:sz w:val="18"/>
          <w:szCs w:val="18"/>
          <w:lang w:val="hy-AM"/>
        </w:rPr>
        <w:t xml:space="preserve">     ք. Երևան</w:t>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r>
      <w:r w:rsidRPr="00CE08A5">
        <w:rPr>
          <w:rFonts w:ascii="GHEA Grapalat" w:hAnsi="GHEA Grapalat" w:cs="GHEA Grapalat"/>
          <w:sz w:val="18"/>
          <w:szCs w:val="18"/>
          <w:lang w:val="hy-AM"/>
        </w:rPr>
        <w:tab/>
        <w:t xml:space="preserve">            </w:t>
      </w:r>
      <w:r w:rsidRPr="00CE08A5">
        <w:rPr>
          <w:rFonts w:ascii="GHEA Grapalat" w:hAnsi="GHEA Grapalat"/>
          <w:sz w:val="18"/>
          <w:szCs w:val="18"/>
          <w:lang w:val="hy-AM"/>
        </w:rPr>
        <w:t>«</w:t>
      </w:r>
      <w:r w:rsidRPr="00CE08A5">
        <w:rPr>
          <w:rFonts w:ascii="GHEA Grapalat" w:hAnsi="GHEA Grapalat" w:cs="GHEA Grapalat"/>
          <w:sz w:val="18"/>
          <w:szCs w:val="18"/>
          <w:u w:val="single"/>
          <w:lang w:val="hy-AM"/>
        </w:rPr>
        <w:t xml:space="preserve">         </w:t>
      </w:r>
      <w:r w:rsidRPr="00CE08A5">
        <w:rPr>
          <w:rFonts w:ascii="GHEA Grapalat" w:hAnsi="GHEA Grapalat"/>
          <w:sz w:val="18"/>
          <w:szCs w:val="18"/>
          <w:lang w:val="hy-AM"/>
        </w:rPr>
        <w:t>»</w:t>
      </w:r>
      <w:r w:rsidRPr="00CE08A5">
        <w:rPr>
          <w:rFonts w:ascii="GHEA Grapalat" w:hAnsi="GHEA Grapalat" w:cs="GHEA Grapalat"/>
          <w:sz w:val="18"/>
          <w:szCs w:val="18"/>
          <w:u w:val="single"/>
          <w:lang w:val="hy-AM"/>
        </w:rPr>
        <w:t xml:space="preserve"> </w:t>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lang w:val="hy-AM"/>
        </w:rPr>
        <w:t xml:space="preserve"> 20   թ.**</w:t>
      </w:r>
    </w:p>
    <w:p w:rsidR="00886C13" w:rsidRPr="00CE08A5" w:rsidRDefault="00886C13" w:rsidP="00886C13">
      <w:pPr>
        <w:rPr>
          <w:rFonts w:ascii="GHEA Grapalat" w:hAnsi="GHEA Grapalat" w:cs="GHEA Grapalat"/>
          <w:sz w:val="18"/>
          <w:szCs w:val="18"/>
          <w:lang w:val="hy-AM"/>
        </w:rPr>
      </w:pPr>
    </w:p>
    <w:p w:rsidR="00886C13" w:rsidRPr="00CE08A5" w:rsidRDefault="00886C13" w:rsidP="00886C13">
      <w:pPr>
        <w:jc w:val="both"/>
        <w:rPr>
          <w:rFonts w:ascii="GHEA Grapalat" w:hAnsi="GHEA Grapalat" w:cs="GHEA Grapalat"/>
          <w:sz w:val="18"/>
          <w:szCs w:val="18"/>
          <w:u w:val="single"/>
          <w:vertAlign w:val="subscript"/>
          <w:lang w:val="hy-AM"/>
        </w:rPr>
      </w:pPr>
      <w:r w:rsidRPr="00CE08A5">
        <w:rPr>
          <w:rFonts w:ascii="GHEA Grapalat" w:hAnsi="GHEA Grapalat" w:cs="GHEA Grapalat"/>
          <w:sz w:val="18"/>
          <w:szCs w:val="18"/>
          <w:u w:val="single"/>
          <w:vertAlign w:val="subscript"/>
          <w:lang w:val="hy-AM"/>
        </w:rPr>
        <w:tab/>
      </w:r>
      <w:r w:rsidRPr="00CE08A5">
        <w:rPr>
          <w:rFonts w:ascii="GHEA Grapalat" w:hAnsi="GHEA Grapalat" w:cs="GHEA Grapalat"/>
          <w:sz w:val="18"/>
          <w:szCs w:val="18"/>
          <w:u w:val="single"/>
          <w:vertAlign w:val="subscript"/>
          <w:lang w:val="hy-AM"/>
        </w:rPr>
        <w:tab/>
      </w:r>
      <w:r w:rsidRPr="00CE08A5">
        <w:rPr>
          <w:rFonts w:ascii="GHEA Grapalat" w:hAnsi="GHEA Grapalat" w:cs="GHEA Grapalat"/>
          <w:sz w:val="18"/>
          <w:szCs w:val="18"/>
          <w:u w:val="single"/>
          <w:vertAlign w:val="subscript"/>
          <w:lang w:val="hy-AM"/>
        </w:rPr>
        <w:tab/>
      </w:r>
      <w:r w:rsidRPr="00CE08A5">
        <w:rPr>
          <w:rFonts w:ascii="GHEA Grapalat" w:hAnsi="GHEA Grapalat" w:cs="GHEA Grapalat"/>
          <w:sz w:val="18"/>
          <w:szCs w:val="18"/>
          <w:vertAlign w:val="subscript"/>
          <w:lang w:val="hy-AM"/>
        </w:rPr>
        <w:t xml:space="preserve">, </w:t>
      </w:r>
      <w:r w:rsidRPr="00CE08A5">
        <w:rPr>
          <w:rFonts w:ascii="GHEA Grapalat" w:hAnsi="GHEA Grapalat" w:cs="GHEA Grapalat"/>
          <w:sz w:val="18"/>
          <w:szCs w:val="18"/>
          <w:lang w:val="hy-AM"/>
        </w:rPr>
        <w:t xml:space="preserve">ի դեմս Ընկերության տնօրեն </w:t>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p>
    <w:p w:rsidR="00886C13" w:rsidRPr="00CE08A5" w:rsidRDefault="00886C13" w:rsidP="00886C13">
      <w:pPr>
        <w:jc w:val="both"/>
        <w:rPr>
          <w:rFonts w:ascii="GHEA Grapalat" w:hAnsi="GHEA Grapalat" w:cs="GHEA Grapalat"/>
          <w:sz w:val="18"/>
          <w:szCs w:val="18"/>
          <w:lang w:val="hy-AM"/>
        </w:rPr>
      </w:pPr>
      <w:r w:rsidRPr="00CE08A5">
        <w:rPr>
          <w:rFonts w:ascii="GHEA Grapalat" w:hAnsi="GHEA Grapalat"/>
          <w:sz w:val="18"/>
          <w:szCs w:val="18"/>
          <w:vertAlign w:val="superscript"/>
          <w:lang w:val="hy-AM"/>
        </w:rPr>
        <w:t xml:space="preserve">       Ընկերության անվանումը</w:t>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r>
      <w:r w:rsidRPr="00CE08A5">
        <w:rPr>
          <w:rFonts w:ascii="GHEA Grapalat" w:hAnsi="GHEA Grapalat" w:cs="GHEA Grapalat"/>
          <w:sz w:val="18"/>
          <w:szCs w:val="18"/>
          <w:vertAlign w:val="subscript"/>
          <w:lang w:val="hy-AM"/>
        </w:rPr>
        <w:tab/>
        <w:t xml:space="preserve">    </w:t>
      </w:r>
      <w:r w:rsidRPr="00CE08A5">
        <w:rPr>
          <w:rFonts w:ascii="GHEA Grapalat" w:hAnsi="GHEA Grapalat"/>
          <w:sz w:val="18"/>
          <w:szCs w:val="18"/>
          <w:vertAlign w:val="superscript"/>
          <w:lang w:val="hy-AM"/>
        </w:rPr>
        <w:t>Ընկերության տնօրենի անուն ազգանունը, անձնագրային տվյալները</w:t>
      </w:r>
      <w:r w:rsidRPr="00CE08A5">
        <w:rPr>
          <w:rFonts w:ascii="GHEA Grapalat" w:hAnsi="GHEA Grapalat" w:cs="GHEA Grapalat"/>
          <w:sz w:val="18"/>
          <w:szCs w:val="18"/>
          <w:vertAlign w:val="subscript"/>
          <w:lang w:val="hy-AM"/>
        </w:rPr>
        <w:t xml:space="preserve">, </w:t>
      </w:r>
      <w:r w:rsidRPr="00CE08A5">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86C13" w:rsidRPr="00CE08A5" w:rsidRDefault="00886C13" w:rsidP="00886C13">
      <w:pPr>
        <w:ind w:firstLine="708"/>
        <w:jc w:val="both"/>
        <w:rPr>
          <w:rFonts w:ascii="GHEA Grapalat" w:hAnsi="GHEA Grapalat" w:cs="GHEA Grapalat"/>
          <w:sz w:val="18"/>
          <w:szCs w:val="18"/>
          <w:lang w:val="hy-AM"/>
        </w:rPr>
      </w:pPr>
    </w:p>
    <w:p w:rsidR="00886C13" w:rsidRPr="00CE08A5" w:rsidRDefault="00886C13" w:rsidP="00886C13">
      <w:pPr>
        <w:numPr>
          <w:ilvl w:val="0"/>
          <w:numId w:val="6"/>
        </w:numPr>
        <w:jc w:val="center"/>
        <w:rPr>
          <w:rFonts w:ascii="GHEA Grapalat" w:hAnsi="GHEA Grapalat" w:cs="GHEA Grapalat"/>
          <w:b/>
          <w:bCs/>
          <w:sz w:val="18"/>
          <w:szCs w:val="18"/>
          <w:lang w:val="pt-BR"/>
        </w:rPr>
      </w:pPr>
      <w:r w:rsidRPr="00CE08A5">
        <w:rPr>
          <w:rFonts w:ascii="GHEA Grapalat" w:hAnsi="GHEA Grapalat" w:cs="GHEA Grapalat"/>
          <w:b/>
          <w:sz w:val="18"/>
          <w:szCs w:val="18"/>
          <w:lang w:val="hy-AM"/>
        </w:rPr>
        <w:t xml:space="preserve"> Հ</w:t>
      </w:r>
      <w:r w:rsidRPr="00CE08A5">
        <w:rPr>
          <w:rFonts w:ascii="GHEA Grapalat" w:hAnsi="GHEA Grapalat" w:cs="GHEA Grapalat"/>
          <w:b/>
          <w:sz w:val="18"/>
          <w:szCs w:val="18"/>
        </w:rPr>
        <w:t>ամաձայնության առարկան</w:t>
      </w:r>
    </w:p>
    <w:p w:rsidR="00886C13" w:rsidRPr="00CE08A5" w:rsidRDefault="00886C13" w:rsidP="00886C13">
      <w:pPr>
        <w:jc w:val="both"/>
        <w:rPr>
          <w:rFonts w:ascii="GHEA Grapalat" w:hAnsi="GHEA Grapalat" w:cs="GHEA Grapalat"/>
          <w:b/>
          <w:bCs/>
          <w:sz w:val="18"/>
          <w:szCs w:val="18"/>
          <w:lang w:val="pt-BR"/>
        </w:rPr>
      </w:pPr>
      <w:r w:rsidRPr="00CE08A5">
        <w:rPr>
          <w:rFonts w:ascii="GHEA Grapalat" w:hAnsi="GHEA Grapalat" w:cs="GHEA Grapalat"/>
          <w:sz w:val="18"/>
          <w:szCs w:val="18"/>
          <w:lang w:val="pt-BR"/>
        </w:rPr>
        <w:tab/>
      </w:r>
      <w:r w:rsidRPr="00CE08A5">
        <w:rPr>
          <w:rFonts w:ascii="GHEA Grapalat" w:hAnsi="GHEA Grapalat" w:cs="GHEA Grapalat"/>
          <w:sz w:val="18"/>
          <w:szCs w:val="18"/>
          <w:lang w:val="pt-BR"/>
        </w:rPr>
        <w:tab/>
        <w:t xml:space="preserve">                               </w:t>
      </w:r>
    </w:p>
    <w:p w:rsidR="00886C13" w:rsidRPr="00CE08A5" w:rsidRDefault="00886C13" w:rsidP="0033673E">
      <w:pPr>
        <w:ind w:left="426"/>
        <w:jc w:val="both"/>
        <w:rPr>
          <w:rFonts w:ascii="GHEA Grapalat" w:hAnsi="GHEA Grapalat" w:cs="GHEA Grapalat"/>
          <w:sz w:val="18"/>
          <w:szCs w:val="18"/>
          <w:lang w:val="pt-BR"/>
        </w:rPr>
      </w:pPr>
      <w:r w:rsidRPr="00CE08A5">
        <w:rPr>
          <w:rFonts w:ascii="GHEA Grapalat" w:hAnsi="GHEA Grapalat" w:cs="GHEA Grapalat"/>
          <w:sz w:val="18"/>
          <w:szCs w:val="18"/>
          <w:lang w:val="pt-BR"/>
        </w:rPr>
        <w:t xml:space="preserve">1.1 Ընկերությունը մասնակցում է </w:t>
      </w:r>
      <w:r w:rsidR="00E3479E">
        <w:rPr>
          <w:rFonts w:ascii="GHEA Grapalat" w:hAnsi="GHEA Grapalat" w:cs="GHEA Grapalat"/>
          <w:sz w:val="18"/>
          <w:szCs w:val="18"/>
          <w:lang w:val="pt-BR"/>
        </w:rPr>
        <w:t>ՀՀ Շիրակի մարզի Մեղրաշենի համայնքապետարան</w:t>
      </w:r>
      <w:r w:rsidR="0033673E"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pt-BR"/>
        </w:rPr>
        <w:t xml:space="preserve">*  (այսուհետ` Պատվիրատու) կողմից կազմակերպված` </w:t>
      </w:r>
      <w:r w:rsidRPr="00CE08A5">
        <w:rPr>
          <w:rFonts w:ascii="GHEA Grapalat" w:hAnsi="GHEA Grapalat" w:cs="GHEA Grapalat"/>
          <w:sz w:val="18"/>
          <w:szCs w:val="18"/>
          <w:u w:val="single"/>
          <w:lang w:val="pt-BR"/>
        </w:rPr>
        <w:t xml:space="preserve"> </w:t>
      </w:r>
      <w:r w:rsidR="00E3479E">
        <w:rPr>
          <w:rFonts w:ascii="GHEA Grapalat" w:hAnsi="GHEA Grapalat" w:cs="GHEA Grapalat"/>
          <w:sz w:val="18"/>
          <w:szCs w:val="18"/>
          <w:u w:val="single"/>
          <w:lang w:val="pt-BR"/>
        </w:rPr>
        <w:t>ՄՀ- ԳՀԱՊՁԲ-20/2</w:t>
      </w:r>
      <w:r w:rsidRPr="00CE08A5">
        <w:rPr>
          <w:rFonts w:ascii="GHEA Grapalat" w:hAnsi="GHEA Grapalat" w:cs="GHEA Grapalat"/>
          <w:sz w:val="18"/>
          <w:szCs w:val="18"/>
          <w:lang w:val="pt-BR"/>
        </w:rPr>
        <w:t>* ծածկագրով գնման ընթացակարգին:</w:t>
      </w:r>
    </w:p>
    <w:p w:rsidR="00886C13" w:rsidRPr="00CE08A5" w:rsidRDefault="00886C13" w:rsidP="00886C13">
      <w:pPr>
        <w:ind w:firstLine="426"/>
        <w:jc w:val="both"/>
        <w:rPr>
          <w:rFonts w:ascii="GHEA Grapalat" w:hAnsi="GHEA Grapalat" w:cs="GHEA Grapalat"/>
          <w:color w:val="5B9BD5"/>
          <w:sz w:val="18"/>
          <w:szCs w:val="18"/>
          <w:lang w:val="hy-AM"/>
        </w:rPr>
      </w:pPr>
      <w:r w:rsidRPr="00CE08A5">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86C13" w:rsidRPr="00CE08A5" w:rsidRDefault="00886C13" w:rsidP="00886C13">
      <w:pPr>
        <w:ind w:firstLine="426"/>
        <w:jc w:val="both"/>
        <w:rPr>
          <w:rFonts w:ascii="GHEA Grapalat" w:hAnsi="GHEA Grapalat" w:cs="GHEA Grapalat"/>
          <w:color w:val="000000"/>
          <w:sz w:val="18"/>
          <w:szCs w:val="18"/>
          <w:lang w:val="pt-BR"/>
        </w:rPr>
      </w:pPr>
      <w:r w:rsidRPr="00CE08A5">
        <w:rPr>
          <w:rFonts w:ascii="GHEA Grapalat" w:hAnsi="GHEA Grapalat" w:cs="GHEA Grapalat"/>
          <w:color w:val="000000"/>
          <w:sz w:val="18"/>
          <w:szCs w:val="18"/>
          <w:lang w:val="pt-BR"/>
        </w:rPr>
        <w:t>1.3 Ընկերությունը</w:t>
      </w:r>
      <w:r w:rsidRPr="00CE08A5">
        <w:rPr>
          <w:rFonts w:ascii="GHEA Grapalat" w:hAnsi="GHEA Grapalat" w:cs="GHEA Grapalat"/>
          <w:color w:val="000000"/>
          <w:sz w:val="18"/>
          <w:szCs w:val="18"/>
          <w:lang w:val="hy-AM"/>
        </w:rPr>
        <w:t xml:space="preserve"> սույն </w:t>
      </w:r>
      <w:r w:rsidRPr="00CE08A5">
        <w:rPr>
          <w:rFonts w:ascii="GHEA Grapalat" w:hAnsi="GHEA Grapalat" w:cs="GHEA Grapalat"/>
          <w:color w:val="000000"/>
          <w:sz w:val="18"/>
          <w:szCs w:val="18"/>
          <w:lang w:val="pt-BR"/>
        </w:rPr>
        <w:t>տուժանքի համաձայնագ</w:t>
      </w:r>
      <w:r w:rsidRPr="00CE08A5">
        <w:rPr>
          <w:rFonts w:ascii="GHEA Grapalat" w:hAnsi="GHEA Grapalat" w:cs="GHEA Grapalat"/>
          <w:color w:val="000000"/>
          <w:sz w:val="18"/>
          <w:szCs w:val="18"/>
          <w:lang w:val="hy-AM"/>
        </w:rPr>
        <w:t>ր</w:t>
      </w:r>
      <w:r w:rsidRPr="00CE08A5">
        <w:rPr>
          <w:rFonts w:ascii="GHEA Grapalat" w:hAnsi="GHEA Grapalat" w:cs="GHEA Grapalat"/>
          <w:color w:val="000000"/>
          <w:sz w:val="18"/>
          <w:szCs w:val="18"/>
          <w:lang w:val="pt-BR"/>
        </w:rPr>
        <w:t>ի</w:t>
      </w:r>
      <w:r w:rsidRPr="00CE08A5">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86C13" w:rsidRPr="00CE08A5" w:rsidRDefault="00886C13" w:rsidP="00886C13">
      <w:pPr>
        <w:ind w:firstLine="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86C13" w:rsidRPr="00CE08A5" w:rsidRDefault="00886C13" w:rsidP="00886C13">
      <w:pPr>
        <w:ind w:firstLine="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CE08A5">
        <w:rPr>
          <w:rFonts w:ascii="GHEA Grapalat" w:hAnsi="GHEA Grapalat" w:cs="GHEA Grapalat"/>
          <w:color w:val="000000"/>
          <w:sz w:val="18"/>
          <w:szCs w:val="18"/>
          <w:lang w:val="pt-BR"/>
        </w:rPr>
        <w:t>Ընկերության</w:t>
      </w:r>
      <w:r w:rsidRPr="00CE08A5">
        <w:rPr>
          <w:rFonts w:ascii="GHEA Grapalat" w:hAnsi="GHEA Grapalat" w:cs="GHEA Grapalat"/>
          <w:color w:val="000000"/>
          <w:sz w:val="18"/>
          <w:szCs w:val="18"/>
          <w:lang w:val="hy-AM"/>
        </w:rPr>
        <w:t xml:space="preserve"> հաշվից  գանձելու համար՝ առանց լրացուցիչ ակցեպտավորման: </w:t>
      </w:r>
    </w:p>
    <w:p w:rsidR="00886C13" w:rsidRPr="00CE08A5" w:rsidRDefault="00886C13" w:rsidP="00886C13">
      <w:pPr>
        <w:ind w:firstLine="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գ)  </w:t>
      </w:r>
      <w:r w:rsidRPr="00CE08A5">
        <w:rPr>
          <w:rFonts w:ascii="GHEA Grapalat" w:hAnsi="GHEA Grapalat" w:cs="GHEA Grapalat"/>
          <w:color w:val="000000"/>
          <w:sz w:val="18"/>
          <w:szCs w:val="18"/>
          <w:lang w:val="pt-BR"/>
        </w:rPr>
        <w:t>Ընկերությունը</w:t>
      </w:r>
      <w:r w:rsidRPr="00CE08A5">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86C13" w:rsidRPr="00CE08A5" w:rsidRDefault="00886C13" w:rsidP="00886C13">
      <w:pPr>
        <w:ind w:left="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դ) </w:t>
      </w:r>
      <w:r w:rsidRPr="00CE08A5">
        <w:rPr>
          <w:rFonts w:ascii="GHEA Grapalat" w:hAnsi="GHEA Grapalat" w:cs="GHEA Grapalat"/>
          <w:color w:val="000000"/>
          <w:sz w:val="18"/>
          <w:szCs w:val="18"/>
          <w:lang w:val="pt-BR"/>
        </w:rPr>
        <w:t>Ընկերությունը</w:t>
      </w:r>
      <w:r w:rsidRPr="00CE08A5">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86C13" w:rsidRPr="00CE08A5" w:rsidRDefault="00886C13" w:rsidP="00886C13">
      <w:pPr>
        <w:ind w:firstLine="426"/>
        <w:jc w:val="both"/>
        <w:rPr>
          <w:rFonts w:ascii="GHEA Grapalat" w:hAnsi="GHEA Grapalat" w:cs="GHEA Grapalat"/>
          <w:sz w:val="18"/>
          <w:szCs w:val="18"/>
          <w:lang w:val="hy-AM"/>
        </w:rPr>
      </w:pPr>
      <w:r w:rsidRPr="00CE08A5">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86C13" w:rsidRPr="00CE08A5" w:rsidRDefault="00886C13" w:rsidP="00886C13">
      <w:pPr>
        <w:numPr>
          <w:ilvl w:val="1"/>
          <w:numId w:val="25"/>
        </w:numPr>
        <w:ind w:left="0" w:firstLine="426"/>
        <w:jc w:val="both"/>
        <w:rPr>
          <w:rFonts w:ascii="GHEA Grapalat" w:hAnsi="GHEA Grapalat" w:cs="GHEA Grapalat"/>
          <w:sz w:val="18"/>
          <w:szCs w:val="18"/>
          <w:lang w:val="pt-BR"/>
        </w:rPr>
      </w:pPr>
      <w:r w:rsidRPr="00CE08A5">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E08A5">
        <w:rPr>
          <w:rFonts w:ascii="GHEA Grapalat" w:hAnsi="GHEA Grapalat" w:cs="GHEA Grapalat"/>
          <w:sz w:val="18"/>
          <w:szCs w:val="18"/>
          <w:lang w:val="hy-AM"/>
        </w:rPr>
        <w:t xml:space="preserve">Պահանջագիրը բնօրինակներով </w:t>
      </w:r>
      <w:r w:rsidRPr="00CE08A5">
        <w:rPr>
          <w:rFonts w:ascii="GHEA Grapalat" w:hAnsi="GHEA Grapalat" w:cs="GHEA Grapalat"/>
          <w:sz w:val="18"/>
          <w:szCs w:val="18"/>
          <w:lang w:val="pt-BR"/>
        </w:rPr>
        <w:t xml:space="preserve">ներկայացնում է </w:t>
      </w:r>
      <w:r w:rsidRPr="00CE08A5">
        <w:rPr>
          <w:rFonts w:ascii="GHEA Grapalat" w:hAnsi="GHEA Grapalat" w:cs="GHEA Grapalat"/>
          <w:sz w:val="18"/>
          <w:szCs w:val="18"/>
          <w:lang w:val="hy-AM"/>
        </w:rPr>
        <w:t>Վճարող Բանկին</w:t>
      </w:r>
      <w:r w:rsidRPr="00CE08A5">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CE08A5">
        <w:rPr>
          <w:rFonts w:ascii="GHEA Grapalat" w:hAnsi="GHEA Grapalat" w:cs="GHEA Grapalat"/>
          <w:sz w:val="18"/>
          <w:szCs w:val="18"/>
          <w:lang w:val="hy-AM"/>
        </w:rPr>
        <w:t>Պահանջագիրը</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էլեկտրոնային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թվային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ստորագրությամբ</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հաստատված</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լինելու</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դեպքում</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դրանք</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Վճարող</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Բանկին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են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ներկայացվում</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էլեկտրոնային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կրիչներով</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ինչպես</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նաև</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դրանցից</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արտատպված</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թղթային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տարբերակներով</w:t>
      </w:r>
      <w:r w:rsidRPr="00CE08A5">
        <w:rPr>
          <w:rFonts w:ascii="GHEA Grapalat" w:hAnsi="GHEA Grapalat" w:cs="GHEA Grapalat"/>
          <w:sz w:val="18"/>
          <w:szCs w:val="18"/>
          <w:lang w:val="pt-BR"/>
        </w:rPr>
        <w:t>:</w:t>
      </w:r>
    </w:p>
    <w:p w:rsidR="00886C13" w:rsidRPr="00CE08A5" w:rsidRDefault="00886C13" w:rsidP="00886C13">
      <w:pPr>
        <w:numPr>
          <w:ilvl w:val="1"/>
          <w:numId w:val="25"/>
        </w:numPr>
        <w:ind w:left="0" w:firstLine="426"/>
        <w:jc w:val="both"/>
        <w:rPr>
          <w:rFonts w:ascii="GHEA Grapalat" w:hAnsi="GHEA Grapalat" w:cs="GHEA Grapalat"/>
          <w:color w:val="000000"/>
          <w:sz w:val="18"/>
          <w:szCs w:val="18"/>
          <w:lang w:val="hy-AM"/>
        </w:rPr>
      </w:pPr>
      <w:r w:rsidRPr="00CE08A5">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86C13" w:rsidRPr="00CE08A5" w:rsidRDefault="00886C13" w:rsidP="00886C13">
      <w:pPr>
        <w:numPr>
          <w:ilvl w:val="1"/>
          <w:numId w:val="25"/>
        </w:numPr>
        <w:ind w:left="0" w:firstLine="426"/>
        <w:jc w:val="both"/>
        <w:rPr>
          <w:rFonts w:ascii="GHEA Grapalat" w:hAnsi="GHEA Grapalat" w:cs="GHEA Grapalat"/>
          <w:sz w:val="18"/>
          <w:szCs w:val="18"/>
          <w:lang w:val="pt-BR"/>
        </w:rPr>
      </w:pPr>
      <w:r w:rsidRPr="00CE08A5">
        <w:rPr>
          <w:rFonts w:ascii="GHEA Grapalat" w:hAnsi="GHEA Grapalat" w:cs="GHEA Grapalat"/>
          <w:sz w:val="18"/>
          <w:szCs w:val="18"/>
          <w:lang w:val="hy-AM"/>
        </w:rPr>
        <w:t>Վճարող Բանկի կողմից Պ</w:t>
      </w:r>
      <w:r w:rsidRPr="00CE08A5">
        <w:rPr>
          <w:rFonts w:ascii="GHEA Grapalat" w:hAnsi="GHEA Grapalat" w:cs="GHEA Grapalat"/>
          <w:sz w:val="18"/>
          <w:szCs w:val="18"/>
          <w:lang w:val="pt-BR"/>
        </w:rPr>
        <w:t xml:space="preserve">ահանջագրում նշված գումարի վճարման հետևանքով </w:t>
      </w:r>
      <w:r w:rsidRPr="00CE08A5">
        <w:rPr>
          <w:rFonts w:ascii="GHEA Grapalat" w:hAnsi="GHEA Grapalat" w:cs="GHEA Grapalat"/>
          <w:sz w:val="18"/>
          <w:szCs w:val="18"/>
          <w:lang w:val="hy-AM"/>
        </w:rPr>
        <w:t xml:space="preserve">Ընկերության </w:t>
      </w:r>
      <w:r w:rsidRPr="00CE08A5">
        <w:rPr>
          <w:rFonts w:ascii="GHEA Grapalat" w:hAnsi="GHEA Grapalat" w:cs="GHEA Grapalat"/>
          <w:sz w:val="18"/>
          <w:szCs w:val="18"/>
          <w:lang w:val="pt-BR"/>
        </w:rPr>
        <w:t xml:space="preserve">առաջացած ռիսկերի (Ընկերության կրած վնասների) </w:t>
      </w:r>
      <w:r w:rsidRPr="00CE08A5">
        <w:rPr>
          <w:rFonts w:ascii="GHEA Grapalat" w:hAnsi="GHEA Grapalat" w:cs="GHEA Grapalat"/>
          <w:sz w:val="18"/>
          <w:szCs w:val="18"/>
          <w:lang w:val="hy-AM"/>
        </w:rPr>
        <w:t xml:space="preserve">և բացասական հետևանքների </w:t>
      </w:r>
      <w:r w:rsidRPr="00CE08A5">
        <w:rPr>
          <w:rFonts w:ascii="GHEA Grapalat" w:hAnsi="GHEA Grapalat" w:cs="GHEA Grapalat"/>
          <w:sz w:val="18"/>
          <w:szCs w:val="18"/>
          <w:lang w:val="pt-BR"/>
        </w:rPr>
        <w:t>համար Բանկը</w:t>
      </w:r>
      <w:r w:rsidRPr="00CE08A5">
        <w:rPr>
          <w:rFonts w:ascii="GHEA Grapalat" w:hAnsi="GHEA Grapalat" w:cs="GHEA Grapalat"/>
          <w:sz w:val="18"/>
          <w:szCs w:val="18"/>
          <w:lang w:val="hy-AM"/>
        </w:rPr>
        <w:t xml:space="preserve"> որևէ</w:t>
      </w:r>
      <w:r w:rsidRPr="00CE08A5">
        <w:rPr>
          <w:rFonts w:ascii="GHEA Grapalat" w:hAnsi="GHEA Grapalat" w:cs="GHEA Grapalat"/>
          <w:sz w:val="18"/>
          <w:szCs w:val="18"/>
          <w:lang w:val="pt-BR"/>
        </w:rPr>
        <w:t xml:space="preserve"> պատասխանատվություն չի կրում</w:t>
      </w:r>
      <w:r w:rsidRPr="00CE08A5">
        <w:rPr>
          <w:rFonts w:ascii="GHEA Grapalat" w:hAnsi="GHEA Grapalat" w:cs="GHEA Grapalat"/>
          <w:sz w:val="18"/>
          <w:szCs w:val="18"/>
          <w:lang w:val="hy-AM"/>
        </w:rPr>
        <w:t>:</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86C13" w:rsidRPr="00CE08A5" w:rsidRDefault="00886C13" w:rsidP="00886C13">
      <w:pPr>
        <w:numPr>
          <w:ilvl w:val="1"/>
          <w:numId w:val="25"/>
        </w:numPr>
        <w:ind w:left="0" w:firstLine="426"/>
        <w:jc w:val="both"/>
        <w:rPr>
          <w:rFonts w:ascii="GHEA Grapalat" w:hAnsi="GHEA Grapalat" w:cs="GHEA Grapalat"/>
          <w:sz w:val="18"/>
          <w:szCs w:val="18"/>
          <w:lang w:val="pt-BR"/>
        </w:rPr>
      </w:pPr>
      <w:r w:rsidRPr="00CE08A5">
        <w:rPr>
          <w:rFonts w:ascii="GHEA Grapalat" w:hAnsi="GHEA Grapalat" w:cs="GHEA Grapalat"/>
          <w:sz w:val="18"/>
          <w:szCs w:val="18"/>
          <w:lang w:val="hy-AM"/>
        </w:rPr>
        <w:t>Այն դեպքում</w:t>
      </w:r>
      <w:r w:rsidRPr="00CE08A5">
        <w:rPr>
          <w:rFonts w:ascii="GHEA Grapalat" w:hAnsi="GHEA Grapalat" w:cs="GHEA Grapalat"/>
          <w:sz w:val="18"/>
          <w:szCs w:val="18"/>
          <w:lang w:val="pt-BR"/>
        </w:rPr>
        <w:t>,</w:t>
      </w:r>
      <w:r w:rsidRPr="00CE08A5">
        <w:rPr>
          <w:rFonts w:ascii="GHEA Grapalat" w:hAnsi="GHEA Grapalat" w:cs="GHEA Grapalat"/>
          <w:sz w:val="18"/>
          <w:szCs w:val="18"/>
          <w:lang w:val="hy-AM"/>
        </w:rPr>
        <w:t xml:space="preserve"> երբ Ընկերության հաշվի միջոցները չեն բավարարում</w:t>
      </w:r>
      <w:r w:rsidRPr="00CE08A5">
        <w:rPr>
          <w:rFonts w:ascii="GHEA Grapalat" w:hAnsi="GHEA Grapalat" w:cs="GHEA Grapalat"/>
          <w:sz w:val="18"/>
          <w:szCs w:val="18"/>
        </w:rPr>
        <w:t>՝</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Վճարող</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բանկը</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վճարման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պահանջագիրը</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ստանալուց</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հետո՝</w:t>
      </w:r>
      <w:r w:rsidRPr="00CE08A5">
        <w:rPr>
          <w:rFonts w:ascii="GHEA Grapalat" w:hAnsi="GHEA Grapalat" w:cs="GHEA Grapalat"/>
          <w:sz w:val="18"/>
          <w:szCs w:val="18"/>
          <w:lang w:val="pt-BR"/>
        </w:rPr>
        <w:t xml:space="preserve"> 2 (</w:t>
      </w:r>
      <w:r w:rsidRPr="00CE08A5">
        <w:rPr>
          <w:rFonts w:ascii="GHEA Grapalat" w:hAnsi="GHEA Grapalat" w:cs="GHEA Grapalat"/>
          <w:sz w:val="18"/>
          <w:szCs w:val="18"/>
        </w:rPr>
        <w:t>երկու</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աշխատանքային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օրվա</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ընթացքում</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պետք</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է</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տեղեկացնի</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Պատվիրատուին՝</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գրավոր</w:t>
      </w:r>
      <w:r w:rsidRPr="00CE08A5">
        <w:rPr>
          <w:rFonts w:ascii="GHEA Grapalat" w:hAnsi="GHEA Grapalat" w:cs="GHEA Grapalat"/>
          <w:sz w:val="18"/>
          <w:szCs w:val="18"/>
          <w:lang w:val="pt-BR"/>
        </w:rPr>
        <w:t xml:space="preserve"> </w:t>
      </w:r>
      <w:r w:rsidRPr="00CE08A5">
        <w:rPr>
          <w:rFonts w:ascii="GHEA Grapalat" w:hAnsi="GHEA Grapalat" w:cs="GHEA Grapalat"/>
          <w:sz w:val="18"/>
          <w:szCs w:val="18"/>
        </w:rPr>
        <w:t>ձևով</w:t>
      </w:r>
      <w:r w:rsidRPr="00CE08A5">
        <w:rPr>
          <w:rFonts w:ascii="GHEA Grapalat" w:hAnsi="GHEA Grapalat" w:cs="GHEA Grapalat"/>
          <w:sz w:val="18"/>
          <w:szCs w:val="18"/>
          <w:lang w:val="pt-BR"/>
        </w:rPr>
        <w:t>:</w:t>
      </w:r>
    </w:p>
    <w:p w:rsidR="00886C13" w:rsidRPr="00CE08A5" w:rsidRDefault="00886C13" w:rsidP="00886C13">
      <w:pPr>
        <w:numPr>
          <w:ilvl w:val="1"/>
          <w:numId w:val="25"/>
        </w:numPr>
        <w:ind w:left="0" w:firstLine="426"/>
        <w:jc w:val="both"/>
        <w:rPr>
          <w:rFonts w:ascii="GHEA Grapalat" w:hAnsi="GHEA Grapalat" w:cs="GHEA Grapalat"/>
          <w:sz w:val="18"/>
          <w:szCs w:val="18"/>
          <w:lang w:val="pt-BR"/>
        </w:rPr>
      </w:pPr>
      <w:r w:rsidRPr="00CE08A5">
        <w:rPr>
          <w:rFonts w:ascii="GHEA Grapalat" w:hAnsi="GHEA Grapalat" w:cs="GHEA Grapalat"/>
          <w:sz w:val="18"/>
          <w:szCs w:val="18"/>
          <w:lang w:val="pt-BR"/>
        </w:rPr>
        <w:t xml:space="preserve"> Սույն համաձայնագիրը և կից </w:t>
      </w:r>
      <w:r w:rsidRPr="00CE08A5">
        <w:rPr>
          <w:rFonts w:ascii="GHEA Grapalat" w:hAnsi="GHEA Grapalat" w:cs="GHEA Grapalat"/>
          <w:sz w:val="18"/>
          <w:szCs w:val="18"/>
          <w:lang w:val="hy-AM"/>
        </w:rPr>
        <w:t>Պ</w:t>
      </w:r>
      <w:r w:rsidRPr="00CE08A5">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86C13" w:rsidRPr="00CE08A5" w:rsidRDefault="00886C13" w:rsidP="00886C13">
      <w:pPr>
        <w:jc w:val="both"/>
        <w:rPr>
          <w:rFonts w:ascii="GHEA Grapalat" w:hAnsi="GHEA Grapalat" w:cs="GHEA Grapalat"/>
          <w:sz w:val="18"/>
          <w:szCs w:val="18"/>
          <w:lang w:val="hy-AM"/>
        </w:rPr>
      </w:pPr>
    </w:p>
    <w:p w:rsidR="00886C13" w:rsidRPr="00CE08A5" w:rsidRDefault="00886C13" w:rsidP="00886C13">
      <w:pPr>
        <w:numPr>
          <w:ilvl w:val="0"/>
          <w:numId w:val="6"/>
        </w:numPr>
        <w:jc w:val="center"/>
        <w:rPr>
          <w:rFonts w:ascii="GHEA Grapalat" w:hAnsi="GHEA Grapalat" w:cs="GHEA Grapalat"/>
          <w:b/>
          <w:bCs/>
          <w:sz w:val="18"/>
          <w:szCs w:val="18"/>
        </w:rPr>
      </w:pPr>
      <w:r w:rsidRPr="00CE08A5">
        <w:rPr>
          <w:rFonts w:ascii="GHEA Grapalat" w:hAnsi="GHEA Grapalat" w:cs="GHEA Grapalat"/>
          <w:b/>
          <w:bCs/>
          <w:sz w:val="18"/>
          <w:szCs w:val="18"/>
        </w:rPr>
        <w:t>Այլ պայմաններ</w:t>
      </w:r>
    </w:p>
    <w:p w:rsidR="00886C13" w:rsidRPr="00CE08A5" w:rsidRDefault="00886C13" w:rsidP="00886C13">
      <w:pPr>
        <w:ind w:firstLine="567"/>
        <w:jc w:val="both"/>
        <w:rPr>
          <w:rFonts w:ascii="GHEA Grapalat" w:hAnsi="GHEA Grapalat" w:cs="GHEA Grapalat"/>
          <w:sz w:val="18"/>
          <w:szCs w:val="18"/>
        </w:rPr>
      </w:pPr>
      <w:r w:rsidRPr="00CE08A5">
        <w:rPr>
          <w:rFonts w:ascii="GHEA Grapalat" w:hAnsi="GHEA Grapalat" w:cs="GHEA Grapalat"/>
          <w:sz w:val="18"/>
          <w:szCs w:val="18"/>
        </w:rPr>
        <w:t>2.1 Սույն համաձայնագիրը</w:t>
      </w:r>
      <w:r w:rsidRPr="00CE08A5">
        <w:rPr>
          <w:rFonts w:ascii="GHEA Grapalat" w:hAnsi="GHEA Grapalat" w:cs="GHEA Grapalat"/>
          <w:sz w:val="18"/>
          <w:szCs w:val="18"/>
          <w:lang w:val="hy-AM"/>
        </w:rPr>
        <w:t xml:space="preserve"> և Պահանջագիրը անհետկանչելի են,</w:t>
      </w:r>
      <w:r w:rsidRPr="00CE08A5">
        <w:rPr>
          <w:rFonts w:ascii="GHEA Grapalat" w:hAnsi="GHEA Grapalat" w:cs="GHEA Grapalat"/>
          <w:sz w:val="18"/>
          <w:szCs w:val="18"/>
        </w:rPr>
        <w:t xml:space="preserve"> ուժի մեջ </w:t>
      </w:r>
      <w:r w:rsidRPr="00CE08A5">
        <w:rPr>
          <w:rFonts w:ascii="GHEA Grapalat" w:hAnsi="GHEA Grapalat" w:cs="GHEA Grapalat"/>
          <w:sz w:val="18"/>
          <w:szCs w:val="18"/>
          <w:lang w:val="hy-AM"/>
        </w:rPr>
        <w:t>են</w:t>
      </w:r>
      <w:r w:rsidRPr="00CE08A5">
        <w:rPr>
          <w:rFonts w:ascii="GHEA Grapalat" w:hAnsi="GHEA Grapalat" w:cs="GHEA Grapalat"/>
          <w:sz w:val="18"/>
          <w:szCs w:val="18"/>
        </w:rPr>
        <w:t xml:space="preserve"> մտնում Ընկերության կողմից վավերացման պահից և ուժի մեջ</w:t>
      </w:r>
      <w:r w:rsidRPr="00CE08A5">
        <w:rPr>
          <w:rFonts w:ascii="GHEA Grapalat" w:hAnsi="GHEA Grapalat" w:cs="GHEA Grapalat"/>
          <w:sz w:val="18"/>
          <w:szCs w:val="18"/>
          <w:lang w:val="hy-AM"/>
        </w:rPr>
        <w:t xml:space="preserve"> են մինչև </w:t>
      </w:r>
      <w:r w:rsidRPr="00CE08A5">
        <w:rPr>
          <w:rFonts w:ascii="GHEA Grapalat" w:hAnsi="GHEA Grapalat" w:cs="GHEA Grapalat"/>
          <w:sz w:val="18"/>
          <w:szCs w:val="18"/>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86C13" w:rsidRPr="00CE08A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t xml:space="preserve">2.2.Սույն համաձայնագիրը և կից Պահանջագիրը Պատվիրատուի կողմից Վճարող Բանկին ներկայացնելով` </w:t>
      </w:r>
    </w:p>
    <w:p w:rsidR="00886C13" w:rsidRPr="00CE08A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886C13" w:rsidRPr="00CE08A5" w:rsidDel="00A1321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86C13" w:rsidRPr="00CE08A5" w:rsidRDefault="00886C13" w:rsidP="00886C13">
      <w:pPr>
        <w:ind w:firstLine="567"/>
        <w:jc w:val="both"/>
        <w:rPr>
          <w:rFonts w:ascii="GHEA Grapalat" w:hAnsi="GHEA Grapalat" w:cs="GHEA Grapalat"/>
          <w:sz w:val="18"/>
          <w:szCs w:val="18"/>
          <w:lang w:val="hy-AM"/>
        </w:rPr>
      </w:pPr>
      <w:r w:rsidRPr="00CE08A5">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86C13" w:rsidRPr="00CE08A5" w:rsidRDefault="00886C13" w:rsidP="00886C13">
      <w:pPr>
        <w:ind w:firstLine="567"/>
        <w:jc w:val="both"/>
        <w:rPr>
          <w:rFonts w:ascii="GHEA Grapalat" w:hAnsi="GHEA Grapalat" w:cs="GHEA Grapalat"/>
          <w:sz w:val="18"/>
          <w:szCs w:val="18"/>
          <w:lang w:val="hy-AM"/>
        </w:rPr>
      </w:pPr>
    </w:p>
    <w:p w:rsidR="00886C13" w:rsidRPr="00CE08A5" w:rsidRDefault="00886C13" w:rsidP="00886C13">
      <w:pPr>
        <w:ind w:firstLine="567"/>
        <w:jc w:val="center"/>
        <w:rPr>
          <w:rFonts w:ascii="GHEA Grapalat" w:hAnsi="GHEA Grapalat" w:cs="GHEA Grapalat"/>
          <w:sz w:val="18"/>
          <w:szCs w:val="18"/>
          <w:lang w:val="hy-AM"/>
        </w:rPr>
      </w:pPr>
      <w:r w:rsidRPr="00CE08A5">
        <w:rPr>
          <w:rFonts w:ascii="GHEA Grapalat" w:hAnsi="GHEA Grapalat" w:cs="GHEA Grapalat"/>
          <w:b/>
          <w:sz w:val="18"/>
          <w:szCs w:val="18"/>
          <w:lang w:val="hy-AM"/>
        </w:rPr>
        <w:t>3. Ընկերության հասցեն, բանկային վավերապայմանները`</w:t>
      </w:r>
    </w:p>
    <w:p w:rsidR="00886C13" w:rsidRPr="00CE08A5" w:rsidRDefault="00886C13" w:rsidP="00886C13">
      <w:pPr>
        <w:jc w:val="both"/>
        <w:rPr>
          <w:rFonts w:ascii="GHEA Grapalat" w:hAnsi="GHEA Grapalat" w:cs="GHEA Grapalat"/>
          <w:sz w:val="18"/>
          <w:szCs w:val="18"/>
          <w:u w:val="single"/>
          <w:lang w:val="hy-AM"/>
        </w:rPr>
      </w:pPr>
      <w:r w:rsidRPr="00CE08A5">
        <w:rPr>
          <w:rFonts w:ascii="GHEA Grapalat" w:hAnsi="GHEA Grapalat" w:cs="GHEA Grapalat"/>
          <w:sz w:val="18"/>
          <w:szCs w:val="18"/>
          <w:u w:val="single"/>
          <w:lang w:val="hy-AM"/>
        </w:rPr>
        <w:lastRenderedPageBreak/>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r w:rsidRPr="00CE08A5">
        <w:rPr>
          <w:rFonts w:ascii="GHEA Grapalat" w:hAnsi="GHEA Grapalat" w:cs="GHEA Grapalat"/>
          <w:sz w:val="18"/>
          <w:szCs w:val="18"/>
          <w:u w:val="single"/>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 անվանումը</w:t>
      </w:r>
    </w:p>
    <w:p w:rsidR="00886C13" w:rsidRPr="00CE08A5" w:rsidRDefault="00886C13" w:rsidP="00886C13">
      <w:pPr>
        <w:jc w:val="both"/>
        <w:rPr>
          <w:rFonts w:ascii="GHEA Grapalat" w:hAnsi="GHEA Grapalat"/>
          <w:sz w:val="18"/>
          <w:szCs w:val="18"/>
          <w:u w:val="single"/>
          <w:vertAlign w:val="superscript"/>
          <w:lang w:val="hy-AM"/>
        </w:rPr>
      </w:pPr>
      <w:r w:rsidRPr="00CE08A5">
        <w:rPr>
          <w:rFonts w:ascii="GHEA Grapalat" w:hAnsi="GHEA Grapalat"/>
          <w:sz w:val="18"/>
          <w:szCs w:val="18"/>
          <w:vertAlign w:val="superscript"/>
          <w:lang w:val="hy-AM"/>
        </w:rPr>
        <w:t xml:space="preserve"> </w:t>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 հասցեն</w:t>
      </w:r>
    </w:p>
    <w:p w:rsidR="00886C13" w:rsidRPr="00CE08A5" w:rsidRDefault="00886C13" w:rsidP="00886C13">
      <w:pPr>
        <w:jc w:val="both"/>
        <w:rPr>
          <w:rFonts w:ascii="GHEA Grapalat" w:hAnsi="GHEA Grapalat"/>
          <w:sz w:val="18"/>
          <w:szCs w:val="18"/>
          <w:u w:val="single"/>
          <w:vertAlign w:val="superscript"/>
          <w:lang w:val="hy-AM"/>
        </w:rPr>
      </w:pP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ընկերությանը սպասարկող բանկի անվանումը</w:t>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 բանկային հաշվեհամարը</w:t>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 հարկ վճարողի հաշվառման համարը</w:t>
      </w:r>
    </w:p>
    <w:p w:rsidR="00886C13" w:rsidRPr="00CE08A5" w:rsidRDefault="00886C13" w:rsidP="00886C13">
      <w:pPr>
        <w:jc w:val="both"/>
        <w:rPr>
          <w:rFonts w:ascii="GHEA Grapalat" w:hAnsi="GHEA Grapalat"/>
          <w:sz w:val="18"/>
          <w:szCs w:val="18"/>
          <w:u w:val="single"/>
          <w:vertAlign w:val="superscript"/>
          <w:lang w:val="hy-AM"/>
        </w:rPr>
      </w:pP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r w:rsidRPr="00CE08A5">
        <w:rPr>
          <w:rFonts w:ascii="GHEA Grapalat" w:hAnsi="GHEA Grapalat"/>
          <w:sz w:val="18"/>
          <w:szCs w:val="18"/>
          <w:u w:val="single"/>
          <w:vertAlign w:val="superscript"/>
          <w:lang w:val="hy-AM"/>
        </w:rPr>
        <w:tab/>
      </w:r>
    </w:p>
    <w:p w:rsidR="00886C13" w:rsidRPr="00CE08A5" w:rsidRDefault="00886C13" w:rsidP="00886C13">
      <w:pPr>
        <w:jc w:val="both"/>
        <w:rPr>
          <w:rFonts w:ascii="GHEA Grapalat" w:hAnsi="GHEA Grapalat"/>
          <w:sz w:val="18"/>
          <w:szCs w:val="18"/>
          <w:vertAlign w:val="superscript"/>
          <w:lang w:val="hy-AM"/>
        </w:rPr>
      </w:pPr>
      <w:r w:rsidRPr="00CE08A5">
        <w:rPr>
          <w:rFonts w:ascii="GHEA Grapalat" w:hAnsi="GHEA Grapalat"/>
          <w:sz w:val="18"/>
          <w:szCs w:val="18"/>
          <w:vertAlign w:val="superscript"/>
          <w:lang w:val="hy-AM"/>
        </w:rPr>
        <w:t xml:space="preserve">       ընկերության տնօրենի անունը, ազգանունը և ստորագրությունը</w:t>
      </w:r>
    </w:p>
    <w:p w:rsidR="00886C13" w:rsidRPr="00CE08A5" w:rsidRDefault="00886C13" w:rsidP="00886C13">
      <w:pPr>
        <w:jc w:val="both"/>
        <w:rPr>
          <w:rFonts w:ascii="GHEA Grapalat" w:hAnsi="GHEA Grapalat"/>
          <w:sz w:val="18"/>
          <w:szCs w:val="18"/>
          <w:lang w:val="hy-AM"/>
        </w:rPr>
      </w:pPr>
      <w:r w:rsidRPr="00CE08A5">
        <w:rPr>
          <w:rFonts w:ascii="GHEA Grapalat" w:hAnsi="GHEA Grapalat"/>
          <w:sz w:val="18"/>
          <w:szCs w:val="18"/>
          <w:lang w:val="hy-AM"/>
        </w:rPr>
        <w:t>Կ.Տ</w:t>
      </w:r>
    </w:p>
    <w:p w:rsidR="00886C13" w:rsidRPr="00CE08A5" w:rsidRDefault="00886C13" w:rsidP="00886C13">
      <w:pPr>
        <w:jc w:val="both"/>
        <w:rPr>
          <w:rFonts w:ascii="GHEA Grapalat" w:hAnsi="GHEA Grapalat"/>
          <w:sz w:val="18"/>
          <w:szCs w:val="18"/>
          <w:lang w:val="hy-AM"/>
        </w:rPr>
      </w:pPr>
    </w:p>
    <w:p w:rsidR="00886C13" w:rsidRPr="00CE08A5" w:rsidRDefault="00886C13" w:rsidP="00886C13">
      <w:pPr>
        <w:jc w:val="both"/>
        <w:rPr>
          <w:rFonts w:ascii="GHEA Grapalat" w:hAnsi="GHEA Grapalat"/>
          <w:sz w:val="18"/>
          <w:szCs w:val="18"/>
          <w:lang w:val="hy-AM"/>
        </w:rPr>
      </w:pPr>
      <w:r w:rsidRPr="00CE08A5">
        <w:rPr>
          <w:rFonts w:ascii="GHEA Grapalat" w:hAnsi="GHEA Grapalat"/>
          <w:sz w:val="18"/>
          <w:szCs w:val="18"/>
          <w:lang w:val="hy-AM"/>
        </w:rPr>
        <w:t>Օր/ամիս/տարի</w:t>
      </w:r>
    </w:p>
    <w:p w:rsidR="00886C13" w:rsidRPr="00CE08A5" w:rsidRDefault="00886C13" w:rsidP="00886C13">
      <w:pPr>
        <w:jc w:val="center"/>
        <w:rPr>
          <w:rFonts w:ascii="GHEA Grapalat" w:hAnsi="GHEA Grapalat" w:cs="GHEA Grapalat"/>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r w:rsidRPr="00CE08A5">
        <w:rPr>
          <w:rFonts w:ascii="GHEA Grapalat" w:hAnsi="GHEA Grapalat" w:cs="Sylfaen"/>
          <w:i/>
          <w:sz w:val="18"/>
          <w:szCs w:val="18"/>
          <w:lang w:val="hy-AM"/>
        </w:rPr>
        <w:t xml:space="preserve">* </w:t>
      </w:r>
      <w:r w:rsidRPr="00CE08A5">
        <w:rPr>
          <w:rFonts w:ascii="GHEA Grapalat" w:hAnsi="GHEA Grapalat"/>
          <w:i/>
          <w:sz w:val="18"/>
          <w:szCs w:val="18"/>
          <w:lang w:val="hy-AM"/>
        </w:rPr>
        <w:t>լրացվում է հանձնաժողովի քարտուղարի կողմից` մինչև հրավերը տեղեկագրում հրապարակելը:</w:t>
      </w: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p>
    <w:p w:rsidR="00886C13" w:rsidRPr="00CE08A5" w:rsidRDefault="00886C13" w:rsidP="00886C13">
      <w:pPr>
        <w:pStyle w:val="31"/>
        <w:spacing w:line="240" w:lineRule="auto"/>
        <w:jc w:val="right"/>
        <w:rPr>
          <w:rFonts w:ascii="GHEA Grapalat" w:hAnsi="GHEA Grapalat"/>
          <w:b/>
          <w:sz w:val="18"/>
          <w:szCs w:val="18"/>
          <w:lang w:val="hy-AM"/>
        </w:rPr>
      </w:pPr>
      <w:r w:rsidRPr="00CE08A5">
        <w:rPr>
          <w:rFonts w:ascii="GHEA Grapalat" w:hAnsi="GHEA Grapalat"/>
          <w:b/>
          <w:sz w:val="18"/>
          <w:szCs w:val="18"/>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86C13"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b/>
                <w:bCs/>
                <w:sz w:val="18"/>
                <w:szCs w:val="18"/>
                <w:lang w:val="hy-AM"/>
              </w:rPr>
            </w:pPr>
            <w:r w:rsidRPr="00CE08A5">
              <w:rPr>
                <w:rFonts w:ascii="GHEA Grapalat" w:hAnsi="GHEA Grapalat" w:cs="Sylfaen"/>
                <w:sz w:val="18"/>
                <w:szCs w:val="18"/>
              </w:rPr>
              <w:lastRenderedPageBreak/>
              <w:t xml:space="preserve">1.                                                              </w:t>
            </w:r>
            <w:r w:rsidRPr="00CE08A5">
              <w:rPr>
                <w:rFonts w:ascii="GHEA Grapalat" w:hAnsi="GHEA Grapalat" w:cs="Sylfaen"/>
                <w:b/>
                <w:bCs/>
                <w:sz w:val="18"/>
                <w:szCs w:val="18"/>
              </w:rPr>
              <w:t>ՎՃԱՐՄԱՆ</w:t>
            </w:r>
            <w:r w:rsidRPr="00CE08A5">
              <w:rPr>
                <w:rFonts w:ascii="GHEA Grapalat" w:hAnsi="GHEA Grapalat" w:cs="Arial"/>
                <w:b/>
                <w:bCs/>
                <w:sz w:val="18"/>
                <w:szCs w:val="18"/>
              </w:rPr>
              <w:t xml:space="preserve"> </w:t>
            </w:r>
            <w:r w:rsidRPr="00CE08A5">
              <w:rPr>
                <w:rFonts w:ascii="GHEA Grapalat" w:hAnsi="GHEA Grapalat" w:cs="Sylfaen"/>
                <w:b/>
                <w:bCs/>
                <w:sz w:val="18"/>
                <w:szCs w:val="18"/>
              </w:rPr>
              <w:t xml:space="preserve">ՊԱՀԱՆՋԱԳԻՐ* </w:t>
            </w:r>
          </w:p>
          <w:p w:rsidR="00886C13" w:rsidRPr="00CE08A5" w:rsidRDefault="00886C13" w:rsidP="00054D43">
            <w:pPr>
              <w:jc w:val="center"/>
              <w:rPr>
                <w:rFonts w:ascii="GHEA Grapalat" w:hAnsi="GHEA Grapalat" w:cs="Arial"/>
                <w:bCs/>
                <w:i/>
                <w:sz w:val="18"/>
                <w:szCs w:val="18"/>
              </w:rPr>
            </w:pPr>
          </w:p>
        </w:tc>
      </w:tr>
      <w:tr w:rsidR="00886C13"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lang w:val="hy-AM"/>
              </w:rPr>
            </w:pPr>
            <w:r w:rsidRPr="00CE08A5">
              <w:rPr>
                <w:rFonts w:ascii="GHEA Grapalat" w:hAnsi="GHEA Grapalat" w:cs="Sylfaen"/>
                <w:sz w:val="18"/>
                <w:szCs w:val="18"/>
                <w:lang w:val="hy-AM"/>
              </w:rPr>
              <w:t>2</w:t>
            </w:r>
            <w:r w:rsidRPr="00CE08A5">
              <w:rPr>
                <w:rFonts w:ascii="GHEA Grapalat" w:hAnsi="GHEA Grapalat" w:cs="Sylfaen"/>
                <w:sz w:val="18"/>
                <w:szCs w:val="18"/>
              </w:rPr>
              <w:t>.</w:t>
            </w:r>
            <w:r w:rsidRPr="00CE08A5">
              <w:rPr>
                <w:rFonts w:ascii="GHEA Grapalat" w:hAnsi="GHEA Grapalat" w:cs="Sylfaen"/>
                <w:sz w:val="18"/>
                <w:szCs w:val="18"/>
                <w:lang w:val="hy-AM"/>
              </w:rPr>
              <w:t xml:space="preserve"> Թիվ </w:t>
            </w:r>
          </w:p>
        </w:tc>
      </w:tr>
      <w:tr w:rsidR="00886C13" w:rsidRPr="00CE08A5" w:rsidTr="00054D4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lang w:val="hy-AM"/>
              </w:rPr>
              <w:t>3</w:t>
            </w:r>
            <w:r w:rsidRPr="00CE08A5">
              <w:rPr>
                <w:rFonts w:ascii="GHEA Grapalat" w:hAnsi="GHEA Grapalat" w:cs="Sylfaen"/>
                <w:sz w:val="18"/>
                <w:szCs w:val="18"/>
              </w:rPr>
              <w:t>.                                                         Ներկայացման</w:t>
            </w:r>
            <w:r w:rsidRPr="00CE08A5">
              <w:rPr>
                <w:rFonts w:ascii="GHEA Grapalat" w:hAnsi="GHEA Grapalat" w:cs="Arial"/>
                <w:sz w:val="18"/>
                <w:szCs w:val="18"/>
              </w:rPr>
              <w:t xml:space="preserve"> </w:t>
            </w:r>
            <w:r w:rsidRPr="00CE08A5">
              <w:rPr>
                <w:rFonts w:ascii="GHEA Grapalat" w:hAnsi="GHEA Grapalat" w:cs="Sylfaen"/>
                <w:sz w:val="18"/>
                <w:szCs w:val="18"/>
              </w:rPr>
              <w:t>ամսաթիվը</w:t>
            </w:r>
            <w:r w:rsidRPr="00CE08A5">
              <w:rPr>
                <w:rFonts w:ascii="GHEA Grapalat" w:hAnsi="GHEA Grapalat" w:cs="Arial"/>
                <w:sz w:val="18"/>
                <w:szCs w:val="18"/>
              </w:rPr>
              <w:t xml:space="preserve">` </w:t>
            </w:r>
            <w:r w:rsidRPr="00CE08A5">
              <w:rPr>
                <w:rFonts w:ascii="GHEA Grapalat" w:hAnsi="GHEA Grapalat" w:cs="Tahoma"/>
                <w:color w:val="000000"/>
                <w:sz w:val="18"/>
                <w:szCs w:val="18"/>
              </w:rPr>
              <w:t xml:space="preserve">"___" </w:t>
            </w:r>
            <w:r w:rsidRPr="00CE08A5">
              <w:rPr>
                <w:rFonts w:ascii="GHEA Grapalat" w:hAnsi="GHEA Grapalat" w:cs="Sylfaen"/>
                <w:color w:val="000000"/>
                <w:sz w:val="18"/>
                <w:szCs w:val="18"/>
              </w:rPr>
              <w:t xml:space="preserve">___ </w:t>
            </w:r>
            <w:r w:rsidRPr="00CE08A5">
              <w:rPr>
                <w:rFonts w:ascii="GHEA Grapalat" w:hAnsi="GHEA Grapalat" w:cs="Tahoma"/>
                <w:color w:val="000000"/>
                <w:sz w:val="18"/>
                <w:szCs w:val="18"/>
              </w:rPr>
              <w:t>20___</w:t>
            </w:r>
            <w:r w:rsidRPr="00CE08A5">
              <w:rPr>
                <w:rFonts w:ascii="GHEA Grapalat" w:hAnsi="GHEA Grapalat" w:cs="Sylfaen"/>
                <w:color w:val="000000"/>
                <w:sz w:val="18"/>
                <w:szCs w:val="18"/>
              </w:rPr>
              <w:t>թ.</w:t>
            </w:r>
          </w:p>
        </w:tc>
      </w:tr>
      <w:tr w:rsidR="00886C13" w:rsidRPr="00CE08A5" w:rsidTr="00054D4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4</w:t>
            </w:r>
            <w:r w:rsidRPr="00CE08A5">
              <w:rPr>
                <w:rFonts w:ascii="GHEA Grapalat" w:hAnsi="GHEA Grapalat" w:cs="Sylfaen"/>
                <w:sz w:val="18"/>
                <w:szCs w:val="18"/>
              </w:rPr>
              <w:t xml:space="preserve">. </w:t>
            </w:r>
            <w:r w:rsidRPr="00CE08A5">
              <w:rPr>
                <w:rFonts w:ascii="GHEA Grapalat" w:hAnsi="GHEA Grapalat" w:cs="Sylfaen"/>
                <w:sz w:val="18"/>
                <w:szCs w:val="18"/>
                <w:lang w:val="hy-AM"/>
              </w:rPr>
              <w:t>Վճարողի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 </w:t>
            </w:r>
            <w:r w:rsidRPr="00CE08A5">
              <w:rPr>
                <w:rFonts w:ascii="GHEA Grapalat" w:hAnsi="GHEA Grapalat" w:cs="Sylfaen"/>
                <w:sz w:val="18"/>
                <w:szCs w:val="18"/>
              </w:rPr>
              <w:t xml:space="preserve">(Ընկերություն </w:t>
            </w:r>
            <w:r w:rsidRPr="00CE08A5">
              <w:rPr>
                <w:rFonts w:ascii="GHEA Grapalat" w:hAnsi="GHEA Grapalat" w:cs="Arial"/>
                <w:sz w:val="18"/>
                <w:szCs w:val="18"/>
              </w:rPr>
              <w:t>`</w:t>
            </w:r>
          </w:p>
        </w:tc>
      </w:tr>
      <w:tr w:rsidR="00886C13" w:rsidRPr="00CE08A5" w:rsidTr="00054D4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5</w:t>
            </w:r>
            <w:r w:rsidRPr="00CE08A5">
              <w:rPr>
                <w:rFonts w:ascii="GHEA Grapalat" w:hAnsi="GHEA Grapalat" w:cs="Sylfaen"/>
                <w:sz w:val="18"/>
                <w:szCs w:val="18"/>
              </w:rPr>
              <w:t>. Վճարողի</w:t>
            </w:r>
            <w:r w:rsidRPr="00CE08A5">
              <w:rPr>
                <w:rFonts w:ascii="GHEA Grapalat" w:hAnsi="GHEA Grapalat" w:cs="Sylfaen"/>
                <w:sz w:val="18"/>
                <w:szCs w:val="18"/>
                <w:lang w:val="hy-AM"/>
              </w:rPr>
              <w:t xml:space="preserve">ն սպասարկող Ֆինանսական կազմակերպություն </w:t>
            </w:r>
            <w:r w:rsidRPr="00CE08A5">
              <w:rPr>
                <w:rFonts w:ascii="GHEA Grapalat" w:hAnsi="GHEA Grapalat" w:cs="Sylfaen"/>
                <w:sz w:val="18"/>
                <w:szCs w:val="18"/>
              </w:rPr>
              <w:t>(</w:t>
            </w:r>
            <w:r w:rsidRPr="00CE08A5">
              <w:rPr>
                <w:rFonts w:ascii="GHEA Grapalat" w:hAnsi="GHEA Grapalat" w:cs="Arial"/>
                <w:sz w:val="18"/>
                <w:szCs w:val="18"/>
              </w:rPr>
              <w:t xml:space="preserve"> </w:t>
            </w:r>
            <w:r w:rsidRPr="00CE08A5">
              <w:rPr>
                <w:rFonts w:ascii="GHEA Grapalat" w:hAnsi="GHEA Grapalat" w:cs="Sylfaen"/>
                <w:sz w:val="18"/>
                <w:szCs w:val="18"/>
              </w:rPr>
              <w:t>բանկ)</w:t>
            </w:r>
            <w:r w:rsidRPr="00CE08A5">
              <w:rPr>
                <w:rFonts w:ascii="GHEA Grapalat" w:hAnsi="GHEA Grapalat" w:cs="Arial"/>
                <w:sz w:val="18"/>
                <w:szCs w:val="18"/>
              </w:rPr>
              <w:t>`</w:t>
            </w:r>
          </w:p>
        </w:tc>
      </w:tr>
      <w:tr w:rsidR="00886C13" w:rsidRPr="00CE08A5" w:rsidTr="00054D4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6</w:t>
            </w:r>
            <w:r w:rsidRPr="00CE08A5">
              <w:rPr>
                <w:rFonts w:ascii="GHEA Grapalat" w:hAnsi="GHEA Grapalat" w:cs="Sylfaen"/>
                <w:sz w:val="18"/>
                <w:szCs w:val="18"/>
              </w:rPr>
              <w:t>. Վճարողի</w:t>
            </w:r>
            <w:r w:rsidRPr="00CE08A5">
              <w:rPr>
                <w:rFonts w:ascii="GHEA Grapalat" w:hAnsi="GHEA Grapalat" w:cs="Sylfaen"/>
                <w:sz w:val="18"/>
                <w:szCs w:val="18"/>
                <w:lang w:val="hy-AM"/>
              </w:rPr>
              <w:t xml:space="preserve"> </w:t>
            </w:r>
            <w:r w:rsidRPr="00CE08A5">
              <w:rPr>
                <w:rFonts w:ascii="GHEA Grapalat" w:hAnsi="GHEA Grapalat" w:cs="Sylfaen"/>
                <w:sz w:val="18"/>
                <w:szCs w:val="18"/>
              </w:rPr>
              <w:t>հաշվի</w:t>
            </w:r>
            <w:r w:rsidRPr="00CE08A5">
              <w:rPr>
                <w:rFonts w:ascii="GHEA Grapalat" w:hAnsi="GHEA Grapalat" w:cs="Arial"/>
                <w:sz w:val="18"/>
                <w:szCs w:val="18"/>
              </w:rPr>
              <w:t xml:space="preserve"> </w:t>
            </w:r>
            <w:r w:rsidRPr="00CE08A5">
              <w:rPr>
                <w:rFonts w:ascii="GHEA Grapalat" w:hAnsi="GHEA Grapalat" w:cs="Sylfaen"/>
                <w:sz w:val="18"/>
                <w:szCs w:val="18"/>
              </w:rPr>
              <w:t>համարը</w:t>
            </w:r>
            <w:r w:rsidRPr="00CE08A5">
              <w:rPr>
                <w:rFonts w:ascii="GHEA Grapalat" w:hAnsi="GHEA Grapalat" w:cs="Arial"/>
                <w:sz w:val="18"/>
                <w:szCs w:val="18"/>
              </w:rPr>
              <w:t>`</w:t>
            </w:r>
          </w:p>
        </w:tc>
      </w:tr>
      <w:tr w:rsidR="00886C13"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7</w:t>
            </w:r>
            <w:r w:rsidRPr="00CE08A5">
              <w:rPr>
                <w:rFonts w:ascii="GHEA Grapalat" w:hAnsi="GHEA Grapalat" w:cs="Sylfaen"/>
                <w:sz w:val="18"/>
                <w:szCs w:val="18"/>
              </w:rPr>
              <w:t>. Վճարողի</w:t>
            </w:r>
            <w:r w:rsidRPr="00CE08A5">
              <w:rPr>
                <w:rFonts w:ascii="GHEA Grapalat" w:hAnsi="GHEA Grapalat" w:cs="Arial"/>
                <w:sz w:val="18"/>
                <w:szCs w:val="18"/>
              </w:rPr>
              <w:t xml:space="preserve"> </w:t>
            </w:r>
            <w:r w:rsidRPr="00CE08A5">
              <w:rPr>
                <w:rFonts w:ascii="GHEA Grapalat" w:hAnsi="GHEA Grapalat" w:cs="Sylfaen"/>
                <w:sz w:val="18"/>
                <w:szCs w:val="18"/>
              </w:rPr>
              <w:t>ՀՎՀՀ</w:t>
            </w:r>
            <w:r w:rsidRPr="00CE08A5">
              <w:rPr>
                <w:rFonts w:ascii="GHEA Grapalat" w:hAnsi="GHEA Grapalat" w:cs="Arial"/>
                <w:sz w:val="18"/>
                <w:szCs w:val="18"/>
              </w:rPr>
              <w:t>`</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lang w:val="hy-AM"/>
              </w:rPr>
              <w:t>8</w:t>
            </w:r>
            <w:r w:rsidRPr="00CE08A5">
              <w:rPr>
                <w:rFonts w:ascii="GHEA Grapalat" w:hAnsi="GHEA Grapalat" w:cs="Sylfaen"/>
                <w:sz w:val="18"/>
                <w:szCs w:val="18"/>
              </w:rPr>
              <w:t>. Վճարողի</w:t>
            </w:r>
            <w:r w:rsidRPr="00CE08A5">
              <w:rPr>
                <w:rFonts w:ascii="GHEA Grapalat" w:hAnsi="GHEA Grapalat" w:cs="Arial"/>
                <w:sz w:val="18"/>
                <w:szCs w:val="18"/>
              </w:rPr>
              <w:t xml:space="preserve"> </w:t>
            </w:r>
            <w:r w:rsidRPr="00CE08A5">
              <w:rPr>
                <w:rFonts w:ascii="GHEA Grapalat" w:hAnsi="GHEA Grapalat" w:cs="Sylfaen"/>
                <w:sz w:val="18"/>
                <w:szCs w:val="18"/>
              </w:rPr>
              <w:t>ՀԾՀ</w:t>
            </w:r>
            <w:r w:rsidRPr="00CE08A5">
              <w:rPr>
                <w:rFonts w:ascii="GHEA Grapalat" w:hAnsi="GHEA Grapalat" w:cs="Arial"/>
                <w:sz w:val="18"/>
                <w:szCs w:val="18"/>
              </w:rPr>
              <w:t>`</w:t>
            </w:r>
          </w:p>
        </w:tc>
      </w:tr>
      <w:tr w:rsidR="00574FA9"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FA9" w:rsidRPr="00CE08A5" w:rsidRDefault="00574FA9" w:rsidP="00574FA9">
            <w:pPr>
              <w:rPr>
                <w:rFonts w:ascii="GHEA Grapalat" w:hAnsi="GHEA Grapalat" w:cs="Arial"/>
                <w:sz w:val="18"/>
                <w:szCs w:val="18"/>
              </w:rPr>
            </w:pPr>
            <w:r w:rsidRPr="00CE08A5">
              <w:rPr>
                <w:rFonts w:ascii="GHEA Grapalat" w:hAnsi="GHEA Grapalat" w:cs="Sylfaen"/>
                <w:sz w:val="18"/>
                <w:szCs w:val="18"/>
                <w:lang w:val="hy-AM"/>
              </w:rPr>
              <w:t>9</w:t>
            </w:r>
            <w:r w:rsidRPr="00CE08A5">
              <w:rPr>
                <w:rFonts w:ascii="GHEA Grapalat" w:hAnsi="GHEA Grapalat" w:cs="Sylfaen"/>
                <w:sz w:val="18"/>
                <w:szCs w:val="18"/>
              </w:rPr>
              <w:t>. Շահառու</w:t>
            </w:r>
            <w:r w:rsidRPr="00CE08A5">
              <w:rPr>
                <w:rFonts w:ascii="GHEA Grapalat" w:hAnsi="GHEA Grapalat" w:cs="Sylfaen"/>
                <w:sz w:val="18"/>
                <w:szCs w:val="18"/>
                <w:lang w:val="hy-AM"/>
              </w:rPr>
              <w:t>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 </w:t>
            </w:r>
            <w:r w:rsidRPr="00CE08A5">
              <w:rPr>
                <w:rFonts w:ascii="GHEA Grapalat" w:hAnsi="GHEA Grapalat" w:cs="Arial"/>
                <w:sz w:val="18"/>
                <w:szCs w:val="18"/>
              </w:rPr>
              <w:t>`</w:t>
            </w:r>
            <w:r w:rsidR="00E3479E">
              <w:rPr>
                <w:rFonts w:ascii="GHEA Grapalat" w:hAnsi="GHEA Grapalat" w:cs="Arial"/>
                <w:sz w:val="18"/>
                <w:szCs w:val="18"/>
              </w:rPr>
              <w:t>ՀՀ Շիրակի մարզի Մեղրաշենի համայնքապետարան</w:t>
            </w:r>
            <w:r w:rsidRPr="00CE08A5">
              <w:rPr>
                <w:rFonts w:ascii="GHEA Grapalat" w:hAnsi="GHEA Grapalat" w:cs="Arial"/>
                <w:sz w:val="18"/>
                <w:szCs w:val="18"/>
              </w:rPr>
              <w:t>-ի</w:t>
            </w:r>
          </w:p>
        </w:tc>
      </w:tr>
      <w:tr w:rsidR="00574FA9" w:rsidRPr="00CE08A5" w:rsidTr="00054D4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FA9" w:rsidRPr="00CE08A5" w:rsidRDefault="00574FA9" w:rsidP="00574FA9">
            <w:pPr>
              <w:rPr>
                <w:rFonts w:ascii="GHEA Grapalat" w:hAnsi="GHEA Grapalat" w:cs="Sylfaen"/>
                <w:sz w:val="18"/>
                <w:szCs w:val="18"/>
                <w:lang w:val="ru-RU"/>
              </w:rPr>
            </w:pPr>
            <w:r w:rsidRPr="00CE08A5">
              <w:rPr>
                <w:rFonts w:ascii="GHEA Grapalat" w:hAnsi="GHEA Grapalat" w:cs="Sylfaen"/>
                <w:sz w:val="18"/>
                <w:szCs w:val="18"/>
                <w:lang w:val="ru-RU"/>
              </w:rPr>
              <w:t xml:space="preserve">10. </w:t>
            </w:r>
            <w:r w:rsidRPr="00CE08A5">
              <w:rPr>
                <w:rFonts w:ascii="GHEA Grapalat" w:hAnsi="GHEA Grapalat" w:cs="Sylfaen"/>
                <w:sz w:val="18"/>
                <w:szCs w:val="18"/>
              </w:rPr>
              <w:t xml:space="preserve"> Շահառուի</w:t>
            </w:r>
            <w:r w:rsidRPr="00CE08A5">
              <w:rPr>
                <w:rFonts w:ascii="GHEA Grapalat" w:hAnsi="GHEA Grapalat" w:cs="Arial"/>
                <w:sz w:val="18"/>
                <w:szCs w:val="18"/>
              </w:rPr>
              <w:t xml:space="preserve"> </w:t>
            </w:r>
            <w:r w:rsidRPr="00CE08A5">
              <w:rPr>
                <w:rFonts w:ascii="GHEA Grapalat" w:hAnsi="GHEA Grapalat" w:cs="Sylfaen"/>
                <w:sz w:val="18"/>
                <w:szCs w:val="18"/>
              </w:rPr>
              <w:t xml:space="preserve"> ՀԾՀ</w:t>
            </w:r>
            <w:r w:rsidRPr="00CE08A5">
              <w:rPr>
                <w:rFonts w:ascii="GHEA Grapalat" w:hAnsi="GHEA Grapalat" w:cs="Sylfaen"/>
                <w:sz w:val="18"/>
                <w:szCs w:val="18"/>
                <w:lang w:val="ru-RU"/>
              </w:rPr>
              <w:t xml:space="preserve"> (</w:t>
            </w:r>
            <w:r w:rsidRPr="00CE08A5">
              <w:rPr>
                <w:rFonts w:ascii="GHEA Grapalat" w:hAnsi="GHEA Grapalat" w:cs="Sylfaen"/>
                <w:sz w:val="18"/>
                <w:szCs w:val="18"/>
                <w:lang w:val="hy-AM"/>
              </w:rPr>
              <w:t>չի լրացվում</w:t>
            </w:r>
            <w:r w:rsidRPr="00CE08A5">
              <w:rPr>
                <w:rFonts w:ascii="GHEA Grapalat" w:hAnsi="GHEA Grapalat" w:cs="Sylfaen"/>
                <w:sz w:val="18"/>
                <w:szCs w:val="18"/>
                <w:lang w:val="ru-RU"/>
              </w:rPr>
              <w:t>)</w:t>
            </w:r>
          </w:p>
        </w:tc>
      </w:tr>
      <w:tr w:rsidR="00574FA9" w:rsidRPr="00CE08A5" w:rsidTr="00054D4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FA9" w:rsidRPr="00CE08A5" w:rsidRDefault="00574FA9" w:rsidP="00574FA9">
            <w:pPr>
              <w:rPr>
                <w:rFonts w:ascii="GHEA Grapalat" w:hAnsi="GHEA Grapalat" w:cs="Arial"/>
                <w:sz w:val="18"/>
                <w:szCs w:val="18"/>
              </w:rPr>
            </w:pPr>
            <w:r w:rsidRPr="00CE08A5">
              <w:rPr>
                <w:rFonts w:ascii="GHEA Grapalat" w:hAnsi="GHEA Grapalat" w:cs="Sylfaen"/>
                <w:sz w:val="18"/>
                <w:szCs w:val="18"/>
                <w:lang w:val="hy-AM"/>
              </w:rPr>
              <w:t>11</w:t>
            </w:r>
            <w:r w:rsidRPr="00CE08A5">
              <w:rPr>
                <w:rFonts w:ascii="GHEA Grapalat" w:hAnsi="GHEA Grapalat" w:cs="Sylfaen"/>
                <w:sz w:val="18"/>
                <w:szCs w:val="18"/>
              </w:rPr>
              <w:t>. Շահառուի</w:t>
            </w:r>
            <w:r w:rsidRPr="00CE08A5">
              <w:rPr>
                <w:rFonts w:ascii="GHEA Grapalat" w:hAnsi="GHEA Grapalat" w:cs="Arial"/>
                <w:sz w:val="18"/>
                <w:szCs w:val="18"/>
              </w:rPr>
              <w:t xml:space="preserve"> </w:t>
            </w:r>
            <w:r w:rsidRPr="00CE08A5">
              <w:rPr>
                <w:rFonts w:ascii="GHEA Grapalat" w:hAnsi="GHEA Grapalat" w:cs="Sylfaen"/>
                <w:sz w:val="18"/>
                <w:szCs w:val="18"/>
              </w:rPr>
              <w:t>ՀՎՀՀ</w:t>
            </w:r>
            <w:r w:rsidR="002B350E">
              <w:rPr>
                <w:rFonts w:ascii="GHEA Grapalat" w:hAnsi="GHEA Grapalat" w:cs="Sylfaen"/>
                <w:sz w:val="18"/>
                <w:szCs w:val="18"/>
                <w:lang w:val="hy-AM"/>
              </w:rPr>
              <w:t xml:space="preserve">  </w:t>
            </w:r>
            <w:r w:rsidR="002B350E" w:rsidRPr="00883203">
              <w:rPr>
                <w:rFonts w:ascii="GHEA Grapalat" w:hAnsi="GHEA Grapalat"/>
                <w:sz w:val="20"/>
                <w:lang w:val="hy-AM"/>
              </w:rPr>
              <w:t>06101535</w:t>
            </w:r>
          </w:p>
        </w:tc>
      </w:tr>
      <w:tr w:rsidR="00574FA9" w:rsidRPr="00CE08A5" w:rsidTr="00054D4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FA9" w:rsidRPr="00CE08A5" w:rsidRDefault="00574FA9" w:rsidP="00574FA9">
            <w:pPr>
              <w:pStyle w:val="aff8"/>
              <w:rPr>
                <w:rFonts w:ascii="GHEA Grapalat" w:hAnsi="GHEA Grapalat" w:cs="Arial"/>
                <w:sz w:val="18"/>
                <w:szCs w:val="18"/>
                <w:lang w:val="hy-AM"/>
              </w:rPr>
            </w:pPr>
            <w:r w:rsidRPr="00CE08A5">
              <w:rPr>
                <w:rFonts w:ascii="GHEA Grapalat" w:hAnsi="GHEA Grapalat" w:cs="Sylfaen"/>
                <w:sz w:val="18"/>
                <w:szCs w:val="18"/>
                <w:lang w:val="en-US"/>
              </w:rPr>
              <w:t>25.</w:t>
            </w:r>
            <w:r w:rsidRPr="00CE08A5">
              <w:rPr>
                <w:rFonts w:ascii="GHEA Grapalat" w:hAnsi="GHEA Grapalat" w:cs="Sylfaen"/>
                <w:sz w:val="18"/>
                <w:szCs w:val="18"/>
              </w:rPr>
              <w:t>Շահառուի</w:t>
            </w:r>
            <w:r w:rsidRPr="00CE08A5">
              <w:rPr>
                <w:rFonts w:ascii="GHEA Grapalat" w:hAnsi="GHEA Grapalat" w:cs="Sylfaen"/>
                <w:sz w:val="18"/>
                <w:szCs w:val="18"/>
                <w:lang w:val="hy-AM"/>
              </w:rPr>
              <w:t>ն</w:t>
            </w:r>
            <w:r w:rsidRPr="00CE08A5">
              <w:rPr>
                <w:rFonts w:ascii="GHEA Grapalat" w:hAnsi="GHEA Grapalat" w:cs="Arial"/>
                <w:sz w:val="18"/>
                <w:szCs w:val="18"/>
                <w:lang w:val="en-US"/>
              </w:rPr>
              <w:t xml:space="preserve"> </w:t>
            </w:r>
            <w:r w:rsidRPr="00CE08A5">
              <w:rPr>
                <w:rFonts w:ascii="GHEA Grapalat" w:hAnsi="GHEA Grapalat" w:cs="Sylfaen"/>
                <w:sz w:val="18"/>
                <w:szCs w:val="18"/>
                <w:lang w:val="hy-AM"/>
              </w:rPr>
              <w:t xml:space="preserve"> սպասարկող Ֆինանսական կազմակերպություն</w:t>
            </w:r>
            <w:r w:rsidRPr="00CE08A5">
              <w:rPr>
                <w:rFonts w:ascii="GHEA Grapalat" w:hAnsi="GHEA Grapalat" w:cs="Sylfaen"/>
                <w:sz w:val="18"/>
                <w:szCs w:val="18"/>
                <w:lang w:val="en-US"/>
              </w:rPr>
              <w:t xml:space="preserve"> (</w:t>
            </w:r>
            <w:r w:rsidRPr="00CE08A5">
              <w:rPr>
                <w:rFonts w:ascii="GHEA Grapalat" w:hAnsi="GHEA Grapalat" w:cs="Sylfaen"/>
                <w:sz w:val="18"/>
                <w:szCs w:val="18"/>
              </w:rPr>
              <w:t>բանկ</w:t>
            </w:r>
            <w:r w:rsidRPr="00CE08A5">
              <w:rPr>
                <w:rFonts w:ascii="GHEA Grapalat" w:hAnsi="GHEA Grapalat" w:cs="Sylfaen"/>
                <w:sz w:val="18"/>
                <w:szCs w:val="18"/>
                <w:lang w:val="en-US"/>
              </w:rPr>
              <w:t>)</w:t>
            </w:r>
            <w:r w:rsidRPr="00CE08A5">
              <w:rPr>
                <w:rFonts w:ascii="GHEA Grapalat" w:hAnsi="GHEA Grapalat" w:cs="Arial"/>
                <w:sz w:val="18"/>
                <w:szCs w:val="18"/>
                <w:lang w:val="en-US"/>
              </w:rPr>
              <w:t>`</w:t>
            </w:r>
            <w:r w:rsidR="002B350E">
              <w:rPr>
                <w:rFonts w:ascii="GHEA Grapalat" w:hAnsi="GHEA Grapalat" w:cs="Arial"/>
                <w:sz w:val="18"/>
                <w:szCs w:val="18"/>
                <w:lang w:val="hy-AM"/>
              </w:rPr>
              <w:t xml:space="preserve">    </w:t>
            </w:r>
            <w:r w:rsidR="002B350E" w:rsidRPr="002B350E">
              <w:rPr>
                <w:lang w:val="en-US"/>
              </w:rPr>
              <w:t xml:space="preserve"> </w:t>
            </w:r>
            <w:r w:rsidR="002B350E" w:rsidRPr="002B350E">
              <w:rPr>
                <w:rFonts w:ascii="GHEA Grapalat" w:hAnsi="GHEA Grapalat"/>
                <w:sz w:val="18"/>
                <w:szCs w:val="18"/>
                <w:lang w:val="hy-AM"/>
              </w:rPr>
              <w:t>ՀՀ ՖՆ Գործառնական վաչություն</w:t>
            </w:r>
          </w:p>
        </w:tc>
      </w:tr>
      <w:tr w:rsidR="00574FA9" w:rsidRPr="00CE08A5" w:rsidTr="00054D4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FA9" w:rsidRPr="00CE08A5" w:rsidRDefault="00574FA9" w:rsidP="00574FA9">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hy-AM"/>
              </w:rPr>
              <w:t>3</w:t>
            </w:r>
            <w:r w:rsidRPr="00CE08A5">
              <w:rPr>
                <w:rFonts w:ascii="GHEA Grapalat" w:hAnsi="GHEA Grapalat" w:cs="Sylfaen"/>
                <w:sz w:val="18"/>
                <w:szCs w:val="18"/>
              </w:rPr>
              <w:t>.Շահառուի</w:t>
            </w:r>
            <w:r w:rsidRPr="00CE08A5">
              <w:rPr>
                <w:rFonts w:ascii="GHEA Grapalat" w:hAnsi="GHEA Grapalat" w:cs="Arial"/>
                <w:sz w:val="18"/>
                <w:szCs w:val="18"/>
              </w:rPr>
              <w:t xml:space="preserve"> </w:t>
            </w:r>
            <w:r w:rsidRPr="00CE08A5">
              <w:rPr>
                <w:rFonts w:ascii="GHEA Grapalat" w:hAnsi="GHEA Grapalat" w:cs="Sylfaen"/>
                <w:sz w:val="18"/>
                <w:szCs w:val="18"/>
              </w:rPr>
              <w:t>հաշվի</w:t>
            </w:r>
            <w:r w:rsidRPr="00CE08A5">
              <w:rPr>
                <w:rFonts w:ascii="GHEA Grapalat" w:hAnsi="GHEA Grapalat" w:cs="Arial"/>
                <w:sz w:val="18"/>
                <w:szCs w:val="18"/>
              </w:rPr>
              <w:t xml:space="preserve"> </w:t>
            </w:r>
            <w:r w:rsidRPr="00CE08A5">
              <w:rPr>
                <w:rFonts w:ascii="GHEA Grapalat" w:hAnsi="GHEA Grapalat" w:cs="Sylfaen"/>
                <w:sz w:val="18"/>
                <w:szCs w:val="18"/>
              </w:rPr>
              <w:t>համարը</w:t>
            </w:r>
            <w:r w:rsidRPr="00CE08A5">
              <w:rPr>
                <w:rFonts w:ascii="GHEA Grapalat" w:hAnsi="GHEA Grapalat" w:cs="Arial"/>
                <w:sz w:val="18"/>
                <w:szCs w:val="18"/>
              </w:rPr>
              <w:t xml:space="preserve"> (</w:t>
            </w:r>
            <w:r w:rsidRPr="00CE08A5">
              <w:rPr>
                <w:rFonts w:ascii="GHEA Grapalat" w:hAnsi="GHEA Grapalat" w:cs="Sylfaen"/>
                <w:sz w:val="18"/>
                <w:szCs w:val="18"/>
              </w:rPr>
              <w:t>հշ</w:t>
            </w:r>
            <w:r w:rsidRPr="00CE08A5">
              <w:rPr>
                <w:rFonts w:ascii="GHEA Grapalat" w:hAnsi="GHEA Grapalat" w:cs="Arial"/>
                <w:sz w:val="18"/>
                <w:szCs w:val="18"/>
              </w:rPr>
              <w:t xml:space="preserve">.N) </w:t>
            </w:r>
            <w:r w:rsidR="002B350E" w:rsidRPr="002B350E">
              <w:rPr>
                <w:rFonts w:ascii="GHEA Grapalat" w:hAnsi="GHEA Grapalat"/>
                <w:sz w:val="18"/>
                <w:szCs w:val="18"/>
                <w:lang w:val="hy-AM"/>
              </w:rPr>
              <w:t>900206111016</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hy-AM"/>
              </w:rPr>
              <w:t>4</w:t>
            </w:r>
            <w:r w:rsidRPr="00CE08A5">
              <w:rPr>
                <w:rFonts w:ascii="GHEA Grapalat" w:hAnsi="GHEA Grapalat" w:cs="Sylfaen"/>
                <w:sz w:val="18"/>
                <w:szCs w:val="18"/>
              </w:rPr>
              <w:t>.Գումարը</w:t>
            </w:r>
            <w:r w:rsidRPr="00CE08A5">
              <w:rPr>
                <w:rFonts w:ascii="GHEA Grapalat" w:hAnsi="GHEA Grapalat" w:cs="Arial"/>
                <w:sz w:val="18"/>
                <w:szCs w:val="18"/>
              </w:rPr>
              <w:t xml:space="preserve"> </w:t>
            </w:r>
            <w:r w:rsidRPr="00CE08A5">
              <w:rPr>
                <w:rFonts w:ascii="GHEA Grapalat" w:hAnsi="GHEA Grapalat" w:cs="Arial"/>
                <w:sz w:val="18"/>
                <w:szCs w:val="18"/>
                <w:lang w:val="ru-RU"/>
              </w:rPr>
              <w:t>(</w:t>
            </w:r>
            <w:r w:rsidRPr="00CE08A5">
              <w:rPr>
                <w:rFonts w:ascii="GHEA Grapalat" w:hAnsi="GHEA Grapalat" w:cs="Sylfaen"/>
                <w:sz w:val="18"/>
                <w:szCs w:val="18"/>
              </w:rPr>
              <w:t>թվերով</w:t>
            </w:r>
            <w:r w:rsidRPr="00CE08A5">
              <w:rPr>
                <w:rFonts w:ascii="GHEA Grapalat" w:hAnsi="GHEA Grapalat" w:cs="Arial"/>
                <w:sz w:val="18"/>
                <w:szCs w:val="18"/>
              </w:rPr>
              <w:t xml:space="preserve"> </w:t>
            </w:r>
            <w:r w:rsidRPr="00CE08A5">
              <w:rPr>
                <w:rFonts w:ascii="GHEA Grapalat" w:hAnsi="GHEA Grapalat" w:cs="Sylfaen"/>
                <w:sz w:val="18"/>
                <w:szCs w:val="18"/>
              </w:rPr>
              <w:t>և</w:t>
            </w:r>
            <w:r w:rsidRPr="00CE08A5">
              <w:rPr>
                <w:rFonts w:ascii="GHEA Grapalat" w:hAnsi="GHEA Grapalat" w:cs="Arial"/>
                <w:sz w:val="18"/>
                <w:szCs w:val="18"/>
              </w:rPr>
              <w:t xml:space="preserve"> </w:t>
            </w:r>
            <w:r w:rsidRPr="00CE08A5">
              <w:rPr>
                <w:rFonts w:ascii="GHEA Grapalat" w:hAnsi="GHEA Grapalat" w:cs="Sylfaen"/>
                <w:sz w:val="18"/>
                <w:szCs w:val="18"/>
              </w:rPr>
              <w:t>բառերով</w:t>
            </w:r>
            <w:r w:rsidRPr="00CE08A5">
              <w:rPr>
                <w:rFonts w:ascii="GHEA Grapalat" w:hAnsi="GHEA Grapalat" w:cs="Sylfaen"/>
                <w:sz w:val="18"/>
                <w:szCs w:val="18"/>
                <w:lang w:val="ru-RU"/>
              </w:rPr>
              <w:t>)</w:t>
            </w:r>
            <w:r w:rsidRPr="00CE08A5">
              <w:rPr>
                <w:rFonts w:ascii="GHEA Grapalat" w:hAnsi="GHEA Grapalat" w:cs="Arial"/>
                <w:sz w:val="18"/>
                <w:szCs w:val="18"/>
              </w:rPr>
              <w:t>`</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15. </w:t>
            </w:r>
            <w:r w:rsidRPr="00CE08A5">
              <w:rPr>
                <w:rFonts w:ascii="GHEA Grapalat" w:hAnsi="GHEA Grapalat" w:cs="Sylfaen"/>
                <w:sz w:val="18"/>
                <w:szCs w:val="18"/>
                <w:lang w:val="hy-AM"/>
              </w:rPr>
              <w:t xml:space="preserve">Ակցեպտավորված գումարը՝ </w:t>
            </w:r>
            <w:r w:rsidRPr="00CE08A5">
              <w:rPr>
                <w:rFonts w:ascii="GHEA Grapalat" w:hAnsi="GHEA Grapalat" w:cs="Sylfaen"/>
                <w:sz w:val="18"/>
                <w:szCs w:val="18"/>
              </w:rPr>
              <w:t xml:space="preserve"> (թվերով</w:t>
            </w:r>
            <w:r w:rsidRPr="00CE08A5">
              <w:rPr>
                <w:rFonts w:ascii="GHEA Grapalat" w:hAnsi="GHEA Grapalat" w:cs="Arial"/>
                <w:sz w:val="18"/>
                <w:szCs w:val="18"/>
              </w:rPr>
              <w:t xml:space="preserve"> </w:t>
            </w:r>
            <w:r w:rsidRPr="00CE08A5">
              <w:rPr>
                <w:rFonts w:ascii="GHEA Grapalat" w:hAnsi="GHEA Grapalat" w:cs="Sylfaen"/>
                <w:sz w:val="18"/>
                <w:szCs w:val="18"/>
              </w:rPr>
              <w:t>և</w:t>
            </w:r>
            <w:r w:rsidRPr="00CE08A5">
              <w:rPr>
                <w:rFonts w:ascii="GHEA Grapalat" w:hAnsi="GHEA Grapalat" w:cs="Arial"/>
                <w:sz w:val="18"/>
                <w:szCs w:val="18"/>
              </w:rPr>
              <w:t xml:space="preserve"> </w:t>
            </w:r>
            <w:r w:rsidRPr="00CE08A5">
              <w:rPr>
                <w:rFonts w:ascii="GHEA Grapalat" w:hAnsi="GHEA Grapalat" w:cs="Sylfaen"/>
                <w:sz w:val="18"/>
                <w:szCs w:val="18"/>
              </w:rPr>
              <w:t>բառերով)</w:t>
            </w:r>
            <w:r w:rsidRPr="00CE08A5">
              <w:rPr>
                <w:rFonts w:ascii="GHEA Grapalat" w:hAnsi="GHEA Grapalat" w:cs="Sylfaen"/>
                <w:sz w:val="18"/>
                <w:szCs w:val="18"/>
                <w:lang w:val="hy-AM"/>
              </w:rPr>
              <w:t xml:space="preserve">  </w:t>
            </w:r>
            <w:r w:rsidRPr="00CE08A5">
              <w:rPr>
                <w:rFonts w:ascii="GHEA Grapalat" w:hAnsi="GHEA Grapalat" w:cs="Sylfaen"/>
                <w:sz w:val="18"/>
                <w:szCs w:val="18"/>
              </w:rPr>
              <w:t>(</w:t>
            </w:r>
            <w:r w:rsidRPr="00CE08A5">
              <w:rPr>
                <w:rFonts w:ascii="GHEA Grapalat" w:hAnsi="GHEA Grapalat" w:cs="Sylfaen"/>
                <w:sz w:val="18"/>
                <w:szCs w:val="18"/>
                <w:lang w:val="hy-AM"/>
              </w:rPr>
              <w:t>նախատեսված է նշված գումարի մասնակի ակցեպտի համար, որը չի կիրառվում</w:t>
            </w:r>
            <w:r w:rsidRPr="00CE08A5">
              <w:rPr>
                <w:rFonts w:ascii="GHEA Grapalat" w:hAnsi="GHEA Grapalat" w:cs="Sylfaen"/>
                <w:sz w:val="18"/>
                <w:szCs w:val="18"/>
              </w:rPr>
              <w:t>)</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ru-RU"/>
              </w:rPr>
              <w:t>6</w:t>
            </w:r>
            <w:r w:rsidRPr="00CE08A5">
              <w:rPr>
                <w:rFonts w:ascii="GHEA Grapalat" w:hAnsi="GHEA Grapalat" w:cs="Sylfaen"/>
                <w:sz w:val="18"/>
                <w:szCs w:val="18"/>
              </w:rPr>
              <w:t>.Արժույթը</w:t>
            </w:r>
            <w:r w:rsidRPr="00CE08A5">
              <w:rPr>
                <w:rFonts w:ascii="GHEA Grapalat" w:hAnsi="GHEA Grapalat" w:cs="Arial"/>
                <w:sz w:val="18"/>
                <w:szCs w:val="18"/>
              </w:rPr>
              <w:t xml:space="preserve"> (</w:t>
            </w:r>
            <w:r w:rsidRPr="00CE08A5">
              <w:rPr>
                <w:rFonts w:ascii="GHEA Grapalat" w:hAnsi="GHEA Grapalat" w:cs="Sylfaen"/>
                <w:sz w:val="18"/>
                <w:szCs w:val="18"/>
              </w:rPr>
              <w:t>բառերով</w:t>
            </w:r>
            <w:r w:rsidRPr="00CE08A5">
              <w:rPr>
                <w:rFonts w:ascii="GHEA Grapalat" w:hAnsi="GHEA Grapalat" w:cs="Arial"/>
                <w:sz w:val="18"/>
                <w:szCs w:val="18"/>
              </w:rPr>
              <w:t xml:space="preserve"> </w:t>
            </w:r>
            <w:r w:rsidRPr="00CE08A5">
              <w:rPr>
                <w:rFonts w:ascii="GHEA Grapalat" w:hAnsi="GHEA Grapalat" w:cs="Sylfaen"/>
                <w:sz w:val="18"/>
                <w:szCs w:val="18"/>
              </w:rPr>
              <w:t>և</w:t>
            </w:r>
            <w:r w:rsidRPr="00CE08A5">
              <w:rPr>
                <w:rFonts w:ascii="GHEA Grapalat" w:hAnsi="GHEA Grapalat" w:cs="Arial"/>
                <w:sz w:val="18"/>
                <w:szCs w:val="18"/>
              </w:rPr>
              <w:t xml:space="preserve"> </w:t>
            </w:r>
            <w:r w:rsidRPr="00CE08A5">
              <w:rPr>
                <w:rFonts w:ascii="GHEA Grapalat" w:hAnsi="GHEA Grapalat" w:cs="Sylfaen"/>
                <w:sz w:val="18"/>
                <w:szCs w:val="18"/>
              </w:rPr>
              <w:t>կոդով</w:t>
            </w:r>
            <w:r w:rsidRPr="00CE08A5">
              <w:rPr>
                <w:rFonts w:ascii="GHEA Grapalat" w:hAnsi="GHEA Grapalat" w:cs="Arial"/>
                <w:sz w:val="18"/>
                <w:szCs w:val="18"/>
              </w:rPr>
              <w:t>)`</w:t>
            </w:r>
          </w:p>
        </w:tc>
      </w:tr>
      <w:tr w:rsidR="00886C13" w:rsidRPr="00CE08A5" w:rsidTr="00054D4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lang w:val="hy-AM"/>
              </w:rPr>
            </w:pPr>
            <w:r w:rsidRPr="00CE08A5">
              <w:rPr>
                <w:rFonts w:ascii="GHEA Grapalat" w:hAnsi="GHEA Grapalat" w:cs="Sylfaen"/>
                <w:sz w:val="18"/>
                <w:szCs w:val="18"/>
              </w:rPr>
              <w:t>1</w:t>
            </w:r>
            <w:r w:rsidRPr="00CE08A5">
              <w:rPr>
                <w:rFonts w:ascii="GHEA Grapalat" w:hAnsi="GHEA Grapalat" w:cs="Sylfaen"/>
                <w:sz w:val="18"/>
                <w:szCs w:val="18"/>
                <w:lang w:val="hy-AM"/>
              </w:rPr>
              <w:t>7</w:t>
            </w:r>
            <w:r w:rsidRPr="00CE08A5">
              <w:rPr>
                <w:rFonts w:ascii="GHEA Grapalat" w:hAnsi="GHEA Grapalat" w:cs="Sylfaen"/>
                <w:sz w:val="18"/>
                <w:szCs w:val="18"/>
              </w:rPr>
              <w:t>.Գործարքի</w:t>
            </w:r>
            <w:r w:rsidRPr="00CE08A5">
              <w:rPr>
                <w:rFonts w:ascii="GHEA Grapalat" w:hAnsi="GHEA Grapalat" w:cs="Arial"/>
                <w:sz w:val="18"/>
                <w:szCs w:val="18"/>
              </w:rPr>
              <w:t xml:space="preserve"> (</w:t>
            </w:r>
            <w:r w:rsidRPr="00CE08A5">
              <w:rPr>
                <w:rFonts w:ascii="GHEA Grapalat" w:hAnsi="GHEA Grapalat" w:cs="Sylfaen"/>
                <w:sz w:val="18"/>
                <w:szCs w:val="18"/>
              </w:rPr>
              <w:t>վճարման</w:t>
            </w:r>
            <w:r w:rsidRPr="00CE08A5">
              <w:rPr>
                <w:rFonts w:ascii="GHEA Grapalat" w:hAnsi="GHEA Grapalat" w:cs="Arial"/>
                <w:sz w:val="18"/>
                <w:szCs w:val="18"/>
              </w:rPr>
              <w:t xml:space="preserve">) </w:t>
            </w:r>
            <w:r w:rsidRPr="00CE08A5">
              <w:rPr>
                <w:rFonts w:ascii="GHEA Grapalat" w:hAnsi="GHEA Grapalat" w:cs="Sylfaen"/>
                <w:sz w:val="18"/>
                <w:szCs w:val="18"/>
              </w:rPr>
              <w:t>նպատակը</w:t>
            </w:r>
            <w:r w:rsidRPr="00CE08A5">
              <w:rPr>
                <w:rFonts w:ascii="GHEA Grapalat" w:hAnsi="GHEA Grapalat" w:cs="Arial"/>
                <w:sz w:val="18"/>
                <w:szCs w:val="18"/>
              </w:rPr>
              <w:t>`</w:t>
            </w:r>
            <w:r w:rsidRPr="00CE08A5">
              <w:rPr>
                <w:rFonts w:ascii="GHEA Grapalat" w:hAnsi="GHEA Grapalat" w:cs="Arial"/>
                <w:sz w:val="18"/>
                <w:szCs w:val="18"/>
                <w:lang w:val="hy-AM"/>
              </w:rPr>
              <w:t xml:space="preserve">  </w:t>
            </w:r>
            <w:r w:rsidRPr="00CE08A5">
              <w:rPr>
                <w:rFonts w:ascii="GHEA Grapalat" w:hAnsi="GHEA Grapalat" w:cs="Sylfaen"/>
                <w:bCs/>
                <w:i/>
                <w:sz w:val="18"/>
                <w:szCs w:val="18"/>
              </w:rPr>
              <w:t>(որակավորման ապահովմ</w:t>
            </w:r>
            <w:r w:rsidRPr="00CE08A5">
              <w:rPr>
                <w:rFonts w:ascii="GHEA Grapalat" w:hAnsi="GHEA Grapalat" w:cs="Sylfaen"/>
                <w:bCs/>
                <w:i/>
                <w:sz w:val="18"/>
                <w:szCs w:val="18"/>
                <w:lang w:val="hy-AM"/>
              </w:rPr>
              <w:t>ան համար</w:t>
            </w:r>
            <w:r w:rsidRPr="00CE08A5">
              <w:rPr>
                <w:rFonts w:ascii="GHEA Grapalat" w:hAnsi="GHEA Grapalat" w:cs="Sylfaen"/>
                <w:bCs/>
                <w:i/>
                <w:sz w:val="18"/>
                <w:szCs w:val="18"/>
              </w:rPr>
              <w:t>)</w:t>
            </w:r>
          </w:p>
        </w:tc>
      </w:tr>
      <w:tr w:rsidR="00886C13" w:rsidRPr="00CE08A5" w:rsidTr="00054D43">
        <w:trPr>
          <w:trHeight w:val="424"/>
        </w:trPr>
        <w:tc>
          <w:tcPr>
            <w:tcW w:w="10980" w:type="dxa"/>
            <w:gridSpan w:val="2"/>
            <w:tcBorders>
              <w:top w:val="single" w:sz="4" w:space="0" w:color="auto"/>
              <w:left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rPr>
            </w:pPr>
            <w:r w:rsidRPr="00CE08A5">
              <w:rPr>
                <w:rFonts w:ascii="GHEA Grapalat" w:hAnsi="GHEA Grapalat" w:cs="Sylfaen"/>
                <w:sz w:val="18"/>
                <w:szCs w:val="18"/>
              </w:rPr>
              <w:t>1</w:t>
            </w:r>
            <w:r w:rsidRPr="00CE08A5">
              <w:rPr>
                <w:rFonts w:ascii="GHEA Grapalat" w:hAnsi="GHEA Grapalat" w:cs="Sylfaen"/>
                <w:sz w:val="18"/>
                <w:szCs w:val="18"/>
                <w:lang w:val="hy-AM"/>
              </w:rPr>
              <w:t>8</w:t>
            </w:r>
            <w:r w:rsidRPr="00CE08A5">
              <w:rPr>
                <w:rFonts w:ascii="GHEA Grapalat" w:hAnsi="GHEA Grapalat" w:cs="Sylfaen"/>
                <w:sz w:val="18"/>
                <w:szCs w:val="18"/>
              </w:rPr>
              <w:t xml:space="preserve">. </w:t>
            </w:r>
            <w:r w:rsidRPr="00CE08A5">
              <w:rPr>
                <w:rFonts w:ascii="GHEA Grapalat" w:hAnsi="GHEA Grapalat" w:cs="Sylfaen"/>
                <w:sz w:val="18"/>
                <w:szCs w:val="18"/>
                <w:lang w:val="hy-AM"/>
              </w:rPr>
              <w:t xml:space="preserve">Վճարման կատարման հիմքերը՝ </w:t>
            </w:r>
            <w:r w:rsidRPr="00CE08A5">
              <w:rPr>
                <w:rFonts w:ascii="GHEA Grapalat" w:hAnsi="GHEA Grapalat" w:cs="Sylfaen"/>
                <w:sz w:val="18"/>
                <w:szCs w:val="18"/>
              </w:rPr>
              <w:t>(</w:t>
            </w:r>
            <w:r w:rsidRPr="00CE08A5">
              <w:rPr>
                <w:rFonts w:ascii="GHEA Grapalat" w:hAnsi="GHEA Grapalat" w:cs="Sylfaen"/>
                <w:sz w:val="18"/>
                <w:szCs w:val="18"/>
                <w:lang w:val="hy-AM"/>
              </w:rPr>
              <w:t>Փաստաթղթերի</w:t>
            </w:r>
            <w:r w:rsidRPr="00CE08A5">
              <w:rPr>
                <w:rFonts w:ascii="GHEA Grapalat" w:hAnsi="GHEA Grapalat" w:cs="Arial"/>
                <w:sz w:val="18"/>
                <w:szCs w:val="18"/>
                <w:lang w:val="hy-AM"/>
              </w:rPr>
              <w:t xml:space="preserve"> անվանումը</w:t>
            </w:r>
            <w:r w:rsidRPr="00CE08A5">
              <w:rPr>
                <w:rFonts w:ascii="GHEA Grapalat" w:hAnsi="GHEA Grapalat" w:cs="Arial"/>
                <w:sz w:val="18"/>
                <w:szCs w:val="18"/>
              </w:rPr>
              <w:t>,</w:t>
            </w:r>
            <w:r w:rsidRPr="00CE08A5">
              <w:rPr>
                <w:rFonts w:ascii="GHEA Grapalat" w:hAnsi="GHEA Grapalat" w:cs="Arial"/>
                <w:sz w:val="18"/>
                <w:szCs w:val="18"/>
                <w:lang w:val="hy-AM"/>
              </w:rPr>
              <w:t xml:space="preserve"> այդ թվում՝ տուժանքի մասին համաձայնագիրը, </w:t>
            </w:r>
            <w:r w:rsidRPr="00CE08A5">
              <w:rPr>
                <w:rFonts w:ascii="GHEA Grapalat" w:hAnsi="GHEA Grapalat" w:cs="Sylfaen"/>
                <w:sz w:val="18"/>
                <w:szCs w:val="18"/>
                <w:lang w:val="hy-AM"/>
              </w:rPr>
              <w:t>դրանց</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համարները</w:t>
            </w:r>
            <w:r w:rsidRPr="00CE08A5">
              <w:rPr>
                <w:rFonts w:ascii="GHEA Grapalat" w:hAnsi="GHEA Grapalat" w:cs="Arial"/>
                <w:sz w:val="18"/>
                <w:szCs w:val="18"/>
                <w:lang w:val="hy-AM"/>
              </w:rPr>
              <w:t>,</w:t>
            </w:r>
            <w:r w:rsidRPr="00CE08A5">
              <w:rPr>
                <w:rFonts w:ascii="GHEA Grapalat" w:hAnsi="GHEA Grapalat" w:cs="Arial"/>
                <w:sz w:val="18"/>
                <w:szCs w:val="18"/>
              </w:rPr>
              <w:t xml:space="preserve"> </w:t>
            </w:r>
            <w:r w:rsidRPr="00CE08A5">
              <w:rPr>
                <w:rFonts w:ascii="GHEA Grapalat" w:hAnsi="GHEA Grapalat" w:cs="Sylfaen"/>
                <w:sz w:val="18"/>
                <w:szCs w:val="18"/>
                <w:lang w:val="hy-AM"/>
              </w:rPr>
              <w:t>պ</w:t>
            </w:r>
            <w:r w:rsidRPr="00CE08A5">
              <w:rPr>
                <w:rFonts w:ascii="GHEA Grapalat" w:hAnsi="GHEA Grapalat" w:cs="Sylfaen"/>
                <w:sz w:val="18"/>
                <w:szCs w:val="18"/>
              </w:rPr>
              <w:t xml:space="preserve">այմանագրի </w:t>
            </w:r>
            <w:r w:rsidRPr="00CE08A5">
              <w:rPr>
                <w:rFonts w:ascii="GHEA Grapalat" w:hAnsi="GHEA Grapalat" w:cs="Arial"/>
                <w:sz w:val="18"/>
                <w:szCs w:val="18"/>
              </w:rPr>
              <w:t xml:space="preserve"> </w:t>
            </w:r>
            <w:r w:rsidRPr="00CE08A5">
              <w:rPr>
                <w:rFonts w:ascii="GHEA Grapalat" w:hAnsi="GHEA Grapalat" w:cs="Sylfaen"/>
                <w:sz w:val="18"/>
                <w:szCs w:val="18"/>
              </w:rPr>
              <w:t>ծածկագիրը</w:t>
            </w:r>
            <w:r w:rsidRPr="00CE08A5">
              <w:rPr>
                <w:rFonts w:ascii="GHEA Grapalat" w:hAnsi="GHEA Grapalat" w:cs="Arial"/>
                <w:sz w:val="18"/>
                <w:szCs w:val="18"/>
                <w:lang w:val="hy-AM"/>
              </w:rPr>
              <w:t xml:space="preserve"> որի հիման վրա կատարվում է  գանձումը</w:t>
            </w:r>
            <w:r w:rsidRPr="00CE08A5">
              <w:rPr>
                <w:rFonts w:ascii="GHEA Grapalat" w:hAnsi="GHEA Grapalat" w:cs="Arial"/>
                <w:sz w:val="18"/>
                <w:szCs w:val="18"/>
              </w:rPr>
              <w:t>)</w:t>
            </w:r>
            <w:r w:rsidRPr="00CE08A5">
              <w:rPr>
                <w:rFonts w:ascii="GHEA Grapalat" w:hAnsi="GHEA Grapalat" w:cs="Sylfaen"/>
                <w:sz w:val="18"/>
                <w:szCs w:val="18"/>
              </w:rPr>
              <w:t>`</w:t>
            </w:r>
          </w:p>
          <w:p w:rsidR="00886C13" w:rsidRPr="00CE08A5" w:rsidRDefault="00886C13" w:rsidP="00054D43">
            <w:pPr>
              <w:rPr>
                <w:rFonts w:ascii="GHEA Grapalat" w:hAnsi="GHEA Grapalat" w:cs="Arial"/>
                <w:sz w:val="18"/>
                <w:szCs w:val="18"/>
              </w:rPr>
            </w:pPr>
          </w:p>
        </w:tc>
      </w:tr>
      <w:tr w:rsidR="00886C13" w:rsidRPr="00CE08A5" w:rsidTr="00054D43">
        <w:trPr>
          <w:trHeight w:val="704"/>
        </w:trPr>
        <w:tc>
          <w:tcPr>
            <w:tcW w:w="10980" w:type="dxa"/>
            <w:gridSpan w:val="2"/>
            <w:tcBorders>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Arial"/>
                <w:sz w:val="18"/>
                <w:szCs w:val="18"/>
                <w:lang w:val="hy-AM"/>
              </w:rPr>
            </w:pPr>
          </w:p>
        </w:tc>
      </w:tr>
      <w:tr w:rsidR="00886C13" w:rsidRPr="00CE08A5" w:rsidTr="00054D4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lang w:val="hy-AM"/>
              </w:rPr>
            </w:pPr>
            <w:r w:rsidRPr="00CE08A5">
              <w:rPr>
                <w:rFonts w:ascii="GHEA Grapalat" w:hAnsi="GHEA Grapalat" w:cs="Sylfaen"/>
                <w:sz w:val="18"/>
                <w:szCs w:val="18"/>
                <w:lang w:val="hy-AM"/>
              </w:rPr>
              <w:t>19. Վճարման պայմանները՝                                &lt;ակցեպտավորված վճարում&gt;</w:t>
            </w:r>
          </w:p>
          <w:p w:rsidR="00886C13" w:rsidRPr="00CE08A5" w:rsidRDefault="00886C13" w:rsidP="00054D43">
            <w:pPr>
              <w:rPr>
                <w:rFonts w:ascii="GHEA Grapalat" w:hAnsi="GHEA Grapalat" w:cs="Sylfaen"/>
                <w:sz w:val="18"/>
                <w:szCs w:val="18"/>
                <w:lang w:val="ru-RU"/>
              </w:rPr>
            </w:pPr>
          </w:p>
        </w:tc>
      </w:tr>
      <w:tr w:rsidR="00886C13" w:rsidRPr="00CE08A5" w:rsidTr="00054D4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lang w:val="hy-AM"/>
              </w:rPr>
              <w:t xml:space="preserve">20. Առդիր էջերի քանակը՝    </w:t>
            </w:r>
            <w:r w:rsidRPr="00CE08A5">
              <w:rPr>
                <w:rFonts w:ascii="GHEA Grapalat" w:hAnsi="GHEA Grapalat" w:cs="Arial"/>
                <w:sz w:val="18"/>
                <w:szCs w:val="18"/>
              </w:rPr>
              <w:t xml:space="preserve">--- </w:t>
            </w:r>
            <w:r w:rsidRPr="00CE08A5">
              <w:rPr>
                <w:rFonts w:ascii="GHEA Grapalat" w:hAnsi="GHEA Grapalat" w:cs="Arial"/>
                <w:sz w:val="18"/>
                <w:szCs w:val="18"/>
                <w:lang w:val="hy-AM"/>
              </w:rPr>
              <w:t xml:space="preserve">    </w:t>
            </w:r>
            <w:r w:rsidRPr="00CE08A5">
              <w:rPr>
                <w:rFonts w:ascii="GHEA Grapalat" w:hAnsi="GHEA Grapalat" w:cs="Sylfaen"/>
                <w:sz w:val="18"/>
                <w:szCs w:val="18"/>
              </w:rPr>
              <w:t>էջ</w:t>
            </w:r>
          </w:p>
          <w:p w:rsidR="00886C13" w:rsidRPr="00CE08A5" w:rsidRDefault="00886C13" w:rsidP="00054D43">
            <w:pPr>
              <w:rPr>
                <w:rFonts w:ascii="GHEA Grapalat" w:hAnsi="GHEA Grapalat" w:cs="Sylfaen"/>
                <w:sz w:val="18"/>
                <w:szCs w:val="18"/>
                <w:lang w:val="hy-AM"/>
              </w:rPr>
            </w:pPr>
          </w:p>
        </w:tc>
      </w:tr>
      <w:tr w:rsidR="00886C13" w:rsidRPr="00CE08A5" w:rsidTr="00054D43">
        <w:trPr>
          <w:trHeight w:val="2194"/>
        </w:trPr>
        <w:tc>
          <w:tcPr>
            <w:tcW w:w="5616" w:type="dxa"/>
            <w:tcBorders>
              <w:top w:val="nil"/>
              <w:left w:val="single" w:sz="4" w:space="0" w:color="auto"/>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Courier New" w:hAnsi="Courier New" w:cs="Courier New"/>
                <w:sz w:val="18"/>
                <w:szCs w:val="18"/>
              </w:rPr>
              <w:t> </w:t>
            </w:r>
            <w:r w:rsidRPr="00CE08A5">
              <w:rPr>
                <w:rFonts w:ascii="GHEA Grapalat" w:hAnsi="GHEA Grapalat" w:cs="Arial"/>
                <w:sz w:val="18"/>
                <w:szCs w:val="18"/>
                <w:lang w:val="hy-AM"/>
              </w:rPr>
              <w:t>22</w:t>
            </w:r>
            <w:r w:rsidRPr="00CE08A5">
              <w:rPr>
                <w:rFonts w:ascii="GHEA Grapalat" w:hAnsi="GHEA Grapalat" w:cs="Arial"/>
                <w:sz w:val="18"/>
                <w:szCs w:val="18"/>
              </w:rPr>
              <w:t>.</w:t>
            </w:r>
            <w:r w:rsidRPr="00CE08A5">
              <w:rPr>
                <w:rFonts w:ascii="GHEA Grapalat" w:hAnsi="GHEA Grapalat" w:cs="Sylfaen"/>
                <w:sz w:val="18"/>
                <w:szCs w:val="18"/>
              </w:rPr>
              <w:t>ա. Շահառուի ստորագրությունները</w:t>
            </w:r>
          </w:p>
          <w:p w:rsidR="00886C13" w:rsidRPr="00CE08A5" w:rsidRDefault="00886C13" w:rsidP="00054D43">
            <w:pPr>
              <w:rPr>
                <w:rFonts w:ascii="GHEA Grapalat" w:hAnsi="GHEA Grapalat" w:cs="Sylfaen"/>
                <w:sz w:val="18"/>
                <w:szCs w:val="18"/>
              </w:rPr>
            </w:pPr>
          </w:p>
          <w:p w:rsidR="00886C13" w:rsidRPr="00CE08A5" w:rsidRDefault="00886C13" w:rsidP="00054D43">
            <w:pPr>
              <w:jc w:val="right"/>
              <w:rPr>
                <w:rFonts w:ascii="GHEA Grapalat" w:hAnsi="GHEA Grapalat" w:cs="Tahoma"/>
                <w:color w:val="000000"/>
                <w:sz w:val="18"/>
                <w:szCs w:val="18"/>
              </w:rPr>
            </w:pPr>
            <w:r w:rsidRPr="00CE08A5">
              <w:rPr>
                <w:rFonts w:ascii="GHEA Grapalat" w:hAnsi="GHEA Grapalat" w:cs="Tahoma"/>
                <w:color w:val="000000"/>
                <w:sz w:val="18"/>
                <w:szCs w:val="18"/>
              </w:rPr>
              <w:t>/____________________/</w:t>
            </w:r>
          </w:p>
          <w:p w:rsidR="00886C13" w:rsidRPr="00CE08A5" w:rsidRDefault="00886C13" w:rsidP="00054D43">
            <w:pPr>
              <w:rPr>
                <w:rFonts w:ascii="GHEA Grapalat" w:hAnsi="GHEA Grapalat" w:cs="Tahoma"/>
                <w:color w:val="000000"/>
                <w:sz w:val="18"/>
                <w:szCs w:val="18"/>
              </w:rPr>
            </w:pPr>
          </w:p>
          <w:p w:rsidR="00886C13" w:rsidRPr="00CE08A5" w:rsidRDefault="00886C13" w:rsidP="00054D43">
            <w:pPr>
              <w:rPr>
                <w:rFonts w:ascii="GHEA Grapalat" w:hAnsi="GHEA Grapalat" w:cs="Sylfaen"/>
                <w:sz w:val="18"/>
                <w:szCs w:val="18"/>
              </w:rPr>
            </w:pPr>
          </w:p>
          <w:p w:rsidR="00886C13" w:rsidRPr="00CE08A5" w:rsidRDefault="00886C13" w:rsidP="00054D43">
            <w:pPr>
              <w:jc w:val="right"/>
              <w:rPr>
                <w:rFonts w:ascii="GHEA Grapalat" w:hAnsi="GHEA Grapalat" w:cs="Sylfaen"/>
                <w:sz w:val="18"/>
                <w:szCs w:val="18"/>
              </w:rPr>
            </w:pPr>
            <w:r w:rsidRPr="00CE08A5">
              <w:rPr>
                <w:rFonts w:ascii="GHEA Grapalat" w:hAnsi="GHEA Grapalat" w:cs="Tahoma"/>
                <w:color w:val="000000"/>
                <w:sz w:val="18"/>
                <w:szCs w:val="18"/>
              </w:rPr>
              <w:t>/____________________/</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lang w:val="hy-AM"/>
              </w:rPr>
              <w:t>22</w:t>
            </w:r>
            <w:r w:rsidRPr="00CE08A5">
              <w:rPr>
                <w:rFonts w:ascii="GHEA Grapalat" w:hAnsi="GHEA Grapalat" w:cs="Sylfaen"/>
                <w:sz w:val="18"/>
                <w:szCs w:val="18"/>
              </w:rPr>
              <w:t>.բ.</w:t>
            </w: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Կ.Տ.</w:t>
            </w:r>
          </w:p>
          <w:p w:rsidR="00886C13" w:rsidRPr="00CE08A5" w:rsidRDefault="00886C13" w:rsidP="00054D43">
            <w:pPr>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Arial"/>
                <w:sz w:val="18"/>
                <w:szCs w:val="18"/>
                <w:lang w:val="hy-AM"/>
              </w:rPr>
              <w:t>2</w:t>
            </w:r>
            <w:r w:rsidRPr="00CE08A5">
              <w:rPr>
                <w:rFonts w:ascii="GHEA Grapalat" w:hAnsi="GHEA Grapalat" w:cs="Arial"/>
                <w:sz w:val="18"/>
                <w:szCs w:val="18"/>
              </w:rPr>
              <w:t>1.</w:t>
            </w:r>
            <w:r w:rsidRPr="00CE08A5">
              <w:rPr>
                <w:rFonts w:ascii="GHEA Grapalat" w:hAnsi="GHEA Grapalat" w:cs="Sylfaen"/>
                <w:sz w:val="18"/>
                <w:szCs w:val="18"/>
              </w:rPr>
              <w:t xml:space="preserve">ա. </w:t>
            </w:r>
            <w:r w:rsidRPr="00CE08A5">
              <w:rPr>
                <w:rFonts w:ascii="Courier New" w:hAnsi="Courier New" w:cs="Courier New"/>
                <w:sz w:val="18"/>
                <w:szCs w:val="18"/>
              </w:rPr>
              <w:t> </w:t>
            </w:r>
            <w:r w:rsidRPr="00CE08A5">
              <w:rPr>
                <w:rFonts w:ascii="GHEA Grapalat" w:hAnsi="GHEA Grapalat" w:cs="Sylfaen"/>
                <w:sz w:val="18"/>
                <w:szCs w:val="18"/>
              </w:rPr>
              <w:t>Վճարողի ստորագրությունները`</w:t>
            </w:r>
          </w:p>
          <w:p w:rsidR="00886C13" w:rsidRPr="00CE08A5" w:rsidRDefault="00886C13" w:rsidP="00054D43">
            <w:pPr>
              <w:jc w:val="right"/>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Tahoma"/>
                <w:color w:val="000000"/>
                <w:sz w:val="18"/>
                <w:szCs w:val="18"/>
              </w:rPr>
              <w:t xml:space="preserve">                                               /____________________/</w:t>
            </w: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Sylfaen"/>
                <w:sz w:val="18"/>
                <w:szCs w:val="18"/>
              </w:rPr>
            </w:pPr>
            <w:r w:rsidRPr="00CE08A5">
              <w:rPr>
                <w:rFonts w:ascii="GHEA Grapalat" w:hAnsi="GHEA Grapalat" w:cs="Tahoma"/>
                <w:color w:val="000000"/>
                <w:sz w:val="18"/>
                <w:szCs w:val="18"/>
              </w:rPr>
              <w:t>/____________________/</w:t>
            </w:r>
          </w:p>
          <w:p w:rsidR="00886C13" w:rsidRPr="00CE08A5" w:rsidRDefault="00886C13" w:rsidP="00054D43">
            <w:pPr>
              <w:jc w:val="right"/>
              <w:rPr>
                <w:rFonts w:ascii="GHEA Grapalat" w:hAnsi="GHEA Grapalat" w:cs="Sylfaen"/>
                <w:sz w:val="18"/>
                <w:szCs w:val="18"/>
              </w:rPr>
            </w:pPr>
          </w:p>
          <w:p w:rsidR="00886C13" w:rsidRPr="00CE08A5" w:rsidRDefault="00886C13" w:rsidP="00054D43">
            <w:pPr>
              <w:jc w:val="right"/>
              <w:rPr>
                <w:rFonts w:ascii="GHEA Grapalat" w:hAnsi="GHEA Grapalat" w:cs="Sylfaen"/>
                <w:sz w:val="18"/>
                <w:szCs w:val="18"/>
              </w:rPr>
            </w:pPr>
            <w:r w:rsidRPr="00CE08A5">
              <w:rPr>
                <w:rFonts w:ascii="GHEA Grapalat" w:hAnsi="GHEA Grapalat" w:cs="Sylfaen"/>
                <w:sz w:val="18"/>
                <w:szCs w:val="18"/>
                <w:lang w:val="hy-AM"/>
              </w:rPr>
              <w:t>2</w:t>
            </w:r>
            <w:r w:rsidRPr="00CE08A5">
              <w:rPr>
                <w:rFonts w:ascii="GHEA Grapalat" w:hAnsi="GHEA Grapalat" w:cs="Sylfaen"/>
                <w:sz w:val="18"/>
                <w:szCs w:val="18"/>
              </w:rPr>
              <w:t>1.բ.                                                                    Կ.Տ.</w:t>
            </w:r>
          </w:p>
          <w:p w:rsidR="00886C13" w:rsidRPr="00CE08A5" w:rsidRDefault="00886C13" w:rsidP="00054D43">
            <w:pPr>
              <w:jc w:val="right"/>
              <w:rPr>
                <w:rFonts w:ascii="GHEA Grapalat" w:hAnsi="GHEA Grapalat" w:cs="Sylfaen"/>
                <w:sz w:val="18"/>
                <w:szCs w:val="18"/>
              </w:rPr>
            </w:pPr>
          </w:p>
        </w:tc>
      </w:tr>
      <w:tr w:rsidR="00886C13" w:rsidRPr="00CE08A5" w:rsidTr="00054D43">
        <w:trPr>
          <w:trHeight w:val="2058"/>
        </w:trPr>
        <w:tc>
          <w:tcPr>
            <w:tcW w:w="5616" w:type="dxa"/>
            <w:tcBorders>
              <w:top w:val="single" w:sz="4" w:space="0" w:color="auto"/>
              <w:left w:val="single" w:sz="4" w:space="0" w:color="auto"/>
              <w:right w:val="single" w:sz="4" w:space="0" w:color="auto"/>
            </w:tcBorders>
            <w:noWrap/>
            <w:vAlign w:val="bottom"/>
          </w:tcPr>
          <w:p w:rsidR="00886C13" w:rsidRPr="00CE08A5" w:rsidRDefault="00886C13" w:rsidP="00054D43">
            <w:pPr>
              <w:rPr>
                <w:rFonts w:ascii="GHEA Grapalat" w:hAnsi="GHEA Grapalat" w:cs="Tahoma"/>
                <w:color w:val="000000"/>
                <w:sz w:val="18"/>
                <w:szCs w:val="18"/>
              </w:rPr>
            </w:pPr>
            <w:r w:rsidRPr="00CE08A5">
              <w:rPr>
                <w:rFonts w:ascii="GHEA Grapalat" w:hAnsi="GHEA Grapalat" w:cs="Tahoma"/>
                <w:color w:val="000000"/>
                <w:sz w:val="18"/>
                <w:szCs w:val="18"/>
              </w:rPr>
              <w:t>2</w:t>
            </w:r>
            <w:r w:rsidRPr="00CE08A5">
              <w:rPr>
                <w:rFonts w:ascii="GHEA Grapalat" w:hAnsi="GHEA Grapalat" w:cs="Tahoma"/>
                <w:color w:val="000000"/>
                <w:sz w:val="18"/>
                <w:szCs w:val="18"/>
                <w:lang w:val="hy-AM"/>
              </w:rPr>
              <w:t>4</w:t>
            </w:r>
            <w:r w:rsidRPr="00CE08A5">
              <w:rPr>
                <w:rFonts w:ascii="GHEA Grapalat" w:hAnsi="GHEA Grapalat" w:cs="Tahoma"/>
                <w:color w:val="000000"/>
                <w:sz w:val="18"/>
                <w:szCs w:val="18"/>
              </w:rPr>
              <w:t xml:space="preserve">.ա.   </w:t>
            </w:r>
            <w:r w:rsidRPr="00CE08A5">
              <w:rPr>
                <w:rFonts w:ascii="GHEA Grapalat" w:hAnsi="GHEA Grapalat" w:cs="Tahoma"/>
                <w:color w:val="000000"/>
                <w:sz w:val="18"/>
                <w:szCs w:val="18"/>
                <w:lang w:val="hy-AM"/>
              </w:rPr>
              <w:t>Շահառուին  սպասարկող ֆինանսական կազմակերպություն</w:t>
            </w:r>
            <w:r w:rsidRPr="00CE08A5">
              <w:rPr>
                <w:rFonts w:ascii="GHEA Grapalat" w:hAnsi="GHEA Grapalat" w:cs="Tahoma"/>
                <w:color w:val="000000"/>
                <w:sz w:val="18"/>
                <w:szCs w:val="18"/>
              </w:rPr>
              <w:t xml:space="preserve"> </w:t>
            </w:r>
          </w:p>
          <w:p w:rsidR="00886C13" w:rsidRPr="00CE08A5" w:rsidRDefault="00886C13" w:rsidP="00054D43">
            <w:pPr>
              <w:rPr>
                <w:rFonts w:ascii="GHEA Grapalat" w:hAnsi="GHEA Grapalat" w:cs="Tahoma"/>
                <w:color w:val="000000"/>
                <w:sz w:val="18"/>
                <w:szCs w:val="18"/>
                <w:lang w:val="hy-AM"/>
              </w:rPr>
            </w:pPr>
            <w:r w:rsidRPr="00CE08A5">
              <w:rPr>
                <w:rFonts w:ascii="GHEA Grapalat" w:hAnsi="GHEA Grapalat" w:cs="Tahoma"/>
                <w:color w:val="000000"/>
                <w:sz w:val="18"/>
                <w:szCs w:val="18"/>
              </w:rPr>
              <w:t xml:space="preserve">                             </w:t>
            </w:r>
            <w:r w:rsidRPr="00CE08A5">
              <w:rPr>
                <w:rFonts w:ascii="GHEA Grapalat" w:hAnsi="GHEA Grapalat" w:cs="Tahoma"/>
                <w:color w:val="000000"/>
                <w:sz w:val="18"/>
                <w:szCs w:val="18"/>
                <w:lang w:val="hy-AM"/>
              </w:rPr>
              <w:t xml:space="preserve">                 </w:t>
            </w:r>
          </w:p>
          <w:p w:rsidR="00886C13" w:rsidRPr="00CE08A5" w:rsidRDefault="00886C13" w:rsidP="00054D43">
            <w:pPr>
              <w:rPr>
                <w:rFonts w:ascii="GHEA Grapalat" w:hAnsi="GHEA Grapalat" w:cs="Tahoma"/>
                <w:color w:val="000000"/>
                <w:sz w:val="18"/>
                <w:szCs w:val="18"/>
              </w:rPr>
            </w:pPr>
            <w:r w:rsidRPr="00CE08A5">
              <w:rPr>
                <w:rFonts w:ascii="GHEA Grapalat" w:hAnsi="GHEA Grapalat" w:cs="Tahoma"/>
                <w:color w:val="000000"/>
                <w:sz w:val="18"/>
                <w:szCs w:val="18"/>
                <w:lang w:val="hy-AM"/>
              </w:rPr>
              <w:t xml:space="preserve">                                                 </w:t>
            </w:r>
            <w:r w:rsidRPr="00CE08A5">
              <w:rPr>
                <w:rFonts w:ascii="GHEA Grapalat" w:hAnsi="GHEA Grapalat" w:cs="Tahoma"/>
                <w:color w:val="000000"/>
                <w:sz w:val="18"/>
                <w:szCs w:val="18"/>
              </w:rPr>
              <w:t xml:space="preserve">   /____________________/</w:t>
            </w: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w:t>
            </w: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/ստորագրություն/</w:t>
            </w:r>
          </w:p>
          <w:p w:rsidR="00886C13" w:rsidRPr="00CE08A5" w:rsidRDefault="00886C13" w:rsidP="00054D43">
            <w:pPr>
              <w:rPr>
                <w:rFonts w:ascii="GHEA Grapalat" w:hAnsi="GHEA Grapalat" w:cs="Tahoma"/>
                <w:color w:val="000000"/>
                <w:sz w:val="18"/>
                <w:szCs w:val="18"/>
              </w:rPr>
            </w:pPr>
          </w:p>
          <w:p w:rsidR="00886C13" w:rsidRPr="00CE08A5" w:rsidRDefault="00886C13" w:rsidP="00054D43">
            <w:pPr>
              <w:rPr>
                <w:rFonts w:ascii="GHEA Grapalat" w:hAnsi="GHEA Grapalat" w:cs="Arial"/>
                <w:sz w:val="18"/>
                <w:szCs w:val="18"/>
              </w:rPr>
            </w:pPr>
          </w:p>
        </w:tc>
        <w:tc>
          <w:tcPr>
            <w:tcW w:w="5364" w:type="dxa"/>
            <w:tcBorders>
              <w:top w:val="single" w:sz="4" w:space="0" w:color="auto"/>
              <w:left w:val="nil"/>
              <w:right w:val="single" w:sz="4" w:space="0" w:color="auto"/>
            </w:tcBorders>
            <w:noWrap/>
            <w:vAlign w:val="bottom"/>
          </w:tcPr>
          <w:p w:rsidR="00886C13" w:rsidRPr="00CE08A5" w:rsidRDefault="00886C13" w:rsidP="00054D43">
            <w:pPr>
              <w:rPr>
                <w:rFonts w:ascii="GHEA Grapalat" w:hAnsi="GHEA Grapalat" w:cs="Tahoma"/>
                <w:color w:val="000000"/>
                <w:sz w:val="18"/>
                <w:szCs w:val="18"/>
              </w:rPr>
            </w:pPr>
            <w:r w:rsidRPr="00CE08A5">
              <w:rPr>
                <w:rFonts w:ascii="GHEA Grapalat" w:hAnsi="GHEA Grapalat" w:cs="Tahoma"/>
                <w:color w:val="000000"/>
                <w:sz w:val="18"/>
                <w:szCs w:val="18"/>
              </w:rPr>
              <w:t>2</w:t>
            </w:r>
            <w:r w:rsidRPr="00CE08A5">
              <w:rPr>
                <w:rFonts w:ascii="GHEA Grapalat" w:hAnsi="GHEA Grapalat" w:cs="Tahoma"/>
                <w:color w:val="000000"/>
                <w:sz w:val="18"/>
                <w:szCs w:val="18"/>
                <w:lang w:val="hy-AM"/>
              </w:rPr>
              <w:t>3</w:t>
            </w:r>
            <w:r w:rsidRPr="00CE08A5">
              <w:rPr>
                <w:rFonts w:ascii="GHEA Grapalat" w:hAnsi="GHEA Grapalat" w:cs="Tahoma"/>
                <w:color w:val="000000"/>
                <w:sz w:val="18"/>
                <w:szCs w:val="18"/>
              </w:rPr>
              <w:t xml:space="preserve">.ա.   </w:t>
            </w:r>
            <w:r w:rsidRPr="00CE08A5">
              <w:rPr>
                <w:rFonts w:ascii="GHEA Grapalat" w:hAnsi="GHEA Grapalat" w:cs="Tahoma"/>
                <w:color w:val="000000"/>
                <w:sz w:val="18"/>
                <w:szCs w:val="18"/>
                <w:lang w:val="hy-AM"/>
              </w:rPr>
              <w:t>Վճարողին  սպասարկող ֆինանսական կազմակերպություն</w:t>
            </w:r>
            <w:r w:rsidRPr="00CE08A5">
              <w:rPr>
                <w:rFonts w:ascii="GHEA Grapalat" w:hAnsi="GHEA Grapalat" w:cs="Tahoma"/>
                <w:color w:val="000000"/>
                <w:sz w:val="18"/>
                <w:szCs w:val="18"/>
              </w:rPr>
              <w:t xml:space="preserve"> </w:t>
            </w: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Tahoma"/>
                <w:color w:val="000000"/>
                <w:sz w:val="18"/>
                <w:szCs w:val="18"/>
              </w:rPr>
            </w:pPr>
          </w:p>
          <w:p w:rsidR="00886C13" w:rsidRPr="00CE08A5" w:rsidRDefault="00886C13" w:rsidP="00054D43">
            <w:pPr>
              <w:jc w:val="right"/>
              <w:rPr>
                <w:rFonts w:ascii="GHEA Grapalat" w:hAnsi="GHEA Grapalat" w:cs="Tahoma"/>
                <w:color w:val="000000"/>
                <w:sz w:val="18"/>
                <w:szCs w:val="18"/>
              </w:rPr>
            </w:pPr>
            <w:r w:rsidRPr="00CE08A5">
              <w:rPr>
                <w:rFonts w:ascii="GHEA Grapalat" w:hAnsi="GHEA Grapalat" w:cs="Tahoma"/>
                <w:color w:val="000000"/>
                <w:sz w:val="18"/>
                <w:szCs w:val="18"/>
              </w:rPr>
              <w:t>/____________________/</w:t>
            </w:r>
          </w:p>
          <w:p w:rsidR="00886C13" w:rsidRPr="00CE08A5" w:rsidRDefault="00886C13" w:rsidP="00054D43">
            <w:pPr>
              <w:jc w:val="center"/>
              <w:rPr>
                <w:rFonts w:ascii="GHEA Grapalat" w:hAnsi="GHEA Grapalat" w:cs="Sylfaen"/>
                <w:sz w:val="18"/>
                <w:szCs w:val="18"/>
              </w:rPr>
            </w:pPr>
            <w:r w:rsidRPr="00CE08A5">
              <w:rPr>
                <w:rFonts w:ascii="GHEA Grapalat" w:hAnsi="GHEA Grapalat" w:cs="Tahoma"/>
                <w:color w:val="000000"/>
                <w:sz w:val="18"/>
                <w:szCs w:val="18"/>
              </w:rPr>
              <w:t xml:space="preserve">                                                   </w:t>
            </w:r>
            <w:r w:rsidRPr="00CE08A5">
              <w:rPr>
                <w:rFonts w:ascii="GHEA Grapalat" w:hAnsi="GHEA Grapalat" w:cs="Sylfaen"/>
                <w:sz w:val="18"/>
                <w:szCs w:val="18"/>
              </w:rPr>
              <w:t>/ստորագրություն/</w:t>
            </w:r>
          </w:p>
          <w:p w:rsidR="00886C13" w:rsidRPr="00CE08A5" w:rsidRDefault="00886C13" w:rsidP="00054D43">
            <w:pPr>
              <w:jc w:val="right"/>
              <w:rPr>
                <w:rFonts w:ascii="GHEA Grapalat" w:hAnsi="GHEA Grapalat" w:cs="Arial"/>
                <w:sz w:val="18"/>
                <w:szCs w:val="18"/>
                <w:lang w:val="hy-AM"/>
              </w:rPr>
            </w:pPr>
          </w:p>
        </w:tc>
      </w:tr>
      <w:tr w:rsidR="00886C13" w:rsidRPr="00CE08A5" w:rsidTr="00054D43">
        <w:trPr>
          <w:trHeight w:val="2194"/>
        </w:trPr>
        <w:tc>
          <w:tcPr>
            <w:tcW w:w="5616" w:type="dxa"/>
            <w:tcBorders>
              <w:top w:val="nil"/>
              <w:left w:val="single" w:sz="4" w:space="0" w:color="auto"/>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lastRenderedPageBreak/>
              <w:t>24.բ.                                                       Կ.Տ.</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Tahoma"/>
                <w:color w:val="000000"/>
                <w:sz w:val="18"/>
                <w:szCs w:val="18"/>
              </w:rPr>
              <w:t xml:space="preserve"> </w:t>
            </w:r>
            <w:r w:rsidRPr="00CE08A5">
              <w:rPr>
                <w:rFonts w:ascii="GHEA Grapalat" w:hAnsi="GHEA Grapalat" w:cs="Sylfaen"/>
                <w:sz w:val="18"/>
                <w:szCs w:val="18"/>
              </w:rPr>
              <w:t>2</w:t>
            </w:r>
            <w:r w:rsidRPr="00CE08A5">
              <w:rPr>
                <w:rFonts w:ascii="GHEA Grapalat" w:hAnsi="GHEA Grapalat" w:cs="Sylfaen"/>
                <w:sz w:val="18"/>
                <w:szCs w:val="18"/>
                <w:lang w:val="hy-AM"/>
              </w:rPr>
              <w:t>4</w:t>
            </w:r>
            <w:r w:rsidRPr="00CE08A5">
              <w:rPr>
                <w:rFonts w:ascii="GHEA Grapalat" w:hAnsi="GHEA Grapalat" w:cs="Sylfaen"/>
                <w:sz w:val="18"/>
                <w:szCs w:val="18"/>
              </w:rPr>
              <w:t>.</w:t>
            </w:r>
            <w:r w:rsidRPr="00CE08A5">
              <w:rPr>
                <w:rFonts w:ascii="GHEA Grapalat" w:hAnsi="GHEA Grapalat" w:cs="Sylfaen"/>
                <w:sz w:val="18"/>
                <w:szCs w:val="18"/>
                <w:lang w:val="hy-AM"/>
              </w:rPr>
              <w:t>գ</w:t>
            </w:r>
            <w:r w:rsidRPr="00CE08A5">
              <w:rPr>
                <w:rFonts w:ascii="GHEA Grapalat" w:hAnsi="GHEA Grapalat" w:cs="Tahoma"/>
                <w:color w:val="000000"/>
                <w:sz w:val="18"/>
                <w:szCs w:val="18"/>
              </w:rPr>
              <w:t xml:space="preserve">                                                 "___" </w:t>
            </w:r>
            <w:r w:rsidRPr="00CE08A5">
              <w:rPr>
                <w:rFonts w:ascii="GHEA Grapalat" w:hAnsi="GHEA Grapalat" w:cs="Sylfaen"/>
                <w:color w:val="000000"/>
                <w:sz w:val="18"/>
                <w:szCs w:val="18"/>
              </w:rPr>
              <w:t xml:space="preserve">___ </w:t>
            </w:r>
            <w:r w:rsidRPr="00CE08A5">
              <w:rPr>
                <w:rFonts w:ascii="GHEA Grapalat" w:hAnsi="GHEA Grapalat" w:cs="Tahoma"/>
                <w:color w:val="000000"/>
                <w:sz w:val="18"/>
                <w:szCs w:val="18"/>
              </w:rPr>
              <w:t xml:space="preserve">20___ </w:t>
            </w:r>
            <w:r w:rsidRPr="00CE08A5">
              <w:rPr>
                <w:rFonts w:ascii="GHEA Grapalat" w:hAnsi="GHEA Grapalat" w:cs="Sylfaen"/>
                <w:color w:val="000000"/>
                <w:sz w:val="18"/>
                <w:szCs w:val="18"/>
              </w:rPr>
              <w:t>թ.</w:t>
            </w:r>
            <w:r w:rsidRPr="00CE08A5">
              <w:rPr>
                <w:rFonts w:ascii="GHEA Grapalat" w:hAnsi="GHEA Grapalat" w:cs="Sylfaen"/>
                <w:sz w:val="18"/>
                <w:szCs w:val="18"/>
              </w:rPr>
              <w:t xml:space="preserve"> </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w:t>
            </w:r>
          </w:p>
          <w:p w:rsidR="00886C13" w:rsidRPr="00CE08A5" w:rsidRDefault="00886C13" w:rsidP="00054D43">
            <w:pPr>
              <w:rPr>
                <w:rFonts w:ascii="GHEA Grapalat" w:hAnsi="GHEA Grapalat" w:cs="Arial"/>
                <w:sz w:val="18"/>
                <w:szCs w:val="18"/>
              </w:rPr>
            </w:pPr>
          </w:p>
        </w:tc>
        <w:tc>
          <w:tcPr>
            <w:tcW w:w="5364" w:type="dxa"/>
            <w:tcBorders>
              <w:top w:val="nil"/>
              <w:left w:val="nil"/>
              <w:bottom w:val="single" w:sz="4" w:space="0" w:color="auto"/>
              <w:right w:val="single" w:sz="4" w:space="0" w:color="auto"/>
            </w:tcBorders>
            <w:noWrap/>
            <w:vAlign w:val="bottom"/>
          </w:tcPr>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23.բ.                                                                 Կ.Տ.    </w:t>
            </w:r>
          </w:p>
          <w:p w:rsidR="00886C13" w:rsidRPr="00CE08A5" w:rsidRDefault="00886C13" w:rsidP="00054D43">
            <w:pPr>
              <w:rPr>
                <w:rFonts w:ascii="GHEA Grapalat" w:hAnsi="GHEA Grapalat" w:cs="Sylfaen"/>
                <w:sz w:val="18"/>
                <w:szCs w:val="18"/>
              </w:rPr>
            </w:pPr>
          </w:p>
          <w:p w:rsidR="00886C13" w:rsidRPr="00CE08A5" w:rsidRDefault="00886C13" w:rsidP="00054D43">
            <w:pPr>
              <w:rPr>
                <w:rFonts w:ascii="GHEA Grapalat" w:hAnsi="GHEA Grapalat" w:cs="Sylfaen"/>
                <w:sz w:val="18"/>
                <w:szCs w:val="18"/>
              </w:rPr>
            </w:pPr>
            <w:r w:rsidRPr="00CE08A5">
              <w:rPr>
                <w:rFonts w:ascii="GHEA Grapalat" w:hAnsi="GHEA Grapalat" w:cs="Sylfaen"/>
                <w:sz w:val="18"/>
                <w:szCs w:val="18"/>
              </w:rPr>
              <w:t xml:space="preserve">                     </w:t>
            </w:r>
          </w:p>
          <w:p w:rsidR="00886C13" w:rsidRPr="00CE08A5" w:rsidRDefault="00886C13" w:rsidP="00054D43">
            <w:pPr>
              <w:rPr>
                <w:rFonts w:ascii="GHEA Grapalat" w:hAnsi="GHEA Grapalat" w:cs="Sylfaen"/>
                <w:color w:val="000000"/>
                <w:sz w:val="18"/>
                <w:szCs w:val="18"/>
              </w:rPr>
            </w:pPr>
            <w:r w:rsidRPr="00CE08A5">
              <w:rPr>
                <w:rFonts w:ascii="GHEA Grapalat" w:hAnsi="GHEA Grapalat" w:cs="Sylfaen"/>
                <w:sz w:val="18"/>
                <w:szCs w:val="18"/>
              </w:rPr>
              <w:t>23.</w:t>
            </w:r>
            <w:r w:rsidRPr="00CE08A5">
              <w:rPr>
                <w:rFonts w:ascii="GHEA Grapalat" w:hAnsi="GHEA Grapalat" w:cs="Sylfaen"/>
                <w:sz w:val="18"/>
                <w:szCs w:val="18"/>
                <w:lang w:val="hy-AM"/>
              </w:rPr>
              <w:t>գ</w:t>
            </w:r>
            <w:r w:rsidRPr="00CE08A5">
              <w:rPr>
                <w:rFonts w:ascii="GHEA Grapalat" w:hAnsi="GHEA Grapalat" w:cs="Sylfaen"/>
                <w:sz w:val="18"/>
                <w:szCs w:val="18"/>
              </w:rPr>
              <w:t xml:space="preserve">.Կատարման ամսաթիվը`           </w:t>
            </w:r>
            <w:r w:rsidRPr="00CE08A5">
              <w:rPr>
                <w:rFonts w:ascii="GHEA Grapalat" w:hAnsi="GHEA Grapalat" w:cs="Tahoma"/>
                <w:color w:val="000000"/>
                <w:sz w:val="18"/>
                <w:szCs w:val="18"/>
              </w:rPr>
              <w:t xml:space="preserve">"___" </w:t>
            </w:r>
            <w:r w:rsidRPr="00CE08A5">
              <w:rPr>
                <w:rFonts w:ascii="GHEA Grapalat" w:hAnsi="GHEA Grapalat" w:cs="Sylfaen"/>
                <w:color w:val="000000"/>
                <w:sz w:val="18"/>
                <w:szCs w:val="18"/>
              </w:rPr>
              <w:t xml:space="preserve">___ </w:t>
            </w:r>
            <w:r w:rsidRPr="00CE08A5">
              <w:rPr>
                <w:rFonts w:ascii="GHEA Grapalat" w:hAnsi="GHEA Grapalat" w:cs="Tahoma"/>
                <w:color w:val="000000"/>
                <w:sz w:val="18"/>
                <w:szCs w:val="18"/>
              </w:rPr>
              <w:t>20___</w:t>
            </w:r>
            <w:r w:rsidRPr="00CE08A5">
              <w:rPr>
                <w:rFonts w:ascii="GHEA Grapalat" w:hAnsi="GHEA Grapalat" w:cs="Sylfaen"/>
                <w:color w:val="000000"/>
                <w:sz w:val="18"/>
                <w:szCs w:val="18"/>
              </w:rPr>
              <w:t>թ.</w:t>
            </w:r>
          </w:p>
          <w:p w:rsidR="00886C13" w:rsidRPr="00CE08A5" w:rsidRDefault="00886C13" w:rsidP="00054D43">
            <w:pPr>
              <w:rPr>
                <w:rFonts w:ascii="GHEA Grapalat" w:hAnsi="GHEA Grapalat" w:cs="Sylfaen"/>
                <w:color w:val="000000"/>
                <w:sz w:val="18"/>
                <w:szCs w:val="18"/>
              </w:rPr>
            </w:pPr>
          </w:p>
          <w:p w:rsidR="00886C13" w:rsidRPr="00CE08A5" w:rsidRDefault="00886C13" w:rsidP="00054D43">
            <w:pPr>
              <w:rPr>
                <w:rFonts w:ascii="GHEA Grapalat" w:hAnsi="GHEA Grapalat" w:cs="Sylfaen"/>
                <w:sz w:val="18"/>
                <w:szCs w:val="18"/>
              </w:rPr>
            </w:pPr>
          </w:p>
          <w:p w:rsidR="00886C13" w:rsidRPr="00CE08A5" w:rsidRDefault="00886C13" w:rsidP="00054D43">
            <w:pPr>
              <w:jc w:val="right"/>
              <w:rPr>
                <w:rFonts w:ascii="GHEA Grapalat" w:hAnsi="GHEA Grapalat" w:cs="Arial"/>
                <w:sz w:val="18"/>
                <w:szCs w:val="18"/>
              </w:rPr>
            </w:pPr>
          </w:p>
        </w:tc>
      </w:tr>
    </w:tbl>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rsidR="00886C13" w:rsidRPr="00CE08A5" w:rsidRDefault="00886C13" w:rsidP="00886C13">
      <w:pPr>
        <w:tabs>
          <w:tab w:val="left" w:pos="540"/>
        </w:tabs>
        <w:autoSpaceDE w:val="0"/>
        <w:autoSpaceDN w:val="0"/>
        <w:adjustRightInd w:val="0"/>
        <w:spacing w:before="100" w:beforeAutospacing="1" w:after="100" w:afterAutospacing="1"/>
        <w:contextualSpacing/>
        <w:jc w:val="both"/>
        <w:rPr>
          <w:rFonts w:ascii="GHEA Grapalat" w:hAnsi="GHEA Grapalat" w:cs="Sylfaen"/>
          <w:sz w:val="18"/>
          <w:szCs w:val="18"/>
          <w:lang w:val="hy-AM"/>
        </w:rPr>
      </w:pPr>
      <w:r w:rsidRPr="00CE08A5">
        <w:rPr>
          <w:rFonts w:ascii="GHEA Grapalat" w:hAnsi="GHEA Grapalat"/>
          <w:i/>
          <w:sz w:val="18"/>
          <w:szCs w:val="18"/>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86C13" w:rsidRPr="00CE08A5" w:rsidRDefault="00886C13" w:rsidP="00886C13">
      <w:pPr>
        <w:jc w:val="center"/>
        <w:rPr>
          <w:rFonts w:ascii="GHEA Grapalat" w:hAnsi="GHEA Grapalat"/>
          <w:b/>
          <w:sz w:val="18"/>
          <w:szCs w:val="18"/>
          <w:lang w:val="nl-NL"/>
        </w:rPr>
      </w:pPr>
      <w:r w:rsidRPr="00CE08A5">
        <w:rPr>
          <w:rFonts w:ascii="GHEA Grapalat" w:hAnsi="GHEA Grapalat"/>
          <w:b/>
          <w:sz w:val="18"/>
          <w:szCs w:val="18"/>
          <w:lang w:val="hy-AM"/>
        </w:rPr>
        <w:br w:type="page"/>
      </w:r>
      <w:r w:rsidRPr="00CE08A5">
        <w:rPr>
          <w:rFonts w:ascii="GHEA Grapalat" w:hAnsi="GHEA Grapalat"/>
          <w:b/>
          <w:sz w:val="18"/>
          <w:szCs w:val="18"/>
          <w:lang w:val="hy-AM"/>
        </w:rPr>
        <w:lastRenderedPageBreak/>
        <w:t>Վճարման</w:t>
      </w:r>
      <w:r w:rsidRPr="00CE08A5">
        <w:rPr>
          <w:rFonts w:ascii="GHEA Grapalat" w:hAnsi="GHEA Grapalat"/>
          <w:b/>
          <w:sz w:val="18"/>
          <w:szCs w:val="18"/>
          <w:lang w:val="nl-NL"/>
        </w:rPr>
        <w:t xml:space="preserve"> </w:t>
      </w:r>
      <w:r w:rsidRPr="00CE08A5">
        <w:rPr>
          <w:rFonts w:ascii="GHEA Grapalat" w:hAnsi="GHEA Grapalat"/>
          <w:b/>
          <w:sz w:val="18"/>
          <w:szCs w:val="18"/>
          <w:lang w:val="hy-AM"/>
        </w:rPr>
        <w:t>պահանջագրի</w:t>
      </w:r>
      <w:r w:rsidRPr="00CE08A5">
        <w:rPr>
          <w:rFonts w:ascii="GHEA Grapalat" w:hAnsi="GHEA Grapalat"/>
          <w:b/>
          <w:sz w:val="18"/>
          <w:szCs w:val="18"/>
          <w:lang w:val="nl-NL"/>
        </w:rPr>
        <w:t xml:space="preserve"> </w:t>
      </w:r>
      <w:r w:rsidRPr="00CE08A5">
        <w:rPr>
          <w:rFonts w:ascii="GHEA Grapalat" w:hAnsi="GHEA Grapalat"/>
          <w:b/>
          <w:sz w:val="18"/>
          <w:szCs w:val="18"/>
          <w:lang w:val="hy-AM"/>
        </w:rPr>
        <w:t>պարտադիր</w:t>
      </w:r>
      <w:r w:rsidRPr="00CE08A5">
        <w:rPr>
          <w:rFonts w:ascii="GHEA Grapalat" w:hAnsi="GHEA Grapalat"/>
          <w:b/>
          <w:sz w:val="18"/>
          <w:szCs w:val="18"/>
          <w:lang w:val="nl-NL"/>
        </w:rPr>
        <w:t xml:space="preserve"> </w:t>
      </w:r>
      <w:r w:rsidRPr="00CE08A5">
        <w:rPr>
          <w:rFonts w:ascii="GHEA Grapalat" w:hAnsi="GHEA Grapalat"/>
          <w:b/>
          <w:sz w:val="18"/>
          <w:szCs w:val="18"/>
          <w:lang w:val="hy-AM"/>
        </w:rPr>
        <w:t>վավերապայմանները</w:t>
      </w:r>
      <w:r w:rsidRPr="00CE08A5">
        <w:rPr>
          <w:rFonts w:ascii="GHEA Grapalat" w:hAnsi="GHEA Grapalat"/>
          <w:b/>
          <w:sz w:val="18"/>
          <w:szCs w:val="18"/>
          <w:lang w:val="nl-NL"/>
        </w:rPr>
        <w:t xml:space="preserve"> </w:t>
      </w:r>
      <w:r w:rsidRPr="00CE08A5">
        <w:rPr>
          <w:rFonts w:ascii="GHEA Grapalat" w:hAnsi="GHEA Grapalat"/>
          <w:b/>
          <w:sz w:val="18"/>
          <w:szCs w:val="18"/>
          <w:lang w:val="hy-AM"/>
        </w:rPr>
        <w:t>և</w:t>
      </w:r>
      <w:r w:rsidRPr="00CE08A5">
        <w:rPr>
          <w:rFonts w:ascii="GHEA Grapalat" w:hAnsi="GHEA Grapalat"/>
          <w:b/>
          <w:sz w:val="18"/>
          <w:szCs w:val="18"/>
          <w:lang w:val="nl-NL"/>
        </w:rPr>
        <w:t xml:space="preserve"> </w:t>
      </w:r>
      <w:r w:rsidRPr="00CE08A5">
        <w:rPr>
          <w:rFonts w:ascii="GHEA Grapalat" w:hAnsi="GHEA Grapalat"/>
          <w:b/>
          <w:sz w:val="18"/>
          <w:szCs w:val="18"/>
          <w:lang w:val="hy-AM"/>
        </w:rPr>
        <w:t>լրացման</w:t>
      </w:r>
      <w:r w:rsidRPr="00CE08A5">
        <w:rPr>
          <w:rFonts w:ascii="GHEA Grapalat" w:hAnsi="GHEA Grapalat"/>
          <w:b/>
          <w:sz w:val="18"/>
          <w:szCs w:val="18"/>
          <w:lang w:val="nl-NL"/>
        </w:rPr>
        <w:t xml:space="preserve"> </w:t>
      </w:r>
      <w:r w:rsidRPr="00CE08A5">
        <w:rPr>
          <w:rFonts w:ascii="GHEA Grapalat" w:hAnsi="GHEA Grapalat"/>
          <w:b/>
          <w:sz w:val="18"/>
          <w:szCs w:val="18"/>
          <w:lang w:val="hy-AM"/>
        </w:rPr>
        <w:t>ուղեցույցը</w:t>
      </w:r>
    </w:p>
    <w:p w:rsidR="00886C13" w:rsidRPr="00CE08A5" w:rsidRDefault="00886C13" w:rsidP="00886C13">
      <w:pPr>
        <w:jc w:val="center"/>
        <w:rPr>
          <w:rFonts w:ascii="GHEA Grapalat" w:hAnsi="GHEA Grapalat"/>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Նշված դաշտի/</w:t>
            </w:r>
          </w:p>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lang w:val="hy-AM"/>
              </w:rPr>
            </w:pPr>
            <w:r w:rsidRPr="00CE08A5">
              <w:rPr>
                <w:rFonts w:ascii="GHEA Grapalat" w:hAnsi="GHEA Grapalat"/>
                <w:b/>
                <w:sz w:val="18"/>
                <w:szCs w:val="18"/>
              </w:rPr>
              <w:t>Վավերապայմանի լրացման պահանջը</w:t>
            </w:r>
            <w:r w:rsidRPr="00CE08A5">
              <w:rPr>
                <w:rFonts w:ascii="GHEA Grapalat" w:hAnsi="GHEA Grapalat"/>
                <w:b/>
                <w:sz w:val="18"/>
                <w:szCs w:val="18"/>
                <w:lang w:val="hy-AM"/>
              </w:rPr>
              <w:t xml:space="preserve"> </w:t>
            </w:r>
          </w:p>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w:t>
            </w:r>
            <w:r w:rsidRPr="00CE08A5">
              <w:rPr>
                <w:rFonts w:ascii="GHEA Grapalat" w:hAnsi="GHEA Grapalat"/>
                <w:b/>
                <w:sz w:val="18"/>
                <w:szCs w:val="18"/>
                <w:lang w:val="hy-AM"/>
              </w:rPr>
              <w:t>գնումների գործընթացի հետ կապված</w:t>
            </w:r>
            <w:r w:rsidRPr="00CE08A5">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Վավերապայմանը</w:t>
            </w:r>
          </w:p>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 xml:space="preserve">լրացնող կողմը` </w:t>
            </w:r>
          </w:p>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շահառուն կամ վճարողը</w:t>
            </w:r>
          </w:p>
          <w:p w:rsidR="00886C13" w:rsidRPr="00CE08A5" w:rsidRDefault="00886C13" w:rsidP="00054D43">
            <w:pPr>
              <w:ind w:left="-588" w:firstLine="588"/>
              <w:jc w:val="center"/>
              <w:rPr>
                <w:rFonts w:ascii="GHEA Grapalat" w:hAnsi="GHEA Grapalat"/>
                <w:b/>
                <w:sz w:val="18"/>
                <w:szCs w:val="18"/>
              </w:rPr>
            </w:pPr>
            <w:r w:rsidRPr="00CE08A5">
              <w:rPr>
                <w:rFonts w:ascii="GHEA Grapalat" w:hAnsi="GHEA Grapalat"/>
                <w:b/>
                <w:sz w:val="18"/>
                <w:szCs w:val="18"/>
              </w:rPr>
              <w:t>(</w:t>
            </w:r>
            <w:r w:rsidRPr="00CE08A5">
              <w:rPr>
                <w:rFonts w:ascii="GHEA Grapalat" w:hAnsi="GHEA Grapalat"/>
                <w:b/>
                <w:sz w:val="18"/>
                <w:szCs w:val="18"/>
                <w:lang w:val="hy-AM"/>
              </w:rPr>
              <w:t>գնումների գործընթացի հետ կապված</w:t>
            </w:r>
            <w:r w:rsidRPr="00CE08A5">
              <w:rPr>
                <w:rFonts w:ascii="GHEA Grapalat" w:hAnsi="GHEA Grapalat"/>
                <w:b/>
                <w:sz w:val="18"/>
                <w:szCs w:val="18"/>
              </w:rPr>
              <w:t>)</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b/>
                <w:sz w:val="18"/>
                <w:szCs w:val="18"/>
              </w:rPr>
            </w:pPr>
            <w:r w:rsidRPr="00CE08A5">
              <w:rPr>
                <w:rFonts w:ascii="GHEA Grapalat" w:hAnsi="GHEA Grapalat"/>
                <w:b/>
                <w:sz w:val="18"/>
                <w:szCs w:val="18"/>
              </w:rPr>
              <w:t>5</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Փաստաթղթի վրա նախապես լրացված է &lt;Վճարման պահանջագիր&gt;</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pStyle w:val="aff3"/>
              <w:numPr>
                <w:ilvl w:val="0"/>
                <w:numId w:val="26"/>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 կողմից` վճարողի բանկին վճարման պահանջագիրը ներկայացնելիս</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pStyle w:val="aff3"/>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ind w:left="132" w:hanging="132"/>
              <w:jc w:val="center"/>
              <w:rPr>
                <w:rFonts w:ascii="GHEA Grapalat" w:hAnsi="GHEA Grapalat"/>
                <w:sz w:val="18"/>
                <w:szCs w:val="18"/>
                <w:lang w:val="hy-AM"/>
              </w:rPr>
            </w:pPr>
            <w:r w:rsidRPr="00CE08A5">
              <w:rPr>
                <w:rFonts w:ascii="GHEA Grapalat" w:hAnsi="GHEA Grapalat"/>
                <w:sz w:val="18"/>
                <w:szCs w:val="18"/>
              </w:rPr>
              <w:t>լրացվում է շահառուի կողմից` վճարողի բանկին վճարման պահանջագրի ներկայացման օրը</w:t>
            </w:r>
            <w:r w:rsidRPr="00CE08A5">
              <w:rPr>
                <w:rFonts w:ascii="GHEA Grapalat" w:hAnsi="GHEA Grapalat"/>
                <w:sz w:val="18"/>
                <w:szCs w:val="18"/>
                <w:lang w:val="hy-AM"/>
              </w:rPr>
              <w:t xml:space="preserve">: </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pStyle w:val="aff3"/>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both"/>
              <w:rPr>
                <w:rFonts w:ascii="GHEA Grapalat" w:hAnsi="GHEA Grapalat"/>
                <w:sz w:val="18"/>
                <w:szCs w:val="18"/>
              </w:rPr>
            </w:pPr>
            <w:r w:rsidRPr="00CE08A5">
              <w:rPr>
                <w:rFonts w:ascii="GHEA Grapalat" w:hAnsi="GHEA Grapalat" w:cs="Sylfaen"/>
                <w:sz w:val="18"/>
                <w:szCs w:val="18"/>
                <w:lang w:val="hy-AM"/>
              </w:rPr>
              <w:t>Վճարողի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E08A5">
              <w:rPr>
                <w:rFonts w:ascii="GHEA Grapalat" w:hAnsi="GHEA Grapalat"/>
                <w:sz w:val="18"/>
                <w:szCs w:val="18"/>
                <w:lang w:val="hy-AM"/>
              </w:rPr>
              <w:t xml:space="preserve"> </w:t>
            </w:r>
            <w:r w:rsidRPr="00CE08A5">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ind w:left="252" w:hanging="252"/>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w:t>
            </w:r>
            <w:r w:rsidRPr="00CE08A5">
              <w:rPr>
                <w:rFonts w:ascii="GHEA Grapalat" w:hAnsi="GHEA Grapalat" w:cs="Sylfaen"/>
                <w:sz w:val="18"/>
                <w:szCs w:val="18"/>
                <w:lang w:val="hy-AM"/>
              </w:rPr>
              <w:t>ի  անվանումը</w:t>
            </w:r>
            <w:r w:rsidRPr="00CE08A5">
              <w:rPr>
                <w:rFonts w:ascii="GHEA Grapalat" w:hAnsi="GHEA Grapalat" w:cs="Sylfaen"/>
                <w:sz w:val="18"/>
                <w:szCs w:val="18"/>
              </w:rPr>
              <w:t>,</w:t>
            </w:r>
            <w:r w:rsidRPr="00CE08A5">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Հ</w:t>
            </w:r>
            <w:r w:rsidRPr="00CE08A5">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rPr>
              <w:t xml:space="preserve"> (</w:t>
            </w:r>
            <w:r w:rsidRPr="00CE08A5">
              <w:rPr>
                <w:rFonts w:ascii="GHEA Grapalat" w:hAnsi="GHEA Grapalat" w:cs="Sylfaen"/>
                <w:sz w:val="18"/>
                <w:szCs w:val="18"/>
                <w:lang w:val="hy-AM"/>
              </w:rPr>
              <w:t xml:space="preserve">գնումների հետ կապված </w:t>
            </w:r>
            <w:r w:rsidRPr="00CE08A5">
              <w:rPr>
                <w:rFonts w:ascii="GHEA Grapalat" w:hAnsi="GHEA Grapalat" w:cs="Sylfaen"/>
                <w:sz w:val="18"/>
                <w:szCs w:val="18"/>
                <w:lang w:val="hy-AM"/>
              </w:rPr>
              <w:lastRenderedPageBreak/>
              <w:t>գործընթացում չի լրացվում</w:t>
            </w:r>
            <w:r w:rsidRPr="00CE08A5">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lang w:val="ru-RU"/>
              </w:rPr>
              <w:lastRenderedPageBreak/>
              <w:t>(</w:t>
            </w:r>
            <w:r w:rsidRPr="00CE08A5">
              <w:rPr>
                <w:rFonts w:ascii="GHEA Grapalat" w:hAnsi="GHEA Grapalat" w:cs="Sylfaen"/>
                <w:sz w:val="18"/>
                <w:szCs w:val="18"/>
                <w:lang w:val="hy-AM"/>
              </w:rPr>
              <w:t>չի լրացվում</w:t>
            </w:r>
            <w:r w:rsidRPr="00CE08A5">
              <w:rPr>
                <w:rFonts w:ascii="GHEA Grapalat" w:hAnsi="GHEA Grapalat" w:cs="Sylfaen"/>
                <w:sz w:val="18"/>
                <w:szCs w:val="18"/>
                <w:lang w:val="ru-RU"/>
              </w:rPr>
              <w:t>)</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 այն բանկային (</w:t>
            </w:r>
            <w:r w:rsidRPr="00CE08A5">
              <w:rPr>
                <w:rFonts w:ascii="GHEA Grapalat" w:hAnsi="GHEA Grapalat"/>
                <w:sz w:val="18"/>
                <w:szCs w:val="18"/>
                <w:lang w:val="hy-AM"/>
              </w:rPr>
              <w:t>գանձապետական</w:t>
            </w:r>
            <w:r w:rsidRPr="00CE08A5">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լրացվում է վճարողի կողմից</w:t>
            </w:r>
            <w:r w:rsidRPr="00CE08A5">
              <w:rPr>
                <w:rFonts w:ascii="GHEA Grapalat" w:hAnsi="GHEA Grapalat"/>
                <w:sz w:val="18"/>
                <w:szCs w:val="18"/>
                <w:lang w:val="hy-AM"/>
              </w:rPr>
              <w:t xml:space="preserve"> </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Ակցեպտավորված գումարը՝  (թվերով</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և</w:t>
            </w:r>
            <w:r w:rsidRPr="00CE08A5">
              <w:rPr>
                <w:rFonts w:ascii="GHEA Grapalat" w:hAnsi="GHEA Grapalat" w:cs="Arial"/>
                <w:sz w:val="18"/>
                <w:szCs w:val="18"/>
                <w:lang w:val="hy-AM"/>
              </w:rPr>
              <w:t xml:space="preserve"> </w:t>
            </w:r>
            <w:r w:rsidRPr="00CE08A5">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ոչ պարտադիր</w:t>
            </w:r>
          </w:p>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(չի լրացվում եւ չի կիրառվում)</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վճարողի կողմից</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 xml:space="preserve">Պարտադիր </w:t>
            </w:r>
            <w:r w:rsidRPr="00CE08A5">
              <w:rPr>
                <w:rFonts w:ascii="GHEA Grapalat" w:hAnsi="GHEA Grapalat"/>
                <w:sz w:val="18"/>
                <w:szCs w:val="18"/>
                <w:lang w:val="hy-AM"/>
              </w:rPr>
              <w:t xml:space="preserve">լրացվում է </w:t>
            </w:r>
            <w:r w:rsidRPr="00CE08A5">
              <w:rPr>
                <w:rFonts w:ascii="GHEA Grapalat" w:hAnsi="GHEA Grapalat"/>
                <w:sz w:val="18"/>
                <w:szCs w:val="18"/>
              </w:rPr>
              <w:t>«</w:t>
            </w:r>
            <w:r w:rsidRPr="00CE08A5">
              <w:rPr>
                <w:rFonts w:ascii="GHEA Grapalat" w:hAnsi="GHEA Grapalat"/>
                <w:sz w:val="18"/>
                <w:szCs w:val="18"/>
                <w:lang w:val="hy-AM"/>
              </w:rPr>
              <w:t>պայմանագրի կատարման ապահովման համար</w:t>
            </w:r>
            <w:r w:rsidRPr="00CE08A5">
              <w:rPr>
                <w:rFonts w:ascii="GHEA Grapalat" w:hAnsi="GHEA Grapalat"/>
                <w:sz w:val="18"/>
                <w:szCs w:val="18"/>
              </w:rPr>
              <w:t>»</w:t>
            </w:r>
            <w:r w:rsidRPr="00CE08A5">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նախապես լրացվում է շահառուի կողմից` հրավերով</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CE08A5">
              <w:rPr>
                <w:rFonts w:ascii="GHEA Grapalat" w:hAnsi="GHEA Grapalat"/>
                <w:sz w:val="18"/>
                <w:szCs w:val="18"/>
                <w:lang w:val="hy-AM"/>
              </w:rPr>
              <w:t>,</w:t>
            </w:r>
            <w:r w:rsidRPr="00CE08A5">
              <w:rPr>
                <w:rFonts w:ascii="GHEA Grapalat" w:hAnsi="GHEA Grapalat" w:cs="Arial"/>
                <w:sz w:val="18"/>
                <w:szCs w:val="18"/>
                <w:lang w:val="hy-AM"/>
              </w:rPr>
              <w:t xml:space="preserve"> </w:t>
            </w:r>
            <w:r w:rsidRPr="00CE08A5">
              <w:rPr>
                <w:rFonts w:ascii="GHEA Grapalat" w:hAnsi="GHEA Grapalat"/>
                <w:sz w:val="18"/>
                <w:szCs w:val="18"/>
              </w:rPr>
              <w:t xml:space="preserve"> գնման ընթացակարգի ծածկագիրը</w:t>
            </w:r>
            <w:r w:rsidRPr="00CE08A5">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 xml:space="preserve">լրացվում է </w:t>
            </w:r>
            <w:r w:rsidRPr="00CE08A5">
              <w:rPr>
                <w:rFonts w:ascii="GHEA Grapalat" w:hAnsi="GHEA Grapalat"/>
                <w:sz w:val="18"/>
                <w:szCs w:val="18"/>
                <w:lang w:val="hy-AM"/>
              </w:rPr>
              <w:t>շահառու</w:t>
            </w:r>
            <w:r w:rsidRPr="00CE08A5">
              <w:rPr>
                <w:rFonts w:ascii="GHEA Grapalat" w:hAnsi="GHEA Grapalat"/>
                <w:sz w:val="18"/>
                <w:szCs w:val="18"/>
              </w:rPr>
              <w:t>ի կողմից</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Del="0010680B" w:rsidRDefault="00886C13" w:rsidP="00054D43">
            <w:pPr>
              <w:jc w:val="center"/>
              <w:rPr>
                <w:rFonts w:ascii="GHEA Grapalat" w:hAnsi="GHEA Grapalat"/>
                <w:sz w:val="18"/>
                <w:szCs w:val="18"/>
                <w:lang w:val="hy-AM"/>
              </w:rPr>
            </w:pPr>
            <w:r w:rsidRPr="00CE08A5">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cs="Sylfaen"/>
                <w:sz w:val="18"/>
                <w:szCs w:val="18"/>
                <w:lang w:val="hy-AM"/>
              </w:rPr>
            </w:pPr>
            <w:r w:rsidRPr="00CE08A5">
              <w:rPr>
                <w:rFonts w:ascii="GHEA Grapalat" w:hAnsi="GHEA Grapalat"/>
                <w:sz w:val="18"/>
                <w:szCs w:val="18"/>
              </w:rPr>
              <w:t>պարտադիր</w:t>
            </w:r>
            <w:r w:rsidRPr="00CE08A5">
              <w:rPr>
                <w:rFonts w:ascii="GHEA Grapalat" w:hAnsi="GHEA Grapalat" w:cs="Sylfaen"/>
                <w:sz w:val="18"/>
                <w:szCs w:val="18"/>
                <w:lang w:val="hy-AM"/>
              </w:rPr>
              <w:t xml:space="preserve"> </w:t>
            </w:r>
          </w:p>
          <w:p w:rsidR="00886C13" w:rsidRPr="00CE08A5" w:rsidRDefault="00886C13" w:rsidP="00054D43">
            <w:pPr>
              <w:jc w:val="center"/>
              <w:rPr>
                <w:rFonts w:ascii="GHEA Grapalat" w:hAnsi="GHEA Grapalat" w:cs="Sylfaen"/>
                <w:sz w:val="18"/>
                <w:szCs w:val="18"/>
                <w:lang w:val="hy-AM"/>
              </w:rPr>
            </w:pPr>
            <w:r w:rsidRPr="00CE08A5">
              <w:rPr>
                <w:rFonts w:ascii="GHEA Grapalat" w:hAnsi="GHEA Grapalat" w:cs="Sylfaen"/>
                <w:sz w:val="18"/>
                <w:szCs w:val="18"/>
                <w:lang w:val="hy-AM"/>
              </w:rPr>
              <w:t xml:space="preserve">լրացվում է &lt;ակցեպտավորված վճարում&gt; բառերը, </w:t>
            </w:r>
          </w:p>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 xml:space="preserve">նախապես լրացվում է շահառուի կողմից </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CE08A5">
              <w:rPr>
                <w:rFonts w:ascii="GHEA Grapalat" w:hAnsi="GHEA Grapalat"/>
                <w:sz w:val="18"/>
                <w:szCs w:val="18"/>
                <w:lang w:val="hy-AM"/>
              </w:rPr>
              <w:t xml:space="preserve"> </w:t>
            </w:r>
            <w:r w:rsidRPr="00CE08A5">
              <w:rPr>
                <w:rFonts w:ascii="GHEA Grapalat" w:hAnsi="GHEA Grapalat"/>
                <w:sz w:val="18"/>
                <w:szCs w:val="18"/>
              </w:rPr>
              <w:t>(</w:t>
            </w:r>
            <w:r w:rsidRPr="00CE08A5">
              <w:rPr>
                <w:rFonts w:ascii="GHEA Grapalat" w:hAnsi="GHEA Grapalat"/>
                <w:sz w:val="18"/>
                <w:szCs w:val="18"/>
                <w:lang w:val="hy-AM"/>
              </w:rPr>
              <w:t>վճարողի բանկին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Եթ ե լրացվել է &lt;</w:t>
            </w:r>
            <w:r w:rsidRPr="00CE08A5">
              <w:rPr>
                <w:rFonts w:ascii="GHEA Grapalat" w:hAnsi="GHEA Grapalat" w:cs="Sylfaen"/>
                <w:sz w:val="18"/>
                <w:szCs w:val="18"/>
                <w:lang w:val="hy-AM"/>
              </w:rPr>
              <w:t>Վճարման կատարման հիմքեր&gt; դաշտը ապա այս տվյալը պարտադիր լրացվում է</w:t>
            </w:r>
            <w:r w:rsidRPr="00CE08A5">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շահառուի</w:t>
            </w:r>
            <w:r w:rsidRPr="00CE08A5">
              <w:rPr>
                <w:rFonts w:ascii="GHEA Grapalat" w:hAnsi="GHEA Grapalat"/>
                <w:sz w:val="18"/>
                <w:szCs w:val="18"/>
                <w:lang w:val="hy-AM"/>
              </w:rPr>
              <w:t xml:space="preserve"> </w:t>
            </w:r>
            <w:r w:rsidRPr="00CE08A5">
              <w:rPr>
                <w:rFonts w:ascii="GHEA Grapalat" w:hAnsi="GHEA Grapalat"/>
                <w:sz w:val="18"/>
                <w:szCs w:val="18"/>
              </w:rPr>
              <w:t>կողմից</w:t>
            </w: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lastRenderedPageBreak/>
              <w:t>2</w:t>
            </w:r>
            <w:r w:rsidRPr="00CE08A5">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այս դաշտը լրացվում</w:t>
            </w:r>
            <w:r w:rsidRPr="00CE08A5">
              <w:rPr>
                <w:rFonts w:ascii="GHEA Grapalat" w:hAnsi="GHEA Grapalat"/>
                <w:sz w:val="18"/>
                <w:szCs w:val="18"/>
                <w:lang w:val="hy-AM"/>
              </w:rPr>
              <w:t xml:space="preserve"> է վճարողի կողմից պահանջագրի ներկայացման դեպքում: Ընդ որում</w:t>
            </w:r>
            <w:r w:rsidRPr="00CE08A5">
              <w:rPr>
                <w:rFonts w:ascii="GHEA Grapalat" w:hAnsi="GHEA Grapalat"/>
                <w:sz w:val="18"/>
                <w:szCs w:val="18"/>
              </w:rPr>
              <w:t xml:space="preserve"> եթե </w:t>
            </w:r>
            <w:r w:rsidRPr="00CE08A5">
              <w:rPr>
                <w:rFonts w:ascii="GHEA Grapalat" w:hAnsi="GHEA Grapalat" w:cs="Sylfaen"/>
                <w:sz w:val="18"/>
                <w:szCs w:val="18"/>
                <w:lang w:val="hy-AM"/>
              </w:rPr>
              <w:t xml:space="preserve">Վճարման պայմաններ դաշտում </w:t>
            </w:r>
            <w:r w:rsidRPr="00CE08A5">
              <w:rPr>
                <w:rFonts w:ascii="GHEA Grapalat" w:hAnsi="GHEA Grapalat"/>
                <w:sz w:val="18"/>
                <w:szCs w:val="18"/>
                <w:lang w:val="hy-AM"/>
              </w:rPr>
              <w:t>նշված է &lt;ակցեպտավորված վճարում&gt; ապա</w:t>
            </w:r>
            <w:r w:rsidRPr="00CE08A5">
              <w:rPr>
                <w:rFonts w:ascii="GHEA Grapalat" w:hAnsi="GHEA Grapalat" w:cs="Sylfaen"/>
                <w:sz w:val="18"/>
                <w:szCs w:val="18"/>
                <w:lang w:val="hy-AM"/>
              </w:rPr>
              <w:t xml:space="preserve"> </w:t>
            </w:r>
            <w:r w:rsidRPr="00CE08A5">
              <w:rPr>
                <w:rFonts w:ascii="GHEA Grapalat" w:hAnsi="GHEA Grapalat"/>
                <w:sz w:val="18"/>
                <w:szCs w:val="18"/>
              </w:rPr>
              <w:t>վճարող</w:t>
            </w:r>
            <w:r w:rsidRPr="00CE08A5">
              <w:rPr>
                <w:rFonts w:ascii="GHEA Grapalat" w:hAnsi="GHEA Grapalat"/>
                <w:sz w:val="18"/>
                <w:szCs w:val="18"/>
                <w:lang w:val="hy-AM"/>
              </w:rPr>
              <w:t xml:space="preserve">ը ստորագրելով՝ </w:t>
            </w:r>
            <w:r w:rsidRPr="00CE08A5">
              <w:rPr>
                <w:rFonts w:ascii="GHEA Grapalat" w:hAnsi="GHEA Grapalat" w:cs="Sylfaen"/>
                <w:sz w:val="18"/>
                <w:szCs w:val="18"/>
                <w:lang w:val="hy-AM"/>
              </w:rPr>
              <w:t xml:space="preserve">նախապես </w:t>
            </w:r>
            <w:r w:rsidRPr="00CE08A5">
              <w:rPr>
                <w:rFonts w:ascii="GHEA Grapalat" w:hAnsi="GHEA Grapalat"/>
                <w:sz w:val="18"/>
                <w:szCs w:val="18"/>
                <w:lang w:val="hy-AM"/>
              </w:rPr>
              <w:t xml:space="preserve">համաձայնվում  </w:t>
            </w:r>
            <w:r w:rsidRPr="00CE08A5">
              <w:rPr>
                <w:rFonts w:ascii="GHEA Grapalat" w:hAnsi="GHEA Grapalat" w:cs="Sylfaen"/>
                <w:sz w:val="18"/>
                <w:szCs w:val="18"/>
                <w:lang w:val="hy-AM"/>
              </w:rPr>
              <w:t xml:space="preserve">  </w:t>
            </w:r>
            <w:r w:rsidRPr="00CE08A5">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86C13" w:rsidRPr="00CE08A5" w:rsidRDefault="00886C13" w:rsidP="00054D43">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 xml:space="preserve">ստորագրվում է վճարողի կողմից կամ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դրվում է վճարողի էլեկտրոնային ստորագրությունը</w:t>
            </w:r>
          </w:p>
          <w:p w:rsidR="00886C13" w:rsidRPr="00CE08A5" w:rsidRDefault="00886C13" w:rsidP="00054D43">
            <w:pPr>
              <w:jc w:val="center"/>
              <w:rPr>
                <w:rFonts w:ascii="GHEA Grapalat" w:hAnsi="GHEA Grapalat"/>
                <w:sz w:val="18"/>
                <w:szCs w:val="18"/>
                <w:lang w:val="hy-AM"/>
              </w:rPr>
            </w:pPr>
          </w:p>
        </w:tc>
      </w:tr>
      <w:tr w:rsidR="00886C13" w:rsidRPr="00E3479E" w:rsidTr="00054D43">
        <w:tc>
          <w:tcPr>
            <w:tcW w:w="720"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rPr>
            </w:pPr>
            <w:r w:rsidRPr="00CE08A5">
              <w:rPr>
                <w:rFonts w:ascii="GHEA Grapalat" w:hAnsi="GHEA Grapalat"/>
                <w:sz w:val="18"/>
                <w:szCs w:val="18"/>
                <w:lang w:val="hy-AM"/>
              </w:rPr>
              <w:t>2</w:t>
            </w:r>
            <w:r w:rsidRPr="00CE08A5">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պարտադիր`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կնիքի առկայության դեպքում</w:t>
            </w:r>
            <w:r w:rsidRPr="00CE08A5">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 xml:space="preserve">կնքվում է վճարողի կողմից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թղթային եղանակով ներկայացնելիս</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22</w:t>
            </w:r>
            <w:r w:rsidRPr="00CE08A5">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r w:rsidRPr="00CE08A5">
              <w:rPr>
                <w:rFonts w:ascii="GHEA Grapalat" w:hAnsi="GHEA Grapalat"/>
                <w:sz w:val="18"/>
                <w:szCs w:val="18"/>
                <w:lang w:val="hy-AM"/>
              </w:rPr>
              <w:t>՝</w:t>
            </w:r>
            <w:r w:rsidRPr="00CE08A5">
              <w:rPr>
                <w:rFonts w:ascii="GHEA Grapalat" w:hAnsi="GHEA Grapalat"/>
                <w:sz w:val="18"/>
                <w:szCs w:val="18"/>
              </w:rPr>
              <w:t xml:space="preserve"> </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ստորագրվում է շահառուի կողմից</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rPr>
            </w:pPr>
            <w:r w:rsidRPr="00CE08A5">
              <w:rPr>
                <w:rFonts w:ascii="GHEA Grapalat" w:hAnsi="GHEA Grapalat"/>
                <w:sz w:val="18"/>
                <w:szCs w:val="18"/>
                <w:lang w:val="hy-AM"/>
              </w:rPr>
              <w:t>22</w:t>
            </w:r>
            <w:r w:rsidRPr="00CE08A5">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պարտադիր` </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կնքվում է շահառուի կողմից</w:t>
            </w:r>
            <w:r w:rsidRPr="00CE08A5">
              <w:rPr>
                <w:rFonts w:ascii="GHEA Grapalat" w:hAnsi="GHEA Grapalat"/>
                <w:sz w:val="18"/>
                <w:szCs w:val="18"/>
                <w:lang w:val="hy-AM"/>
              </w:rPr>
              <w:t xml:space="preserve"> </w:t>
            </w: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թղթային եղանակով բանկ ներկայացնելիս</w:t>
            </w: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3</w:t>
            </w:r>
            <w:r w:rsidRPr="00CE08A5">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վճարման պահանջագիրը վճարողին սպասարկող ֆինանսական կազմակերպության</w:t>
            </w:r>
            <w:r w:rsidRPr="00CE08A5">
              <w:rPr>
                <w:rFonts w:ascii="GHEA Grapalat" w:hAnsi="GHEA Grapalat"/>
                <w:sz w:val="18"/>
                <w:szCs w:val="18"/>
                <w:lang w:val="hy-AM"/>
              </w:rPr>
              <w:t>ը</w:t>
            </w:r>
            <w:r w:rsidRPr="00CE08A5">
              <w:rPr>
                <w:rFonts w:ascii="GHEA Grapalat" w:hAnsi="GHEA Grapalat"/>
                <w:sz w:val="18"/>
                <w:szCs w:val="18"/>
              </w:rPr>
              <w:t xml:space="preserve"> թղթային եղանակով </w:t>
            </w:r>
            <w:r w:rsidRPr="00CE08A5">
              <w:rPr>
                <w:rFonts w:ascii="GHEA Grapalat" w:hAnsi="GHEA Grapalat"/>
                <w:sz w:val="18"/>
                <w:szCs w:val="18"/>
                <w:lang w:val="hy-AM"/>
              </w:rPr>
              <w:t xml:space="preserve"> </w:t>
            </w:r>
            <w:r w:rsidRPr="00CE08A5">
              <w:rPr>
                <w:rFonts w:ascii="GHEA Grapalat" w:hAnsi="GHEA Grapalat"/>
                <w:sz w:val="18"/>
                <w:szCs w:val="18"/>
              </w:rPr>
              <w:t>ներկայաց</w:t>
            </w:r>
            <w:r w:rsidRPr="00CE08A5">
              <w:rPr>
                <w:rFonts w:ascii="GHEA Grapalat" w:hAnsi="GHEA Grapalat"/>
                <w:sz w:val="18"/>
                <w:szCs w:val="18"/>
                <w:lang w:val="hy-AM"/>
              </w:rPr>
              <w:t>ված լի</w:t>
            </w:r>
            <w:r w:rsidRPr="00CE08A5">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vAlign w:val="center"/>
          </w:tcPr>
          <w:p w:rsidR="00886C13" w:rsidRPr="00CE08A5" w:rsidRDefault="00886C13" w:rsidP="00054D43">
            <w:pP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3</w:t>
            </w:r>
            <w:r w:rsidRPr="00CE08A5">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վճարողին սպասարկող ֆինանսական կազմակերպության (մասնաճյուղի) </w:t>
            </w:r>
            <w:r w:rsidRPr="00CE08A5">
              <w:rPr>
                <w:rFonts w:ascii="GHEA Grapalat" w:hAnsi="GHEA Grapalat"/>
                <w:sz w:val="18"/>
                <w:szCs w:val="18"/>
                <w:lang w:val="hy-AM"/>
              </w:rPr>
              <w:t>դրոշմա</w:t>
            </w:r>
            <w:r w:rsidRPr="00CE08A5">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վճարման պահանջագիրը վճարողին սպասարկող ֆինանսական կազմակերպության</w:t>
            </w:r>
            <w:r w:rsidRPr="00CE08A5">
              <w:rPr>
                <w:rFonts w:ascii="GHEA Grapalat" w:hAnsi="GHEA Grapalat"/>
                <w:sz w:val="18"/>
                <w:szCs w:val="18"/>
                <w:lang w:val="hy-AM"/>
              </w:rPr>
              <w:t>ը</w:t>
            </w:r>
            <w:r w:rsidRPr="00CE08A5">
              <w:rPr>
                <w:rFonts w:ascii="GHEA Grapalat" w:hAnsi="GHEA Grapalat"/>
                <w:sz w:val="18"/>
                <w:szCs w:val="18"/>
              </w:rPr>
              <w:t xml:space="preserve"> թղթային եղանակով ներկայաց</w:t>
            </w:r>
            <w:r w:rsidRPr="00CE08A5">
              <w:rPr>
                <w:rFonts w:ascii="GHEA Grapalat" w:hAnsi="GHEA Grapalat"/>
                <w:sz w:val="18"/>
                <w:szCs w:val="18"/>
                <w:lang w:val="hy-AM"/>
              </w:rPr>
              <w:t>ված լի</w:t>
            </w:r>
            <w:r w:rsidRPr="00CE08A5">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rPr>
              <w:t>2</w:t>
            </w:r>
            <w:r w:rsidRPr="00CE08A5">
              <w:rPr>
                <w:rFonts w:ascii="GHEA Grapalat" w:hAnsi="GHEA Grapalat"/>
                <w:sz w:val="18"/>
                <w:szCs w:val="18"/>
                <w:lang w:val="hy-AM"/>
              </w:rPr>
              <w:t>3</w:t>
            </w:r>
            <w:r w:rsidRPr="00CE08A5">
              <w:rPr>
                <w:rFonts w:ascii="GHEA Grapalat" w:hAnsi="GHEA Grapalat"/>
                <w:sz w:val="18"/>
                <w:szCs w:val="18"/>
              </w:rPr>
              <w:t>.</w:t>
            </w:r>
            <w:r w:rsidRPr="00CE08A5">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4</w:t>
            </w:r>
            <w:r w:rsidRPr="00CE08A5">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ոչ 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լրացվում է </w:t>
            </w:r>
            <w:r w:rsidRPr="00CE08A5">
              <w:rPr>
                <w:rFonts w:ascii="GHEA Grapalat" w:hAnsi="GHEA Grapalat"/>
                <w:sz w:val="18"/>
                <w:szCs w:val="18"/>
              </w:rPr>
              <w:t>վճարման պահանջագիրը շահառուին սպասարկող ֆինանսական կազմակերպության</w:t>
            </w:r>
            <w:r w:rsidRPr="00CE08A5">
              <w:rPr>
                <w:rFonts w:ascii="GHEA Grapalat" w:hAnsi="GHEA Grapalat"/>
                <w:sz w:val="18"/>
                <w:szCs w:val="18"/>
                <w:lang w:val="hy-AM"/>
              </w:rPr>
              <w:t xml:space="preserve">ը </w:t>
            </w:r>
            <w:r w:rsidRPr="00CE08A5">
              <w:rPr>
                <w:rFonts w:ascii="GHEA Grapalat" w:hAnsi="GHEA Grapalat"/>
                <w:sz w:val="18"/>
                <w:szCs w:val="18"/>
              </w:rPr>
              <w:t xml:space="preserve"> ներկայաց</w:t>
            </w:r>
            <w:r w:rsidRPr="00CE08A5">
              <w:rPr>
                <w:rFonts w:ascii="GHEA Grapalat" w:hAnsi="GHEA Grapalat"/>
                <w:sz w:val="18"/>
                <w:szCs w:val="18"/>
                <w:lang w:val="hy-AM"/>
              </w:rPr>
              <w:t>վ</w:t>
            </w:r>
            <w:r w:rsidRPr="00CE08A5">
              <w:rPr>
                <w:rFonts w:ascii="GHEA Grapalat" w:hAnsi="GHEA Grapalat"/>
                <w:sz w:val="18"/>
                <w:szCs w:val="18"/>
              </w:rPr>
              <w:t>ելու դեպքում</w:t>
            </w:r>
            <w:r w:rsidRPr="00CE08A5">
              <w:rPr>
                <w:rFonts w:ascii="GHEA Grapalat" w:hAnsi="GHEA Grapalat"/>
                <w:sz w:val="18"/>
                <w:szCs w:val="18"/>
                <w:lang w:val="hy-AM"/>
              </w:rPr>
              <w:t xml:space="preserve">, որտեղ </w:t>
            </w:r>
            <w:r w:rsidRPr="00CE08A5" w:rsidDel="00DF049B">
              <w:rPr>
                <w:rFonts w:ascii="GHEA Grapalat" w:hAnsi="GHEA Grapalat"/>
                <w:sz w:val="18"/>
                <w:szCs w:val="18"/>
                <w:lang w:val="hy-AM"/>
              </w:rPr>
              <w:t xml:space="preserve"> </w:t>
            </w:r>
            <w:r w:rsidRPr="00CE08A5">
              <w:rPr>
                <w:rFonts w:ascii="GHEA Grapalat" w:hAnsi="GHEA Grapalat"/>
                <w:sz w:val="18"/>
                <w:szCs w:val="18"/>
                <w:lang w:val="hy-AM"/>
              </w:rPr>
              <w:t xml:space="preserve"> </w:t>
            </w:r>
            <w:r w:rsidRPr="00CE08A5">
              <w:rPr>
                <w:rFonts w:ascii="GHEA Grapalat" w:hAnsi="GHEA Grapalat"/>
                <w:sz w:val="18"/>
                <w:szCs w:val="18"/>
              </w:rPr>
              <w:t xml:space="preserve">աշխատակցի ստորագրությունը </w:t>
            </w:r>
            <w:r w:rsidRPr="00CE08A5">
              <w:rPr>
                <w:rFonts w:ascii="GHEA Grapalat" w:hAnsi="GHEA Grapalat"/>
                <w:sz w:val="18"/>
                <w:szCs w:val="18"/>
                <w:lang w:val="hy-AM"/>
              </w:rPr>
              <w:t xml:space="preserve">դրվում է </w:t>
            </w:r>
            <w:r w:rsidRPr="00CE08A5">
              <w:rPr>
                <w:rFonts w:ascii="GHEA Grapalat" w:hAnsi="GHEA Grapalat"/>
                <w:sz w:val="18"/>
                <w:szCs w:val="18"/>
              </w:rPr>
              <w:t>թղթային եղանակով ներկայաց</w:t>
            </w:r>
            <w:r w:rsidRPr="00CE08A5">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4</w:t>
            </w:r>
            <w:r w:rsidRPr="00CE08A5">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շահառռւին սպասարկող ֆինանսական կազմակերպության (մասնաճյուղի) </w:t>
            </w:r>
            <w:r w:rsidRPr="00CE08A5">
              <w:rPr>
                <w:rFonts w:ascii="GHEA Grapalat" w:hAnsi="GHEA Grapalat"/>
                <w:sz w:val="18"/>
                <w:szCs w:val="18"/>
                <w:lang w:val="hy-AM"/>
              </w:rPr>
              <w:t>դրոշմա</w:t>
            </w:r>
            <w:r w:rsidRPr="00CE08A5">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ոչ </w:t>
            </w: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լրացվում է </w:t>
            </w:r>
            <w:r w:rsidRPr="00CE08A5">
              <w:rPr>
                <w:rFonts w:ascii="GHEA Grapalat" w:hAnsi="GHEA Grapalat"/>
                <w:sz w:val="18"/>
                <w:szCs w:val="18"/>
              </w:rPr>
              <w:t xml:space="preserve">վճարման պահանջագիրը </w:t>
            </w:r>
            <w:r w:rsidRPr="00CE08A5">
              <w:rPr>
                <w:rFonts w:ascii="GHEA Grapalat" w:hAnsi="GHEA Grapalat"/>
                <w:sz w:val="18"/>
                <w:szCs w:val="18"/>
                <w:lang w:val="hy-AM"/>
              </w:rPr>
              <w:t xml:space="preserve">վերջինիս </w:t>
            </w:r>
            <w:r w:rsidRPr="00CE08A5">
              <w:rPr>
                <w:rFonts w:ascii="GHEA Grapalat" w:hAnsi="GHEA Grapalat"/>
                <w:sz w:val="18"/>
                <w:szCs w:val="18"/>
              </w:rPr>
              <w:t>ներկայաց</w:t>
            </w:r>
            <w:r w:rsidRPr="00CE08A5">
              <w:rPr>
                <w:rFonts w:ascii="GHEA Grapalat" w:hAnsi="GHEA Grapalat"/>
                <w:sz w:val="18"/>
                <w:szCs w:val="18"/>
                <w:lang w:val="hy-AM"/>
              </w:rPr>
              <w:t>վ</w:t>
            </w:r>
            <w:r w:rsidRPr="00CE08A5">
              <w:rPr>
                <w:rFonts w:ascii="GHEA Grapalat" w:hAnsi="GHEA Grapalat"/>
                <w:sz w:val="18"/>
                <w:szCs w:val="18"/>
              </w:rPr>
              <w:t>ելու դեպքում</w:t>
            </w:r>
            <w:r w:rsidRPr="00CE08A5">
              <w:rPr>
                <w:rFonts w:ascii="GHEA Grapalat" w:hAnsi="GHEA Grapalat"/>
                <w:sz w:val="18"/>
                <w:szCs w:val="18"/>
                <w:lang w:val="hy-AM"/>
              </w:rPr>
              <w:t xml:space="preserve">, որտեղ </w:t>
            </w:r>
            <w:r w:rsidRPr="00CE08A5" w:rsidDel="00DF049B">
              <w:rPr>
                <w:rFonts w:ascii="GHEA Grapalat" w:hAnsi="GHEA Grapalat"/>
                <w:sz w:val="18"/>
                <w:szCs w:val="18"/>
                <w:lang w:val="hy-AM"/>
              </w:rPr>
              <w:t xml:space="preserve"> </w:t>
            </w:r>
            <w:r w:rsidRPr="00CE08A5">
              <w:rPr>
                <w:rFonts w:ascii="GHEA Grapalat" w:hAnsi="GHEA Grapalat"/>
                <w:sz w:val="18"/>
                <w:szCs w:val="18"/>
                <w:lang w:val="hy-AM"/>
              </w:rPr>
              <w:t xml:space="preserve"> դրոշմակնիքը</w:t>
            </w:r>
            <w:r w:rsidRPr="00CE08A5">
              <w:rPr>
                <w:rFonts w:ascii="GHEA Grapalat" w:hAnsi="GHEA Grapalat"/>
                <w:sz w:val="18"/>
                <w:szCs w:val="18"/>
              </w:rPr>
              <w:t xml:space="preserve"> </w:t>
            </w:r>
            <w:r w:rsidRPr="00CE08A5">
              <w:rPr>
                <w:rFonts w:ascii="GHEA Grapalat" w:hAnsi="GHEA Grapalat"/>
                <w:sz w:val="18"/>
                <w:szCs w:val="18"/>
                <w:lang w:val="hy-AM"/>
              </w:rPr>
              <w:t xml:space="preserve">դրվում է </w:t>
            </w:r>
            <w:r w:rsidRPr="00CE08A5">
              <w:rPr>
                <w:rFonts w:ascii="GHEA Grapalat" w:hAnsi="GHEA Grapalat"/>
                <w:sz w:val="18"/>
                <w:szCs w:val="18"/>
              </w:rPr>
              <w:t>թղթային եղանակով ներկայաց</w:t>
            </w:r>
            <w:r w:rsidRPr="00CE08A5">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r w:rsidR="00886C13" w:rsidRPr="00CE08A5" w:rsidTr="00054D43">
        <w:tc>
          <w:tcPr>
            <w:tcW w:w="72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2</w:t>
            </w:r>
            <w:r w:rsidRPr="00CE08A5">
              <w:rPr>
                <w:rFonts w:ascii="GHEA Grapalat" w:hAnsi="GHEA Grapalat"/>
                <w:sz w:val="18"/>
                <w:szCs w:val="18"/>
                <w:lang w:val="hy-AM"/>
              </w:rPr>
              <w:t>4</w:t>
            </w:r>
            <w:r w:rsidRPr="00CE08A5">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 xml:space="preserve">շահառռւին սպասարկող ֆինանսական կազմակերպության </w:t>
            </w:r>
            <w:r w:rsidRPr="00CE08A5">
              <w:rPr>
                <w:rFonts w:ascii="GHEA Grapalat" w:hAnsi="GHEA Grapalat"/>
                <w:sz w:val="18"/>
                <w:szCs w:val="18"/>
              </w:rPr>
              <w:lastRenderedPageBreak/>
              <w:t>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ոչ </w:t>
            </w:r>
            <w:r w:rsidRPr="00CE08A5">
              <w:rPr>
                <w:rFonts w:ascii="GHEA Grapalat" w:hAnsi="GHEA Grapalat"/>
                <w:sz w:val="18"/>
                <w:szCs w:val="18"/>
              </w:rPr>
              <w:t>պարտադիր</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lang w:val="hy-AM"/>
              </w:rPr>
              <w:t xml:space="preserve">լրացվում է </w:t>
            </w:r>
            <w:r w:rsidRPr="00CE08A5">
              <w:rPr>
                <w:rFonts w:ascii="GHEA Grapalat" w:hAnsi="GHEA Grapalat"/>
                <w:sz w:val="18"/>
                <w:szCs w:val="18"/>
              </w:rPr>
              <w:t xml:space="preserve">վճարման պահանջագիրը </w:t>
            </w:r>
            <w:r w:rsidRPr="00CE08A5">
              <w:rPr>
                <w:rFonts w:ascii="GHEA Grapalat" w:hAnsi="GHEA Grapalat"/>
                <w:sz w:val="18"/>
                <w:szCs w:val="18"/>
                <w:lang w:val="hy-AM"/>
              </w:rPr>
              <w:t xml:space="preserve">վերջինիս </w:t>
            </w:r>
            <w:r w:rsidRPr="00CE08A5">
              <w:rPr>
                <w:rFonts w:ascii="GHEA Grapalat" w:hAnsi="GHEA Grapalat"/>
                <w:sz w:val="18"/>
                <w:szCs w:val="18"/>
              </w:rPr>
              <w:t>ներկայաց</w:t>
            </w:r>
            <w:r w:rsidRPr="00CE08A5">
              <w:rPr>
                <w:rFonts w:ascii="GHEA Grapalat" w:hAnsi="GHEA Grapalat"/>
                <w:sz w:val="18"/>
                <w:szCs w:val="18"/>
                <w:lang w:val="hy-AM"/>
              </w:rPr>
              <w:t>վ</w:t>
            </w:r>
            <w:r w:rsidRPr="00CE08A5">
              <w:rPr>
                <w:rFonts w:ascii="GHEA Grapalat" w:hAnsi="GHEA Grapalat"/>
                <w:sz w:val="18"/>
                <w:szCs w:val="18"/>
              </w:rPr>
              <w:t>ելու դեպքում</w:t>
            </w:r>
            <w:r w:rsidRPr="00CE08A5">
              <w:rPr>
                <w:rFonts w:ascii="GHEA Grapalat" w:hAnsi="GHEA Grapalat"/>
                <w:sz w:val="18"/>
                <w:szCs w:val="18"/>
                <w:lang w:val="hy-AM"/>
              </w:rPr>
              <w:t xml:space="preserve">,   որտեղ </w:t>
            </w:r>
            <w:r w:rsidRPr="00CE08A5" w:rsidDel="00DF049B">
              <w:rPr>
                <w:rFonts w:ascii="GHEA Grapalat" w:hAnsi="GHEA Grapalat"/>
                <w:sz w:val="18"/>
                <w:szCs w:val="18"/>
                <w:lang w:val="hy-AM"/>
              </w:rPr>
              <w:t xml:space="preserve"> </w:t>
            </w:r>
            <w:r w:rsidRPr="00CE08A5">
              <w:rPr>
                <w:rFonts w:ascii="GHEA Grapalat" w:hAnsi="GHEA Grapalat"/>
                <w:sz w:val="18"/>
                <w:szCs w:val="18"/>
                <w:lang w:val="hy-AM"/>
              </w:rPr>
              <w:t xml:space="preserve"> սույն տվյալները</w:t>
            </w:r>
            <w:r w:rsidRPr="00CE08A5">
              <w:rPr>
                <w:rFonts w:ascii="GHEA Grapalat" w:hAnsi="GHEA Grapalat"/>
                <w:sz w:val="18"/>
                <w:szCs w:val="18"/>
              </w:rPr>
              <w:t xml:space="preserve"> </w:t>
            </w:r>
            <w:r w:rsidRPr="00CE08A5">
              <w:rPr>
                <w:rFonts w:ascii="GHEA Grapalat" w:hAnsi="GHEA Grapalat"/>
                <w:sz w:val="18"/>
                <w:szCs w:val="18"/>
                <w:lang w:val="hy-AM"/>
              </w:rPr>
              <w:t xml:space="preserve">դրվում են </w:t>
            </w:r>
            <w:r w:rsidRPr="00CE08A5">
              <w:rPr>
                <w:rFonts w:ascii="GHEA Grapalat" w:hAnsi="GHEA Grapalat"/>
                <w:sz w:val="18"/>
                <w:szCs w:val="18"/>
              </w:rPr>
              <w:lastRenderedPageBreak/>
              <w:t>թղթային եղանակով ներկայաց</w:t>
            </w:r>
            <w:r w:rsidRPr="00CE08A5">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86C13" w:rsidRPr="00CE08A5" w:rsidRDefault="00886C13" w:rsidP="00054D43">
            <w:pPr>
              <w:jc w:val="center"/>
              <w:rPr>
                <w:rFonts w:ascii="GHEA Grapalat" w:hAnsi="GHEA Grapalat"/>
                <w:sz w:val="18"/>
                <w:szCs w:val="18"/>
              </w:rPr>
            </w:pPr>
          </w:p>
        </w:tc>
      </w:tr>
    </w:tbl>
    <w:p w:rsidR="00886C13" w:rsidRPr="00CE08A5" w:rsidRDefault="00886C13" w:rsidP="00886C13">
      <w:pPr>
        <w:pStyle w:val="a3"/>
        <w:jc w:val="right"/>
        <w:rPr>
          <w:rFonts w:ascii="GHEA Grapalat" w:hAnsi="GHEA Grapalat" w:cs="Sylfaen"/>
          <w:i w:val="0"/>
          <w:sz w:val="18"/>
          <w:szCs w:val="18"/>
          <w:lang w:val="en-US"/>
        </w:rPr>
      </w:pPr>
    </w:p>
    <w:p w:rsidR="00886C13" w:rsidRPr="00CE08A5" w:rsidRDefault="00886C13" w:rsidP="00886C13">
      <w:pPr>
        <w:pStyle w:val="a3"/>
        <w:jc w:val="right"/>
        <w:rPr>
          <w:rFonts w:ascii="GHEA Grapalat" w:hAnsi="GHEA Grapalat" w:cs="Sylfaen"/>
          <w:i w:val="0"/>
          <w:sz w:val="18"/>
          <w:szCs w:val="18"/>
          <w:lang w:val="en-US"/>
        </w:rPr>
      </w:pPr>
    </w:p>
    <w:p w:rsidR="00886C13" w:rsidRPr="00CE08A5" w:rsidRDefault="00886C13" w:rsidP="00886C13">
      <w:pPr>
        <w:pStyle w:val="a3"/>
        <w:jc w:val="right"/>
        <w:rPr>
          <w:rFonts w:ascii="GHEA Grapalat" w:hAnsi="GHEA Grapalat" w:cs="Sylfaen"/>
          <w:i w:val="0"/>
          <w:sz w:val="18"/>
          <w:szCs w:val="18"/>
          <w:lang w:val="en-US"/>
        </w:rPr>
      </w:pPr>
    </w:p>
    <w:p w:rsidR="00886C13" w:rsidRPr="00CE08A5" w:rsidRDefault="00886C13" w:rsidP="00886C13">
      <w:pPr>
        <w:pStyle w:val="a3"/>
        <w:jc w:val="right"/>
        <w:rPr>
          <w:rFonts w:ascii="GHEA Grapalat" w:hAnsi="GHEA Grapalat" w:cs="Sylfaen"/>
          <w:i w:val="0"/>
          <w:sz w:val="18"/>
          <w:szCs w:val="18"/>
          <w:lang w:val="en-US"/>
        </w:rPr>
      </w:pPr>
    </w:p>
    <w:p w:rsidR="00886C13" w:rsidRPr="00CE08A5" w:rsidRDefault="00886C13" w:rsidP="00886C13">
      <w:pPr>
        <w:ind w:left="-66"/>
        <w:jc w:val="center"/>
        <w:rPr>
          <w:rFonts w:ascii="GHEA Grapalat" w:hAnsi="GHEA Grapalat" w:cs="Sylfaen"/>
          <w:b/>
          <w:sz w:val="18"/>
          <w:szCs w:val="18"/>
          <w:lang w:val="hy-AM"/>
        </w:rPr>
      </w:pPr>
      <w:r w:rsidRPr="00CE08A5">
        <w:rPr>
          <w:rFonts w:ascii="GHEA Grapalat" w:hAnsi="GHEA Grapalat"/>
          <w:b/>
          <w:sz w:val="18"/>
          <w:szCs w:val="18"/>
          <w:lang w:val="hy-AM"/>
        </w:rPr>
        <w:br w:type="page"/>
      </w:r>
    </w:p>
    <w:p w:rsidR="00886C13" w:rsidRPr="00CE08A5" w:rsidRDefault="00886C13"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lastRenderedPageBreak/>
        <w:t>Հավելված 6</w:t>
      </w:r>
    </w:p>
    <w:p w:rsidR="00886C13" w:rsidRPr="00CE08A5" w:rsidRDefault="00886C13"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t>«</w:t>
      </w:r>
      <w:r w:rsidR="00E3479E">
        <w:rPr>
          <w:rFonts w:ascii="GHEA Grapalat" w:hAnsi="GHEA Grapalat" w:cs="Sylfaen"/>
          <w:b/>
          <w:sz w:val="18"/>
          <w:szCs w:val="18"/>
          <w:lang w:val="hy-AM"/>
        </w:rPr>
        <w:t>ՄՀ- ԳՀԱՊՁԲ-20/2</w:t>
      </w:r>
      <w:r w:rsidRPr="00CE08A5">
        <w:rPr>
          <w:rFonts w:ascii="GHEA Grapalat" w:hAnsi="GHEA Grapalat" w:cs="Sylfaen"/>
          <w:b/>
          <w:sz w:val="18"/>
          <w:szCs w:val="18"/>
          <w:lang w:val="hy-AM"/>
        </w:rPr>
        <w:t>»*  ծածկագրով</w:t>
      </w:r>
    </w:p>
    <w:p w:rsidR="00886C13" w:rsidRPr="00CE08A5" w:rsidRDefault="006340CB" w:rsidP="00886C13">
      <w:pPr>
        <w:pStyle w:val="31"/>
        <w:spacing w:line="240" w:lineRule="auto"/>
        <w:jc w:val="right"/>
        <w:rPr>
          <w:rFonts w:ascii="GHEA Grapalat" w:hAnsi="GHEA Grapalat" w:cs="Sylfaen"/>
          <w:b/>
          <w:sz w:val="18"/>
          <w:szCs w:val="18"/>
          <w:lang w:val="hy-AM"/>
        </w:rPr>
      </w:pPr>
      <w:r w:rsidRPr="00CE08A5">
        <w:rPr>
          <w:rFonts w:ascii="GHEA Grapalat" w:hAnsi="GHEA Grapalat" w:cs="Sylfaen"/>
          <w:b/>
          <w:sz w:val="18"/>
          <w:szCs w:val="18"/>
          <w:lang w:val="hy-AM"/>
        </w:rPr>
        <w:t>գնանշման հարցման ընթացակարգ</w:t>
      </w:r>
      <w:r w:rsidR="00886C13" w:rsidRPr="00CE08A5">
        <w:rPr>
          <w:rFonts w:ascii="GHEA Grapalat" w:hAnsi="GHEA Grapalat" w:cs="Sylfaen"/>
          <w:b/>
          <w:sz w:val="18"/>
          <w:szCs w:val="18"/>
          <w:lang w:val="hy-AM"/>
        </w:rPr>
        <w:t>ի հրավերի</w:t>
      </w:r>
    </w:p>
    <w:p w:rsidR="00886C13" w:rsidRPr="00CE08A5" w:rsidRDefault="00886C13" w:rsidP="00886C13">
      <w:pPr>
        <w:jc w:val="right"/>
        <w:rPr>
          <w:rFonts w:ascii="GHEA Grapalat" w:hAnsi="GHEA Grapalat"/>
          <w:i/>
          <w:sz w:val="18"/>
          <w:szCs w:val="18"/>
          <w:lang w:val="hy-AM"/>
        </w:rPr>
      </w:pPr>
    </w:p>
    <w:p w:rsidR="00886C13" w:rsidRPr="00CE08A5" w:rsidRDefault="00886C13" w:rsidP="00886C13">
      <w:pPr>
        <w:tabs>
          <w:tab w:val="left" w:pos="2268"/>
        </w:tabs>
        <w:ind w:left="-284" w:firstLine="284"/>
        <w:jc w:val="right"/>
        <w:rPr>
          <w:rFonts w:ascii="GHEA Grapalat" w:hAnsi="GHEA Grapalat"/>
          <w:sz w:val="18"/>
          <w:szCs w:val="18"/>
          <w:lang w:val="hy-AM"/>
        </w:rPr>
      </w:pPr>
    </w:p>
    <w:p w:rsidR="00886C13" w:rsidRPr="00CE08A5" w:rsidRDefault="00886C13" w:rsidP="00886C13">
      <w:pPr>
        <w:ind w:left="-142" w:firstLine="142"/>
        <w:jc w:val="center"/>
        <w:rPr>
          <w:rFonts w:ascii="GHEA Grapalat" w:hAnsi="GHEA Grapalat"/>
          <w:b/>
          <w:sz w:val="18"/>
          <w:szCs w:val="18"/>
          <w:lang w:val="hy-AM"/>
        </w:rPr>
      </w:pPr>
      <w:r w:rsidRPr="00CE08A5">
        <w:rPr>
          <w:rFonts w:ascii="GHEA Grapalat" w:hAnsi="GHEA Grapalat" w:cs="Sylfaen"/>
          <w:b/>
          <w:sz w:val="18"/>
          <w:szCs w:val="18"/>
          <w:lang w:val="hy-AM"/>
        </w:rPr>
        <w:t>ԱՊՐԱՆՔԻ ՄԱՏԱԿԱՐԱՐՄԱՆ</w:t>
      </w:r>
    </w:p>
    <w:p w:rsidR="00886C13" w:rsidRPr="00CE08A5" w:rsidRDefault="00886C13" w:rsidP="00886C13">
      <w:pPr>
        <w:ind w:left="-142" w:firstLine="142"/>
        <w:jc w:val="center"/>
        <w:rPr>
          <w:rFonts w:ascii="GHEA Grapalat" w:hAnsi="GHEA Grapalat" w:cs="Times Armenian"/>
          <w:b/>
          <w:sz w:val="18"/>
          <w:szCs w:val="18"/>
          <w:lang w:val="hy-AM"/>
        </w:rPr>
      </w:pPr>
      <w:r w:rsidRPr="00CE08A5">
        <w:rPr>
          <w:rFonts w:ascii="GHEA Grapalat" w:hAnsi="GHEA Grapalat" w:cs="Sylfaen"/>
          <w:b/>
          <w:sz w:val="18"/>
          <w:szCs w:val="18"/>
          <w:lang w:val="hy-AM"/>
        </w:rPr>
        <w:t>ՊԱՅՄԱՆԱԳԻՐ</w:t>
      </w:r>
      <w:r w:rsidRPr="00CE08A5">
        <w:rPr>
          <w:rFonts w:ascii="GHEA Grapalat" w:hAnsi="GHEA Grapalat" w:cs="Times Armenian"/>
          <w:b/>
          <w:sz w:val="18"/>
          <w:szCs w:val="18"/>
          <w:lang w:val="hy-AM"/>
        </w:rPr>
        <w:t xml:space="preserve">   </w:t>
      </w:r>
    </w:p>
    <w:p w:rsidR="00886C13" w:rsidRPr="00CE08A5" w:rsidRDefault="00886C13" w:rsidP="00886C13">
      <w:pPr>
        <w:ind w:left="-142" w:firstLine="142"/>
        <w:jc w:val="center"/>
        <w:rPr>
          <w:rFonts w:ascii="GHEA Grapalat" w:hAnsi="GHEA Grapalat"/>
          <w:b/>
          <w:sz w:val="18"/>
          <w:szCs w:val="18"/>
          <w:u w:val="single"/>
          <w:lang w:val="hy-AM"/>
        </w:rPr>
      </w:pPr>
      <w:r w:rsidRPr="00CE08A5">
        <w:rPr>
          <w:rFonts w:ascii="GHEA Grapalat" w:hAnsi="GHEA Grapalat"/>
          <w:b/>
          <w:sz w:val="18"/>
          <w:szCs w:val="18"/>
          <w:lang w:val="hy-AM"/>
        </w:rPr>
        <w:t xml:space="preserve">N </w:t>
      </w:r>
      <w:r w:rsidRPr="00CE08A5">
        <w:rPr>
          <w:rFonts w:ascii="GHEA Grapalat" w:hAnsi="GHEA Grapalat"/>
          <w:b/>
          <w:sz w:val="18"/>
          <w:szCs w:val="18"/>
          <w:u w:val="single"/>
          <w:lang w:val="hy-AM"/>
        </w:rPr>
        <w:tab/>
      </w:r>
      <w:r w:rsidRPr="00CE08A5">
        <w:rPr>
          <w:rFonts w:ascii="GHEA Grapalat" w:hAnsi="GHEA Grapalat"/>
          <w:b/>
          <w:sz w:val="18"/>
          <w:szCs w:val="18"/>
          <w:u w:val="single"/>
          <w:lang w:val="hy-AM"/>
        </w:rPr>
        <w:tab/>
      </w:r>
      <w:r w:rsidRPr="00CE08A5">
        <w:rPr>
          <w:rFonts w:ascii="GHEA Grapalat" w:hAnsi="GHEA Grapalat"/>
          <w:b/>
          <w:sz w:val="18"/>
          <w:szCs w:val="18"/>
          <w:u w:val="single"/>
          <w:lang w:val="hy-AM"/>
        </w:rPr>
        <w:tab/>
      </w:r>
      <w:r w:rsidRPr="00CE08A5">
        <w:rPr>
          <w:rFonts w:ascii="GHEA Grapalat" w:hAnsi="GHEA Grapalat"/>
          <w:b/>
          <w:sz w:val="18"/>
          <w:szCs w:val="18"/>
          <w:u w:val="single"/>
          <w:lang w:val="hy-AM"/>
        </w:rPr>
        <w:tab/>
      </w:r>
    </w:p>
    <w:p w:rsidR="00886C13" w:rsidRPr="00CE08A5" w:rsidRDefault="00886C13" w:rsidP="00886C13">
      <w:pPr>
        <w:jc w:val="center"/>
        <w:rPr>
          <w:rFonts w:ascii="GHEA Grapalat" w:hAnsi="GHEA Grapalat" w:cs="Sylfaen"/>
          <w:sz w:val="18"/>
          <w:szCs w:val="18"/>
          <w:lang w:val="hy-AM"/>
        </w:rPr>
      </w:pPr>
    </w:p>
    <w:p w:rsidR="00886C13" w:rsidRPr="00CE08A5" w:rsidRDefault="00886C13" w:rsidP="00886C13">
      <w:pPr>
        <w:tabs>
          <w:tab w:val="left" w:pos="720"/>
          <w:tab w:val="left" w:pos="1440"/>
          <w:tab w:val="left" w:pos="8865"/>
        </w:tabs>
        <w:jc w:val="both"/>
        <w:rPr>
          <w:rFonts w:ascii="GHEA Grapalat" w:hAnsi="GHEA Grapalat" w:cs="Sylfaen"/>
          <w:sz w:val="18"/>
          <w:szCs w:val="18"/>
          <w:lang w:val="hy-AM"/>
        </w:rPr>
      </w:pPr>
      <w:r w:rsidRPr="00CE08A5">
        <w:rPr>
          <w:rFonts w:ascii="GHEA Grapalat" w:hAnsi="GHEA Grapalat" w:cs="Sylfaen"/>
          <w:sz w:val="18"/>
          <w:szCs w:val="18"/>
          <w:lang w:val="hy-AM"/>
        </w:rPr>
        <w:tab/>
        <w:t xml:space="preserve">         ք. </w:t>
      </w:r>
      <w:r w:rsidR="00C230E6" w:rsidRPr="00CE08A5">
        <w:rPr>
          <w:rFonts w:ascii="GHEA Grapalat" w:hAnsi="GHEA Grapalat" w:cs="Sylfaen"/>
          <w:sz w:val="18"/>
          <w:szCs w:val="18"/>
          <w:u w:val="single"/>
          <w:lang w:val="hy-AM"/>
        </w:rPr>
        <w:t>Երևան</w:t>
      </w:r>
      <w:r w:rsidRPr="00CE08A5">
        <w:rPr>
          <w:rFonts w:ascii="GHEA Grapalat" w:hAnsi="GHEA Grapalat" w:cs="Sylfaen"/>
          <w:sz w:val="18"/>
          <w:szCs w:val="18"/>
          <w:lang w:val="hy-AM"/>
        </w:rPr>
        <w:t xml:space="preserve">                                                                                       </w:t>
      </w:r>
      <w:r w:rsidRPr="00CE08A5">
        <w:rPr>
          <w:rFonts w:ascii="GHEA Grapalat" w:hAnsi="GHEA Grapalat"/>
          <w:sz w:val="18"/>
          <w:szCs w:val="18"/>
          <w:lang w:val="hy-AM"/>
        </w:rPr>
        <w:t>«</w:t>
      </w:r>
      <w:r w:rsidRPr="00CE08A5">
        <w:rPr>
          <w:rFonts w:ascii="GHEA Grapalat" w:hAnsi="GHEA Grapalat"/>
          <w:sz w:val="18"/>
          <w:szCs w:val="18"/>
          <w:u w:val="single"/>
          <w:lang w:val="hy-AM"/>
        </w:rPr>
        <w:t xml:space="preserve">     </w:t>
      </w:r>
      <w:r w:rsidRPr="00CE08A5">
        <w:rPr>
          <w:rFonts w:ascii="GHEA Grapalat" w:hAnsi="GHEA Grapalat"/>
          <w:sz w:val="18"/>
          <w:szCs w:val="18"/>
          <w:lang w:val="hy-AM"/>
        </w:rPr>
        <w:t xml:space="preserve">» </w:t>
      </w:r>
      <w:r w:rsidRPr="00CE08A5">
        <w:rPr>
          <w:rFonts w:ascii="GHEA Grapalat" w:hAnsi="GHEA Grapalat"/>
          <w:sz w:val="18"/>
          <w:szCs w:val="18"/>
          <w:u w:val="single"/>
          <w:lang w:val="hy-AM"/>
        </w:rPr>
        <w:t xml:space="preserve">          </w:t>
      </w:r>
      <w:r w:rsidRPr="00CE08A5">
        <w:rPr>
          <w:rFonts w:ascii="GHEA Grapalat" w:hAnsi="GHEA Grapalat"/>
          <w:sz w:val="18"/>
          <w:szCs w:val="18"/>
          <w:lang w:val="hy-AM"/>
        </w:rPr>
        <w:t xml:space="preserve"> </w:t>
      </w:r>
      <w:r w:rsidRPr="00CE08A5">
        <w:rPr>
          <w:rFonts w:ascii="GHEA Grapalat" w:hAnsi="GHEA Grapalat" w:cs="Sylfaen"/>
          <w:sz w:val="18"/>
          <w:szCs w:val="18"/>
          <w:lang w:val="hy-AM"/>
        </w:rPr>
        <w:t>20   թ.</w:t>
      </w:r>
    </w:p>
    <w:p w:rsidR="00886C13" w:rsidRPr="00CE08A5" w:rsidRDefault="00886C13" w:rsidP="00886C13">
      <w:pPr>
        <w:tabs>
          <w:tab w:val="left" w:pos="720"/>
          <w:tab w:val="left" w:pos="1440"/>
          <w:tab w:val="left" w:pos="8865"/>
        </w:tabs>
        <w:jc w:val="both"/>
        <w:rPr>
          <w:rFonts w:ascii="GHEA Grapalat" w:hAnsi="GHEA Grapalat" w:cs="Sylfaen"/>
          <w:sz w:val="18"/>
          <w:szCs w:val="18"/>
          <w:lang w:val="hy-AM"/>
        </w:rPr>
      </w:pPr>
    </w:p>
    <w:p w:rsidR="00886C13" w:rsidRPr="00CE08A5" w:rsidRDefault="00886C13" w:rsidP="00886C13">
      <w:pPr>
        <w:ind w:firstLine="720"/>
        <w:jc w:val="both"/>
        <w:rPr>
          <w:rFonts w:ascii="GHEA Grapalat" w:hAnsi="GHEA Grapalat"/>
          <w:sz w:val="18"/>
          <w:szCs w:val="18"/>
          <w:lang w:val="hy-AM"/>
        </w:rPr>
      </w:pPr>
      <w:r w:rsidRPr="00CE08A5">
        <w:rPr>
          <w:rFonts w:ascii="GHEA Grapalat" w:hAnsi="GHEA Grapalat"/>
          <w:sz w:val="18"/>
          <w:szCs w:val="18"/>
          <w:u w:val="single"/>
          <w:lang w:val="hy-AM"/>
        </w:rPr>
        <w:t xml:space="preserve">______                         </w:t>
      </w:r>
      <w:r w:rsidRPr="00CE08A5">
        <w:rPr>
          <w:rFonts w:ascii="GHEA Grapalat" w:hAnsi="GHEA Grapalat"/>
          <w:sz w:val="18"/>
          <w:szCs w:val="18"/>
          <w:lang w:val="hy-AM"/>
        </w:rPr>
        <w:t>-ը ի դեմս _____</w:t>
      </w:r>
      <w:r w:rsidRPr="00CE08A5">
        <w:rPr>
          <w:rFonts w:ascii="GHEA Grapalat" w:hAnsi="GHEA Grapalat"/>
          <w:sz w:val="18"/>
          <w:szCs w:val="18"/>
          <w:u w:val="single"/>
          <w:lang w:val="hy-AM"/>
        </w:rPr>
        <w:t xml:space="preserve">                     </w:t>
      </w:r>
      <w:r w:rsidRPr="00CE08A5">
        <w:rPr>
          <w:rFonts w:ascii="GHEA Grapalat" w:hAnsi="GHEA Grapalat"/>
          <w:sz w:val="18"/>
          <w:szCs w:val="18"/>
          <w:lang w:val="hy-AM"/>
        </w:rPr>
        <w:t>-ի, որը գործում է</w:t>
      </w:r>
      <w:r w:rsidRPr="00CE08A5">
        <w:rPr>
          <w:rFonts w:ascii="GHEA Grapalat" w:hAnsi="GHEA Grapalat"/>
          <w:sz w:val="18"/>
          <w:szCs w:val="18"/>
          <w:u w:val="single"/>
          <w:lang w:val="hy-AM"/>
        </w:rPr>
        <w:t xml:space="preserve">                                    </w:t>
      </w:r>
      <w:r w:rsidRPr="00CE08A5">
        <w:rPr>
          <w:rFonts w:ascii="GHEA Grapalat" w:hAnsi="GHEA Grapalat"/>
          <w:sz w:val="18"/>
          <w:szCs w:val="18"/>
          <w:lang w:val="hy-AM"/>
        </w:rPr>
        <w:t xml:space="preserve">-ի կանոնադրության հիման վրա, այսուհետ «Գնորդ», մի կողմից,  և __________________-ը, ի դեմս տնօրեն _____________________-ի, որը գործում է </w:t>
      </w:r>
      <w:r w:rsidRPr="00CE08A5">
        <w:rPr>
          <w:rFonts w:ascii="GHEA Grapalat" w:hAnsi="GHEA Grapalat"/>
          <w:sz w:val="18"/>
          <w:szCs w:val="18"/>
          <w:u w:val="single"/>
          <w:lang w:val="hy-AM"/>
        </w:rPr>
        <w:t xml:space="preserve">                       </w:t>
      </w:r>
      <w:r w:rsidRPr="00CE08A5">
        <w:rPr>
          <w:rFonts w:ascii="GHEA Grapalat" w:hAnsi="GHEA Grapalat"/>
          <w:sz w:val="18"/>
          <w:szCs w:val="18"/>
          <w:lang w:val="hy-AM"/>
        </w:rPr>
        <w:t>-ի կանոնադրության հիման վրա, այսուհետ «Վաճառող» մյուս կողմից, կնքեցին սույն պայմանագիրը հետևյալի մասին։</w:t>
      </w:r>
    </w:p>
    <w:p w:rsidR="00886C13" w:rsidRPr="00CE08A5" w:rsidRDefault="00886C13" w:rsidP="00886C13">
      <w:pPr>
        <w:ind w:firstLine="709"/>
        <w:jc w:val="both"/>
        <w:rPr>
          <w:rFonts w:ascii="GHEA Grapalat" w:hAnsi="GHEA Grapalat"/>
          <w:b/>
          <w:sz w:val="18"/>
          <w:szCs w:val="18"/>
          <w:lang w:val="hy-AM"/>
        </w:rPr>
      </w:pPr>
    </w:p>
    <w:p w:rsidR="00886C13" w:rsidRPr="00CE08A5" w:rsidRDefault="00886C13" w:rsidP="00886C13">
      <w:pPr>
        <w:ind w:firstLine="709"/>
        <w:jc w:val="center"/>
        <w:rPr>
          <w:rFonts w:ascii="GHEA Grapalat" w:hAnsi="GHEA Grapalat" w:cs="Times Armenian"/>
          <w:b/>
          <w:sz w:val="18"/>
          <w:szCs w:val="18"/>
          <w:lang w:val="hy-AM"/>
        </w:rPr>
      </w:pPr>
      <w:r w:rsidRPr="00CE08A5">
        <w:rPr>
          <w:rFonts w:ascii="GHEA Grapalat" w:hAnsi="GHEA Grapalat"/>
          <w:b/>
          <w:sz w:val="18"/>
          <w:szCs w:val="18"/>
          <w:lang w:val="hy-AM"/>
        </w:rPr>
        <w:t xml:space="preserve">1. </w:t>
      </w:r>
      <w:r w:rsidRPr="00CE08A5">
        <w:rPr>
          <w:rFonts w:ascii="GHEA Grapalat" w:hAnsi="GHEA Grapalat" w:cs="Sylfaen"/>
          <w:b/>
          <w:sz w:val="18"/>
          <w:szCs w:val="18"/>
          <w:lang w:val="hy-AM"/>
        </w:rPr>
        <w:t>ՊԱՅՄԱՆԱԳՐԻ</w:t>
      </w:r>
      <w:r w:rsidRPr="00CE08A5">
        <w:rPr>
          <w:rFonts w:ascii="GHEA Grapalat" w:hAnsi="GHEA Grapalat" w:cs="Times Armenian"/>
          <w:b/>
          <w:sz w:val="18"/>
          <w:szCs w:val="18"/>
          <w:lang w:val="hy-AM"/>
        </w:rPr>
        <w:t xml:space="preserve"> </w:t>
      </w:r>
      <w:r w:rsidRPr="00CE08A5">
        <w:rPr>
          <w:rFonts w:ascii="GHEA Grapalat" w:hAnsi="GHEA Grapalat" w:cs="Sylfaen"/>
          <w:b/>
          <w:sz w:val="18"/>
          <w:szCs w:val="18"/>
          <w:lang w:val="hy-AM"/>
        </w:rPr>
        <w:t>ԱՌԱՐԿԱՆ</w:t>
      </w:r>
    </w:p>
    <w:p w:rsidR="00886C13" w:rsidRPr="00CE08A5" w:rsidRDefault="00886C13" w:rsidP="00886C13">
      <w:pPr>
        <w:ind w:firstLine="709"/>
        <w:jc w:val="center"/>
        <w:rPr>
          <w:rFonts w:ascii="GHEA Grapalat" w:hAnsi="GHEA Grapalat" w:cs="Times Armenian"/>
          <w:b/>
          <w:sz w:val="18"/>
          <w:szCs w:val="18"/>
          <w:lang w:val="hy-AM"/>
        </w:rPr>
      </w:pPr>
    </w:p>
    <w:p w:rsidR="00886C13" w:rsidRPr="00082E42" w:rsidRDefault="00886C13" w:rsidP="00886C13">
      <w:pPr>
        <w:ind w:firstLine="709"/>
        <w:jc w:val="both"/>
        <w:rPr>
          <w:rFonts w:ascii="GHEA Grapalat" w:hAnsi="GHEA Grapalat" w:cs="Times Armenian"/>
          <w:sz w:val="18"/>
          <w:szCs w:val="18"/>
          <w:lang w:val="hy-AM"/>
        </w:rPr>
      </w:pPr>
      <w:r w:rsidRPr="00CE08A5">
        <w:rPr>
          <w:rFonts w:ascii="GHEA Grapalat" w:hAnsi="GHEA Grapalat"/>
          <w:sz w:val="18"/>
          <w:szCs w:val="18"/>
          <w:lang w:val="hy-AM"/>
        </w:rPr>
        <w:t xml:space="preserve">1.1. </w:t>
      </w:r>
      <w:r w:rsidRPr="00CE08A5">
        <w:rPr>
          <w:rFonts w:ascii="GHEA Grapalat" w:hAnsi="GHEA Grapalat" w:cs="Sylfaen"/>
          <w:sz w:val="18"/>
          <w:szCs w:val="18"/>
          <w:lang w:val="hy-AM"/>
        </w:rPr>
        <w:t>Վաճառողը</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պարտավորվում</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է</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սույն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պայմանա</w:t>
      </w:r>
      <w:r w:rsidRPr="00CE08A5">
        <w:rPr>
          <w:rFonts w:ascii="GHEA Grapalat" w:hAnsi="GHEA Grapalat" w:cs="Times Armenian"/>
          <w:sz w:val="18"/>
          <w:szCs w:val="18"/>
          <w:lang w:val="hy-AM"/>
        </w:rPr>
        <w:t>գ</w:t>
      </w:r>
      <w:r w:rsidRPr="00CE08A5">
        <w:rPr>
          <w:rFonts w:ascii="GHEA Grapalat" w:hAnsi="GHEA Grapalat" w:cs="Sylfaen"/>
          <w:sz w:val="18"/>
          <w:szCs w:val="18"/>
          <w:lang w:val="hy-AM"/>
        </w:rPr>
        <w:t>րով (այսուհետ</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պայմանա</w:t>
      </w:r>
      <w:r w:rsidRPr="00CE08A5">
        <w:rPr>
          <w:rFonts w:ascii="GHEA Grapalat" w:hAnsi="GHEA Grapalat" w:cs="Times Armenian"/>
          <w:sz w:val="18"/>
          <w:szCs w:val="18"/>
          <w:lang w:val="hy-AM"/>
        </w:rPr>
        <w:t>գ</w:t>
      </w:r>
      <w:r w:rsidRPr="00CE08A5">
        <w:rPr>
          <w:rFonts w:ascii="GHEA Grapalat" w:hAnsi="GHEA Grapalat" w:cs="Sylfaen"/>
          <w:sz w:val="18"/>
          <w:szCs w:val="18"/>
          <w:lang w:val="hy-AM"/>
        </w:rPr>
        <w:t>իր) սահմանված</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կար</w:t>
      </w:r>
      <w:r w:rsidRPr="00CE08A5">
        <w:rPr>
          <w:rFonts w:ascii="GHEA Grapalat" w:hAnsi="GHEA Grapalat" w:cs="Times Armenian"/>
          <w:sz w:val="18"/>
          <w:szCs w:val="18"/>
          <w:lang w:val="hy-AM"/>
        </w:rPr>
        <w:t>գ</w:t>
      </w:r>
      <w:r w:rsidRPr="00CE08A5">
        <w:rPr>
          <w:rFonts w:ascii="GHEA Grapalat" w:hAnsi="GHEA Grapalat" w:cs="Sylfaen"/>
          <w:sz w:val="18"/>
          <w:szCs w:val="18"/>
          <w:lang w:val="hy-AM"/>
        </w:rPr>
        <w:t>ով</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ծավալներով,</w:t>
      </w:r>
      <w:r w:rsidRPr="00CE08A5">
        <w:rPr>
          <w:rFonts w:ascii="GHEA Grapalat" w:hAnsi="GHEA Grapalat" w:cs="Times Armenian"/>
          <w:sz w:val="18"/>
          <w:szCs w:val="18"/>
          <w:lang w:val="hy-AM"/>
        </w:rPr>
        <w:t xml:space="preserve"> ժամկետներում և հասցեով </w:t>
      </w:r>
      <w:r w:rsidRPr="00CE08A5">
        <w:rPr>
          <w:rFonts w:ascii="GHEA Grapalat" w:hAnsi="GHEA Grapalat" w:cs="Sylfaen"/>
          <w:sz w:val="18"/>
          <w:szCs w:val="18"/>
          <w:lang w:val="hy-AM"/>
        </w:rPr>
        <w:t>Գնորդին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մատակարարել</w:t>
      </w:r>
      <w:r w:rsidRPr="00CE08A5">
        <w:rPr>
          <w:rFonts w:ascii="GHEA Grapalat" w:hAnsi="GHEA Grapalat" w:cs="Times Armenian"/>
          <w:sz w:val="18"/>
          <w:szCs w:val="18"/>
          <w:lang w:val="hy-AM"/>
        </w:rPr>
        <w:t xml:space="preserve"> պ</w:t>
      </w:r>
      <w:r w:rsidRPr="00CE08A5">
        <w:rPr>
          <w:rFonts w:ascii="GHEA Grapalat" w:hAnsi="GHEA Grapalat" w:cs="Sylfaen"/>
          <w:sz w:val="18"/>
          <w:szCs w:val="18"/>
          <w:lang w:val="hy-AM"/>
        </w:rPr>
        <w:t>այմանա</w:t>
      </w:r>
      <w:r w:rsidRPr="00CE08A5">
        <w:rPr>
          <w:rFonts w:ascii="GHEA Grapalat" w:hAnsi="GHEA Grapalat"/>
          <w:sz w:val="18"/>
          <w:szCs w:val="18"/>
          <w:lang w:val="hy-AM"/>
        </w:rPr>
        <w:t>գ</w:t>
      </w:r>
      <w:r w:rsidRPr="00CE08A5">
        <w:rPr>
          <w:rFonts w:ascii="GHEA Grapalat" w:hAnsi="GHEA Grapalat" w:cs="Sylfaen"/>
          <w:sz w:val="18"/>
          <w:szCs w:val="18"/>
          <w:lang w:val="hy-AM"/>
        </w:rPr>
        <w:t>րի</w:t>
      </w:r>
      <w:r w:rsidRPr="00CE08A5">
        <w:rPr>
          <w:rFonts w:ascii="GHEA Grapalat" w:hAnsi="GHEA Grapalat" w:cs="Times Armenian"/>
          <w:sz w:val="18"/>
          <w:szCs w:val="18"/>
          <w:lang w:val="hy-AM"/>
        </w:rPr>
        <w:t xml:space="preserve"> N 1 </w:t>
      </w:r>
      <w:r w:rsidRPr="00CE08A5">
        <w:rPr>
          <w:rFonts w:ascii="GHEA Grapalat" w:hAnsi="GHEA Grapalat" w:cs="Sylfaen"/>
          <w:sz w:val="18"/>
          <w:szCs w:val="18"/>
          <w:lang w:val="hy-AM"/>
        </w:rPr>
        <w:t>հավելվածով`</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Տեխնիկական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բնութա</w:t>
      </w:r>
      <w:r w:rsidRPr="00CE08A5">
        <w:rPr>
          <w:rFonts w:ascii="GHEA Grapalat" w:hAnsi="GHEA Grapalat" w:cs="Times Armenian"/>
          <w:sz w:val="18"/>
          <w:szCs w:val="18"/>
          <w:lang w:val="hy-AM"/>
        </w:rPr>
        <w:t>գի</w:t>
      </w:r>
      <w:r w:rsidRPr="00CE08A5">
        <w:rPr>
          <w:rFonts w:ascii="GHEA Grapalat" w:hAnsi="GHEA Grapalat" w:cs="Sylfaen"/>
          <w:sz w:val="18"/>
          <w:szCs w:val="18"/>
          <w:lang w:val="hy-AM"/>
        </w:rPr>
        <w:t>ր-գնման-ժամանակացուցով նախատեսված</w:t>
      </w:r>
      <w:r w:rsidRPr="00CE08A5">
        <w:rPr>
          <w:rFonts w:ascii="GHEA Grapalat" w:hAnsi="GHEA Grapalat" w:cs="Times Armenian"/>
          <w:sz w:val="18"/>
          <w:szCs w:val="18"/>
          <w:lang w:val="hy-AM"/>
        </w:rPr>
        <w:t xml:space="preserve"> ապրանքը (այսուհետ` ապրանք</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իսկ</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Գնորդը</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պարտավորվում</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է</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ընդունել</w:t>
      </w:r>
      <w:r w:rsidRPr="00082E42">
        <w:rPr>
          <w:rFonts w:ascii="GHEA Grapalat" w:hAnsi="GHEA Grapalat" w:cs="Times Armenian"/>
          <w:sz w:val="18"/>
          <w:szCs w:val="18"/>
          <w:lang w:val="hy-AM"/>
        </w:rPr>
        <w:t xml:space="preserve"> ա</w:t>
      </w:r>
      <w:r w:rsidRPr="00082E42">
        <w:rPr>
          <w:rFonts w:ascii="GHEA Grapalat" w:hAnsi="GHEA Grapalat" w:cs="Sylfaen"/>
          <w:sz w:val="18"/>
          <w:szCs w:val="18"/>
          <w:lang w:val="hy-AM"/>
        </w:rPr>
        <w:t>պրանքը</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և</w:t>
      </w:r>
      <w:r w:rsidRPr="00082E42">
        <w:rPr>
          <w:rFonts w:ascii="GHEA Grapalat" w:hAnsi="GHEA Grapalat" w:cs="Times Armenian"/>
          <w:sz w:val="18"/>
          <w:szCs w:val="18"/>
          <w:lang w:val="hy-AM"/>
        </w:rPr>
        <w:t xml:space="preserve"> </w:t>
      </w:r>
      <w:r w:rsidR="00011855" w:rsidRPr="00082E42">
        <w:rPr>
          <w:rFonts w:ascii="GHEA Grapalat" w:hAnsi="GHEA Grapalat" w:cs="Times Armenian"/>
          <w:sz w:val="18"/>
          <w:szCs w:val="18"/>
          <w:lang w:val="hy-AM"/>
        </w:rPr>
        <w:t xml:space="preserve">համապատասխան ֆինանսական միջոցներ հաստատվելու դեպքում </w:t>
      </w:r>
      <w:r w:rsidRPr="00082E42">
        <w:rPr>
          <w:rFonts w:ascii="GHEA Grapalat" w:hAnsi="GHEA Grapalat" w:cs="Sylfaen"/>
          <w:sz w:val="18"/>
          <w:szCs w:val="18"/>
          <w:lang w:val="hy-AM"/>
        </w:rPr>
        <w:t>վճարել</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դրա</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համար</w:t>
      </w:r>
      <w:r w:rsidRPr="00082E42">
        <w:rPr>
          <w:rFonts w:ascii="GHEA Grapalat" w:hAnsi="GHEA Grapalat" w:cs="Times Armenian"/>
          <w:sz w:val="18"/>
          <w:szCs w:val="18"/>
          <w:lang w:val="hy-AM"/>
        </w:rPr>
        <w:t xml:space="preserve">։ </w:t>
      </w:r>
    </w:p>
    <w:p w:rsidR="00886C13" w:rsidRPr="00A33517" w:rsidRDefault="00886C13" w:rsidP="00886C13">
      <w:pPr>
        <w:ind w:firstLine="709"/>
        <w:jc w:val="both"/>
        <w:rPr>
          <w:rFonts w:ascii="GHEA Grapalat" w:hAnsi="GHEA Grapalat" w:cs="Times Armenian"/>
          <w:b/>
          <w:sz w:val="18"/>
          <w:szCs w:val="18"/>
          <w:lang w:val="hy-AM"/>
        </w:rPr>
      </w:pPr>
    </w:p>
    <w:p w:rsidR="00886C13" w:rsidRPr="00CE08A5" w:rsidRDefault="00886C13" w:rsidP="00886C13">
      <w:pPr>
        <w:ind w:firstLine="709"/>
        <w:jc w:val="both"/>
        <w:rPr>
          <w:rFonts w:ascii="GHEA Grapalat" w:hAnsi="GHEA Grapalat"/>
          <w:b/>
          <w:sz w:val="18"/>
          <w:szCs w:val="18"/>
          <w:lang w:val="hy-AM"/>
        </w:rPr>
      </w:pPr>
      <w:r w:rsidRPr="00CE08A5">
        <w:rPr>
          <w:rFonts w:ascii="GHEA Grapalat" w:hAnsi="GHEA Grapalat"/>
          <w:sz w:val="18"/>
          <w:szCs w:val="18"/>
          <w:lang w:val="hy-AM"/>
        </w:rPr>
        <w:tab/>
      </w:r>
      <w:r w:rsidRPr="00CE08A5">
        <w:rPr>
          <w:rFonts w:ascii="GHEA Grapalat" w:hAnsi="GHEA Grapalat"/>
          <w:b/>
          <w:sz w:val="18"/>
          <w:szCs w:val="18"/>
          <w:lang w:val="hy-AM"/>
        </w:rPr>
        <w:t>2. ԿՈՂՄԵՐԻ ԻՐԱՎՈՒՆՔՆԵՐԸ ԵՎ ՊԱՐՏԱԿԱՆՈՒԹՅՈՒՆՆԵՐԸ</w:t>
      </w:r>
    </w:p>
    <w:p w:rsidR="00886C13" w:rsidRPr="00CE08A5" w:rsidRDefault="00886C13" w:rsidP="00886C13">
      <w:pPr>
        <w:ind w:firstLine="709"/>
        <w:jc w:val="both"/>
        <w:rPr>
          <w:rFonts w:ascii="GHEA Grapalat" w:hAnsi="GHEA Grapalat"/>
          <w:sz w:val="18"/>
          <w:szCs w:val="18"/>
          <w:lang w:val="hy-AM"/>
        </w:rPr>
      </w:pPr>
    </w:p>
    <w:p w:rsidR="00886C13" w:rsidRPr="00CE08A5" w:rsidRDefault="00886C13" w:rsidP="00886C13">
      <w:pPr>
        <w:ind w:firstLine="709"/>
        <w:jc w:val="both"/>
        <w:rPr>
          <w:rFonts w:ascii="GHEA Grapalat" w:hAnsi="GHEA Grapalat"/>
          <w:b/>
          <w:sz w:val="18"/>
          <w:szCs w:val="18"/>
          <w:lang w:val="hy-AM"/>
        </w:rPr>
      </w:pPr>
      <w:r w:rsidRPr="00CE08A5">
        <w:rPr>
          <w:rFonts w:ascii="GHEA Grapalat" w:hAnsi="GHEA Grapalat"/>
          <w:b/>
          <w:sz w:val="18"/>
          <w:szCs w:val="18"/>
          <w:lang w:val="hy-AM"/>
        </w:rPr>
        <w:t>2.1 Գնորդն իրավունք ունի`</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11855" w:rsidRPr="00CE08A5">
        <w:rPr>
          <w:rFonts w:ascii="GHEA Grapalat" w:hAnsi="GHEA Grapalat"/>
          <w:sz w:val="18"/>
          <w:szCs w:val="18"/>
          <w:u w:val="single"/>
          <w:lang w:val="hy-AM"/>
        </w:rPr>
        <w:t>3</w:t>
      </w:r>
      <w:r w:rsidRPr="00CE08A5">
        <w:rPr>
          <w:rFonts w:ascii="GHEA Grapalat" w:hAnsi="GHEA Grapalat"/>
          <w:sz w:val="18"/>
          <w:szCs w:val="18"/>
          <w:u w:val="single"/>
          <w:lang w:val="hy-AM"/>
        </w:rPr>
        <w:t xml:space="preserve"> </w:t>
      </w:r>
      <w:r w:rsidRPr="00CE08A5">
        <w:rPr>
          <w:rFonts w:ascii="GHEA Grapalat" w:hAnsi="GHEA Grapalat"/>
          <w:sz w:val="18"/>
          <w:szCs w:val="18"/>
          <w:lang w:val="hy-AM"/>
        </w:rPr>
        <w:t xml:space="preserve"> օրից ավելի:</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2.1.2 Եթե հանձնվել է անպատշաճ որակի` պայմանագրով նախատեսված տեխնիկական բնութագրին չհամապատասխանող ապրանք`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ա) պահանջել հատուցելու ապրանքի անպատշաճ որակի լինելու պատճառով իր կատարած ծախսերը.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գ) հրաժարվել պայմանագիրը կատարելուց և պահանջել վերադարձնելու ապրանքի համար վճարված գումարը: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2.1.3 Եթե հանձնվել է պայմանագրով որոշվածից պակաս քանակի ապրանք, ապա`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ա)  պահանջել լրացնելու ապրանքի պակաս հանձնված քանակը,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2.1.4 Եթե հանձնվել է տեսակի պայմանի խախտմամբ ապրանք,  իր ընտրությամբ`</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ա) ընդունել տեսակի վերաբերյալ պայմանին համապատասխանող ապրանքը և հրաժարվել մնացած ապրանքներից.</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բ) հրաժարվել հանձնված բոլոր ապրանքներից և պահանջել վճարելու պայմանագրի 6.2 կետով նախատեսված տույժը.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86C13" w:rsidRPr="00CE08A5" w:rsidRDefault="00886C13" w:rsidP="00C230E6">
      <w:pPr>
        <w:ind w:firstLine="709"/>
        <w:jc w:val="both"/>
        <w:rPr>
          <w:rFonts w:ascii="GHEA Grapalat" w:hAnsi="GHEA Grapalat"/>
          <w:sz w:val="18"/>
          <w:szCs w:val="18"/>
          <w:lang w:val="hy-AM"/>
        </w:rPr>
      </w:pPr>
      <w:r w:rsidRPr="00CE08A5">
        <w:rPr>
          <w:rFonts w:ascii="GHEA Grapalat" w:hAnsi="GHEA Grapalat"/>
          <w:sz w:val="18"/>
          <w:szCs w:val="18"/>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886C13" w:rsidRPr="00CE08A5" w:rsidRDefault="00886C13" w:rsidP="00886C13">
      <w:pPr>
        <w:tabs>
          <w:tab w:val="left" w:pos="720"/>
        </w:tabs>
        <w:ind w:firstLine="709"/>
        <w:jc w:val="both"/>
        <w:rPr>
          <w:rFonts w:ascii="GHEA Grapalat" w:hAnsi="GHEA Grapalat"/>
          <w:sz w:val="18"/>
          <w:szCs w:val="18"/>
          <w:lang w:val="hy-AM"/>
        </w:rPr>
      </w:pPr>
      <w:r w:rsidRPr="00CE08A5">
        <w:rPr>
          <w:rFonts w:ascii="GHEA Grapalat" w:hAnsi="GHEA Grapalat"/>
          <w:sz w:val="18"/>
          <w:szCs w:val="18"/>
          <w:lang w:val="hy-AM"/>
        </w:rPr>
        <w:t>2.1.7 Միակողմանի լուծել պայմանագիրը (լրիվ կամ մասնակի), եթե Վաճառողն էականորեն խախտել է պայմանագիրը.</w:t>
      </w:r>
    </w:p>
    <w:p w:rsidR="00886C13" w:rsidRPr="00CE08A5" w:rsidRDefault="00886C13" w:rsidP="00886C13">
      <w:pPr>
        <w:tabs>
          <w:tab w:val="left" w:pos="720"/>
        </w:tabs>
        <w:ind w:firstLine="709"/>
        <w:jc w:val="both"/>
        <w:rPr>
          <w:rFonts w:ascii="GHEA Grapalat" w:hAnsi="GHEA Grapalat"/>
          <w:sz w:val="18"/>
          <w:szCs w:val="18"/>
          <w:lang w:val="hy-AM"/>
        </w:rPr>
      </w:pPr>
      <w:r w:rsidRPr="00CE08A5">
        <w:rPr>
          <w:rFonts w:ascii="GHEA Grapalat" w:hAnsi="GHEA Grapalat"/>
          <w:sz w:val="18"/>
          <w:szCs w:val="18"/>
          <w:lang w:val="hy-AM"/>
        </w:rPr>
        <w:tab/>
        <w:t>2.1.7.1 Վաճառողի կողմից պայմանագիրը խախտելն էական է համարվում, եթե`</w:t>
      </w:r>
    </w:p>
    <w:p w:rsidR="00886C13" w:rsidRPr="00CE08A5" w:rsidRDefault="00886C13" w:rsidP="00886C13">
      <w:pPr>
        <w:tabs>
          <w:tab w:val="left" w:pos="720"/>
        </w:tabs>
        <w:ind w:firstLine="709"/>
        <w:jc w:val="both"/>
        <w:rPr>
          <w:rFonts w:ascii="GHEA Grapalat" w:hAnsi="GHEA Grapalat"/>
          <w:sz w:val="18"/>
          <w:szCs w:val="18"/>
          <w:lang w:val="hy-AM"/>
        </w:rPr>
      </w:pPr>
      <w:r w:rsidRPr="00CE08A5">
        <w:rPr>
          <w:rFonts w:ascii="GHEA Grapalat" w:hAnsi="GHEA Grapalat"/>
          <w:sz w:val="18"/>
          <w:szCs w:val="18"/>
          <w:lang w:val="hy-AM"/>
        </w:rPr>
        <w:tab/>
        <w:t>ա) մատակարարվել է անպատշաճ որակի ապրանք որը չի կարող փոխարինվել Գնորդի համար ընդունելի ժամկետում.</w:t>
      </w:r>
    </w:p>
    <w:p w:rsidR="00886C13" w:rsidRPr="00CE08A5" w:rsidRDefault="00886C13" w:rsidP="00886C13">
      <w:pPr>
        <w:tabs>
          <w:tab w:val="left" w:pos="720"/>
        </w:tabs>
        <w:ind w:firstLine="709"/>
        <w:jc w:val="both"/>
        <w:rPr>
          <w:rFonts w:ascii="GHEA Grapalat" w:hAnsi="GHEA Grapalat"/>
          <w:sz w:val="18"/>
          <w:szCs w:val="18"/>
          <w:lang w:val="hy-AM"/>
        </w:rPr>
      </w:pPr>
      <w:r w:rsidRPr="00CE08A5">
        <w:rPr>
          <w:rFonts w:ascii="GHEA Grapalat" w:hAnsi="GHEA Grapalat"/>
          <w:sz w:val="18"/>
          <w:szCs w:val="18"/>
          <w:lang w:val="hy-AM"/>
        </w:rPr>
        <w:tab/>
        <w:t xml:space="preserve">բ) ապրանքի մատակարարման ժամկետները խախտվել են </w:t>
      </w:r>
      <w:r w:rsidR="00011855" w:rsidRPr="00CE08A5">
        <w:rPr>
          <w:rFonts w:ascii="GHEA Grapalat" w:hAnsi="GHEA Grapalat"/>
          <w:sz w:val="18"/>
          <w:szCs w:val="18"/>
          <w:u w:val="single"/>
          <w:lang w:val="hy-AM"/>
        </w:rPr>
        <w:t>3</w:t>
      </w:r>
      <w:r w:rsidRPr="00CE08A5">
        <w:rPr>
          <w:rFonts w:ascii="GHEA Grapalat" w:hAnsi="GHEA Grapalat"/>
          <w:sz w:val="18"/>
          <w:szCs w:val="18"/>
          <w:lang w:val="hy-AM"/>
        </w:rPr>
        <w:t xml:space="preserve"> օրից ավելի,</w:t>
      </w:r>
    </w:p>
    <w:p w:rsidR="00886C13" w:rsidRPr="00CE08A5" w:rsidRDefault="00886C13" w:rsidP="00886C13">
      <w:pPr>
        <w:tabs>
          <w:tab w:val="left" w:pos="720"/>
        </w:tabs>
        <w:ind w:firstLine="709"/>
        <w:jc w:val="both"/>
        <w:rPr>
          <w:rFonts w:ascii="GHEA Grapalat" w:hAnsi="GHEA Grapalat"/>
          <w:sz w:val="18"/>
          <w:szCs w:val="18"/>
          <w:lang w:val="hy-AM"/>
        </w:rPr>
      </w:pPr>
      <w:r w:rsidRPr="00CE08A5">
        <w:rPr>
          <w:rFonts w:ascii="GHEA Grapalat" w:hAnsi="GHEA Grapalat"/>
          <w:sz w:val="18"/>
          <w:szCs w:val="18"/>
          <w:lang w:val="hy-AM"/>
        </w:rPr>
        <w:t>2.1.8 Զննել ապրանքը և հայտնաբերված թերությունների մասին անհապաղ տեղեկացնել Վաճառողին։</w:t>
      </w:r>
    </w:p>
    <w:p w:rsidR="00886C13" w:rsidRPr="00CE08A5" w:rsidRDefault="00886C13" w:rsidP="00886C13">
      <w:pPr>
        <w:tabs>
          <w:tab w:val="left" w:pos="720"/>
        </w:tabs>
        <w:ind w:firstLine="709"/>
        <w:jc w:val="both"/>
        <w:rPr>
          <w:rFonts w:ascii="GHEA Grapalat" w:hAnsi="GHEA Grapalat"/>
          <w:sz w:val="18"/>
          <w:szCs w:val="18"/>
          <w:lang w:val="hy-AM"/>
        </w:rPr>
      </w:pPr>
    </w:p>
    <w:p w:rsidR="00886C13" w:rsidRPr="00CE08A5" w:rsidRDefault="00886C13" w:rsidP="00886C13">
      <w:pPr>
        <w:ind w:firstLine="709"/>
        <w:jc w:val="both"/>
        <w:rPr>
          <w:rFonts w:ascii="GHEA Grapalat" w:hAnsi="GHEA Grapalat"/>
          <w:b/>
          <w:sz w:val="18"/>
          <w:szCs w:val="18"/>
          <w:lang w:val="hy-AM"/>
        </w:rPr>
      </w:pPr>
      <w:r w:rsidRPr="00CE08A5">
        <w:rPr>
          <w:rFonts w:ascii="GHEA Grapalat" w:hAnsi="GHEA Grapalat"/>
          <w:b/>
          <w:sz w:val="18"/>
          <w:szCs w:val="18"/>
          <w:lang w:val="hy-AM"/>
        </w:rPr>
        <w:t>2.2 Գնորդը պարտավոր է`</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2.2.1 Կատարել պայմանագրին համապատասխան մատակարարված ապրանքի ընդունումն ապահովող բոլոր անհրաժեշտ գործողությունները: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lastRenderedPageBreak/>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86C13" w:rsidRPr="00CE08A5" w:rsidRDefault="00886C13" w:rsidP="00886C13">
      <w:pPr>
        <w:ind w:firstLine="709"/>
        <w:jc w:val="both"/>
        <w:rPr>
          <w:rFonts w:ascii="GHEA Grapalat" w:hAnsi="GHEA Grapalat"/>
          <w:sz w:val="18"/>
          <w:szCs w:val="18"/>
          <w:lang w:val="hy-AM"/>
        </w:rPr>
      </w:pPr>
    </w:p>
    <w:p w:rsidR="00886C13" w:rsidRPr="00CE08A5" w:rsidRDefault="00886C13" w:rsidP="00886C13">
      <w:pPr>
        <w:ind w:firstLine="709"/>
        <w:jc w:val="both"/>
        <w:rPr>
          <w:rFonts w:ascii="GHEA Grapalat" w:hAnsi="GHEA Grapalat"/>
          <w:b/>
          <w:sz w:val="18"/>
          <w:szCs w:val="18"/>
          <w:lang w:val="hy-AM"/>
        </w:rPr>
      </w:pPr>
      <w:r w:rsidRPr="00CE08A5">
        <w:rPr>
          <w:rFonts w:ascii="GHEA Grapalat" w:hAnsi="GHEA Grapalat"/>
          <w:b/>
          <w:sz w:val="18"/>
          <w:szCs w:val="18"/>
          <w:lang w:val="hy-AM"/>
        </w:rPr>
        <w:t>2.3 Վաճառողն իրավունք ունի`</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2.3.1 Գնորդից պահանջել ընդունելու պայմանագրով նախատեսված </w:t>
      </w:r>
      <w:r w:rsidRPr="00CE08A5">
        <w:rPr>
          <w:rFonts w:ascii="GHEA Grapalat" w:hAnsi="GHEA Grapalat" w:cs="Sylfaen"/>
          <w:sz w:val="18"/>
          <w:szCs w:val="18"/>
          <w:lang w:val="hy-AM"/>
        </w:rPr>
        <w:t>կար</w:t>
      </w:r>
      <w:r w:rsidRPr="00CE08A5">
        <w:rPr>
          <w:rFonts w:ascii="GHEA Grapalat" w:hAnsi="GHEA Grapalat" w:cs="Times Armenian"/>
          <w:sz w:val="18"/>
          <w:szCs w:val="18"/>
          <w:lang w:val="hy-AM"/>
        </w:rPr>
        <w:t>գ</w:t>
      </w:r>
      <w:r w:rsidRPr="00CE08A5">
        <w:rPr>
          <w:rFonts w:ascii="GHEA Grapalat" w:hAnsi="GHEA Grapalat" w:cs="Sylfaen"/>
          <w:sz w:val="18"/>
          <w:szCs w:val="18"/>
          <w:lang w:val="hy-AM"/>
        </w:rPr>
        <w:t>ով</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ծավալներով,</w:t>
      </w:r>
      <w:r w:rsidRPr="00CE08A5">
        <w:rPr>
          <w:rFonts w:ascii="GHEA Grapalat" w:hAnsi="GHEA Grapalat" w:cs="Times Armenian"/>
          <w:sz w:val="18"/>
          <w:szCs w:val="18"/>
          <w:lang w:val="hy-AM"/>
        </w:rPr>
        <w:t xml:space="preserve"> ժամկետներում և հասցեով</w:t>
      </w:r>
      <w:r w:rsidRPr="00CE08A5">
        <w:rPr>
          <w:rFonts w:ascii="GHEA Grapalat" w:hAnsi="GHEA Grapalat"/>
          <w:sz w:val="18"/>
          <w:szCs w:val="18"/>
          <w:lang w:val="hy-AM"/>
        </w:rPr>
        <w:t xml:space="preserve"> մատակարարված ապրանքը: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2.3.2 Գնորդից պահանջել վճարելու պայմանագրով նախատեսված </w:t>
      </w:r>
      <w:r w:rsidRPr="00CE08A5">
        <w:rPr>
          <w:rFonts w:ascii="GHEA Grapalat" w:hAnsi="GHEA Grapalat" w:cs="Sylfaen"/>
          <w:sz w:val="18"/>
          <w:szCs w:val="18"/>
          <w:lang w:val="hy-AM"/>
        </w:rPr>
        <w:t>կար</w:t>
      </w:r>
      <w:r w:rsidRPr="00CE08A5">
        <w:rPr>
          <w:rFonts w:ascii="GHEA Grapalat" w:hAnsi="GHEA Grapalat" w:cs="Times Armenian"/>
          <w:sz w:val="18"/>
          <w:szCs w:val="18"/>
          <w:lang w:val="hy-AM"/>
        </w:rPr>
        <w:t>գ</w:t>
      </w:r>
      <w:r w:rsidRPr="00CE08A5">
        <w:rPr>
          <w:rFonts w:ascii="GHEA Grapalat" w:hAnsi="GHEA Grapalat" w:cs="Sylfaen"/>
          <w:sz w:val="18"/>
          <w:szCs w:val="18"/>
          <w:lang w:val="hy-AM"/>
        </w:rPr>
        <w:t>ով</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ծավալներով,</w:t>
      </w:r>
      <w:r w:rsidRPr="00CE08A5">
        <w:rPr>
          <w:rFonts w:ascii="GHEA Grapalat" w:hAnsi="GHEA Grapalat" w:cs="Times Armenian"/>
          <w:sz w:val="18"/>
          <w:szCs w:val="18"/>
          <w:lang w:val="hy-AM"/>
        </w:rPr>
        <w:t xml:space="preserve"> ժամկետներում և հասցեով</w:t>
      </w:r>
      <w:r w:rsidRPr="00CE08A5">
        <w:rPr>
          <w:rFonts w:ascii="GHEA Grapalat" w:hAnsi="GHEA Grapalat"/>
          <w:sz w:val="18"/>
          <w:szCs w:val="18"/>
          <w:lang w:val="hy-AM"/>
        </w:rPr>
        <w:t xml:space="preserve"> մատակարարված և Գնորդի կողմից ընդունված ապրանքի համար իրեն վճարման ենթակա գումարները: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2.3.3 Միակողմանի լուծել պայմանագիրը (լրիվ կամ մասնակի), եթե Գնորդն էականորեն խախտել է պայմանագիրը: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2.3.3.1 Գնորդի կողմից պայմանագիրը խախտելն էական է համարվում, եթե բազմիցս խախտվել են ապրանքի համար վճարելու ժամկետները։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2.3.4 Գնորդի համաձայնությամբ վաղաժամկետ մատակարարել ապրանքը։ </w:t>
      </w:r>
    </w:p>
    <w:p w:rsidR="00886C13" w:rsidRPr="00CE08A5" w:rsidRDefault="00886C13" w:rsidP="00886C13">
      <w:pPr>
        <w:ind w:firstLine="709"/>
        <w:jc w:val="both"/>
        <w:rPr>
          <w:rFonts w:ascii="GHEA Grapalat" w:hAnsi="GHEA Grapalat"/>
          <w:sz w:val="18"/>
          <w:szCs w:val="18"/>
          <w:lang w:val="hy-AM"/>
        </w:rPr>
      </w:pPr>
    </w:p>
    <w:p w:rsidR="00886C13" w:rsidRPr="00CE08A5" w:rsidRDefault="00886C13" w:rsidP="00886C13">
      <w:pPr>
        <w:ind w:firstLine="709"/>
        <w:jc w:val="both"/>
        <w:rPr>
          <w:rFonts w:ascii="GHEA Grapalat" w:hAnsi="GHEA Grapalat"/>
          <w:b/>
          <w:sz w:val="18"/>
          <w:szCs w:val="18"/>
          <w:lang w:val="hy-AM"/>
        </w:rPr>
      </w:pPr>
      <w:r w:rsidRPr="00CE08A5">
        <w:rPr>
          <w:rFonts w:ascii="GHEA Grapalat" w:hAnsi="GHEA Grapalat"/>
          <w:b/>
          <w:sz w:val="18"/>
          <w:szCs w:val="18"/>
          <w:lang w:val="hy-AM"/>
        </w:rPr>
        <w:t>2.4 Վաճառողը պարտավոր է`</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2.4.1 Գնորդին հանձնել ապրանքը` պայմանագրով նախատեսված կարգով, </w:t>
      </w:r>
      <w:r w:rsidRPr="00CE08A5">
        <w:rPr>
          <w:rFonts w:ascii="GHEA Grapalat" w:hAnsi="GHEA Grapalat" w:cs="Sylfaen"/>
          <w:sz w:val="18"/>
          <w:szCs w:val="18"/>
          <w:lang w:val="hy-AM"/>
        </w:rPr>
        <w:t>ծավալներով,</w:t>
      </w:r>
      <w:r w:rsidRPr="00CE08A5">
        <w:rPr>
          <w:rFonts w:ascii="GHEA Grapalat" w:hAnsi="GHEA Grapalat" w:cs="Times Armenian"/>
          <w:sz w:val="18"/>
          <w:szCs w:val="18"/>
          <w:lang w:val="hy-AM"/>
        </w:rPr>
        <w:t xml:space="preserve"> ժամկետներում և հասցեով:</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2.4.3 Գնորդին հանձնել երրորդ անձանց իրավունքներից ազատ ապրանք:</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2.4.6 Թերի մատակարարում թույլ տալու դեպքում, պայմանագրով նախատեսված կարգով, լրացնել թերի մատակարարվածը։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2.4.8 Պայմանագրով նախատեսված դեպքերում վճարել պայմանագրի 6.2 և 6.3  կետերով նախատեսված տույժը և տուգանքը։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2.4.9 Գնորդին հանձնել ապրանքի պատկանելիքները և համապատասխան փաստաթղթերը։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86C13" w:rsidRPr="00CE08A5" w:rsidRDefault="00886C13" w:rsidP="00886C13">
      <w:pPr>
        <w:ind w:firstLine="709"/>
        <w:jc w:val="both"/>
        <w:rPr>
          <w:rFonts w:ascii="GHEA Grapalat" w:hAnsi="GHEA Grapalat"/>
          <w:sz w:val="18"/>
          <w:szCs w:val="18"/>
          <w:lang w:val="hy-AM"/>
        </w:rPr>
      </w:pPr>
    </w:p>
    <w:p w:rsidR="00886C13" w:rsidRPr="00CE08A5" w:rsidRDefault="00886C13" w:rsidP="00886C13">
      <w:pPr>
        <w:ind w:firstLine="709"/>
        <w:jc w:val="center"/>
        <w:rPr>
          <w:rFonts w:ascii="GHEA Grapalat" w:hAnsi="GHEA Grapalat"/>
          <w:b/>
          <w:sz w:val="18"/>
          <w:szCs w:val="18"/>
          <w:lang w:val="hy-AM"/>
        </w:rPr>
      </w:pPr>
      <w:r w:rsidRPr="00CE08A5">
        <w:rPr>
          <w:rFonts w:ascii="GHEA Grapalat" w:hAnsi="GHEA Grapalat"/>
          <w:b/>
          <w:sz w:val="18"/>
          <w:szCs w:val="18"/>
          <w:lang w:val="hy-AM"/>
        </w:rPr>
        <w:t>3. ՊԱՅՄԱՆԱԳՐԻ ԳԻՆԸ ԵՎ ՎՃԱՐՄԱՆ ԿԱՐԳԸ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3.1  Պայմանագրի գինը կազմում է ________________ ՀՀ դրամ, ներառյալ ԱԱՀ-ն:</w:t>
      </w:r>
      <w:r w:rsidRPr="00CE08A5">
        <w:rPr>
          <w:rFonts w:ascii="GHEA Grapalat" w:hAnsi="GHEA Grapalat"/>
          <w:sz w:val="18"/>
          <w:szCs w:val="18"/>
          <w:vertAlign w:val="superscript"/>
          <w:lang w:val="hy-AM"/>
        </w:rPr>
        <w:t>17</w:t>
      </w:r>
      <w:r w:rsidRPr="00CE08A5">
        <w:rPr>
          <w:rFonts w:ascii="GHEA Grapalat" w:hAnsi="GHEA Grapalat"/>
          <w:color w:val="FFFFFF"/>
          <w:sz w:val="18"/>
          <w:szCs w:val="18"/>
          <w:vertAlign w:val="superscript"/>
          <w:lang w:val="hy-AM"/>
        </w:rPr>
        <w:t>29</w:t>
      </w:r>
      <w:r w:rsidRPr="00CE08A5">
        <w:rPr>
          <w:rStyle w:val="af6"/>
          <w:rFonts w:ascii="GHEA Grapalat" w:hAnsi="GHEA Grapalat"/>
          <w:color w:val="FFFFFF"/>
          <w:sz w:val="18"/>
          <w:szCs w:val="18"/>
          <w:lang w:val="hy-AM"/>
        </w:rPr>
        <w:footnoteReference w:id="10"/>
      </w:r>
      <w:r w:rsidRPr="00CE08A5">
        <w:rPr>
          <w:rFonts w:ascii="GHEA Grapalat" w:hAnsi="GHEA Grapalat"/>
          <w:sz w:val="18"/>
          <w:szCs w:val="18"/>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86C13" w:rsidRPr="00CE08A5" w:rsidRDefault="00886C13" w:rsidP="00886C13">
      <w:pPr>
        <w:ind w:firstLine="720"/>
        <w:jc w:val="both"/>
        <w:rPr>
          <w:rFonts w:ascii="GHEA Grapalat" w:hAnsi="GHEA Grapalat" w:cs="Sylfaen"/>
          <w:sz w:val="18"/>
          <w:szCs w:val="18"/>
          <w:lang w:val="hy-AM"/>
        </w:rPr>
      </w:pPr>
      <w:r w:rsidRPr="00CE08A5">
        <w:rPr>
          <w:rFonts w:ascii="GHEA Grapalat" w:hAnsi="GHEA Grapalat" w:cs="Sylfaen"/>
          <w:sz w:val="18"/>
          <w:szCs w:val="18"/>
          <w:lang w:val="hy-AM"/>
        </w:rPr>
        <w:t>Ապրանքի մատակարարման գինը կայուն է և Վաճառողն իրավունք չունի պահանջել ավելացնելու, իսկ Գնորդը նվազեցնելու այդ գինը։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86C13" w:rsidRPr="00CE08A5" w:rsidRDefault="00886C13" w:rsidP="00886C13">
      <w:pPr>
        <w:ind w:firstLine="720"/>
        <w:jc w:val="both"/>
        <w:rPr>
          <w:rFonts w:ascii="GHEA Grapalat" w:hAnsi="GHEA Grapalat" w:cs="Sylfaen"/>
          <w:i/>
          <w:sz w:val="18"/>
          <w:szCs w:val="18"/>
          <w:u w:val="single"/>
          <w:lang w:val="hy-AM"/>
        </w:rPr>
      </w:pPr>
    </w:p>
    <w:p w:rsidR="00886C13" w:rsidRPr="00CE08A5" w:rsidRDefault="00886C13" w:rsidP="00886C13">
      <w:pPr>
        <w:ind w:firstLine="709"/>
        <w:jc w:val="center"/>
        <w:rPr>
          <w:rFonts w:ascii="GHEA Grapalat" w:hAnsi="GHEA Grapalat"/>
          <w:b/>
          <w:sz w:val="18"/>
          <w:szCs w:val="18"/>
          <w:lang w:val="hy-AM"/>
        </w:rPr>
      </w:pPr>
      <w:r w:rsidRPr="00CE08A5">
        <w:rPr>
          <w:rFonts w:ascii="GHEA Grapalat" w:hAnsi="GHEA Grapalat"/>
          <w:b/>
          <w:sz w:val="18"/>
          <w:szCs w:val="18"/>
          <w:lang w:val="hy-AM"/>
        </w:rPr>
        <w:t>4. ԱՊՐԱՆՔԻ ՈՐԱԿԸ ԵՎ ԵՐԱՇԽԻՔԸ</w:t>
      </w:r>
    </w:p>
    <w:p w:rsidR="00886C13" w:rsidRPr="00CE08A5" w:rsidRDefault="00886C13" w:rsidP="00C230E6">
      <w:pPr>
        <w:ind w:firstLine="709"/>
        <w:jc w:val="both"/>
        <w:rPr>
          <w:rFonts w:ascii="GHEA Grapalat" w:hAnsi="GHEA Grapalat"/>
          <w:sz w:val="18"/>
          <w:szCs w:val="18"/>
          <w:lang w:val="hy-AM"/>
        </w:rPr>
      </w:pPr>
      <w:r w:rsidRPr="00CE08A5">
        <w:rPr>
          <w:rFonts w:ascii="GHEA Grapalat" w:hAnsi="GHEA Grapalat"/>
          <w:sz w:val="18"/>
          <w:szCs w:val="18"/>
          <w:lang w:val="hy-AM"/>
        </w:rPr>
        <w:t xml:space="preserve">4.1 Վաճառողը երաշխավորում է մատակարարված պպրանքի որակի համապատասխանությունը պետական ստանդարտի պահանջներին։ </w:t>
      </w:r>
      <w:r w:rsidRPr="00CE08A5">
        <w:rPr>
          <w:rStyle w:val="af6"/>
          <w:rFonts w:ascii="GHEA Grapalat" w:hAnsi="GHEA Grapalat" w:cs="Sylfaen"/>
          <w:color w:val="FFFFFF"/>
          <w:sz w:val="18"/>
          <w:szCs w:val="18"/>
          <w:lang w:val="pt-BR"/>
        </w:rPr>
        <w:footnoteReference w:id="11"/>
      </w:r>
    </w:p>
    <w:p w:rsidR="00886C13" w:rsidRPr="00CE08A5" w:rsidRDefault="00886C13" w:rsidP="00886C13">
      <w:pPr>
        <w:ind w:firstLine="709"/>
        <w:jc w:val="both"/>
        <w:rPr>
          <w:rFonts w:ascii="GHEA Grapalat" w:hAnsi="GHEA Grapalat"/>
          <w:sz w:val="18"/>
          <w:szCs w:val="18"/>
          <w:lang w:val="hy-AM"/>
        </w:rPr>
      </w:pPr>
    </w:p>
    <w:p w:rsidR="00886C13" w:rsidRPr="00CE08A5" w:rsidRDefault="00886C13" w:rsidP="00886C13">
      <w:pPr>
        <w:ind w:firstLine="709"/>
        <w:jc w:val="center"/>
        <w:rPr>
          <w:rFonts w:ascii="GHEA Grapalat" w:hAnsi="GHEA Grapalat"/>
          <w:b/>
          <w:sz w:val="18"/>
          <w:szCs w:val="18"/>
          <w:lang w:val="hy-AM"/>
        </w:rPr>
      </w:pPr>
      <w:r w:rsidRPr="00CE08A5">
        <w:rPr>
          <w:rFonts w:ascii="GHEA Grapalat" w:hAnsi="GHEA Grapalat"/>
          <w:b/>
          <w:sz w:val="18"/>
          <w:szCs w:val="18"/>
          <w:lang w:val="hy-AM"/>
        </w:rPr>
        <w:t>5. ԱՊՐԱՆՔԻ ՀԱՆՁՆՈՒՄԸ ԵՎ ԸՆԴՈՒՆՈՒՄԸ</w:t>
      </w:r>
    </w:p>
    <w:p w:rsidR="00886C13" w:rsidRPr="00CE08A5" w:rsidRDefault="00886C13" w:rsidP="00886C13">
      <w:pPr>
        <w:ind w:firstLine="720"/>
        <w:jc w:val="both"/>
        <w:rPr>
          <w:rFonts w:ascii="GHEA Grapalat" w:hAnsi="GHEA Grapalat" w:cs="Sylfaen"/>
          <w:sz w:val="18"/>
          <w:szCs w:val="18"/>
          <w:lang w:val="hy-AM"/>
        </w:rPr>
      </w:pPr>
      <w:r w:rsidRPr="00CE08A5">
        <w:rPr>
          <w:rFonts w:ascii="GHEA Grapalat" w:hAnsi="GHEA Grapalat"/>
          <w:sz w:val="18"/>
          <w:szCs w:val="18"/>
          <w:lang w:val="hy-AM"/>
        </w:rPr>
        <w:t xml:space="preserve">5.1 Մատակարարված ապրանքն </w:t>
      </w:r>
      <w:r w:rsidRPr="00CE08A5">
        <w:rPr>
          <w:rFonts w:ascii="GHEA Grapalat" w:hAnsi="GHEA Grapalat" w:cs="Sylfaen"/>
          <w:sz w:val="18"/>
          <w:szCs w:val="18"/>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86C13" w:rsidRPr="00CE08A5" w:rsidRDefault="00886C13" w:rsidP="00886C13">
      <w:pPr>
        <w:ind w:firstLine="720"/>
        <w:jc w:val="both"/>
        <w:rPr>
          <w:rFonts w:ascii="GHEA Grapalat" w:hAnsi="GHEA Grapalat" w:cs="Sylfaen"/>
          <w:sz w:val="18"/>
          <w:szCs w:val="18"/>
          <w:lang w:val="hy-AM"/>
        </w:rPr>
      </w:pPr>
      <w:r w:rsidRPr="00CE08A5">
        <w:rPr>
          <w:rFonts w:ascii="GHEA Grapalat" w:hAnsi="GHEA Grapalat" w:cs="Sylfaen"/>
          <w:sz w:val="18"/>
          <w:szCs w:val="18"/>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C230E6" w:rsidRPr="00CE08A5">
        <w:rPr>
          <w:rFonts w:ascii="GHEA Grapalat" w:hAnsi="GHEA Grapalat" w:cs="Sylfaen"/>
          <w:sz w:val="18"/>
          <w:szCs w:val="18"/>
          <w:u w:val="single"/>
          <w:lang w:val="hy-AM"/>
        </w:rPr>
        <w:t xml:space="preserve">2 </w:t>
      </w:r>
      <w:r w:rsidRPr="00CE08A5">
        <w:rPr>
          <w:rFonts w:ascii="GHEA Grapalat" w:hAnsi="GHEA Grapalat" w:cs="Sylfaen"/>
          <w:sz w:val="18"/>
          <w:szCs w:val="18"/>
          <w:lang w:val="hy-AM"/>
        </w:rPr>
        <w:t xml:space="preserve"> օրինակ (հավելված N 3): </w:t>
      </w:r>
    </w:p>
    <w:p w:rsidR="00886C13" w:rsidRPr="00CE08A5" w:rsidRDefault="00886C13" w:rsidP="00886C13">
      <w:pPr>
        <w:ind w:firstLine="720"/>
        <w:jc w:val="both"/>
        <w:rPr>
          <w:rFonts w:ascii="GHEA Grapalat" w:hAnsi="GHEA Grapalat" w:cs="Sylfaen"/>
          <w:sz w:val="18"/>
          <w:szCs w:val="18"/>
          <w:lang w:val="hy-AM"/>
        </w:rPr>
      </w:pPr>
      <w:r w:rsidRPr="00CE08A5">
        <w:rPr>
          <w:rFonts w:ascii="GHEA Grapalat" w:hAnsi="GHEA Grapalat" w:cs="Sylfaen"/>
          <w:sz w:val="18"/>
          <w:szCs w:val="18"/>
          <w:lang w:val="hy-AM"/>
        </w:rPr>
        <w:t xml:space="preserve">5.2 Հանձնման-ընդունման արձանագրությունը ստորագրվում է, եթե </w:t>
      </w:r>
      <w:r w:rsidRPr="00CE08A5">
        <w:rPr>
          <w:rFonts w:ascii="GHEA Grapalat" w:hAnsi="GHEA Grapalat"/>
          <w:sz w:val="18"/>
          <w:szCs w:val="18"/>
          <w:lang w:val="pt-BR"/>
        </w:rPr>
        <w:t xml:space="preserve">մատակարարված ապրանքը </w:t>
      </w:r>
      <w:r w:rsidRPr="00CE08A5">
        <w:rPr>
          <w:rFonts w:ascii="GHEA Grapalat" w:hAnsi="GHEA Grapalat" w:cs="Sylfaen"/>
          <w:sz w:val="18"/>
          <w:szCs w:val="18"/>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86C13" w:rsidRPr="00CE08A5" w:rsidRDefault="00886C13" w:rsidP="00886C13">
      <w:pPr>
        <w:ind w:firstLine="720"/>
        <w:jc w:val="both"/>
        <w:rPr>
          <w:rFonts w:ascii="GHEA Grapalat" w:hAnsi="GHEA Grapalat" w:cs="Sylfaen"/>
          <w:sz w:val="18"/>
          <w:szCs w:val="18"/>
          <w:lang w:val="hy-AM"/>
        </w:rPr>
      </w:pPr>
      <w:r w:rsidRPr="00CE08A5">
        <w:rPr>
          <w:rFonts w:ascii="GHEA Grapalat" w:hAnsi="GHEA Grapalat" w:cs="Sylfaen"/>
          <w:sz w:val="18"/>
          <w:szCs w:val="18"/>
          <w:lang w:val="hy-AM"/>
        </w:rPr>
        <w:t>ա) հարցի կարգավորման համար ձեռնարկում է նման իրավիճակի համար պայմանագրով նախատեսված միջոցները.</w:t>
      </w:r>
    </w:p>
    <w:p w:rsidR="00886C13" w:rsidRPr="00CE08A5" w:rsidRDefault="00886C13" w:rsidP="00886C13">
      <w:pPr>
        <w:ind w:firstLine="720"/>
        <w:jc w:val="both"/>
        <w:rPr>
          <w:rFonts w:ascii="GHEA Grapalat" w:hAnsi="GHEA Grapalat" w:cs="Sylfaen"/>
          <w:sz w:val="18"/>
          <w:szCs w:val="18"/>
          <w:lang w:val="hy-AM"/>
        </w:rPr>
      </w:pPr>
      <w:r w:rsidRPr="00CE08A5">
        <w:rPr>
          <w:rFonts w:ascii="GHEA Grapalat" w:hAnsi="GHEA Grapalat" w:cs="Sylfaen"/>
          <w:sz w:val="18"/>
          <w:szCs w:val="18"/>
          <w:lang w:val="hy-AM"/>
        </w:rPr>
        <w:t xml:space="preserve"> բ) Վաճառողի նկատմամբ կիրառում է պայմանագրով նախատեսված պատասխանատվության միջոցներ։</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5.3 Գնորդը հանձնման-ընդունման արձանագրությունը ստանալու </w:t>
      </w:r>
      <w:r w:rsidRPr="00CE08A5">
        <w:rPr>
          <w:rFonts w:ascii="GHEA Grapalat" w:hAnsi="GHEA Grapalat" w:cs="Sylfaen"/>
          <w:sz w:val="18"/>
          <w:szCs w:val="18"/>
          <w:lang w:val="hy-AM"/>
        </w:rPr>
        <w:t xml:space="preserve">օրվան հաջորդող աշխատանքային օրվանից հաշված </w:t>
      </w:r>
      <w:r w:rsidR="00703CD6" w:rsidRPr="00CE08A5">
        <w:rPr>
          <w:rFonts w:ascii="GHEA Grapalat" w:hAnsi="GHEA Grapalat" w:cs="Sylfaen"/>
          <w:sz w:val="18"/>
          <w:szCs w:val="18"/>
          <w:u w:val="single"/>
          <w:lang w:val="hy-AM"/>
        </w:rPr>
        <w:t>2</w:t>
      </w:r>
      <w:r w:rsidRPr="00CE08A5">
        <w:rPr>
          <w:rFonts w:ascii="GHEA Grapalat" w:hAnsi="GHEA Grapalat" w:cs="Sylfaen"/>
          <w:sz w:val="18"/>
          <w:szCs w:val="18"/>
          <w:lang w:val="hy-AM"/>
        </w:rPr>
        <w:t xml:space="preserve"> աշխատանքային օրվա ընթացքում </w:t>
      </w:r>
      <w:r w:rsidRPr="00CE08A5">
        <w:rPr>
          <w:rFonts w:ascii="GHEA Grapalat" w:hAnsi="GHEA Grapalat"/>
          <w:sz w:val="18"/>
          <w:szCs w:val="18"/>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86C13" w:rsidRPr="00CE08A5" w:rsidRDefault="00886C13" w:rsidP="00886C13">
      <w:pPr>
        <w:ind w:firstLine="720"/>
        <w:jc w:val="both"/>
        <w:rPr>
          <w:rFonts w:ascii="GHEA Grapalat" w:hAnsi="GHEA Grapalat" w:cs="Sylfaen"/>
          <w:sz w:val="18"/>
          <w:szCs w:val="18"/>
          <w:lang w:val="hy-AM"/>
        </w:rPr>
      </w:pPr>
      <w:r w:rsidRPr="00CE08A5">
        <w:rPr>
          <w:rFonts w:ascii="GHEA Grapalat" w:hAnsi="GHEA Grapalat"/>
          <w:sz w:val="18"/>
          <w:szCs w:val="18"/>
          <w:lang w:val="hy-AM"/>
        </w:rPr>
        <w:t xml:space="preserve">5.4 </w:t>
      </w:r>
      <w:r w:rsidRPr="00CE08A5">
        <w:rPr>
          <w:rFonts w:ascii="GHEA Grapalat" w:hAnsi="GHEA Grapalat" w:cs="Sylfaen"/>
          <w:sz w:val="18"/>
          <w:szCs w:val="18"/>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CE08A5">
        <w:rPr>
          <w:rFonts w:ascii="GHEA Grapalat" w:hAnsi="GHEA Grapalat" w:cs="Sylfaen"/>
          <w:sz w:val="18"/>
          <w:szCs w:val="18"/>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CE08A5">
        <w:rPr>
          <w:rFonts w:ascii="GHEA Grapalat" w:hAnsi="GHEA Grapalat" w:cs="Sylfaen"/>
          <w:sz w:val="18"/>
          <w:szCs w:val="18"/>
          <w:lang w:val="hy-AM"/>
        </w:rPr>
        <w:softHyphen/>
        <w:t xml:space="preserve">գրությունը: </w:t>
      </w:r>
    </w:p>
    <w:p w:rsidR="00886C13" w:rsidRPr="00CE08A5" w:rsidRDefault="00886C13" w:rsidP="00886C13">
      <w:pPr>
        <w:ind w:firstLine="720"/>
        <w:jc w:val="both"/>
        <w:rPr>
          <w:rFonts w:ascii="GHEA Grapalat" w:hAnsi="GHEA Grapalat" w:cs="Sylfaen"/>
          <w:sz w:val="18"/>
          <w:szCs w:val="18"/>
          <w:lang w:val="hy-AM"/>
        </w:rPr>
      </w:pPr>
    </w:p>
    <w:p w:rsidR="00886C13" w:rsidRPr="00CE08A5" w:rsidRDefault="00886C13" w:rsidP="00886C13">
      <w:pPr>
        <w:ind w:firstLine="709"/>
        <w:jc w:val="center"/>
        <w:rPr>
          <w:rFonts w:ascii="GHEA Grapalat" w:hAnsi="GHEA Grapalat"/>
          <w:b/>
          <w:sz w:val="18"/>
          <w:szCs w:val="18"/>
          <w:lang w:val="hy-AM"/>
        </w:rPr>
      </w:pPr>
      <w:r w:rsidRPr="00CE08A5">
        <w:rPr>
          <w:rFonts w:ascii="GHEA Grapalat" w:hAnsi="GHEA Grapalat"/>
          <w:b/>
          <w:sz w:val="18"/>
          <w:szCs w:val="18"/>
          <w:lang w:val="hy-AM"/>
        </w:rPr>
        <w:t>6. ԿՈՂՄԵՐԻ ՊԱՏԱՍԽԱՆԱՏՎՈՒԹՅՈՒՆԸ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6.1 Վաճառողը պատասխանատվություն է կրում հանձնած ապրանքի որակի և պայմանագրով նախատեսված մատակարարման ժամկետների պահպանման համար։</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CE08A5">
        <w:rPr>
          <w:rFonts w:ascii="GHEA Grapalat" w:hAnsi="GHEA Grapalat" w:cs="Sylfaen"/>
          <w:sz w:val="18"/>
          <w:szCs w:val="18"/>
          <w:lang w:val="hy-AM"/>
        </w:rPr>
        <w:t>(զրո ամբողջ հինգ հարյուրերրորդական) տոկոսի</w:t>
      </w:r>
      <w:r w:rsidRPr="00CE08A5">
        <w:rPr>
          <w:rFonts w:ascii="GHEA Grapalat" w:hAnsi="GHEA Grapalat"/>
          <w:sz w:val="18"/>
          <w:szCs w:val="18"/>
          <w:lang w:val="hy-AM"/>
        </w:rPr>
        <w:t xml:space="preserve">  չափով։</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CE08A5">
        <w:rPr>
          <w:rFonts w:ascii="GHEA Grapalat" w:hAnsi="GHEA Grapalat" w:cs="Sylfaen"/>
          <w:sz w:val="18"/>
          <w:szCs w:val="18"/>
          <w:lang w:val="hy-AM"/>
        </w:rPr>
        <w:t>(զրո ամբողջ հինգ տասնորդական) տոկոսի</w:t>
      </w:r>
      <w:r w:rsidRPr="00CE08A5" w:rsidDel="009B7E9C">
        <w:rPr>
          <w:rFonts w:ascii="GHEA Grapalat" w:hAnsi="GHEA Grapalat"/>
          <w:sz w:val="18"/>
          <w:szCs w:val="18"/>
          <w:lang w:val="hy-AM"/>
        </w:rPr>
        <w:t xml:space="preserve"> </w:t>
      </w:r>
      <w:r w:rsidRPr="00CE08A5">
        <w:rPr>
          <w:rFonts w:ascii="GHEA Grapalat" w:hAnsi="GHEA Grapalat"/>
          <w:sz w:val="18"/>
          <w:szCs w:val="18"/>
          <w:lang w:val="hy-AM"/>
        </w:rPr>
        <w:t xml:space="preserve"> չափով:</w:t>
      </w:r>
      <w:r w:rsidRPr="00CE08A5">
        <w:rPr>
          <w:rFonts w:ascii="GHEA Grapalat" w:hAnsi="GHEA Grapalat"/>
          <w:sz w:val="18"/>
          <w:szCs w:val="18"/>
          <w:vertAlign w:val="superscript"/>
          <w:lang w:val="hy-AM"/>
        </w:rPr>
        <w:t>20</w:t>
      </w:r>
      <w:r w:rsidRPr="00CE08A5">
        <w:rPr>
          <w:rFonts w:ascii="GHEA Grapalat" w:hAnsi="GHEA Grapalat"/>
          <w:color w:val="FFFFFF"/>
          <w:sz w:val="18"/>
          <w:szCs w:val="18"/>
          <w:vertAlign w:val="superscript"/>
          <w:lang w:val="hy-AM"/>
        </w:rPr>
        <w:t>32</w:t>
      </w:r>
      <w:r w:rsidRPr="00CE08A5">
        <w:rPr>
          <w:rStyle w:val="af6"/>
          <w:rFonts w:ascii="GHEA Grapalat" w:hAnsi="GHEA Grapalat"/>
          <w:color w:val="FFFFFF"/>
          <w:sz w:val="18"/>
          <w:szCs w:val="18"/>
          <w:lang w:val="hy-AM"/>
        </w:rPr>
        <w:footnoteReference w:id="12"/>
      </w:r>
      <w:r w:rsidRPr="00CE08A5">
        <w:rPr>
          <w:rFonts w:ascii="GHEA Grapalat" w:hAnsi="GHEA Grapalat"/>
          <w:sz w:val="18"/>
          <w:szCs w:val="18"/>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6.4 Պայմանագրի 6.2 և 6.3 կետերով նախատեսված տույժը և տուգանքը հաշվարկվում և հաշվանցվում են Վաճառողին վճարման ենթակա գումարների հետ։</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CE08A5">
        <w:rPr>
          <w:rFonts w:ascii="GHEA Grapalat" w:hAnsi="GHEA Grapalat" w:cs="Sylfaen"/>
          <w:sz w:val="18"/>
          <w:szCs w:val="18"/>
          <w:lang w:val="hy-AM"/>
        </w:rPr>
        <w:t>(զրո ամբողջ հինգ հարյուրերրորդական) տոկոսի</w:t>
      </w:r>
      <w:r w:rsidRPr="00CE08A5">
        <w:rPr>
          <w:rFonts w:ascii="GHEA Grapalat" w:hAnsi="GHEA Grapalat"/>
          <w:sz w:val="18"/>
          <w:szCs w:val="18"/>
          <w:lang w:val="hy-AM"/>
        </w:rPr>
        <w:t xml:space="preserve">  չափով։</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6.7 Տույժերի և (կամ) տուգանքի վճարումը Կողմերին չի ազատում իրենց պայմանագրային պարտվորությունները լրիվ կատարելուց։</w:t>
      </w:r>
    </w:p>
    <w:p w:rsidR="00703CD6" w:rsidRPr="00CE08A5" w:rsidRDefault="00703CD6" w:rsidP="00886C13">
      <w:pPr>
        <w:ind w:firstLine="709"/>
        <w:jc w:val="both"/>
        <w:rPr>
          <w:rFonts w:ascii="GHEA Grapalat" w:hAnsi="GHEA Grapalat"/>
          <w:sz w:val="18"/>
          <w:szCs w:val="18"/>
          <w:lang w:val="hy-AM"/>
        </w:rPr>
      </w:pPr>
    </w:p>
    <w:p w:rsidR="00886C13" w:rsidRPr="00CE08A5" w:rsidRDefault="00886C13" w:rsidP="00886C13">
      <w:pPr>
        <w:ind w:firstLine="709"/>
        <w:jc w:val="center"/>
        <w:rPr>
          <w:rFonts w:ascii="GHEA Grapalat" w:hAnsi="GHEA Grapalat"/>
          <w:b/>
          <w:sz w:val="18"/>
          <w:szCs w:val="18"/>
          <w:lang w:val="hy-AM"/>
        </w:rPr>
      </w:pPr>
      <w:r w:rsidRPr="00CE08A5">
        <w:rPr>
          <w:rFonts w:ascii="GHEA Grapalat" w:hAnsi="GHEA Grapalat"/>
          <w:b/>
          <w:sz w:val="18"/>
          <w:szCs w:val="18"/>
          <w:lang w:val="hy-AM"/>
        </w:rPr>
        <w:t>7. ԱՆՀԱՂԹԱՀԱՐԵԼԻ ՈՒԺԻ ԱԶԴԵՑՈՒԹՅՈՒՆԸ (ՖՈՐՍ-ՄԱԺՈՐ)</w:t>
      </w:r>
    </w:p>
    <w:p w:rsidR="00886C13" w:rsidRPr="00CE08A5" w:rsidRDefault="00886C13" w:rsidP="00886C13">
      <w:pPr>
        <w:ind w:firstLine="709"/>
        <w:jc w:val="center"/>
        <w:rPr>
          <w:rFonts w:ascii="GHEA Grapalat" w:hAnsi="GHEA Grapalat"/>
          <w:b/>
          <w:sz w:val="18"/>
          <w:szCs w:val="18"/>
          <w:lang w:val="hy-AM"/>
        </w:rPr>
      </w:pP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CE08A5">
        <w:rPr>
          <w:rFonts w:ascii="GHEA Grapalat" w:hAnsi="GHEA Grapalat"/>
          <w:sz w:val="18"/>
          <w:szCs w:val="18"/>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86C13" w:rsidRPr="00CE08A5" w:rsidRDefault="00886C13" w:rsidP="00703CD6">
      <w:pPr>
        <w:jc w:val="both"/>
        <w:rPr>
          <w:rFonts w:ascii="GHEA Grapalat" w:hAnsi="GHEA Grapalat"/>
          <w:sz w:val="18"/>
          <w:szCs w:val="18"/>
          <w:lang w:val="hy-AM"/>
        </w:rPr>
      </w:pPr>
    </w:p>
    <w:p w:rsidR="00886C13" w:rsidRPr="00CE08A5" w:rsidRDefault="00886C13" w:rsidP="00886C13">
      <w:pPr>
        <w:ind w:firstLine="709"/>
        <w:jc w:val="center"/>
        <w:rPr>
          <w:rFonts w:ascii="GHEA Grapalat" w:hAnsi="GHEA Grapalat"/>
          <w:b/>
          <w:sz w:val="18"/>
          <w:szCs w:val="18"/>
          <w:lang w:val="hy-AM"/>
        </w:rPr>
      </w:pPr>
      <w:r w:rsidRPr="00CE08A5">
        <w:rPr>
          <w:rFonts w:ascii="GHEA Grapalat" w:hAnsi="GHEA Grapalat"/>
          <w:b/>
          <w:sz w:val="18"/>
          <w:szCs w:val="18"/>
          <w:lang w:val="hy-AM"/>
        </w:rPr>
        <w:t>8. ԱՅԼ ՊԱՅՄԱՆՆԵՐ</w:t>
      </w:r>
    </w:p>
    <w:p w:rsidR="00886C13" w:rsidRPr="00CE08A5" w:rsidRDefault="00886C13" w:rsidP="00886C13">
      <w:pPr>
        <w:ind w:firstLine="709"/>
        <w:jc w:val="center"/>
        <w:rPr>
          <w:rFonts w:ascii="GHEA Grapalat" w:hAnsi="GHEA Grapalat"/>
          <w:b/>
          <w:sz w:val="18"/>
          <w:szCs w:val="18"/>
          <w:lang w:val="hy-AM"/>
        </w:rPr>
      </w:pPr>
    </w:p>
    <w:p w:rsidR="00886C13" w:rsidRPr="00082E42" w:rsidRDefault="00886C13" w:rsidP="00A27ACD">
      <w:pPr>
        <w:tabs>
          <w:tab w:val="left" w:pos="1276"/>
        </w:tabs>
        <w:ind w:firstLine="720"/>
        <w:jc w:val="both"/>
        <w:rPr>
          <w:rFonts w:ascii="GHEA Grapalat" w:hAnsi="GHEA Grapalat" w:cs="Times Armenian"/>
          <w:sz w:val="18"/>
          <w:szCs w:val="18"/>
          <w:lang w:val="hy-AM"/>
        </w:rPr>
      </w:pPr>
      <w:r w:rsidRPr="00082E42">
        <w:rPr>
          <w:rFonts w:ascii="GHEA Grapalat" w:hAnsi="GHEA Grapalat"/>
          <w:sz w:val="18"/>
          <w:szCs w:val="18"/>
          <w:lang w:val="hy-AM"/>
        </w:rPr>
        <w:t xml:space="preserve">8.1 </w:t>
      </w:r>
      <w:r w:rsidRPr="00082E42">
        <w:rPr>
          <w:rFonts w:ascii="GHEA Grapalat" w:hAnsi="GHEA Grapalat" w:cs="Sylfaen"/>
          <w:sz w:val="18"/>
          <w:szCs w:val="18"/>
          <w:lang w:val="hy-AM"/>
        </w:rPr>
        <w:t>Պայմանագիրն</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ուժի</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մեջ</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է</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մտնում</w:t>
      </w:r>
      <w:r w:rsidRPr="00082E42">
        <w:rPr>
          <w:rFonts w:ascii="GHEA Grapalat" w:hAnsi="GHEA Grapalat" w:cs="Times Armenian"/>
          <w:sz w:val="18"/>
          <w:szCs w:val="18"/>
          <w:lang w:val="hy-AM"/>
        </w:rPr>
        <w:t xml:space="preserve"> </w:t>
      </w:r>
      <w:r w:rsidR="00703CD6" w:rsidRPr="00082E42">
        <w:rPr>
          <w:rFonts w:ascii="GHEA Grapalat" w:hAnsi="GHEA Grapalat" w:cs="Sylfaen"/>
          <w:sz w:val="18"/>
          <w:szCs w:val="18"/>
          <w:lang w:val="hy-AM"/>
        </w:rPr>
        <w:t>համապատասխան ֆինանսական միջոցներ հաստատվելու դեպքում կողմերի միջև կնքվող համաձայնագրի</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ստորագրման</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պահից և գործում է մինչև</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կողմերի` պայմանագրով</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ստանձնած</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պարտավորությունների</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ողջ</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ծավալով</w:t>
      </w:r>
      <w:r w:rsidRPr="00082E42">
        <w:rPr>
          <w:rFonts w:ascii="GHEA Grapalat" w:hAnsi="GHEA Grapalat" w:cs="Times Armenian"/>
          <w:sz w:val="18"/>
          <w:szCs w:val="18"/>
          <w:lang w:val="hy-AM"/>
        </w:rPr>
        <w:t xml:space="preserve"> </w:t>
      </w:r>
      <w:r w:rsidRPr="00082E42">
        <w:rPr>
          <w:rFonts w:ascii="GHEA Grapalat" w:hAnsi="GHEA Grapalat" w:cs="Sylfaen"/>
          <w:sz w:val="18"/>
          <w:szCs w:val="18"/>
          <w:lang w:val="hy-AM"/>
        </w:rPr>
        <w:t>կատարումը</w:t>
      </w:r>
      <w:r w:rsidRPr="00082E42">
        <w:rPr>
          <w:rFonts w:ascii="GHEA Grapalat" w:hAnsi="GHEA Grapalat" w:cs="Times Armenian"/>
          <w:sz w:val="18"/>
          <w:szCs w:val="18"/>
          <w:lang w:val="hy-AM"/>
        </w:rPr>
        <w:t xml:space="preserve">։ </w:t>
      </w:r>
      <w:r w:rsidRPr="00082E42">
        <w:rPr>
          <w:rStyle w:val="af6"/>
          <w:rFonts w:ascii="GHEA Grapalat" w:hAnsi="GHEA Grapalat" w:cs="Sylfaen"/>
          <w:color w:val="FFFFFF"/>
          <w:sz w:val="18"/>
          <w:szCs w:val="18"/>
          <w:lang w:val="hy-AM"/>
        </w:rPr>
        <w:footnoteReference w:id="13"/>
      </w:r>
    </w:p>
    <w:p w:rsidR="00886C13" w:rsidRPr="00CE08A5" w:rsidRDefault="00886C13" w:rsidP="00886C13">
      <w:pPr>
        <w:tabs>
          <w:tab w:val="left" w:pos="1276"/>
        </w:tabs>
        <w:ind w:firstLine="720"/>
        <w:jc w:val="both"/>
        <w:rPr>
          <w:rFonts w:ascii="GHEA Grapalat" w:hAnsi="GHEA Grapalat" w:cs="Sylfaen"/>
          <w:sz w:val="18"/>
          <w:szCs w:val="18"/>
          <w:lang w:val="hy-AM"/>
        </w:rPr>
      </w:pPr>
      <w:r w:rsidRPr="00CE08A5">
        <w:rPr>
          <w:rFonts w:ascii="GHEA Grapalat" w:hAnsi="GHEA Grapalat" w:cs="Sylfaen"/>
          <w:sz w:val="18"/>
          <w:szCs w:val="18"/>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86C13" w:rsidRPr="00CE08A5" w:rsidRDefault="00886C13" w:rsidP="00886C13">
      <w:pPr>
        <w:shd w:val="clear" w:color="auto" w:fill="FFFFFF"/>
        <w:ind w:firstLine="375"/>
        <w:jc w:val="both"/>
        <w:rPr>
          <w:rFonts w:ascii="GHEA Grapalat" w:hAnsi="GHEA Grapalat"/>
          <w:color w:val="000000"/>
          <w:sz w:val="18"/>
          <w:szCs w:val="18"/>
          <w:lang w:val="hy-AM"/>
        </w:rPr>
      </w:pPr>
      <w:r w:rsidRPr="00CE08A5">
        <w:rPr>
          <w:rFonts w:ascii="GHEA Grapalat" w:hAnsi="GHEA Grapalat" w:cs="Sylfaen"/>
          <w:sz w:val="18"/>
          <w:szCs w:val="18"/>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CE08A5">
        <w:rPr>
          <w:rFonts w:ascii="GHEA Grapalat" w:hAnsi="GHEA Grapalat"/>
          <w:color w:val="000000"/>
          <w:sz w:val="18"/>
          <w:szCs w:val="18"/>
          <w:lang w:val="hy-AM"/>
        </w:rPr>
        <w:t xml:space="preserve"> </w:t>
      </w:r>
    </w:p>
    <w:p w:rsidR="00886C13" w:rsidRPr="00CE08A5" w:rsidRDefault="00886C13" w:rsidP="00886C13">
      <w:pPr>
        <w:tabs>
          <w:tab w:val="left" w:pos="1276"/>
        </w:tabs>
        <w:ind w:firstLine="720"/>
        <w:jc w:val="both"/>
        <w:rPr>
          <w:rFonts w:ascii="GHEA Grapalat" w:hAnsi="GHEA Grapalat" w:cs="Sylfaen"/>
          <w:sz w:val="18"/>
          <w:szCs w:val="18"/>
          <w:lang w:val="hy-AM"/>
        </w:rPr>
      </w:pPr>
      <w:r w:rsidRPr="00CE08A5">
        <w:rPr>
          <w:rFonts w:ascii="GHEA Grapalat" w:hAnsi="GHEA Grapalat" w:cs="Sylfaen"/>
          <w:sz w:val="18"/>
          <w:szCs w:val="18"/>
          <w:lang w:val="hy-AM"/>
        </w:rPr>
        <w:t>8.4 Պայմանագրի հետ կապված վեճերը ենթակա են քննության Հայաստանի Հանրապետության դատարաններում։</w:t>
      </w:r>
    </w:p>
    <w:p w:rsidR="00886C13" w:rsidRPr="00CE08A5" w:rsidRDefault="00886C13" w:rsidP="00886C13">
      <w:pPr>
        <w:tabs>
          <w:tab w:val="left" w:pos="1276"/>
        </w:tabs>
        <w:ind w:firstLine="720"/>
        <w:jc w:val="both"/>
        <w:rPr>
          <w:rFonts w:ascii="GHEA Grapalat" w:hAnsi="GHEA Grapalat" w:cs="Sylfaen"/>
          <w:sz w:val="18"/>
          <w:szCs w:val="18"/>
          <w:lang w:val="hy-AM"/>
        </w:rPr>
      </w:pPr>
      <w:r w:rsidRPr="00CE08A5">
        <w:rPr>
          <w:rFonts w:ascii="GHEA Grapalat" w:hAnsi="GHEA Grapalat" w:cs="Sylfaen"/>
          <w:sz w:val="18"/>
          <w:szCs w:val="18"/>
          <w:lang w:val="hy-AM"/>
        </w:rPr>
        <w:t>8.5</w:t>
      </w:r>
      <w:r w:rsidRPr="00CE08A5">
        <w:rPr>
          <w:rFonts w:ascii="GHEA Grapalat" w:hAnsi="GHEA Grapalat" w:cs="Sylfaen"/>
          <w:sz w:val="18"/>
          <w:szCs w:val="18"/>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86C13" w:rsidRPr="00CE08A5" w:rsidRDefault="00886C13" w:rsidP="00886C13">
      <w:pPr>
        <w:tabs>
          <w:tab w:val="left" w:pos="1276"/>
        </w:tabs>
        <w:ind w:firstLine="720"/>
        <w:jc w:val="both"/>
        <w:rPr>
          <w:rFonts w:ascii="GHEA Grapalat" w:hAnsi="GHEA Grapalat" w:cs="Sylfaen"/>
          <w:sz w:val="18"/>
          <w:szCs w:val="18"/>
          <w:lang w:val="hy-AM"/>
        </w:rPr>
      </w:pPr>
      <w:r w:rsidRPr="00CE08A5">
        <w:rPr>
          <w:rFonts w:ascii="GHEA Grapalat" w:hAnsi="GHEA Grapalat" w:cs="Sylfaen"/>
          <w:sz w:val="18"/>
          <w:szCs w:val="18"/>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86C13" w:rsidRPr="00CE08A5" w:rsidRDefault="00886C13" w:rsidP="00886C13">
      <w:pPr>
        <w:tabs>
          <w:tab w:val="left" w:pos="1276"/>
        </w:tabs>
        <w:ind w:firstLine="720"/>
        <w:jc w:val="both"/>
        <w:rPr>
          <w:rFonts w:ascii="GHEA Grapalat" w:hAnsi="GHEA Grapalat" w:cs="Times Armenian"/>
          <w:sz w:val="18"/>
          <w:szCs w:val="18"/>
          <w:lang w:val="hy-AM"/>
        </w:rPr>
      </w:pPr>
      <w:r w:rsidRPr="00CE08A5">
        <w:rPr>
          <w:rFonts w:ascii="GHEA Grapalat" w:hAnsi="GHEA Grapalat" w:cs="Times Armenian"/>
          <w:sz w:val="18"/>
          <w:szCs w:val="18"/>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86C13" w:rsidRPr="00CE08A5" w:rsidRDefault="00886C13" w:rsidP="00886C13">
      <w:pPr>
        <w:tabs>
          <w:tab w:val="left" w:pos="1276"/>
        </w:tabs>
        <w:ind w:firstLine="720"/>
        <w:jc w:val="both"/>
        <w:rPr>
          <w:rFonts w:ascii="GHEA Grapalat" w:hAnsi="GHEA Grapalat"/>
          <w:sz w:val="18"/>
          <w:szCs w:val="18"/>
          <w:lang w:val="hy-AM"/>
        </w:rPr>
      </w:pPr>
      <w:r w:rsidRPr="00CE08A5">
        <w:rPr>
          <w:rFonts w:ascii="GHEA Grapalat" w:hAnsi="GHEA Grapalat"/>
          <w:sz w:val="18"/>
          <w:szCs w:val="18"/>
          <w:lang w:val="pt-BR"/>
        </w:rPr>
        <w:t>8.6 Եթե պայմանագիրն  իրականացվ</w:t>
      </w:r>
      <w:r w:rsidRPr="00CE08A5">
        <w:rPr>
          <w:rFonts w:ascii="GHEA Grapalat" w:hAnsi="GHEA Grapalat"/>
          <w:sz w:val="18"/>
          <w:szCs w:val="18"/>
          <w:lang w:val="hy-AM"/>
        </w:rPr>
        <w:t>ում է</w:t>
      </w:r>
      <w:r w:rsidRPr="00CE08A5">
        <w:rPr>
          <w:rFonts w:ascii="GHEA Grapalat" w:hAnsi="GHEA Grapalat"/>
          <w:sz w:val="18"/>
          <w:szCs w:val="18"/>
          <w:lang w:val="pt-BR"/>
        </w:rPr>
        <w:t xml:space="preserve"> գործակալության պայմանագիր կնքելու միջոցով.</w:t>
      </w:r>
    </w:p>
    <w:p w:rsidR="00886C13" w:rsidRPr="00CE08A5" w:rsidRDefault="00886C13" w:rsidP="00886C13">
      <w:pPr>
        <w:tabs>
          <w:tab w:val="left" w:pos="1276"/>
        </w:tabs>
        <w:ind w:firstLine="720"/>
        <w:jc w:val="both"/>
        <w:rPr>
          <w:rFonts w:ascii="GHEA Grapalat" w:hAnsi="GHEA Grapalat"/>
          <w:sz w:val="18"/>
          <w:szCs w:val="18"/>
          <w:lang w:val="pt-BR"/>
        </w:rPr>
      </w:pPr>
      <w:r w:rsidRPr="00CE08A5">
        <w:rPr>
          <w:rFonts w:ascii="GHEA Grapalat" w:hAnsi="GHEA Grapalat"/>
          <w:sz w:val="18"/>
          <w:szCs w:val="18"/>
          <w:lang w:val="hy-AM"/>
        </w:rPr>
        <w:t>1)</w:t>
      </w:r>
      <w:r w:rsidRPr="00CE08A5">
        <w:rPr>
          <w:rFonts w:ascii="GHEA Grapalat" w:hAnsi="GHEA Grapalat"/>
          <w:sz w:val="18"/>
          <w:szCs w:val="18"/>
          <w:lang w:val="pt-BR"/>
        </w:rPr>
        <w:t xml:space="preserve"> Վաճառ</w:t>
      </w:r>
      <w:r w:rsidRPr="00CE08A5">
        <w:rPr>
          <w:rFonts w:ascii="GHEA Grapalat" w:hAnsi="GHEA Grapalat"/>
          <w:sz w:val="18"/>
          <w:szCs w:val="18"/>
          <w:lang w:val="hy-AM"/>
        </w:rPr>
        <w:t>ողը</w:t>
      </w:r>
      <w:r w:rsidRPr="00CE08A5">
        <w:rPr>
          <w:rFonts w:ascii="GHEA Grapalat" w:hAnsi="GHEA Grapalat"/>
          <w:sz w:val="18"/>
          <w:szCs w:val="18"/>
          <w:lang w:val="pt-BR"/>
        </w:rPr>
        <w:t xml:space="preserve"> պատասխանատվություն է կրում գործակալի պարտավորությունների չկատարման կամ ոչ պատշաճ կատարման համար.</w:t>
      </w:r>
    </w:p>
    <w:p w:rsidR="00886C13" w:rsidRPr="00CE08A5" w:rsidRDefault="00886C13" w:rsidP="00886C13">
      <w:pPr>
        <w:tabs>
          <w:tab w:val="left" w:pos="1276"/>
        </w:tabs>
        <w:ind w:firstLine="720"/>
        <w:jc w:val="both"/>
        <w:rPr>
          <w:rFonts w:ascii="GHEA Grapalat" w:hAnsi="GHEA Grapalat"/>
          <w:sz w:val="18"/>
          <w:szCs w:val="18"/>
          <w:lang w:val="pt-BR"/>
        </w:rPr>
      </w:pPr>
      <w:r w:rsidRPr="00CE08A5">
        <w:rPr>
          <w:rFonts w:ascii="GHEA Grapalat" w:hAnsi="GHEA Grapalat"/>
          <w:sz w:val="18"/>
          <w:szCs w:val="18"/>
          <w:lang w:val="pt-BR"/>
        </w:rPr>
        <w:t>2) պայմանագրի կատարման ընթացքում գործակալի փոփոխման դեպքում Վաճառ</w:t>
      </w:r>
      <w:r w:rsidRPr="00CE08A5">
        <w:rPr>
          <w:rFonts w:ascii="GHEA Grapalat" w:hAnsi="GHEA Grapalat"/>
          <w:sz w:val="18"/>
          <w:szCs w:val="18"/>
          <w:lang w:val="hy-AM"/>
        </w:rPr>
        <w:t>ող</w:t>
      </w:r>
      <w:r w:rsidRPr="00CE08A5">
        <w:rPr>
          <w:rFonts w:ascii="GHEA Grapalat" w:hAnsi="GHEA Grapalat"/>
          <w:sz w:val="18"/>
          <w:szCs w:val="18"/>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CE08A5">
        <w:rPr>
          <w:rFonts w:ascii="GHEA Grapalat" w:hAnsi="GHEA Grapalat"/>
          <w:sz w:val="18"/>
          <w:szCs w:val="18"/>
          <w:vertAlign w:val="superscript"/>
          <w:lang w:val="pt-BR"/>
        </w:rPr>
        <w:t>22</w:t>
      </w:r>
      <w:r w:rsidRPr="00CE08A5">
        <w:rPr>
          <w:rStyle w:val="af6"/>
          <w:rFonts w:ascii="GHEA Grapalat" w:hAnsi="GHEA Grapalat"/>
          <w:color w:val="FFFFFF"/>
          <w:sz w:val="18"/>
          <w:szCs w:val="18"/>
          <w:lang w:val="pt-BR"/>
        </w:rPr>
        <w:footnoteReference w:id="14"/>
      </w:r>
    </w:p>
    <w:p w:rsidR="00886C13" w:rsidRPr="00CE08A5" w:rsidRDefault="00886C13" w:rsidP="00886C13">
      <w:pPr>
        <w:tabs>
          <w:tab w:val="left" w:pos="1276"/>
        </w:tabs>
        <w:ind w:firstLine="720"/>
        <w:jc w:val="both"/>
        <w:rPr>
          <w:rFonts w:ascii="GHEA Grapalat" w:hAnsi="GHEA Grapalat"/>
          <w:sz w:val="18"/>
          <w:szCs w:val="18"/>
          <w:lang w:val="pt-BR"/>
        </w:rPr>
      </w:pPr>
      <w:r w:rsidRPr="00CE08A5">
        <w:rPr>
          <w:rFonts w:ascii="GHEA Grapalat" w:hAnsi="GHEA Grapalat"/>
          <w:sz w:val="18"/>
          <w:szCs w:val="18"/>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CE08A5">
        <w:rPr>
          <w:rFonts w:ascii="GHEA Grapalat" w:hAnsi="GHEA Grapalat"/>
          <w:sz w:val="18"/>
          <w:szCs w:val="18"/>
          <w:vertAlign w:val="superscript"/>
          <w:lang w:val="pt-BR"/>
        </w:rPr>
        <w:t>23</w:t>
      </w:r>
      <w:r w:rsidRPr="00CE08A5">
        <w:rPr>
          <w:rStyle w:val="af6"/>
          <w:rFonts w:ascii="GHEA Grapalat" w:hAnsi="GHEA Grapalat"/>
          <w:color w:val="FFFFFF"/>
          <w:sz w:val="18"/>
          <w:szCs w:val="18"/>
          <w:lang w:val="pt-BR"/>
        </w:rPr>
        <w:footnoteReference w:id="15"/>
      </w:r>
    </w:p>
    <w:p w:rsidR="00886C13" w:rsidRPr="00CE08A5" w:rsidRDefault="00886C13" w:rsidP="00886C13">
      <w:pPr>
        <w:tabs>
          <w:tab w:val="left" w:pos="1276"/>
        </w:tabs>
        <w:ind w:firstLine="720"/>
        <w:jc w:val="both"/>
        <w:rPr>
          <w:rFonts w:ascii="GHEA Grapalat" w:hAnsi="GHEA Grapalat"/>
          <w:sz w:val="18"/>
          <w:szCs w:val="18"/>
          <w:lang w:val="pt-BR"/>
        </w:rPr>
      </w:pPr>
      <w:r w:rsidRPr="00CE08A5">
        <w:rPr>
          <w:rFonts w:ascii="GHEA Grapalat" w:hAnsi="GHEA Grapalat" w:cs="Times Armenian"/>
          <w:sz w:val="18"/>
          <w:szCs w:val="18"/>
          <w:lang w:val="pt-BR"/>
        </w:rPr>
        <w:t>8</w:t>
      </w:r>
      <w:r w:rsidRPr="00CE08A5">
        <w:rPr>
          <w:rFonts w:ascii="GHEA Grapalat" w:hAnsi="GHEA Grapalat" w:cs="Times Armenian"/>
          <w:sz w:val="18"/>
          <w:szCs w:val="18"/>
          <w:lang w:val="hy-AM"/>
        </w:rPr>
        <w:t>.</w:t>
      </w:r>
      <w:r w:rsidRPr="00CE08A5">
        <w:rPr>
          <w:rFonts w:ascii="GHEA Grapalat" w:hAnsi="GHEA Grapalat" w:cs="Times Armenian"/>
          <w:sz w:val="18"/>
          <w:szCs w:val="18"/>
          <w:lang w:val="pt-BR"/>
        </w:rPr>
        <w:t>8</w:t>
      </w:r>
      <w:r w:rsidRPr="00CE08A5">
        <w:rPr>
          <w:rFonts w:ascii="GHEA Grapalat" w:hAnsi="GHEA Grapalat" w:cs="Times Armenian"/>
          <w:sz w:val="18"/>
          <w:szCs w:val="18"/>
          <w:lang w:val="hy-AM"/>
        </w:rPr>
        <w:t xml:space="preserve"> Ա</w:t>
      </w:r>
      <w:r w:rsidRPr="00CE08A5">
        <w:rPr>
          <w:rFonts w:ascii="GHEA Grapalat" w:hAnsi="GHEA Grapalat" w:cs="Times Armenian"/>
          <w:sz w:val="18"/>
          <w:szCs w:val="18"/>
        </w:rPr>
        <w:t>պր</w:t>
      </w:r>
      <w:r w:rsidRPr="00CE08A5">
        <w:rPr>
          <w:rFonts w:ascii="GHEA Grapalat" w:hAnsi="GHEA Grapalat" w:cs="Times Armenian"/>
          <w:sz w:val="18"/>
          <w:szCs w:val="18"/>
          <w:lang w:val="hy-AM"/>
        </w:rPr>
        <w:t xml:space="preserve">անքի </w:t>
      </w:r>
      <w:r w:rsidRPr="00CE08A5">
        <w:rPr>
          <w:rFonts w:ascii="GHEA Grapalat" w:hAnsi="GHEA Grapalat" w:cs="Times Armenian"/>
          <w:sz w:val="18"/>
          <w:szCs w:val="18"/>
        </w:rPr>
        <w:t>մատա</w:t>
      </w:r>
      <w:r w:rsidRPr="00CE08A5">
        <w:rPr>
          <w:rFonts w:ascii="GHEA Grapalat" w:hAnsi="GHEA Grapalat" w:cs="Sylfaen"/>
          <w:sz w:val="18"/>
          <w:szCs w:val="18"/>
          <w:lang w:val="hy-AM"/>
        </w:rPr>
        <w:t>կա</w:t>
      </w:r>
      <w:r w:rsidRPr="00CE08A5">
        <w:rPr>
          <w:rFonts w:ascii="GHEA Grapalat" w:hAnsi="GHEA Grapalat" w:cs="Sylfaen"/>
          <w:sz w:val="18"/>
          <w:szCs w:val="18"/>
        </w:rPr>
        <w:t>ր</w:t>
      </w:r>
      <w:r w:rsidRPr="00CE08A5">
        <w:rPr>
          <w:rFonts w:ascii="GHEA Grapalat" w:hAnsi="GHEA Grapalat" w:cs="Sylfaen"/>
          <w:sz w:val="18"/>
          <w:szCs w:val="18"/>
          <w:lang w:val="hy-AM"/>
        </w:rPr>
        <w:t>արման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ժամկետը</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կարող</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է</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երկարաձգվել</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մինչև</w:t>
      </w:r>
      <w:r w:rsidRPr="00CE08A5">
        <w:rPr>
          <w:rFonts w:ascii="GHEA Grapalat" w:hAnsi="GHEA Grapalat" w:cs="Times Armenian"/>
          <w:sz w:val="18"/>
          <w:szCs w:val="18"/>
          <w:lang w:val="hy-AM"/>
        </w:rPr>
        <w:t xml:space="preserve"> </w:t>
      </w:r>
      <w:r w:rsidRPr="00CE08A5">
        <w:rPr>
          <w:rFonts w:ascii="GHEA Grapalat" w:hAnsi="GHEA Grapalat" w:cs="Times Armenian"/>
          <w:sz w:val="18"/>
          <w:szCs w:val="18"/>
        </w:rPr>
        <w:t>պ</w:t>
      </w:r>
      <w:r w:rsidRPr="00CE08A5">
        <w:rPr>
          <w:rFonts w:ascii="GHEA Grapalat" w:hAnsi="GHEA Grapalat" w:cs="Times Armenian"/>
          <w:sz w:val="18"/>
          <w:szCs w:val="18"/>
          <w:lang w:val="hy-AM"/>
        </w:rPr>
        <w:t xml:space="preserve">այմանագրով </w:t>
      </w:r>
      <w:r w:rsidRPr="00CE08A5">
        <w:rPr>
          <w:rFonts w:ascii="GHEA Grapalat" w:hAnsi="GHEA Grapalat" w:cs="Sylfaen"/>
          <w:sz w:val="18"/>
          <w:szCs w:val="18"/>
          <w:lang w:val="hy-AM"/>
        </w:rPr>
        <w:t>այդ</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ժամկետը</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լրանալը</w:t>
      </w:r>
      <w:r w:rsidRPr="00CE08A5">
        <w:rPr>
          <w:rFonts w:ascii="GHEA Grapalat" w:hAnsi="GHEA Grapalat" w:cs="Sylfaen"/>
          <w:sz w:val="18"/>
          <w:szCs w:val="18"/>
          <w:lang w:val="pt-BR"/>
        </w:rPr>
        <w:t>`</w:t>
      </w:r>
      <w:r w:rsidRPr="00CE08A5">
        <w:rPr>
          <w:rFonts w:ascii="GHEA Grapalat" w:hAnsi="GHEA Grapalat" w:cs="Times Armenian"/>
          <w:sz w:val="18"/>
          <w:szCs w:val="18"/>
          <w:lang w:val="hy-AM"/>
        </w:rPr>
        <w:t xml:space="preserve"> </w:t>
      </w:r>
      <w:r w:rsidRPr="00CE08A5">
        <w:rPr>
          <w:rFonts w:ascii="GHEA Grapalat" w:hAnsi="GHEA Grapalat" w:cs="Times Armenian"/>
          <w:sz w:val="18"/>
          <w:szCs w:val="18"/>
        </w:rPr>
        <w:t>Վաճառողի</w:t>
      </w:r>
      <w:r w:rsidRPr="00CE08A5">
        <w:rPr>
          <w:rFonts w:ascii="GHEA Grapalat" w:hAnsi="GHEA Grapalat" w:cs="Times Armenian"/>
          <w:sz w:val="18"/>
          <w:szCs w:val="18"/>
          <w:lang w:val="pt-BR"/>
        </w:rPr>
        <w:t xml:space="preserve"> </w:t>
      </w:r>
      <w:r w:rsidRPr="00CE08A5">
        <w:rPr>
          <w:rFonts w:ascii="GHEA Grapalat" w:hAnsi="GHEA Grapalat" w:cs="Sylfaen"/>
          <w:sz w:val="18"/>
          <w:szCs w:val="18"/>
          <w:lang w:val="hy-AM"/>
        </w:rPr>
        <w:t>առաջարկության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առկայության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դեպքում</w:t>
      </w:r>
      <w:r w:rsidRPr="00CE08A5">
        <w:rPr>
          <w:rFonts w:ascii="GHEA Grapalat" w:hAnsi="GHEA Grapalat" w:cs="Times Armenian"/>
          <w:sz w:val="18"/>
          <w:szCs w:val="18"/>
          <w:lang w:val="pt-BR"/>
        </w:rPr>
        <w:t>,</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պայմանով</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որ</w:t>
      </w:r>
      <w:r w:rsidRPr="00CE08A5">
        <w:rPr>
          <w:rFonts w:ascii="GHEA Grapalat" w:hAnsi="GHEA Grapalat"/>
          <w:sz w:val="18"/>
          <w:szCs w:val="18"/>
          <w:lang w:val="hy-AM"/>
        </w:rPr>
        <w:t xml:space="preserve"> </w:t>
      </w:r>
      <w:r w:rsidRPr="00CE08A5">
        <w:rPr>
          <w:rFonts w:ascii="GHEA Grapalat" w:hAnsi="GHEA Grapalat"/>
          <w:sz w:val="18"/>
          <w:szCs w:val="18"/>
        </w:rPr>
        <w:t>Գնորդ</w:t>
      </w:r>
      <w:r w:rsidRPr="00CE08A5">
        <w:rPr>
          <w:rFonts w:ascii="GHEA Grapalat" w:hAnsi="GHEA Grapalat"/>
          <w:sz w:val="18"/>
          <w:szCs w:val="18"/>
          <w:lang w:val="hy-AM"/>
        </w:rPr>
        <w:t>ի</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մոտ</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չի</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վերացել</w:t>
      </w:r>
      <w:r w:rsidRPr="00CE08A5">
        <w:rPr>
          <w:rFonts w:ascii="GHEA Grapalat" w:hAnsi="GHEA Grapalat" w:cs="Times Armenian"/>
          <w:sz w:val="18"/>
          <w:szCs w:val="18"/>
          <w:lang w:val="hy-AM"/>
        </w:rPr>
        <w:t xml:space="preserve"> </w:t>
      </w:r>
      <w:r w:rsidRPr="00CE08A5">
        <w:rPr>
          <w:rFonts w:ascii="GHEA Grapalat" w:hAnsi="GHEA Grapalat" w:cs="Times Armenian"/>
          <w:sz w:val="18"/>
          <w:szCs w:val="18"/>
        </w:rPr>
        <w:t>ապրանքի</w:t>
      </w:r>
      <w:r w:rsidRPr="00CE08A5">
        <w:rPr>
          <w:rFonts w:ascii="GHEA Grapalat" w:hAnsi="GHEA Grapalat" w:cs="Times Armenian"/>
          <w:sz w:val="18"/>
          <w:szCs w:val="18"/>
          <w:lang w:val="pt-BR"/>
        </w:rPr>
        <w:t xml:space="preserve"> </w:t>
      </w:r>
      <w:r w:rsidRPr="00CE08A5">
        <w:rPr>
          <w:rFonts w:ascii="GHEA Grapalat" w:hAnsi="GHEA Grapalat" w:cs="Sylfaen"/>
          <w:sz w:val="18"/>
          <w:szCs w:val="18"/>
          <w:lang w:val="hy-AM"/>
        </w:rPr>
        <w:t>օգտագործման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lastRenderedPageBreak/>
        <w:t>պահանջը</w:t>
      </w:r>
      <w:r w:rsidRPr="00CE08A5">
        <w:rPr>
          <w:rFonts w:ascii="GHEA Grapalat" w:hAnsi="GHEA Grapalat" w:cs="Sylfaen"/>
          <w:sz w:val="18"/>
          <w:szCs w:val="18"/>
          <w:lang w:val="pt-BR"/>
        </w:rPr>
        <w:t xml:space="preserve">, </w:t>
      </w:r>
      <w:r w:rsidRPr="00CE08A5">
        <w:rPr>
          <w:rFonts w:ascii="GHEA Grapalat" w:hAnsi="GHEA Grapalat" w:cs="Sylfaen"/>
          <w:sz w:val="18"/>
          <w:szCs w:val="18"/>
        </w:rPr>
        <w:t>իսկ</w:t>
      </w:r>
      <w:r w:rsidRPr="00CE08A5">
        <w:rPr>
          <w:rFonts w:ascii="GHEA Grapalat" w:hAnsi="GHEA Grapalat" w:cs="Sylfaen"/>
          <w:sz w:val="18"/>
          <w:szCs w:val="18"/>
          <w:lang w:val="pt-BR"/>
        </w:rPr>
        <w:t xml:space="preserve"> </w:t>
      </w:r>
      <w:r w:rsidRPr="00CE08A5">
        <w:rPr>
          <w:rFonts w:ascii="GHEA Grapalat" w:hAnsi="GHEA Grapalat" w:cs="Sylfaen"/>
          <w:sz w:val="18"/>
          <w:szCs w:val="18"/>
        </w:rPr>
        <w:t>Վաճառողի</w:t>
      </w:r>
      <w:r w:rsidRPr="00CE08A5">
        <w:rPr>
          <w:rFonts w:ascii="GHEA Grapalat" w:hAnsi="GHEA Grapalat" w:cs="Sylfaen"/>
          <w:sz w:val="18"/>
          <w:szCs w:val="18"/>
          <w:lang w:val="pt-BR"/>
        </w:rPr>
        <w:t xml:space="preserve"> </w:t>
      </w:r>
      <w:r w:rsidRPr="00CE08A5">
        <w:rPr>
          <w:rFonts w:ascii="GHEA Grapalat" w:hAnsi="GHEA Grapalat" w:cs="Sylfaen"/>
          <w:sz w:val="18"/>
          <w:szCs w:val="18"/>
        </w:rPr>
        <w:t>առաջարկությունը</w:t>
      </w:r>
      <w:r w:rsidRPr="00CE08A5">
        <w:rPr>
          <w:rFonts w:ascii="GHEA Grapalat" w:hAnsi="GHEA Grapalat" w:cs="Sylfaen"/>
          <w:sz w:val="18"/>
          <w:szCs w:val="18"/>
          <w:lang w:val="pt-BR"/>
        </w:rPr>
        <w:t xml:space="preserve"> </w:t>
      </w:r>
      <w:r w:rsidRPr="00CE08A5">
        <w:rPr>
          <w:rFonts w:ascii="GHEA Grapalat" w:hAnsi="GHEA Grapalat" w:cs="Sylfaen"/>
          <w:sz w:val="18"/>
          <w:szCs w:val="18"/>
        </w:rPr>
        <w:t>ներկայացվել</w:t>
      </w:r>
      <w:r w:rsidRPr="00CE08A5">
        <w:rPr>
          <w:rFonts w:ascii="GHEA Grapalat" w:hAnsi="GHEA Grapalat" w:cs="Sylfaen"/>
          <w:sz w:val="18"/>
          <w:szCs w:val="18"/>
          <w:lang w:val="pt-BR"/>
        </w:rPr>
        <w:t xml:space="preserve"> </w:t>
      </w:r>
      <w:r w:rsidRPr="00CE08A5">
        <w:rPr>
          <w:rFonts w:ascii="GHEA Grapalat" w:hAnsi="GHEA Grapalat" w:cs="Sylfaen"/>
          <w:sz w:val="18"/>
          <w:szCs w:val="18"/>
        </w:rPr>
        <w:t>է</w:t>
      </w:r>
      <w:r w:rsidRPr="00CE08A5">
        <w:rPr>
          <w:rFonts w:ascii="GHEA Grapalat" w:hAnsi="GHEA Grapalat" w:cs="Sylfaen"/>
          <w:sz w:val="18"/>
          <w:szCs w:val="18"/>
          <w:lang w:val="pt-BR"/>
        </w:rPr>
        <w:t xml:space="preserve"> </w:t>
      </w:r>
      <w:r w:rsidRPr="00CE08A5">
        <w:rPr>
          <w:rFonts w:ascii="GHEA Grapalat" w:hAnsi="GHEA Grapalat" w:cs="Sylfaen"/>
          <w:sz w:val="18"/>
          <w:szCs w:val="18"/>
        </w:rPr>
        <w:t>ոչ</w:t>
      </w:r>
      <w:r w:rsidRPr="00CE08A5">
        <w:rPr>
          <w:rFonts w:ascii="GHEA Grapalat" w:hAnsi="GHEA Grapalat" w:cs="Sylfaen"/>
          <w:sz w:val="18"/>
          <w:szCs w:val="18"/>
          <w:lang w:val="pt-BR"/>
        </w:rPr>
        <w:t xml:space="preserve"> </w:t>
      </w:r>
      <w:r w:rsidRPr="00CE08A5">
        <w:rPr>
          <w:rFonts w:ascii="GHEA Grapalat" w:hAnsi="GHEA Grapalat" w:cs="Sylfaen"/>
          <w:sz w:val="18"/>
          <w:szCs w:val="18"/>
        </w:rPr>
        <w:t>ուշ</w:t>
      </w:r>
      <w:r w:rsidRPr="00CE08A5">
        <w:rPr>
          <w:rFonts w:ascii="GHEA Grapalat" w:hAnsi="GHEA Grapalat" w:cs="Sylfaen"/>
          <w:sz w:val="18"/>
          <w:szCs w:val="18"/>
          <w:lang w:val="pt-BR"/>
        </w:rPr>
        <w:t xml:space="preserve">, </w:t>
      </w:r>
      <w:r w:rsidRPr="00CE08A5">
        <w:rPr>
          <w:rFonts w:ascii="GHEA Grapalat" w:hAnsi="GHEA Grapalat" w:cs="Sylfaen"/>
          <w:sz w:val="18"/>
          <w:szCs w:val="18"/>
        </w:rPr>
        <w:t>քան</w:t>
      </w:r>
      <w:r w:rsidRPr="00CE08A5">
        <w:rPr>
          <w:rFonts w:ascii="GHEA Grapalat" w:hAnsi="GHEA Grapalat" w:cs="Sylfaen"/>
          <w:sz w:val="18"/>
          <w:szCs w:val="18"/>
          <w:lang w:val="pt-BR"/>
        </w:rPr>
        <w:t xml:space="preserve"> </w:t>
      </w:r>
      <w:r w:rsidRPr="00CE08A5">
        <w:rPr>
          <w:rFonts w:ascii="GHEA Grapalat" w:hAnsi="GHEA Grapalat" w:cs="Sylfaen"/>
          <w:sz w:val="18"/>
          <w:szCs w:val="18"/>
        </w:rPr>
        <w:t>պայմանագրով</w:t>
      </w:r>
      <w:r w:rsidRPr="00CE08A5">
        <w:rPr>
          <w:rFonts w:ascii="GHEA Grapalat" w:hAnsi="GHEA Grapalat" w:cs="Sylfaen"/>
          <w:sz w:val="18"/>
          <w:szCs w:val="18"/>
          <w:lang w:val="pt-BR"/>
        </w:rPr>
        <w:t xml:space="preserve"> </w:t>
      </w:r>
      <w:r w:rsidRPr="00CE08A5">
        <w:rPr>
          <w:rFonts w:ascii="GHEA Grapalat" w:hAnsi="GHEA Grapalat" w:cs="Sylfaen"/>
          <w:sz w:val="18"/>
          <w:szCs w:val="18"/>
        </w:rPr>
        <w:t>ի</w:t>
      </w:r>
      <w:r w:rsidRPr="00CE08A5">
        <w:rPr>
          <w:rFonts w:ascii="GHEA Grapalat" w:hAnsi="GHEA Grapalat" w:cs="Sylfaen"/>
          <w:sz w:val="18"/>
          <w:szCs w:val="18"/>
          <w:lang w:val="pt-BR"/>
        </w:rPr>
        <w:t xml:space="preserve"> </w:t>
      </w:r>
      <w:r w:rsidRPr="00CE08A5">
        <w:rPr>
          <w:rFonts w:ascii="GHEA Grapalat" w:hAnsi="GHEA Grapalat" w:cs="Sylfaen"/>
          <w:sz w:val="18"/>
          <w:szCs w:val="18"/>
        </w:rPr>
        <w:t>սկզբանե</w:t>
      </w:r>
      <w:r w:rsidRPr="00CE08A5">
        <w:rPr>
          <w:rFonts w:ascii="GHEA Grapalat" w:hAnsi="GHEA Grapalat" w:cs="Sylfaen"/>
          <w:sz w:val="18"/>
          <w:szCs w:val="18"/>
          <w:lang w:val="pt-BR"/>
        </w:rPr>
        <w:t xml:space="preserve"> </w:t>
      </w:r>
      <w:r w:rsidRPr="00CE08A5">
        <w:rPr>
          <w:rFonts w:ascii="GHEA Grapalat" w:hAnsi="GHEA Grapalat" w:cs="Sylfaen"/>
          <w:sz w:val="18"/>
          <w:szCs w:val="18"/>
        </w:rPr>
        <w:t>մատակարարման</w:t>
      </w:r>
      <w:r w:rsidRPr="00CE08A5">
        <w:rPr>
          <w:rFonts w:ascii="GHEA Grapalat" w:hAnsi="GHEA Grapalat" w:cs="Sylfaen"/>
          <w:sz w:val="18"/>
          <w:szCs w:val="18"/>
          <w:lang w:val="pt-BR"/>
        </w:rPr>
        <w:t xml:space="preserve"> </w:t>
      </w:r>
      <w:r w:rsidRPr="00CE08A5">
        <w:rPr>
          <w:rFonts w:ascii="GHEA Grapalat" w:hAnsi="GHEA Grapalat" w:cs="Sylfaen"/>
          <w:sz w:val="18"/>
          <w:szCs w:val="18"/>
        </w:rPr>
        <w:t>համար</w:t>
      </w:r>
      <w:r w:rsidRPr="00CE08A5">
        <w:rPr>
          <w:rFonts w:ascii="GHEA Grapalat" w:hAnsi="GHEA Grapalat" w:cs="Sylfaen"/>
          <w:sz w:val="18"/>
          <w:szCs w:val="18"/>
          <w:lang w:val="pt-BR"/>
        </w:rPr>
        <w:t xml:space="preserve"> </w:t>
      </w:r>
      <w:r w:rsidRPr="00CE08A5">
        <w:rPr>
          <w:rFonts w:ascii="GHEA Grapalat" w:hAnsi="GHEA Grapalat" w:cs="Sylfaen"/>
          <w:sz w:val="18"/>
          <w:szCs w:val="18"/>
        </w:rPr>
        <w:t>սահմանված</w:t>
      </w:r>
      <w:r w:rsidRPr="00CE08A5">
        <w:rPr>
          <w:rFonts w:ascii="GHEA Grapalat" w:hAnsi="GHEA Grapalat" w:cs="Sylfaen"/>
          <w:sz w:val="18"/>
          <w:szCs w:val="18"/>
          <w:lang w:val="pt-BR"/>
        </w:rPr>
        <w:t xml:space="preserve"> </w:t>
      </w:r>
      <w:r w:rsidRPr="00CE08A5">
        <w:rPr>
          <w:rFonts w:ascii="GHEA Grapalat" w:hAnsi="GHEA Grapalat" w:cs="Sylfaen"/>
          <w:sz w:val="18"/>
          <w:szCs w:val="18"/>
        </w:rPr>
        <w:t>ժամկետը</w:t>
      </w:r>
      <w:r w:rsidRPr="00CE08A5">
        <w:rPr>
          <w:rFonts w:ascii="GHEA Grapalat" w:hAnsi="GHEA Grapalat" w:cs="Sylfaen"/>
          <w:sz w:val="18"/>
          <w:szCs w:val="18"/>
          <w:lang w:val="pt-BR"/>
        </w:rPr>
        <w:t xml:space="preserve"> </w:t>
      </w:r>
      <w:r w:rsidRPr="00CE08A5">
        <w:rPr>
          <w:rFonts w:ascii="GHEA Grapalat" w:hAnsi="GHEA Grapalat" w:cs="Sylfaen"/>
          <w:sz w:val="18"/>
          <w:szCs w:val="18"/>
        </w:rPr>
        <w:t>լրանալուց</w:t>
      </w:r>
      <w:r w:rsidRPr="00CE08A5">
        <w:rPr>
          <w:rFonts w:ascii="GHEA Grapalat" w:hAnsi="GHEA Grapalat" w:cs="Sylfaen"/>
          <w:sz w:val="18"/>
          <w:szCs w:val="18"/>
          <w:lang w:val="pt-BR"/>
        </w:rPr>
        <w:t xml:space="preserve"> </w:t>
      </w:r>
      <w:r w:rsidRPr="00CE08A5">
        <w:rPr>
          <w:rFonts w:ascii="GHEA Grapalat" w:hAnsi="GHEA Grapalat" w:cs="Sylfaen"/>
          <w:sz w:val="18"/>
          <w:szCs w:val="18"/>
        </w:rPr>
        <w:t>առնվազն</w:t>
      </w:r>
      <w:r w:rsidRPr="00CE08A5">
        <w:rPr>
          <w:rFonts w:ascii="GHEA Grapalat" w:hAnsi="GHEA Grapalat" w:cs="Sylfaen"/>
          <w:sz w:val="18"/>
          <w:szCs w:val="18"/>
          <w:lang w:val="pt-BR"/>
        </w:rPr>
        <w:t xml:space="preserve"> 5 </w:t>
      </w:r>
      <w:r w:rsidRPr="00CE08A5">
        <w:rPr>
          <w:rFonts w:ascii="GHEA Grapalat" w:hAnsi="GHEA Grapalat" w:cs="Sylfaen"/>
          <w:sz w:val="18"/>
          <w:szCs w:val="18"/>
        </w:rPr>
        <w:t>օրացուցային</w:t>
      </w:r>
      <w:r w:rsidRPr="00CE08A5">
        <w:rPr>
          <w:rFonts w:ascii="GHEA Grapalat" w:hAnsi="GHEA Grapalat" w:cs="Sylfaen"/>
          <w:sz w:val="18"/>
          <w:szCs w:val="18"/>
          <w:lang w:val="pt-BR"/>
        </w:rPr>
        <w:t xml:space="preserve"> </w:t>
      </w:r>
      <w:r w:rsidRPr="00CE08A5">
        <w:rPr>
          <w:rFonts w:ascii="GHEA Grapalat" w:hAnsi="GHEA Grapalat" w:cs="Sylfaen"/>
          <w:sz w:val="18"/>
          <w:szCs w:val="18"/>
        </w:rPr>
        <w:t>օր</w:t>
      </w:r>
      <w:r w:rsidRPr="00CE08A5">
        <w:rPr>
          <w:rFonts w:ascii="GHEA Grapalat" w:hAnsi="GHEA Grapalat" w:cs="Sylfaen"/>
          <w:sz w:val="18"/>
          <w:szCs w:val="18"/>
          <w:lang w:val="pt-BR"/>
        </w:rPr>
        <w:t xml:space="preserve"> </w:t>
      </w:r>
      <w:r w:rsidRPr="00CE08A5">
        <w:rPr>
          <w:rFonts w:ascii="GHEA Grapalat" w:hAnsi="GHEA Grapalat" w:cs="Sylfaen"/>
          <w:sz w:val="18"/>
          <w:szCs w:val="18"/>
        </w:rPr>
        <w:t>առաջ</w:t>
      </w:r>
      <w:r w:rsidRPr="00CE08A5">
        <w:rPr>
          <w:rFonts w:ascii="GHEA Grapalat" w:hAnsi="GHEA Grapalat" w:cs="Sylfaen"/>
          <w:sz w:val="18"/>
          <w:szCs w:val="18"/>
          <w:lang w:val="pt-BR"/>
        </w:rPr>
        <w:t>: Ընդ որում սույն կետով սահմանված դեպքում ապրա</w:t>
      </w:r>
      <w:r w:rsidRPr="00CE08A5">
        <w:rPr>
          <w:rFonts w:ascii="GHEA Grapalat" w:hAnsi="GHEA Grapalat" w:cs="Times Armenian"/>
          <w:sz w:val="18"/>
          <w:szCs w:val="18"/>
          <w:lang w:val="hy-AM"/>
        </w:rPr>
        <w:t xml:space="preserve">նքի </w:t>
      </w:r>
      <w:r w:rsidRPr="00CE08A5">
        <w:rPr>
          <w:rFonts w:ascii="GHEA Grapalat" w:hAnsi="GHEA Grapalat" w:cs="Times Armenian"/>
          <w:sz w:val="18"/>
          <w:szCs w:val="18"/>
        </w:rPr>
        <w:t>մատակարա</w:t>
      </w:r>
      <w:r w:rsidRPr="00CE08A5">
        <w:rPr>
          <w:rFonts w:ascii="GHEA Grapalat" w:hAnsi="GHEA Grapalat" w:cs="Sylfaen"/>
          <w:sz w:val="18"/>
          <w:szCs w:val="18"/>
          <w:lang w:val="hy-AM"/>
        </w:rPr>
        <w:t>րման</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ժամկետը</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կարող</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է</w:t>
      </w:r>
      <w:r w:rsidRPr="00CE08A5">
        <w:rPr>
          <w:rFonts w:ascii="GHEA Grapalat" w:hAnsi="GHEA Grapalat" w:cs="Times Armenian"/>
          <w:sz w:val="18"/>
          <w:szCs w:val="18"/>
          <w:lang w:val="hy-AM"/>
        </w:rPr>
        <w:t xml:space="preserve"> </w:t>
      </w:r>
      <w:r w:rsidRPr="00CE08A5">
        <w:rPr>
          <w:rFonts w:ascii="GHEA Grapalat" w:hAnsi="GHEA Grapalat" w:cs="Sylfaen"/>
          <w:sz w:val="18"/>
          <w:szCs w:val="18"/>
          <w:lang w:val="hy-AM"/>
        </w:rPr>
        <w:t>երկարաձգվել</w:t>
      </w:r>
      <w:r w:rsidRPr="00CE08A5">
        <w:rPr>
          <w:rFonts w:ascii="GHEA Grapalat" w:hAnsi="GHEA Grapalat" w:cs="Times Armenian"/>
          <w:sz w:val="18"/>
          <w:szCs w:val="18"/>
          <w:lang w:val="hy-AM"/>
        </w:rPr>
        <w:t xml:space="preserve"> </w:t>
      </w:r>
      <w:r w:rsidRPr="00CE08A5">
        <w:rPr>
          <w:rFonts w:ascii="GHEA Grapalat" w:hAnsi="GHEA Grapalat" w:cs="Times Armenian"/>
          <w:sz w:val="18"/>
          <w:szCs w:val="18"/>
        </w:rPr>
        <w:t>մեկ</w:t>
      </w:r>
      <w:r w:rsidRPr="00CE08A5">
        <w:rPr>
          <w:rFonts w:ascii="GHEA Grapalat" w:hAnsi="GHEA Grapalat" w:cs="Times Armenian"/>
          <w:sz w:val="18"/>
          <w:szCs w:val="18"/>
          <w:lang w:val="pt-BR"/>
        </w:rPr>
        <w:t xml:space="preserve"> </w:t>
      </w:r>
      <w:r w:rsidRPr="00CE08A5">
        <w:rPr>
          <w:rFonts w:ascii="GHEA Grapalat" w:hAnsi="GHEA Grapalat" w:cs="Times Armenian"/>
          <w:sz w:val="18"/>
          <w:szCs w:val="18"/>
        </w:rPr>
        <w:t>անգամ</w:t>
      </w:r>
      <w:r w:rsidRPr="00CE08A5">
        <w:rPr>
          <w:rFonts w:ascii="GHEA Grapalat" w:hAnsi="GHEA Grapalat" w:cs="Times Armenian"/>
          <w:sz w:val="18"/>
          <w:szCs w:val="18"/>
          <w:lang w:val="pt-BR"/>
        </w:rPr>
        <w:t xml:space="preserve"> </w:t>
      </w:r>
      <w:r w:rsidRPr="00CE08A5">
        <w:rPr>
          <w:rFonts w:ascii="GHEA Grapalat" w:hAnsi="GHEA Grapalat" w:cs="Sylfaen"/>
          <w:sz w:val="18"/>
          <w:szCs w:val="18"/>
          <w:lang w:val="hy-AM"/>
        </w:rPr>
        <w:t>մինչև</w:t>
      </w:r>
      <w:r w:rsidRPr="00CE08A5">
        <w:rPr>
          <w:rFonts w:ascii="GHEA Grapalat" w:hAnsi="GHEA Grapalat" w:cs="Sylfaen"/>
          <w:sz w:val="18"/>
          <w:szCs w:val="18"/>
          <w:lang w:val="pt-BR"/>
        </w:rPr>
        <w:t xml:space="preserve"> 30 </w:t>
      </w:r>
      <w:r w:rsidRPr="00CE08A5">
        <w:rPr>
          <w:rFonts w:ascii="GHEA Grapalat" w:hAnsi="GHEA Grapalat" w:cs="Sylfaen"/>
          <w:sz w:val="18"/>
          <w:szCs w:val="18"/>
        </w:rPr>
        <w:t>օրացուցային</w:t>
      </w:r>
      <w:r w:rsidRPr="00CE08A5">
        <w:rPr>
          <w:rFonts w:ascii="GHEA Grapalat" w:hAnsi="GHEA Grapalat" w:cs="Sylfaen"/>
          <w:sz w:val="18"/>
          <w:szCs w:val="18"/>
          <w:lang w:val="pt-BR"/>
        </w:rPr>
        <w:t xml:space="preserve"> </w:t>
      </w:r>
      <w:r w:rsidRPr="00CE08A5">
        <w:rPr>
          <w:rFonts w:ascii="GHEA Grapalat" w:hAnsi="GHEA Grapalat" w:cs="Sylfaen"/>
          <w:sz w:val="18"/>
          <w:szCs w:val="18"/>
        </w:rPr>
        <w:t>օրով</w:t>
      </w:r>
      <w:r w:rsidRPr="00CE08A5">
        <w:rPr>
          <w:rFonts w:ascii="GHEA Grapalat" w:hAnsi="GHEA Grapalat" w:cs="Sylfaen"/>
          <w:sz w:val="18"/>
          <w:szCs w:val="18"/>
          <w:lang w:val="pt-BR"/>
        </w:rPr>
        <w:t xml:space="preserve">, </w:t>
      </w:r>
      <w:r w:rsidRPr="00CE08A5">
        <w:rPr>
          <w:rFonts w:ascii="GHEA Grapalat" w:hAnsi="GHEA Grapalat" w:cs="Sylfaen"/>
          <w:sz w:val="18"/>
          <w:szCs w:val="18"/>
        </w:rPr>
        <w:t>բայց</w:t>
      </w:r>
      <w:r w:rsidRPr="00CE08A5">
        <w:rPr>
          <w:rFonts w:ascii="GHEA Grapalat" w:hAnsi="GHEA Grapalat" w:cs="Sylfaen"/>
          <w:sz w:val="18"/>
          <w:szCs w:val="18"/>
          <w:lang w:val="pt-BR"/>
        </w:rPr>
        <w:t xml:space="preserve"> </w:t>
      </w:r>
      <w:r w:rsidRPr="00CE08A5">
        <w:rPr>
          <w:rFonts w:ascii="GHEA Grapalat" w:hAnsi="GHEA Grapalat" w:cs="Sylfaen"/>
          <w:sz w:val="18"/>
          <w:szCs w:val="18"/>
        </w:rPr>
        <w:t>ոչ</w:t>
      </w:r>
      <w:r w:rsidRPr="00CE08A5">
        <w:rPr>
          <w:rFonts w:ascii="GHEA Grapalat" w:hAnsi="GHEA Grapalat" w:cs="Sylfaen"/>
          <w:sz w:val="18"/>
          <w:szCs w:val="18"/>
          <w:lang w:val="pt-BR"/>
        </w:rPr>
        <w:t xml:space="preserve"> </w:t>
      </w:r>
      <w:r w:rsidRPr="00CE08A5">
        <w:rPr>
          <w:rFonts w:ascii="GHEA Grapalat" w:hAnsi="GHEA Grapalat" w:cs="Sylfaen"/>
          <w:sz w:val="18"/>
          <w:szCs w:val="18"/>
        </w:rPr>
        <w:t>ավել</w:t>
      </w:r>
      <w:r w:rsidRPr="00CE08A5">
        <w:rPr>
          <w:rFonts w:ascii="GHEA Grapalat" w:hAnsi="GHEA Grapalat" w:cs="Sylfaen"/>
          <w:sz w:val="18"/>
          <w:szCs w:val="18"/>
          <w:lang w:val="pt-BR"/>
        </w:rPr>
        <w:t xml:space="preserve"> </w:t>
      </w:r>
      <w:r w:rsidRPr="00CE08A5">
        <w:rPr>
          <w:rFonts w:ascii="GHEA Grapalat" w:hAnsi="GHEA Grapalat" w:cs="Sylfaen"/>
          <w:sz w:val="18"/>
          <w:szCs w:val="18"/>
        </w:rPr>
        <w:t>քան</w:t>
      </w:r>
      <w:r w:rsidRPr="00CE08A5">
        <w:rPr>
          <w:rFonts w:ascii="GHEA Grapalat" w:hAnsi="GHEA Grapalat" w:cs="Sylfaen"/>
          <w:sz w:val="18"/>
          <w:szCs w:val="18"/>
          <w:lang w:val="pt-BR"/>
        </w:rPr>
        <w:t xml:space="preserve"> </w:t>
      </w:r>
      <w:r w:rsidRPr="00CE08A5">
        <w:rPr>
          <w:rFonts w:ascii="GHEA Grapalat" w:hAnsi="GHEA Grapalat" w:cs="Sylfaen"/>
          <w:sz w:val="18"/>
          <w:szCs w:val="18"/>
        </w:rPr>
        <w:t>պայմանագրով</w:t>
      </w:r>
      <w:r w:rsidRPr="00CE08A5">
        <w:rPr>
          <w:rFonts w:ascii="GHEA Grapalat" w:hAnsi="GHEA Grapalat" w:cs="Sylfaen"/>
          <w:sz w:val="18"/>
          <w:szCs w:val="18"/>
          <w:lang w:val="pt-BR"/>
        </w:rPr>
        <w:t xml:space="preserve"> </w:t>
      </w:r>
      <w:r w:rsidRPr="00CE08A5">
        <w:rPr>
          <w:rFonts w:ascii="GHEA Grapalat" w:hAnsi="GHEA Grapalat" w:cs="Sylfaen"/>
          <w:sz w:val="18"/>
          <w:szCs w:val="18"/>
        </w:rPr>
        <w:t>սահմանված</w:t>
      </w:r>
      <w:r w:rsidRPr="00CE08A5">
        <w:rPr>
          <w:rFonts w:ascii="GHEA Grapalat" w:hAnsi="GHEA Grapalat" w:cs="Sylfaen"/>
          <w:sz w:val="18"/>
          <w:szCs w:val="18"/>
          <w:lang w:val="pt-BR"/>
        </w:rPr>
        <w:t xml:space="preserve"> </w:t>
      </w:r>
      <w:r w:rsidRPr="00CE08A5">
        <w:rPr>
          <w:rFonts w:ascii="GHEA Grapalat" w:hAnsi="GHEA Grapalat" w:cs="Sylfaen"/>
          <w:sz w:val="18"/>
          <w:szCs w:val="18"/>
        </w:rPr>
        <w:t>ժամկետն</w:t>
      </w:r>
      <w:r w:rsidRPr="00CE08A5">
        <w:rPr>
          <w:rFonts w:ascii="GHEA Grapalat" w:hAnsi="GHEA Grapalat" w:cs="Sylfaen"/>
          <w:sz w:val="18"/>
          <w:szCs w:val="18"/>
          <w:lang w:val="pt-BR"/>
        </w:rPr>
        <w:t xml:space="preserve"> </w:t>
      </w:r>
      <w:r w:rsidRPr="00CE08A5">
        <w:rPr>
          <w:rFonts w:ascii="GHEA Grapalat" w:hAnsi="GHEA Grapalat" w:cs="Sylfaen"/>
          <w:sz w:val="18"/>
          <w:szCs w:val="18"/>
        </w:rPr>
        <w:t>է</w:t>
      </w:r>
      <w:r w:rsidRPr="00CE08A5">
        <w:rPr>
          <w:rFonts w:ascii="GHEA Grapalat" w:hAnsi="GHEA Grapalat" w:cs="Sylfaen"/>
          <w:sz w:val="18"/>
          <w:szCs w:val="18"/>
          <w:lang w:val="pt-BR"/>
        </w:rPr>
        <w:t>:</w:t>
      </w:r>
    </w:p>
    <w:p w:rsidR="00886C13" w:rsidRPr="00CE08A5" w:rsidRDefault="00886C13" w:rsidP="00886C13">
      <w:pPr>
        <w:tabs>
          <w:tab w:val="left" w:pos="720"/>
        </w:tabs>
        <w:jc w:val="both"/>
        <w:rPr>
          <w:rFonts w:ascii="GHEA Grapalat" w:hAnsi="GHEA Grapalat"/>
          <w:sz w:val="18"/>
          <w:szCs w:val="18"/>
          <w:lang w:val="hy-AM"/>
        </w:rPr>
      </w:pPr>
      <w:r w:rsidRPr="00CE08A5">
        <w:rPr>
          <w:rFonts w:ascii="GHEA Grapalat" w:hAnsi="GHEA Grapalat"/>
          <w:sz w:val="18"/>
          <w:szCs w:val="18"/>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86C13" w:rsidRPr="00CE08A5" w:rsidRDefault="00886C13" w:rsidP="00886C13">
      <w:pPr>
        <w:tabs>
          <w:tab w:val="num" w:pos="0"/>
          <w:tab w:val="left" w:pos="720"/>
          <w:tab w:val="num" w:pos="900"/>
        </w:tabs>
        <w:jc w:val="both"/>
        <w:rPr>
          <w:rFonts w:ascii="GHEA Grapalat" w:hAnsi="GHEA Grapalat"/>
          <w:sz w:val="18"/>
          <w:szCs w:val="18"/>
          <w:lang w:val="hy-AM"/>
        </w:rPr>
      </w:pPr>
      <w:r w:rsidRPr="00CE08A5">
        <w:rPr>
          <w:rFonts w:ascii="GHEA Grapalat" w:hAnsi="GHEA Grapalat"/>
          <w:sz w:val="18"/>
          <w:szCs w:val="18"/>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86C13" w:rsidRPr="00CE08A5" w:rsidRDefault="00886C13" w:rsidP="00886C13">
      <w:pPr>
        <w:ind w:firstLine="567"/>
        <w:jc w:val="both"/>
        <w:rPr>
          <w:rFonts w:ascii="GHEA Grapalat" w:hAnsi="GHEA Grapalat"/>
          <w:sz w:val="18"/>
          <w:szCs w:val="18"/>
          <w:lang w:val="hy-AM" w:eastAsia="ru-RU"/>
        </w:rPr>
      </w:pPr>
      <w:r w:rsidRPr="00CE08A5">
        <w:rPr>
          <w:rFonts w:ascii="GHEA Grapalat" w:hAnsi="GHEA Grapalat"/>
          <w:sz w:val="18"/>
          <w:szCs w:val="18"/>
          <w:lang w:val="hy-AM"/>
        </w:rPr>
        <w:tab/>
        <w:t>8.10 Պ</w:t>
      </w:r>
      <w:r w:rsidRPr="00CE08A5">
        <w:rPr>
          <w:rFonts w:ascii="GHEA Grapalat" w:hAnsi="GHEA Grapalat"/>
          <w:spacing w:val="-4"/>
          <w:sz w:val="18"/>
          <w:szCs w:val="18"/>
          <w:lang w:val="hy-AM" w:eastAsia="ru-RU"/>
        </w:rPr>
        <w:t xml:space="preserve">այմանագիրը չի </w:t>
      </w:r>
      <w:r w:rsidRPr="00CE08A5">
        <w:rPr>
          <w:rFonts w:ascii="GHEA Grapalat" w:hAnsi="GHEA Grapalat"/>
          <w:sz w:val="18"/>
          <w:szCs w:val="18"/>
          <w:lang w:val="hy-AM" w:eastAsia="ru-RU"/>
        </w:rPr>
        <w:t>կարող փոփոխվել կողմերի պարտա</w:t>
      </w:r>
      <w:r w:rsidRPr="00CE08A5">
        <w:rPr>
          <w:rFonts w:ascii="GHEA Grapalat" w:hAnsi="GHEA Grapalat"/>
          <w:sz w:val="18"/>
          <w:szCs w:val="18"/>
          <w:lang w:val="hy-AM" w:eastAsia="ru-RU"/>
        </w:rPr>
        <w:softHyphen/>
        <w:t>վորու</w:t>
      </w:r>
      <w:r w:rsidRPr="00CE08A5">
        <w:rPr>
          <w:rFonts w:ascii="GHEA Grapalat" w:hAnsi="GHEA Grapalat"/>
          <w:sz w:val="18"/>
          <w:szCs w:val="18"/>
          <w:lang w:val="hy-AM" w:eastAsia="ru-RU"/>
        </w:rPr>
        <w:softHyphen/>
        <w:t>թյունների մասնակի չկատարման հետևանքով</w:t>
      </w:r>
      <w:r w:rsidRPr="00CE08A5" w:rsidDel="00591DE3">
        <w:rPr>
          <w:rFonts w:ascii="GHEA Grapalat" w:hAnsi="GHEA Grapalat"/>
          <w:sz w:val="18"/>
          <w:szCs w:val="18"/>
          <w:lang w:val="hy-AM" w:eastAsia="ru-RU"/>
        </w:rPr>
        <w:t xml:space="preserve"> </w:t>
      </w:r>
      <w:r w:rsidRPr="00CE08A5">
        <w:rPr>
          <w:rFonts w:ascii="GHEA Grapalat" w:hAnsi="GHEA Grapalat"/>
          <w:sz w:val="18"/>
          <w:szCs w:val="18"/>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86C13" w:rsidRPr="00CE08A5" w:rsidRDefault="00886C13" w:rsidP="00886C13">
      <w:pPr>
        <w:ind w:firstLine="567"/>
        <w:jc w:val="both"/>
        <w:rPr>
          <w:rFonts w:ascii="GHEA Grapalat" w:hAnsi="GHEA Grapalat"/>
          <w:sz w:val="18"/>
          <w:szCs w:val="18"/>
          <w:lang w:val="hy-AM" w:eastAsia="ru-RU"/>
        </w:rPr>
      </w:pPr>
      <w:r w:rsidRPr="00CE08A5">
        <w:rPr>
          <w:rFonts w:ascii="GHEA Grapalat" w:hAnsi="GHEA Grapalat"/>
          <w:sz w:val="18"/>
          <w:szCs w:val="18"/>
          <w:lang w:val="hy-AM" w:eastAsia="ru-RU"/>
        </w:rPr>
        <w:tab/>
        <w:t>8.11 Վաճառողի  կողմից ստանձնած պարտավորությունները չկատա</w:t>
      </w:r>
      <w:r w:rsidRPr="00CE08A5">
        <w:rPr>
          <w:rFonts w:ascii="GHEA Grapalat" w:hAnsi="GHEA Grapalat"/>
          <w:sz w:val="18"/>
          <w:szCs w:val="18"/>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CE08A5">
        <w:rPr>
          <w:rFonts w:ascii="GHEA Grapalat" w:hAnsi="GHEA Grapalat"/>
          <w:sz w:val="18"/>
          <w:szCs w:val="18"/>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CE08A5">
        <w:rPr>
          <w:rFonts w:ascii="GHEA Grapalat" w:hAnsi="GHEA Grapalat"/>
          <w:sz w:val="18"/>
          <w:szCs w:val="18"/>
          <w:lang w:val="hy-AM" w:eastAsia="ru-RU"/>
        </w:rPr>
        <w:t xml:space="preserve">   8.12</w:t>
      </w:r>
      <w:r w:rsidRPr="00CE08A5">
        <w:rPr>
          <w:rFonts w:ascii="GHEA Grapalat" w:hAnsi="GHEA Grapalat"/>
          <w:sz w:val="18"/>
          <w:szCs w:val="18"/>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86C13" w:rsidRPr="00CE08A5" w:rsidRDefault="00886C13" w:rsidP="00886C13">
      <w:pPr>
        <w:ind w:firstLine="567"/>
        <w:jc w:val="both"/>
        <w:rPr>
          <w:rFonts w:ascii="GHEA Grapalat" w:hAnsi="GHEA Grapalat"/>
          <w:sz w:val="18"/>
          <w:szCs w:val="18"/>
          <w:lang w:val="hy-AM" w:eastAsia="ru-RU"/>
        </w:rPr>
      </w:pPr>
      <w:r w:rsidRPr="00CE08A5">
        <w:rPr>
          <w:rFonts w:ascii="GHEA Grapalat" w:hAnsi="GHEA Grapalat"/>
          <w:sz w:val="18"/>
          <w:szCs w:val="18"/>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86C13" w:rsidRPr="00CE08A5" w:rsidRDefault="00886C13" w:rsidP="00886C13">
      <w:pPr>
        <w:ind w:firstLine="567"/>
        <w:jc w:val="both"/>
        <w:rPr>
          <w:rFonts w:ascii="GHEA Grapalat" w:hAnsi="GHEA Grapalat"/>
          <w:sz w:val="18"/>
          <w:szCs w:val="18"/>
          <w:lang w:val="hy-AM" w:eastAsia="ru-RU"/>
        </w:rPr>
      </w:pPr>
      <w:r w:rsidRPr="00CE08A5">
        <w:rPr>
          <w:rFonts w:ascii="GHEA Grapalat" w:hAnsi="GHEA Grapalat"/>
          <w:sz w:val="18"/>
          <w:szCs w:val="18"/>
          <w:lang w:val="hy-AM" w:eastAsia="ru-RU"/>
        </w:rPr>
        <w:t xml:space="preserve">   8.14 Պայմանագրի հետ կապված հարաբերությունների նկատմամբ կիրառվում է Հայաստանի Հանրապետության իրավունքը։</w:t>
      </w:r>
    </w:p>
    <w:p w:rsidR="00886C13" w:rsidRPr="00A33517" w:rsidRDefault="00886C13" w:rsidP="00886C13">
      <w:pPr>
        <w:ind w:firstLine="567"/>
        <w:jc w:val="both"/>
        <w:rPr>
          <w:rFonts w:ascii="GHEA Grapalat" w:hAnsi="GHEA Grapalat"/>
          <w:b/>
          <w:sz w:val="18"/>
          <w:szCs w:val="18"/>
          <w:lang w:val="hy-AM" w:eastAsia="ru-RU"/>
        </w:rPr>
      </w:pPr>
      <w:r w:rsidRPr="00A33517">
        <w:rPr>
          <w:rFonts w:ascii="GHEA Grapalat" w:hAnsi="GHEA Grapalat"/>
          <w:b/>
          <w:sz w:val="18"/>
          <w:szCs w:val="18"/>
          <w:lang w:val="hy-AM" w:eastAsia="ru-RU"/>
        </w:rPr>
        <w:tab/>
      </w:r>
      <w:r w:rsidRPr="000405D1">
        <w:rPr>
          <w:rFonts w:ascii="GHEA Grapalat" w:hAnsi="GHEA Grapalat"/>
          <w:sz w:val="18"/>
          <w:szCs w:val="18"/>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w:t>
      </w:r>
      <w:r w:rsidRPr="00A33517">
        <w:rPr>
          <w:rFonts w:ascii="GHEA Grapalat" w:hAnsi="GHEA Grapalat"/>
          <w:b/>
          <w:sz w:val="18"/>
          <w:szCs w:val="18"/>
          <w:lang w:val="hy-AM" w:eastAsia="ru-RU"/>
        </w:rPr>
        <w:t xml:space="preserve"> է:</w:t>
      </w:r>
      <w:r w:rsidRPr="00A33517">
        <w:rPr>
          <w:rFonts w:ascii="GHEA Grapalat" w:hAnsi="GHEA Grapalat"/>
          <w:b/>
          <w:sz w:val="18"/>
          <w:szCs w:val="18"/>
          <w:vertAlign w:val="superscript"/>
          <w:lang w:val="hy-AM" w:eastAsia="ru-RU"/>
        </w:rPr>
        <w:t>24</w:t>
      </w:r>
      <w:r w:rsidRPr="00A33517">
        <w:rPr>
          <w:rStyle w:val="af6"/>
          <w:rFonts w:ascii="GHEA Grapalat" w:hAnsi="GHEA Grapalat"/>
          <w:b/>
          <w:color w:val="FFFFFF"/>
          <w:sz w:val="18"/>
          <w:szCs w:val="18"/>
          <w:lang w:val="hy-AM" w:eastAsia="ru-RU"/>
        </w:rPr>
        <w:footnoteReference w:id="16"/>
      </w:r>
    </w:p>
    <w:p w:rsidR="00886C13" w:rsidRPr="00CE08A5" w:rsidRDefault="00886C13" w:rsidP="00886C13">
      <w:pPr>
        <w:tabs>
          <w:tab w:val="left" w:pos="1276"/>
        </w:tabs>
        <w:ind w:firstLine="720"/>
        <w:jc w:val="both"/>
        <w:rPr>
          <w:rFonts w:ascii="GHEA Grapalat" w:hAnsi="GHEA Grapalat" w:cs="Sylfaen"/>
          <w:sz w:val="18"/>
          <w:szCs w:val="18"/>
          <w:u w:val="single"/>
          <w:lang w:val="hy-AM"/>
        </w:rPr>
      </w:pPr>
    </w:p>
    <w:p w:rsidR="00886C13" w:rsidRPr="00CE08A5" w:rsidRDefault="00886C13" w:rsidP="00886C13">
      <w:pPr>
        <w:ind w:firstLine="709"/>
        <w:jc w:val="both"/>
        <w:rPr>
          <w:rFonts w:ascii="GHEA Grapalat" w:hAnsi="GHEA Grapalat"/>
          <w:sz w:val="18"/>
          <w:szCs w:val="18"/>
          <w:lang w:val="hy-AM"/>
        </w:rPr>
      </w:pPr>
    </w:p>
    <w:p w:rsidR="00886C13" w:rsidRPr="00CE08A5" w:rsidRDefault="00886C13" w:rsidP="00886C13">
      <w:pPr>
        <w:ind w:firstLine="709"/>
        <w:jc w:val="both"/>
        <w:rPr>
          <w:rFonts w:ascii="GHEA Grapalat" w:hAnsi="GHEA Grapalat"/>
          <w:b/>
          <w:sz w:val="18"/>
          <w:szCs w:val="18"/>
          <w:lang w:val="hy-AM"/>
        </w:rPr>
      </w:pPr>
      <w:r w:rsidRPr="00CE08A5">
        <w:rPr>
          <w:rFonts w:ascii="GHEA Grapalat" w:hAnsi="GHEA Grapalat"/>
          <w:b/>
          <w:sz w:val="18"/>
          <w:szCs w:val="18"/>
          <w:lang w:val="hy-AM"/>
        </w:rPr>
        <w:t>10. Կողմերի հասցեները, բանկային վավերապայմանները և ստորագրությունները</w:t>
      </w:r>
    </w:p>
    <w:p w:rsidR="00886C13" w:rsidRPr="00CE08A5" w:rsidRDefault="00886C13" w:rsidP="00886C13">
      <w:pPr>
        <w:ind w:firstLine="709"/>
        <w:jc w:val="both"/>
        <w:rPr>
          <w:rFonts w:ascii="GHEA Grapalat" w:hAnsi="GHEA Grapalat"/>
          <w:sz w:val="18"/>
          <w:szCs w:val="18"/>
          <w:lang w:val="hy-AM"/>
        </w:rPr>
      </w:pPr>
      <w:r w:rsidRPr="00CE08A5">
        <w:rPr>
          <w:rFonts w:ascii="GHEA Grapalat" w:hAnsi="GHEA Grapalat"/>
          <w:sz w:val="18"/>
          <w:szCs w:val="18"/>
          <w:lang w:val="hy-AM"/>
        </w:rPr>
        <w:t xml:space="preserve"> </w:t>
      </w:r>
    </w:p>
    <w:p w:rsidR="00886C13" w:rsidRPr="00CE08A5" w:rsidRDefault="00886C13" w:rsidP="00886C13">
      <w:pPr>
        <w:ind w:firstLine="709"/>
        <w:jc w:val="both"/>
        <w:rPr>
          <w:rFonts w:ascii="GHEA Grapalat" w:hAnsi="GHEA Grapalat"/>
          <w:sz w:val="18"/>
          <w:szCs w:val="18"/>
          <w:lang w:val="hy-AM"/>
        </w:rPr>
      </w:pPr>
    </w:p>
    <w:p w:rsidR="00886C13" w:rsidRPr="00CE08A5" w:rsidRDefault="00886C13" w:rsidP="00886C13">
      <w:pPr>
        <w:ind w:firstLine="709"/>
        <w:jc w:val="both"/>
        <w:rPr>
          <w:rFonts w:ascii="GHEA Grapalat" w:hAnsi="GHEA Grapalat"/>
          <w:sz w:val="18"/>
          <w:szCs w:val="18"/>
          <w:lang w:val="hy-AM"/>
        </w:rPr>
      </w:pPr>
    </w:p>
    <w:tbl>
      <w:tblPr>
        <w:tblW w:w="9639" w:type="dxa"/>
        <w:tblInd w:w="409" w:type="dxa"/>
        <w:tblLayout w:type="fixed"/>
        <w:tblLook w:val="0000" w:firstRow="0" w:lastRow="0" w:firstColumn="0" w:lastColumn="0" w:noHBand="0" w:noVBand="0"/>
      </w:tblPr>
      <w:tblGrid>
        <w:gridCol w:w="4536"/>
        <w:gridCol w:w="760"/>
        <w:gridCol w:w="4343"/>
      </w:tblGrid>
      <w:tr w:rsidR="00886C13" w:rsidRPr="00CE08A5" w:rsidTr="00054D43">
        <w:tc>
          <w:tcPr>
            <w:tcW w:w="4536" w:type="dxa"/>
          </w:tcPr>
          <w:p w:rsidR="00886C13" w:rsidRPr="00CE08A5" w:rsidRDefault="00886C13" w:rsidP="00054D43">
            <w:pPr>
              <w:jc w:val="center"/>
              <w:rPr>
                <w:rFonts w:ascii="GHEA Grapalat" w:hAnsi="GHEA Grapalat" w:cs="Sylfaen"/>
                <w:b/>
                <w:bCs/>
                <w:sz w:val="18"/>
                <w:szCs w:val="18"/>
                <w:lang w:val="nb-NO"/>
              </w:rPr>
            </w:pPr>
            <w:r w:rsidRPr="00CE08A5">
              <w:rPr>
                <w:rFonts w:ascii="GHEA Grapalat" w:hAnsi="GHEA Grapalat" w:cs="Sylfaen"/>
                <w:b/>
                <w:bCs/>
                <w:sz w:val="18"/>
                <w:szCs w:val="18"/>
                <w:lang w:val="nb-NO"/>
              </w:rPr>
              <w:t>ԳՆՈՐԴ</w:t>
            </w:r>
          </w:p>
          <w:p w:rsidR="00886C13" w:rsidRPr="00CE08A5" w:rsidRDefault="00886C13" w:rsidP="00054D43">
            <w:pPr>
              <w:jc w:val="center"/>
              <w:rPr>
                <w:rFonts w:ascii="GHEA Grapalat" w:hAnsi="GHEA Grapalat"/>
                <w:sz w:val="18"/>
                <w:szCs w:val="18"/>
                <w:u w:val="single"/>
              </w:rPr>
            </w:pPr>
            <w:r w:rsidRPr="00CE08A5">
              <w:rPr>
                <w:rFonts w:ascii="GHEA Grapalat" w:hAnsi="GHEA Grapalat"/>
                <w:sz w:val="18"/>
                <w:szCs w:val="18"/>
                <w:u w:val="single"/>
              </w:rPr>
              <w:t xml:space="preserve"> </w:t>
            </w:r>
          </w:p>
          <w:p w:rsidR="00886C13" w:rsidRPr="00CE08A5" w:rsidRDefault="00886C13" w:rsidP="00054D43">
            <w:pPr>
              <w:rPr>
                <w:rFonts w:ascii="GHEA Grapalat" w:hAnsi="GHEA Grapalat"/>
                <w:sz w:val="18"/>
                <w:szCs w:val="18"/>
                <w:lang w:val="hy-AM"/>
              </w:rPr>
            </w:pP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w:t>
            </w:r>
            <w:r w:rsidRPr="00CE08A5">
              <w:rPr>
                <w:rFonts w:ascii="GHEA Grapalat" w:hAnsi="GHEA Grapalat" w:cs="Sylfaen"/>
                <w:sz w:val="18"/>
                <w:szCs w:val="18"/>
                <w:lang w:val="hy-AM"/>
              </w:rPr>
              <w:t>ստորագրություն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Կ</w:t>
            </w:r>
            <w:r w:rsidRPr="00CE08A5">
              <w:rPr>
                <w:rFonts w:ascii="GHEA Grapalat" w:hAnsi="GHEA Grapalat"/>
                <w:sz w:val="18"/>
                <w:szCs w:val="18"/>
                <w:lang w:val="hy-AM"/>
              </w:rPr>
              <w:t>.</w:t>
            </w:r>
            <w:r w:rsidRPr="00CE08A5">
              <w:rPr>
                <w:rFonts w:ascii="GHEA Grapalat" w:hAnsi="GHEA Grapalat" w:cs="Sylfaen"/>
                <w:sz w:val="18"/>
                <w:szCs w:val="18"/>
                <w:lang w:val="hy-AM"/>
              </w:rPr>
              <w:t>Տ</w:t>
            </w:r>
          </w:p>
        </w:tc>
        <w:tc>
          <w:tcPr>
            <w:tcW w:w="760" w:type="dxa"/>
          </w:tcPr>
          <w:p w:rsidR="00886C13" w:rsidRPr="00CE08A5" w:rsidRDefault="00886C13" w:rsidP="00054D43">
            <w:pPr>
              <w:jc w:val="center"/>
              <w:rPr>
                <w:rFonts w:ascii="GHEA Grapalat" w:hAnsi="GHEA Grapalat"/>
                <w:sz w:val="18"/>
                <w:szCs w:val="18"/>
                <w:lang w:val="hy-AM"/>
              </w:rPr>
            </w:pPr>
          </w:p>
        </w:tc>
        <w:tc>
          <w:tcPr>
            <w:tcW w:w="4343" w:type="dxa"/>
          </w:tcPr>
          <w:p w:rsidR="00886C13" w:rsidRPr="00CE08A5" w:rsidRDefault="00886C13" w:rsidP="00054D43">
            <w:pPr>
              <w:jc w:val="center"/>
              <w:rPr>
                <w:rFonts w:ascii="GHEA Grapalat" w:hAnsi="GHEA Grapalat" w:cs="Sylfaen"/>
                <w:b/>
                <w:bCs/>
                <w:sz w:val="18"/>
                <w:szCs w:val="18"/>
                <w:lang w:val="hy-AM"/>
              </w:rPr>
            </w:pPr>
            <w:r w:rsidRPr="00CE08A5">
              <w:rPr>
                <w:rFonts w:ascii="GHEA Grapalat" w:hAnsi="GHEA Grapalat" w:cs="Sylfaen"/>
                <w:b/>
                <w:bCs/>
                <w:sz w:val="18"/>
                <w:szCs w:val="18"/>
                <w:lang w:val="hy-AM"/>
              </w:rPr>
              <w:t>ՎԱՃԱՌՈՂ</w:t>
            </w:r>
          </w:p>
          <w:p w:rsidR="00886C13" w:rsidRPr="00CE08A5" w:rsidRDefault="00886C13" w:rsidP="00054D43">
            <w:pPr>
              <w:jc w:val="center"/>
              <w:rPr>
                <w:rFonts w:ascii="GHEA Grapalat" w:hAnsi="GHEA Grapalat"/>
                <w:sz w:val="18"/>
                <w:szCs w:val="18"/>
                <w:lang w:val="hy-AM"/>
              </w:rPr>
            </w:pPr>
          </w:p>
          <w:p w:rsidR="00886C13" w:rsidRPr="00CE08A5" w:rsidRDefault="00886C13" w:rsidP="00054D43">
            <w:pPr>
              <w:jc w:val="center"/>
              <w:rPr>
                <w:rFonts w:ascii="GHEA Grapalat" w:hAnsi="GHEA Grapalat"/>
                <w:sz w:val="18"/>
                <w:szCs w:val="18"/>
                <w:lang w:val="hy-AM"/>
              </w:rPr>
            </w:pPr>
          </w:p>
          <w:p w:rsidR="00886C13" w:rsidRPr="00CE08A5" w:rsidRDefault="00886C13" w:rsidP="00054D43">
            <w:pPr>
              <w:jc w:val="center"/>
              <w:rPr>
                <w:rFonts w:ascii="GHEA Grapalat" w:hAnsi="GHEA Grapalat"/>
                <w:sz w:val="18"/>
                <w:szCs w:val="18"/>
                <w:lang w:val="hy-AM"/>
              </w:rPr>
            </w:pPr>
            <w:r w:rsidRPr="00CE08A5">
              <w:rPr>
                <w:rFonts w:ascii="GHEA Grapalat" w:hAnsi="GHEA Grapalat"/>
                <w:sz w:val="18"/>
                <w:szCs w:val="18"/>
                <w:lang w:val="hy-AM"/>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w:t>
            </w:r>
            <w:r w:rsidRPr="00CE08A5">
              <w:rPr>
                <w:rFonts w:ascii="GHEA Grapalat" w:hAnsi="GHEA Grapalat" w:cs="Sylfaen"/>
                <w:sz w:val="18"/>
                <w:szCs w:val="18"/>
                <w:lang w:val="hy-AM"/>
              </w:rPr>
              <w:t>ստորագրություն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lang w:val="hy-AM"/>
              </w:rPr>
            </w:pPr>
            <w:r w:rsidRPr="00CE08A5">
              <w:rPr>
                <w:rFonts w:ascii="GHEA Grapalat" w:hAnsi="GHEA Grapalat" w:cs="Sylfaen"/>
                <w:sz w:val="18"/>
                <w:szCs w:val="18"/>
                <w:lang w:val="hy-AM"/>
              </w:rPr>
              <w:t>Կ</w:t>
            </w:r>
            <w:r w:rsidRPr="00CE08A5">
              <w:rPr>
                <w:rFonts w:ascii="GHEA Grapalat" w:hAnsi="GHEA Grapalat"/>
                <w:sz w:val="18"/>
                <w:szCs w:val="18"/>
                <w:lang w:val="hy-AM"/>
              </w:rPr>
              <w:t>.</w:t>
            </w:r>
            <w:r w:rsidRPr="00CE08A5">
              <w:rPr>
                <w:rFonts w:ascii="GHEA Grapalat" w:hAnsi="GHEA Grapalat" w:cs="Sylfaen"/>
                <w:sz w:val="18"/>
                <w:szCs w:val="18"/>
                <w:lang w:val="hy-AM"/>
              </w:rPr>
              <w:t>Տ</w:t>
            </w:r>
          </w:p>
        </w:tc>
      </w:tr>
    </w:tbl>
    <w:p w:rsidR="00886C13" w:rsidRPr="00CE08A5" w:rsidRDefault="00886C13" w:rsidP="00886C13">
      <w:pPr>
        <w:rPr>
          <w:rFonts w:ascii="GHEA Grapalat" w:hAnsi="GHEA Grapalat"/>
          <w:sz w:val="18"/>
          <w:szCs w:val="18"/>
          <w:lang w:val="hy-AM"/>
        </w:rPr>
      </w:pPr>
    </w:p>
    <w:p w:rsidR="00886C13" w:rsidRPr="00CE08A5" w:rsidRDefault="00886C13" w:rsidP="00886C13">
      <w:pPr>
        <w:ind w:firstLine="720"/>
        <w:jc w:val="both"/>
        <w:rPr>
          <w:rFonts w:ascii="GHEA Grapalat" w:hAnsi="GHEA Grapalat"/>
          <w:sz w:val="18"/>
          <w:szCs w:val="18"/>
          <w:lang w:val="hy-AM"/>
        </w:rPr>
      </w:pPr>
      <w:r w:rsidRPr="00CE08A5">
        <w:rPr>
          <w:rFonts w:ascii="GHEA Grapalat" w:hAnsi="GHEA Grapalat" w:cs="Sylfaen"/>
          <w:i/>
          <w:sz w:val="18"/>
          <w:szCs w:val="18"/>
          <w:lang w:val="hy-AM"/>
        </w:rPr>
        <w:t>Անհրաժեշտության դեպքում պայմանագրում կարող են ներառվել ՀՀ օրենսդրությանը չհակասող դրույթներ։</w:t>
      </w:r>
    </w:p>
    <w:p w:rsidR="00886C13" w:rsidRPr="00CE08A5" w:rsidRDefault="00886C13" w:rsidP="00886C13">
      <w:pPr>
        <w:tabs>
          <w:tab w:val="left" w:pos="1276"/>
        </w:tabs>
        <w:ind w:firstLine="720"/>
        <w:jc w:val="both"/>
        <w:rPr>
          <w:rFonts w:ascii="GHEA Grapalat" w:hAnsi="GHEA Grapalat" w:cs="Sylfaen"/>
          <w:sz w:val="18"/>
          <w:szCs w:val="18"/>
          <w:u w:val="single"/>
          <w:lang w:val="hy-AM"/>
        </w:rPr>
      </w:pPr>
    </w:p>
    <w:p w:rsidR="00886C13" w:rsidRPr="00CE08A5" w:rsidRDefault="00886C13" w:rsidP="00886C13">
      <w:pPr>
        <w:rPr>
          <w:rFonts w:ascii="GHEA Grapalat" w:hAnsi="GHEA Grapalat"/>
          <w:sz w:val="18"/>
          <w:szCs w:val="18"/>
          <w:lang w:val="hy-AM"/>
        </w:rPr>
      </w:pPr>
    </w:p>
    <w:p w:rsidR="00886C13" w:rsidRPr="00CE08A5" w:rsidRDefault="00886C13" w:rsidP="00886C13">
      <w:pPr>
        <w:rPr>
          <w:rFonts w:ascii="GHEA Grapalat" w:hAnsi="GHEA Grapalat"/>
          <w:sz w:val="18"/>
          <w:szCs w:val="18"/>
          <w:lang w:val="hy-AM"/>
        </w:rPr>
      </w:pPr>
    </w:p>
    <w:p w:rsidR="00886C13" w:rsidRPr="00CE08A5" w:rsidRDefault="00886C13" w:rsidP="00886C13">
      <w:pPr>
        <w:rPr>
          <w:rFonts w:ascii="GHEA Grapalat" w:hAnsi="GHEA Grapalat"/>
          <w:sz w:val="18"/>
          <w:szCs w:val="18"/>
          <w:lang w:val="hy-AM"/>
        </w:rPr>
      </w:pPr>
    </w:p>
    <w:p w:rsidR="00886C13" w:rsidRPr="00CE08A5" w:rsidRDefault="00886C13" w:rsidP="00886C13">
      <w:pPr>
        <w:rPr>
          <w:rFonts w:ascii="GHEA Grapalat" w:hAnsi="GHEA Grapalat"/>
          <w:sz w:val="18"/>
          <w:szCs w:val="18"/>
          <w:lang w:val="hy-AM"/>
        </w:rPr>
      </w:pPr>
    </w:p>
    <w:p w:rsidR="00886C13" w:rsidRPr="00CE08A5" w:rsidRDefault="00886C13" w:rsidP="00886C13">
      <w:pPr>
        <w:jc w:val="right"/>
        <w:rPr>
          <w:rFonts w:ascii="GHEA Grapalat" w:hAnsi="GHEA Grapalat"/>
          <w:sz w:val="18"/>
          <w:szCs w:val="18"/>
          <w:lang w:val="hy-AM"/>
        </w:rPr>
        <w:sectPr w:rsidR="00886C13" w:rsidRPr="00CE08A5" w:rsidSect="008B7ABC">
          <w:pgSz w:w="11906" w:h="16838" w:code="9"/>
          <w:pgMar w:top="426" w:right="566" w:bottom="533" w:left="720" w:header="562" w:footer="562" w:gutter="0"/>
          <w:cols w:space="720"/>
        </w:sectPr>
      </w:pPr>
    </w:p>
    <w:p w:rsidR="00886C13" w:rsidRPr="00CE08A5" w:rsidRDefault="00886C13" w:rsidP="00886C13">
      <w:pPr>
        <w:jc w:val="right"/>
        <w:rPr>
          <w:rFonts w:ascii="GHEA Grapalat" w:hAnsi="GHEA Grapalat"/>
          <w:i/>
          <w:sz w:val="18"/>
          <w:szCs w:val="18"/>
          <w:lang w:val="hy-AM"/>
        </w:rPr>
      </w:pPr>
      <w:r w:rsidRPr="00CE08A5">
        <w:rPr>
          <w:rFonts w:ascii="GHEA Grapalat" w:hAnsi="GHEA Grapalat"/>
          <w:i/>
          <w:sz w:val="18"/>
          <w:szCs w:val="18"/>
          <w:lang w:val="hy-AM"/>
        </w:rPr>
        <w:lastRenderedPageBreak/>
        <w:t>Հավելված N 1</w:t>
      </w:r>
    </w:p>
    <w:p w:rsidR="00886C13" w:rsidRPr="00CE08A5" w:rsidRDefault="00886C13" w:rsidP="00886C13">
      <w:pPr>
        <w:jc w:val="right"/>
        <w:rPr>
          <w:rFonts w:ascii="GHEA Grapalat" w:hAnsi="GHEA Grapalat"/>
          <w:i/>
          <w:sz w:val="18"/>
          <w:szCs w:val="18"/>
          <w:lang w:val="hy-AM"/>
        </w:rPr>
      </w:pPr>
      <w:r w:rsidRPr="00CE08A5">
        <w:rPr>
          <w:rFonts w:ascii="GHEA Grapalat" w:hAnsi="GHEA Grapalat"/>
          <w:i/>
          <w:sz w:val="18"/>
          <w:szCs w:val="18"/>
          <w:lang w:val="hy-AM"/>
        </w:rPr>
        <w:t xml:space="preserve">«         »              20  թ. կնքված </w:t>
      </w:r>
    </w:p>
    <w:p w:rsidR="00886C13" w:rsidRPr="00CE08A5" w:rsidRDefault="00886C13" w:rsidP="00886C13">
      <w:pPr>
        <w:jc w:val="right"/>
        <w:rPr>
          <w:rFonts w:ascii="GHEA Grapalat" w:hAnsi="GHEA Grapalat"/>
          <w:i/>
          <w:sz w:val="18"/>
          <w:szCs w:val="18"/>
          <w:lang w:val="hy-AM"/>
        </w:rPr>
      </w:pPr>
      <w:r w:rsidRPr="00CE08A5">
        <w:rPr>
          <w:rFonts w:ascii="GHEA Grapalat" w:hAnsi="GHEA Grapalat"/>
          <w:i/>
          <w:sz w:val="18"/>
          <w:szCs w:val="18"/>
          <w:lang w:val="hy-AM"/>
        </w:rPr>
        <w:t xml:space="preserve">                      ծածկագրով պայմանագրի</w:t>
      </w:r>
    </w:p>
    <w:p w:rsidR="00886C13" w:rsidRPr="00CE08A5" w:rsidRDefault="00886C13" w:rsidP="00886C13">
      <w:pPr>
        <w:jc w:val="center"/>
        <w:rPr>
          <w:rFonts w:ascii="GHEA Grapalat" w:hAnsi="GHEA Grapalat"/>
          <w:sz w:val="18"/>
          <w:szCs w:val="18"/>
          <w:lang w:val="hy-AM"/>
        </w:rPr>
      </w:pPr>
    </w:p>
    <w:p w:rsidR="00886C13" w:rsidRPr="00CE08A5" w:rsidRDefault="00886C13" w:rsidP="00886C13">
      <w:pPr>
        <w:jc w:val="center"/>
        <w:rPr>
          <w:rFonts w:ascii="GHEA Grapalat" w:hAnsi="GHEA Grapalat"/>
          <w:sz w:val="18"/>
          <w:szCs w:val="18"/>
          <w:lang w:val="hy-AM"/>
        </w:rPr>
      </w:pPr>
    </w:p>
    <w:p w:rsidR="00886C13" w:rsidRPr="00CE08A5" w:rsidRDefault="00886C13" w:rsidP="00886C13">
      <w:pPr>
        <w:jc w:val="center"/>
        <w:rPr>
          <w:rFonts w:ascii="GHEA Grapalat" w:hAnsi="GHEA Grapalat"/>
          <w:sz w:val="18"/>
          <w:szCs w:val="18"/>
          <w:lang w:val="hy-AM"/>
        </w:rPr>
      </w:pPr>
      <w:r w:rsidRPr="00CE08A5">
        <w:rPr>
          <w:rFonts w:ascii="GHEA Grapalat" w:hAnsi="GHEA Grapalat"/>
          <w:sz w:val="18"/>
          <w:szCs w:val="18"/>
          <w:lang w:val="hy-AM"/>
        </w:rPr>
        <w:t>ՏԵԽՆԻԿԱԿԱՆ ԲՆՈՒԹԱԳԻՐ - ԳՆՄԱՆ ԺԱՄԱՆԱԿԱՑՈՒՅՑ*</w:t>
      </w:r>
    </w:p>
    <w:p w:rsidR="006D09FC" w:rsidRDefault="00886C13" w:rsidP="006D09FC">
      <w:pPr>
        <w:jc w:val="center"/>
        <w:rPr>
          <w:rFonts w:ascii="GHEA Grapalat" w:hAnsi="GHEA Grapalat"/>
          <w:sz w:val="18"/>
          <w:szCs w:val="18"/>
          <w:lang w:val="hy-AM"/>
        </w:rPr>
      </w:pP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r>
      <w:r w:rsidRPr="00CE08A5">
        <w:rPr>
          <w:rFonts w:ascii="GHEA Grapalat" w:hAnsi="GHEA Grapalat"/>
          <w:sz w:val="18"/>
          <w:szCs w:val="18"/>
          <w:lang w:val="hy-AM"/>
        </w:rPr>
        <w:tab/>
        <w:t xml:space="preserve">                                                                ՀՀ դրամ</w:t>
      </w:r>
    </w:p>
    <w:tbl>
      <w:tblPr>
        <w:tblpPr w:leftFromText="180" w:rightFromText="180" w:vertAnchor="text" w:tblpXSpec="center" w:tblpY="1"/>
        <w:tblOverlap w:val="never"/>
        <w:tblW w:w="16018" w:type="dxa"/>
        <w:jc w:val="center"/>
        <w:tblLayout w:type="fixed"/>
        <w:tblLook w:val="04A0" w:firstRow="1" w:lastRow="0" w:firstColumn="1" w:lastColumn="0" w:noHBand="0" w:noVBand="1"/>
      </w:tblPr>
      <w:tblGrid>
        <w:gridCol w:w="1451"/>
        <w:gridCol w:w="1530"/>
        <w:gridCol w:w="1697"/>
        <w:gridCol w:w="1134"/>
        <w:gridCol w:w="3969"/>
        <w:gridCol w:w="853"/>
        <w:gridCol w:w="924"/>
        <w:gridCol w:w="1127"/>
        <w:gridCol w:w="1127"/>
        <w:gridCol w:w="1095"/>
        <w:gridCol w:w="1111"/>
      </w:tblGrid>
      <w:tr w:rsidR="008B7ABC" w:rsidRPr="00B31EBA" w:rsidTr="00F45E3D">
        <w:trPr>
          <w:trHeight w:val="270"/>
          <w:jc w:val="center"/>
        </w:trPr>
        <w:tc>
          <w:tcPr>
            <w:tcW w:w="16018" w:type="dxa"/>
            <w:gridSpan w:val="11"/>
            <w:tcBorders>
              <w:top w:val="single" w:sz="8" w:space="0" w:color="auto"/>
              <w:left w:val="single" w:sz="8" w:space="0" w:color="auto"/>
              <w:bottom w:val="single" w:sz="4" w:space="0" w:color="auto"/>
              <w:right w:val="single" w:sz="4" w:space="0" w:color="auto"/>
            </w:tcBorders>
            <w:shd w:val="clear" w:color="auto" w:fill="auto"/>
            <w:noWrap/>
            <w:vAlign w:val="bottom"/>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ԱՊՐԱՆՔՆԵՐԻ</w:t>
            </w:r>
          </w:p>
        </w:tc>
      </w:tr>
      <w:tr w:rsidR="008B7ABC" w:rsidRPr="00B31EBA" w:rsidTr="00F45E3D">
        <w:trPr>
          <w:trHeight w:val="270"/>
          <w:jc w:val="center"/>
        </w:trPr>
        <w:tc>
          <w:tcPr>
            <w:tcW w:w="1451" w:type="dxa"/>
            <w:vMerge w:val="restart"/>
            <w:tcBorders>
              <w:top w:val="nil"/>
              <w:left w:val="single" w:sz="8" w:space="0" w:color="auto"/>
              <w:bottom w:val="single" w:sz="8" w:space="0" w:color="000000"/>
              <w:right w:val="single" w:sz="4" w:space="0" w:color="auto"/>
            </w:tcBorders>
            <w:shd w:val="clear" w:color="auto" w:fill="auto"/>
            <w:vAlign w:val="center"/>
            <w:hideMark/>
          </w:tcPr>
          <w:p w:rsidR="008B7ABC" w:rsidRPr="00B31EBA" w:rsidRDefault="008B7ABC" w:rsidP="00F45E3D">
            <w:pPr>
              <w:ind w:left="22" w:hanging="22"/>
              <w:jc w:val="center"/>
              <w:rPr>
                <w:rFonts w:ascii="GHEA Grapalat" w:hAnsi="GHEA Grapalat"/>
                <w:sz w:val="18"/>
                <w:szCs w:val="18"/>
              </w:rPr>
            </w:pPr>
            <w:r w:rsidRPr="00B31EBA">
              <w:rPr>
                <w:rFonts w:ascii="GHEA Grapalat" w:hAnsi="GHEA Grapalat"/>
                <w:sz w:val="18"/>
                <w:szCs w:val="18"/>
              </w:rPr>
              <w:t>հրավերով նախատեսված չափաբաժնի համարը</w:t>
            </w:r>
          </w:p>
        </w:tc>
        <w:tc>
          <w:tcPr>
            <w:tcW w:w="1530"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գնումների պլանով նախատեսված միջանցիկ ծածկագիրը` ըստ ԳՄԱ դասակարգման (CPV)</w:t>
            </w:r>
          </w:p>
        </w:tc>
        <w:tc>
          <w:tcPr>
            <w:tcW w:w="1697"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 xml:space="preserve">անվանումը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ապրանքային նշանը, մակիշը և արտադրողի անվանումը **</w:t>
            </w:r>
          </w:p>
        </w:tc>
        <w:tc>
          <w:tcPr>
            <w:tcW w:w="3969"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տեխնիկական բնութագիրը</w:t>
            </w:r>
          </w:p>
        </w:tc>
        <w:tc>
          <w:tcPr>
            <w:tcW w:w="853"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չափման միավորը</w:t>
            </w:r>
          </w:p>
        </w:tc>
        <w:tc>
          <w:tcPr>
            <w:tcW w:w="924"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միավոր գինը/ՀՀ դրամ</w:t>
            </w:r>
          </w:p>
        </w:tc>
        <w:tc>
          <w:tcPr>
            <w:tcW w:w="1127"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ընդհանուր գինը/ՀՀ դրամ</w:t>
            </w:r>
          </w:p>
        </w:tc>
        <w:tc>
          <w:tcPr>
            <w:tcW w:w="1127" w:type="dxa"/>
            <w:vMerge w:val="restart"/>
            <w:tcBorders>
              <w:top w:val="nil"/>
              <w:left w:val="single" w:sz="4" w:space="0" w:color="auto"/>
              <w:bottom w:val="single" w:sz="8" w:space="0" w:color="000000"/>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ընդհանուր քանակը</w:t>
            </w:r>
          </w:p>
        </w:tc>
        <w:tc>
          <w:tcPr>
            <w:tcW w:w="2206" w:type="dxa"/>
            <w:gridSpan w:val="2"/>
            <w:tcBorders>
              <w:top w:val="single" w:sz="4" w:space="0" w:color="auto"/>
              <w:left w:val="nil"/>
              <w:bottom w:val="single" w:sz="4" w:space="0" w:color="auto"/>
              <w:right w:val="single" w:sz="4" w:space="0" w:color="000000"/>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մատակարարման</w:t>
            </w:r>
          </w:p>
        </w:tc>
      </w:tr>
      <w:tr w:rsidR="008B7ABC" w:rsidRPr="00B31EBA" w:rsidTr="00F45E3D">
        <w:trPr>
          <w:trHeight w:val="2220"/>
          <w:jc w:val="center"/>
        </w:trPr>
        <w:tc>
          <w:tcPr>
            <w:tcW w:w="1451" w:type="dxa"/>
            <w:vMerge/>
            <w:tcBorders>
              <w:top w:val="nil"/>
              <w:left w:val="single" w:sz="8"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1530"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1697"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1134"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3969"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853"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924"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1127"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1127" w:type="dxa"/>
            <w:vMerge/>
            <w:tcBorders>
              <w:top w:val="nil"/>
              <w:left w:val="single" w:sz="4" w:space="0" w:color="auto"/>
              <w:bottom w:val="single" w:sz="8" w:space="0" w:color="000000"/>
              <w:right w:val="single" w:sz="4" w:space="0" w:color="auto"/>
            </w:tcBorders>
            <w:vAlign w:val="center"/>
            <w:hideMark/>
          </w:tcPr>
          <w:p w:rsidR="008B7ABC" w:rsidRPr="00B31EBA" w:rsidRDefault="008B7ABC" w:rsidP="00F45E3D">
            <w:pPr>
              <w:rPr>
                <w:rFonts w:ascii="GHEA Grapalat" w:hAnsi="GHEA Grapalat"/>
                <w:sz w:val="18"/>
                <w:szCs w:val="18"/>
              </w:rPr>
            </w:pPr>
          </w:p>
        </w:tc>
        <w:tc>
          <w:tcPr>
            <w:tcW w:w="1095"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հասցեն</w:t>
            </w:r>
          </w:p>
        </w:tc>
        <w:tc>
          <w:tcPr>
            <w:tcW w:w="1111"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ենթակա քանակը</w:t>
            </w:r>
          </w:p>
        </w:tc>
      </w:tr>
      <w:tr w:rsidR="008B7ABC" w:rsidRPr="00B31EBA" w:rsidTr="00F13B48">
        <w:trPr>
          <w:trHeight w:val="37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Կերամիկական, 25-30սմ կողմերով,սպիտակ, քառակուսի</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600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54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կերամիկական, միջին 20-25սմ կողմերով,սպիտակ, քառակուսի</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600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կերամիկական,14-16սմ կողմերով,սպիտակ, քառակուսի</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կերամիկական,օվալաձև,սպիտակ,ճաշի</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խորը, աղցանի,կլոր</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6</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զեյթունի, սպիտակ,կլոր</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75</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lastRenderedPageBreak/>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lastRenderedPageBreak/>
              <w:t xml:space="preserve">Ըստ </w:t>
            </w:r>
            <w:r>
              <w:rPr>
                <w:rFonts w:ascii="Arial" w:hAnsi="Arial" w:cs="Arial"/>
                <w:sz w:val="18"/>
                <w:szCs w:val="18"/>
                <w:lang w:val="hy-AM"/>
              </w:rPr>
              <w:lastRenderedPageBreak/>
              <w:t>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lastRenderedPageBreak/>
              <w:t>7</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երկար,ձկան մատուցման համար ,</w:t>
            </w:r>
            <w:r>
              <w:rPr>
                <w:rFonts w:ascii="GHEA Grapalat" w:hAnsi="GHEA Grapalat"/>
                <w:sz w:val="18"/>
                <w:szCs w:val="18"/>
                <w:lang w:val="hy-AM"/>
              </w:rPr>
              <w:t xml:space="preserve"> </w:t>
            </w:r>
            <w:r w:rsidRPr="00B31EBA">
              <w:rPr>
                <w:rFonts w:ascii="GHEA Grapalat" w:hAnsi="GHEA Grapalat"/>
                <w:sz w:val="18"/>
                <w:szCs w:val="18"/>
              </w:rPr>
              <w:t>կերամիկական</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75</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8</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39221260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Ափսե</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ձկան  խավիարի,կերամիկական</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75</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9</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39221380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գդալ</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1879DC" w:rsidRDefault="008B7ABC" w:rsidP="00F45E3D">
            <w:pPr>
              <w:rPr>
                <w:rFonts w:ascii="GHEA Grapalat" w:hAnsi="GHEA Grapalat"/>
                <w:sz w:val="18"/>
                <w:szCs w:val="18"/>
                <w:lang w:val="hy-AM"/>
              </w:rPr>
            </w:pPr>
            <w:r w:rsidRPr="00B31EBA">
              <w:rPr>
                <w:rFonts w:ascii="GHEA Grapalat" w:hAnsi="GHEA Grapalat"/>
                <w:sz w:val="18"/>
                <w:szCs w:val="18"/>
              </w:rPr>
              <w:t>ճաշի,</w:t>
            </w:r>
            <w:r>
              <w:rPr>
                <w:rFonts w:ascii="GHEA Grapalat" w:hAnsi="GHEA Grapalat"/>
                <w:sz w:val="18"/>
                <w:szCs w:val="18"/>
                <w:lang w:val="hy-AM"/>
              </w:rPr>
              <w:t xml:space="preserve"> </w:t>
            </w:r>
            <w:r w:rsidRPr="00B31EBA">
              <w:rPr>
                <w:rFonts w:ascii="GHEA Grapalat" w:hAnsi="GHEA Grapalat"/>
                <w:sz w:val="18"/>
                <w:szCs w:val="18"/>
              </w:rPr>
              <w:t>ներժից</w:t>
            </w:r>
            <w:r>
              <w:rPr>
                <w:rFonts w:ascii="GHEA Grapalat" w:hAnsi="GHEA Grapalat"/>
                <w:sz w:val="18"/>
                <w:szCs w:val="18"/>
                <w:lang w:val="hy-AM"/>
              </w:rPr>
              <w:t xml:space="preserve"> , 18-20սմ</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10</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39221390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պատառաքաղ</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1879DC" w:rsidRDefault="008B7ABC" w:rsidP="00F45E3D">
            <w:pPr>
              <w:rPr>
                <w:rFonts w:ascii="GHEA Grapalat" w:hAnsi="GHEA Grapalat"/>
                <w:sz w:val="18"/>
                <w:szCs w:val="18"/>
                <w:lang w:val="hy-AM"/>
              </w:rPr>
            </w:pPr>
            <w:r w:rsidRPr="00B31EBA">
              <w:rPr>
                <w:rFonts w:ascii="GHEA Grapalat" w:hAnsi="GHEA Grapalat"/>
                <w:sz w:val="18"/>
                <w:szCs w:val="18"/>
              </w:rPr>
              <w:t>Ներժից</w:t>
            </w:r>
            <w:r>
              <w:rPr>
                <w:rFonts w:ascii="GHEA Grapalat" w:hAnsi="GHEA Grapalat"/>
                <w:sz w:val="18"/>
                <w:szCs w:val="18"/>
                <w:lang w:val="hy-AM"/>
              </w:rPr>
              <w:t>, 18-20 սմ</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11</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39241120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դանակ</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1879DC" w:rsidRDefault="008B7ABC" w:rsidP="00F45E3D">
            <w:pPr>
              <w:rPr>
                <w:rFonts w:ascii="GHEA Grapalat" w:hAnsi="GHEA Grapalat"/>
                <w:sz w:val="18"/>
                <w:szCs w:val="18"/>
                <w:lang w:val="hy-AM"/>
              </w:rPr>
            </w:pPr>
            <w:r w:rsidRPr="00B31EBA">
              <w:rPr>
                <w:rFonts w:ascii="GHEA Grapalat" w:hAnsi="GHEA Grapalat"/>
                <w:sz w:val="18"/>
                <w:szCs w:val="18"/>
              </w:rPr>
              <w:t>Ներժից</w:t>
            </w:r>
            <w:r>
              <w:rPr>
                <w:rFonts w:ascii="GHEA Grapalat" w:hAnsi="GHEA Grapalat"/>
                <w:sz w:val="18"/>
                <w:szCs w:val="18"/>
                <w:lang w:val="hy-AM"/>
              </w:rPr>
              <w:t>, 18-20սմ</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12</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39221380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գդալ</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աղցանի համար,կերամիկական,ցանկացած ձևի</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13</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39241120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խոհանոցային դանակ</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սուր, ներժից,ցանկացած տիպի</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14</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մոխրաման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ապակուց կլորաձև,10սմ</w:t>
            </w:r>
            <w:r>
              <w:rPr>
                <w:rFonts w:ascii="GHEA Grapalat" w:hAnsi="GHEA Grapalat"/>
                <w:sz w:val="18"/>
                <w:szCs w:val="18"/>
                <w:lang w:val="hy-AM"/>
              </w:rPr>
              <w:t xml:space="preserve"> </w:t>
            </w:r>
            <w:r w:rsidRPr="00B31EBA">
              <w:rPr>
                <w:rFonts w:ascii="GHEA Grapalat" w:hAnsi="GHEA Grapalat"/>
                <w:sz w:val="18"/>
                <w:szCs w:val="18"/>
              </w:rPr>
              <w:t>տրամագծով</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15</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աղաման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կերամիկական,սպիտակ</w:t>
            </w:r>
            <w:r>
              <w:rPr>
                <w:rFonts w:ascii="GHEA Grapalat" w:hAnsi="GHEA Grapalat"/>
                <w:sz w:val="18"/>
                <w:szCs w:val="18"/>
                <w:lang w:val="hy-AM"/>
              </w:rPr>
              <w:t xml:space="preserve"> </w:t>
            </w:r>
            <w:r w:rsidRPr="00B31EBA">
              <w:rPr>
                <w:rFonts w:ascii="GHEA Grapalat" w:hAnsi="GHEA Grapalat"/>
                <w:sz w:val="18"/>
                <w:szCs w:val="18"/>
              </w:rPr>
              <w:t>5-7սմ</w:t>
            </w:r>
            <w:r>
              <w:rPr>
                <w:rFonts w:ascii="GHEA Grapalat" w:hAnsi="GHEA Grapalat"/>
                <w:sz w:val="18"/>
                <w:szCs w:val="18"/>
                <w:lang w:val="hy-AM"/>
              </w:rPr>
              <w:t xml:space="preserve"> </w:t>
            </w:r>
            <w:r w:rsidRPr="00B31EBA">
              <w:rPr>
                <w:rFonts w:ascii="GHEA Grapalat" w:hAnsi="GHEA Grapalat"/>
                <w:sz w:val="18"/>
                <w:szCs w:val="18"/>
              </w:rPr>
              <w:t>տրամագծ</w:t>
            </w:r>
            <w:r>
              <w:rPr>
                <w:rFonts w:ascii="GHEA Grapalat" w:hAnsi="GHEA Grapalat"/>
                <w:sz w:val="18"/>
                <w:szCs w:val="18"/>
                <w:lang w:val="hy-AM"/>
              </w:rPr>
              <w:t>ով</w:t>
            </w:r>
            <w:r w:rsidRPr="00B31EBA">
              <w:rPr>
                <w:rFonts w:ascii="GHEA Grapalat" w:hAnsi="GHEA Grapalat"/>
                <w:sz w:val="18"/>
                <w:szCs w:val="18"/>
              </w:rPr>
              <w:t>,</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xml:space="preserve">. </w:t>
            </w:r>
            <w:r w:rsidRPr="00F14F2E">
              <w:rPr>
                <w:rFonts w:cs="Calibri"/>
                <w:sz w:val="18"/>
                <w:szCs w:val="18"/>
              </w:rPr>
              <w:lastRenderedPageBreak/>
              <w:t>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lastRenderedPageBreak/>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lastRenderedPageBreak/>
              <w:t>16</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39221130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բաժակներ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հյութի ապակյա 200 մլ</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17</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39221130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բաժակներ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օղու ապակյա 100 մլ</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18</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39221140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սուրճի բաժակ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սպիտակ,ափսեներով,կերամիկական,ցանկացած տիպի </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19</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39221140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թեյի բաժակ</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սպիտակ,կերամիկական,ցանկացած տիպի </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20</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39221280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ճաշի թաս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ներժից,խորը</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21</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վազ մրգի</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ապակյա,ցանկացած տիպի ,բարձր</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ind w:firstLineChars="100" w:firstLine="180"/>
              <w:rPr>
                <w:rFonts w:ascii="GHEA Grapalat" w:hAnsi="GHEA Grapalat"/>
                <w:sz w:val="18"/>
                <w:szCs w:val="18"/>
              </w:rPr>
            </w:pPr>
            <w:r w:rsidRPr="00B31EBA">
              <w:rPr>
                <w:rFonts w:ascii="GHEA Grapalat" w:hAnsi="GHEA Grapalat"/>
                <w:sz w:val="18"/>
                <w:szCs w:val="18"/>
              </w:rPr>
              <w:t>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22</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վազ խմորեղեն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ապակյա,ցանկացած տիպի ,բարձր</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23</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վազ կոնֆետի</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ապակյա,ցանկացած տիպի ,բարձր</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24</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39711340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բացիչ</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տարրաներ բացող,ցանկացած տիպի</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100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25</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ջրի գավաթ</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ապակյա,</w:t>
            </w:r>
            <w:r>
              <w:rPr>
                <w:rFonts w:ascii="GHEA Grapalat" w:hAnsi="GHEA Grapalat"/>
                <w:sz w:val="18"/>
                <w:szCs w:val="18"/>
                <w:lang w:val="hy-AM"/>
              </w:rPr>
              <w:t xml:space="preserve"> </w:t>
            </w:r>
            <w:r w:rsidRPr="00B31EBA">
              <w:rPr>
                <w:rFonts w:ascii="GHEA Grapalat" w:hAnsi="GHEA Grapalat"/>
                <w:sz w:val="18"/>
                <w:szCs w:val="18"/>
              </w:rPr>
              <w:t>2լիտրանոց</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75</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lastRenderedPageBreak/>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lastRenderedPageBreak/>
              <w:t xml:space="preserve">Ըստ </w:t>
            </w:r>
            <w:r>
              <w:rPr>
                <w:rFonts w:ascii="Arial" w:hAnsi="Arial" w:cs="Arial"/>
                <w:sz w:val="18"/>
                <w:szCs w:val="18"/>
                <w:lang w:val="hy-AM"/>
              </w:rPr>
              <w:lastRenderedPageBreak/>
              <w:t>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lastRenderedPageBreak/>
              <w:t>26</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39221312</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կաթսա</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20-լիտրանոց ալյումինե,</w:t>
            </w:r>
            <w:r>
              <w:rPr>
                <w:rFonts w:ascii="GHEA Grapalat" w:hAnsi="GHEA Grapalat"/>
                <w:sz w:val="18"/>
                <w:szCs w:val="18"/>
                <w:lang w:val="hy-AM"/>
              </w:rPr>
              <w:t xml:space="preserve"> </w:t>
            </w:r>
            <w:r w:rsidRPr="00B31EBA">
              <w:rPr>
                <w:rFonts w:ascii="GHEA Grapalat" w:hAnsi="GHEA Grapalat"/>
                <w:sz w:val="18"/>
                <w:szCs w:val="18"/>
              </w:rPr>
              <w:t>2մմ</w:t>
            </w:r>
            <w:r>
              <w:rPr>
                <w:rFonts w:ascii="GHEA Grapalat" w:hAnsi="GHEA Grapalat"/>
                <w:sz w:val="18"/>
                <w:szCs w:val="18"/>
                <w:lang w:val="hy-AM"/>
              </w:rPr>
              <w:t xml:space="preserve"> </w:t>
            </w:r>
            <w:r w:rsidRPr="00B31EBA">
              <w:rPr>
                <w:rFonts w:ascii="GHEA Grapalat" w:hAnsi="GHEA Grapalat"/>
                <w:sz w:val="18"/>
                <w:szCs w:val="18"/>
              </w:rPr>
              <w:t>հաստ</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27</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39221312</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կաթսա</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40-լիտրանոց ալյումինե,,4մմ</w:t>
            </w:r>
            <w:r>
              <w:rPr>
                <w:rFonts w:ascii="GHEA Grapalat" w:hAnsi="GHEA Grapalat"/>
                <w:sz w:val="18"/>
                <w:szCs w:val="18"/>
                <w:lang w:val="hy-AM"/>
              </w:rPr>
              <w:t xml:space="preserve"> </w:t>
            </w:r>
            <w:r w:rsidRPr="00B31EBA">
              <w:rPr>
                <w:rFonts w:ascii="GHEA Grapalat" w:hAnsi="GHEA Grapalat"/>
                <w:sz w:val="18"/>
                <w:szCs w:val="18"/>
              </w:rPr>
              <w:t>հաստ</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28</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39221312</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կաթսա</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40-լիտրանոց էմալապատ</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29</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39221400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ուտեստի տակդիր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մետաղական</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150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30</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39221370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շերեփ</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ճաշի, ներժից</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31</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39221370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շերեփ</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խառնիչ,ներժից, ծակոտիներով</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32</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39221400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քամիչ</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F81802" w:rsidRDefault="008B7ABC" w:rsidP="00F45E3D">
            <w:pPr>
              <w:rPr>
                <w:rFonts w:ascii="GHEA Grapalat" w:hAnsi="GHEA Grapalat"/>
                <w:sz w:val="18"/>
                <w:szCs w:val="18"/>
                <w:lang w:val="hy-AM"/>
              </w:rPr>
            </w:pPr>
            <w:r w:rsidRPr="00B31EBA">
              <w:rPr>
                <w:rFonts w:ascii="GHEA Grapalat" w:hAnsi="GHEA Grapalat"/>
                <w:sz w:val="18"/>
                <w:szCs w:val="18"/>
              </w:rPr>
              <w:t>մետաղական,մեծ 60-80</w:t>
            </w:r>
            <w:r>
              <w:rPr>
                <w:rFonts w:ascii="GHEA Grapalat" w:hAnsi="GHEA Grapalat"/>
                <w:sz w:val="18"/>
                <w:szCs w:val="18"/>
                <w:lang w:val="hy-AM"/>
              </w:rPr>
              <w:t>սմ</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33</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39221400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քամիչ</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F81802" w:rsidRDefault="008B7ABC" w:rsidP="00F45E3D">
            <w:pPr>
              <w:rPr>
                <w:rFonts w:ascii="GHEA Grapalat" w:hAnsi="GHEA Grapalat"/>
                <w:sz w:val="18"/>
                <w:szCs w:val="18"/>
                <w:lang w:val="hy-AM"/>
              </w:rPr>
            </w:pPr>
            <w:r w:rsidRPr="00B31EBA">
              <w:rPr>
                <w:rFonts w:ascii="GHEA Grapalat" w:hAnsi="GHEA Grapalat"/>
                <w:sz w:val="18"/>
                <w:szCs w:val="18"/>
              </w:rPr>
              <w:t>մետաղական,միջին   30-60</w:t>
            </w:r>
            <w:r>
              <w:rPr>
                <w:rFonts w:ascii="GHEA Grapalat" w:hAnsi="GHEA Grapalat"/>
                <w:sz w:val="18"/>
                <w:szCs w:val="18"/>
                <w:lang w:val="hy-AM"/>
              </w:rPr>
              <w:t>սմ</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34</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39224331</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դույլ</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Pr>
                <w:rFonts w:ascii="GHEA Grapalat" w:hAnsi="GHEA Grapalat"/>
                <w:sz w:val="18"/>
                <w:szCs w:val="18"/>
              </w:rPr>
              <w:t xml:space="preserve">13 </w:t>
            </w:r>
            <w:r w:rsidRPr="00B31EBA">
              <w:rPr>
                <w:rFonts w:ascii="GHEA Grapalat" w:hAnsi="GHEA Grapalat"/>
                <w:sz w:val="18"/>
                <w:szCs w:val="18"/>
              </w:rPr>
              <w:t>լիտր</w:t>
            </w:r>
            <w:r>
              <w:rPr>
                <w:rFonts w:ascii="GHEA Grapalat" w:hAnsi="GHEA Grapalat"/>
                <w:sz w:val="18"/>
                <w:szCs w:val="18"/>
                <w:lang w:val="hy-AM"/>
              </w:rPr>
              <w:t xml:space="preserve"> տարողությամբ</w:t>
            </w:r>
            <w:r w:rsidRPr="00B31EBA">
              <w:rPr>
                <w:rFonts w:ascii="GHEA Grapalat" w:hAnsi="GHEA Grapalat"/>
                <w:sz w:val="18"/>
                <w:szCs w:val="18"/>
              </w:rPr>
              <w:t xml:space="preserve"> ,պլաստմասե</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xml:space="preserve">. </w:t>
            </w:r>
            <w:r w:rsidRPr="00F14F2E">
              <w:rPr>
                <w:rFonts w:cs="Calibri"/>
                <w:sz w:val="18"/>
                <w:szCs w:val="18"/>
              </w:rPr>
              <w:lastRenderedPageBreak/>
              <w:t>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lastRenderedPageBreak/>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lastRenderedPageBreak/>
              <w:t>35</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39224332</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դույլ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12- լիտր</w:t>
            </w:r>
            <w:r>
              <w:rPr>
                <w:rFonts w:ascii="GHEA Grapalat" w:hAnsi="GHEA Grapalat"/>
                <w:sz w:val="18"/>
                <w:szCs w:val="18"/>
                <w:lang w:val="hy-AM"/>
              </w:rPr>
              <w:t xml:space="preserve"> տարողությամբ</w:t>
            </w:r>
            <w:r w:rsidRPr="00B31EBA">
              <w:rPr>
                <w:rFonts w:ascii="GHEA Grapalat" w:hAnsi="GHEA Grapalat"/>
                <w:sz w:val="18"/>
                <w:szCs w:val="18"/>
              </w:rPr>
              <w:t>, ցինկե</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36</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39224323</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դույլ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10-լիտրանոց, էմալապատ</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37</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39221270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ջրի տարրա</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F81802" w:rsidRDefault="008B7ABC" w:rsidP="00F45E3D">
            <w:pPr>
              <w:rPr>
                <w:rFonts w:ascii="GHEA Grapalat" w:hAnsi="GHEA Grapalat"/>
                <w:sz w:val="18"/>
                <w:szCs w:val="18"/>
                <w:lang w:val="hy-AM"/>
              </w:rPr>
            </w:pPr>
            <w:r w:rsidRPr="00B31EBA">
              <w:rPr>
                <w:rFonts w:ascii="GHEA Grapalat" w:hAnsi="GHEA Grapalat"/>
                <w:sz w:val="18"/>
                <w:szCs w:val="18"/>
              </w:rPr>
              <w:t>100լ տարողությամբ</w:t>
            </w:r>
            <w:r>
              <w:rPr>
                <w:rFonts w:ascii="GHEA Grapalat" w:hAnsi="GHEA Grapalat"/>
                <w:sz w:val="18"/>
                <w:szCs w:val="18"/>
                <w:lang w:val="hy-AM"/>
              </w:rPr>
              <w:t>, պլաստմասե</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38</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39221270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պլաստմասե թաս</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20լ տարողությամբ</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39</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39221270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պլաստմասե թաս</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10լ տարողությամբ</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40</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39221270</w:t>
            </w:r>
          </w:p>
        </w:tc>
        <w:tc>
          <w:tcPr>
            <w:tcW w:w="1697" w:type="dxa"/>
            <w:tcBorders>
              <w:top w:val="nil"/>
              <w:left w:val="nil"/>
              <w:bottom w:val="single" w:sz="4" w:space="0" w:color="auto"/>
              <w:right w:val="single" w:sz="4" w:space="0" w:color="auto"/>
            </w:tcBorders>
            <w:shd w:val="clear" w:color="auto" w:fill="auto"/>
            <w:vAlign w:val="center"/>
            <w:hideMark/>
          </w:tcPr>
          <w:p w:rsidR="008B7ABC" w:rsidRPr="00F81802" w:rsidRDefault="008B7ABC" w:rsidP="00F45E3D">
            <w:pPr>
              <w:rPr>
                <w:rFonts w:ascii="GHEA Grapalat" w:hAnsi="GHEA Grapalat"/>
                <w:sz w:val="18"/>
                <w:szCs w:val="18"/>
                <w:lang w:val="hy-AM"/>
              </w:rPr>
            </w:pPr>
            <w:r w:rsidRPr="00B31EBA">
              <w:rPr>
                <w:rFonts w:ascii="GHEA Grapalat" w:hAnsi="GHEA Grapalat"/>
                <w:sz w:val="18"/>
                <w:szCs w:val="18"/>
              </w:rPr>
              <w:t>պլաստմասե տարրա</w:t>
            </w:r>
            <w:r>
              <w:rPr>
                <w:rFonts w:ascii="GHEA Grapalat" w:hAnsi="GHEA Grapalat"/>
                <w:sz w:val="18"/>
                <w:szCs w:val="18"/>
                <w:lang w:val="hy-AM"/>
              </w:rPr>
              <w:t>՝ կափարիչով</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4,5,6,8լ տարողությամբ հերմետիկ</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Default="008B7ABC" w:rsidP="00F45E3D">
            <w:pPr>
              <w:jc w:val="center"/>
              <w:rPr>
                <w:rFonts w:ascii="GHEA Grapalat" w:hAnsi="GHEA Grapalat"/>
                <w:sz w:val="18"/>
                <w:szCs w:val="18"/>
              </w:rPr>
            </w:pPr>
            <w:r w:rsidRPr="00B31EBA">
              <w:rPr>
                <w:rFonts w:ascii="GHEA Grapalat" w:hAnsi="GHEA Grapalat"/>
                <w:sz w:val="18"/>
                <w:szCs w:val="18"/>
              </w:rPr>
              <w:t>41</w:t>
            </w:r>
          </w:p>
          <w:p w:rsidR="008B7ABC" w:rsidRPr="00B31EBA" w:rsidRDefault="008B7ABC" w:rsidP="00F45E3D">
            <w:pPr>
              <w:jc w:val="center"/>
              <w:rPr>
                <w:rFonts w:ascii="GHEA Grapalat" w:hAnsi="GHEA Grapalat"/>
                <w:sz w:val="18"/>
                <w:szCs w:val="18"/>
              </w:rPr>
            </w:pP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39221290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թեյնիկ</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Pr>
                <w:rFonts w:ascii="GHEA Grapalat" w:hAnsi="GHEA Grapalat"/>
                <w:sz w:val="18"/>
                <w:szCs w:val="18"/>
              </w:rPr>
              <w:t>3-</w:t>
            </w:r>
            <w:r w:rsidRPr="00B31EBA">
              <w:rPr>
                <w:rFonts w:ascii="GHEA Grapalat" w:hAnsi="GHEA Grapalat"/>
                <w:sz w:val="18"/>
                <w:szCs w:val="18"/>
              </w:rPr>
              <w:t>5լիտր</w:t>
            </w:r>
            <w:r>
              <w:rPr>
                <w:rFonts w:ascii="GHEA Grapalat" w:hAnsi="GHEA Grapalat"/>
                <w:sz w:val="18"/>
                <w:szCs w:val="18"/>
                <w:lang w:val="hy-AM"/>
              </w:rPr>
              <w:t xml:space="preserve"> տարողությամբ </w:t>
            </w:r>
            <w:r w:rsidRPr="00B31EBA">
              <w:rPr>
                <w:rFonts w:ascii="GHEA Grapalat" w:hAnsi="GHEA Grapalat"/>
                <w:sz w:val="18"/>
                <w:szCs w:val="18"/>
              </w:rPr>
              <w:t>,մետաղական</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3</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27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Default="008B7ABC" w:rsidP="00F45E3D">
            <w:pPr>
              <w:jc w:val="center"/>
              <w:rPr>
                <w:rFonts w:ascii="GHEA Grapalat" w:hAnsi="GHEA Grapalat"/>
                <w:sz w:val="18"/>
                <w:szCs w:val="18"/>
              </w:rPr>
            </w:pPr>
            <w:r w:rsidRPr="00B31EBA">
              <w:rPr>
                <w:rFonts w:ascii="GHEA Grapalat" w:hAnsi="GHEA Grapalat"/>
                <w:sz w:val="18"/>
                <w:szCs w:val="18"/>
              </w:rPr>
              <w:t>42</w:t>
            </w:r>
          </w:p>
          <w:p w:rsidR="008B7ABC" w:rsidRPr="00B31EBA" w:rsidRDefault="008B7ABC" w:rsidP="00F45E3D">
            <w:pPr>
              <w:jc w:val="center"/>
              <w:rPr>
                <w:rFonts w:ascii="GHEA Grapalat" w:hAnsi="GHEA Grapalat"/>
                <w:sz w:val="18"/>
                <w:szCs w:val="18"/>
              </w:rPr>
            </w:pP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39221210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սկուտեղ</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մեծ և միջին,մետաղական</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73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43</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39711140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սառնարան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Default="008B7ABC" w:rsidP="00F45E3D">
            <w:pPr>
              <w:rPr>
                <w:rFonts w:ascii="GHEA Grapalat" w:hAnsi="GHEA Grapalat"/>
                <w:sz w:val="18"/>
                <w:szCs w:val="18"/>
              </w:rPr>
            </w:pPr>
            <w:r w:rsidRPr="00B31EBA">
              <w:rPr>
                <w:rFonts w:ascii="GHEA Grapalat" w:hAnsi="GHEA Grapalat"/>
                <w:sz w:val="18"/>
                <w:szCs w:val="18"/>
              </w:rPr>
              <w:t>կենցաղային,</w:t>
            </w:r>
            <w:r>
              <w:rPr>
                <w:rFonts w:ascii="GHEA Grapalat" w:hAnsi="GHEA Grapalat"/>
                <w:sz w:val="18"/>
                <w:szCs w:val="18"/>
                <w:lang w:val="hy-AM"/>
              </w:rPr>
              <w:t xml:space="preserve"> </w:t>
            </w:r>
            <w:r w:rsidRPr="00B31EBA">
              <w:rPr>
                <w:rFonts w:ascii="GHEA Grapalat" w:hAnsi="GHEA Grapalat"/>
                <w:sz w:val="18"/>
                <w:szCs w:val="18"/>
              </w:rPr>
              <w:t>Երկփեղկանի</w:t>
            </w:r>
          </w:p>
          <w:p w:rsidR="008B7ABC" w:rsidRDefault="008B7ABC" w:rsidP="00F45E3D">
            <w:pPr>
              <w:rPr>
                <w:rFonts w:ascii="GHEA Grapalat" w:hAnsi="GHEA Grapalat"/>
                <w:sz w:val="18"/>
                <w:szCs w:val="18"/>
              </w:rPr>
            </w:pPr>
            <w:r w:rsidRPr="00B31EBA">
              <w:rPr>
                <w:rFonts w:ascii="GHEA Grapalat" w:hAnsi="GHEA Grapalat"/>
                <w:sz w:val="18"/>
                <w:szCs w:val="18"/>
              </w:rPr>
              <w:t>ընդհանուր ծավալ`260-270լ,</w:t>
            </w:r>
          </w:p>
          <w:p w:rsidR="008B7ABC" w:rsidRPr="001879DC" w:rsidRDefault="008B7ABC" w:rsidP="00F45E3D">
            <w:pPr>
              <w:rPr>
                <w:rFonts w:ascii="GHEA Grapalat" w:hAnsi="GHEA Grapalat"/>
                <w:sz w:val="18"/>
                <w:szCs w:val="18"/>
                <w:lang w:val="hy-AM"/>
              </w:rPr>
            </w:pPr>
            <w:r w:rsidRPr="00B31EBA">
              <w:rPr>
                <w:rFonts w:ascii="GHEA Grapalat" w:hAnsi="GHEA Grapalat"/>
                <w:sz w:val="18"/>
                <w:szCs w:val="18"/>
              </w:rPr>
              <w:t xml:space="preserve">մուգ մոխրագույն,LG </w:t>
            </w:r>
            <w:r>
              <w:rPr>
                <w:rFonts w:ascii="GHEA Grapalat" w:hAnsi="GHEA Grapalat"/>
                <w:sz w:val="18"/>
                <w:szCs w:val="18"/>
                <w:lang w:val="hy-AM"/>
              </w:rPr>
              <w:t>կամ համարժեք</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70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lastRenderedPageBreak/>
              <w:t>44</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39711120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սառցարան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1879DC" w:rsidRDefault="008B7ABC" w:rsidP="00F45E3D">
            <w:pPr>
              <w:rPr>
                <w:rFonts w:ascii="GHEA Grapalat" w:hAnsi="GHEA Grapalat"/>
                <w:sz w:val="18"/>
                <w:szCs w:val="18"/>
                <w:lang w:val="hy-AM"/>
              </w:rPr>
            </w:pPr>
            <w:r w:rsidRPr="00B31EBA">
              <w:rPr>
                <w:rFonts w:ascii="GHEA Grapalat" w:hAnsi="GHEA Grapalat"/>
                <w:sz w:val="18"/>
                <w:szCs w:val="18"/>
              </w:rPr>
              <w:t>կենցաղային,507լ տարող,</w:t>
            </w:r>
            <w:r>
              <w:rPr>
                <w:rFonts w:ascii="GHEA Grapalat" w:hAnsi="GHEA Grapalat"/>
                <w:sz w:val="18"/>
                <w:szCs w:val="18"/>
                <w:lang w:val="hy-AM"/>
              </w:rPr>
              <w:t xml:space="preserve">  </w:t>
            </w:r>
            <w:r w:rsidRPr="00B31EBA">
              <w:rPr>
                <w:rFonts w:ascii="GHEA Grapalat" w:hAnsi="GHEA Grapalat"/>
                <w:sz w:val="18"/>
                <w:szCs w:val="18"/>
              </w:rPr>
              <w:t>հզոր ծավալ` 507լ,</w:t>
            </w:r>
            <w:r>
              <w:rPr>
                <w:rFonts w:ascii="GHEA Grapalat" w:hAnsi="GHEA Grapalat"/>
                <w:sz w:val="18"/>
                <w:szCs w:val="18"/>
                <w:lang w:val="hy-AM"/>
              </w:rPr>
              <w:t xml:space="preserve"> </w:t>
            </w:r>
            <w:r w:rsidRPr="00B31EBA">
              <w:rPr>
                <w:rFonts w:ascii="GHEA Grapalat" w:hAnsi="GHEA Grapalat"/>
                <w:sz w:val="18"/>
                <w:szCs w:val="18"/>
              </w:rPr>
              <w:t>ուղղահայաց, Hisens</w:t>
            </w:r>
            <w:r>
              <w:rPr>
                <w:rFonts w:ascii="GHEA Grapalat" w:hAnsi="GHEA Grapalat"/>
                <w:sz w:val="18"/>
                <w:szCs w:val="18"/>
                <w:lang w:val="hy-AM"/>
              </w:rPr>
              <w:t xml:space="preserve"> կամ համարժեք</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54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45</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39711310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գազօջախ</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16233E" w:rsidRDefault="008B7ABC" w:rsidP="00F45E3D">
            <w:pPr>
              <w:rPr>
                <w:rFonts w:ascii="GHEA Grapalat" w:hAnsi="GHEA Grapalat"/>
                <w:sz w:val="18"/>
                <w:szCs w:val="18"/>
                <w:lang w:val="hy-AM"/>
              </w:rPr>
            </w:pPr>
            <w:r w:rsidRPr="00B31EBA">
              <w:rPr>
                <w:rFonts w:ascii="GHEA Grapalat" w:hAnsi="GHEA Grapalat"/>
                <w:sz w:val="18"/>
                <w:szCs w:val="18"/>
              </w:rPr>
              <w:t>կենցաղային,</w:t>
            </w:r>
            <w:r>
              <w:rPr>
                <w:rFonts w:ascii="GHEA Grapalat" w:hAnsi="GHEA Grapalat"/>
                <w:sz w:val="18"/>
                <w:szCs w:val="18"/>
                <w:lang w:val="hy-AM"/>
              </w:rPr>
              <w:t xml:space="preserve"> </w:t>
            </w:r>
            <w:r w:rsidRPr="00B31EBA">
              <w:rPr>
                <w:rFonts w:ascii="GHEA Grapalat" w:hAnsi="GHEA Grapalat"/>
                <w:sz w:val="18"/>
                <w:szCs w:val="18"/>
              </w:rPr>
              <w:t>մակերես</w:t>
            </w:r>
            <w:r>
              <w:rPr>
                <w:rFonts w:ascii="GHEA Grapalat" w:hAnsi="GHEA Grapalat"/>
                <w:sz w:val="18"/>
                <w:szCs w:val="18"/>
                <w:lang w:val="hy-AM"/>
              </w:rPr>
              <w:t xml:space="preserve"> </w:t>
            </w:r>
            <w:r>
              <w:rPr>
                <w:rFonts w:ascii="GHEA Grapalat" w:hAnsi="GHEA Grapalat"/>
                <w:sz w:val="18"/>
                <w:szCs w:val="18"/>
              </w:rPr>
              <w:t>4 գազ+2 էլեկտրական</w:t>
            </w:r>
            <w:r w:rsidRPr="00B31EBA">
              <w:rPr>
                <w:rFonts w:ascii="GHEA Grapalat" w:hAnsi="GHEA Grapalat"/>
                <w:sz w:val="18"/>
                <w:szCs w:val="18"/>
              </w:rPr>
              <w:t>,</w:t>
            </w:r>
            <w:r>
              <w:rPr>
                <w:rFonts w:ascii="GHEA Grapalat" w:hAnsi="GHEA Grapalat"/>
                <w:sz w:val="18"/>
                <w:szCs w:val="18"/>
                <w:lang w:val="hy-AM"/>
              </w:rPr>
              <w:t xml:space="preserve"> </w:t>
            </w:r>
            <w:r w:rsidRPr="00B31EBA">
              <w:rPr>
                <w:rFonts w:ascii="GHEA Grapalat" w:hAnsi="GHEA Grapalat"/>
                <w:sz w:val="18"/>
                <w:szCs w:val="18"/>
              </w:rPr>
              <w:t>չժանգոտվող պողպատ, LUQSEL</w:t>
            </w:r>
            <w:r>
              <w:rPr>
                <w:rFonts w:ascii="GHEA Grapalat" w:hAnsi="GHEA Grapalat"/>
                <w:sz w:val="18"/>
                <w:szCs w:val="18"/>
                <w:lang w:val="hy-AM"/>
              </w:rPr>
              <w:t xml:space="preserve"> կամ համարժեք</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34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46</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39221400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շամփուր</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խորովածի,փայտե կոթով</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100</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34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47</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39224342</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աղբաման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մետաղյա, </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34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48</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39121200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սեղան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փայտե 2.5*0.9մ,ոտքերը փայտից</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22</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34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49</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39121200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սեղան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փայտե 3.5*0.9մ,ոտքերը փայտից</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51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50</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39141350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սեղան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սուրճի,ամբողջությամբ փայտե,</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42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51</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39121400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սեղան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գրասեղան 1.8*0.8մ,փայտե</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39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52</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39141350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սեղան</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ամբողջությամբ ներժից  և ոտնակով 2մ*0.9մ,</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46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53</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39111170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աթոռ</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կիսափափուկ,փայտից,</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280</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xml:space="preserve">, </w:t>
            </w:r>
            <w:r w:rsidRPr="00F14F2E">
              <w:rPr>
                <w:rFonts w:cs="Calibri"/>
                <w:sz w:val="18"/>
                <w:szCs w:val="18"/>
              </w:rPr>
              <w:lastRenderedPageBreak/>
              <w:t>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lastRenderedPageBreak/>
              <w:t>Ըստ պատվերի</w:t>
            </w:r>
            <w:r w:rsidRPr="00B31EBA">
              <w:rPr>
                <w:rFonts w:cs="Calibri"/>
                <w:sz w:val="18"/>
                <w:szCs w:val="18"/>
              </w:rPr>
              <w:t> </w:t>
            </w:r>
          </w:p>
        </w:tc>
      </w:tr>
      <w:tr w:rsidR="008B7ABC" w:rsidRPr="00B31EBA" w:rsidTr="00F13B48">
        <w:trPr>
          <w:trHeight w:val="51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lastRenderedPageBreak/>
              <w:t>54</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39138300</w:t>
            </w:r>
          </w:p>
        </w:tc>
        <w:tc>
          <w:tcPr>
            <w:tcW w:w="1697"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ընդունարանի կահույք</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բազմոց 1հատ, բազկաթոռ 4հատ,պաստառը կտորից</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հավաքածու</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1</w:t>
            </w:r>
          </w:p>
        </w:tc>
        <w:tc>
          <w:tcPr>
            <w:tcW w:w="1095"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45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55</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39299310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հայելի </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առանց շրջանակի, ապակյա</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մետր</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auto" w:fill="auto"/>
            <w:noWrap/>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690"/>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56</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39515100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վարագույր պատրաստի</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դեկորատիվ,ատլաս և նելյոնե կտորից  4.5մ*3.0մ,</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8</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525"/>
          <w:jc w:val="center"/>
        </w:trPr>
        <w:tc>
          <w:tcPr>
            <w:tcW w:w="1451" w:type="dxa"/>
            <w:tcBorders>
              <w:top w:val="nil"/>
              <w:left w:val="single" w:sz="8" w:space="0" w:color="auto"/>
              <w:bottom w:val="single" w:sz="4"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57</w:t>
            </w:r>
          </w:p>
        </w:tc>
        <w:tc>
          <w:tcPr>
            <w:tcW w:w="1530" w:type="dxa"/>
            <w:tcBorders>
              <w:top w:val="nil"/>
              <w:left w:val="nil"/>
              <w:bottom w:val="single" w:sz="4"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39132220</w:t>
            </w:r>
          </w:p>
        </w:tc>
        <w:tc>
          <w:tcPr>
            <w:tcW w:w="169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վարագույրի կախիչ</w:t>
            </w:r>
          </w:p>
        </w:tc>
        <w:tc>
          <w:tcPr>
            <w:tcW w:w="1134"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 փայտյա, 3մ երկարությամբ</w:t>
            </w:r>
          </w:p>
        </w:tc>
        <w:tc>
          <w:tcPr>
            <w:tcW w:w="853"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4"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8</w:t>
            </w:r>
          </w:p>
        </w:tc>
        <w:tc>
          <w:tcPr>
            <w:tcW w:w="1095" w:type="dxa"/>
            <w:tcBorders>
              <w:top w:val="nil"/>
              <w:left w:val="nil"/>
              <w:bottom w:val="single" w:sz="4"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4"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r w:rsidR="008B7ABC" w:rsidRPr="00B31EBA" w:rsidTr="00F13B48">
        <w:trPr>
          <w:trHeight w:val="480"/>
          <w:jc w:val="center"/>
        </w:trPr>
        <w:tc>
          <w:tcPr>
            <w:tcW w:w="1451" w:type="dxa"/>
            <w:tcBorders>
              <w:top w:val="nil"/>
              <w:left w:val="single" w:sz="8" w:space="0" w:color="auto"/>
              <w:bottom w:val="single" w:sz="8" w:space="0" w:color="auto"/>
              <w:right w:val="single" w:sz="4" w:space="0" w:color="auto"/>
            </w:tcBorders>
            <w:shd w:val="clear" w:color="auto" w:fill="auto"/>
            <w:noWrap/>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58</w:t>
            </w:r>
          </w:p>
        </w:tc>
        <w:tc>
          <w:tcPr>
            <w:tcW w:w="1530" w:type="dxa"/>
            <w:tcBorders>
              <w:top w:val="nil"/>
              <w:left w:val="nil"/>
              <w:bottom w:val="single" w:sz="8" w:space="0" w:color="auto"/>
              <w:right w:val="single" w:sz="4" w:space="0" w:color="auto"/>
            </w:tcBorders>
            <w:shd w:val="clear" w:color="auto" w:fill="auto"/>
            <w:noWrap/>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39513110</w:t>
            </w:r>
          </w:p>
        </w:tc>
        <w:tc>
          <w:tcPr>
            <w:tcW w:w="1697"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սեղանի սփռոց</w:t>
            </w:r>
          </w:p>
        </w:tc>
        <w:tc>
          <w:tcPr>
            <w:tcW w:w="1134"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cs="Calibri"/>
                <w:sz w:val="18"/>
                <w:szCs w:val="18"/>
              </w:rPr>
              <w:t> </w:t>
            </w:r>
          </w:p>
        </w:tc>
        <w:tc>
          <w:tcPr>
            <w:tcW w:w="3969"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rPr>
                <w:rFonts w:ascii="GHEA Grapalat" w:hAnsi="GHEA Grapalat"/>
                <w:sz w:val="18"/>
                <w:szCs w:val="18"/>
              </w:rPr>
            </w:pPr>
            <w:r w:rsidRPr="00B31EBA">
              <w:rPr>
                <w:rFonts w:ascii="GHEA Grapalat" w:hAnsi="GHEA Grapalat"/>
                <w:sz w:val="18"/>
                <w:szCs w:val="18"/>
              </w:rPr>
              <w:t xml:space="preserve"> սպիտակ,  դեկորատիվ,բամբակյա  կտորից 4.5*1.5մ</w:t>
            </w:r>
          </w:p>
        </w:tc>
        <w:tc>
          <w:tcPr>
            <w:tcW w:w="853"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հատ</w:t>
            </w:r>
          </w:p>
        </w:tc>
        <w:tc>
          <w:tcPr>
            <w:tcW w:w="924" w:type="dxa"/>
            <w:tcBorders>
              <w:top w:val="nil"/>
              <w:left w:val="nil"/>
              <w:bottom w:val="single" w:sz="8" w:space="0" w:color="auto"/>
              <w:right w:val="single" w:sz="4" w:space="0" w:color="auto"/>
            </w:tcBorders>
            <w:shd w:val="clear" w:color="auto" w:fill="auto"/>
            <w:vAlign w:val="center"/>
          </w:tcPr>
          <w:p w:rsidR="008B7ABC" w:rsidRPr="00B31EBA" w:rsidRDefault="008B7ABC" w:rsidP="00F45E3D">
            <w:pPr>
              <w:jc w:val="center"/>
              <w:rPr>
                <w:rFonts w:ascii="GHEA Grapalat" w:hAnsi="GHEA Grapalat"/>
                <w:sz w:val="18"/>
                <w:szCs w:val="18"/>
              </w:rPr>
            </w:pPr>
          </w:p>
        </w:tc>
        <w:tc>
          <w:tcPr>
            <w:tcW w:w="1127" w:type="dxa"/>
            <w:tcBorders>
              <w:top w:val="nil"/>
              <w:left w:val="nil"/>
              <w:bottom w:val="single" w:sz="8" w:space="0" w:color="auto"/>
              <w:right w:val="single" w:sz="4" w:space="0" w:color="auto"/>
            </w:tcBorders>
            <w:shd w:val="clear" w:color="auto" w:fill="auto"/>
            <w:noWrap/>
            <w:vAlign w:val="center"/>
          </w:tcPr>
          <w:p w:rsidR="008B7ABC" w:rsidRDefault="008B7ABC" w:rsidP="00F45E3D">
            <w:pPr>
              <w:jc w:val="center"/>
              <w:rPr>
                <w:rFonts w:ascii="GHEA Grapalat" w:hAnsi="GHEA Grapalat"/>
                <w:sz w:val="18"/>
                <w:szCs w:val="18"/>
              </w:rPr>
            </w:pPr>
          </w:p>
        </w:tc>
        <w:tc>
          <w:tcPr>
            <w:tcW w:w="1127"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B31EBA">
              <w:rPr>
                <w:rFonts w:ascii="GHEA Grapalat" w:hAnsi="GHEA Grapalat"/>
                <w:sz w:val="18"/>
                <w:szCs w:val="18"/>
              </w:rPr>
              <w:t>24</w:t>
            </w:r>
          </w:p>
        </w:tc>
        <w:tc>
          <w:tcPr>
            <w:tcW w:w="1095" w:type="dxa"/>
            <w:tcBorders>
              <w:top w:val="nil"/>
              <w:left w:val="nil"/>
              <w:bottom w:val="single" w:sz="8" w:space="0" w:color="auto"/>
              <w:right w:val="single" w:sz="4" w:space="0" w:color="auto"/>
            </w:tcBorders>
            <w:shd w:val="clear" w:color="auto" w:fill="auto"/>
            <w:vAlign w:val="center"/>
            <w:hideMark/>
          </w:tcPr>
          <w:p w:rsidR="008B7ABC" w:rsidRPr="00B31EBA" w:rsidRDefault="008B7ABC" w:rsidP="00F45E3D">
            <w:pPr>
              <w:jc w:val="center"/>
              <w:rPr>
                <w:rFonts w:ascii="GHEA Grapalat" w:hAnsi="GHEA Grapalat"/>
                <w:sz w:val="18"/>
                <w:szCs w:val="18"/>
              </w:rPr>
            </w:pPr>
            <w:r w:rsidRPr="00F14F2E">
              <w:rPr>
                <w:rFonts w:ascii="Arial" w:hAnsi="Arial" w:cs="Arial"/>
                <w:sz w:val="18"/>
                <w:szCs w:val="18"/>
              </w:rPr>
              <w:t>Շիրակի</w:t>
            </w:r>
            <w:r w:rsidRPr="00F14F2E">
              <w:rPr>
                <w:rFonts w:cs="Calibri"/>
                <w:sz w:val="18"/>
                <w:szCs w:val="18"/>
              </w:rPr>
              <w:t xml:space="preserve"> </w:t>
            </w:r>
            <w:r w:rsidRPr="00F14F2E">
              <w:rPr>
                <w:rFonts w:ascii="Arial" w:hAnsi="Arial" w:cs="Arial"/>
                <w:sz w:val="18"/>
                <w:szCs w:val="18"/>
              </w:rPr>
              <w:t>մ</w:t>
            </w:r>
            <w:r w:rsidRPr="00F14F2E">
              <w:rPr>
                <w:rFonts w:cs="Calibri"/>
                <w:sz w:val="18"/>
                <w:szCs w:val="18"/>
              </w:rPr>
              <w:t xml:space="preserve">, </w:t>
            </w:r>
            <w:r w:rsidRPr="00F14F2E">
              <w:rPr>
                <w:rFonts w:ascii="Arial" w:hAnsi="Arial" w:cs="Arial"/>
                <w:sz w:val="18"/>
                <w:szCs w:val="18"/>
              </w:rPr>
              <w:t>Մեղրաշեն</w:t>
            </w:r>
            <w:r w:rsidRPr="00F14F2E">
              <w:rPr>
                <w:rFonts w:cs="Calibri"/>
                <w:sz w:val="18"/>
                <w:szCs w:val="18"/>
              </w:rPr>
              <w:t xml:space="preserve"> </w:t>
            </w:r>
            <w:r w:rsidRPr="00F14F2E">
              <w:rPr>
                <w:rFonts w:ascii="Arial" w:hAnsi="Arial" w:cs="Arial"/>
                <w:sz w:val="18"/>
                <w:szCs w:val="18"/>
              </w:rPr>
              <w:t>համայնք</w:t>
            </w:r>
            <w:r w:rsidRPr="00F14F2E">
              <w:rPr>
                <w:rFonts w:cs="Calibri"/>
                <w:sz w:val="18"/>
                <w:szCs w:val="18"/>
              </w:rPr>
              <w:t>, 1-</w:t>
            </w:r>
            <w:r w:rsidRPr="00F14F2E">
              <w:rPr>
                <w:rFonts w:ascii="Arial" w:hAnsi="Arial" w:cs="Arial"/>
                <w:sz w:val="18"/>
                <w:szCs w:val="18"/>
              </w:rPr>
              <w:t>ին</w:t>
            </w:r>
            <w:r w:rsidRPr="00F14F2E">
              <w:rPr>
                <w:rFonts w:cs="Calibri"/>
                <w:sz w:val="18"/>
                <w:szCs w:val="18"/>
              </w:rPr>
              <w:t xml:space="preserve"> </w:t>
            </w:r>
            <w:r w:rsidRPr="00F14F2E">
              <w:rPr>
                <w:rFonts w:ascii="Arial" w:hAnsi="Arial" w:cs="Arial"/>
                <w:sz w:val="18"/>
                <w:szCs w:val="18"/>
              </w:rPr>
              <w:t>փող</w:t>
            </w:r>
            <w:r w:rsidRPr="00F14F2E">
              <w:rPr>
                <w:rFonts w:cs="Calibri"/>
                <w:sz w:val="18"/>
                <w:szCs w:val="18"/>
              </w:rPr>
              <w:t>. 6-</w:t>
            </w:r>
            <w:r w:rsidRPr="00F14F2E">
              <w:rPr>
                <w:rFonts w:ascii="Arial" w:hAnsi="Arial" w:cs="Arial"/>
                <w:sz w:val="18"/>
                <w:szCs w:val="18"/>
              </w:rPr>
              <w:t>րդ</w:t>
            </w:r>
            <w:r w:rsidRPr="00F14F2E">
              <w:rPr>
                <w:rFonts w:cs="Calibri"/>
                <w:sz w:val="18"/>
                <w:szCs w:val="18"/>
              </w:rPr>
              <w:t xml:space="preserve"> </w:t>
            </w:r>
            <w:r w:rsidRPr="00F14F2E">
              <w:rPr>
                <w:rFonts w:ascii="Arial" w:hAnsi="Arial" w:cs="Arial"/>
                <w:sz w:val="18"/>
                <w:szCs w:val="18"/>
              </w:rPr>
              <w:t>շենք</w:t>
            </w:r>
            <w:r w:rsidRPr="00B31EBA">
              <w:rPr>
                <w:rFonts w:cs="Calibri"/>
                <w:sz w:val="18"/>
                <w:szCs w:val="18"/>
              </w:rPr>
              <w:t> </w:t>
            </w:r>
          </w:p>
        </w:tc>
        <w:tc>
          <w:tcPr>
            <w:tcW w:w="1111" w:type="dxa"/>
            <w:tcBorders>
              <w:top w:val="nil"/>
              <w:left w:val="nil"/>
              <w:bottom w:val="single" w:sz="8" w:space="0" w:color="auto"/>
              <w:right w:val="single" w:sz="8" w:space="0" w:color="auto"/>
            </w:tcBorders>
            <w:shd w:val="clear" w:color="000000" w:fill="FFFFFF"/>
            <w:vAlign w:val="center"/>
            <w:hideMark/>
          </w:tcPr>
          <w:p w:rsidR="008B7ABC" w:rsidRPr="00B31EBA" w:rsidRDefault="008B7ABC" w:rsidP="00F45E3D">
            <w:pPr>
              <w:rPr>
                <w:rFonts w:ascii="GHEA Grapalat" w:hAnsi="GHEA Grapalat"/>
                <w:sz w:val="18"/>
                <w:szCs w:val="18"/>
              </w:rPr>
            </w:pPr>
            <w:r>
              <w:rPr>
                <w:rFonts w:ascii="Arial" w:hAnsi="Arial" w:cs="Arial"/>
                <w:sz w:val="18"/>
                <w:szCs w:val="18"/>
                <w:lang w:val="hy-AM"/>
              </w:rPr>
              <w:t>Ըստ պատվերի</w:t>
            </w:r>
            <w:r w:rsidRPr="00B31EBA">
              <w:rPr>
                <w:rFonts w:cs="Calibri"/>
                <w:sz w:val="18"/>
                <w:szCs w:val="18"/>
              </w:rPr>
              <w:t> </w:t>
            </w:r>
          </w:p>
        </w:tc>
      </w:tr>
    </w:tbl>
    <w:p w:rsidR="006D09FC" w:rsidRDefault="006D09FC" w:rsidP="006D09FC">
      <w:pPr>
        <w:jc w:val="center"/>
        <w:rPr>
          <w:rFonts w:ascii="GHEA Grapalat" w:hAnsi="GHEA Grapalat"/>
          <w:sz w:val="18"/>
          <w:szCs w:val="18"/>
          <w:lang w:val="hy-AM"/>
        </w:rPr>
      </w:pPr>
    </w:p>
    <w:p w:rsidR="00F13B48" w:rsidRPr="00E37FB3" w:rsidRDefault="00F13B48" w:rsidP="00F13B48">
      <w:pPr>
        <w:jc w:val="both"/>
        <w:rPr>
          <w:rFonts w:ascii="GHEA Grapalat" w:hAnsi="GHEA Grapalat" w:cs="Sylfaen"/>
          <w:b/>
          <w:sz w:val="18"/>
          <w:szCs w:val="18"/>
          <w:lang w:val="pt-BR"/>
        </w:rPr>
      </w:pPr>
      <w:r w:rsidRPr="00C75806">
        <w:rPr>
          <w:rFonts w:ascii="GHEA Grapalat" w:hAnsi="GHEA Grapalat"/>
          <w:b/>
          <w:i/>
          <w:sz w:val="20"/>
          <w:szCs w:val="20"/>
          <w:u w:val="single"/>
          <w:lang w:val="hy-AM"/>
        </w:rPr>
        <w:t>ԾԱՆՈԹՈՒԹՅՈՒՆ</w:t>
      </w:r>
      <w:r w:rsidRPr="00C75806">
        <w:rPr>
          <w:rFonts w:ascii="GHEA Grapalat" w:hAnsi="GHEA Grapalat"/>
          <w:b/>
          <w:i/>
          <w:sz w:val="20"/>
          <w:szCs w:val="20"/>
          <w:u w:val="single"/>
          <w:lang w:val="pt-BR"/>
        </w:rPr>
        <w:t xml:space="preserve">:  </w:t>
      </w:r>
    </w:p>
    <w:p w:rsidR="00F13B48" w:rsidRDefault="00F13B48" w:rsidP="00F13B48">
      <w:pPr>
        <w:ind w:firstLine="709"/>
        <w:jc w:val="both"/>
        <w:rPr>
          <w:rFonts w:ascii="GHEA Grapalat" w:hAnsi="GHEA Grapalat"/>
          <w:sz w:val="20"/>
          <w:szCs w:val="16"/>
          <w:lang w:val="hy-AM"/>
        </w:rPr>
      </w:pPr>
      <w:r w:rsidRPr="00093953">
        <w:rPr>
          <w:rFonts w:ascii="GHEA Grapalat" w:hAnsi="GHEA Grapalat"/>
          <w:sz w:val="20"/>
          <w:szCs w:val="16"/>
          <w:lang w:val="hy-AM"/>
        </w:rPr>
        <w:t>***&lt;&lt;</w:t>
      </w:r>
      <w:r w:rsidRPr="00093953">
        <w:rPr>
          <w:rFonts w:ascii="GHEA Grapalat" w:hAnsi="GHEA Grapalat" w:cs="Sylfaen"/>
          <w:sz w:val="20"/>
          <w:szCs w:val="16"/>
          <w:lang w:val="hy-AM"/>
        </w:rPr>
        <w:t>Գնումների</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մասին</w:t>
      </w:r>
      <w:r w:rsidRPr="00093953">
        <w:rPr>
          <w:rFonts w:ascii="GHEA Grapalat" w:hAnsi="GHEA Grapalat" w:cs="Arial"/>
          <w:sz w:val="20"/>
          <w:szCs w:val="16"/>
          <w:lang w:val="hy-AM"/>
        </w:rPr>
        <w:t xml:space="preserve">&gt;&gt; </w:t>
      </w:r>
      <w:r w:rsidRPr="00093953">
        <w:rPr>
          <w:rFonts w:ascii="GHEA Grapalat" w:hAnsi="GHEA Grapalat" w:cs="Sylfaen"/>
          <w:sz w:val="20"/>
          <w:szCs w:val="16"/>
          <w:lang w:val="hy-AM"/>
        </w:rPr>
        <w:t>ՀՀ</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օրենքի</w:t>
      </w:r>
      <w:r w:rsidRPr="00093953">
        <w:rPr>
          <w:rFonts w:ascii="GHEA Grapalat" w:hAnsi="GHEA Grapalat" w:cs="Arial"/>
          <w:sz w:val="20"/>
          <w:szCs w:val="16"/>
          <w:lang w:val="hy-AM"/>
        </w:rPr>
        <w:t xml:space="preserve"> </w:t>
      </w:r>
      <w:r w:rsidRPr="00E37FB3">
        <w:rPr>
          <w:rFonts w:ascii="GHEA Grapalat" w:hAnsi="GHEA Grapalat" w:cs="Arial"/>
          <w:sz w:val="20"/>
          <w:szCs w:val="16"/>
          <w:lang w:val="pt-BR"/>
        </w:rPr>
        <w:t>13</w:t>
      </w:r>
      <w:r w:rsidRPr="00093953">
        <w:rPr>
          <w:rFonts w:ascii="GHEA Grapalat" w:hAnsi="GHEA Grapalat" w:cs="Arial"/>
          <w:sz w:val="20"/>
          <w:szCs w:val="16"/>
          <w:lang w:val="hy-AM"/>
        </w:rPr>
        <w:t>-</w:t>
      </w:r>
      <w:r w:rsidRPr="00093953">
        <w:rPr>
          <w:rFonts w:ascii="GHEA Grapalat" w:hAnsi="GHEA Grapalat" w:cs="Sylfaen"/>
          <w:sz w:val="20"/>
          <w:szCs w:val="16"/>
          <w:lang w:val="hy-AM"/>
        </w:rPr>
        <w:t>րդ</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հոդվածի</w:t>
      </w:r>
      <w:r w:rsidRPr="00093953">
        <w:rPr>
          <w:rFonts w:ascii="GHEA Grapalat" w:hAnsi="GHEA Grapalat" w:cs="Arial"/>
          <w:sz w:val="20"/>
          <w:szCs w:val="16"/>
          <w:lang w:val="hy-AM"/>
        </w:rPr>
        <w:t>, 5-</w:t>
      </w:r>
      <w:r w:rsidRPr="00093953">
        <w:rPr>
          <w:rFonts w:ascii="GHEA Grapalat" w:hAnsi="GHEA Grapalat" w:cs="Sylfaen"/>
          <w:sz w:val="20"/>
          <w:szCs w:val="16"/>
          <w:lang w:val="hy-AM"/>
        </w:rPr>
        <w:t>րդ</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մասի</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համաձայն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եթե</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որևէ</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գնման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առարկայի</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հատկանիշները</w:t>
      </w:r>
      <w:r w:rsidRPr="00093953">
        <w:rPr>
          <w:rFonts w:ascii="GHEA Grapalat" w:hAnsi="GHEA Grapalat"/>
          <w:sz w:val="20"/>
          <w:szCs w:val="16"/>
          <w:lang w:val="hy-AM"/>
        </w:rPr>
        <w:t xml:space="preserve"> </w:t>
      </w:r>
      <w:r w:rsidRPr="00093953">
        <w:rPr>
          <w:rFonts w:ascii="GHEA Grapalat" w:hAnsi="GHEA Grapalat" w:cs="Sylfaen"/>
          <w:sz w:val="20"/>
          <w:szCs w:val="16"/>
          <w:lang w:val="hy-AM"/>
        </w:rPr>
        <w:t>պահանջ</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կամ</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հղում</w:t>
      </w:r>
      <w:r w:rsidRPr="00093953">
        <w:rPr>
          <w:rFonts w:ascii="GHEA Grapalat" w:hAnsi="GHEA Grapalat"/>
          <w:sz w:val="20"/>
          <w:szCs w:val="16"/>
          <w:lang w:val="hy-AM"/>
        </w:rPr>
        <w:t xml:space="preserve"> </w:t>
      </w:r>
      <w:r w:rsidRPr="00093953">
        <w:rPr>
          <w:rFonts w:ascii="GHEA Grapalat" w:hAnsi="GHEA Grapalat" w:cs="Sylfaen"/>
          <w:sz w:val="20"/>
          <w:szCs w:val="16"/>
          <w:lang w:val="hy-AM"/>
        </w:rPr>
        <w:t>են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պատունակում</w:t>
      </w:r>
      <w:r w:rsidRPr="00093953">
        <w:rPr>
          <w:rFonts w:ascii="GHEA Grapalat" w:hAnsi="GHEA Grapalat"/>
          <w:sz w:val="20"/>
          <w:szCs w:val="16"/>
          <w:lang w:val="hy-AM"/>
        </w:rPr>
        <w:t xml:space="preserve"> </w:t>
      </w:r>
      <w:r w:rsidRPr="00093953">
        <w:rPr>
          <w:rFonts w:ascii="GHEA Grapalat" w:hAnsi="GHEA Grapalat" w:cs="Sylfaen"/>
          <w:sz w:val="20"/>
          <w:szCs w:val="16"/>
          <w:lang w:val="hy-AM"/>
        </w:rPr>
        <w:t>որևէ</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առևտրային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նշանին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ֆիրմային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անվանմանը</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արտոնագրին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էսքիզին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կամ</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մոդելին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ծագման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երկրին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կամ</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կոնկրետ</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աղբյուրին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կամ</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արտադրողին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ապա</w:t>
      </w:r>
      <w:r w:rsidRPr="00093953">
        <w:rPr>
          <w:rFonts w:ascii="GHEA Grapalat" w:hAnsi="GHEA Grapalat"/>
          <w:sz w:val="20"/>
          <w:szCs w:val="16"/>
          <w:lang w:val="hy-AM"/>
        </w:rPr>
        <w:t xml:space="preserve"> </w:t>
      </w:r>
      <w:r w:rsidRPr="00093953">
        <w:rPr>
          <w:rFonts w:ascii="GHEA Grapalat" w:hAnsi="GHEA Grapalat" w:cs="Sylfaen"/>
          <w:sz w:val="20"/>
          <w:szCs w:val="16"/>
          <w:lang w:val="hy-AM"/>
        </w:rPr>
        <w:t>դեպքում</w:t>
      </w:r>
      <w:r w:rsidRPr="00093953">
        <w:rPr>
          <w:rFonts w:ascii="GHEA Grapalat" w:hAnsi="GHEA Grapalat" w:cs="Arial"/>
          <w:sz w:val="20"/>
          <w:szCs w:val="16"/>
          <w:lang w:val="hy-AM"/>
        </w:rPr>
        <w:t xml:space="preserve"> </w:t>
      </w:r>
      <w:r w:rsidRPr="00093953">
        <w:rPr>
          <w:rFonts w:ascii="GHEA Grapalat" w:hAnsi="GHEA Grapalat"/>
          <w:sz w:val="20"/>
          <w:szCs w:val="16"/>
          <w:lang w:val="hy-AM"/>
        </w:rPr>
        <w:t xml:space="preserve"> </w:t>
      </w:r>
      <w:r w:rsidRPr="00093953">
        <w:rPr>
          <w:rFonts w:ascii="GHEA Grapalat" w:hAnsi="GHEA Grapalat" w:cs="Sylfaen"/>
          <w:sz w:val="20"/>
          <w:szCs w:val="16"/>
          <w:lang w:val="hy-AM"/>
        </w:rPr>
        <w:t>մասնակիցները</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կարող</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են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ներկայացնել</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տվյալ</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գնման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առարկայի</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համարժեքը՝</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միաժամանակ</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հայտով</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ներկայացնելով</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համարժեքը</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ներկայացվող</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տվյալ</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գնման</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առարկայի</w:t>
      </w:r>
      <w:r w:rsidRPr="00093953">
        <w:rPr>
          <w:rFonts w:ascii="GHEA Grapalat" w:hAnsi="GHEA Grapalat" w:cs="Arial"/>
          <w:sz w:val="20"/>
          <w:szCs w:val="16"/>
          <w:lang w:val="hy-AM"/>
        </w:rPr>
        <w:t xml:space="preserve"> </w:t>
      </w:r>
      <w:r w:rsidRPr="00093953">
        <w:rPr>
          <w:rFonts w:ascii="GHEA Grapalat" w:hAnsi="GHEA Grapalat" w:cs="Sylfaen"/>
          <w:sz w:val="20"/>
          <w:szCs w:val="16"/>
          <w:lang w:val="hy-AM"/>
        </w:rPr>
        <w:t>հատկանիշները</w:t>
      </w:r>
      <w:r w:rsidRPr="00093953">
        <w:rPr>
          <w:rFonts w:ascii="GHEA Grapalat" w:hAnsi="GHEA Grapalat"/>
          <w:sz w:val="20"/>
          <w:szCs w:val="16"/>
          <w:lang w:val="hy-AM"/>
        </w:rPr>
        <w:t>:</w:t>
      </w:r>
    </w:p>
    <w:p w:rsidR="00F13B48" w:rsidRDefault="00F13B48" w:rsidP="00F13B48">
      <w:pPr>
        <w:ind w:firstLine="709"/>
        <w:jc w:val="both"/>
        <w:rPr>
          <w:rFonts w:ascii="GHEA Grapalat" w:hAnsi="GHEA Grapalat"/>
          <w:sz w:val="20"/>
          <w:szCs w:val="16"/>
          <w:lang w:val="hy-AM"/>
        </w:rPr>
      </w:pPr>
      <w:r w:rsidRPr="00093953">
        <w:rPr>
          <w:rFonts w:ascii="GHEA Grapalat" w:hAnsi="GHEA Grapalat"/>
          <w:sz w:val="20"/>
          <w:szCs w:val="16"/>
          <w:lang w:val="hy-AM"/>
        </w:rPr>
        <w:t>***</w:t>
      </w:r>
      <w:r>
        <w:rPr>
          <w:rFonts w:ascii="GHEA Grapalat" w:hAnsi="GHEA Grapalat"/>
          <w:sz w:val="20"/>
          <w:szCs w:val="16"/>
          <w:lang w:val="hy-AM"/>
        </w:rPr>
        <w:t xml:space="preserve"> </w:t>
      </w:r>
      <w:r w:rsidRPr="00CD48CD">
        <w:rPr>
          <w:rFonts w:ascii="GHEA Grapalat" w:hAnsi="GHEA Grapalat"/>
          <w:b/>
          <w:i/>
          <w:sz w:val="20"/>
          <w:szCs w:val="16"/>
          <w:lang w:val="hy-AM"/>
        </w:rPr>
        <w:t>Մատակարարվող ապրանքները պետք է լինեն նոր և չօգտագործված։</w:t>
      </w:r>
    </w:p>
    <w:p w:rsidR="00F13B48" w:rsidRPr="00CE08A5" w:rsidRDefault="00F13B48" w:rsidP="00F13B48">
      <w:pPr>
        <w:ind w:firstLine="709"/>
        <w:jc w:val="both"/>
        <w:rPr>
          <w:rFonts w:ascii="GHEA Grapalat" w:hAnsi="GHEA Grapalat" w:cs="Sylfaen"/>
          <w:i/>
          <w:sz w:val="18"/>
          <w:szCs w:val="18"/>
          <w:lang w:val="pt-BR"/>
        </w:rPr>
      </w:pPr>
      <w:r w:rsidRPr="004E1D07">
        <w:rPr>
          <w:rFonts w:ascii="GHEA Grapalat" w:hAnsi="GHEA Grapalat"/>
          <w:sz w:val="18"/>
          <w:szCs w:val="18"/>
          <w:lang w:val="hy-AM"/>
        </w:rPr>
        <w:t xml:space="preserve">* </w:t>
      </w:r>
      <w:r w:rsidRPr="00CE08A5">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F13B48" w:rsidRPr="009E73E8" w:rsidRDefault="00F13B48" w:rsidP="00F13B48">
      <w:pPr>
        <w:pStyle w:val="af2"/>
        <w:jc w:val="both"/>
        <w:rPr>
          <w:rFonts w:ascii="GHEA Grapalat" w:hAnsi="GHEA Grapalat"/>
          <w:sz w:val="16"/>
          <w:szCs w:val="16"/>
          <w:lang w:val="pt-BR"/>
        </w:rPr>
      </w:pPr>
      <w:r w:rsidRPr="00CE08A5">
        <w:rPr>
          <w:rFonts w:ascii="GHEA Grapalat" w:hAnsi="GHEA Grapalat"/>
          <w:sz w:val="18"/>
          <w:szCs w:val="18"/>
        </w:rPr>
        <w:t xml:space="preserve">** </w:t>
      </w:r>
      <w:r w:rsidRPr="00CE08A5">
        <w:rPr>
          <w:rFonts w:ascii="GHEA Grapalat" w:hAnsi="GHEA Grapalat" w:cs="Sylfaen"/>
          <w:i/>
          <w:sz w:val="18"/>
          <w:szCs w:val="18"/>
          <w:lang w:val="pt-BR" w:eastAsia="en-US"/>
        </w:rPr>
        <w:t>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CE08A5" w:rsidDel="00EB35E7">
        <w:rPr>
          <w:rFonts w:ascii="GHEA Grapalat" w:hAnsi="GHEA Grapalat" w:cs="Sylfaen"/>
          <w:i/>
          <w:sz w:val="18"/>
          <w:szCs w:val="18"/>
          <w:lang w:val="pt-BR" w:eastAsia="en-US"/>
        </w:rPr>
        <w:t xml:space="preserve"> </w:t>
      </w:r>
      <w:r w:rsidRPr="00CE08A5">
        <w:rPr>
          <w:rFonts w:ascii="GHEA Grapalat" w:hAnsi="GHEA Grapalat" w:cs="Sylfaen"/>
          <w:i/>
          <w:sz w:val="18"/>
          <w:szCs w:val="18"/>
          <w:lang w:val="pt-BR" w:eastAsia="en-US"/>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431120" w:rsidRPr="004E1D07" w:rsidRDefault="00431120" w:rsidP="00886C13">
      <w:pPr>
        <w:jc w:val="both"/>
        <w:rPr>
          <w:rFonts w:ascii="GHEA Grapalat" w:hAnsi="GHEA Grapalat" w:cs="Sylfaen"/>
          <w:i/>
          <w:sz w:val="18"/>
          <w:szCs w:val="18"/>
          <w:lang w:val="pt-BR"/>
        </w:rPr>
      </w:pPr>
    </w:p>
    <w:p w:rsidR="00431120" w:rsidRPr="00C5784A" w:rsidRDefault="00431120" w:rsidP="00886C13">
      <w:pPr>
        <w:jc w:val="both"/>
        <w:rPr>
          <w:rFonts w:ascii="GHEA Grapalat" w:hAnsi="GHEA Grapalat" w:cs="Sylfaen"/>
          <w:b/>
          <w:i/>
          <w:sz w:val="18"/>
          <w:szCs w:val="18"/>
          <w:lang w:val="pt-BR"/>
        </w:rPr>
      </w:pPr>
    </w:p>
    <w:p w:rsidR="00886C13" w:rsidRPr="004E1D07" w:rsidRDefault="00886C13" w:rsidP="00431120">
      <w:pPr>
        <w:rPr>
          <w:rFonts w:asciiTheme="minorHAnsi" w:hAnsiTheme="minorHAns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886C13" w:rsidRPr="00CE08A5" w:rsidTr="00054D43">
        <w:trPr>
          <w:jc w:val="center"/>
        </w:trPr>
        <w:tc>
          <w:tcPr>
            <w:tcW w:w="4536" w:type="dxa"/>
          </w:tcPr>
          <w:p w:rsidR="00886C13" w:rsidRPr="00CE08A5" w:rsidRDefault="00886C13" w:rsidP="00054D43">
            <w:pPr>
              <w:jc w:val="center"/>
              <w:rPr>
                <w:rFonts w:ascii="GHEA Grapalat" w:hAnsi="GHEA Grapalat" w:cs="Sylfaen"/>
                <w:b/>
                <w:bCs/>
                <w:sz w:val="18"/>
                <w:szCs w:val="18"/>
                <w:lang w:val="nb-NO"/>
              </w:rPr>
            </w:pPr>
            <w:r w:rsidRPr="00CE08A5">
              <w:rPr>
                <w:rFonts w:ascii="GHEA Grapalat" w:hAnsi="GHEA Grapalat" w:cs="Sylfaen"/>
                <w:b/>
                <w:bCs/>
                <w:sz w:val="18"/>
                <w:szCs w:val="18"/>
                <w:lang w:val="nb-NO"/>
              </w:rPr>
              <w:lastRenderedPageBreak/>
              <w:t>ԳՆՈՐԴ</w:t>
            </w:r>
          </w:p>
          <w:p w:rsidR="00886C13" w:rsidRPr="00CE08A5" w:rsidRDefault="00886C13" w:rsidP="00054D43">
            <w:pPr>
              <w:rPr>
                <w:rFonts w:ascii="GHEA Grapalat" w:hAnsi="GHEA Grapalat"/>
                <w:sz w:val="18"/>
                <w:szCs w:val="18"/>
                <w:lang w:val="ru-RU"/>
              </w:rPr>
            </w:pPr>
          </w:p>
          <w:p w:rsidR="00886C13" w:rsidRPr="00CE08A5" w:rsidRDefault="00886C13" w:rsidP="00054D43">
            <w:pPr>
              <w:rPr>
                <w:rFonts w:ascii="GHEA Grapalat" w:hAnsi="GHEA Grapalat"/>
                <w:sz w:val="18"/>
                <w:szCs w:val="18"/>
                <w:lang w:val="ru-RU"/>
              </w:rPr>
            </w:pPr>
          </w:p>
          <w:p w:rsidR="00886C13" w:rsidRPr="00CE08A5" w:rsidRDefault="00886C13" w:rsidP="00054D43">
            <w:pPr>
              <w:jc w:val="center"/>
              <w:rPr>
                <w:rFonts w:ascii="GHEA Grapalat" w:hAnsi="GHEA Grapalat"/>
                <w:sz w:val="18"/>
                <w:szCs w:val="18"/>
                <w:lang w:val="ru-RU"/>
              </w:rPr>
            </w:pPr>
            <w:r w:rsidRPr="00CE08A5">
              <w:rPr>
                <w:rFonts w:ascii="GHEA Grapalat" w:hAnsi="GHEA Grapalat"/>
                <w:sz w:val="18"/>
                <w:szCs w:val="18"/>
                <w:lang w:val="ru-RU"/>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w:t>
            </w:r>
            <w:r w:rsidRPr="00CE08A5">
              <w:rPr>
                <w:rFonts w:ascii="GHEA Grapalat" w:hAnsi="GHEA Grapalat" w:cs="Sylfaen"/>
                <w:sz w:val="18"/>
                <w:szCs w:val="18"/>
                <w:lang w:val="ru-RU"/>
              </w:rPr>
              <w:t>ստորագրություն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lang w:val="ru-RU"/>
              </w:rPr>
            </w:pPr>
            <w:r w:rsidRPr="00CE08A5">
              <w:rPr>
                <w:rFonts w:ascii="GHEA Grapalat" w:hAnsi="GHEA Grapalat" w:cs="Sylfaen"/>
                <w:sz w:val="18"/>
                <w:szCs w:val="18"/>
                <w:lang w:val="ru-RU"/>
              </w:rPr>
              <w:t>Կ</w:t>
            </w:r>
            <w:r w:rsidRPr="00CE08A5">
              <w:rPr>
                <w:rFonts w:ascii="GHEA Grapalat" w:hAnsi="GHEA Grapalat"/>
                <w:sz w:val="18"/>
                <w:szCs w:val="18"/>
                <w:lang w:val="ru-RU"/>
              </w:rPr>
              <w:t>.</w:t>
            </w:r>
            <w:r w:rsidRPr="00CE08A5">
              <w:rPr>
                <w:rFonts w:ascii="GHEA Grapalat" w:hAnsi="GHEA Grapalat" w:cs="Sylfaen"/>
                <w:sz w:val="18"/>
                <w:szCs w:val="18"/>
                <w:lang w:val="ru-RU"/>
              </w:rPr>
              <w:t>Տ</w:t>
            </w:r>
          </w:p>
        </w:tc>
        <w:tc>
          <w:tcPr>
            <w:tcW w:w="760" w:type="dxa"/>
          </w:tcPr>
          <w:p w:rsidR="00886C13" w:rsidRPr="00CE08A5" w:rsidRDefault="00886C13" w:rsidP="00054D43">
            <w:pPr>
              <w:jc w:val="center"/>
              <w:rPr>
                <w:rFonts w:ascii="GHEA Grapalat" w:hAnsi="GHEA Grapalat"/>
                <w:sz w:val="18"/>
                <w:szCs w:val="18"/>
                <w:lang w:val="ru-RU"/>
              </w:rPr>
            </w:pPr>
          </w:p>
        </w:tc>
        <w:tc>
          <w:tcPr>
            <w:tcW w:w="4343" w:type="dxa"/>
          </w:tcPr>
          <w:p w:rsidR="00886C13" w:rsidRPr="00CE08A5" w:rsidRDefault="00886C13" w:rsidP="00054D43">
            <w:pPr>
              <w:jc w:val="center"/>
              <w:rPr>
                <w:rFonts w:ascii="GHEA Grapalat" w:hAnsi="GHEA Grapalat" w:cs="Sylfaen"/>
                <w:b/>
                <w:bCs/>
                <w:sz w:val="18"/>
                <w:szCs w:val="18"/>
                <w:lang w:val="ru-RU"/>
              </w:rPr>
            </w:pPr>
            <w:r w:rsidRPr="00CE08A5">
              <w:rPr>
                <w:rFonts w:ascii="GHEA Grapalat" w:hAnsi="GHEA Grapalat" w:cs="Sylfaen"/>
                <w:b/>
                <w:bCs/>
                <w:sz w:val="18"/>
                <w:szCs w:val="18"/>
                <w:lang w:val="pt-BR"/>
              </w:rPr>
              <w:t>ՎԱՃԱՌՈՂ</w:t>
            </w:r>
          </w:p>
          <w:p w:rsidR="00886C13" w:rsidRPr="00CE08A5" w:rsidRDefault="00886C13" w:rsidP="00054D43">
            <w:pPr>
              <w:jc w:val="center"/>
              <w:rPr>
                <w:rFonts w:ascii="GHEA Grapalat" w:hAnsi="GHEA Grapalat"/>
                <w:sz w:val="18"/>
                <w:szCs w:val="18"/>
                <w:lang w:val="ru-RU"/>
              </w:rPr>
            </w:pPr>
          </w:p>
          <w:p w:rsidR="00886C13" w:rsidRPr="00CE08A5" w:rsidRDefault="00886C13" w:rsidP="00054D43">
            <w:pPr>
              <w:jc w:val="center"/>
              <w:rPr>
                <w:rFonts w:ascii="GHEA Grapalat" w:hAnsi="GHEA Grapalat"/>
                <w:sz w:val="18"/>
                <w:szCs w:val="18"/>
                <w:lang w:val="ru-RU"/>
              </w:rPr>
            </w:pPr>
          </w:p>
          <w:p w:rsidR="00886C13" w:rsidRPr="00CE08A5" w:rsidRDefault="00886C13" w:rsidP="00054D43">
            <w:pPr>
              <w:jc w:val="center"/>
              <w:rPr>
                <w:rFonts w:ascii="GHEA Grapalat" w:hAnsi="GHEA Grapalat"/>
                <w:sz w:val="18"/>
                <w:szCs w:val="18"/>
                <w:lang w:val="ru-RU"/>
              </w:rPr>
            </w:pPr>
            <w:r w:rsidRPr="00CE08A5">
              <w:rPr>
                <w:rFonts w:ascii="GHEA Grapalat" w:hAnsi="GHEA Grapalat"/>
                <w:sz w:val="18"/>
                <w:szCs w:val="18"/>
                <w:lang w:val="ru-RU"/>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w:t>
            </w:r>
            <w:r w:rsidRPr="00CE08A5">
              <w:rPr>
                <w:rFonts w:ascii="GHEA Grapalat" w:hAnsi="GHEA Grapalat" w:cs="Sylfaen"/>
                <w:sz w:val="18"/>
                <w:szCs w:val="18"/>
                <w:lang w:val="ru-RU"/>
              </w:rPr>
              <w:t>ստորագրություն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lang w:val="ru-RU"/>
              </w:rPr>
            </w:pPr>
            <w:r w:rsidRPr="00CE08A5">
              <w:rPr>
                <w:rFonts w:ascii="GHEA Grapalat" w:hAnsi="GHEA Grapalat" w:cs="Sylfaen"/>
                <w:sz w:val="18"/>
                <w:szCs w:val="18"/>
                <w:lang w:val="ru-RU"/>
              </w:rPr>
              <w:t>Կ</w:t>
            </w:r>
            <w:r w:rsidRPr="00CE08A5">
              <w:rPr>
                <w:rFonts w:ascii="GHEA Grapalat" w:hAnsi="GHEA Grapalat"/>
                <w:sz w:val="18"/>
                <w:szCs w:val="18"/>
                <w:lang w:val="ru-RU"/>
              </w:rPr>
              <w:t>.</w:t>
            </w:r>
            <w:r w:rsidRPr="00CE08A5">
              <w:rPr>
                <w:rFonts w:ascii="GHEA Grapalat" w:hAnsi="GHEA Grapalat" w:cs="Sylfaen"/>
                <w:sz w:val="18"/>
                <w:szCs w:val="18"/>
                <w:lang w:val="ru-RU"/>
              </w:rPr>
              <w:t>Տ</w:t>
            </w:r>
          </w:p>
        </w:tc>
      </w:tr>
      <w:tr w:rsidR="00D81EF3" w:rsidRPr="00CE08A5" w:rsidTr="00054D43">
        <w:trPr>
          <w:jc w:val="center"/>
        </w:trPr>
        <w:tc>
          <w:tcPr>
            <w:tcW w:w="4536" w:type="dxa"/>
          </w:tcPr>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Default="00D81EF3" w:rsidP="00054D43">
            <w:pPr>
              <w:jc w:val="center"/>
              <w:rPr>
                <w:rFonts w:ascii="GHEA Grapalat" w:hAnsi="GHEA Grapalat" w:cs="Sylfaen"/>
                <w:b/>
                <w:bCs/>
                <w:sz w:val="18"/>
                <w:szCs w:val="18"/>
                <w:lang w:val="nb-NO"/>
              </w:rPr>
            </w:pPr>
          </w:p>
          <w:p w:rsidR="00D81EF3" w:rsidRPr="00CE08A5" w:rsidRDefault="00D81EF3" w:rsidP="00D81EF3">
            <w:pPr>
              <w:rPr>
                <w:rFonts w:ascii="GHEA Grapalat" w:hAnsi="GHEA Grapalat" w:cs="Sylfaen"/>
                <w:b/>
                <w:bCs/>
                <w:sz w:val="18"/>
                <w:szCs w:val="18"/>
                <w:lang w:val="nb-NO"/>
              </w:rPr>
            </w:pPr>
          </w:p>
        </w:tc>
        <w:tc>
          <w:tcPr>
            <w:tcW w:w="760" w:type="dxa"/>
          </w:tcPr>
          <w:p w:rsidR="00D81EF3" w:rsidRPr="00CE08A5" w:rsidRDefault="00D81EF3" w:rsidP="00054D43">
            <w:pPr>
              <w:jc w:val="center"/>
              <w:rPr>
                <w:rFonts w:ascii="GHEA Grapalat" w:hAnsi="GHEA Grapalat"/>
                <w:sz w:val="18"/>
                <w:szCs w:val="18"/>
                <w:lang w:val="ru-RU"/>
              </w:rPr>
            </w:pPr>
          </w:p>
        </w:tc>
        <w:tc>
          <w:tcPr>
            <w:tcW w:w="4343" w:type="dxa"/>
          </w:tcPr>
          <w:p w:rsidR="00D81EF3" w:rsidRPr="00CE08A5" w:rsidRDefault="00D81EF3" w:rsidP="00054D43">
            <w:pPr>
              <w:jc w:val="center"/>
              <w:rPr>
                <w:rFonts w:ascii="GHEA Grapalat" w:hAnsi="GHEA Grapalat" w:cs="Sylfaen"/>
                <w:b/>
                <w:bCs/>
                <w:sz w:val="18"/>
                <w:szCs w:val="18"/>
                <w:lang w:val="pt-BR"/>
              </w:rPr>
            </w:pPr>
          </w:p>
        </w:tc>
      </w:tr>
      <w:tr w:rsidR="00FA47EC" w:rsidRPr="00CE08A5" w:rsidTr="00054D43">
        <w:trPr>
          <w:jc w:val="center"/>
        </w:trPr>
        <w:tc>
          <w:tcPr>
            <w:tcW w:w="4536" w:type="dxa"/>
          </w:tcPr>
          <w:p w:rsidR="00FA47EC" w:rsidRDefault="00FA47EC" w:rsidP="00F13B48">
            <w:pPr>
              <w:rPr>
                <w:rFonts w:ascii="GHEA Grapalat" w:hAnsi="GHEA Grapalat" w:cs="Sylfaen"/>
                <w:b/>
                <w:bCs/>
                <w:sz w:val="18"/>
                <w:szCs w:val="18"/>
                <w:lang w:val="nb-NO"/>
              </w:rPr>
            </w:pPr>
          </w:p>
        </w:tc>
        <w:tc>
          <w:tcPr>
            <w:tcW w:w="760" w:type="dxa"/>
          </w:tcPr>
          <w:p w:rsidR="00FA47EC" w:rsidRPr="00CE08A5" w:rsidRDefault="00FA47EC" w:rsidP="00054D43">
            <w:pPr>
              <w:jc w:val="center"/>
              <w:rPr>
                <w:rFonts w:ascii="GHEA Grapalat" w:hAnsi="GHEA Grapalat"/>
                <w:sz w:val="18"/>
                <w:szCs w:val="18"/>
                <w:lang w:val="ru-RU"/>
              </w:rPr>
            </w:pPr>
          </w:p>
        </w:tc>
        <w:tc>
          <w:tcPr>
            <w:tcW w:w="4343" w:type="dxa"/>
          </w:tcPr>
          <w:p w:rsidR="00FA47EC" w:rsidRPr="00CE08A5" w:rsidRDefault="00FA47EC" w:rsidP="00054D43">
            <w:pPr>
              <w:jc w:val="center"/>
              <w:rPr>
                <w:rFonts w:ascii="GHEA Grapalat" w:hAnsi="GHEA Grapalat" w:cs="Sylfaen"/>
                <w:b/>
                <w:bCs/>
                <w:sz w:val="18"/>
                <w:szCs w:val="18"/>
                <w:lang w:val="pt-BR"/>
              </w:rPr>
            </w:pPr>
          </w:p>
        </w:tc>
      </w:tr>
    </w:tbl>
    <w:p w:rsidR="00886C13" w:rsidRPr="00CE08A5" w:rsidRDefault="00886C13" w:rsidP="000405D1">
      <w:pPr>
        <w:ind w:left="13452" w:firstLine="708"/>
        <w:rPr>
          <w:rFonts w:ascii="GHEA Grapalat" w:hAnsi="GHEA Grapalat"/>
          <w:i/>
          <w:sz w:val="18"/>
          <w:szCs w:val="18"/>
          <w:lang w:val="hy-AM"/>
        </w:rPr>
      </w:pPr>
      <w:r w:rsidRPr="00CE08A5">
        <w:rPr>
          <w:rFonts w:ascii="GHEA Grapalat" w:hAnsi="GHEA Grapalat"/>
          <w:i/>
          <w:sz w:val="18"/>
          <w:szCs w:val="18"/>
          <w:lang w:val="hy-AM"/>
        </w:rPr>
        <w:t>Հավելված N 2</w:t>
      </w:r>
    </w:p>
    <w:p w:rsidR="00886C13" w:rsidRPr="00CE08A5" w:rsidRDefault="00886C13" w:rsidP="00886C13">
      <w:pPr>
        <w:jc w:val="right"/>
        <w:rPr>
          <w:rFonts w:ascii="GHEA Grapalat" w:hAnsi="GHEA Grapalat"/>
          <w:i/>
          <w:sz w:val="18"/>
          <w:szCs w:val="18"/>
          <w:lang w:val="hy-AM"/>
        </w:rPr>
      </w:pPr>
      <w:r w:rsidRPr="00CE08A5">
        <w:rPr>
          <w:rFonts w:ascii="GHEA Grapalat" w:hAnsi="GHEA Grapalat"/>
          <w:i/>
          <w:sz w:val="18"/>
          <w:szCs w:val="18"/>
          <w:lang w:val="hy-AM"/>
        </w:rPr>
        <w:t xml:space="preserve">«         »              20  թ. կնքված </w:t>
      </w:r>
    </w:p>
    <w:p w:rsidR="00886C13" w:rsidRPr="00CE08A5" w:rsidRDefault="00886C13" w:rsidP="00886C13">
      <w:pPr>
        <w:jc w:val="right"/>
        <w:rPr>
          <w:rFonts w:ascii="GHEA Grapalat" w:hAnsi="GHEA Grapalat"/>
          <w:i/>
          <w:sz w:val="18"/>
          <w:szCs w:val="18"/>
          <w:lang w:val="hy-AM"/>
        </w:rPr>
      </w:pPr>
      <w:r w:rsidRPr="00CE08A5">
        <w:rPr>
          <w:rFonts w:ascii="GHEA Grapalat" w:hAnsi="GHEA Grapalat"/>
          <w:i/>
          <w:sz w:val="18"/>
          <w:szCs w:val="18"/>
          <w:lang w:val="hy-AM"/>
        </w:rPr>
        <w:t xml:space="preserve">                      ծածկագրով պայմանագրի</w:t>
      </w:r>
    </w:p>
    <w:p w:rsidR="00F13B48" w:rsidRPr="00CE08A5" w:rsidRDefault="00F13B48" w:rsidP="00F13B48">
      <w:pPr>
        <w:jc w:val="center"/>
        <w:rPr>
          <w:rFonts w:ascii="GHEA Grapalat" w:hAnsi="GHEA Grapalat"/>
          <w:sz w:val="18"/>
          <w:szCs w:val="18"/>
        </w:rPr>
      </w:pPr>
      <w:r w:rsidRPr="00CE08A5">
        <w:rPr>
          <w:rFonts w:ascii="GHEA Grapalat" w:hAnsi="GHEA Grapalat"/>
          <w:sz w:val="18"/>
          <w:szCs w:val="18"/>
        </w:rPr>
        <w:t>ՎՃԱՐՄԱՆ ԺԱՄԱՆԱԿԱՑՈՒՅՑ*</w:t>
      </w:r>
    </w:p>
    <w:p w:rsidR="00F13B48" w:rsidRPr="00CE08A5" w:rsidRDefault="00F13B48" w:rsidP="00F13B48">
      <w:pPr>
        <w:jc w:val="center"/>
        <w:rPr>
          <w:rFonts w:ascii="GHEA Grapalat" w:hAnsi="GHEA Grapalat"/>
          <w:sz w:val="18"/>
          <w:szCs w:val="18"/>
        </w:rPr>
      </w:pPr>
      <w:r w:rsidRPr="00CE08A5">
        <w:rPr>
          <w:rFonts w:ascii="GHEA Grapalat" w:hAnsi="GHEA Grapalat"/>
          <w:sz w:val="18"/>
          <w:szCs w:val="18"/>
        </w:rPr>
        <w:t xml:space="preserve">                                                                                                                                                                                                            </w:t>
      </w:r>
      <w:r w:rsidRPr="00CE08A5">
        <w:rPr>
          <w:rFonts w:ascii="GHEA Grapalat" w:hAnsi="GHEA Grapalat" w:cs="Sylfaen"/>
          <w:sz w:val="18"/>
          <w:szCs w:val="18"/>
        </w:rPr>
        <w:t>ՀՀ</w:t>
      </w:r>
      <w:r w:rsidRPr="00CE08A5">
        <w:rPr>
          <w:rFonts w:ascii="GHEA Grapalat" w:hAnsi="GHEA Grapalat" w:cs="Sylfaen"/>
          <w:sz w:val="18"/>
          <w:szCs w:val="18"/>
          <w:lang w:val="es-ES"/>
        </w:rPr>
        <w:t xml:space="preserve"> </w:t>
      </w:r>
      <w:r w:rsidRPr="00CE08A5">
        <w:rPr>
          <w:rFonts w:ascii="GHEA Grapalat" w:hAnsi="GHEA Grapalat" w:cs="Sylfaen"/>
          <w:sz w:val="18"/>
          <w:szCs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117"/>
        <w:gridCol w:w="707"/>
        <w:gridCol w:w="707"/>
        <w:gridCol w:w="707"/>
        <w:gridCol w:w="707"/>
        <w:gridCol w:w="707"/>
        <w:gridCol w:w="707"/>
        <w:gridCol w:w="707"/>
        <w:gridCol w:w="707"/>
        <w:gridCol w:w="707"/>
        <w:gridCol w:w="707"/>
        <w:gridCol w:w="707"/>
        <w:gridCol w:w="707"/>
        <w:gridCol w:w="1096"/>
      </w:tblGrid>
      <w:tr w:rsidR="00F13B48" w:rsidRPr="00CE08A5" w:rsidTr="00F45E3D">
        <w:tc>
          <w:tcPr>
            <w:tcW w:w="14678" w:type="dxa"/>
            <w:gridSpan w:val="16"/>
          </w:tcPr>
          <w:p w:rsidR="00F13B48" w:rsidRPr="00CE08A5" w:rsidRDefault="00F13B48" w:rsidP="00F45E3D">
            <w:pPr>
              <w:jc w:val="center"/>
              <w:rPr>
                <w:rFonts w:ascii="GHEA Grapalat" w:hAnsi="GHEA Grapalat"/>
                <w:sz w:val="18"/>
                <w:szCs w:val="18"/>
                <w:lang w:val="es-ES"/>
              </w:rPr>
            </w:pPr>
            <w:r w:rsidRPr="00CE08A5">
              <w:rPr>
                <w:rFonts w:ascii="GHEA Grapalat" w:hAnsi="GHEA Grapalat"/>
                <w:sz w:val="18"/>
                <w:szCs w:val="18"/>
                <w:lang w:val="es-ES"/>
              </w:rPr>
              <w:t>Ապրանքի</w:t>
            </w:r>
          </w:p>
        </w:tc>
      </w:tr>
      <w:tr w:rsidR="00F13B48" w:rsidRPr="00907561" w:rsidTr="00F45E3D">
        <w:trPr>
          <w:trHeight w:val="1668"/>
        </w:trPr>
        <w:tc>
          <w:tcPr>
            <w:tcW w:w="1451" w:type="dxa"/>
            <w:vAlign w:val="center"/>
          </w:tcPr>
          <w:p w:rsidR="00F13B48" w:rsidRPr="00CE08A5" w:rsidRDefault="00F13B48" w:rsidP="00F45E3D">
            <w:pPr>
              <w:jc w:val="center"/>
              <w:rPr>
                <w:rFonts w:ascii="GHEA Grapalat" w:hAnsi="GHEA Grapalat"/>
                <w:sz w:val="18"/>
                <w:szCs w:val="18"/>
                <w:lang w:val="es-ES"/>
              </w:rPr>
            </w:pPr>
            <w:r w:rsidRPr="00CE08A5">
              <w:rPr>
                <w:rFonts w:ascii="GHEA Grapalat" w:hAnsi="GHEA Grapalat"/>
                <w:sz w:val="18"/>
                <w:szCs w:val="18"/>
              </w:rPr>
              <w:t>հրավերով նախատեսված չափաբաժնի համարը</w:t>
            </w:r>
          </w:p>
        </w:tc>
        <w:tc>
          <w:tcPr>
            <w:tcW w:w="1530" w:type="dxa"/>
            <w:vAlign w:val="center"/>
          </w:tcPr>
          <w:p w:rsidR="00F13B48" w:rsidRPr="00CE08A5" w:rsidRDefault="00F13B48" w:rsidP="00F45E3D">
            <w:pPr>
              <w:jc w:val="center"/>
              <w:rPr>
                <w:rFonts w:ascii="GHEA Grapalat" w:hAnsi="GHEA Grapalat"/>
                <w:sz w:val="18"/>
                <w:szCs w:val="18"/>
                <w:lang w:val="es-ES"/>
              </w:rPr>
            </w:pPr>
            <w:r w:rsidRPr="00CE08A5">
              <w:rPr>
                <w:rFonts w:ascii="GHEA Grapalat" w:hAnsi="GHEA Grapalat"/>
                <w:sz w:val="18"/>
                <w:szCs w:val="18"/>
              </w:rPr>
              <w:t>գնումների</w:t>
            </w:r>
            <w:r w:rsidRPr="00CE08A5">
              <w:rPr>
                <w:rFonts w:ascii="GHEA Grapalat" w:hAnsi="GHEA Grapalat"/>
                <w:sz w:val="18"/>
                <w:szCs w:val="18"/>
                <w:lang w:val="es-ES"/>
              </w:rPr>
              <w:t xml:space="preserve"> </w:t>
            </w:r>
            <w:r w:rsidRPr="00CE08A5">
              <w:rPr>
                <w:rFonts w:ascii="GHEA Grapalat" w:hAnsi="GHEA Grapalat"/>
                <w:sz w:val="18"/>
                <w:szCs w:val="18"/>
              </w:rPr>
              <w:t>պլանով</w:t>
            </w:r>
            <w:r w:rsidRPr="00CE08A5">
              <w:rPr>
                <w:rFonts w:ascii="GHEA Grapalat" w:hAnsi="GHEA Grapalat"/>
                <w:sz w:val="18"/>
                <w:szCs w:val="18"/>
                <w:lang w:val="es-ES"/>
              </w:rPr>
              <w:t xml:space="preserve"> </w:t>
            </w:r>
            <w:r w:rsidRPr="00CE08A5">
              <w:rPr>
                <w:rFonts w:ascii="GHEA Grapalat" w:hAnsi="GHEA Grapalat"/>
                <w:sz w:val="18"/>
                <w:szCs w:val="18"/>
              </w:rPr>
              <w:t>նախատեսված</w:t>
            </w:r>
            <w:r w:rsidRPr="00CE08A5">
              <w:rPr>
                <w:rFonts w:ascii="GHEA Grapalat" w:hAnsi="GHEA Grapalat"/>
                <w:sz w:val="18"/>
                <w:szCs w:val="18"/>
                <w:lang w:val="es-ES"/>
              </w:rPr>
              <w:t xml:space="preserve"> </w:t>
            </w:r>
            <w:r w:rsidRPr="00CE08A5">
              <w:rPr>
                <w:rFonts w:ascii="GHEA Grapalat" w:hAnsi="GHEA Grapalat"/>
                <w:sz w:val="18"/>
                <w:szCs w:val="18"/>
              </w:rPr>
              <w:t>միջանցիկ</w:t>
            </w:r>
            <w:r w:rsidRPr="00CE08A5">
              <w:rPr>
                <w:rFonts w:ascii="GHEA Grapalat" w:hAnsi="GHEA Grapalat"/>
                <w:sz w:val="18"/>
                <w:szCs w:val="18"/>
                <w:lang w:val="es-ES"/>
              </w:rPr>
              <w:t xml:space="preserve"> </w:t>
            </w:r>
            <w:r w:rsidRPr="00CE08A5">
              <w:rPr>
                <w:rFonts w:ascii="GHEA Grapalat" w:hAnsi="GHEA Grapalat"/>
                <w:sz w:val="18"/>
                <w:szCs w:val="18"/>
              </w:rPr>
              <w:t>ծածկագիրը</w:t>
            </w:r>
            <w:r w:rsidRPr="00CE08A5">
              <w:rPr>
                <w:rFonts w:ascii="GHEA Grapalat" w:hAnsi="GHEA Grapalat"/>
                <w:sz w:val="18"/>
                <w:szCs w:val="18"/>
                <w:lang w:val="es-ES"/>
              </w:rPr>
              <w:t xml:space="preserve">` </w:t>
            </w:r>
            <w:r w:rsidRPr="00CE08A5">
              <w:rPr>
                <w:rFonts w:ascii="GHEA Grapalat" w:hAnsi="GHEA Grapalat"/>
                <w:sz w:val="18"/>
                <w:szCs w:val="18"/>
              </w:rPr>
              <w:t>ըստ</w:t>
            </w:r>
            <w:r w:rsidRPr="00CE08A5">
              <w:rPr>
                <w:rFonts w:ascii="GHEA Grapalat" w:hAnsi="GHEA Grapalat"/>
                <w:sz w:val="18"/>
                <w:szCs w:val="18"/>
                <w:lang w:val="es-ES"/>
              </w:rPr>
              <w:t xml:space="preserve"> </w:t>
            </w:r>
            <w:r w:rsidRPr="00CE08A5">
              <w:rPr>
                <w:rFonts w:ascii="GHEA Grapalat" w:hAnsi="GHEA Grapalat"/>
                <w:sz w:val="18"/>
                <w:szCs w:val="18"/>
              </w:rPr>
              <w:t>ԳՄԱ</w:t>
            </w:r>
            <w:r w:rsidRPr="00CE08A5">
              <w:rPr>
                <w:rFonts w:ascii="GHEA Grapalat" w:hAnsi="GHEA Grapalat"/>
                <w:sz w:val="18"/>
                <w:szCs w:val="18"/>
                <w:lang w:val="es-ES"/>
              </w:rPr>
              <w:t xml:space="preserve"> </w:t>
            </w:r>
            <w:r w:rsidRPr="00CE08A5">
              <w:rPr>
                <w:rFonts w:ascii="GHEA Grapalat" w:hAnsi="GHEA Grapalat"/>
                <w:sz w:val="18"/>
                <w:szCs w:val="18"/>
              </w:rPr>
              <w:t>դասակարգման</w:t>
            </w:r>
            <w:r w:rsidRPr="00CE08A5">
              <w:rPr>
                <w:rFonts w:ascii="GHEA Grapalat" w:hAnsi="GHEA Grapalat"/>
                <w:sz w:val="18"/>
                <w:szCs w:val="18"/>
                <w:lang w:val="es-ES"/>
              </w:rPr>
              <w:t xml:space="preserve"> (CPV)</w:t>
            </w:r>
          </w:p>
        </w:tc>
        <w:tc>
          <w:tcPr>
            <w:tcW w:w="2117" w:type="dxa"/>
            <w:vAlign w:val="center"/>
          </w:tcPr>
          <w:p w:rsidR="00F13B48" w:rsidRPr="00CE08A5" w:rsidRDefault="00F13B48" w:rsidP="00F45E3D">
            <w:pPr>
              <w:jc w:val="center"/>
              <w:rPr>
                <w:rFonts w:ascii="GHEA Grapalat" w:hAnsi="GHEA Grapalat"/>
                <w:sz w:val="18"/>
                <w:szCs w:val="18"/>
                <w:lang w:val="es-ES"/>
              </w:rPr>
            </w:pPr>
            <w:r w:rsidRPr="00CE08A5">
              <w:rPr>
                <w:rFonts w:ascii="GHEA Grapalat" w:hAnsi="GHEA Grapalat"/>
                <w:sz w:val="18"/>
                <w:szCs w:val="18"/>
              </w:rPr>
              <w:t>անվանումը</w:t>
            </w:r>
          </w:p>
        </w:tc>
        <w:tc>
          <w:tcPr>
            <w:tcW w:w="9580" w:type="dxa"/>
            <w:gridSpan w:val="13"/>
            <w:vAlign w:val="center"/>
          </w:tcPr>
          <w:p w:rsidR="00F13B48" w:rsidRPr="00CE08A5" w:rsidRDefault="00F13B48" w:rsidP="00F45E3D">
            <w:pPr>
              <w:jc w:val="both"/>
              <w:rPr>
                <w:rFonts w:ascii="GHEA Grapalat" w:hAnsi="GHEA Grapalat"/>
                <w:sz w:val="18"/>
                <w:szCs w:val="18"/>
                <w:lang w:val="es-ES"/>
              </w:rPr>
            </w:pPr>
            <w:r w:rsidRPr="00CE08A5">
              <w:rPr>
                <w:rFonts w:ascii="GHEA Grapalat" w:hAnsi="GHEA Grapalat"/>
                <w:sz w:val="18"/>
                <w:szCs w:val="18"/>
                <w:lang w:val="es-ES"/>
              </w:rPr>
              <w:t>դիմաց վճարումները նախատեսվում է իրականացնել 2020թ-ին` ըստ ամիսների, այդ թվում**</w:t>
            </w:r>
          </w:p>
        </w:tc>
      </w:tr>
      <w:tr w:rsidR="00F13B48" w:rsidRPr="00CE08A5" w:rsidTr="00F45E3D">
        <w:trPr>
          <w:trHeight w:val="974"/>
        </w:trPr>
        <w:tc>
          <w:tcPr>
            <w:tcW w:w="1451" w:type="dxa"/>
          </w:tcPr>
          <w:p w:rsidR="00F13B48" w:rsidRPr="00CE08A5" w:rsidRDefault="00F13B48" w:rsidP="00F45E3D">
            <w:pPr>
              <w:jc w:val="center"/>
              <w:rPr>
                <w:rFonts w:ascii="GHEA Grapalat" w:hAnsi="GHEA Grapalat"/>
                <w:sz w:val="18"/>
                <w:szCs w:val="18"/>
                <w:lang w:val="es-ES"/>
              </w:rPr>
            </w:pPr>
          </w:p>
        </w:tc>
        <w:tc>
          <w:tcPr>
            <w:tcW w:w="1530" w:type="dxa"/>
          </w:tcPr>
          <w:p w:rsidR="00F13B48" w:rsidRPr="00CE08A5" w:rsidRDefault="00F13B48" w:rsidP="00F45E3D">
            <w:pPr>
              <w:jc w:val="center"/>
              <w:rPr>
                <w:rFonts w:ascii="GHEA Grapalat" w:hAnsi="GHEA Grapalat"/>
                <w:sz w:val="18"/>
                <w:szCs w:val="18"/>
                <w:lang w:val="es-ES"/>
              </w:rPr>
            </w:pPr>
          </w:p>
        </w:tc>
        <w:tc>
          <w:tcPr>
            <w:tcW w:w="2117" w:type="dxa"/>
          </w:tcPr>
          <w:p w:rsidR="00F13B48" w:rsidRPr="00CE08A5" w:rsidRDefault="00F13B48" w:rsidP="00F45E3D">
            <w:pPr>
              <w:jc w:val="center"/>
              <w:rPr>
                <w:rFonts w:ascii="GHEA Grapalat" w:hAnsi="GHEA Grapalat"/>
                <w:sz w:val="18"/>
                <w:szCs w:val="18"/>
                <w:lang w:val="es-ES"/>
              </w:rPr>
            </w:pP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հունվար</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r w:rsidRPr="00CE08A5">
              <w:rPr>
                <w:rFonts w:ascii="GHEA Grapalat" w:hAnsi="GHEA Grapalat" w:cs="Sylfaen"/>
                <w:sz w:val="18"/>
                <w:szCs w:val="18"/>
                <w:lang w:val="pt-BR"/>
              </w:rPr>
              <w:t>փետրվար</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մարտ</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r w:rsidRPr="00CE08A5">
              <w:rPr>
                <w:rFonts w:ascii="GHEA Grapalat" w:hAnsi="GHEA Grapalat" w:cs="Sylfaen"/>
                <w:sz w:val="18"/>
                <w:szCs w:val="18"/>
                <w:lang w:val="pt-BR"/>
              </w:rPr>
              <w:t>ապրիլ</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մայիս</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հունիս</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հուլիս</w:t>
            </w:r>
            <w:r w:rsidRPr="00CE08A5">
              <w:rPr>
                <w:rFonts w:ascii="GHEA Grapalat" w:hAnsi="GHEA Grapalat" w:cs="Times Armenian"/>
                <w:sz w:val="18"/>
                <w:szCs w:val="18"/>
                <w:lang w:val="pt-BR"/>
              </w:rPr>
              <w:t xml:space="preserve"> </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օգոստոս</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սեպտեմբեր</w:t>
            </w:r>
            <w:r w:rsidRPr="00CE08A5">
              <w:rPr>
                <w:rFonts w:ascii="GHEA Grapalat" w:hAnsi="GHEA Grapalat" w:cs="Times Armenian"/>
                <w:sz w:val="18"/>
                <w:szCs w:val="18"/>
                <w:lang w:val="pt-BR"/>
              </w:rPr>
              <w:t xml:space="preserve"> </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հոկտեմբեր</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sz w:val="18"/>
                <w:szCs w:val="18"/>
              </w:rPr>
              <w:t xml:space="preserve"> </w:t>
            </w:r>
            <w:r w:rsidRPr="00CE08A5">
              <w:rPr>
                <w:rFonts w:ascii="GHEA Grapalat" w:hAnsi="GHEA Grapalat" w:cs="Sylfaen"/>
                <w:sz w:val="18"/>
                <w:szCs w:val="18"/>
                <w:lang w:val="pt-BR"/>
              </w:rPr>
              <w:t>նոյեմբեր</w:t>
            </w:r>
          </w:p>
        </w:tc>
        <w:tc>
          <w:tcPr>
            <w:tcW w:w="707" w:type="dxa"/>
            <w:textDirection w:val="btLr"/>
            <w:vAlign w:val="center"/>
          </w:tcPr>
          <w:p w:rsidR="00F13B48" w:rsidRPr="00CE08A5" w:rsidRDefault="00F13B48" w:rsidP="00F45E3D">
            <w:pPr>
              <w:ind w:left="113" w:right="-7"/>
              <w:jc w:val="center"/>
              <w:rPr>
                <w:rFonts w:ascii="GHEA Grapalat" w:hAnsi="GHEA Grapalat"/>
                <w:sz w:val="18"/>
                <w:szCs w:val="18"/>
                <w:lang w:val="pt-BR"/>
              </w:rPr>
            </w:pPr>
            <w:r w:rsidRPr="00CE08A5">
              <w:rPr>
                <w:rFonts w:ascii="GHEA Grapalat" w:hAnsi="GHEA Grapalat" w:cs="Sylfaen"/>
                <w:sz w:val="18"/>
                <w:szCs w:val="18"/>
                <w:lang w:val="pt-BR"/>
              </w:rPr>
              <w:t>դեկտեմբեր</w:t>
            </w:r>
          </w:p>
        </w:tc>
        <w:tc>
          <w:tcPr>
            <w:tcW w:w="1096" w:type="dxa"/>
            <w:vAlign w:val="center"/>
          </w:tcPr>
          <w:p w:rsidR="00F13B48" w:rsidRPr="00CE08A5" w:rsidRDefault="00F13B48" w:rsidP="00F45E3D">
            <w:pPr>
              <w:ind w:right="-1"/>
              <w:jc w:val="center"/>
              <w:rPr>
                <w:rFonts w:ascii="GHEA Grapalat" w:hAnsi="GHEA Grapalat"/>
                <w:sz w:val="18"/>
                <w:szCs w:val="18"/>
                <w:lang w:val="pt-BR"/>
              </w:rPr>
            </w:pPr>
            <w:r w:rsidRPr="00CE08A5">
              <w:rPr>
                <w:rFonts w:ascii="GHEA Grapalat" w:hAnsi="GHEA Grapalat" w:cs="Sylfaen"/>
                <w:sz w:val="18"/>
                <w:szCs w:val="18"/>
                <w:lang w:val="pt-BR"/>
              </w:rPr>
              <w:t>Ընդամենը</w:t>
            </w:r>
          </w:p>
          <w:p w:rsidR="00F13B48" w:rsidRPr="00CE08A5" w:rsidRDefault="00F13B48" w:rsidP="00F45E3D">
            <w:pPr>
              <w:jc w:val="center"/>
              <w:rPr>
                <w:rFonts w:ascii="GHEA Grapalat" w:hAnsi="GHEA Grapalat"/>
                <w:sz w:val="18"/>
                <w:szCs w:val="18"/>
                <w:lang w:val="es-ES"/>
              </w:rPr>
            </w:pPr>
          </w:p>
        </w:tc>
      </w:tr>
      <w:tr w:rsidR="00F13B48" w:rsidRPr="00CE08A5" w:rsidTr="00F45E3D">
        <w:trPr>
          <w:trHeight w:val="55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2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lastRenderedPageBreak/>
              <w:t>2</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23"/>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69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41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5</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32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6</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703"/>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7</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569"/>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8</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39221260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Ափսե</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59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9</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39221380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գդալ</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42"/>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10</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39221390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պատառաքաղ</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60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11</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39241120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դանակ</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33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12</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39221380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գդալ</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66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13</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39241120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խոհանոցային դանակ</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56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14</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մոխրաման</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42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15</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աղաման</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59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16</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39221130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բաժակներ </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584"/>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17</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39221130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բաժակներ </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60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18</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39221140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սուրճի բաժակ </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73"/>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19</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39221140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թեյի բաժակ</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66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lastRenderedPageBreak/>
              <w:t>20</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39221280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ճաշի թաս </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03"/>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21</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վազ մրգի</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10"/>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22</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վազ խմորեղեն</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59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23</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վազ կոնֆետի</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42"/>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24</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39711340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բացիչ</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6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25</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ջրի գավաթ</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33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26</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39221312</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կաթսա</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523"/>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27</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39221312</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կաթսա</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03"/>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28</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39221312</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կաթսա</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2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29</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39221400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ուտեստի տակդիր </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59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30</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39221370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շերեփ</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26"/>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31</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39221370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շերեփ</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60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32</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39221400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քամիչ</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73"/>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33</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39221400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քամիչ</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66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34</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39224331</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դույլ</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20"/>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35</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39224332</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դույլ </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28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36</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39224323</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դույլ </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49"/>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37</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39221270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ջրի տարրա</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34"/>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lastRenderedPageBreak/>
              <w:t>38</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39221270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պլաստմասե թաս</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60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39</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39221270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պլաստմասե թաս</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50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40</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39221270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պլաստմասե տարրա</w:t>
            </w: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extDirection w:val="btLr"/>
            <w:vAlign w:val="center"/>
          </w:tcPr>
          <w:p w:rsidR="00F13B48" w:rsidRPr="00CE08A5" w:rsidRDefault="00F13B48" w:rsidP="00F45E3D">
            <w:pPr>
              <w:ind w:left="113" w:right="-7"/>
              <w:jc w:val="center"/>
              <w:rPr>
                <w:rFonts w:ascii="GHEA Grapalat" w:hAnsi="GHEA Grapalat" w:cs="Sylfaen"/>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50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41</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39221290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թեյնիկ</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655"/>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42</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39221210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սկուտեղ</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511"/>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43</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39711140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սառնարան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00"/>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44</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39711120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սառցարան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p w:rsidR="00F13B48" w:rsidRPr="00CE08A5" w:rsidRDefault="00F13B48" w:rsidP="00F45E3D">
            <w:pPr>
              <w:jc w:val="center"/>
              <w:rPr>
                <w:rFonts w:ascii="GHEA Grapalat" w:hAnsi="GHEA Grapalat"/>
                <w:sz w:val="18"/>
                <w:szCs w:val="18"/>
                <w:lang w:val="pt-BR"/>
              </w:rPr>
            </w:pPr>
          </w:p>
          <w:p w:rsidR="00F13B48" w:rsidRPr="00CE08A5" w:rsidRDefault="00F13B48" w:rsidP="00F45E3D">
            <w:pPr>
              <w:jc w:val="center"/>
              <w:rPr>
                <w:rFonts w:ascii="GHEA Grapalat" w:hAnsi="GHEA Grapalat" w:cs="Arial"/>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20"/>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45</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39711310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գազօջախ</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0405D1" w:rsidTr="00F45E3D">
        <w:trPr>
          <w:trHeight w:val="456"/>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46</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39221400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շամփուր</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377"/>
        </w:trPr>
        <w:tc>
          <w:tcPr>
            <w:tcW w:w="1451" w:type="dxa"/>
            <w:vAlign w:val="center"/>
          </w:tcPr>
          <w:p w:rsidR="00F13B48" w:rsidRPr="009D27B0" w:rsidRDefault="00F13B48" w:rsidP="00F45E3D">
            <w:pPr>
              <w:jc w:val="center"/>
              <w:rPr>
                <w:rFonts w:ascii="Arial" w:hAnsi="Arial" w:cs="Arial"/>
                <w:color w:val="000000"/>
                <w:sz w:val="18"/>
                <w:szCs w:val="18"/>
              </w:rPr>
            </w:pPr>
            <w:r w:rsidRPr="009D27B0">
              <w:rPr>
                <w:rFonts w:ascii="Arial" w:hAnsi="Arial" w:cs="Arial"/>
                <w:color w:val="000000"/>
                <w:sz w:val="18"/>
                <w:szCs w:val="18"/>
              </w:rPr>
              <w:t>47</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39224342</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աղբաման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13"/>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48</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39121200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սեղան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477"/>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49</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39121200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սեղան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371"/>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50</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39141350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սեղան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279"/>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51</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39121400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սեղան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329"/>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52</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39141350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սեղան</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380"/>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53</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39111170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աթոռ</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521"/>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54</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39138300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ընդունարանի կահույք</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56"/>
        </w:trPr>
        <w:tc>
          <w:tcPr>
            <w:tcW w:w="1451" w:type="dxa"/>
            <w:vAlign w:val="center"/>
          </w:tcPr>
          <w:p w:rsidR="00F13B48" w:rsidRPr="00F14F2E" w:rsidRDefault="00F13B48" w:rsidP="00F45E3D">
            <w:pPr>
              <w:jc w:val="center"/>
              <w:rPr>
                <w:rFonts w:ascii="Arial" w:hAnsi="Arial" w:cs="Arial"/>
                <w:color w:val="000000"/>
                <w:sz w:val="18"/>
                <w:szCs w:val="18"/>
                <w:lang w:val="hy-AM"/>
              </w:rPr>
            </w:pPr>
            <w:r>
              <w:rPr>
                <w:rFonts w:ascii="Arial" w:hAnsi="Arial" w:cs="Arial"/>
                <w:color w:val="000000"/>
                <w:sz w:val="18"/>
                <w:szCs w:val="18"/>
                <w:lang w:val="hy-AM"/>
              </w:rPr>
              <w:t>55</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39299310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 xml:space="preserve">հայելի </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03"/>
        </w:trPr>
        <w:tc>
          <w:tcPr>
            <w:tcW w:w="1451" w:type="dxa"/>
            <w:vAlign w:val="center"/>
          </w:tcPr>
          <w:p w:rsidR="00F13B48" w:rsidRPr="00B31EBA" w:rsidRDefault="00F13B48" w:rsidP="00F45E3D">
            <w:pPr>
              <w:jc w:val="center"/>
              <w:rPr>
                <w:rFonts w:ascii="GHEA Grapalat" w:hAnsi="GHEA Grapalat"/>
                <w:sz w:val="18"/>
                <w:szCs w:val="18"/>
              </w:rPr>
            </w:pPr>
            <w:r w:rsidRPr="00B31EBA">
              <w:rPr>
                <w:rFonts w:ascii="GHEA Grapalat" w:hAnsi="GHEA Grapalat"/>
                <w:sz w:val="18"/>
                <w:szCs w:val="18"/>
              </w:rPr>
              <w:t>56</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39515100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վարագույր պատրաստի</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703"/>
        </w:trPr>
        <w:tc>
          <w:tcPr>
            <w:tcW w:w="1451" w:type="dxa"/>
            <w:vAlign w:val="center"/>
          </w:tcPr>
          <w:p w:rsidR="00F13B48" w:rsidRPr="00B31EBA" w:rsidRDefault="00F13B48" w:rsidP="00F45E3D">
            <w:pPr>
              <w:jc w:val="center"/>
              <w:rPr>
                <w:rFonts w:ascii="GHEA Grapalat" w:hAnsi="GHEA Grapalat"/>
                <w:sz w:val="18"/>
                <w:szCs w:val="18"/>
              </w:rPr>
            </w:pPr>
            <w:r w:rsidRPr="00B31EBA">
              <w:rPr>
                <w:rFonts w:ascii="GHEA Grapalat" w:hAnsi="GHEA Grapalat"/>
                <w:sz w:val="18"/>
                <w:szCs w:val="18"/>
              </w:rPr>
              <w:lastRenderedPageBreak/>
              <w:t>57</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39132220</w:t>
            </w:r>
          </w:p>
        </w:tc>
        <w:tc>
          <w:tcPr>
            <w:tcW w:w="2117"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վարագույրի կախիչ</w:t>
            </w: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r w:rsidR="00F13B48" w:rsidRPr="00CE08A5" w:rsidTr="00F45E3D">
        <w:trPr>
          <w:trHeight w:val="914"/>
        </w:trPr>
        <w:tc>
          <w:tcPr>
            <w:tcW w:w="1451" w:type="dxa"/>
            <w:vAlign w:val="center"/>
          </w:tcPr>
          <w:p w:rsidR="00F13B48" w:rsidRPr="00B31EBA" w:rsidRDefault="00F13B48" w:rsidP="00F45E3D">
            <w:pPr>
              <w:jc w:val="center"/>
              <w:rPr>
                <w:rFonts w:ascii="GHEA Grapalat" w:hAnsi="GHEA Grapalat"/>
                <w:sz w:val="18"/>
                <w:szCs w:val="18"/>
              </w:rPr>
            </w:pPr>
            <w:r w:rsidRPr="00B31EBA">
              <w:rPr>
                <w:rFonts w:ascii="GHEA Grapalat" w:hAnsi="GHEA Grapalat"/>
                <w:sz w:val="18"/>
                <w:szCs w:val="18"/>
              </w:rPr>
              <w:t>58</w:t>
            </w:r>
          </w:p>
        </w:tc>
        <w:tc>
          <w:tcPr>
            <w:tcW w:w="1530" w:type="dxa"/>
            <w:vAlign w:val="center"/>
          </w:tcPr>
          <w:p w:rsidR="00F13B48" w:rsidRPr="00B31EBA" w:rsidRDefault="00F13B48" w:rsidP="00F45E3D">
            <w:pPr>
              <w:rPr>
                <w:rFonts w:ascii="GHEA Grapalat" w:hAnsi="GHEA Grapalat"/>
                <w:sz w:val="18"/>
                <w:szCs w:val="18"/>
              </w:rPr>
            </w:pPr>
            <w:r w:rsidRPr="00B31EBA">
              <w:rPr>
                <w:rFonts w:ascii="GHEA Grapalat" w:hAnsi="GHEA Grapalat"/>
                <w:sz w:val="18"/>
                <w:szCs w:val="18"/>
              </w:rPr>
              <w:t>39513110</w:t>
            </w:r>
          </w:p>
        </w:tc>
        <w:tc>
          <w:tcPr>
            <w:tcW w:w="2117" w:type="dxa"/>
            <w:vAlign w:val="center"/>
          </w:tcPr>
          <w:p w:rsidR="00F13B48" w:rsidRDefault="00F13B48" w:rsidP="00F45E3D">
            <w:pPr>
              <w:rPr>
                <w:rFonts w:ascii="GHEA Grapalat" w:hAnsi="GHEA Grapalat"/>
                <w:sz w:val="18"/>
                <w:szCs w:val="18"/>
              </w:rPr>
            </w:pPr>
          </w:p>
          <w:p w:rsidR="00F13B48" w:rsidRDefault="00F13B48" w:rsidP="00F45E3D">
            <w:pPr>
              <w:rPr>
                <w:rFonts w:ascii="GHEA Grapalat" w:hAnsi="GHEA Grapalat"/>
                <w:sz w:val="18"/>
                <w:szCs w:val="18"/>
              </w:rPr>
            </w:pPr>
            <w:r w:rsidRPr="00B31EBA">
              <w:rPr>
                <w:rFonts w:ascii="GHEA Grapalat" w:hAnsi="GHEA Grapalat"/>
                <w:sz w:val="18"/>
                <w:szCs w:val="18"/>
              </w:rPr>
              <w:t>սեղանի սփռոց</w:t>
            </w:r>
          </w:p>
          <w:p w:rsidR="00F13B48" w:rsidRPr="00B31EBA" w:rsidRDefault="00F13B48" w:rsidP="00F45E3D">
            <w:pPr>
              <w:rPr>
                <w:rFonts w:ascii="GHEA Grapalat" w:hAnsi="GHEA Grapalat"/>
                <w:sz w:val="18"/>
                <w:szCs w:val="18"/>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Pr="00CE08A5" w:rsidRDefault="00F13B48" w:rsidP="00F45E3D">
            <w:pPr>
              <w:jc w:val="center"/>
              <w:rPr>
                <w:rFonts w:ascii="GHEA Grapalat" w:hAnsi="GHEA Grapalat"/>
                <w:sz w:val="18"/>
                <w:szCs w:val="18"/>
                <w:lang w:val="pt-BR"/>
              </w:rPr>
            </w:pPr>
          </w:p>
        </w:tc>
        <w:tc>
          <w:tcPr>
            <w:tcW w:w="707" w:type="dxa"/>
          </w:tcPr>
          <w:p w:rsidR="00F13B48" w:rsidRDefault="00F13B48" w:rsidP="00F45E3D"/>
        </w:tc>
        <w:tc>
          <w:tcPr>
            <w:tcW w:w="707" w:type="dxa"/>
          </w:tcPr>
          <w:p w:rsidR="00F13B48" w:rsidRDefault="00F13B48" w:rsidP="00F45E3D"/>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707" w:type="dxa"/>
          </w:tcPr>
          <w:p w:rsidR="00F13B48" w:rsidRDefault="00F13B48" w:rsidP="00F45E3D">
            <w:r w:rsidRPr="00573917">
              <w:rPr>
                <w:rFonts w:ascii="GHEA Grapalat" w:hAnsi="GHEA Grapalat" w:cs="Sylfaen"/>
                <w:sz w:val="18"/>
                <w:szCs w:val="18"/>
                <w:lang w:val="hy-AM"/>
              </w:rPr>
              <w:t>100</w:t>
            </w:r>
          </w:p>
        </w:tc>
        <w:tc>
          <w:tcPr>
            <w:tcW w:w="1096" w:type="dxa"/>
          </w:tcPr>
          <w:p w:rsidR="00F13B48" w:rsidRDefault="00F13B48" w:rsidP="00F45E3D">
            <w:r w:rsidRPr="00573917">
              <w:rPr>
                <w:rFonts w:ascii="GHEA Grapalat" w:hAnsi="GHEA Grapalat" w:cs="Sylfaen"/>
                <w:sz w:val="18"/>
                <w:szCs w:val="18"/>
                <w:lang w:val="hy-AM"/>
              </w:rPr>
              <w:t>100</w:t>
            </w:r>
          </w:p>
        </w:tc>
      </w:tr>
    </w:tbl>
    <w:p w:rsidR="00F13B48" w:rsidRDefault="00F13B48" w:rsidP="00F13B48">
      <w:pPr>
        <w:jc w:val="both"/>
        <w:rPr>
          <w:rFonts w:ascii="GHEA Grapalat" w:hAnsi="GHEA Grapalat"/>
          <w:lang w:val="af-ZA"/>
        </w:rPr>
      </w:pPr>
    </w:p>
    <w:p w:rsidR="00886C13" w:rsidRPr="00F13B48" w:rsidRDefault="00886C13" w:rsidP="00886C13">
      <w:pPr>
        <w:tabs>
          <w:tab w:val="left" w:pos="9540"/>
        </w:tabs>
        <w:rPr>
          <w:rFonts w:ascii="GHEA Grapalat" w:hAnsi="GHEA Grapalat"/>
          <w:sz w:val="18"/>
          <w:szCs w:val="18"/>
          <w:lang w:val="hy-AM"/>
        </w:rPr>
      </w:pPr>
    </w:p>
    <w:p w:rsidR="00886C13" w:rsidRPr="00F13B48" w:rsidRDefault="00886C13" w:rsidP="00886C13">
      <w:pPr>
        <w:tabs>
          <w:tab w:val="left" w:pos="9540"/>
        </w:tabs>
        <w:rPr>
          <w:rFonts w:ascii="GHEA Grapalat" w:hAnsi="GHEA Grapalat"/>
          <w:sz w:val="18"/>
          <w:szCs w:val="18"/>
        </w:rPr>
      </w:pPr>
    </w:p>
    <w:p w:rsidR="00886C13" w:rsidRPr="00CE08A5" w:rsidRDefault="00886C13" w:rsidP="00886C13">
      <w:pPr>
        <w:rPr>
          <w:rFonts w:ascii="GHEA Grapalat" w:hAnsi="GHEA Grapalat" w:cs="Sylfaen"/>
          <w:i/>
          <w:sz w:val="18"/>
          <w:szCs w:val="18"/>
          <w:lang w:val="pt-BR"/>
        </w:rPr>
      </w:pPr>
      <w:r w:rsidRPr="00CE08A5">
        <w:rPr>
          <w:rFonts w:ascii="GHEA Grapalat" w:hAnsi="GHEA Grapalat"/>
          <w:i/>
          <w:sz w:val="18"/>
          <w:szCs w:val="18"/>
        </w:rPr>
        <w:t xml:space="preserve">* </w:t>
      </w:r>
      <w:r w:rsidRPr="00CE08A5">
        <w:rPr>
          <w:rFonts w:ascii="GHEA Grapalat" w:hAnsi="GHEA Grapalat" w:cs="Sylfaen"/>
          <w:i/>
          <w:sz w:val="18"/>
          <w:szCs w:val="18"/>
          <w:lang w:val="pt-BR"/>
        </w:rPr>
        <w:t>Վճարման</w:t>
      </w:r>
      <w:r w:rsidRPr="00CE08A5">
        <w:rPr>
          <w:rFonts w:ascii="GHEA Grapalat" w:hAnsi="GHEA Grapalat" w:cs="Times Armenian"/>
          <w:i/>
          <w:sz w:val="18"/>
          <w:szCs w:val="18"/>
        </w:rPr>
        <w:t xml:space="preserve"> </w:t>
      </w:r>
      <w:r w:rsidRPr="00CE08A5">
        <w:rPr>
          <w:rFonts w:ascii="GHEA Grapalat" w:hAnsi="GHEA Grapalat" w:cs="Sylfaen"/>
          <w:i/>
          <w:sz w:val="18"/>
          <w:szCs w:val="18"/>
          <w:lang w:val="pt-BR"/>
        </w:rPr>
        <w:t>ենթակա</w:t>
      </w:r>
      <w:r w:rsidRPr="00CE08A5">
        <w:rPr>
          <w:rFonts w:ascii="GHEA Grapalat" w:hAnsi="GHEA Grapalat" w:cs="Times Armenian"/>
          <w:i/>
          <w:sz w:val="18"/>
          <w:szCs w:val="18"/>
        </w:rPr>
        <w:t xml:space="preserve"> </w:t>
      </w:r>
      <w:r w:rsidRPr="00CE08A5">
        <w:rPr>
          <w:rFonts w:ascii="GHEA Grapalat" w:hAnsi="GHEA Grapalat" w:cs="Sylfaen"/>
          <w:i/>
          <w:sz w:val="18"/>
          <w:szCs w:val="18"/>
          <w:lang w:val="pt-BR"/>
        </w:rPr>
        <w:t>գումարները</w:t>
      </w:r>
      <w:r w:rsidRPr="00CE08A5">
        <w:rPr>
          <w:rFonts w:ascii="GHEA Grapalat" w:hAnsi="GHEA Grapalat" w:cs="Times Armenian"/>
          <w:i/>
          <w:sz w:val="18"/>
          <w:szCs w:val="18"/>
        </w:rPr>
        <w:t xml:space="preserve"> </w:t>
      </w:r>
      <w:r w:rsidRPr="00CE08A5">
        <w:rPr>
          <w:rFonts w:ascii="GHEA Grapalat" w:hAnsi="GHEA Grapalat" w:cs="Sylfaen"/>
          <w:i/>
          <w:sz w:val="18"/>
          <w:szCs w:val="18"/>
          <w:lang w:val="pt-BR"/>
        </w:rPr>
        <w:t>ներկայացվում են աճողական</w:t>
      </w:r>
      <w:r w:rsidRPr="00CE08A5">
        <w:rPr>
          <w:rFonts w:ascii="GHEA Grapalat" w:hAnsi="GHEA Grapalat" w:cs="Times Armenian"/>
          <w:i/>
          <w:sz w:val="18"/>
          <w:szCs w:val="18"/>
        </w:rPr>
        <w:t xml:space="preserve"> </w:t>
      </w:r>
      <w:r w:rsidRPr="00CE08A5">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86C13" w:rsidRPr="00CE08A5" w:rsidRDefault="00886C13" w:rsidP="00886C13">
      <w:pPr>
        <w:rPr>
          <w:rFonts w:ascii="GHEA Grapalat" w:hAnsi="GHEA Grapalat"/>
          <w:i/>
          <w:sz w:val="18"/>
          <w:szCs w:val="18"/>
          <w:lang w:val="pt-BR"/>
        </w:rPr>
      </w:pPr>
      <w:r w:rsidRPr="00CE08A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86C13" w:rsidRPr="00CE08A5" w:rsidRDefault="00886C13" w:rsidP="00886C13">
      <w:pPr>
        <w:jc w:val="center"/>
        <w:rPr>
          <w:rFonts w:ascii="GHEA Grapalat" w:hAnsi="GHEA Grapalat"/>
          <w:sz w:val="18"/>
          <w:szCs w:val="18"/>
          <w:lang w:val="es-ES"/>
        </w:rPr>
      </w:pPr>
    </w:p>
    <w:p w:rsidR="00886C13" w:rsidRPr="00CE08A5" w:rsidRDefault="00886C13" w:rsidP="00886C13">
      <w:pPr>
        <w:jc w:val="right"/>
        <w:rPr>
          <w:rFonts w:ascii="GHEA Grapalat" w:hAnsi="GHEA Grapalat"/>
          <w:sz w:val="18"/>
          <w:szCs w:val="18"/>
          <w:lang w:val="es-ES"/>
        </w:rPr>
      </w:pPr>
    </w:p>
    <w:tbl>
      <w:tblPr>
        <w:tblW w:w="9639" w:type="dxa"/>
        <w:jc w:val="center"/>
        <w:tblLayout w:type="fixed"/>
        <w:tblLook w:val="0000" w:firstRow="0" w:lastRow="0" w:firstColumn="0" w:lastColumn="0" w:noHBand="0" w:noVBand="0"/>
      </w:tblPr>
      <w:tblGrid>
        <w:gridCol w:w="4536"/>
        <w:gridCol w:w="760"/>
        <w:gridCol w:w="4343"/>
      </w:tblGrid>
      <w:tr w:rsidR="00886C13" w:rsidRPr="00CE08A5" w:rsidTr="00054D43">
        <w:trPr>
          <w:jc w:val="center"/>
        </w:trPr>
        <w:tc>
          <w:tcPr>
            <w:tcW w:w="4536" w:type="dxa"/>
          </w:tcPr>
          <w:p w:rsidR="00886C13" w:rsidRPr="00CE08A5" w:rsidRDefault="00886C13" w:rsidP="00054D43">
            <w:pPr>
              <w:jc w:val="center"/>
              <w:rPr>
                <w:rFonts w:ascii="GHEA Grapalat" w:hAnsi="GHEA Grapalat" w:cs="Sylfaen"/>
                <w:b/>
                <w:bCs/>
                <w:sz w:val="18"/>
                <w:szCs w:val="18"/>
                <w:lang w:val="nb-NO"/>
              </w:rPr>
            </w:pPr>
            <w:r w:rsidRPr="00CE08A5">
              <w:rPr>
                <w:rFonts w:ascii="GHEA Grapalat" w:hAnsi="GHEA Grapalat" w:cs="Sylfaen"/>
                <w:b/>
                <w:bCs/>
                <w:sz w:val="18"/>
                <w:szCs w:val="18"/>
                <w:lang w:val="nb-NO"/>
              </w:rPr>
              <w:t>ԳՆՈՐԴ</w:t>
            </w:r>
          </w:p>
          <w:p w:rsidR="00886C13" w:rsidRPr="00CE08A5" w:rsidRDefault="00886C13" w:rsidP="00054D43">
            <w:pPr>
              <w:rPr>
                <w:rFonts w:ascii="GHEA Grapalat" w:hAnsi="GHEA Grapalat"/>
                <w:sz w:val="18"/>
                <w:szCs w:val="18"/>
                <w:lang w:val="ru-RU"/>
              </w:rPr>
            </w:pPr>
          </w:p>
          <w:p w:rsidR="00886C13" w:rsidRPr="00CE08A5" w:rsidRDefault="00886C13" w:rsidP="00054D43">
            <w:pPr>
              <w:rPr>
                <w:rFonts w:ascii="GHEA Grapalat" w:hAnsi="GHEA Grapalat"/>
                <w:sz w:val="18"/>
                <w:szCs w:val="18"/>
                <w:lang w:val="ru-RU"/>
              </w:rPr>
            </w:pPr>
          </w:p>
          <w:p w:rsidR="00886C13" w:rsidRPr="00CE08A5" w:rsidRDefault="00886C13" w:rsidP="00054D43">
            <w:pPr>
              <w:jc w:val="center"/>
              <w:rPr>
                <w:rFonts w:ascii="GHEA Grapalat" w:hAnsi="GHEA Grapalat"/>
                <w:sz w:val="18"/>
                <w:szCs w:val="18"/>
                <w:lang w:val="ru-RU"/>
              </w:rPr>
            </w:pPr>
            <w:r w:rsidRPr="00CE08A5">
              <w:rPr>
                <w:rFonts w:ascii="GHEA Grapalat" w:hAnsi="GHEA Grapalat"/>
                <w:sz w:val="18"/>
                <w:szCs w:val="18"/>
                <w:lang w:val="ru-RU"/>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w:t>
            </w:r>
            <w:r w:rsidRPr="00CE08A5">
              <w:rPr>
                <w:rFonts w:ascii="GHEA Grapalat" w:hAnsi="GHEA Grapalat" w:cs="Sylfaen"/>
                <w:sz w:val="18"/>
                <w:szCs w:val="18"/>
                <w:lang w:val="ru-RU"/>
              </w:rPr>
              <w:t>ստորագրություն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lang w:val="ru-RU"/>
              </w:rPr>
            </w:pPr>
            <w:r w:rsidRPr="00CE08A5">
              <w:rPr>
                <w:rFonts w:ascii="GHEA Grapalat" w:hAnsi="GHEA Grapalat" w:cs="Sylfaen"/>
                <w:sz w:val="18"/>
                <w:szCs w:val="18"/>
                <w:lang w:val="ru-RU"/>
              </w:rPr>
              <w:t>Կ</w:t>
            </w:r>
            <w:r w:rsidRPr="00CE08A5">
              <w:rPr>
                <w:rFonts w:ascii="GHEA Grapalat" w:hAnsi="GHEA Grapalat"/>
                <w:sz w:val="18"/>
                <w:szCs w:val="18"/>
                <w:lang w:val="ru-RU"/>
              </w:rPr>
              <w:t>.</w:t>
            </w:r>
            <w:r w:rsidRPr="00CE08A5">
              <w:rPr>
                <w:rFonts w:ascii="GHEA Grapalat" w:hAnsi="GHEA Grapalat" w:cs="Sylfaen"/>
                <w:sz w:val="18"/>
                <w:szCs w:val="18"/>
                <w:lang w:val="ru-RU"/>
              </w:rPr>
              <w:t>Տ</w:t>
            </w:r>
          </w:p>
        </w:tc>
        <w:tc>
          <w:tcPr>
            <w:tcW w:w="760" w:type="dxa"/>
          </w:tcPr>
          <w:p w:rsidR="00886C13" w:rsidRPr="00CE08A5" w:rsidRDefault="00886C13" w:rsidP="00054D43">
            <w:pPr>
              <w:jc w:val="center"/>
              <w:rPr>
                <w:rFonts w:ascii="GHEA Grapalat" w:hAnsi="GHEA Grapalat"/>
                <w:sz w:val="18"/>
                <w:szCs w:val="18"/>
                <w:lang w:val="ru-RU"/>
              </w:rPr>
            </w:pPr>
          </w:p>
        </w:tc>
        <w:tc>
          <w:tcPr>
            <w:tcW w:w="4343" w:type="dxa"/>
          </w:tcPr>
          <w:p w:rsidR="00886C13" w:rsidRPr="00CE08A5" w:rsidRDefault="00886C13" w:rsidP="00054D43">
            <w:pPr>
              <w:jc w:val="center"/>
              <w:rPr>
                <w:rFonts w:ascii="GHEA Grapalat" w:hAnsi="GHEA Grapalat" w:cs="Sylfaen"/>
                <w:b/>
                <w:bCs/>
                <w:sz w:val="18"/>
                <w:szCs w:val="18"/>
                <w:lang w:val="ru-RU"/>
              </w:rPr>
            </w:pPr>
            <w:r w:rsidRPr="00CE08A5">
              <w:rPr>
                <w:rFonts w:ascii="GHEA Grapalat" w:hAnsi="GHEA Grapalat" w:cs="Sylfaen"/>
                <w:b/>
                <w:bCs/>
                <w:sz w:val="18"/>
                <w:szCs w:val="18"/>
                <w:lang w:val="pt-BR"/>
              </w:rPr>
              <w:t>ՎԱՃԱՌՈՂ</w:t>
            </w:r>
          </w:p>
          <w:p w:rsidR="00886C13" w:rsidRPr="00CE08A5" w:rsidRDefault="00886C13" w:rsidP="00054D43">
            <w:pPr>
              <w:jc w:val="center"/>
              <w:rPr>
                <w:rFonts w:ascii="GHEA Grapalat" w:hAnsi="GHEA Grapalat"/>
                <w:sz w:val="18"/>
                <w:szCs w:val="18"/>
                <w:lang w:val="ru-RU"/>
              </w:rPr>
            </w:pPr>
          </w:p>
          <w:p w:rsidR="00886C13" w:rsidRPr="00CE08A5" w:rsidRDefault="00886C13" w:rsidP="00054D43">
            <w:pPr>
              <w:jc w:val="center"/>
              <w:rPr>
                <w:rFonts w:ascii="GHEA Grapalat" w:hAnsi="GHEA Grapalat"/>
                <w:sz w:val="18"/>
                <w:szCs w:val="18"/>
                <w:lang w:val="ru-RU"/>
              </w:rPr>
            </w:pPr>
          </w:p>
          <w:p w:rsidR="00886C13" w:rsidRPr="00CE08A5" w:rsidRDefault="00886C13" w:rsidP="00054D43">
            <w:pPr>
              <w:jc w:val="center"/>
              <w:rPr>
                <w:rFonts w:ascii="GHEA Grapalat" w:hAnsi="GHEA Grapalat"/>
                <w:sz w:val="18"/>
                <w:szCs w:val="18"/>
                <w:lang w:val="ru-RU"/>
              </w:rPr>
            </w:pPr>
            <w:r w:rsidRPr="00CE08A5">
              <w:rPr>
                <w:rFonts w:ascii="GHEA Grapalat" w:hAnsi="GHEA Grapalat"/>
                <w:sz w:val="18"/>
                <w:szCs w:val="18"/>
                <w:lang w:val="ru-RU"/>
              </w:rPr>
              <w:t>---------------------------------</w:t>
            </w:r>
          </w:p>
          <w:p w:rsidR="00886C13" w:rsidRPr="00CE08A5" w:rsidRDefault="00886C13" w:rsidP="00054D43">
            <w:pPr>
              <w:jc w:val="center"/>
              <w:rPr>
                <w:rFonts w:ascii="GHEA Grapalat" w:hAnsi="GHEA Grapalat"/>
                <w:sz w:val="18"/>
                <w:szCs w:val="18"/>
              </w:rPr>
            </w:pPr>
            <w:r w:rsidRPr="00CE08A5">
              <w:rPr>
                <w:rFonts w:ascii="GHEA Grapalat" w:hAnsi="GHEA Grapalat"/>
                <w:sz w:val="18"/>
                <w:szCs w:val="18"/>
              </w:rPr>
              <w:t>/</w:t>
            </w:r>
            <w:r w:rsidRPr="00CE08A5">
              <w:rPr>
                <w:rFonts w:ascii="GHEA Grapalat" w:hAnsi="GHEA Grapalat" w:cs="Sylfaen"/>
                <w:sz w:val="18"/>
                <w:szCs w:val="18"/>
                <w:lang w:val="ru-RU"/>
              </w:rPr>
              <w:t>ստորագրություն</w:t>
            </w:r>
            <w:r w:rsidRPr="00CE08A5">
              <w:rPr>
                <w:rFonts w:ascii="GHEA Grapalat" w:hAnsi="GHEA Grapalat"/>
                <w:sz w:val="18"/>
                <w:szCs w:val="18"/>
              </w:rPr>
              <w:t>/</w:t>
            </w:r>
          </w:p>
          <w:p w:rsidR="00886C13" w:rsidRPr="00CE08A5" w:rsidRDefault="00886C13" w:rsidP="00054D43">
            <w:pPr>
              <w:jc w:val="center"/>
              <w:rPr>
                <w:rFonts w:ascii="GHEA Grapalat" w:hAnsi="GHEA Grapalat"/>
                <w:sz w:val="18"/>
                <w:szCs w:val="18"/>
                <w:lang w:val="ru-RU"/>
              </w:rPr>
            </w:pPr>
            <w:r w:rsidRPr="00CE08A5">
              <w:rPr>
                <w:rFonts w:ascii="GHEA Grapalat" w:hAnsi="GHEA Grapalat" w:cs="Sylfaen"/>
                <w:sz w:val="18"/>
                <w:szCs w:val="18"/>
                <w:lang w:val="ru-RU"/>
              </w:rPr>
              <w:t>Կ</w:t>
            </w:r>
            <w:r w:rsidRPr="00CE08A5">
              <w:rPr>
                <w:rFonts w:ascii="GHEA Grapalat" w:hAnsi="GHEA Grapalat"/>
                <w:sz w:val="18"/>
                <w:szCs w:val="18"/>
                <w:lang w:val="ru-RU"/>
              </w:rPr>
              <w:t>.</w:t>
            </w:r>
            <w:r w:rsidRPr="00CE08A5">
              <w:rPr>
                <w:rFonts w:ascii="GHEA Grapalat" w:hAnsi="GHEA Grapalat" w:cs="Sylfaen"/>
                <w:sz w:val="18"/>
                <w:szCs w:val="18"/>
                <w:lang w:val="ru-RU"/>
              </w:rPr>
              <w:t>Տ</w:t>
            </w:r>
          </w:p>
        </w:tc>
      </w:tr>
    </w:tbl>
    <w:p w:rsidR="00886C13" w:rsidRPr="00CE08A5" w:rsidRDefault="00886C13" w:rsidP="00886C13">
      <w:pPr>
        <w:rPr>
          <w:rFonts w:ascii="GHEA Grapalat" w:hAnsi="GHEA Grapalat"/>
          <w:sz w:val="18"/>
          <w:szCs w:val="18"/>
          <w:lang w:val="ru-RU"/>
        </w:rPr>
        <w:sectPr w:rsidR="00886C13" w:rsidRPr="00CE08A5" w:rsidSect="00054D43">
          <w:footnotePr>
            <w:pos w:val="beneathText"/>
          </w:footnotePr>
          <w:pgSz w:w="16838" w:h="11906" w:orient="landscape" w:code="9"/>
          <w:pgMar w:top="662" w:right="533" w:bottom="1138" w:left="720" w:header="562" w:footer="562" w:gutter="0"/>
          <w:cols w:space="720"/>
        </w:sectPr>
      </w:pPr>
    </w:p>
    <w:p w:rsidR="00886C13" w:rsidRPr="00CE08A5" w:rsidRDefault="00886C13" w:rsidP="00886C13">
      <w:pPr>
        <w:rPr>
          <w:rFonts w:ascii="GHEA Grapalat" w:hAnsi="GHEA Grapalat"/>
          <w:sz w:val="18"/>
          <w:szCs w:val="18"/>
          <w:lang w:val="ru-RU"/>
        </w:rPr>
      </w:pPr>
    </w:p>
    <w:p w:rsidR="00886C13" w:rsidRPr="00914E84" w:rsidRDefault="00886C13" w:rsidP="00886C13">
      <w:pPr>
        <w:jc w:val="right"/>
        <w:rPr>
          <w:rFonts w:ascii="GHEA Grapalat" w:hAnsi="GHEA Grapalat"/>
          <w:i/>
          <w:sz w:val="18"/>
          <w:szCs w:val="18"/>
          <w:lang w:val="ru-RU"/>
        </w:rPr>
      </w:pPr>
      <w:r w:rsidRPr="00CE08A5">
        <w:rPr>
          <w:rFonts w:ascii="GHEA Grapalat" w:hAnsi="GHEA Grapalat"/>
          <w:i/>
          <w:sz w:val="18"/>
          <w:szCs w:val="18"/>
          <w:lang w:val="hy-AM"/>
        </w:rPr>
        <w:t xml:space="preserve">Հավելված N </w:t>
      </w:r>
      <w:r w:rsidRPr="00914E84">
        <w:rPr>
          <w:rFonts w:ascii="GHEA Grapalat" w:hAnsi="GHEA Grapalat"/>
          <w:i/>
          <w:sz w:val="18"/>
          <w:szCs w:val="18"/>
          <w:lang w:val="ru-RU"/>
        </w:rPr>
        <w:t>3</w:t>
      </w:r>
    </w:p>
    <w:p w:rsidR="00886C13" w:rsidRPr="00CE08A5" w:rsidRDefault="00886C13" w:rsidP="00886C13">
      <w:pPr>
        <w:jc w:val="right"/>
        <w:rPr>
          <w:rFonts w:ascii="GHEA Grapalat" w:hAnsi="GHEA Grapalat"/>
          <w:i/>
          <w:sz w:val="18"/>
          <w:szCs w:val="18"/>
          <w:lang w:val="hy-AM"/>
        </w:rPr>
      </w:pPr>
      <w:r w:rsidRPr="00CE08A5">
        <w:rPr>
          <w:rFonts w:ascii="GHEA Grapalat" w:hAnsi="GHEA Grapalat"/>
          <w:i/>
          <w:sz w:val="18"/>
          <w:szCs w:val="18"/>
          <w:lang w:val="hy-AM"/>
        </w:rPr>
        <w:t xml:space="preserve">«         »              20  թ. կնքված </w:t>
      </w:r>
    </w:p>
    <w:p w:rsidR="00886C13" w:rsidRPr="00CE08A5" w:rsidRDefault="00886C13" w:rsidP="00886C13">
      <w:pPr>
        <w:jc w:val="right"/>
        <w:rPr>
          <w:rFonts w:ascii="GHEA Grapalat" w:hAnsi="GHEA Grapalat"/>
          <w:i/>
          <w:sz w:val="18"/>
          <w:szCs w:val="18"/>
          <w:lang w:val="hy-AM"/>
        </w:rPr>
      </w:pPr>
      <w:r w:rsidRPr="00CE08A5">
        <w:rPr>
          <w:rFonts w:ascii="GHEA Grapalat" w:hAnsi="GHEA Grapalat"/>
          <w:i/>
          <w:sz w:val="18"/>
          <w:szCs w:val="18"/>
          <w:lang w:val="hy-AM"/>
        </w:rPr>
        <w:t xml:space="preserve">                      ծածկագրով պայմանագրի</w:t>
      </w:r>
    </w:p>
    <w:p w:rsidR="00886C13" w:rsidRPr="00914E84" w:rsidRDefault="00886C13" w:rsidP="00886C13">
      <w:pPr>
        <w:ind w:left="-142" w:firstLine="142"/>
        <w:jc w:val="center"/>
        <w:rPr>
          <w:rFonts w:ascii="GHEA Grapalat" w:hAnsi="GHEA Grapalat" w:cs="Sylfaen"/>
          <w:b/>
          <w:sz w:val="18"/>
          <w:szCs w:val="18"/>
          <w:lang w:val="ru-RU"/>
        </w:rPr>
      </w:pPr>
    </w:p>
    <w:p w:rsidR="00886C13" w:rsidRPr="00914E84" w:rsidRDefault="00886C13" w:rsidP="00886C13">
      <w:pPr>
        <w:ind w:left="-142" w:firstLine="142"/>
        <w:jc w:val="center"/>
        <w:rPr>
          <w:rFonts w:ascii="GHEA Grapalat" w:hAnsi="GHEA Grapalat" w:cs="Sylfaen"/>
          <w:b/>
          <w:sz w:val="18"/>
          <w:szCs w:val="18"/>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6"/>
        <w:gridCol w:w="5114"/>
      </w:tblGrid>
      <w:tr w:rsidR="00886C13" w:rsidRPr="00E3479E" w:rsidTr="00054D43">
        <w:trPr>
          <w:tblCellSpacing w:w="7" w:type="dxa"/>
          <w:jc w:val="center"/>
        </w:trPr>
        <w:tc>
          <w:tcPr>
            <w:tcW w:w="0" w:type="auto"/>
            <w:vAlign w:val="center"/>
          </w:tcPr>
          <w:p w:rsidR="00886C13" w:rsidRPr="00CE08A5" w:rsidRDefault="00886C13" w:rsidP="00054D43">
            <w:pPr>
              <w:jc w:val="center"/>
              <w:rPr>
                <w:rFonts w:ascii="GHEA Grapalat" w:hAnsi="GHEA Grapalat"/>
                <w:iCs/>
                <w:color w:val="000000"/>
                <w:sz w:val="18"/>
                <w:szCs w:val="18"/>
                <w:lang w:val="pt-BR"/>
              </w:rPr>
            </w:pPr>
            <w:r w:rsidRPr="00CE08A5">
              <w:rPr>
                <w:noProof/>
                <w:sz w:val="18"/>
                <w:szCs w:val="18"/>
                <w:lang w:val="ru-RU" w:eastAsia="ru-RU"/>
              </w:rPr>
              <mc:AlternateContent>
                <mc:Choice Requires="wps">
                  <w:drawing>
                    <wp:anchor distT="0" distB="0" distL="114300" distR="114300" simplePos="0" relativeHeight="251659264" behindDoc="0" locked="0" layoutInCell="1" allowOverlap="1" wp14:anchorId="71CE34B8" wp14:editId="0EC975C7">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FCF77"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CE08A5">
              <w:rPr>
                <w:rFonts w:ascii="GHEA Grapalat" w:hAnsi="GHEA Grapalat"/>
                <w:iCs/>
                <w:color w:val="000000"/>
                <w:sz w:val="18"/>
                <w:szCs w:val="18"/>
              </w:rPr>
              <w:t>Պայմանագրի</w:t>
            </w:r>
            <w:r w:rsidRPr="00CE08A5">
              <w:rPr>
                <w:rFonts w:ascii="GHEA Grapalat" w:hAnsi="GHEA Grapalat"/>
                <w:iCs/>
                <w:color w:val="000000"/>
                <w:sz w:val="18"/>
                <w:szCs w:val="18"/>
                <w:lang w:val="pt-BR"/>
              </w:rPr>
              <w:t xml:space="preserve"> </w:t>
            </w:r>
            <w:r w:rsidRPr="00CE08A5">
              <w:rPr>
                <w:rFonts w:ascii="GHEA Grapalat" w:hAnsi="GHEA Grapalat"/>
                <w:iCs/>
                <w:color w:val="000000"/>
                <w:sz w:val="18"/>
                <w:szCs w:val="18"/>
              </w:rPr>
              <w:t>կողմ</w:t>
            </w:r>
            <w:r w:rsidRPr="00CE08A5">
              <w:rPr>
                <w:rFonts w:ascii="GHEA Grapalat" w:hAnsi="GHEA Grapalat"/>
                <w:iCs/>
                <w:color w:val="000000"/>
                <w:sz w:val="18"/>
                <w:szCs w:val="18"/>
                <w:lang w:val="pt-BR"/>
              </w:rPr>
              <w:t xml:space="preserve"> </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lang w:val="pt-BR"/>
              </w:rPr>
              <w:t>___________________________</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lang w:val="pt-BR"/>
              </w:rPr>
              <w:t>___________________________</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rPr>
              <w:t>գտնվելու</w:t>
            </w:r>
            <w:r w:rsidRPr="00CE08A5">
              <w:rPr>
                <w:rFonts w:ascii="GHEA Grapalat" w:hAnsi="GHEA Grapalat"/>
                <w:iCs/>
                <w:color w:val="000000"/>
                <w:sz w:val="18"/>
                <w:szCs w:val="18"/>
                <w:lang w:val="pt-BR"/>
              </w:rPr>
              <w:t xml:space="preserve"> </w:t>
            </w:r>
            <w:r w:rsidRPr="00CE08A5">
              <w:rPr>
                <w:rFonts w:ascii="GHEA Grapalat" w:hAnsi="GHEA Grapalat"/>
                <w:iCs/>
                <w:color w:val="000000"/>
                <w:sz w:val="18"/>
                <w:szCs w:val="18"/>
              </w:rPr>
              <w:t>վայրը</w:t>
            </w:r>
            <w:r w:rsidRPr="00CE08A5">
              <w:rPr>
                <w:rFonts w:ascii="GHEA Grapalat" w:hAnsi="GHEA Grapalat"/>
                <w:iCs/>
                <w:color w:val="000000"/>
                <w:sz w:val="18"/>
                <w:szCs w:val="18"/>
                <w:lang w:val="pt-BR"/>
              </w:rPr>
              <w:t xml:space="preserve"> ______________</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rPr>
              <w:t>հհ</w:t>
            </w:r>
            <w:r w:rsidRPr="00CE08A5">
              <w:rPr>
                <w:rFonts w:ascii="GHEA Grapalat" w:hAnsi="GHEA Grapalat"/>
                <w:iCs/>
                <w:color w:val="000000"/>
                <w:sz w:val="18"/>
                <w:szCs w:val="18"/>
                <w:lang w:val="pt-BR"/>
              </w:rPr>
              <w:t xml:space="preserve"> _________________________ </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rPr>
              <w:t>հվհհ</w:t>
            </w:r>
            <w:r w:rsidRPr="00CE08A5">
              <w:rPr>
                <w:rFonts w:ascii="GHEA Grapalat" w:hAnsi="GHEA Grapalat"/>
                <w:iCs/>
                <w:color w:val="000000"/>
                <w:sz w:val="18"/>
                <w:szCs w:val="18"/>
                <w:lang w:val="pt-BR"/>
              </w:rPr>
              <w:t xml:space="preserve"> _______________________ </w:t>
            </w:r>
          </w:p>
        </w:tc>
        <w:tc>
          <w:tcPr>
            <w:tcW w:w="0" w:type="auto"/>
            <w:vAlign w:val="center"/>
          </w:tcPr>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rPr>
              <w:t>Պատվիրատու</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lang w:val="pt-BR"/>
              </w:rPr>
              <w:t>_____________________________</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lang w:val="pt-BR"/>
              </w:rPr>
              <w:t>_____________________________</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rPr>
              <w:t>գտնվելու</w:t>
            </w:r>
            <w:r w:rsidRPr="00CE08A5">
              <w:rPr>
                <w:rFonts w:ascii="GHEA Grapalat" w:hAnsi="GHEA Grapalat"/>
                <w:iCs/>
                <w:color w:val="000000"/>
                <w:sz w:val="18"/>
                <w:szCs w:val="18"/>
                <w:lang w:val="pt-BR"/>
              </w:rPr>
              <w:t xml:space="preserve"> </w:t>
            </w:r>
            <w:r w:rsidRPr="00CE08A5">
              <w:rPr>
                <w:rFonts w:ascii="GHEA Grapalat" w:hAnsi="GHEA Grapalat"/>
                <w:iCs/>
                <w:color w:val="000000"/>
                <w:sz w:val="18"/>
                <w:szCs w:val="18"/>
              </w:rPr>
              <w:t>վայրը</w:t>
            </w:r>
            <w:r w:rsidRPr="00CE08A5">
              <w:rPr>
                <w:rFonts w:ascii="GHEA Grapalat" w:hAnsi="GHEA Grapalat"/>
                <w:iCs/>
                <w:color w:val="000000"/>
                <w:sz w:val="18"/>
                <w:szCs w:val="18"/>
                <w:lang w:val="pt-BR"/>
              </w:rPr>
              <w:t xml:space="preserve"> _________________</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rPr>
              <w:t>հհ</w:t>
            </w:r>
            <w:r w:rsidRPr="00CE08A5">
              <w:rPr>
                <w:rFonts w:ascii="GHEA Grapalat" w:hAnsi="GHEA Grapalat"/>
                <w:iCs/>
                <w:color w:val="000000"/>
                <w:sz w:val="18"/>
                <w:szCs w:val="18"/>
                <w:lang w:val="pt-BR"/>
              </w:rPr>
              <w:t>____________________________</w:t>
            </w:r>
          </w:p>
          <w:p w:rsidR="00886C13" w:rsidRPr="00CE08A5" w:rsidRDefault="00886C13" w:rsidP="00054D43">
            <w:pPr>
              <w:jc w:val="center"/>
              <w:rPr>
                <w:rFonts w:ascii="GHEA Grapalat" w:hAnsi="GHEA Grapalat"/>
                <w:iCs/>
                <w:color w:val="000000"/>
                <w:sz w:val="18"/>
                <w:szCs w:val="18"/>
                <w:lang w:val="pt-BR"/>
              </w:rPr>
            </w:pPr>
            <w:r w:rsidRPr="00CE08A5">
              <w:rPr>
                <w:rFonts w:ascii="GHEA Grapalat" w:hAnsi="GHEA Grapalat"/>
                <w:iCs/>
                <w:color w:val="000000"/>
                <w:sz w:val="18"/>
                <w:szCs w:val="18"/>
              </w:rPr>
              <w:t>հվհհ</w:t>
            </w:r>
            <w:r w:rsidRPr="00CE08A5">
              <w:rPr>
                <w:rFonts w:ascii="GHEA Grapalat" w:hAnsi="GHEA Grapalat"/>
                <w:iCs/>
                <w:color w:val="000000"/>
                <w:sz w:val="18"/>
                <w:szCs w:val="18"/>
                <w:lang w:val="pt-BR"/>
              </w:rPr>
              <w:t>___________________________</w:t>
            </w:r>
          </w:p>
        </w:tc>
      </w:tr>
    </w:tbl>
    <w:p w:rsidR="00886C13" w:rsidRPr="00CE08A5" w:rsidRDefault="00886C13" w:rsidP="00886C13">
      <w:pPr>
        <w:ind w:firstLine="375"/>
        <w:rPr>
          <w:rFonts w:ascii="Arial" w:hAnsi="Arial" w:cs="Arial"/>
          <w:iCs/>
          <w:color w:val="000000"/>
          <w:sz w:val="18"/>
          <w:szCs w:val="18"/>
          <w:lang w:val="pt-BR"/>
        </w:rPr>
      </w:pPr>
      <w:r w:rsidRPr="00CE08A5">
        <w:rPr>
          <w:rFonts w:ascii="Arial" w:hAnsi="Arial" w:cs="Arial"/>
          <w:iCs/>
          <w:color w:val="000000"/>
          <w:sz w:val="18"/>
          <w:szCs w:val="18"/>
          <w:lang w:val="pt-BR"/>
        </w:rPr>
        <w:t>  </w:t>
      </w:r>
    </w:p>
    <w:p w:rsidR="00886C13" w:rsidRPr="00CE08A5" w:rsidRDefault="00886C13" w:rsidP="00886C13">
      <w:pPr>
        <w:ind w:firstLine="375"/>
        <w:rPr>
          <w:rFonts w:ascii="GHEA Grapalat" w:hAnsi="GHEA Grapalat"/>
          <w:iCs/>
          <w:color w:val="000000"/>
          <w:sz w:val="18"/>
          <w:szCs w:val="18"/>
          <w:lang w:val="pt-BR"/>
        </w:rPr>
      </w:pPr>
    </w:p>
    <w:p w:rsidR="00886C13" w:rsidRPr="00CE08A5" w:rsidRDefault="00886C13" w:rsidP="00886C13">
      <w:pPr>
        <w:ind w:firstLine="375"/>
        <w:jc w:val="center"/>
        <w:rPr>
          <w:rFonts w:ascii="GHEA Grapalat" w:hAnsi="GHEA Grapalat"/>
          <w:iCs/>
          <w:color w:val="000000"/>
          <w:sz w:val="18"/>
          <w:szCs w:val="18"/>
          <w:lang w:val="pt-BR"/>
        </w:rPr>
      </w:pPr>
      <w:r w:rsidRPr="00CE08A5">
        <w:rPr>
          <w:rFonts w:ascii="GHEA Grapalat" w:hAnsi="GHEA Grapalat"/>
          <w:b/>
          <w:bCs/>
          <w:iCs/>
          <w:color w:val="000000"/>
          <w:sz w:val="18"/>
          <w:szCs w:val="18"/>
        </w:rPr>
        <w:t>ԱՐՁԱՆԱԳՐՈՒԹՅՈՒՆ</w:t>
      </w:r>
      <w:r w:rsidRPr="00CE08A5">
        <w:rPr>
          <w:rFonts w:ascii="GHEA Grapalat" w:hAnsi="GHEA Grapalat"/>
          <w:b/>
          <w:bCs/>
          <w:iCs/>
          <w:color w:val="000000"/>
          <w:sz w:val="18"/>
          <w:szCs w:val="18"/>
          <w:lang w:val="pt-BR"/>
        </w:rPr>
        <w:t xml:space="preserve"> N</w:t>
      </w:r>
    </w:p>
    <w:p w:rsidR="00886C13" w:rsidRPr="00CE08A5" w:rsidRDefault="00886C13" w:rsidP="00886C13">
      <w:pPr>
        <w:ind w:firstLine="375"/>
        <w:jc w:val="center"/>
        <w:rPr>
          <w:rFonts w:ascii="GHEA Grapalat" w:hAnsi="GHEA Grapalat"/>
          <w:b/>
          <w:bCs/>
          <w:iCs/>
          <w:color w:val="000000"/>
          <w:sz w:val="18"/>
          <w:szCs w:val="18"/>
          <w:lang w:val="pt-BR"/>
        </w:rPr>
      </w:pPr>
      <w:r w:rsidRPr="00CE08A5">
        <w:rPr>
          <w:rFonts w:ascii="GHEA Grapalat" w:hAnsi="GHEA Grapalat"/>
          <w:b/>
          <w:bCs/>
          <w:iCs/>
          <w:color w:val="000000"/>
          <w:sz w:val="18"/>
          <w:szCs w:val="18"/>
        </w:rPr>
        <w:t>ՊԱՅՄԱՆԱԳՐԻ</w:t>
      </w:r>
      <w:r w:rsidRPr="00CE08A5">
        <w:rPr>
          <w:rFonts w:ascii="GHEA Grapalat" w:hAnsi="GHEA Grapalat"/>
          <w:b/>
          <w:bCs/>
          <w:iCs/>
          <w:color w:val="000000"/>
          <w:sz w:val="18"/>
          <w:szCs w:val="18"/>
          <w:lang w:val="pt-BR"/>
        </w:rPr>
        <w:t xml:space="preserve"> </w:t>
      </w:r>
      <w:r w:rsidRPr="00CE08A5">
        <w:rPr>
          <w:rFonts w:ascii="GHEA Grapalat" w:hAnsi="GHEA Grapalat"/>
          <w:b/>
          <w:bCs/>
          <w:iCs/>
          <w:color w:val="000000"/>
          <w:sz w:val="18"/>
          <w:szCs w:val="18"/>
        </w:rPr>
        <w:t>ԿԱՄ</w:t>
      </w:r>
      <w:r w:rsidRPr="00CE08A5">
        <w:rPr>
          <w:rFonts w:ascii="GHEA Grapalat" w:hAnsi="GHEA Grapalat"/>
          <w:b/>
          <w:bCs/>
          <w:iCs/>
          <w:color w:val="000000"/>
          <w:sz w:val="18"/>
          <w:szCs w:val="18"/>
          <w:lang w:val="pt-BR"/>
        </w:rPr>
        <w:t xml:space="preserve"> </w:t>
      </w:r>
      <w:r w:rsidRPr="00CE08A5">
        <w:rPr>
          <w:rFonts w:ascii="GHEA Grapalat" w:hAnsi="GHEA Grapalat"/>
          <w:b/>
          <w:bCs/>
          <w:iCs/>
          <w:color w:val="000000"/>
          <w:sz w:val="18"/>
          <w:szCs w:val="18"/>
        </w:rPr>
        <w:t>ԴՐԱ</w:t>
      </w:r>
      <w:r w:rsidRPr="00CE08A5">
        <w:rPr>
          <w:rFonts w:ascii="GHEA Grapalat" w:hAnsi="GHEA Grapalat"/>
          <w:b/>
          <w:bCs/>
          <w:iCs/>
          <w:color w:val="000000"/>
          <w:sz w:val="18"/>
          <w:szCs w:val="18"/>
          <w:lang w:val="pt-BR"/>
        </w:rPr>
        <w:t xml:space="preserve"> </w:t>
      </w:r>
      <w:r w:rsidRPr="00CE08A5">
        <w:rPr>
          <w:rFonts w:ascii="GHEA Grapalat" w:hAnsi="GHEA Grapalat"/>
          <w:b/>
          <w:bCs/>
          <w:iCs/>
          <w:color w:val="000000"/>
          <w:sz w:val="18"/>
          <w:szCs w:val="18"/>
        </w:rPr>
        <w:t>ՄԻ</w:t>
      </w:r>
      <w:r w:rsidRPr="00CE08A5">
        <w:rPr>
          <w:rFonts w:ascii="GHEA Grapalat" w:hAnsi="GHEA Grapalat"/>
          <w:b/>
          <w:bCs/>
          <w:iCs/>
          <w:color w:val="000000"/>
          <w:sz w:val="18"/>
          <w:szCs w:val="18"/>
          <w:lang w:val="pt-BR"/>
        </w:rPr>
        <w:t xml:space="preserve"> </w:t>
      </w:r>
      <w:r w:rsidRPr="00CE08A5">
        <w:rPr>
          <w:rFonts w:ascii="GHEA Grapalat" w:hAnsi="GHEA Grapalat"/>
          <w:b/>
          <w:bCs/>
          <w:iCs/>
          <w:color w:val="000000"/>
          <w:sz w:val="18"/>
          <w:szCs w:val="18"/>
        </w:rPr>
        <w:t>ՄԱՍԻ</w:t>
      </w:r>
      <w:r w:rsidRPr="00CE08A5">
        <w:rPr>
          <w:rFonts w:ascii="GHEA Grapalat" w:hAnsi="GHEA Grapalat"/>
          <w:b/>
          <w:bCs/>
          <w:iCs/>
          <w:color w:val="000000"/>
          <w:sz w:val="18"/>
          <w:szCs w:val="18"/>
          <w:lang w:val="pt-BR"/>
        </w:rPr>
        <w:t xml:space="preserve"> ԿԱՏԱՐՄԱՆ ԱՐԴՅՈՒՆՔՆԵՐԻ </w:t>
      </w:r>
    </w:p>
    <w:p w:rsidR="00886C13" w:rsidRPr="00CE08A5" w:rsidRDefault="00886C13" w:rsidP="00886C13">
      <w:pPr>
        <w:ind w:firstLine="375"/>
        <w:jc w:val="center"/>
        <w:rPr>
          <w:rFonts w:ascii="Arial Unicode" w:hAnsi="Arial Unicode"/>
          <w:iCs/>
          <w:color w:val="000000"/>
          <w:sz w:val="18"/>
          <w:szCs w:val="18"/>
          <w:lang w:val="pt-BR"/>
        </w:rPr>
      </w:pPr>
      <w:r w:rsidRPr="00CE08A5">
        <w:rPr>
          <w:rFonts w:ascii="GHEA Grapalat" w:hAnsi="GHEA Grapalat"/>
          <w:b/>
          <w:bCs/>
          <w:iCs/>
          <w:color w:val="000000"/>
          <w:sz w:val="18"/>
          <w:szCs w:val="18"/>
        </w:rPr>
        <w:t>ՀԱՆՁՆՄԱՆ</w:t>
      </w:r>
      <w:r w:rsidRPr="00CE08A5">
        <w:rPr>
          <w:rFonts w:ascii="GHEA Grapalat" w:hAnsi="GHEA Grapalat"/>
          <w:b/>
          <w:bCs/>
          <w:iCs/>
          <w:color w:val="000000"/>
          <w:sz w:val="18"/>
          <w:szCs w:val="18"/>
          <w:lang w:val="pt-BR"/>
        </w:rPr>
        <w:t>-</w:t>
      </w:r>
      <w:r w:rsidRPr="00CE08A5">
        <w:rPr>
          <w:rFonts w:ascii="GHEA Grapalat" w:hAnsi="GHEA Grapalat"/>
          <w:b/>
          <w:bCs/>
          <w:iCs/>
          <w:color w:val="000000"/>
          <w:sz w:val="18"/>
          <w:szCs w:val="18"/>
        </w:rPr>
        <w:t>ԸՆԴՈՒՆՄԱՆ</w:t>
      </w:r>
    </w:p>
    <w:p w:rsidR="00886C13" w:rsidRPr="00CE08A5" w:rsidRDefault="00886C13" w:rsidP="00886C13">
      <w:pPr>
        <w:pStyle w:val="a3"/>
        <w:spacing w:line="240" w:lineRule="auto"/>
        <w:ind w:firstLine="0"/>
        <w:jc w:val="center"/>
        <w:rPr>
          <w:b/>
          <w:bCs/>
          <w:iCs/>
          <w:sz w:val="18"/>
          <w:szCs w:val="18"/>
          <w:lang w:val="es-ES"/>
        </w:rPr>
      </w:pPr>
    </w:p>
    <w:p w:rsidR="00886C13" w:rsidRPr="00CE08A5" w:rsidRDefault="00886C13" w:rsidP="00886C13">
      <w:pPr>
        <w:pStyle w:val="a3"/>
        <w:spacing w:line="240" w:lineRule="auto"/>
        <w:ind w:firstLine="540"/>
        <w:rPr>
          <w:iCs/>
          <w:sz w:val="18"/>
          <w:szCs w:val="18"/>
          <w:lang w:val="es-ES"/>
        </w:rPr>
      </w:pPr>
      <w:r w:rsidRPr="00CE08A5">
        <w:rPr>
          <w:rFonts w:ascii="GHEA Grapalat" w:hAnsi="GHEA Grapalat"/>
          <w:color w:val="000000"/>
          <w:sz w:val="18"/>
          <w:szCs w:val="18"/>
          <w:lang w:val="es-ES" w:eastAsia="ru-RU"/>
        </w:rPr>
        <w:t>«      » «              »</w:t>
      </w:r>
      <w:r w:rsidRPr="00CE08A5">
        <w:rPr>
          <w:iCs/>
          <w:sz w:val="18"/>
          <w:szCs w:val="18"/>
          <w:lang w:val="es-ES"/>
        </w:rPr>
        <w:t xml:space="preserve">  </w:t>
      </w:r>
      <w:r w:rsidRPr="00CE08A5">
        <w:rPr>
          <w:rFonts w:ascii="GHEA Grapalat" w:hAnsi="GHEA Grapalat"/>
          <w:color w:val="000000"/>
          <w:sz w:val="18"/>
          <w:szCs w:val="18"/>
          <w:lang w:val="es-ES" w:eastAsia="ru-RU"/>
        </w:rPr>
        <w:t xml:space="preserve">20    </w:t>
      </w:r>
      <w:r w:rsidRPr="00CE08A5">
        <w:rPr>
          <w:rFonts w:ascii="GHEA Grapalat" w:hAnsi="GHEA Grapalat"/>
          <w:color w:val="000000"/>
          <w:sz w:val="18"/>
          <w:szCs w:val="18"/>
          <w:lang w:eastAsia="ru-RU"/>
        </w:rPr>
        <w:t>թ</w:t>
      </w:r>
      <w:r w:rsidRPr="00CE08A5">
        <w:rPr>
          <w:rFonts w:ascii="GHEA Grapalat" w:hAnsi="GHEA Grapalat"/>
          <w:color w:val="000000"/>
          <w:sz w:val="18"/>
          <w:szCs w:val="18"/>
          <w:lang w:val="es-ES" w:eastAsia="ru-RU"/>
        </w:rPr>
        <w:t>.</w:t>
      </w:r>
    </w:p>
    <w:p w:rsidR="00886C13" w:rsidRPr="00CE08A5" w:rsidRDefault="00886C13" w:rsidP="00886C13">
      <w:pPr>
        <w:pStyle w:val="a3"/>
        <w:spacing w:line="240" w:lineRule="auto"/>
        <w:ind w:firstLine="0"/>
        <w:rPr>
          <w:iCs/>
          <w:sz w:val="18"/>
          <w:szCs w:val="18"/>
          <w:lang w:val="es-ES"/>
        </w:rPr>
      </w:pPr>
    </w:p>
    <w:p w:rsidR="00886C13" w:rsidRPr="00CE08A5" w:rsidRDefault="00886C13" w:rsidP="00886C13">
      <w:pPr>
        <w:pStyle w:val="af4"/>
        <w:spacing w:before="0" w:beforeAutospacing="0" w:after="0" w:afterAutospacing="0"/>
        <w:rPr>
          <w:rFonts w:ascii="GHEA Grapalat" w:hAnsi="GHEA Grapalat"/>
          <w:color w:val="000000"/>
          <w:sz w:val="18"/>
          <w:szCs w:val="18"/>
          <w:lang w:val="es-ES"/>
        </w:rPr>
      </w:pPr>
      <w:r w:rsidRPr="00CE08A5">
        <w:rPr>
          <w:rFonts w:ascii="GHEA Grapalat" w:hAnsi="GHEA Grapalat"/>
          <w:color w:val="000000"/>
          <w:sz w:val="18"/>
          <w:szCs w:val="18"/>
        </w:rPr>
        <w:t>Պայմանագրի</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rPr>
        <w:t>այսուհետ</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rPr>
        <w:t>Պայմանագիր</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rPr>
        <w:t>անվանումը</w:t>
      </w:r>
      <w:r w:rsidRPr="00CE08A5">
        <w:rPr>
          <w:rFonts w:ascii="GHEA Grapalat" w:hAnsi="GHEA Grapalat"/>
          <w:color w:val="000000"/>
          <w:sz w:val="18"/>
          <w:szCs w:val="18"/>
          <w:lang w:val="es-ES"/>
        </w:rPr>
        <w:t>` ____________________________________________________________________________________________</w:t>
      </w:r>
    </w:p>
    <w:p w:rsidR="00886C13" w:rsidRPr="00CE08A5" w:rsidRDefault="00886C13" w:rsidP="00886C13">
      <w:pPr>
        <w:pStyle w:val="af4"/>
        <w:spacing w:before="0" w:beforeAutospacing="0" w:after="0" w:afterAutospacing="0"/>
        <w:rPr>
          <w:rFonts w:ascii="GHEA Grapalat" w:hAnsi="GHEA Grapalat"/>
          <w:color w:val="000000"/>
          <w:sz w:val="18"/>
          <w:szCs w:val="18"/>
          <w:lang w:val="es-ES"/>
        </w:rPr>
      </w:pPr>
      <w:r w:rsidRPr="00CE08A5">
        <w:rPr>
          <w:rFonts w:ascii="GHEA Grapalat" w:hAnsi="GHEA Grapalat"/>
          <w:color w:val="000000"/>
          <w:sz w:val="18"/>
          <w:szCs w:val="18"/>
        </w:rPr>
        <w:t>Պայմանագրի</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rPr>
        <w:t>կնքման</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rPr>
        <w:t>ամսաթիվը</w:t>
      </w:r>
      <w:r w:rsidRPr="00CE08A5">
        <w:rPr>
          <w:rFonts w:ascii="GHEA Grapalat" w:hAnsi="GHEA Grapalat"/>
          <w:color w:val="000000"/>
          <w:sz w:val="18"/>
          <w:szCs w:val="18"/>
          <w:lang w:val="es-ES"/>
        </w:rPr>
        <w:t xml:space="preserve">` «____» «__________________» 20 </w:t>
      </w:r>
      <w:r w:rsidRPr="00CE08A5">
        <w:rPr>
          <w:rFonts w:ascii="GHEA Grapalat" w:hAnsi="GHEA Grapalat"/>
          <w:color w:val="000000"/>
          <w:sz w:val="18"/>
          <w:szCs w:val="18"/>
        </w:rPr>
        <w:t>թ</w:t>
      </w:r>
      <w:r w:rsidRPr="00CE08A5">
        <w:rPr>
          <w:rFonts w:ascii="GHEA Grapalat" w:hAnsi="GHEA Grapalat"/>
          <w:color w:val="000000"/>
          <w:sz w:val="18"/>
          <w:szCs w:val="18"/>
          <w:lang w:val="es-ES"/>
        </w:rPr>
        <w:t>.</w:t>
      </w:r>
    </w:p>
    <w:p w:rsidR="00886C13" w:rsidRPr="00CE08A5" w:rsidRDefault="00886C13" w:rsidP="00886C13">
      <w:pPr>
        <w:pStyle w:val="af4"/>
        <w:spacing w:before="0" w:beforeAutospacing="0" w:after="0" w:afterAutospacing="0"/>
        <w:rPr>
          <w:rFonts w:ascii="GHEA Grapalat" w:hAnsi="GHEA Grapalat"/>
          <w:color w:val="000000"/>
          <w:sz w:val="18"/>
          <w:szCs w:val="18"/>
          <w:lang w:val="es-ES"/>
        </w:rPr>
      </w:pPr>
      <w:r w:rsidRPr="00CE08A5">
        <w:rPr>
          <w:rFonts w:ascii="GHEA Grapalat" w:hAnsi="GHEA Grapalat"/>
          <w:color w:val="000000"/>
          <w:sz w:val="18"/>
          <w:szCs w:val="18"/>
        </w:rPr>
        <w:t>Պայմանագրի</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rPr>
        <w:t>համարը</w:t>
      </w:r>
      <w:r w:rsidRPr="00CE08A5">
        <w:rPr>
          <w:rFonts w:ascii="GHEA Grapalat" w:hAnsi="GHEA Grapalat"/>
          <w:color w:val="000000"/>
          <w:sz w:val="18"/>
          <w:szCs w:val="18"/>
          <w:lang w:val="es-ES"/>
        </w:rPr>
        <w:t>`    __________</w:t>
      </w:r>
    </w:p>
    <w:p w:rsidR="00886C13" w:rsidRPr="00CE08A5" w:rsidRDefault="00886C13" w:rsidP="00886C13">
      <w:pPr>
        <w:jc w:val="both"/>
        <w:rPr>
          <w:rFonts w:ascii="GHEA Grapalat" w:hAnsi="GHEA Grapalat" w:cs="Sylfaen"/>
          <w:iCs/>
          <w:sz w:val="18"/>
          <w:szCs w:val="18"/>
          <w:lang w:val="es-ES"/>
        </w:rPr>
      </w:pPr>
      <w:r w:rsidRPr="00CE08A5">
        <w:rPr>
          <w:rFonts w:ascii="GHEA Grapalat" w:hAnsi="GHEA Grapalat"/>
          <w:iCs/>
          <w:color w:val="000000"/>
          <w:sz w:val="18"/>
          <w:szCs w:val="18"/>
        </w:rPr>
        <w:t>Պատվիրատուն</w:t>
      </w:r>
      <w:r w:rsidRPr="00CE08A5">
        <w:rPr>
          <w:rFonts w:ascii="GHEA Grapalat" w:hAnsi="GHEA Grapalat"/>
          <w:iCs/>
          <w:color w:val="000000"/>
          <w:sz w:val="18"/>
          <w:szCs w:val="18"/>
          <w:lang w:val="es-ES"/>
        </w:rPr>
        <w:t xml:space="preserve">  </w:t>
      </w:r>
      <w:r w:rsidRPr="00CE08A5">
        <w:rPr>
          <w:rFonts w:ascii="GHEA Grapalat" w:hAnsi="GHEA Grapalat"/>
          <w:iCs/>
          <w:color w:val="000000"/>
          <w:sz w:val="18"/>
          <w:szCs w:val="18"/>
        </w:rPr>
        <w:t>և</w:t>
      </w:r>
      <w:r w:rsidRPr="00CE08A5">
        <w:rPr>
          <w:rFonts w:ascii="GHEA Grapalat" w:hAnsi="GHEA Grapalat"/>
          <w:iCs/>
          <w:color w:val="000000"/>
          <w:sz w:val="18"/>
          <w:szCs w:val="18"/>
          <w:lang w:val="es-ES"/>
        </w:rPr>
        <w:t xml:space="preserve">  </w:t>
      </w:r>
      <w:r w:rsidRPr="00CE08A5">
        <w:rPr>
          <w:rFonts w:ascii="GHEA Grapalat" w:hAnsi="GHEA Grapalat"/>
          <w:color w:val="000000"/>
          <w:sz w:val="18"/>
          <w:szCs w:val="18"/>
        </w:rPr>
        <w:t>Պայմանագրի</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rPr>
        <w:t>կողմը՝</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հիմք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ընդունելով</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պայմանագրի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կատարման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վերաբերյալ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 »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20 </w:t>
      </w:r>
      <w:r w:rsidRPr="00CE08A5">
        <w:rPr>
          <w:rFonts w:ascii="GHEA Grapalat" w:hAnsi="GHEA Grapalat"/>
          <w:color w:val="000000"/>
          <w:sz w:val="18"/>
          <w:szCs w:val="18"/>
          <w:lang w:val="es-ES"/>
        </w:rPr>
        <w:t xml:space="preserve">  </w:t>
      </w:r>
      <w:r w:rsidRPr="00CE08A5">
        <w:rPr>
          <w:rFonts w:ascii="GHEA Grapalat" w:hAnsi="GHEA Grapalat"/>
          <w:color w:val="000000"/>
          <w:sz w:val="18"/>
          <w:szCs w:val="18"/>
          <w:lang w:val="hy-AM"/>
        </w:rPr>
        <w:t xml:space="preserve">  թ. դուրս գրված </w:t>
      </w:r>
      <w:r w:rsidRPr="00CE08A5">
        <w:rPr>
          <w:rFonts w:ascii="GHEA Grapalat" w:hAnsi="GHEA Grapalat"/>
          <w:color w:val="000000"/>
          <w:sz w:val="18"/>
          <w:szCs w:val="18"/>
          <w:lang w:val="es-ES"/>
        </w:rPr>
        <w:t xml:space="preserve">N ___   </w:t>
      </w:r>
      <w:r w:rsidRPr="00CE08A5">
        <w:rPr>
          <w:rFonts w:ascii="GHEA Grapalat" w:hAnsi="GHEA Grapalat"/>
          <w:color w:val="000000"/>
          <w:sz w:val="18"/>
          <w:szCs w:val="18"/>
          <w:lang w:val="hy-AM"/>
        </w:rPr>
        <w:t xml:space="preserve">հաշիվ ապրանքագիրը, </w:t>
      </w:r>
      <w:r w:rsidRPr="00CE08A5">
        <w:rPr>
          <w:rFonts w:ascii="GHEA Grapalat" w:hAnsi="GHEA Grapalat"/>
          <w:color w:val="000000"/>
          <w:sz w:val="18"/>
          <w:szCs w:val="18"/>
          <w:lang w:val="es-ES"/>
        </w:rPr>
        <w:t>կազմեցին սույն արձանագրությունը հետևյալի մասին.</w:t>
      </w:r>
    </w:p>
    <w:p w:rsidR="00886C13" w:rsidRPr="00CE08A5" w:rsidRDefault="00886C13" w:rsidP="00886C13">
      <w:pPr>
        <w:jc w:val="both"/>
        <w:rPr>
          <w:rFonts w:ascii="GHEA Grapalat" w:hAnsi="GHEA Grapalat"/>
          <w:iCs/>
          <w:color w:val="000000"/>
          <w:sz w:val="18"/>
          <w:szCs w:val="18"/>
          <w:lang w:val="hy-AM"/>
        </w:rPr>
      </w:pPr>
      <w:r w:rsidRPr="00CE08A5">
        <w:rPr>
          <w:rFonts w:ascii="GHEA Grapalat" w:hAnsi="GHEA Grapalat"/>
          <w:iCs/>
          <w:color w:val="000000"/>
          <w:sz w:val="18"/>
          <w:szCs w:val="18"/>
        </w:rPr>
        <w:t>Պայմանագրի</w:t>
      </w:r>
      <w:r w:rsidRPr="00CE08A5">
        <w:rPr>
          <w:rFonts w:ascii="GHEA Grapalat" w:hAnsi="GHEA Grapalat"/>
          <w:iCs/>
          <w:color w:val="000000"/>
          <w:sz w:val="18"/>
          <w:szCs w:val="18"/>
          <w:lang w:val="es-ES"/>
        </w:rPr>
        <w:t xml:space="preserve"> </w:t>
      </w:r>
      <w:r w:rsidRPr="00CE08A5">
        <w:rPr>
          <w:rFonts w:ascii="GHEA Grapalat" w:hAnsi="GHEA Grapalat"/>
          <w:iCs/>
          <w:color w:val="000000"/>
          <w:sz w:val="18"/>
          <w:szCs w:val="18"/>
        </w:rPr>
        <w:t>շրջանակներում</w:t>
      </w:r>
      <w:r w:rsidRPr="00CE08A5">
        <w:rPr>
          <w:rFonts w:ascii="GHEA Grapalat" w:hAnsi="GHEA Grapalat"/>
          <w:iCs/>
          <w:color w:val="000000"/>
          <w:sz w:val="18"/>
          <w:szCs w:val="18"/>
          <w:lang w:val="es-ES"/>
        </w:rPr>
        <w:t xml:space="preserve"> </w:t>
      </w:r>
      <w:r w:rsidRPr="00CE08A5">
        <w:rPr>
          <w:rFonts w:ascii="GHEA Grapalat" w:hAnsi="GHEA Grapalat"/>
          <w:iCs/>
          <w:snapToGrid w:val="0"/>
          <w:color w:val="000000"/>
          <w:sz w:val="18"/>
          <w:szCs w:val="18"/>
          <w:lang w:val="es-ES"/>
        </w:rPr>
        <w:t xml:space="preserve">Պայմանագրի կողմը  </w:t>
      </w:r>
      <w:r w:rsidRPr="00CE08A5">
        <w:rPr>
          <w:rFonts w:ascii="GHEA Grapalat" w:hAnsi="GHEA Grapalat"/>
          <w:iCs/>
          <w:color w:val="000000"/>
          <w:sz w:val="18"/>
          <w:szCs w:val="18"/>
        </w:rPr>
        <w:t>մատակարարել</w:t>
      </w:r>
      <w:r w:rsidRPr="00CE08A5">
        <w:rPr>
          <w:rFonts w:ascii="GHEA Grapalat" w:hAnsi="GHEA Grapalat"/>
          <w:iCs/>
          <w:color w:val="000000"/>
          <w:sz w:val="18"/>
          <w:szCs w:val="18"/>
          <w:lang w:val="es-ES"/>
        </w:rPr>
        <w:t xml:space="preserve"> </w:t>
      </w:r>
      <w:r w:rsidRPr="00CE08A5">
        <w:rPr>
          <w:rFonts w:ascii="GHEA Grapalat" w:hAnsi="GHEA Grapalat"/>
          <w:iCs/>
          <w:color w:val="000000"/>
          <w:sz w:val="18"/>
          <w:szCs w:val="18"/>
        </w:rPr>
        <w:t>է</w:t>
      </w:r>
      <w:r w:rsidRPr="00CE08A5">
        <w:rPr>
          <w:rFonts w:ascii="GHEA Grapalat" w:hAnsi="GHEA Grapalat"/>
          <w:iCs/>
          <w:color w:val="000000"/>
          <w:sz w:val="18"/>
          <w:szCs w:val="18"/>
          <w:lang w:val="es-ES"/>
        </w:rPr>
        <w:t xml:space="preserve"> </w:t>
      </w:r>
      <w:r w:rsidRPr="00CE08A5">
        <w:rPr>
          <w:rFonts w:ascii="GHEA Grapalat" w:hAnsi="GHEA Grapalat"/>
          <w:iCs/>
          <w:color w:val="000000"/>
          <w:sz w:val="18"/>
          <w:szCs w:val="18"/>
        </w:rPr>
        <w:t>հետևյալ</w:t>
      </w:r>
      <w:r w:rsidRPr="00CE08A5">
        <w:rPr>
          <w:rFonts w:ascii="GHEA Grapalat" w:hAnsi="GHEA Grapalat"/>
          <w:iCs/>
          <w:color w:val="000000"/>
          <w:sz w:val="18"/>
          <w:szCs w:val="18"/>
          <w:lang w:val="es-ES"/>
        </w:rPr>
        <w:t xml:space="preserve"> </w:t>
      </w:r>
      <w:r w:rsidRPr="00CE08A5">
        <w:rPr>
          <w:rFonts w:ascii="GHEA Grapalat" w:hAnsi="GHEA Grapalat"/>
          <w:iCs/>
          <w:color w:val="000000"/>
          <w:sz w:val="18"/>
          <w:szCs w:val="18"/>
        </w:rPr>
        <w:t>ապրանքները՝</w:t>
      </w:r>
    </w:p>
    <w:p w:rsidR="00886C13" w:rsidRPr="00CE08A5" w:rsidRDefault="00886C13" w:rsidP="00886C13">
      <w:pPr>
        <w:jc w:val="both"/>
        <w:rPr>
          <w:rFonts w:ascii="GHEA Grapalat" w:hAnsi="GHEA Grapalat"/>
          <w:iCs/>
          <w:color w:val="000000"/>
          <w:sz w:val="18"/>
          <w:szCs w:val="18"/>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86C13" w:rsidRPr="00CE08A5" w:rsidTr="00054D43">
        <w:trPr>
          <w:jc w:val="right"/>
        </w:trPr>
        <w:tc>
          <w:tcPr>
            <w:tcW w:w="357" w:type="dxa"/>
            <w:vMerge w:val="restart"/>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N</w:t>
            </w:r>
          </w:p>
        </w:tc>
        <w:tc>
          <w:tcPr>
            <w:tcW w:w="10348" w:type="dxa"/>
            <w:gridSpan w:val="8"/>
            <w:shd w:val="clear" w:color="auto" w:fill="auto"/>
            <w:vAlign w:val="center"/>
          </w:tcPr>
          <w:p w:rsidR="00886C13" w:rsidRPr="00CE08A5" w:rsidRDefault="00886C13" w:rsidP="0005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CE08A5">
              <w:rPr>
                <w:rFonts w:ascii="GHEA Grapalat" w:hAnsi="GHEA Grapalat" w:cs="Sylfaen"/>
                <w:sz w:val="18"/>
                <w:szCs w:val="18"/>
              </w:rPr>
              <w:t>Մատակարարված</w:t>
            </w:r>
            <w:r w:rsidRPr="00CE08A5">
              <w:rPr>
                <w:rFonts w:ascii="GHEA Grapalat" w:hAnsi="GHEA Grapalat" w:cs="Courier New"/>
                <w:sz w:val="18"/>
                <w:szCs w:val="18"/>
              </w:rPr>
              <w:t xml:space="preserve"> </w:t>
            </w:r>
            <w:r w:rsidRPr="00CE08A5">
              <w:rPr>
                <w:rFonts w:ascii="GHEA Grapalat" w:hAnsi="GHEA Grapalat" w:cs="Sylfaen"/>
                <w:sz w:val="18"/>
                <w:szCs w:val="18"/>
              </w:rPr>
              <w:t>ապրանքների</w:t>
            </w:r>
          </w:p>
        </w:tc>
      </w:tr>
      <w:tr w:rsidR="00886C13" w:rsidRPr="00CE08A5" w:rsidTr="00054D43">
        <w:trPr>
          <w:jc w:val="right"/>
        </w:trPr>
        <w:tc>
          <w:tcPr>
            <w:tcW w:w="357" w:type="dxa"/>
            <w:vMerge/>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անվանումը</w:t>
            </w:r>
          </w:p>
        </w:tc>
        <w:tc>
          <w:tcPr>
            <w:tcW w:w="1440" w:type="dxa"/>
            <w:vMerge w:val="restart"/>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քանակական ցուցանիշը</w:t>
            </w:r>
          </w:p>
        </w:tc>
        <w:tc>
          <w:tcPr>
            <w:tcW w:w="2976" w:type="dxa"/>
            <w:gridSpan w:val="2"/>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կատարման ժամկետը</w:t>
            </w:r>
          </w:p>
        </w:tc>
        <w:tc>
          <w:tcPr>
            <w:tcW w:w="1168" w:type="dxa"/>
            <w:vMerge w:val="restart"/>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Վճարման ժամկետը /ըստ վճարման ժամանակացույցի/</w:t>
            </w:r>
          </w:p>
        </w:tc>
      </w:tr>
      <w:tr w:rsidR="00886C13" w:rsidRPr="00CE08A5" w:rsidTr="00054D43">
        <w:trPr>
          <w:trHeight w:val="1105"/>
          <w:jc w:val="right"/>
        </w:trPr>
        <w:tc>
          <w:tcPr>
            <w:tcW w:w="357" w:type="dxa"/>
            <w:vMerge/>
            <w:tcBorders>
              <w:bottom w:val="single" w:sz="4" w:space="0" w:color="auto"/>
            </w:tcBorders>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r w:rsidRPr="00CE08A5">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r>
      <w:tr w:rsidR="00886C13" w:rsidRPr="00CE08A5" w:rsidTr="00054D43">
        <w:trPr>
          <w:jc w:val="right"/>
        </w:trPr>
        <w:tc>
          <w:tcPr>
            <w:tcW w:w="357"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86C13" w:rsidRPr="00CE08A5" w:rsidRDefault="00886C13" w:rsidP="00054D43">
            <w:pPr>
              <w:pStyle w:val="af4"/>
              <w:spacing w:before="0" w:beforeAutospacing="0" w:after="0" w:afterAutospacing="0"/>
              <w:jc w:val="center"/>
              <w:rPr>
                <w:rFonts w:ascii="GHEA Grapalat" w:hAnsi="GHEA Grapalat"/>
                <w:sz w:val="18"/>
                <w:szCs w:val="18"/>
              </w:rPr>
            </w:pPr>
          </w:p>
        </w:tc>
      </w:tr>
      <w:tr w:rsidR="00886C13" w:rsidRPr="00CE08A5" w:rsidTr="00054D43">
        <w:trPr>
          <w:jc w:val="right"/>
        </w:trPr>
        <w:tc>
          <w:tcPr>
            <w:tcW w:w="357"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73"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440"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800"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16"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842"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34"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1168"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c>
          <w:tcPr>
            <w:tcW w:w="675" w:type="dxa"/>
            <w:shd w:val="clear" w:color="auto" w:fill="auto"/>
          </w:tcPr>
          <w:p w:rsidR="00886C13" w:rsidRPr="00CE08A5" w:rsidRDefault="00886C13" w:rsidP="00054D43">
            <w:pPr>
              <w:pStyle w:val="af4"/>
              <w:spacing w:before="0" w:beforeAutospacing="0" w:after="0" w:afterAutospacing="0"/>
              <w:jc w:val="center"/>
              <w:rPr>
                <w:rFonts w:ascii="GHEA Grapalat" w:hAnsi="GHEA Grapalat"/>
                <w:sz w:val="18"/>
                <w:szCs w:val="18"/>
              </w:rPr>
            </w:pPr>
          </w:p>
        </w:tc>
      </w:tr>
    </w:tbl>
    <w:p w:rsidR="00886C13" w:rsidRPr="00CE08A5" w:rsidRDefault="00886C13" w:rsidP="00886C13">
      <w:pPr>
        <w:ind w:firstLine="375"/>
        <w:jc w:val="both"/>
        <w:rPr>
          <w:rFonts w:ascii="Arial" w:hAnsi="Arial" w:cs="Arial"/>
          <w:iCs/>
          <w:color w:val="000000"/>
          <w:sz w:val="18"/>
          <w:szCs w:val="18"/>
          <w:lang w:val="es-ES"/>
        </w:rPr>
      </w:pPr>
      <w:r w:rsidRPr="00CE08A5">
        <w:rPr>
          <w:rFonts w:ascii="Arial" w:hAnsi="Arial" w:cs="Arial"/>
          <w:iCs/>
          <w:color w:val="000000"/>
          <w:sz w:val="18"/>
          <w:szCs w:val="18"/>
          <w:lang w:val="es-ES"/>
        </w:rPr>
        <w:t> </w:t>
      </w:r>
    </w:p>
    <w:p w:rsidR="00886C13" w:rsidRPr="00CE08A5" w:rsidRDefault="00886C13" w:rsidP="00886C13">
      <w:pPr>
        <w:ind w:firstLine="375"/>
        <w:jc w:val="both"/>
        <w:rPr>
          <w:rFonts w:ascii="GHEA Grapalat" w:hAnsi="GHEA Grapalat"/>
          <w:iCs/>
          <w:snapToGrid w:val="0"/>
          <w:color w:val="000000"/>
          <w:sz w:val="18"/>
          <w:szCs w:val="18"/>
          <w:lang w:val="es-ES"/>
        </w:rPr>
      </w:pPr>
      <w:r w:rsidRPr="00CE08A5">
        <w:rPr>
          <w:rFonts w:ascii="Arial" w:hAnsi="Arial" w:cs="Arial"/>
          <w:iCs/>
          <w:color w:val="000000"/>
          <w:sz w:val="18"/>
          <w:szCs w:val="18"/>
          <w:lang w:val="es-ES"/>
        </w:rPr>
        <w:t> </w:t>
      </w:r>
      <w:r w:rsidRPr="00CE08A5">
        <w:rPr>
          <w:rFonts w:ascii="GHEA Grapalat" w:hAnsi="GHEA Grapalat"/>
          <w:iCs/>
          <w:snapToGrid w:val="0"/>
          <w:color w:val="000000"/>
          <w:sz w:val="18"/>
          <w:szCs w:val="18"/>
          <w:lang w:val="hy-AM"/>
        </w:rPr>
        <w:t xml:space="preserve">Սույն </w:t>
      </w:r>
      <w:r w:rsidRPr="00CE08A5">
        <w:rPr>
          <w:rFonts w:ascii="GHEA Grapalat" w:hAnsi="GHEA Grapalat"/>
          <w:iCs/>
          <w:snapToGrid w:val="0"/>
          <w:color w:val="000000"/>
          <w:sz w:val="18"/>
          <w:szCs w:val="18"/>
        </w:rPr>
        <w:t>արձանագրության</w:t>
      </w:r>
      <w:r w:rsidRPr="00CE08A5">
        <w:rPr>
          <w:rFonts w:ascii="GHEA Grapalat" w:hAnsi="GHEA Grapalat"/>
          <w:iCs/>
          <w:snapToGrid w:val="0"/>
          <w:color w:val="000000"/>
          <w:sz w:val="18"/>
          <w:szCs w:val="18"/>
          <w:lang w:val="es-ES"/>
        </w:rPr>
        <w:t xml:space="preserve"> </w:t>
      </w:r>
      <w:r w:rsidRPr="00CE08A5">
        <w:rPr>
          <w:rFonts w:ascii="GHEA Grapalat" w:hAnsi="GHEA Grapalat"/>
          <w:iCs/>
          <w:snapToGrid w:val="0"/>
          <w:color w:val="000000"/>
          <w:sz w:val="18"/>
          <w:szCs w:val="18"/>
        </w:rPr>
        <w:t>երկկողմ</w:t>
      </w:r>
      <w:r w:rsidRPr="00CE08A5">
        <w:rPr>
          <w:rFonts w:ascii="GHEA Grapalat" w:hAnsi="GHEA Grapalat"/>
          <w:iCs/>
          <w:snapToGrid w:val="0"/>
          <w:color w:val="000000"/>
          <w:sz w:val="18"/>
          <w:szCs w:val="18"/>
          <w:lang w:val="es-ES"/>
        </w:rPr>
        <w:t xml:space="preserve"> </w:t>
      </w:r>
      <w:r w:rsidRPr="00CE08A5">
        <w:rPr>
          <w:rFonts w:ascii="GHEA Grapalat" w:hAnsi="GHEA Grapalat"/>
          <w:iCs/>
          <w:snapToGrid w:val="0"/>
          <w:color w:val="000000"/>
          <w:sz w:val="18"/>
          <w:szCs w:val="18"/>
          <w:lang w:val="hy-AM"/>
        </w:rPr>
        <w:t>հաստատման համար հիմք հանդիսացած</w:t>
      </w:r>
      <w:r w:rsidRPr="00CE08A5">
        <w:rPr>
          <w:rFonts w:ascii="GHEA Grapalat" w:hAnsi="GHEA Grapalat"/>
          <w:iCs/>
          <w:snapToGrid w:val="0"/>
          <w:color w:val="000000"/>
          <w:sz w:val="18"/>
          <w:szCs w:val="18"/>
          <w:lang w:val="es-ES"/>
        </w:rPr>
        <w:t xml:space="preserve"> </w:t>
      </w:r>
      <w:r w:rsidRPr="00CE08A5">
        <w:rPr>
          <w:rFonts w:ascii="GHEA Grapalat" w:hAnsi="GHEA Grapalat"/>
          <w:iCs/>
          <w:snapToGrid w:val="0"/>
          <w:color w:val="000000"/>
          <w:sz w:val="18"/>
          <w:szCs w:val="18"/>
        </w:rPr>
        <w:t>հաշիվ</w:t>
      </w:r>
      <w:r w:rsidRPr="00CE08A5">
        <w:rPr>
          <w:rFonts w:ascii="GHEA Grapalat" w:hAnsi="GHEA Grapalat"/>
          <w:iCs/>
          <w:snapToGrid w:val="0"/>
          <w:color w:val="000000"/>
          <w:sz w:val="18"/>
          <w:szCs w:val="18"/>
          <w:lang w:val="es-ES"/>
        </w:rPr>
        <w:t xml:space="preserve"> </w:t>
      </w:r>
      <w:r w:rsidRPr="00CE08A5">
        <w:rPr>
          <w:rFonts w:ascii="GHEA Grapalat" w:hAnsi="GHEA Grapalat"/>
          <w:iCs/>
          <w:snapToGrid w:val="0"/>
          <w:color w:val="000000"/>
          <w:sz w:val="18"/>
          <w:szCs w:val="18"/>
        </w:rPr>
        <w:t>ապրանքագիրը</w:t>
      </w:r>
      <w:r w:rsidRPr="00CE08A5">
        <w:rPr>
          <w:rFonts w:ascii="GHEA Grapalat" w:hAnsi="GHEA Grapalat"/>
          <w:iCs/>
          <w:snapToGrid w:val="0"/>
          <w:color w:val="000000"/>
          <w:sz w:val="18"/>
          <w:szCs w:val="18"/>
          <w:lang w:val="es-ES"/>
        </w:rPr>
        <w:t xml:space="preserve"> </w:t>
      </w:r>
      <w:r w:rsidRPr="00CE08A5">
        <w:rPr>
          <w:rFonts w:ascii="GHEA Grapalat" w:hAnsi="GHEA Grapalat"/>
          <w:iCs/>
          <w:snapToGrid w:val="0"/>
          <w:color w:val="000000"/>
          <w:sz w:val="18"/>
          <w:szCs w:val="18"/>
        </w:rPr>
        <w:t>և</w:t>
      </w:r>
      <w:r w:rsidRPr="00CE08A5">
        <w:rPr>
          <w:rFonts w:ascii="GHEA Grapalat" w:hAnsi="GHEA Grapalat"/>
          <w:iCs/>
          <w:snapToGrid w:val="0"/>
          <w:color w:val="000000"/>
          <w:sz w:val="18"/>
          <w:szCs w:val="18"/>
          <w:lang w:val="es-ES"/>
        </w:rPr>
        <w:t xml:space="preserve"> </w:t>
      </w:r>
      <w:r w:rsidRPr="00CE08A5">
        <w:rPr>
          <w:rFonts w:ascii="GHEA Grapalat" w:hAnsi="GHEA Grapalat"/>
          <w:iCs/>
          <w:snapToGrid w:val="0"/>
          <w:color w:val="000000"/>
          <w:sz w:val="18"/>
          <w:szCs w:val="18"/>
          <w:lang w:val="hy-AM"/>
        </w:rPr>
        <w:t xml:space="preserve">դրական </w:t>
      </w:r>
      <w:r w:rsidRPr="00CE08A5">
        <w:rPr>
          <w:rFonts w:ascii="GHEA Grapalat" w:hAnsi="GHEA Grapalat"/>
          <w:color w:val="000000"/>
          <w:sz w:val="18"/>
          <w:szCs w:val="18"/>
          <w:lang w:val="es-ES"/>
        </w:rPr>
        <w:t>եզրակացությունը</w:t>
      </w:r>
      <w:r w:rsidRPr="00CE08A5">
        <w:rPr>
          <w:rFonts w:ascii="GHEA Grapalat" w:hAnsi="GHEA Grapalat"/>
          <w:iCs/>
          <w:snapToGrid w:val="0"/>
          <w:color w:val="000000"/>
          <w:sz w:val="18"/>
          <w:szCs w:val="18"/>
          <w:lang w:val="es-ES"/>
        </w:rPr>
        <w:t xml:space="preserve"> հանդիսանում են սույն արձանագրության բաղկացուցիչ մասը և կցվում են:</w:t>
      </w:r>
    </w:p>
    <w:p w:rsidR="00886C13" w:rsidRPr="00CE08A5" w:rsidRDefault="00886C13" w:rsidP="00886C13">
      <w:pPr>
        <w:ind w:firstLine="375"/>
        <w:jc w:val="both"/>
        <w:rPr>
          <w:rFonts w:ascii="GHEA Grapalat" w:hAnsi="GHEA Grapalat"/>
          <w:iCs/>
          <w:snapToGrid w:val="0"/>
          <w:color w:val="000000"/>
          <w:sz w:val="18"/>
          <w:szCs w:val="18"/>
          <w:lang w:val="es-ES"/>
        </w:rPr>
      </w:pPr>
    </w:p>
    <w:p w:rsidR="00886C13" w:rsidRPr="00CE08A5" w:rsidRDefault="00886C13" w:rsidP="00886C13">
      <w:pPr>
        <w:ind w:firstLine="375"/>
        <w:jc w:val="both"/>
        <w:rPr>
          <w:rFonts w:ascii="GHEA Grapalat" w:hAnsi="GHEA Grapalat"/>
          <w:iCs/>
          <w:snapToGrid w:val="0"/>
          <w:color w:val="000000"/>
          <w:sz w:val="18"/>
          <w:szCs w:val="18"/>
          <w:lang w:val="es-ES"/>
        </w:rPr>
      </w:pPr>
    </w:p>
    <w:p w:rsidR="00886C13" w:rsidRPr="00CE08A5" w:rsidRDefault="00886C13" w:rsidP="00886C13">
      <w:pPr>
        <w:ind w:firstLine="375"/>
        <w:rPr>
          <w:rFonts w:ascii="GHEA Grapalat" w:hAnsi="GHEA Grapalat"/>
          <w:iCs/>
          <w:snapToGrid w:val="0"/>
          <w:color w:val="000000"/>
          <w:sz w:val="18"/>
          <w:szCs w:val="18"/>
          <w:lang w:val="es-ES"/>
        </w:rPr>
      </w:pPr>
      <w:r w:rsidRPr="00CE08A5">
        <w:rPr>
          <w:rFonts w:ascii="GHEA Grapalat" w:hAnsi="GHEA Grapalat"/>
          <w:iCs/>
          <w:snapToGrid w:val="0"/>
          <w:color w:val="000000"/>
          <w:sz w:val="18"/>
          <w:szCs w:val="18"/>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86C13" w:rsidRPr="00CE08A5" w:rsidTr="00054D43">
        <w:trPr>
          <w:trHeight w:val="266"/>
          <w:tblCellSpacing w:w="7" w:type="dxa"/>
          <w:jc w:val="center"/>
        </w:trPr>
        <w:tc>
          <w:tcPr>
            <w:tcW w:w="0" w:type="auto"/>
            <w:vAlign w:val="center"/>
          </w:tcPr>
          <w:p w:rsidR="00886C13" w:rsidRPr="00CE08A5" w:rsidRDefault="00886C13" w:rsidP="00054D43">
            <w:pPr>
              <w:jc w:val="center"/>
              <w:rPr>
                <w:rFonts w:ascii="GHEA Grapalat" w:hAnsi="GHEA Grapalat"/>
                <w:iCs/>
                <w:color w:val="000000"/>
                <w:sz w:val="18"/>
                <w:szCs w:val="18"/>
              </w:rPr>
            </w:pPr>
            <w:r w:rsidRPr="00CE08A5">
              <w:rPr>
                <w:rFonts w:ascii="GHEA Grapalat" w:hAnsi="GHEA Grapalat"/>
                <w:iCs/>
                <w:color w:val="000000"/>
                <w:sz w:val="18"/>
                <w:szCs w:val="18"/>
              </w:rPr>
              <w:t xml:space="preserve">Ապրանքը հանձնեց </w:t>
            </w:r>
          </w:p>
        </w:tc>
        <w:tc>
          <w:tcPr>
            <w:tcW w:w="0" w:type="auto"/>
            <w:vAlign w:val="center"/>
          </w:tcPr>
          <w:p w:rsidR="00886C13" w:rsidRPr="00CE08A5" w:rsidRDefault="00886C13" w:rsidP="00054D43">
            <w:pPr>
              <w:jc w:val="center"/>
              <w:rPr>
                <w:rFonts w:ascii="GHEA Grapalat" w:hAnsi="GHEA Grapalat"/>
                <w:iCs/>
                <w:color w:val="000000"/>
                <w:sz w:val="18"/>
                <w:szCs w:val="18"/>
              </w:rPr>
            </w:pPr>
            <w:r w:rsidRPr="00CE08A5">
              <w:rPr>
                <w:rFonts w:ascii="GHEA Grapalat" w:hAnsi="GHEA Grapalat"/>
                <w:iCs/>
                <w:color w:val="000000"/>
                <w:sz w:val="18"/>
                <w:szCs w:val="18"/>
              </w:rPr>
              <w:t>Ապրանքը ընդունեց</w:t>
            </w:r>
          </w:p>
        </w:tc>
      </w:tr>
      <w:tr w:rsidR="00886C13" w:rsidRPr="00CE08A5" w:rsidTr="00054D43">
        <w:trPr>
          <w:trHeight w:val="473"/>
          <w:tblCellSpacing w:w="7" w:type="dxa"/>
          <w:jc w:val="center"/>
        </w:trPr>
        <w:tc>
          <w:tcPr>
            <w:tcW w:w="0" w:type="auto"/>
            <w:vAlign w:val="center"/>
          </w:tcPr>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 xml:space="preserve">___________________________ </w:t>
            </w:r>
          </w:p>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 xml:space="preserve">ստորագրություն </w:t>
            </w:r>
          </w:p>
        </w:tc>
        <w:tc>
          <w:tcPr>
            <w:tcW w:w="0" w:type="auto"/>
            <w:vAlign w:val="center"/>
          </w:tcPr>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___________________________</w:t>
            </w:r>
          </w:p>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 xml:space="preserve">ստորագրություն </w:t>
            </w:r>
          </w:p>
        </w:tc>
      </w:tr>
      <w:tr w:rsidR="00886C13" w:rsidRPr="00CE08A5" w:rsidTr="00054D43">
        <w:trPr>
          <w:trHeight w:val="503"/>
          <w:tblCellSpacing w:w="7" w:type="dxa"/>
          <w:jc w:val="center"/>
        </w:trPr>
        <w:tc>
          <w:tcPr>
            <w:tcW w:w="0" w:type="auto"/>
            <w:vAlign w:val="center"/>
          </w:tcPr>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 xml:space="preserve">___________________________ </w:t>
            </w:r>
          </w:p>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ազգանուն, անուն</w:t>
            </w:r>
          </w:p>
        </w:tc>
        <w:tc>
          <w:tcPr>
            <w:tcW w:w="0" w:type="auto"/>
            <w:vAlign w:val="center"/>
          </w:tcPr>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___________________________</w:t>
            </w:r>
          </w:p>
          <w:p w:rsidR="00886C13" w:rsidRPr="00CE08A5" w:rsidRDefault="00886C13" w:rsidP="00054D43">
            <w:pPr>
              <w:jc w:val="center"/>
              <w:rPr>
                <w:rFonts w:ascii="GHEA Grapalat" w:hAnsi="GHEA Grapalat"/>
                <w:iCs/>
                <w:sz w:val="18"/>
                <w:szCs w:val="18"/>
              </w:rPr>
            </w:pPr>
            <w:r w:rsidRPr="00CE08A5">
              <w:rPr>
                <w:rFonts w:ascii="GHEA Grapalat" w:hAnsi="GHEA Grapalat"/>
                <w:iCs/>
                <w:sz w:val="18"/>
                <w:szCs w:val="18"/>
              </w:rPr>
              <w:t>ազգանուն, անուն</w:t>
            </w:r>
          </w:p>
        </w:tc>
      </w:tr>
      <w:tr w:rsidR="00886C13" w:rsidRPr="00CE08A5" w:rsidTr="00054D43">
        <w:trPr>
          <w:trHeight w:val="281"/>
          <w:tblCellSpacing w:w="7" w:type="dxa"/>
          <w:jc w:val="center"/>
        </w:trPr>
        <w:tc>
          <w:tcPr>
            <w:tcW w:w="0" w:type="auto"/>
            <w:vAlign w:val="center"/>
          </w:tcPr>
          <w:p w:rsidR="00886C13" w:rsidRPr="00CE08A5" w:rsidRDefault="00886C13" w:rsidP="00054D43">
            <w:pPr>
              <w:rPr>
                <w:rFonts w:ascii="GHEA Grapalat" w:hAnsi="GHEA Grapalat"/>
                <w:iCs/>
                <w:color w:val="000000"/>
                <w:sz w:val="18"/>
                <w:szCs w:val="18"/>
              </w:rPr>
            </w:pPr>
            <w:r w:rsidRPr="00CE08A5">
              <w:rPr>
                <w:rFonts w:ascii="GHEA Grapalat" w:hAnsi="GHEA Grapalat"/>
                <w:iCs/>
                <w:color w:val="000000"/>
                <w:sz w:val="18"/>
                <w:szCs w:val="18"/>
              </w:rPr>
              <w:t xml:space="preserve">                              Կ.Տ.</w:t>
            </w:r>
            <w:r w:rsidRPr="00CE08A5">
              <w:rPr>
                <w:rFonts w:ascii="Arial" w:hAnsi="Arial" w:cs="Arial"/>
                <w:iCs/>
                <w:color w:val="000000"/>
                <w:sz w:val="18"/>
                <w:szCs w:val="18"/>
              </w:rPr>
              <w:t xml:space="preserve">                                                                                 </w:t>
            </w:r>
          </w:p>
        </w:tc>
        <w:tc>
          <w:tcPr>
            <w:tcW w:w="0" w:type="auto"/>
            <w:vAlign w:val="center"/>
          </w:tcPr>
          <w:p w:rsidR="00886C13" w:rsidRPr="00CE08A5" w:rsidRDefault="00886C13" w:rsidP="00054D43">
            <w:pPr>
              <w:rPr>
                <w:rFonts w:ascii="GHEA Grapalat" w:hAnsi="GHEA Grapalat"/>
                <w:iCs/>
                <w:color w:val="000000"/>
                <w:sz w:val="18"/>
                <w:szCs w:val="18"/>
              </w:rPr>
            </w:pPr>
            <w:r w:rsidRPr="00CE08A5">
              <w:rPr>
                <w:rFonts w:ascii="Arial" w:hAnsi="Arial" w:cs="Arial"/>
                <w:iCs/>
                <w:color w:val="000000"/>
                <w:sz w:val="18"/>
                <w:szCs w:val="18"/>
              </w:rPr>
              <w:t xml:space="preserve">                                     </w:t>
            </w:r>
            <w:r w:rsidRPr="00CE08A5">
              <w:rPr>
                <w:rFonts w:ascii="GHEA Grapalat" w:hAnsi="GHEA Grapalat"/>
                <w:iCs/>
                <w:color w:val="000000"/>
                <w:sz w:val="18"/>
                <w:szCs w:val="18"/>
              </w:rPr>
              <w:t>Կ.Տ.</w:t>
            </w:r>
          </w:p>
        </w:tc>
      </w:tr>
    </w:tbl>
    <w:p w:rsidR="00886C13" w:rsidRPr="00CE08A5" w:rsidRDefault="00886C13" w:rsidP="00886C13">
      <w:pPr>
        <w:ind w:left="-142" w:firstLine="142"/>
        <w:jc w:val="center"/>
        <w:rPr>
          <w:rFonts w:ascii="GHEA Grapalat" w:hAnsi="GHEA Grapalat" w:cs="Sylfaen"/>
          <w:b/>
          <w:sz w:val="18"/>
          <w:szCs w:val="18"/>
        </w:rPr>
      </w:pPr>
    </w:p>
    <w:p w:rsidR="00886C13" w:rsidRPr="00CE08A5" w:rsidRDefault="00886C13" w:rsidP="00886C13">
      <w:pPr>
        <w:ind w:left="-142" w:firstLine="142"/>
        <w:jc w:val="center"/>
        <w:rPr>
          <w:rFonts w:ascii="GHEA Grapalat" w:hAnsi="GHEA Grapalat" w:cs="Sylfaen"/>
          <w:b/>
          <w:sz w:val="18"/>
          <w:szCs w:val="18"/>
        </w:rPr>
      </w:pPr>
    </w:p>
    <w:p w:rsidR="00886C13" w:rsidRDefault="00886C13" w:rsidP="00886C13">
      <w:pPr>
        <w:ind w:left="-142" w:firstLine="142"/>
        <w:jc w:val="center"/>
        <w:rPr>
          <w:rFonts w:ascii="GHEA Grapalat" w:hAnsi="GHEA Grapalat" w:cs="Sylfaen"/>
          <w:b/>
          <w:sz w:val="18"/>
          <w:szCs w:val="18"/>
          <w:lang w:val="ru-RU"/>
        </w:rPr>
      </w:pPr>
    </w:p>
    <w:p w:rsidR="00431120" w:rsidRDefault="00431120" w:rsidP="00886C13">
      <w:pPr>
        <w:ind w:left="-142" w:firstLine="142"/>
        <w:jc w:val="center"/>
        <w:rPr>
          <w:rFonts w:ascii="GHEA Grapalat" w:hAnsi="GHEA Grapalat" w:cs="Sylfaen"/>
          <w:b/>
          <w:sz w:val="18"/>
          <w:szCs w:val="18"/>
          <w:lang w:val="ru-RU"/>
        </w:rPr>
      </w:pPr>
    </w:p>
    <w:p w:rsidR="00431120" w:rsidRDefault="00431120" w:rsidP="00886C13">
      <w:pPr>
        <w:ind w:left="-142" w:firstLine="142"/>
        <w:jc w:val="center"/>
        <w:rPr>
          <w:rFonts w:ascii="GHEA Grapalat" w:hAnsi="GHEA Grapalat" w:cs="Sylfaen"/>
          <w:b/>
          <w:sz w:val="18"/>
          <w:szCs w:val="18"/>
          <w:lang w:val="ru-RU"/>
        </w:rPr>
      </w:pPr>
    </w:p>
    <w:p w:rsidR="00431120" w:rsidRDefault="00431120" w:rsidP="00886C13">
      <w:pPr>
        <w:ind w:left="-142" w:firstLine="142"/>
        <w:jc w:val="center"/>
        <w:rPr>
          <w:rFonts w:ascii="GHEA Grapalat" w:hAnsi="GHEA Grapalat" w:cs="Sylfaen"/>
          <w:b/>
          <w:sz w:val="18"/>
          <w:szCs w:val="18"/>
          <w:lang w:val="ru-RU"/>
        </w:rPr>
      </w:pPr>
    </w:p>
    <w:p w:rsidR="00431120" w:rsidRDefault="00431120" w:rsidP="00886C13">
      <w:pPr>
        <w:ind w:left="-142" w:firstLine="142"/>
        <w:jc w:val="center"/>
        <w:rPr>
          <w:rFonts w:ascii="GHEA Grapalat" w:hAnsi="GHEA Grapalat" w:cs="Sylfaen"/>
          <w:b/>
          <w:sz w:val="18"/>
          <w:szCs w:val="18"/>
          <w:lang w:val="ru-RU"/>
        </w:rPr>
      </w:pPr>
    </w:p>
    <w:p w:rsidR="00431120" w:rsidRDefault="00431120" w:rsidP="00886C13">
      <w:pPr>
        <w:ind w:left="-142" w:firstLine="142"/>
        <w:jc w:val="center"/>
        <w:rPr>
          <w:rFonts w:ascii="GHEA Grapalat" w:hAnsi="GHEA Grapalat" w:cs="Sylfaen"/>
          <w:b/>
          <w:sz w:val="18"/>
          <w:szCs w:val="18"/>
          <w:lang w:val="ru-RU"/>
        </w:rPr>
      </w:pPr>
    </w:p>
    <w:p w:rsidR="00431120" w:rsidRPr="00431120" w:rsidRDefault="00431120" w:rsidP="00886C13">
      <w:pPr>
        <w:ind w:left="-142" w:firstLine="142"/>
        <w:jc w:val="center"/>
        <w:rPr>
          <w:rFonts w:ascii="GHEA Grapalat" w:hAnsi="GHEA Grapalat" w:cs="Sylfaen"/>
          <w:b/>
          <w:sz w:val="18"/>
          <w:szCs w:val="18"/>
          <w:lang w:val="ru-RU"/>
        </w:rPr>
      </w:pPr>
    </w:p>
    <w:p w:rsidR="00886C13" w:rsidRPr="00CE08A5" w:rsidRDefault="00886C13" w:rsidP="00886C13">
      <w:pPr>
        <w:jc w:val="right"/>
        <w:rPr>
          <w:rFonts w:ascii="GHEA Grapalat" w:hAnsi="GHEA Grapalat" w:cs="Sylfaen"/>
          <w:i/>
          <w:sz w:val="18"/>
          <w:szCs w:val="18"/>
          <w:lang w:val="pt-BR"/>
        </w:rPr>
      </w:pPr>
    </w:p>
    <w:p w:rsidR="00886C13" w:rsidRPr="00CE08A5" w:rsidRDefault="00886C13" w:rsidP="00886C13">
      <w:pPr>
        <w:jc w:val="right"/>
        <w:rPr>
          <w:rFonts w:ascii="GHEA Grapalat" w:hAnsi="GHEA Grapalat" w:cs="Sylfaen"/>
          <w:i/>
          <w:sz w:val="18"/>
          <w:szCs w:val="18"/>
        </w:rPr>
      </w:pPr>
      <w:r w:rsidRPr="00CE08A5">
        <w:rPr>
          <w:rFonts w:ascii="GHEA Grapalat" w:hAnsi="GHEA Grapalat" w:cs="Sylfaen"/>
          <w:i/>
          <w:sz w:val="18"/>
          <w:szCs w:val="18"/>
          <w:lang w:val="pt-BR"/>
        </w:rPr>
        <w:t>Հավելված</w:t>
      </w:r>
      <w:r w:rsidRPr="00CE08A5">
        <w:rPr>
          <w:rFonts w:ascii="GHEA Grapalat" w:hAnsi="GHEA Grapalat" w:cs="Sylfaen"/>
          <w:i/>
          <w:sz w:val="18"/>
          <w:szCs w:val="18"/>
        </w:rPr>
        <w:t xml:space="preserve"> 3.1</w:t>
      </w:r>
    </w:p>
    <w:p w:rsidR="00886C13" w:rsidRPr="00CE08A5" w:rsidRDefault="00886C13" w:rsidP="00886C13">
      <w:pPr>
        <w:jc w:val="right"/>
        <w:rPr>
          <w:rFonts w:ascii="GHEA Grapalat" w:hAnsi="GHEA Grapalat" w:cs="Sylfaen"/>
          <w:i/>
          <w:sz w:val="18"/>
          <w:szCs w:val="18"/>
          <w:lang w:val="pt-BR"/>
        </w:rPr>
      </w:pPr>
      <w:r w:rsidRPr="00CE08A5">
        <w:rPr>
          <w:rFonts w:ascii="GHEA Grapalat" w:hAnsi="GHEA Grapalat" w:cs="Sylfaen"/>
          <w:i/>
          <w:sz w:val="18"/>
          <w:szCs w:val="18"/>
          <w:lang w:val="pt-BR"/>
        </w:rPr>
        <w:t xml:space="preserve">«         »              20  թ. կնքված </w:t>
      </w:r>
    </w:p>
    <w:p w:rsidR="00886C13" w:rsidRPr="00CE08A5" w:rsidRDefault="00886C13" w:rsidP="00886C13">
      <w:pPr>
        <w:jc w:val="right"/>
        <w:rPr>
          <w:rFonts w:ascii="GHEA Grapalat" w:hAnsi="GHEA Grapalat" w:cs="Sylfaen"/>
          <w:i/>
          <w:sz w:val="18"/>
          <w:szCs w:val="18"/>
          <w:lang w:val="pt-BR"/>
        </w:rPr>
      </w:pPr>
      <w:r w:rsidRPr="00CE08A5">
        <w:rPr>
          <w:rFonts w:ascii="GHEA Grapalat" w:hAnsi="GHEA Grapalat" w:cs="Sylfaen"/>
          <w:i/>
          <w:sz w:val="18"/>
          <w:szCs w:val="18"/>
          <w:lang w:val="pt-BR"/>
        </w:rPr>
        <w:t xml:space="preserve">                      ծածկագրով պայմանագրի</w:t>
      </w:r>
    </w:p>
    <w:p w:rsidR="00886C13" w:rsidRPr="00CE08A5" w:rsidRDefault="00886C13" w:rsidP="00886C13">
      <w:pPr>
        <w:tabs>
          <w:tab w:val="left" w:pos="360"/>
          <w:tab w:val="left" w:pos="540"/>
        </w:tabs>
        <w:jc w:val="center"/>
        <w:rPr>
          <w:rFonts w:ascii="Sylfaen" w:hAnsi="Sylfaen" w:cs="Sylfaen"/>
          <w:b/>
          <w:bCs/>
          <w:sz w:val="18"/>
          <w:szCs w:val="18"/>
        </w:rPr>
      </w:pPr>
    </w:p>
    <w:p w:rsidR="00886C13" w:rsidRPr="00CE08A5" w:rsidRDefault="00886C13" w:rsidP="00886C13">
      <w:pPr>
        <w:tabs>
          <w:tab w:val="left" w:pos="360"/>
          <w:tab w:val="left" w:pos="540"/>
        </w:tabs>
        <w:jc w:val="center"/>
        <w:rPr>
          <w:rFonts w:ascii="Sylfaen" w:hAnsi="Sylfaen" w:cs="Sylfaen"/>
          <w:b/>
          <w:bCs/>
          <w:sz w:val="18"/>
          <w:szCs w:val="18"/>
        </w:rPr>
      </w:pPr>
    </w:p>
    <w:p w:rsidR="00886C13" w:rsidRPr="00CE08A5" w:rsidRDefault="00886C13" w:rsidP="00886C13">
      <w:pPr>
        <w:ind w:left="-142" w:firstLine="142"/>
        <w:jc w:val="center"/>
        <w:rPr>
          <w:rFonts w:ascii="GHEA Grapalat" w:hAnsi="GHEA Grapalat" w:cs="Sylfaen"/>
          <w:sz w:val="18"/>
          <w:szCs w:val="18"/>
        </w:rPr>
      </w:pPr>
    </w:p>
    <w:p w:rsidR="00886C13" w:rsidRPr="00CE08A5" w:rsidRDefault="00886C13" w:rsidP="00886C13">
      <w:pPr>
        <w:jc w:val="center"/>
        <w:rPr>
          <w:rFonts w:ascii="GHEA Grapalat" w:hAnsi="GHEA Grapalat" w:cs="Sylfaen"/>
          <w:bCs/>
          <w:sz w:val="18"/>
          <w:szCs w:val="18"/>
        </w:rPr>
      </w:pPr>
      <w:r w:rsidRPr="00CE08A5">
        <w:rPr>
          <w:rFonts w:ascii="GHEA Grapalat" w:hAnsi="GHEA Grapalat" w:cs="Sylfaen"/>
          <w:bCs/>
          <w:sz w:val="18"/>
          <w:szCs w:val="18"/>
        </w:rPr>
        <w:t xml:space="preserve">ԱԿՏ    N </w:t>
      </w:r>
      <w:r w:rsidRPr="00CE08A5">
        <w:rPr>
          <w:rFonts w:ascii="GHEA Grapalat" w:hAnsi="GHEA Grapalat" w:cs="Sylfaen"/>
          <w:bCs/>
          <w:sz w:val="18"/>
          <w:szCs w:val="18"/>
          <w:u w:val="single"/>
        </w:rPr>
        <w:tab/>
      </w:r>
      <w:r w:rsidRPr="00CE08A5">
        <w:rPr>
          <w:rFonts w:ascii="GHEA Grapalat" w:hAnsi="GHEA Grapalat" w:cs="Sylfaen"/>
          <w:bCs/>
          <w:sz w:val="18"/>
          <w:szCs w:val="18"/>
        </w:rPr>
        <w:t xml:space="preserve">           </w:t>
      </w:r>
    </w:p>
    <w:p w:rsidR="00886C13" w:rsidRPr="00CE08A5" w:rsidRDefault="00886C13" w:rsidP="00886C13">
      <w:pPr>
        <w:tabs>
          <w:tab w:val="left" w:pos="360"/>
          <w:tab w:val="left" w:pos="540"/>
          <w:tab w:val="left" w:pos="2250"/>
        </w:tabs>
        <w:jc w:val="center"/>
        <w:rPr>
          <w:rFonts w:ascii="GHEA Grapalat" w:hAnsi="GHEA Grapalat" w:cs="Sylfaen"/>
          <w:bCs/>
          <w:sz w:val="18"/>
          <w:szCs w:val="18"/>
        </w:rPr>
      </w:pPr>
      <w:r w:rsidRPr="00CE08A5">
        <w:rPr>
          <w:rFonts w:ascii="GHEA Grapalat" w:hAnsi="GHEA Grapalat" w:cs="Sylfaen"/>
          <w:bCs/>
          <w:sz w:val="18"/>
          <w:szCs w:val="18"/>
        </w:rPr>
        <w:t xml:space="preserve">պայմանագրի արդյունքը Գնորդին հանձնելու փաստը ֆիքսելու վերաբերյալ                                                                                                                               </w:t>
      </w:r>
    </w:p>
    <w:p w:rsidR="00886C13" w:rsidRPr="00CE08A5" w:rsidRDefault="00886C13" w:rsidP="00886C13">
      <w:pPr>
        <w:jc w:val="center"/>
        <w:rPr>
          <w:rFonts w:ascii="GHEA Grapalat" w:hAnsi="GHEA Grapalat" w:cs="Sylfaen"/>
          <w:b/>
          <w:bCs/>
          <w:sz w:val="18"/>
          <w:szCs w:val="18"/>
        </w:rPr>
      </w:pPr>
      <w:r w:rsidRPr="00CE08A5">
        <w:rPr>
          <w:rFonts w:ascii="GHEA Grapalat" w:hAnsi="GHEA Grapalat" w:cs="Sylfaen"/>
          <w:bCs/>
          <w:sz w:val="18"/>
          <w:szCs w:val="18"/>
        </w:rPr>
        <w:t xml:space="preserve">                                                                                                                        </w:t>
      </w:r>
    </w:p>
    <w:p w:rsidR="00886C13" w:rsidRPr="00CE08A5" w:rsidRDefault="00886C13" w:rsidP="00886C13">
      <w:pPr>
        <w:tabs>
          <w:tab w:val="left" w:pos="360"/>
          <w:tab w:val="left" w:pos="540"/>
        </w:tabs>
        <w:rPr>
          <w:rFonts w:ascii="GHEA Grapalat" w:hAnsi="GHEA Grapalat" w:cs="Sylfaen"/>
          <w:sz w:val="18"/>
          <w:szCs w:val="18"/>
        </w:rPr>
      </w:pPr>
    </w:p>
    <w:p w:rsidR="00886C13" w:rsidRPr="00CE08A5" w:rsidRDefault="00886C13" w:rsidP="00886C13">
      <w:pPr>
        <w:tabs>
          <w:tab w:val="left" w:pos="360"/>
          <w:tab w:val="left" w:pos="540"/>
        </w:tabs>
        <w:ind w:left="-540" w:firstLine="180"/>
        <w:jc w:val="both"/>
        <w:rPr>
          <w:rFonts w:ascii="GHEA Grapalat" w:hAnsi="GHEA Grapalat" w:cs="Sylfaen"/>
          <w:sz w:val="18"/>
          <w:szCs w:val="18"/>
        </w:rPr>
      </w:pPr>
      <w:r w:rsidRPr="00CE08A5">
        <w:rPr>
          <w:rFonts w:ascii="GHEA Grapalat" w:hAnsi="GHEA Grapalat" w:cs="Sylfaen"/>
          <w:sz w:val="18"/>
          <w:szCs w:val="18"/>
        </w:rPr>
        <w:tab/>
      </w:r>
      <w:r w:rsidRPr="00CE08A5">
        <w:rPr>
          <w:rFonts w:ascii="GHEA Grapalat" w:hAnsi="GHEA Grapalat" w:cs="Sylfaen"/>
          <w:sz w:val="18"/>
          <w:szCs w:val="18"/>
          <w:lang w:val="hy-AM"/>
        </w:rPr>
        <w:t xml:space="preserve">Սույնով </w:t>
      </w:r>
      <w:r w:rsidRPr="00CE08A5">
        <w:rPr>
          <w:rFonts w:ascii="GHEA Grapalat" w:hAnsi="GHEA Grapalat" w:cs="Sylfaen"/>
          <w:sz w:val="18"/>
          <w:szCs w:val="18"/>
        </w:rPr>
        <w:t>արձանագրվում է</w:t>
      </w:r>
      <w:r w:rsidRPr="00CE08A5">
        <w:rPr>
          <w:rFonts w:ascii="GHEA Grapalat" w:hAnsi="GHEA Grapalat" w:cs="Sylfaen"/>
          <w:sz w:val="18"/>
          <w:szCs w:val="18"/>
          <w:lang w:val="hy-AM"/>
        </w:rPr>
        <w:t xml:space="preserve">, որ </w:t>
      </w:r>
      <w:r w:rsidRPr="00CE08A5">
        <w:rPr>
          <w:rFonts w:ascii="GHEA Grapalat" w:hAnsi="GHEA Grapalat" w:cs="Sylfaen"/>
          <w:sz w:val="18"/>
          <w:szCs w:val="18"/>
          <w:u w:val="single"/>
        </w:rPr>
        <w:tab/>
      </w:r>
      <w:r w:rsidRPr="00CE08A5">
        <w:rPr>
          <w:rFonts w:ascii="GHEA Grapalat" w:hAnsi="GHEA Grapalat" w:cs="Sylfaen"/>
          <w:sz w:val="18"/>
          <w:szCs w:val="18"/>
          <w:u w:val="single"/>
        </w:rPr>
        <w:tab/>
        <w:t xml:space="preserve">        </w:t>
      </w:r>
      <w:r w:rsidRPr="00CE08A5">
        <w:rPr>
          <w:rFonts w:ascii="GHEA Grapalat" w:hAnsi="GHEA Grapalat" w:cs="Sylfaen"/>
          <w:sz w:val="18"/>
          <w:szCs w:val="18"/>
        </w:rPr>
        <w:t xml:space="preserve">-ի (այսուհետ` Գնորդ) </w:t>
      </w:r>
      <w:r w:rsidRPr="00CE08A5">
        <w:rPr>
          <w:rFonts w:ascii="GHEA Grapalat" w:hAnsi="GHEA Grapalat" w:cs="Sylfaen"/>
          <w:sz w:val="18"/>
          <w:szCs w:val="18"/>
          <w:lang w:val="hy-AM"/>
        </w:rPr>
        <w:t xml:space="preserve">և </w:t>
      </w:r>
      <w:r w:rsidRPr="00CE08A5">
        <w:rPr>
          <w:rFonts w:ascii="GHEA Grapalat" w:hAnsi="GHEA Grapalat" w:cs="Sylfaen"/>
          <w:sz w:val="18"/>
          <w:szCs w:val="18"/>
        </w:rPr>
        <w:t xml:space="preserve"> </w:t>
      </w:r>
      <w:r w:rsidRPr="00CE08A5">
        <w:rPr>
          <w:rFonts w:ascii="GHEA Grapalat" w:hAnsi="GHEA Grapalat" w:cs="Sylfaen"/>
          <w:sz w:val="18"/>
          <w:szCs w:val="18"/>
          <w:u w:val="single"/>
        </w:rPr>
        <w:tab/>
      </w:r>
      <w:r w:rsidRPr="00CE08A5">
        <w:rPr>
          <w:rFonts w:ascii="GHEA Grapalat" w:hAnsi="GHEA Grapalat" w:cs="Sylfaen"/>
          <w:sz w:val="18"/>
          <w:szCs w:val="18"/>
          <w:u w:val="single"/>
        </w:rPr>
        <w:tab/>
      </w:r>
      <w:r w:rsidRPr="00CE08A5">
        <w:rPr>
          <w:rFonts w:ascii="GHEA Grapalat" w:hAnsi="GHEA Grapalat" w:cs="Sylfaen"/>
          <w:sz w:val="18"/>
          <w:szCs w:val="18"/>
          <w:u w:val="single"/>
        </w:rPr>
        <w:tab/>
      </w:r>
      <w:r w:rsidRPr="00CE08A5">
        <w:rPr>
          <w:rFonts w:ascii="GHEA Grapalat" w:hAnsi="GHEA Grapalat" w:cs="Sylfaen"/>
          <w:sz w:val="18"/>
          <w:szCs w:val="18"/>
          <w:u w:val="single"/>
        </w:rPr>
        <w:tab/>
      </w:r>
    </w:p>
    <w:p w:rsidR="00886C13" w:rsidRPr="00CE08A5" w:rsidRDefault="00886C13" w:rsidP="00886C13">
      <w:pPr>
        <w:tabs>
          <w:tab w:val="left" w:pos="360"/>
          <w:tab w:val="left" w:pos="540"/>
        </w:tabs>
        <w:ind w:left="-540" w:firstLine="180"/>
        <w:jc w:val="both"/>
        <w:rPr>
          <w:rFonts w:ascii="GHEA Grapalat" w:hAnsi="GHEA Grapalat" w:cs="Sylfaen"/>
          <w:sz w:val="18"/>
          <w:szCs w:val="18"/>
        </w:rPr>
      </w:pPr>
      <w:r w:rsidRPr="00CE08A5">
        <w:rPr>
          <w:rFonts w:ascii="GHEA Grapalat" w:hAnsi="GHEA Grapalat" w:cs="Sylfaen"/>
          <w:sz w:val="18"/>
          <w:szCs w:val="18"/>
        </w:rPr>
        <w:tab/>
      </w:r>
      <w:r w:rsidRPr="00CE08A5">
        <w:rPr>
          <w:rFonts w:ascii="GHEA Grapalat" w:hAnsi="GHEA Grapalat" w:cs="Sylfaen"/>
          <w:sz w:val="18"/>
          <w:szCs w:val="18"/>
        </w:rPr>
        <w:tab/>
      </w:r>
      <w:r w:rsidRPr="00CE08A5">
        <w:rPr>
          <w:rFonts w:ascii="GHEA Grapalat" w:hAnsi="GHEA Grapalat" w:cs="Sylfaen"/>
          <w:sz w:val="18"/>
          <w:szCs w:val="18"/>
        </w:rPr>
        <w:tab/>
      </w:r>
      <w:r w:rsidRPr="00CE08A5">
        <w:rPr>
          <w:rFonts w:ascii="GHEA Grapalat" w:hAnsi="GHEA Grapalat" w:cs="Sylfaen"/>
          <w:sz w:val="18"/>
          <w:szCs w:val="18"/>
        </w:rPr>
        <w:tab/>
      </w:r>
      <w:r w:rsidRPr="00CE08A5">
        <w:rPr>
          <w:rFonts w:ascii="GHEA Grapalat" w:hAnsi="GHEA Grapalat" w:cs="Sylfaen"/>
          <w:sz w:val="18"/>
          <w:szCs w:val="18"/>
        </w:rPr>
        <w:tab/>
      </w:r>
      <w:r w:rsidRPr="00CE08A5">
        <w:rPr>
          <w:rFonts w:ascii="GHEA Grapalat" w:hAnsi="GHEA Grapalat" w:cs="Sylfaen"/>
          <w:sz w:val="18"/>
          <w:szCs w:val="18"/>
        </w:rPr>
        <w:tab/>
        <w:t xml:space="preserve">        Գնորդի անվանումը     </w:t>
      </w:r>
      <w:r w:rsidRPr="00CE08A5">
        <w:rPr>
          <w:rFonts w:ascii="GHEA Grapalat" w:hAnsi="GHEA Grapalat" w:cs="Sylfaen"/>
          <w:sz w:val="18"/>
          <w:szCs w:val="18"/>
        </w:rPr>
        <w:tab/>
      </w:r>
      <w:r w:rsidRPr="00CE08A5">
        <w:rPr>
          <w:rFonts w:ascii="GHEA Grapalat" w:hAnsi="GHEA Grapalat" w:cs="Sylfaen"/>
          <w:sz w:val="18"/>
          <w:szCs w:val="18"/>
        </w:rPr>
        <w:tab/>
      </w:r>
      <w:r w:rsidRPr="00CE08A5">
        <w:rPr>
          <w:rFonts w:ascii="GHEA Grapalat" w:hAnsi="GHEA Grapalat" w:cs="Sylfaen"/>
          <w:sz w:val="18"/>
          <w:szCs w:val="18"/>
        </w:rPr>
        <w:tab/>
      </w:r>
      <w:r w:rsidRPr="00CE08A5">
        <w:rPr>
          <w:rFonts w:ascii="GHEA Grapalat" w:hAnsi="GHEA Grapalat" w:cs="Sylfaen"/>
          <w:sz w:val="18"/>
          <w:szCs w:val="18"/>
        </w:rPr>
        <w:tab/>
        <w:t xml:space="preserve">            Վաճառողի անվանումը</w:t>
      </w:r>
      <w:r w:rsidRPr="00CE08A5">
        <w:rPr>
          <w:rFonts w:ascii="GHEA Grapalat" w:hAnsi="GHEA Grapalat" w:cs="Sylfaen"/>
          <w:sz w:val="18"/>
          <w:szCs w:val="18"/>
        </w:rPr>
        <w:tab/>
      </w:r>
    </w:p>
    <w:p w:rsidR="00886C13" w:rsidRPr="00CE08A5" w:rsidRDefault="00886C13" w:rsidP="00886C13">
      <w:pPr>
        <w:tabs>
          <w:tab w:val="left" w:pos="360"/>
          <w:tab w:val="left" w:pos="540"/>
        </w:tabs>
        <w:ind w:right="-360"/>
        <w:jc w:val="both"/>
        <w:rPr>
          <w:rFonts w:ascii="GHEA Grapalat" w:hAnsi="GHEA Grapalat" w:cs="Sylfaen"/>
          <w:sz w:val="18"/>
          <w:szCs w:val="18"/>
          <w:u w:val="single"/>
          <w:lang w:val="hy-AM"/>
        </w:rPr>
      </w:pPr>
      <w:r w:rsidRPr="00CE08A5">
        <w:rPr>
          <w:rFonts w:ascii="GHEA Grapalat" w:hAnsi="GHEA Grapalat" w:cs="Sylfaen"/>
          <w:sz w:val="18"/>
          <w:szCs w:val="18"/>
          <w:lang w:val="hy-AM"/>
        </w:rPr>
        <w:t xml:space="preserve">(այսուհետ` </w:t>
      </w:r>
      <w:r w:rsidRPr="00CE08A5">
        <w:rPr>
          <w:rFonts w:ascii="GHEA Grapalat" w:hAnsi="GHEA Grapalat" w:cs="Sylfaen"/>
          <w:sz w:val="18"/>
          <w:szCs w:val="18"/>
        </w:rPr>
        <w:t>Վաճառող</w:t>
      </w:r>
      <w:r w:rsidRPr="00CE08A5">
        <w:rPr>
          <w:rFonts w:ascii="GHEA Grapalat" w:hAnsi="GHEA Grapalat" w:cs="Sylfaen"/>
          <w:sz w:val="18"/>
          <w:szCs w:val="18"/>
          <w:lang w:val="hy-AM"/>
        </w:rPr>
        <w:t>)</w:t>
      </w:r>
      <w:r w:rsidRPr="00CE08A5">
        <w:rPr>
          <w:rFonts w:ascii="GHEA Grapalat" w:hAnsi="GHEA Grapalat" w:cs="Sylfaen"/>
          <w:sz w:val="18"/>
          <w:szCs w:val="18"/>
        </w:rPr>
        <w:t xml:space="preserve"> միջև 20     թ. </w:t>
      </w:r>
      <w:r w:rsidRPr="00CE08A5">
        <w:rPr>
          <w:rFonts w:ascii="GHEA Grapalat" w:hAnsi="GHEA Grapalat" w:cs="Sylfaen"/>
          <w:sz w:val="18"/>
          <w:szCs w:val="18"/>
          <w:u w:val="single"/>
        </w:rPr>
        <w:tab/>
      </w:r>
      <w:r w:rsidRPr="00CE08A5">
        <w:rPr>
          <w:rFonts w:ascii="GHEA Grapalat" w:hAnsi="GHEA Grapalat" w:cs="Sylfaen"/>
          <w:sz w:val="18"/>
          <w:szCs w:val="18"/>
          <w:u w:val="single"/>
        </w:rPr>
        <w:tab/>
      </w:r>
      <w:r w:rsidRPr="00CE08A5">
        <w:rPr>
          <w:rFonts w:ascii="GHEA Grapalat" w:hAnsi="GHEA Grapalat" w:cs="Sylfaen"/>
          <w:sz w:val="18"/>
          <w:szCs w:val="18"/>
          <w:u w:val="single"/>
        </w:rPr>
        <w:tab/>
      </w:r>
      <w:r w:rsidRPr="00CE08A5">
        <w:rPr>
          <w:rFonts w:ascii="GHEA Grapalat" w:hAnsi="GHEA Grapalat" w:cs="Sylfaen"/>
          <w:sz w:val="18"/>
          <w:szCs w:val="18"/>
          <w:u w:val="single"/>
        </w:rPr>
        <w:tab/>
      </w:r>
      <w:r w:rsidRPr="00CE08A5">
        <w:rPr>
          <w:rFonts w:ascii="GHEA Grapalat" w:hAnsi="GHEA Grapalat" w:cs="Sylfaen"/>
          <w:sz w:val="18"/>
          <w:szCs w:val="18"/>
          <w:lang w:val="hy-AM"/>
        </w:rPr>
        <w:t xml:space="preserve"> -ին կնքված N </w:t>
      </w:r>
      <w:r w:rsidRPr="00CE08A5">
        <w:rPr>
          <w:rFonts w:ascii="GHEA Grapalat" w:hAnsi="GHEA Grapalat" w:cs="Sylfaen"/>
          <w:sz w:val="18"/>
          <w:szCs w:val="18"/>
          <w:u w:val="single"/>
          <w:lang w:val="hy-AM"/>
        </w:rPr>
        <w:tab/>
      </w:r>
      <w:r w:rsidRPr="00CE08A5">
        <w:rPr>
          <w:rFonts w:ascii="GHEA Grapalat" w:hAnsi="GHEA Grapalat" w:cs="Sylfaen"/>
          <w:sz w:val="18"/>
          <w:szCs w:val="18"/>
          <w:u w:val="single"/>
          <w:lang w:val="hy-AM"/>
        </w:rPr>
        <w:tab/>
      </w:r>
      <w:r w:rsidRPr="00CE08A5">
        <w:rPr>
          <w:rFonts w:ascii="GHEA Grapalat" w:hAnsi="GHEA Grapalat" w:cs="Sylfaen"/>
          <w:sz w:val="18"/>
          <w:szCs w:val="18"/>
          <w:u w:val="single"/>
          <w:lang w:val="hy-AM"/>
        </w:rPr>
        <w:tab/>
      </w:r>
      <w:r w:rsidRPr="00CE08A5">
        <w:rPr>
          <w:rFonts w:ascii="GHEA Grapalat" w:hAnsi="GHEA Grapalat" w:cs="Sylfaen"/>
          <w:sz w:val="18"/>
          <w:szCs w:val="18"/>
          <w:u w:val="single"/>
          <w:lang w:val="hy-AM"/>
        </w:rPr>
        <w:tab/>
      </w:r>
    </w:p>
    <w:p w:rsidR="00886C13" w:rsidRPr="00CE08A5" w:rsidRDefault="00886C13" w:rsidP="00886C13">
      <w:pPr>
        <w:tabs>
          <w:tab w:val="left" w:pos="360"/>
          <w:tab w:val="left" w:pos="540"/>
        </w:tabs>
        <w:ind w:right="-360"/>
        <w:jc w:val="both"/>
        <w:rPr>
          <w:rFonts w:ascii="GHEA Grapalat" w:hAnsi="GHEA Grapalat" w:cs="Sylfaen"/>
          <w:sz w:val="18"/>
          <w:szCs w:val="18"/>
          <w:lang w:val="hy-AM"/>
        </w:rPr>
      </w:pPr>
      <w:r w:rsidRPr="00CE08A5">
        <w:rPr>
          <w:rFonts w:ascii="GHEA Grapalat" w:hAnsi="GHEA Grapalat" w:cs="Sylfaen"/>
          <w:sz w:val="18"/>
          <w:szCs w:val="18"/>
          <w:lang w:val="hy-AM"/>
        </w:rPr>
        <w:tab/>
      </w:r>
      <w:r w:rsidRPr="00CE08A5">
        <w:rPr>
          <w:rFonts w:ascii="GHEA Grapalat" w:hAnsi="GHEA Grapalat" w:cs="Sylfaen"/>
          <w:sz w:val="18"/>
          <w:szCs w:val="18"/>
          <w:lang w:val="hy-AM"/>
        </w:rPr>
        <w:tab/>
      </w:r>
      <w:r w:rsidRPr="00CE08A5">
        <w:rPr>
          <w:rFonts w:ascii="GHEA Grapalat" w:hAnsi="GHEA Grapalat" w:cs="Sylfaen"/>
          <w:sz w:val="18"/>
          <w:szCs w:val="18"/>
          <w:lang w:val="hy-AM"/>
        </w:rPr>
        <w:tab/>
      </w:r>
      <w:r w:rsidRPr="00CE08A5">
        <w:rPr>
          <w:rFonts w:ascii="GHEA Grapalat" w:hAnsi="GHEA Grapalat" w:cs="Sylfaen"/>
          <w:sz w:val="18"/>
          <w:szCs w:val="18"/>
          <w:lang w:val="hy-AM"/>
        </w:rPr>
        <w:tab/>
      </w:r>
      <w:r w:rsidRPr="00CE08A5">
        <w:rPr>
          <w:rFonts w:ascii="GHEA Grapalat" w:hAnsi="GHEA Grapalat" w:cs="Sylfaen"/>
          <w:sz w:val="18"/>
          <w:szCs w:val="18"/>
          <w:lang w:val="hy-AM"/>
        </w:rPr>
        <w:tab/>
      </w:r>
      <w:r w:rsidRPr="00CE08A5">
        <w:rPr>
          <w:rFonts w:ascii="GHEA Grapalat" w:hAnsi="GHEA Grapalat" w:cs="Sylfaen"/>
          <w:sz w:val="18"/>
          <w:szCs w:val="18"/>
          <w:lang w:val="hy-AM"/>
        </w:rPr>
        <w:tab/>
      </w:r>
      <w:r w:rsidRPr="00CE08A5">
        <w:rPr>
          <w:rFonts w:ascii="GHEA Grapalat" w:hAnsi="GHEA Grapalat" w:cs="Sylfaen"/>
          <w:sz w:val="18"/>
          <w:szCs w:val="18"/>
          <w:lang w:val="hy-AM"/>
        </w:rPr>
        <w:tab/>
        <w:t>պայմանագրի կնքման ամսաթիվը</w:t>
      </w:r>
      <w:r w:rsidRPr="00CE08A5">
        <w:rPr>
          <w:rFonts w:ascii="GHEA Grapalat" w:hAnsi="GHEA Grapalat" w:cs="Sylfaen"/>
          <w:sz w:val="18"/>
          <w:szCs w:val="18"/>
          <w:lang w:val="hy-AM"/>
        </w:rPr>
        <w:tab/>
      </w:r>
      <w:r w:rsidRPr="00CE08A5">
        <w:rPr>
          <w:rFonts w:ascii="GHEA Grapalat" w:hAnsi="GHEA Grapalat" w:cs="Sylfaen"/>
          <w:sz w:val="18"/>
          <w:szCs w:val="18"/>
          <w:lang w:val="hy-AM"/>
        </w:rPr>
        <w:tab/>
      </w:r>
      <w:r w:rsidRPr="00CE08A5">
        <w:rPr>
          <w:rFonts w:ascii="GHEA Grapalat" w:hAnsi="GHEA Grapalat" w:cs="Sylfaen"/>
          <w:sz w:val="18"/>
          <w:szCs w:val="18"/>
          <w:lang w:val="hy-AM"/>
        </w:rPr>
        <w:tab/>
        <w:t xml:space="preserve">      պայմանագրի համարը</w:t>
      </w:r>
      <w:r w:rsidRPr="00CE08A5">
        <w:rPr>
          <w:rFonts w:ascii="GHEA Grapalat" w:hAnsi="GHEA Grapalat" w:cs="Sylfaen"/>
          <w:sz w:val="18"/>
          <w:szCs w:val="18"/>
          <w:lang w:val="hy-AM"/>
        </w:rPr>
        <w:tab/>
      </w:r>
      <w:r w:rsidRPr="00CE08A5">
        <w:rPr>
          <w:rFonts w:ascii="GHEA Grapalat" w:hAnsi="GHEA Grapalat" w:cs="Sylfaen"/>
          <w:sz w:val="18"/>
          <w:szCs w:val="18"/>
          <w:lang w:val="hy-AM"/>
        </w:rPr>
        <w:tab/>
      </w:r>
    </w:p>
    <w:p w:rsidR="00886C13" w:rsidRPr="00CE08A5" w:rsidRDefault="00886C13" w:rsidP="00886C13">
      <w:pPr>
        <w:tabs>
          <w:tab w:val="left" w:pos="360"/>
          <w:tab w:val="left" w:pos="540"/>
        </w:tabs>
        <w:jc w:val="both"/>
        <w:rPr>
          <w:rFonts w:ascii="GHEA Grapalat" w:hAnsi="GHEA Grapalat" w:cs="Sylfaen"/>
          <w:sz w:val="18"/>
          <w:szCs w:val="18"/>
          <w:lang w:val="hy-AM"/>
        </w:rPr>
      </w:pPr>
      <w:r w:rsidRPr="00CE08A5">
        <w:rPr>
          <w:rFonts w:ascii="GHEA Grapalat" w:hAnsi="GHEA Grapalat" w:cs="Sylfaen"/>
          <w:sz w:val="18"/>
          <w:szCs w:val="18"/>
          <w:lang w:val="hy-AM"/>
        </w:rPr>
        <w:t xml:space="preserve">պայմանագրի շրջանակներում Վաճառողը  20  թ. </w:t>
      </w:r>
      <w:r w:rsidRPr="00CE08A5">
        <w:rPr>
          <w:rFonts w:ascii="GHEA Grapalat" w:hAnsi="GHEA Grapalat" w:cs="Sylfaen"/>
          <w:sz w:val="18"/>
          <w:szCs w:val="18"/>
          <w:u w:val="single"/>
          <w:lang w:val="hy-AM"/>
        </w:rPr>
        <w:tab/>
      </w:r>
      <w:r w:rsidRPr="00CE08A5">
        <w:rPr>
          <w:rFonts w:ascii="GHEA Grapalat" w:hAnsi="GHEA Grapalat" w:cs="Sylfaen"/>
          <w:sz w:val="18"/>
          <w:szCs w:val="18"/>
          <w:u w:val="single"/>
          <w:lang w:val="hy-AM"/>
        </w:rPr>
        <w:tab/>
      </w:r>
      <w:r w:rsidRPr="00CE08A5">
        <w:rPr>
          <w:rFonts w:ascii="GHEA Grapalat" w:hAnsi="GHEA Grapalat" w:cs="Sylfaen"/>
          <w:sz w:val="18"/>
          <w:szCs w:val="18"/>
          <w:u w:val="single"/>
          <w:lang w:val="hy-AM"/>
        </w:rPr>
        <w:tab/>
      </w:r>
      <w:r w:rsidRPr="00CE08A5">
        <w:rPr>
          <w:rFonts w:ascii="GHEA Grapalat" w:hAnsi="GHEA Grapalat" w:cs="Sylfaen"/>
          <w:sz w:val="18"/>
          <w:szCs w:val="18"/>
          <w:lang w:val="hy-AM"/>
        </w:rPr>
        <w:t>-ին հանձնման-ընդունման նպատակով Գնորդին հանձնեց ստորև նշված ապրանքները.</w:t>
      </w:r>
    </w:p>
    <w:p w:rsidR="00886C13" w:rsidRPr="00CE08A5" w:rsidRDefault="00886C13" w:rsidP="00886C13">
      <w:pPr>
        <w:tabs>
          <w:tab w:val="left" w:pos="2972"/>
        </w:tabs>
        <w:jc w:val="both"/>
        <w:rPr>
          <w:rFonts w:ascii="GHEA Grapalat" w:hAnsi="GHEA Grapalat" w:cs="Sylfaen"/>
          <w:sz w:val="18"/>
          <w:szCs w:val="18"/>
          <w:lang w:val="hy-AM"/>
        </w:rPr>
      </w:pPr>
      <w:r w:rsidRPr="00CE08A5">
        <w:rPr>
          <w:rFonts w:ascii="GHEA Grapalat" w:hAnsi="GHEA Grapalat" w:cs="Sylfaen"/>
          <w:sz w:val="18"/>
          <w:szCs w:val="18"/>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86C13" w:rsidRPr="00CE08A5" w:rsidTr="00054D4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86C13" w:rsidRPr="00CE08A5" w:rsidRDefault="00886C13" w:rsidP="00054D43">
            <w:pPr>
              <w:jc w:val="center"/>
              <w:rPr>
                <w:rFonts w:ascii="GHEA Grapalat" w:hAnsi="GHEA Grapalat" w:cs="Sylfaen"/>
                <w:bCs/>
                <w:sz w:val="18"/>
                <w:szCs w:val="18"/>
                <w:lang w:eastAsia="ru-RU"/>
              </w:rPr>
            </w:pPr>
            <w:r w:rsidRPr="00CE08A5">
              <w:rPr>
                <w:rFonts w:ascii="GHEA Grapalat" w:hAnsi="GHEA Grapalat" w:cs="Sylfaen"/>
                <w:bCs/>
                <w:sz w:val="18"/>
                <w:szCs w:val="18"/>
                <w:lang w:eastAsia="ru-RU"/>
              </w:rPr>
              <w:t>Ապրանքի</w:t>
            </w:r>
          </w:p>
        </w:tc>
      </w:tr>
      <w:tr w:rsidR="00886C13" w:rsidRPr="00CE08A5" w:rsidTr="00054D4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86C13" w:rsidRPr="00CE08A5" w:rsidRDefault="00886C13" w:rsidP="00054D43">
            <w:pPr>
              <w:jc w:val="center"/>
              <w:rPr>
                <w:rFonts w:ascii="GHEA Grapalat" w:hAnsi="GHEA Grapalat"/>
                <w:sz w:val="18"/>
                <w:szCs w:val="18"/>
              </w:rPr>
            </w:pPr>
            <w:r w:rsidRPr="00CE08A5">
              <w:rPr>
                <w:rFonts w:ascii="GHEA Grapalat" w:hAnsi="GHEA Grapalat" w:cs="Sylfaen"/>
                <w:sz w:val="18"/>
                <w:szCs w:val="18"/>
              </w:rPr>
              <w:t>քանակը</w:t>
            </w:r>
            <w:r w:rsidRPr="00CE08A5">
              <w:rPr>
                <w:rFonts w:ascii="GHEA Grapalat" w:hAnsi="GHEA Grapalat"/>
                <w:sz w:val="18"/>
                <w:szCs w:val="18"/>
              </w:rPr>
              <w:t xml:space="preserve"> (</w:t>
            </w:r>
            <w:r w:rsidRPr="00CE08A5">
              <w:rPr>
                <w:rFonts w:ascii="GHEA Grapalat" w:hAnsi="GHEA Grapalat" w:cs="Sylfaen"/>
                <w:sz w:val="18"/>
                <w:szCs w:val="18"/>
              </w:rPr>
              <w:t>փաստացի</w:t>
            </w:r>
            <w:r w:rsidRPr="00CE08A5">
              <w:rPr>
                <w:rFonts w:ascii="GHEA Grapalat" w:hAnsi="GHEA Grapalat"/>
                <w:sz w:val="18"/>
                <w:szCs w:val="18"/>
              </w:rPr>
              <w:t>)</w:t>
            </w:r>
          </w:p>
        </w:tc>
      </w:tr>
      <w:tr w:rsidR="00886C13" w:rsidRPr="00CE08A5" w:rsidTr="00054D4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86C13" w:rsidRPr="00CE08A5" w:rsidRDefault="00886C13" w:rsidP="00054D4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86C13" w:rsidRPr="00CE08A5" w:rsidRDefault="00886C13" w:rsidP="00054D4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86C13" w:rsidRPr="00CE08A5" w:rsidRDefault="00886C13" w:rsidP="00054D43">
            <w:pPr>
              <w:jc w:val="center"/>
              <w:rPr>
                <w:rFonts w:ascii="GHEA Grapalat" w:hAnsi="GHEA Grapalat" w:cs="Sylfaen"/>
                <w:sz w:val="18"/>
                <w:szCs w:val="18"/>
                <w:lang w:val="ru-RU" w:eastAsia="ru-RU"/>
              </w:rPr>
            </w:pPr>
          </w:p>
        </w:tc>
      </w:tr>
      <w:tr w:rsidR="00886C13" w:rsidRPr="00CE08A5" w:rsidTr="00054D4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86C13" w:rsidRPr="00CE08A5" w:rsidRDefault="00886C13" w:rsidP="00054D4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86C13" w:rsidRPr="00CE08A5" w:rsidRDefault="00886C13" w:rsidP="00054D4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86C13" w:rsidRPr="00CE08A5" w:rsidRDefault="00886C13" w:rsidP="00054D43">
            <w:pPr>
              <w:jc w:val="center"/>
              <w:rPr>
                <w:rFonts w:ascii="GHEA Grapalat" w:hAnsi="GHEA Grapalat" w:cs="Sylfaen"/>
                <w:sz w:val="18"/>
                <w:szCs w:val="18"/>
                <w:lang w:val="ru-RU" w:eastAsia="ru-RU"/>
              </w:rPr>
            </w:pPr>
          </w:p>
        </w:tc>
      </w:tr>
    </w:tbl>
    <w:p w:rsidR="00886C13" w:rsidRPr="00CE08A5" w:rsidRDefault="00886C13" w:rsidP="00886C13">
      <w:pPr>
        <w:tabs>
          <w:tab w:val="left" w:pos="360"/>
          <w:tab w:val="left" w:pos="540"/>
        </w:tabs>
        <w:jc w:val="both"/>
        <w:rPr>
          <w:rFonts w:ascii="GHEA Grapalat" w:hAnsi="GHEA Grapalat" w:cs="Sylfaen"/>
          <w:sz w:val="18"/>
          <w:szCs w:val="18"/>
          <w:lang w:eastAsia="ru-RU"/>
        </w:rPr>
      </w:pPr>
    </w:p>
    <w:p w:rsidR="00886C13" w:rsidRPr="00CE08A5" w:rsidRDefault="00886C13" w:rsidP="00886C13">
      <w:pPr>
        <w:tabs>
          <w:tab w:val="left" w:pos="360"/>
          <w:tab w:val="left" w:pos="540"/>
        </w:tabs>
        <w:jc w:val="both"/>
        <w:rPr>
          <w:rFonts w:ascii="GHEA Grapalat" w:hAnsi="GHEA Grapalat" w:cs="Sylfaen"/>
          <w:sz w:val="18"/>
          <w:szCs w:val="18"/>
        </w:rPr>
      </w:pPr>
      <w:r w:rsidRPr="00CE08A5">
        <w:rPr>
          <w:rFonts w:ascii="GHEA Grapalat" w:hAnsi="GHEA Grapalat" w:cs="Sylfaen"/>
          <w:sz w:val="18"/>
          <w:szCs w:val="18"/>
        </w:rPr>
        <w:t>Սույն ակտը կազմված է 2 օրինակից, յուրաքանչյուր կողմին տրամադրվում է մեկական օրինակ:</w:t>
      </w:r>
    </w:p>
    <w:p w:rsidR="00886C13" w:rsidRPr="00CE08A5" w:rsidRDefault="00886C13" w:rsidP="00886C13">
      <w:pPr>
        <w:tabs>
          <w:tab w:val="left" w:pos="360"/>
          <w:tab w:val="left" w:pos="540"/>
        </w:tabs>
        <w:rPr>
          <w:rFonts w:ascii="GHEA Grapalat" w:hAnsi="GHEA Grapalat" w:cs="Sylfaen"/>
          <w:sz w:val="18"/>
          <w:szCs w:val="18"/>
          <w:lang w:val="hy-AM"/>
        </w:rPr>
      </w:pPr>
    </w:p>
    <w:p w:rsidR="00886C13" w:rsidRPr="00CE08A5" w:rsidRDefault="00886C13" w:rsidP="00886C13">
      <w:pPr>
        <w:jc w:val="center"/>
        <w:rPr>
          <w:rFonts w:ascii="GHEA Grapalat" w:hAnsi="GHEA Grapalat" w:cs="Sylfaen"/>
          <w:sz w:val="18"/>
          <w:szCs w:val="18"/>
          <w:lang w:val="hy-AM"/>
        </w:rPr>
      </w:pPr>
    </w:p>
    <w:p w:rsidR="00886C13" w:rsidRPr="00CE08A5" w:rsidRDefault="00886C13" w:rsidP="00886C13">
      <w:pPr>
        <w:jc w:val="center"/>
        <w:rPr>
          <w:rFonts w:ascii="GHEA Grapalat" w:hAnsi="GHEA Grapalat" w:cs="Sylfaen"/>
          <w:sz w:val="18"/>
          <w:szCs w:val="18"/>
          <w:lang w:val="hy-AM"/>
        </w:rPr>
      </w:pPr>
    </w:p>
    <w:p w:rsidR="00886C13" w:rsidRPr="00CE08A5" w:rsidRDefault="00886C13" w:rsidP="00886C13">
      <w:pPr>
        <w:jc w:val="center"/>
        <w:rPr>
          <w:rFonts w:ascii="GHEA Grapalat" w:hAnsi="GHEA Grapalat" w:cs="Sylfaen"/>
          <w:sz w:val="18"/>
          <w:szCs w:val="18"/>
          <w:lang w:val="hy-AM"/>
        </w:rPr>
      </w:pPr>
    </w:p>
    <w:p w:rsidR="00886C13" w:rsidRPr="00CE08A5" w:rsidRDefault="00886C13" w:rsidP="00886C13">
      <w:pPr>
        <w:jc w:val="center"/>
        <w:rPr>
          <w:rFonts w:ascii="GHEA Grapalat" w:hAnsi="GHEA Grapalat" w:cs="Sylfaen"/>
          <w:sz w:val="18"/>
          <w:szCs w:val="18"/>
        </w:rPr>
      </w:pPr>
      <w:r w:rsidRPr="00CE08A5">
        <w:rPr>
          <w:rFonts w:ascii="GHEA Grapalat" w:hAnsi="GHEA Grapalat" w:cs="Sylfaen"/>
          <w:sz w:val="18"/>
          <w:szCs w:val="18"/>
        </w:rPr>
        <w:t>ԿՈՂՄԵՐԸ</w:t>
      </w:r>
    </w:p>
    <w:p w:rsidR="00886C13" w:rsidRPr="00CE08A5" w:rsidRDefault="00886C13" w:rsidP="00886C13">
      <w:pPr>
        <w:jc w:val="center"/>
        <w:rPr>
          <w:rFonts w:ascii="GHEA Grapalat" w:hAnsi="GHEA Grapalat" w:cs="Sylfaen"/>
          <w:sz w:val="18"/>
          <w:szCs w:val="18"/>
        </w:rPr>
      </w:pPr>
    </w:p>
    <w:p w:rsidR="00886C13" w:rsidRPr="00CE08A5" w:rsidRDefault="00886C13" w:rsidP="00886C13">
      <w:pPr>
        <w:tabs>
          <w:tab w:val="left" w:pos="360"/>
          <w:tab w:val="left" w:pos="540"/>
        </w:tabs>
        <w:rPr>
          <w:rFonts w:ascii="GHEA Grapalat" w:hAnsi="GHEA Grapalat" w:cs="Sylfaen"/>
          <w:sz w:val="18"/>
          <w:szCs w:val="18"/>
        </w:rPr>
      </w:pPr>
    </w:p>
    <w:p w:rsidR="00886C13" w:rsidRPr="00CE08A5" w:rsidRDefault="00886C13" w:rsidP="00886C13">
      <w:pPr>
        <w:tabs>
          <w:tab w:val="left" w:pos="360"/>
          <w:tab w:val="left" w:pos="540"/>
        </w:tabs>
        <w:rPr>
          <w:rFonts w:ascii="GHEA Grapalat" w:hAnsi="GHEA Grapalat" w:cs="Sylfaen"/>
          <w:sz w:val="18"/>
          <w:szCs w:val="18"/>
        </w:rPr>
      </w:pPr>
    </w:p>
    <w:tbl>
      <w:tblPr>
        <w:tblW w:w="0" w:type="auto"/>
        <w:tblLook w:val="00A0" w:firstRow="1" w:lastRow="0" w:firstColumn="1" w:lastColumn="0" w:noHBand="0" w:noVBand="0"/>
      </w:tblPr>
      <w:tblGrid>
        <w:gridCol w:w="4785"/>
        <w:gridCol w:w="5223"/>
      </w:tblGrid>
      <w:tr w:rsidR="00886C13" w:rsidRPr="00CE08A5" w:rsidTr="00054D43">
        <w:tc>
          <w:tcPr>
            <w:tcW w:w="4785" w:type="dxa"/>
          </w:tcPr>
          <w:p w:rsidR="00886C13" w:rsidRPr="00CE08A5" w:rsidRDefault="00886C13" w:rsidP="00054D43">
            <w:pPr>
              <w:tabs>
                <w:tab w:val="left" w:pos="360"/>
                <w:tab w:val="left" w:pos="540"/>
              </w:tabs>
              <w:jc w:val="center"/>
              <w:rPr>
                <w:rFonts w:ascii="GHEA Grapalat" w:hAnsi="GHEA Grapalat" w:cs="Sylfaen"/>
                <w:b/>
                <w:bCs/>
                <w:sz w:val="18"/>
                <w:szCs w:val="18"/>
                <w:lang w:eastAsia="ru-RU"/>
              </w:rPr>
            </w:pPr>
            <w:r w:rsidRPr="00CE08A5">
              <w:rPr>
                <w:rFonts w:ascii="GHEA Grapalat" w:hAnsi="GHEA Grapalat" w:cs="Sylfaen"/>
                <w:b/>
                <w:bCs/>
                <w:sz w:val="18"/>
                <w:szCs w:val="18"/>
              </w:rPr>
              <w:t>Հանձնեց</w:t>
            </w:r>
          </w:p>
        </w:tc>
        <w:tc>
          <w:tcPr>
            <w:tcW w:w="5223" w:type="dxa"/>
          </w:tcPr>
          <w:p w:rsidR="00886C13" w:rsidRPr="00CE08A5" w:rsidRDefault="00886C13" w:rsidP="00054D43">
            <w:pPr>
              <w:tabs>
                <w:tab w:val="left" w:pos="360"/>
                <w:tab w:val="left" w:pos="540"/>
              </w:tabs>
              <w:jc w:val="center"/>
              <w:rPr>
                <w:rFonts w:ascii="GHEA Grapalat" w:hAnsi="GHEA Grapalat" w:cs="Sylfaen"/>
                <w:b/>
                <w:bCs/>
                <w:sz w:val="18"/>
                <w:szCs w:val="18"/>
                <w:lang w:eastAsia="ru-RU"/>
              </w:rPr>
            </w:pPr>
            <w:r w:rsidRPr="00CE08A5">
              <w:rPr>
                <w:rFonts w:ascii="GHEA Grapalat" w:hAnsi="GHEA Grapalat" w:cs="Sylfaen"/>
                <w:b/>
                <w:bCs/>
                <w:sz w:val="18"/>
                <w:szCs w:val="18"/>
              </w:rPr>
              <w:t xml:space="preserve">        Ընդունեց</w:t>
            </w:r>
          </w:p>
        </w:tc>
      </w:tr>
    </w:tbl>
    <w:p w:rsidR="00886C13" w:rsidRPr="00CE08A5" w:rsidRDefault="00886C13" w:rsidP="00886C13">
      <w:pPr>
        <w:tabs>
          <w:tab w:val="left" w:pos="360"/>
          <w:tab w:val="left" w:pos="540"/>
        </w:tabs>
        <w:rPr>
          <w:rFonts w:ascii="GHEA Grapalat" w:hAnsi="GHEA Grapalat" w:cs="Sylfaen"/>
          <w:sz w:val="18"/>
          <w:szCs w:val="18"/>
          <w:lang w:eastAsia="ru-RU"/>
        </w:rPr>
      </w:pPr>
      <w:r w:rsidRPr="00CE08A5">
        <w:rPr>
          <w:rFonts w:ascii="GHEA Grapalat" w:hAnsi="GHEA Grapalat" w:cs="Sylfaen"/>
          <w:sz w:val="18"/>
          <w:szCs w:val="18"/>
          <w:lang w:eastAsia="ru-RU"/>
        </w:rPr>
        <w:t xml:space="preserve">                                                                                                  հայտը նախագծած ներկայացուցիչ`</w:t>
      </w:r>
    </w:p>
    <w:p w:rsidR="00886C13" w:rsidRPr="00CE08A5" w:rsidRDefault="00886C13" w:rsidP="00886C13">
      <w:pPr>
        <w:tabs>
          <w:tab w:val="left" w:pos="360"/>
          <w:tab w:val="left" w:pos="540"/>
        </w:tabs>
        <w:rPr>
          <w:rFonts w:ascii="GHEA Grapalat" w:hAnsi="GHEA Grapalat" w:cs="Sylfaen"/>
          <w:sz w:val="18"/>
          <w:szCs w:val="18"/>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86C13" w:rsidRPr="00CE08A5" w:rsidTr="00054D43">
        <w:trPr>
          <w:tblCellSpacing w:w="7" w:type="dxa"/>
          <w:jc w:val="center"/>
        </w:trPr>
        <w:tc>
          <w:tcPr>
            <w:tcW w:w="0" w:type="auto"/>
            <w:vAlign w:val="center"/>
          </w:tcPr>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 xml:space="preserve">___________________________ </w:t>
            </w:r>
          </w:p>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ազգանուն, անուն</w:t>
            </w:r>
          </w:p>
        </w:tc>
        <w:tc>
          <w:tcPr>
            <w:tcW w:w="0" w:type="auto"/>
            <w:vAlign w:val="center"/>
          </w:tcPr>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___________________________</w:t>
            </w:r>
          </w:p>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ազգանուն, անուն</w:t>
            </w:r>
          </w:p>
        </w:tc>
      </w:tr>
      <w:tr w:rsidR="00886C13" w:rsidRPr="00CE08A5" w:rsidTr="00054D43">
        <w:trPr>
          <w:tblCellSpacing w:w="7" w:type="dxa"/>
          <w:jc w:val="center"/>
        </w:trPr>
        <w:tc>
          <w:tcPr>
            <w:tcW w:w="0" w:type="auto"/>
            <w:vAlign w:val="center"/>
          </w:tcPr>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 xml:space="preserve">___________________________ </w:t>
            </w:r>
          </w:p>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Ստորագրություն</w:t>
            </w:r>
          </w:p>
        </w:tc>
        <w:tc>
          <w:tcPr>
            <w:tcW w:w="0" w:type="auto"/>
            <w:vAlign w:val="center"/>
          </w:tcPr>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___________________________</w:t>
            </w:r>
          </w:p>
          <w:p w:rsidR="00886C13" w:rsidRPr="00CE08A5" w:rsidRDefault="00886C13" w:rsidP="00054D43">
            <w:pPr>
              <w:jc w:val="cente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ստորագրություն</w:t>
            </w:r>
          </w:p>
        </w:tc>
      </w:tr>
      <w:tr w:rsidR="00886C13" w:rsidRPr="00CE08A5" w:rsidTr="00054D43">
        <w:trPr>
          <w:tblCellSpacing w:w="7" w:type="dxa"/>
          <w:jc w:val="center"/>
        </w:trPr>
        <w:tc>
          <w:tcPr>
            <w:tcW w:w="0" w:type="auto"/>
            <w:vAlign w:val="center"/>
          </w:tcPr>
          <w:p w:rsidR="00886C13" w:rsidRPr="00CE08A5" w:rsidRDefault="00886C13" w:rsidP="00054D43">
            <w:pPr>
              <w:rPr>
                <w:rFonts w:ascii="GHEA Grapalat" w:hAnsi="GHEA Grapalat" w:cs="GHEA Grapalat"/>
                <w:color w:val="000000"/>
                <w:sz w:val="18"/>
                <w:szCs w:val="18"/>
                <w:lang w:val="ru-RU" w:eastAsia="ru-RU"/>
              </w:rPr>
            </w:pPr>
            <w:r w:rsidRPr="00CE08A5">
              <w:rPr>
                <w:rFonts w:ascii="GHEA Grapalat" w:hAnsi="GHEA Grapalat" w:cs="GHEA Grapalat"/>
                <w:color w:val="000000"/>
                <w:sz w:val="18"/>
                <w:szCs w:val="18"/>
              </w:rPr>
              <w:t xml:space="preserve">                              </w:t>
            </w:r>
          </w:p>
        </w:tc>
        <w:tc>
          <w:tcPr>
            <w:tcW w:w="0" w:type="auto"/>
            <w:vAlign w:val="center"/>
          </w:tcPr>
          <w:p w:rsidR="00886C13" w:rsidRPr="00CE08A5" w:rsidRDefault="00886C13" w:rsidP="00054D43">
            <w:pPr>
              <w:rPr>
                <w:rFonts w:ascii="GHEA Grapalat" w:hAnsi="GHEA Grapalat" w:cs="GHEA Grapalat"/>
                <w:color w:val="000000"/>
                <w:sz w:val="18"/>
                <w:szCs w:val="18"/>
                <w:lang w:val="ru-RU" w:eastAsia="ru-RU"/>
              </w:rPr>
            </w:pPr>
          </w:p>
        </w:tc>
      </w:tr>
    </w:tbl>
    <w:p w:rsidR="00886C13" w:rsidRPr="00CE08A5" w:rsidRDefault="00886C13" w:rsidP="00886C13">
      <w:pPr>
        <w:ind w:left="-142" w:firstLine="142"/>
        <w:jc w:val="center"/>
        <w:rPr>
          <w:rFonts w:ascii="GHEA Grapalat" w:hAnsi="GHEA Grapalat" w:cs="Sylfaen"/>
          <w:b/>
          <w:sz w:val="18"/>
          <w:szCs w:val="18"/>
        </w:rPr>
      </w:pPr>
    </w:p>
    <w:p w:rsidR="00886C13" w:rsidRPr="00CE08A5" w:rsidRDefault="00886C13" w:rsidP="00886C13">
      <w:pPr>
        <w:ind w:left="-142" w:firstLine="142"/>
        <w:jc w:val="center"/>
        <w:rPr>
          <w:rFonts w:ascii="GHEA Grapalat" w:hAnsi="GHEA Grapalat" w:cs="Sylfaen"/>
          <w:b/>
          <w:sz w:val="18"/>
          <w:szCs w:val="18"/>
        </w:rPr>
      </w:pPr>
    </w:p>
    <w:p w:rsidR="00886C13" w:rsidRPr="00CE08A5" w:rsidRDefault="00886C13" w:rsidP="00886C13">
      <w:pPr>
        <w:rPr>
          <w:rFonts w:ascii="GHEA Grapalat" w:hAnsi="GHEA Grapalat"/>
          <w:sz w:val="18"/>
          <w:szCs w:val="18"/>
          <w:lang w:val="hy-AM"/>
        </w:rPr>
      </w:pPr>
    </w:p>
    <w:sectPr w:rsidR="00886C13" w:rsidRPr="00CE08A5" w:rsidSect="004F5F5F">
      <w:footnotePr>
        <w:pos w:val="beneathText"/>
      </w:footnotePr>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355" w:rsidRDefault="00811355" w:rsidP="00886C13">
      <w:r>
        <w:separator/>
      </w:r>
    </w:p>
  </w:endnote>
  <w:endnote w:type="continuationSeparator" w:id="0">
    <w:p w:rsidR="00811355" w:rsidRDefault="00811355" w:rsidP="00886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355" w:rsidRDefault="00811355" w:rsidP="00886C13">
      <w:r>
        <w:separator/>
      </w:r>
    </w:p>
  </w:footnote>
  <w:footnote w:type="continuationSeparator" w:id="0">
    <w:p w:rsidR="00811355" w:rsidRDefault="00811355" w:rsidP="00886C13">
      <w:r>
        <w:continuationSeparator/>
      </w:r>
    </w:p>
  </w:footnote>
  <w:footnote w:id="1">
    <w:p w:rsidR="00E3479E" w:rsidRPr="00B26D66" w:rsidRDefault="00E3479E" w:rsidP="00886C13">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2">
    <w:p w:rsidR="00E3479E" w:rsidRPr="00B26D66" w:rsidRDefault="00E3479E" w:rsidP="00886C13">
      <w:pPr>
        <w:pStyle w:val="af2"/>
        <w:jc w:val="both"/>
        <w:rPr>
          <w:rFonts w:ascii="GHEA Grapalat" w:hAnsi="GHEA Grapalat"/>
          <w:sz w:val="16"/>
          <w:szCs w:val="16"/>
          <w:lang w:val="af-ZA"/>
        </w:rPr>
      </w:pPr>
      <w:r w:rsidRPr="006265F4">
        <w:rPr>
          <w:rStyle w:val="af6"/>
          <w:rFonts w:ascii="GHEA Grapalat" w:hAnsi="GHEA Grapalat"/>
          <w:color w:val="FFFFFF"/>
          <w:sz w:val="16"/>
          <w:szCs w:val="16"/>
        </w:rPr>
        <w:footnoteRef/>
      </w:r>
      <w:r w:rsidRPr="006265F4">
        <w:rPr>
          <w:rFonts w:ascii="GHEA Grapalat" w:hAnsi="GHEA Grapalat"/>
          <w:sz w:val="16"/>
          <w:szCs w:val="16"/>
        </w:rPr>
        <w:t xml:space="preserve"> </w:t>
      </w:r>
      <w:r w:rsidRPr="00B26D66">
        <w:rPr>
          <w:rFonts w:ascii="GHEA Grapalat" w:hAnsi="GHEA Grapalat"/>
          <w:sz w:val="16"/>
          <w:szCs w:val="16"/>
          <w:vertAlign w:val="superscript"/>
          <w:lang w:val="af-ZA"/>
        </w:rPr>
        <w:t xml:space="preserve">9 </w:t>
      </w:r>
      <w:r w:rsidRPr="006265F4">
        <w:rPr>
          <w:rFonts w:ascii="GHEA Grapalat" w:hAnsi="GHEA Grapalat" w:cs="Sylfaen"/>
          <w:i/>
          <w:sz w:val="16"/>
          <w:szCs w:val="16"/>
        </w:rPr>
        <w:t xml:space="preserve">Սույն </w:t>
      </w:r>
      <w:r w:rsidRPr="006265F4">
        <w:rPr>
          <w:rFonts w:ascii="GHEA Grapalat" w:hAnsi="GHEA Grapalat" w:cs="Sylfaen"/>
          <w:i/>
          <w:sz w:val="16"/>
          <w:szCs w:val="16"/>
          <w:lang w:val="en-US"/>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rsidR="00E3479E" w:rsidRPr="006265F4" w:rsidRDefault="00E3479E" w:rsidP="00886C13">
      <w:pPr>
        <w:pStyle w:val="af2"/>
      </w:pPr>
      <w:r w:rsidRPr="006265F4">
        <w:rPr>
          <w:rStyle w:val="af6"/>
          <w:color w:val="FFFFFF"/>
        </w:rPr>
        <w:footnoteRef/>
      </w:r>
      <w:r w:rsidRPr="006265F4">
        <w:t xml:space="preserve"> </w:t>
      </w:r>
      <w:r w:rsidRPr="00B26D66">
        <w:rPr>
          <w:vertAlign w:val="superscript"/>
          <w:lang w:val="af-ZA"/>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4">
    <w:p w:rsidR="00E3479E" w:rsidRPr="00B26D66" w:rsidRDefault="00E3479E" w:rsidP="00886C13">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B26D66">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E3479E" w:rsidRPr="00B26D66" w:rsidRDefault="00E3479E" w:rsidP="00886C13">
      <w:pPr>
        <w:pStyle w:val="af2"/>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Եթե</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B26D66">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B26D66">
        <w:rPr>
          <w:rFonts w:ascii="Times New Roman" w:hAnsi="Times New Roman"/>
          <w:lang w:val="af-ZA"/>
        </w:rPr>
        <w:t xml:space="preserve"> </w:t>
      </w:r>
      <w:r w:rsidRPr="00B26D66">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B26D66">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B26D66">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E3479E" w:rsidRPr="00B26D66" w:rsidRDefault="00E3479E" w:rsidP="00886C13">
      <w:pPr>
        <w:pStyle w:val="af2"/>
        <w:rPr>
          <w:rFonts w:ascii="GHEA Grapalat" w:hAnsi="GHEA Grapalat" w:cs="Sylfaen"/>
          <w:i/>
          <w:sz w:val="16"/>
          <w:szCs w:val="16"/>
          <w:lang w:val="af-ZA"/>
        </w:rPr>
      </w:pPr>
      <w:r w:rsidRPr="00B26D66">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B26D66">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B26D66">
        <w:rPr>
          <w:rFonts w:ascii="Times New Roman" w:hAnsi="Times New Roman"/>
          <w:lang w:val="af-ZA"/>
        </w:rPr>
        <w:t xml:space="preserve"> </w:t>
      </w:r>
      <w:r w:rsidRPr="00B26D66">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B26D66">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B26D66">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E3479E" w:rsidRPr="00B26D66" w:rsidRDefault="00E3479E" w:rsidP="00886C13">
      <w:pPr>
        <w:pStyle w:val="af2"/>
        <w:rPr>
          <w:rFonts w:ascii="Times New Roman" w:hAnsi="Times New Roman"/>
          <w:vertAlign w:val="superscript"/>
          <w:lang w:val="af-ZA"/>
        </w:rPr>
      </w:pPr>
    </w:p>
  </w:footnote>
  <w:footnote w:id="6">
    <w:p w:rsidR="00E3479E" w:rsidRPr="00B26D66" w:rsidRDefault="00E3479E" w:rsidP="00886C13">
      <w:pPr>
        <w:pStyle w:val="af2"/>
        <w:rPr>
          <w:rFonts w:ascii="GHEA Grapalat" w:hAnsi="GHEA Grapalat"/>
          <w:lang w:val="af-ZA"/>
        </w:rPr>
      </w:pPr>
      <w:r w:rsidRPr="00B26D66">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B26D66">
        <w:rPr>
          <w:rFonts w:ascii="GHEA Grapalat" w:hAnsi="GHEA Grapalat"/>
          <w:lang w:val="af-ZA"/>
        </w:rPr>
        <w:t xml:space="preserve"> </w:t>
      </w:r>
    </w:p>
  </w:footnote>
  <w:footnote w:id="7">
    <w:p w:rsidR="00E3479E" w:rsidRPr="006265F4" w:rsidRDefault="00E3479E" w:rsidP="00886C13">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E3479E" w:rsidRPr="006265F4" w:rsidRDefault="00E3479E" w:rsidP="00886C13">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E3479E" w:rsidRPr="006265F4" w:rsidDel="006C3873" w:rsidRDefault="00E3479E" w:rsidP="00886C13">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9">
    <w:p w:rsidR="00E3479E" w:rsidRPr="006265F4" w:rsidRDefault="00E3479E" w:rsidP="00886C13">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E3479E" w:rsidRPr="006265F4" w:rsidRDefault="00E3479E" w:rsidP="00886C13">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E3479E" w:rsidRPr="006265F4" w:rsidDel="00856FDE" w:rsidRDefault="00E3479E" w:rsidP="00886C13">
      <w:pPr>
        <w:pStyle w:val="af2"/>
        <w:rPr>
          <w:del w:id="12" w:author="User" w:date="2019-05-26T09:57:00Z"/>
          <w:i/>
          <w:lang w:val="af-ZA"/>
        </w:rPr>
      </w:pPr>
    </w:p>
  </w:footnote>
  <w:footnote w:id="10">
    <w:p w:rsidR="00E3479E" w:rsidRPr="006265F4" w:rsidDel="007942E8" w:rsidRDefault="00E3479E" w:rsidP="00886C13">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1">
    <w:p w:rsidR="00E3479E" w:rsidRPr="006265F4" w:rsidDel="007942E8" w:rsidRDefault="00E3479E" w:rsidP="00886C13">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886C1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rsidR="00E3479E" w:rsidRPr="006265F4" w:rsidRDefault="00E3479E" w:rsidP="00886C13">
      <w:pPr>
        <w:pStyle w:val="af2"/>
        <w:jc w:val="both"/>
        <w:rPr>
          <w:rFonts w:ascii="GHEA Grapalat" w:hAnsi="GHEA Grapalat"/>
          <w:i/>
          <w:sz w:val="16"/>
          <w:szCs w:val="24"/>
          <w:lang w:val="hy-AM" w:eastAsia="en-US"/>
        </w:rPr>
      </w:pPr>
      <w:r w:rsidRPr="00886C1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3479E" w:rsidRPr="006265F4" w:rsidDel="007942E8" w:rsidRDefault="00E3479E" w:rsidP="00886C13">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E3479E" w:rsidRPr="006265F4" w:rsidDel="007942E8" w:rsidRDefault="00E3479E" w:rsidP="00886C13">
      <w:pPr>
        <w:pStyle w:val="af2"/>
        <w:jc w:val="both"/>
        <w:rPr>
          <w:del w:id="17" w:author="User" w:date="2019-05-26T10:04:00Z"/>
          <w:sz w:val="16"/>
          <w:szCs w:val="16"/>
          <w:lang w:val="hy-AM"/>
        </w:rPr>
      </w:pPr>
      <w:r w:rsidRPr="00886C1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E3479E" w:rsidRPr="006265F4" w:rsidDel="002877FC" w:rsidRDefault="00E3479E" w:rsidP="00886C13">
      <w:pPr>
        <w:pStyle w:val="af2"/>
        <w:jc w:val="both"/>
        <w:rPr>
          <w:del w:id="18" w:author="User" w:date="2019-05-26T10:04:00Z"/>
          <w:lang w:val="hy-AM"/>
        </w:rPr>
      </w:pPr>
      <w:r w:rsidRPr="00886C1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E3479E" w:rsidRPr="006265F4" w:rsidDel="002877FC" w:rsidRDefault="00E3479E" w:rsidP="00886C13">
      <w:pPr>
        <w:pStyle w:val="af2"/>
        <w:jc w:val="both"/>
        <w:rPr>
          <w:del w:id="19" w:author="User" w:date="2019-05-26T10:04:00Z"/>
          <w:lang w:val="hy-AM"/>
        </w:rPr>
      </w:pPr>
      <w:r w:rsidRPr="00886C1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rsidR="00E3479E" w:rsidRPr="00B26D66" w:rsidRDefault="00E3479E">
      <w:pPr>
        <w:rPr>
          <w:lang w:val="hy-AM"/>
        </w:rPr>
      </w:pPr>
      <w:r w:rsidRPr="00886C1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8"/>
  </w:num>
  <w:num w:numId="3">
    <w:abstractNumId w:val="18"/>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5"/>
  </w:num>
  <w:num w:numId="13">
    <w:abstractNumId w:val="22"/>
  </w:num>
  <w:num w:numId="14">
    <w:abstractNumId w:val="9"/>
  </w:num>
  <w:num w:numId="15">
    <w:abstractNumId w:val="23"/>
  </w:num>
  <w:num w:numId="16">
    <w:abstractNumId w:val="12"/>
  </w:num>
  <w:num w:numId="17">
    <w:abstractNumId w:val="6"/>
  </w:num>
  <w:num w:numId="18">
    <w:abstractNumId w:val="2"/>
  </w:num>
  <w:num w:numId="19">
    <w:abstractNumId w:val="4"/>
  </w:num>
  <w:num w:numId="20">
    <w:abstractNumId w:val="3"/>
  </w:num>
  <w:num w:numId="21">
    <w:abstractNumId w:val="26"/>
  </w:num>
  <w:num w:numId="22">
    <w:abstractNumId w:val="24"/>
  </w:num>
  <w:num w:numId="23">
    <w:abstractNumId w:val="20"/>
  </w:num>
  <w:num w:numId="24">
    <w:abstractNumId w:val="0"/>
  </w:num>
  <w:num w:numId="25">
    <w:abstractNumId w:val="10"/>
  </w:num>
  <w:num w:numId="26">
    <w:abstractNumId w:val="16"/>
  </w:num>
  <w:num w:numId="27">
    <w:abstractNumId w:val="13"/>
  </w:num>
  <w:num w:numId="28">
    <w:abstractNumId w:val="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57C"/>
    <w:rsid w:val="00011855"/>
    <w:rsid w:val="00031FD2"/>
    <w:rsid w:val="000405D1"/>
    <w:rsid w:val="00054D43"/>
    <w:rsid w:val="00082E42"/>
    <w:rsid w:val="000B68C5"/>
    <w:rsid w:val="000C490D"/>
    <w:rsid w:val="000E523D"/>
    <w:rsid w:val="00107636"/>
    <w:rsid w:val="00140E95"/>
    <w:rsid w:val="00173965"/>
    <w:rsid w:val="001839E0"/>
    <w:rsid w:val="00192014"/>
    <w:rsid w:val="00195624"/>
    <w:rsid w:val="001A29C8"/>
    <w:rsid w:val="001B2C20"/>
    <w:rsid w:val="001E08C1"/>
    <w:rsid w:val="0021102B"/>
    <w:rsid w:val="0022000C"/>
    <w:rsid w:val="002A7C33"/>
    <w:rsid w:val="002B350E"/>
    <w:rsid w:val="002D23F2"/>
    <w:rsid w:val="002D25DA"/>
    <w:rsid w:val="002E3FB2"/>
    <w:rsid w:val="002E58DE"/>
    <w:rsid w:val="002E61EF"/>
    <w:rsid w:val="002F1FA6"/>
    <w:rsid w:val="003055D4"/>
    <w:rsid w:val="0033673E"/>
    <w:rsid w:val="003C23CB"/>
    <w:rsid w:val="003D5487"/>
    <w:rsid w:val="003F1DAD"/>
    <w:rsid w:val="00400632"/>
    <w:rsid w:val="00400702"/>
    <w:rsid w:val="00431120"/>
    <w:rsid w:val="004442AC"/>
    <w:rsid w:val="004837DE"/>
    <w:rsid w:val="004C2464"/>
    <w:rsid w:val="004D056F"/>
    <w:rsid w:val="004E1D07"/>
    <w:rsid w:val="004F5F5F"/>
    <w:rsid w:val="00526E14"/>
    <w:rsid w:val="00562E42"/>
    <w:rsid w:val="00574FA9"/>
    <w:rsid w:val="005770EC"/>
    <w:rsid w:val="005A130F"/>
    <w:rsid w:val="005B4150"/>
    <w:rsid w:val="005C7F59"/>
    <w:rsid w:val="006261DF"/>
    <w:rsid w:val="006340CB"/>
    <w:rsid w:val="00660F55"/>
    <w:rsid w:val="006711A3"/>
    <w:rsid w:val="00671CA0"/>
    <w:rsid w:val="006731A1"/>
    <w:rsid w:val="006B7603"/>
    <w:rsid w:val="006D09FC"/>
    <w:rsid w:val="00703CD6"/>
    <w:rsid w:val="007369D9"/>
    <w:rsid w:val="00753512"/>
    <w:rsid w:val="0079079E"/>
    <w:rsid w:val="007C51B1"/>
    <w:rsid w:val="007D32E2"/>
    <w:rsid w:val="007D357C"/>
    <w:rsid w:val="00811355"/>
    <w:rsid w:val="008159CA"/>
    <w:rsid w:val="00825AFE"/>
    <w:rsid w:val="008634D3"/>
    <w:rsid w:val="00867866"/>
    <w:rsid w:val="00884545"/>
    <w:rsid w:val="00886C13"/>
    <w:rsid w:val="008A690C"/>
    <w:rsid w:val="008B6D9F"/>
    <w:rsid w:val="008B7ABC"/>
    <w:rsid w:val="008D4A92"/>
    <w:rsid w:val="00914E84"/>
    <w:rsid w:val="00981F13"/>
    <w:rsid w:val="00990FA1"/>
    <w:rsid w:val="0099655D"/>
    <w:rsid w:val="009A1A45"/>
    <w:rsid w:val="009A1D2B"/>
    <w:rsid w:val="009D6E27"/>
    <w:rsid w:val="009F5080"/>
    <w:rsid w:val="00A13C9C"/>
    <w:rsid w:val="00A15F62"/>
    <w:rsid w:val="00A243A1"/>
    <w:rsid w:val="00A26722"/>
    <w:rsid w:val="00A27ACD"/>
    <w:rsid w:val="00A33517"/>
    <w:rsid w:val="00A453CC"/>
    <w:rsid w:val="00A774BF"/>
    <w:rsid w:val="00A809D3"/>
    <w:rsid w:val="00A90A70"/>
    <w:rsid w:val="00A94753"/>
    <w:rsid w:val="00AA7866"/>
    <w:rsid w:val="00AC2491"/>
    <w:rsid w:val="00AE6110"/>
    <w:rsid w:val="00B26D66"/>
    <w:rsid w:val="00B6187F"/>
    <w:rsid w:val="00B72CC8"/>
    <w:rsid w:val="00B8084E"/>
    <w:rsid w:val="00B93944"/>
    <w:rsid w:val="00BA443A"/>
    <w:rsid w:val="00BB5782"/>
    <w:rsid w:val="00C230E6"/>
    <w:rsid w:val="00C27B3E"/>
    <w:rsid w:val="00C41F59"/>
    <w:rsid w:val="00C5784A"/>
    <w:rsid w:val="00C9121C"/>
    <w:rsid w:val="00CA620D"/>
    <w:rsid w:val="00CB49D2"/>
    <w:rsid w:val="00CE08A5"/>
    <w:rsid w:val="00D30344"/>
    <w:rsid w:val="00D43725"/>
    <w:rsid w:val="00D66BF0"/>
    <w:rsid w:val="00D731DC"/>
    <w:rsid w:val="00D761AB"/>
    <w:rsid w:val="00D81EF3"/>
    <w:rsid w:val="00DD1F47"/>
    <w:rsid w:val="00DD4A16"/>
    <w:rsid w:val="00E16977"/>
    <w:rsid w:val="00E3479E"/>
    <w:rsid w:val="00E37FB3"/>
    <w:rsid w:val="00E418E3"/>
    <w:rsid w:val="00E438C7"/>
    <w:rsid w:val="00E7453A"/>
    <w:rsid w:val="00E81D97"/>
    <w:rsid w:val="00E92D27"/>
    <w:rsid w:val="00EC3E12"/>
    <w:rsid w:val="00ED78E6"/>
    <w:rsid w:val="00EE11FA"/>
    <w:rsid w:val="00EE44A6"/>
    <w:rsid w:val="00F061E5"/>
    <w:rsid w:val="00F13B48"/>
    <w:rsid w:val="00F21CCE"/>
    <w:rsid w:val="00F24FC5"/>
    <w:rsid w:val="00F82F5B"/>
    <w:rsid w:val="00FA47EC"/>
    <w:rsid w:val="00FC136D"/>
    <w:rsid w:val="00FD46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EFE3A"/>
  <w15:docId w15:val="{924416F0-64EC-445D-90E6-A89D845C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C1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86C13"/>
    <w:pPr>
      <w:keepNext/>
      <w:jc w:val="center"/>
      <w:outlineLvl w:val="0"/>
    </w:pPr>
    <w:rPr>
      <w:rFonts w:ascii="Arial Armenian" w:hAnsi="Arial Armenian"/>
      <w:sz w:val="28"/>
      <w:szCs w:val="20"/>
      <w:lang w:eastAsia="ru-RU"/>
    </w:rPr>
  </w:style>
  <w:style w:type="paragraph" w:styleId="2">
    <w:name w:val="heading 2"/>
    <w:basedOn w:val="a"/>
    <w:next w:val="a"/>
    <w:link w:val="20"/>
    <w:qFormat/>
    <w:rsid w:val="00886C13"/>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86C13"/>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86C13"/>
    <w:pPr>
      <w:keepNext/>
      <w:outlineLvl w:val="3"/>
    </w:pPr>
    <w:rPr>
      <w:rFonts w:ascii="Arial LatArm" w:hAnsi="Arial LatArm"/>
      <w:i/>
      <w:sz w:val="18"/>
      <w:szCs w:val="20"/>
    </w:rPr>
  </w:style>
  <w:style w:type="paragraph" w:styleId="5">
    <w:name w:val="heading 5"/>
    <w:basedOn w:val="a"/>
    <w:next w:val="a"/>
    <w:link w:val="50"/>
    <w:qFormat/>
    <w:rsid w:val="00886C13"/>
    <w:pPr>
      <w:keepNext/>
      <w:jc w:val="center"/>
      <w:outlineLvl w:val="4"/>
    </w:pPr>
    <w:rPr>
      <w:rFonts w:ascii="Arial LatArm" w:hAnsi="Arial LatArm"/>
      <w:b/>
      <w:sz w:val="26"/>
      <w:szCs w:val="20"/>
      <w:lang w:eastAsia="ru-RU"/>
    </w:rPr>
  </w:style>
  <w:style w:type="paragraph" w:styleId="6">
    <w:name w:val="heading 6"/>
    <w:basedOn w:val="a"/>
    <w:next w:val="a"/>
    <w:link w:val="60"/>
    <w:qFormat/>
    <w:rsid w:val="00886C13"/>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86C13"/>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86C13"/>
    <w:pPr>
      <w:keepNext/>
      <w:outlineLvl w:val="7"/>
    </w:pPr>
    <w:rPr>
      <w:rFonts w:ascii="Times Armenian" w:hAnsi="Times Armenian"/>
      <w:i/>
      <w:sz w:val="20"/>
      <w:szCs w:val="20"/>
      <w:lang w:val="nl-NL" w:eastAsia="x-none"/>
    </w:rPr>
  </w:style>
  <w:style w:type="paragraph" w:styleId="9">
    <w:name w:val="heading 9"/>
    <w:basedOn w:val="a"/>
    <w:next w:val="a"/>
    <w:link w:val="90"/>
    <w:qFormat/>
    <w:rsid w:val="00886C13"/>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C13"/>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86C13"/>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86C13"/>
    <w:rPr>
      <w:rFonts w:ascii="Arial LatArm" w:eastAsia="Times New Roman" w:hAnsi="Arial LatArm" w:cs="Times New Roman"/>
      <w:i/>
      <w:sz w:val="20"/>
      <w:szCs w:val="20"/>
      <w:lang w:val="en-AU"/>
    </w:rPr>
  </w:style>
  <w:style w:type="character" w:customStyle="1" w:styleId="40">
    <w:name w:val="Заголовок 4 Знак"/>
    <w:basedOn w:val="a0"/>
    <w:link w:val="4"/>
    <w:rsid w:val="00886C13"/>
    <w:rPr>
      <w:rFonts w:ascii="Arial LatArm" w:eastAsia="Times New Roman" w:hAnsi="Arial LatArm" w:cs="Times New Roman"/>
      <w:i/>
      <w:sz w:val="18"/>
      <w:szCs w:val="20"/>
      <w:lang w:val="en-US"/>
    </w:rPr>
  </w:style>
  <w:style w:type="character" w:customStyle="1" w:styleId="50">
    <w:name w:val="Заголовок 5 Знак"/>
    <w:basedOn w:val="a0"/>
    <w:link w:val="5"/>
    <w:rsid w:val="00886C13"/>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86C13"/>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86C13"/>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86C13"/>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86C13"/>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86C13"/>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886C13"/>
    <w:rPr>
      <w:rFonts w:ascii="Arial LatArm" w:eastAsia="Times New Roman" w:hAnsi="Arial LatArm" w:cs="Times New Roman"/>
      <w:i/>
      <w:sz w:val="20"/>
      <w:szCs w:val="20"/>
      <w:lang w:val="en-AU"/>
    </w:rPr>
  </w:style>
  <w:style w:type="paragraph" w:styleId="a5">
    <w:name w:val="footer"/>
    <w:basedOn w:val="a"/>
    <w:link w:val="a6"/>
    <w:uiPriority w:val="99"/>
    <w:rsid w:val="00886C13"/>
    <w:pPr>
      <w:tabs>
        <w:tab w:val="center" w:pos="4320"/>
        <w:tab w:val="right" w:pos="8640"/>
      </w:tabs>
    </w:pPr>
    <w:rPr>
      <w:sz w:val="20"/>
      <w:szCs w:val="20"/>
    </w:rPr>
  </w:style>
  <w:style w:type="character" w:customStyle="1" w:styleId="a6">
    <w:name w:val="Нижний колонтитул Знак"/>
    <w:basedOn w:val="a0"/>
    <w:link w:val="a5"/>
    <w:uiPriority w:val="99"/>
    <w:rsid w:val="00886C13"/>
    <w:rPr>
      <w:rFonts w:ascii="Times New Roman" w:eastAsia="Times New Roman" w:hAnsi="Times New Roman" w:cs="Times New Roman"/>
      <w:sz w:val="20"/>
      <w:szCs w:val="20"/>
      <w:lang w:val="en-US"/>
    </w:rPr>
  </w:style>
  <w:style w:type="paragraph" w:styleId="31">
    <w:name w:val="Body Text Indent 3"/>
    <w:basedOn w:val="a"/>
    <w:link w:val="32"/>
    <w:rsid w:val="00886C13"/>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86C13"/>
    <w:rPr>
      <w:rFonts w:ascii="Times Armenian" w:eastAsia="Times New Roman" w:hAnsi="Times Armenian" w:cs="Times New Roman"/>
      <w:sz w:val="20"/>
      <w:szCs w:val="20"/>
      <w:lang w:val="en-US"/>
    </w:rPr>
  </w:style>
  <w:style w:type="paragraph" w:styleId="21">
    <w:name w:val="Body Text 2"/>
    <w:basedOn w:val="a"/>
    <w:link w:val="22"/>
    <w:rsid w:val="00886C13"/>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86C13"/>
    <w:rPr>
      <w:rFonts w:ascii="Arial LatArm" w:eastAsia="Times New Roman" w:hAnsi="Arial LatArm" w:cs="Times New Roman"/>
      <w:sz w:val="20"/>
      <w:szCs w:val="20"/>
      <w:lang w:val="en-US"/>
    </w:rPr>
  </w:style>
  <w:style w:type="paragraph" w:styleId="23">
    <w:name w:val="Body Text Indent 2"/>
    <w:basedOn w:val="a"/>
    <w:link w:val="24"/>
    <w:rsid w:val="00886C13"/>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86C13"/>
    <w:rPr>
      <w:rFonts w:ascii="Baltica" w:eastAsia="Times New Roman" w:hAnsi="Baltica" w:cs="Times New Roman"/>
      <w:sz w:val="20"/>
      <w:szCs w:val="20"/>
      <w:lang w:val="af-ZA"/>
    </w:rPr>
  </w:style>
  <w:style w:type="paragraph" w:customStyle="1" w:styleId="Char">
    <w:name w:val="Char"/>
    <w:basedOn w:val="a"/>
    <w:semiHidden/>
    <w:rsid w:val="00886C13"/>
    <w:pPr>
      <w:spacing w:after="160" w:line="360" w:lineRule="auto"/>
      <w:ind w:firstLine="709"/>
      <w:jc w:val="both"/>
    </w:pPr>
    <w:rPr>
      <w:rFonts w:ascii="Arial AMU" w:hAnsi="Arial AMU" w:cs="Arial"/>
      <w:sz w:val="22"/>
      <w:szCs w:val="20"/>
    </w:rPr>
  </w:style>
  <w:style w:type="paragraph" w:customStyle="1" w:styleId="Default">
    <w:name w:val="Default"/>
    <w:rsid w:val="00886C13"/>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86C13"/>
    <w:rPr>
      <w:rFonts w:ascii="Tahoma" w:hAnsi="Tahoma"/>
      <w:sz w:val="16"/>
      <w:szCs w:val="16"/>
      <w:lang w:val="x-none" w:eastAsia="x-none"/>
    </w:rPr>
  </w:style>
  <w:style w:type="character" w:customStyle="1" w:styleId="a8">
    <w:name w:val="Текст выноски Знак"/>
    <w:basedOn w:val="a0"/>
    <w:link w:val="a7"/>
    <w:rsid w:val="00886C13"/>
    <w:rPr>
      <w:rFonts w:ascii="Tahoma" w:eastAsia="Times New Roman" w:hAnsi="Tahoma" w:cs="Times New Roman"/>
      <w:sz w:val="16"/>
      <w:szCs w:val="16"/>
      <w:lang w:val="x-none" w:eastAsia="x-none"/>
    </w:rPr>
  </w:style>
  <w:style w:type="character" w:styleId="a9">
    <w:name w:val="Hyperlink"/>
    <w:uiPriority w:val="99"/>
    <w:rsid w:val="00886C13"/>
    <w:rPr>
      <w:color w:val="0000FF"/>
      <w:u w:val="single"/>
    </w:rPr>
  </w:style>
  <w:style w:type="character" w:customStyle="1" w:styleId="CharChar1">
    <w:name w:val="Char Char1"/>
    <w:locked/>
    <w:rsid w:val="00886C13"/>
    <w:rPr>
      <w:rFonts w:ascii="Arial LatArm" w:hAnsi="Arial LatArm"/>
      <w:i/>
      <w:lang w:val="en-AU" w:eastAsia="en-US" w:bidi="ar-SA"/>
    </w:rPr>
  </w:style>
  <w:style w:type="paragraph" w:styleId="aa">
    <w:name w:val="Body Text"/>
    <w:basedOn w:val="a"/>
    <w:link w:val="ab"/>
    <w:rsid w:val="00886C13"/>
    <w:pPr>
      <w:spacing w:after="120"/>
    </w:pPr>
  </w:style>
  <w:style w:type="character" w:customStyle="1" w:styleId="ab">
    <w:name w:val="Основной текст Знак"/>
    <w:basedOn w:val="a0"/>
    <w:link w:val="aa"/>
    <w:rsid w:val="00886C13"/>
    <w:rPr>
      <w:rFonts w:ascii="Times New Roman" w:eastAsia="Times New Roman" w:hAnsi="Times New Roman" w:cs="Times New Roman"/>
      <w:sz w:val="24"/>
      <w:szCs w:val="24"/>
      <w:lang w:val="en-US"/>
    </w:rPr>
  </w:style>
  <w:style w:type="paragraph" w:styleId="11">
    <w:name w:val="index 1"/>
    <w:basedOn w:val="a"/>
    <w:next w:val="a"/>
    <w:autoRedefine/>
    <w:semiHidden/>
    <w:rsid w:val="00886C13"/>
    <w:pPr>
      <w:ind w:left="240" w:hanging="240"/>
    </w:pPr>
  </w:style>
  <w:style w:type="paragraph" w:styleId="ac">
    <w:name w:val="index heading"/>
    <w:basedOn w:val="a"/>
    <w:next w:val="11"/>
    <w:semiHidden/>
    <w:rsid w:val="00886C13"/>
    <w:rPr>
      <w:sz w:val="20"/>
      <w:szCs w:val="20"/>
      <w:lang w:val="en-AU" w:eastAsia="ru-RU"/>
    </w:rPr>
  </w:style>
  <w:style w:type="paragraph" w:styleId="ad">
    <w:name w:val="header"/>
    <w:basedOn w:val="a"/>
    <w:link w:val="ae"/>
    <w:rsid w:val="00886C13"/>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86C13"/>
    <w:rPr>
      <w:rFonts w:ascii="Times New Roman" w:eastAsia="Times New Roman" w:hAnsi="Times New Roman" w:cs="Times New Roman"/>
      <w:sz w:val="20"/>
      <w:szCs w:val="20"/>
      <w:lang w:val="en-AU" w:eastAsia="ru-RU"/>
    </w:rPr>
  </w:style>
  <w:style w:type="paragraph" w:styleId="33">
    <w:name w:val="Body Text 3"/>
    <w:basedOn w:val="a"/>
    <w:link w:val="34"/>
    <w:rsid w:val="00886C13"/>
    <w:pPr>
      <w:jc w:val="both"/>
    </w:pPr>
    <w:rPr>
      <w:rFonts w:ascii="Arial LatArm" w:hAnsi="Arial LatArm"/>
      <w:sz w:val="20"/>
      <w:szCs w:val="20"/>
      <w:lang w:eastAsia="ru-RU"/>
    </w:rPr>
  </w:style>
  <w:style w:type="character" w:customStyle="1" w:styleId="34">
    <w:name w:val="Основной текст 3 Знак"/>
    <w:basedOn w:val="a0"/>
    <w:link w:val="33"/>
    <w:rsid w:val="00886C13"/>
    <w:rPr>
      <w:rFonts w:ascii="Arial LatArm" w:eastAsia="Times New Roman" w:hAnsi="Arial LatArm" w:cs="Times New Roman"/>
      <w:sz w:val="20"/>
      <w:szCs w:val="20"/>
      <w:lang w:val="en-US" w:eastAsia="ru-RU"/>
    </w:rPr>
  </w:style>
  <w:style w:type="paragraph" w:styleId="af">
    <w:name w:val="Title"/>
    <w:basedOn w:val="a"/>
    <w:link w:val="af0"/>
    <w:qFormat/>
    <w:rsid w:val="00886C13"/>
    <w:pPr>
      <w:jc w:val="center"/>
    </w:pPr>
    <w:rPr>
      <w:rFonts w:ascii="Arial Armenian" w:hAnsi="Arial Armenian"/>
      <w:szCs w:val="20"/>
    </w:rPr>
  </w:style>
  <w:style w:type="character" w:customStyle="1" w:styleId="af0">
    <w:name w:val="Заголовок Знак"/>
    <w:basedOn w:val="a0"/>
    <w:link w:val="af"/>
    <w:rsid w:val="00886C13"/>
    <w:rPr>
      <w:rFonts w:ascii="Arial Armenian" w:eastAsia="Times New Roman" w:hAnsi="Arial Armenian" w:cs="Times New Roman"/>
      <w:sz w:val="24"/>
      <w:szCs w:val="20"/>
      <w:lang w:val="en-US"/>
    </w:rPr>
  </w:style>
  <w:style w:type="character" w:styleId="af1">
    <w:name w:val="page number"/>
    <w:basedOn w:val="a0"/>
    <w:rsid w:val="00886C13"/>
  </w:style>
  <w:style w:type="paragraph" w:styleId="af2">
    <w:name w:val="footnote text"/>
    <w:basedOn w:val="a"/>
    <w:link w:val="af3"/>
    <w:semiHidden/>
    <w:rsid w:val="00886C13"/>
    <w:rPr>
      <w:rFonts w:ascii="Times Armenian" w:hAnsi="Times Armenian"/>
      <w:sz w:val="20"/>
      <w:szCs w:val="20"/>
      <w:lang w:val="x-none" w:eastAsia="ru-RU"/>
    </w:rPr>
  </w:style>
  <w:style w:type="character" w:customStyle="1" w:styleId="af3">
    <w:name w:val="Текст сноски Знак"/>
    <w:basedOn w:val="a0"/>
    <w:link w:val="af2"/>
    <w:semiHidden/>
    <w:rsid w:val="00886C13"/>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86C13"/>
    <w:pPr>
      <w:spacing w:after="160" w:line="240" w:lineRule="exact"/>
    </w:pPr>
    <w:rPr>
      <w:rFonts w:ascii="Arial" w:hAnsi="Arial" w:cs="Arial"/>
      <w:sz w:val="20"/>
      <w:szCs w:val="20"/>
    </w:rPr>
  </w:style>
  <w:style w:type="paragraph" w:customStyle="1" w:styleId="norm">
    <w:name w:val="norm"/>
    <w:basedOn w:val="a"/>
    <w:rsid w:val="00886C13"/>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86C13"/>
    <w:rPr>
      <w:rFonts w:ascii="Arial Armenian" w:hAnsi="Arial Armenian"/>
      <w:sz w:val="22"/>
      <w:lang w:val="en-US" w:eastAsia="ru-RU" w:bidi="ar-SA"/>
    </w:rPr>
  </w:style>
  <w:style w:type="character" w:customStyle="1" w:styleId="CharCharChar">
    <w:name w:val="Char Char Char"/>
    <w:rsid w:val="00886C13"/>
    <w:rPr>
      <w:rFonts w:ascii="Arial LatArm" w:hAnsi="Arial LatArm"/>
      <w:sz w:val="24"/>
      <w:lang w:eastAsia="ru-RU"/>
    </w:rPr>
  </w:style>
  <w:style w:type="paragraph" w:styleId="af4">
    <w:name w:val="Normal (Web)"/>
    <w:basedOn w:val="a"/>
    <w:uiPriority w:val="99"/>
    <w:rsid w:val="00886C13"/>
    <w:pPr>
      <w:spacing w:before="100" w:beforeAutospacing="1" w:after="100" w:afterAutospacing="1"/>
    </w:pPr>
  </w:style>
  <w:style w:type="character" w:styleId="af5">
    <w:name w:val="Strong"/>
    <w:uiPriority w:val="22"/>
    <w:qFormat/>
    <w:rsid w:val="00886C13"/>
    <w:rPr>
      <w:b/>
      <w:bCs/>
    </w:rPr>
  </w:style>
  <w:style w:type="character" w:styleId="af6">
    <w:name w:val="footnote reference"/>
    <w:semiHidden/>
    <w:rsid w:val="00886C13"/>
    <w:rPr>
      <w:vertAlign w:val="superscript"/>
    </w:rPr>
  </w:style>
  <w:style w:type="character" w:customStyle="1" w:styleId="CharChar22">
    <w:name w:val="Char Char22"/>
    <w:rsid w:val="00886C13"/>
    <w:rPr>
      <w:rFonts w:ascii="Arial Armenian" w:hAnsi="Arial Armenian"/>
      <w:sz w:val="28"/>
      <w:lang w:val="en-US"/>
    </w:rPr>
  </w:style>
  <w:style w:type="character" w:customStyle="1" w:styleId="CharChar20">
    <w:name w:val="Char Char20"/>
    <w:rsid w:val="00886C13"/>
    <w:rPr>
      <w:rFonts w:ascii="Times LatArm" w:hAnsi="Times LatArm"/>
      <w:b/>
      <w:sz w:val="28"/>
      <w:lang w:val="en-US"/>
    </w:rPr>
  </w:style>
  <w:style w:type="character" w:customStyle="1" w:styleId="CharChar16">
    <w:name w:val="Char Char16"/>
    <w:rsid w:val="00886C13"/>
    <w:rPr>
      <w:rFonts w:ascii="Times Armenian" w:hAnsi="Times Armenian"/>
      <w:b/>
      <w:lang w:val="hy-AM"/>
    </w:rPr>
  </w:style>
  <w:style w:type="character" w:customStyle="1" w:styleId="CharChar15">
    <w:name w:val="Char Char15"/>
    <w:rsid w:val="00886C13"/>
    <w:rPr>
      <w:rFonts w:ascii="Times Armenian" w:hAnsi="Times Armenian"/>
      <w:i/>
      <w:lang w:val="nl-NL"/>
    </w:rPr>
  </w:style>
  <w:style w:type="character" w:customStyle="1" w:styleId="CharChar13">
    <w:name w:val="Char Char13"/>
    <w:rsid w:val="00886C13"/>
    <w:rPr>
      <w:rFonts w:ascii="Arial Armenian" w:hAnsi="Arial Armenian"/>
      <w:lang w:val="en-US"/>
    </w:rPr>
  </w:style>
  <w:style w:type="character" w:styleId="af7">
    <w:name w:val="annotation reference"/>
    <w:semiHidden/>
    <w:rsid w:val="00886C13"/>
    <w:rPr>
      <w:sz w:val="16"/>
      <w:szCs w:val="16"/>
    </w:rPr>
  </w:style>
  <w:style w:type="paragraph" w:styleId="af8">
    <w:name w:val="annotation text"/>
    <w:basedOn w:val="a"/>
    <w:link w:val="af9"/>
    <w:semiHidden/>
    <w:rsid w:val="00886C13"/>
    <w:rPr>
      <w:rFonts w:ascii="Times Armenian" w:hAnsi="Times Armenian"/>
      <w:sz w:val="20"/>
      <w:szCs w:val="20"/>
      <w:lang w:eastAsia="ru-RU"/>
    </w:rPr>
  </w:style>
  <w:style w:type="character" w:customStyle="1" w:styleId="af9">
    <w:name w:val="Текст примечания Знак"/>
    <w:basedOn w:val="a0"/>
    <w:link w:val="af8"/>
    <w:semiHidden/>
    <w:rsid w:val="00886C13"/>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86C13"/>
    <w:rPr>
      <w:b/>
      <w:bCs/>
    </w:rPr>
  </w:style>
  <w:style w:type="character" w:customStyle="1" w:styleId="afb">
    <w:name w:val="Тема примечания Знак"/>
    <w:basedOn w:val="af9"/>
    <w:link w:val="afa"/>
    <w:semiHidden/>
    <w:rsid w:val="00886C13"/>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86C13"/>
    <w:rPr>
      <w:rFonts w:ascii="Times Armenian" w:hAnsi="Times Armenian"/>
      <w:sz w:val="20"/>
      <w:szCs w:val="20"/>
      <w:lang w:eastAsia="ru-RU"/>
    </w:rPr>
  </w:style>
  <w:style w:type="character" w:customStyle="1" w:styleId="afd">
    <w:name w:val="Текст концевой сноски Знак"/>
    <w:basedOn w:val="a0"/>
    <w:link w:val="afc"/>
    <w:semiHidden/>
    <w:rsid w:val="00886C13"/>
    <w:rPr>
      <w:rFonts w:ascii="Times Armenian" w:eastAsia="Times New Roman" w:hAnsi="Times Armenian" w:cs="Times New Roman"/>
      <w:sz w:val="20"/>
      <w:szCs w:val="20"/>
      <w:lang w:val="en-US" w:eastAsia="ru-RU"/>
    </w:rPr>
  </w:style>
  <w:style w:type="character" w:styleId="afe">
    <w:name w:val="endnote reference"/>
    <w:semiHidden/>
    <w:rsid w:val="00886C13"/>
    <w:rPr>
      <w:vertAlign w:val="superscript"/>
    </w:rPr>
  </w:style>
  <w:style w:type="paragraph" w:styleId="aff">
    <w:name w:val="Document Map"/>
    <w:basedOn w:val="a"/>
    <w:link w:val="aff0"/>
    <w:semiHidden/>
    <w:rsid w:val="00886C13"/>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86C13"/>
    <w:rPr>
      <w:rFonts w:ascii="Tahoma" w:eastAsia="Times New Roman" w:hAnsi="Tahoma" w:cs="Tahoma"/>
      <w:sz w:val="20"/>
      <w:szCs w:val="20"/>
      <w:shd w:val="clear" w:color="auto" w:fill="000080"/>
      <w:lang w:val="en-US" w:eastAsia="ru-RU"/>
    </w:rPr>
  </w:style>
  <w:style w:type="paragraph" w:styleId="aff1">
    <w:name w:val="Revision"/>
    <w:hidden/>
    <w:semiHidden/>
    <w:rsid w:val="00886C13"/>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86C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886C13"/>
    <w:pPr>
      <w:spacing w:after="160" w:line="240" w:lineRule="exact"/>
    </w:pPr>
    <w:rPr>
      <w:rFonts w:ascii="Verdana" w:hAnsi="Verdana"/>
      <w:sz w:val="20"/>
      <w:szCs w:val="20"/>
    </w:rPr>
  </w:style>
  <w:style w:type="paragraph" w:customStyle="1" w:styleId="Style2">
    <w:name w:val="Style2"/>
    <w:basedOn w:val="a"/>
    <w:rsid w:val="00886C13"/>
    <w:pPr>
      <w:jc w:val="center"/>
    </w:pPr>
    <w:rPr>
      <w:rFonts w:ascii="Arial Armenian" w:hAnsi="Arial Armenian"/>
      <w:w w:val="90"/>
      <w:sz w:val="22"/>
      <w:szCs w:val="20"/>
      <w:lang w:eastAsia="ru-RU"/>
    </w:rPr>
  </w:style>
  <w:style w:type="character" w:customStyle="1" w:styleId="CharChar23">
    <w:name w:val="Char Char23"/>
    <w:rsid w:val="00886C13"/>
    <w:rPr>
      <w:rFonts w:ascii="Arial Armenian" w:hAnsi="Arial Armenian"/>
      <w:sz w:val="28"/>
      <w:lang w:val="en-US" w:eastAsia="ru-RU" w:bidi="ar-SA"/>
    </w:rPr>
  </w:style>
  <w:style w:type="character" w:customStyle="1" w:styleId="CharChar21">
    <w:name w:val="Char Char21"/>
    <w:rsid w:val="00886C13"/>
    <w:rPr>
      <w:rFonts w:ascii="Arial LatArm" w:hAnsi="Arial LatArm"/>
      <w:b/>
      <w:color w:val="0000FF"/>
      <w:lang w:val="en-US" w:eastAsia="ru-RU" w:bidi="ar-SA"/>
    </w:rPr>
  </w:style>
  <w:style w:type="paragraph" w:styleId="aff3">
    <w:name w:val="List Paragraph"/>
    <w:basedOn w:val="a"/>
    <w:link w:val="aff4"/>
    <w:uiPriority w:val="34"/>
    <w:qFormat/>
    <w:rsid w:val="00886C13"/>
    <w:pPr>
      <w:ind w:left="720"/>
    </w:pPr>
    <w:rPr>
      <w:rFonts w:ascii="Times Armenian" w:hAnsi="Times Armenian"/>
      <w:lang w:val="x-none" w:eastAsia="ru-RU"/>
    </w:rPr>
  </w:style>
  <w:style w:type="character" w:customStyle="1" w:styleId="aff4">
    <w:name w:val="Абзац списка Знак"/>
    <w:link w:val="aff3"/>
    <w:uiPriority w:val="34"/>
    <w:locked/>
    <w:rsid w:val="00886C13"/>
    <w:rPr>
      <w:rFonts w:ascii="Times Armenian" w:eastAsia="Times New Roman" w:hAnsi="Times Armenian" w:cs="Times New Roman"/>
      <w:sz w:val="24"/>
      <w:szCs w:val="24"/>
      <w:lang w:val="x-none" w:eastAsia="ru-RU"/>
    </w:rPr>
  </w:style>
  <w:style w:type="character" w:customStyle="1" w:styleId="CharChar25">
    <w:name w:val="Char Char25"/>
    <w:rsid w:val="00886C13"/>
    <w:rPr>
      <w:rFonts w:ascii="Arial Armenian" w:hAnsi="Arial Armenian"/>
      <w:sz w:val="28"/>
      <w:lang w:val="en-US" w:eastAsia="ru-RU" w:bidi="ar-SA"/>
    </w:rPr>
  </w:style>
  <w:style w:type="character" w:customStyle="1" w:styleId="CharChar24">
    <w:name w:val="Char Char24"/>
    <w:rsid w:val="00886C13"/>
    <w:rPr>
      <w:rFonts w:ascii="Arial LatArm" w:hAnsi="Arial LatArm"/>
      <w:b/>
      <w:color w:val="0000FF"/>
      <w:lang w:val="en-US" w:eastAsia="ru-RU" w:bidi="ar-SA"/>
    </w:rPr>
  </w:style>
  <w:style w:type="paragraph" w:styleId="aff5">
    <w:name w:val="Block Text"/>
    <w:basedOn w:val="a"/>
    <w:rsid w:val="00886C13"/>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86C13"/>
    <w:pPr>
      <w:autoSpaceDE w:val="0"/>
      <w:autoSpaceDN w:val="0"/>
      <w:adjustRightInd w:val="0"/>
    </w:pPr>
    <w:rPr>
      <w:rFonts w:ascii="Times Armenian" w:hAnsi="Times Armenian"/>
      <w:lang w:val="ru-RU" w:eastAsia="ru-RU"/>
    </w:rPr>
  </w:style>
  <w:style w:type="paragraph" w:customStyle="1" w:styleId="Normal2">
    <w:name w:val="Normal+2"/>
    <w:basedOn w:val="a"/>
    <w:next w:val="a"/>
    <w:rsid w:val="00886C13"/>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86C13"/>
    <w:pPr>
      <w:widowControl w:val="0"/>
      <w:bidi/>
      <w:adjustRightInd w:val="0"/>
      <w:spacing w:after="160" w:line="240" w:lineRule="exact"/>
    </w:pPr>
    <w:rPr>
      <w:sz w:val="20"/>
      <w:szCs w:val="20"/>
      <w:lang w:val="en-GB" w:eastAsia="ru-RU" w:bidi="he-IL"/>
    </w:rPr>
  </w:style>
  <w:style w:type="paragraph" w:customStyle="1" w:styleId="xl63">
    <w:name w:val="xl63"/>
    <w:basedOn w:val="a"/>
    <w:rsid w:val="00886C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86C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86C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86C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86C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86C1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86C1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86C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86C1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86C1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86C1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86C1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86C1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86C1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86C1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86C1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86C1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86C13"/>
    <w:pPr>
      <w:spacing w:before="100" w:beforeAutospacing="1" w:after="100" w:afterAutospacing="1"/>
    </w:pPr>
    <w:rPr>
      <w:rFonts w:eastAsia="Arial Unicode MS"/>
      <w:sz w:val="16"/>
      <w:szCs w:val="16"/>
    </w:rPr>
  </w:style>
  <w:style w:type="paragraph" w:customStyle="1" w:styleId="font13">
    <w:name w:val="font13"/>
    <w:basedOn w:val="a"/>
    <w:rsid w:val="00886C1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86C1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86C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86C1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86C13"/>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86C13"/>
    <w:pPr>
      <w:suppressAutoHyphens/>
      <w:spacing w:line="100" w:lineRule="atLeast"/>
    </w:pPr>
    <w:rPr>
      <w:kern w:val="1"/>
      <w:sz w:val="20"/>
      <w:szCs w:val="20"/>
      <w:lang w:val="en-AU" w:eastAsia="ar-SA"/>
    </w:rPr>
  </w:style>
  <w:style w:type="character" w:styleId="aff6">
    <w:name w:val="FollowedHyperlink"/>
    <w:uiPriority w:val="99"/>
    <w:rsid w:val="00886C13"/>
    <w:rPr>
      <w:color w:val="800080"/>
      <w:u w:val="single"/>
    </w:rPr>
  </w:style>
  <w:style w:type="character" w:customStyle="1" w:styleId="CharCharCharChar1">
    <w:name w:val="Char Char Char Char1"/>
    <w:aliases w:val=" Char Char Char Char Char Char, Char Char Char Char1"/>
    <w:rsid w:val="00886C13"/>
    <w:rPr>
      <w:rFonts w:ascii="Arial LatArm" w:hAnsi="Arial LatArm"/>
      <w:sz w:val="24"/>
      <w:lang w:val="en-US" w:eastAsia="ru-RU" w:bidi="ar-SA"/>
    </w:rPr>
  </w:style>
  <w:style w:type="character" w:customStyle="1" w:styleId="CharChar">
    <w:name w:val="Char Char"/>
    <w:aliases w:val="Char Char Char Char Char Char1"/>
    <w:locked/>
    <w:rsid w:val="00886C13"/>
    <w:rPr>
      <w:lang w:val="en-US" w:eastAsia="en-US" w:bidi="ar-SA"/>
    </w:rPr>
  </w:style>
  <w:style w:type="paragraph" w:customStyle="1" w:styleId="Char3CharCharChar">
    <w:name w:val="Char3 Char Char Char"/>
    <w:basedOn w:val="a"/>
    <w:next w:val="a"/>
    <w:semiHidden/>
    <w:rsid w:val="00886C13"/>
    <w:pPr>
      <w:spacing w:after="160" w:line="240" w:lineRule="exact"/>
      <w:jc w:val="both"/>
    </w:pPr>
    <w:rPr>
      <w:rFonts w:ascii="Arial" w:hAnsi="Arial" w:cs="Arial"/>
      <w:b/>
      <w:sz w:val="20"/>
      <w:szCs w:val="20"/>
      <w:lang w:val="en-GB"/>
    </w:rPr>
  </w:style>
  <w:style w:type="character" w:styleId="aff7">
    <w:name w:val="Emphasis"/>
    <w:qFormat/>
    <w:rsid w:val="00886C13"/>
    <w:rPr>
      <w:i/>
      <w:iCs/>
    </w:rPr>
  </w:style>
  <w:style w:type="character" w:customStyle="1" w:styleId="UnresolvedMention">
    <w:name w:val="Unresolved Mention"/>
    <w:uiPriority w:val="99"/>
    <w:semiHidden/>
    <w:unhideWhenUsed/>
    <w:rsid w:val="00886C13"/>
    <w:rPr>
      <w:color w:val="605E5C"/>
      <w:shd w:val="clear" w:color="auto" w:fill="E1DFDD"/>
    </w:rPr>
  </w:style>
  <w:style w:type="paragraph" w:styleId="aff8">
    <w:name w:val="No Spacing"/>
    <w:uiPriority w:val="1"/>
    <w:qFormat/>
    <w:rsid w:val="00574FA9"/>
    <w:pPr>
      <w:spacing w:after="0" w:line="240" w:lineRule="auto"/>
    </w:pPr>
    <w:rPr>
      <w:rFonts w:ascii="Calibri" w:eastAsia="Times New Roman" w:hAnsi="Calibri" w:cs="Times New Roman"/>
      <w:lang w:eastAsia="ru-RU"/>
    </w:rPr>
  </w:style>
  <w:style w:type="character" w:customStyle="1" w:styleId="13">
    <w:name w:val="Текст примечания Знак1"/>
    <w:uiPriority w:val="99"/>
    <w:semiHidden/>
    <w:rsid w:val="008B7ABC"/>
    <w:rPr>
      <w:rFonts w:eastAsia="Times New Roman"/>
    </w:rPr>
  </w:style>
  <w:style w:type="character" w:customStyle="1" w:styleId="14">
    <w:name w:val="Тема примечания Знак1"/>
    <w:uiPriority w:val="99"/>
    <w:semiHidden/>
    <w:rsid w:val="008B7ABC"/>
    <w:rPr>
      <w:rFonts w:eastAsia="Times New Roman"/>
      <w:b/>
      <w:bCs/>
    </w:rPr>
  </w:style>
  <w:style w:type="character" w:customStyle="1" w:styleId="15">
    <w:name w:val="Текст концевой сноски Знак1"/>
    <w:uiPriority w:val="99"/>
    <w:semiHidden/>
    <w:rsid w:val="008B7ABC"/>
    <w:rPr>
      <w:rFonts w:eastAsia="Times New Roman"/>
    </w:rPr>
  </w:style>
  <w:style w:type="character" w:customStyle="1" w:styleId="16">
    <w:name w:val="Схема документа Знак1"/>
    <w:uiPriority w:val="99"/>
    <w:semiHidden/>
    <w:rsid w:val="008B7ABC"/>
    <w:rPr>
      <w:rFonts w:ascii="Tahoma" w:eastAsia="Times New Roman" w:hAnsi="Tahoma" w:cs="Tahoma"/>
      <w:sz w:val="16"/>
      <w:szCs w:val="16"/>
    </w:rPr>
  </w:style>
  <w:style w:type="paragraph" w:customStyle="1" w:styleId="120">
    <w:name w:val="Указатель 12"/>
    <w:basedOn w:val="a"/>
    <w:rsid w:val="008B7AB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8B7ABC"/>
    <w:pPr>
      <w:suppressAutoHyphens/>
      <w:spacing w:line="100" w:lineRule="atLeast"/>
    </w:pPr>
    <w:rPr>
      <w:kern w:val="1"/>
      <w:sz w:val="20"/>
      <w:szCs w:val="20"/>
      <w:lang w:val="en-AU" w:eastAsia="ar-SA"/>
    </w:rPr>
  </w:style>
  <w:style w:type="paragraph" w:customStyle="1" w:styleId="xl76">
    <w:name w:val="xl76"/>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8B7ABC"/>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8B7ABC"/>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8B7ABC"/>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8B7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
    <w:qFormat/>
    <w:rsid w:val="008B7ABC"/>
    <w:pPr>
      <w:jc w:val="center"/>
    </w:pPr>
    <w:rPr>
      <w:rFonts w:ascii="Arial Armenian" w:hAnsi="Arial Armenian"/>
      <w:szCs w:val="22"/>
    </w:rPr>
  </w:style>
  <w:style w:type="character" w:customStyle="1" w:styleId="CharChar12">
    <w:name w:val="Char Char12"/>
    <w:rsid w:val="008B7ABC"/>
    <w:rPr>
      <w:rFonts w:ascii="Arial LatArm" w:hAnsi="Arial LatArm"/>
      <w:sz w:val="24"/>
      <w:lang w:val="en-US"/>
    </w:rPr>
  </w:style>
  <w:style w:type="character" w:customStyle="1" w:styleId="CharChar4">
    <w:name w:val="Char Char4"/>
    <w:locked/>
    <w:rsid w:val="008B7ABC"/>
    <w:rPr>
      <w:sz w:val="24"/>
      <w:szCs w:val="24"/>
      <w:lang w:val="en-US" w:eastAsia="en-US" w:bidi="ar-SA"/>
    </w:rPr>
  </w:style>
  <w:style w:type="paragraph" w:customStyle="1" w:styleId="msonormalcxspmiddle">
    <w:name w:val="msonormalcxspmiddle"/>
    <w:basedOn w:val="a"/>
    <w:rsid w:val="008B7ABC"/>
    <w:pPr>
      <w:spacing w:before="100" w:beforeAutospacing="1" w:after="100" w:afterAutospacing="1"/>
    </w:pPr>
  </w:style>
  <w:style w:type="paragraph" w:customStyle="1" w:styleId="msonormalcxspmiddlecxspmiddle">
    <w:name w:val="msonormalcxspmiddlecxspmiddle"/>
    <w:basedOn w:val="a"/>
    <w:rsid w:val="008B7ABC"/>
    <w:pPr>
      <w:spacing w:before="100" w:beforeAutospacing="1" w:after="100" w:afterAutospacing="1"/>
    </w:pPr>
  </w:style>
  <w:style w:type="paragraph" w:customStyle="1" w:styleId="msonormalcxspmiddlecxsplast">
    <w:name w:val="msonormalcxspmiddlecxsplast"/>
    <w:basedOn w:val="a"/>
    <w:rsid w:val="008B7ABC"/>
    <w:pPr>
      <w:spacing w:before="100" w:beforeAutospacing="1" w:after="100" w:afterAutospacing="1"/>
    </w:pPr>
  </w:style>
  <w:style w:type="character" w:customStyle="1" w:styleId="CharChar5">
    <w:name w:val="Char Char5"/>
    <w:locked/>
    <w:rsid w:val="008B7ABC"/>
    <w:rPr>
      <w:sz w:val="24"/>
      <w:szCs w:val="24"/>
      <w:lang w:val="en-US" w:eastAsia="en-US" w:bidi="ar-SA"/>
    </w:rPr>
  </w:style>
  <w:style w:type="character" w:customStyle="1" w:styleId="18">
    <w:name w:val="Название Знак1"/>
    <w:uiPriority w:val="10"/>
    <w:rsid w:val="008B7ABC"/>
    <w:rPr>
      <w:rFonts w:ascii="Cambria" w:eastAsia="Times New Roman" w:hAnsi="Cambria" w:cs="Times New Roman"/>
      <w:spacing w:val="-10"/>
      <w:kern w:val="28"/>
      <w:sz w:val="56"/>
      <w:szCs w:val="56"/>
    </w:rPr>
  </w:style>
  <w:style w:type="paragraph" w:customStyle="1" w:styleId="msonormal0">
    <w:name w:val="msonormal"/>
    <w:basedOn w:val="a"/>
    <w:rsid w:val="008B7ABC"/>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05126">
      <w:bodyDiv w:val="1"/>
      <w:marLeft w:val="0"/>
      <w:marRight w:val="0"/>
      <w:marTop w:val="0"/>
      <w:marBottom w:val="0"/>
      <w:divBdr>
        <w:top w:val="none" w:sz="0" w:space="0" w:color="auto"/>
        <w:left w:val="none" w:sz="0" w:space="0" w:color="auto"/>
        <w:bottom w:val="none" w:sz="0" w:space="0" w:color="auto"/>
        <w:right w:val="none" w:sz="0" w:space="0" w:color="auto"/>
      </w:divBdr>
    </w:div>
    <w:div w:id="85074190">
      <w:bodyDiv w:val="1"/>
      <w:marLeft w:val="0"/>
      <w:marRight w:val="0"/>
      <w:marTop w:val="0"/>
      <w:marBottom w:val="0"/>
      <w:divBdr>
        <w:top w:val="none" w:sz="0" w:space="0" w:color="auto"/>
        <w:left w:val="none" w:sz="0" w:space="0" w:color="auto"/>
        <w:bottom w:val="none" w:sz="0" w:space="0" w:color="auto"/>
        <w:right w:val="none" w:sz="0" w:space="0" w:color="auto"/>
      </w:divBdr>
    </w:div>
    <w:div w:id="266501414">
      <w:bodyDiv w:val="1"/>
      <w:marLeft w:val="0"/>
      <w:marRight w:val="0"/>
      <w:marTop w:val="0"/>
      <w:marBottom w:val="0"/>
      <w:divBdr>
        <w:top w:val="none" w:sz="0" w:space="0" w:color="auto"/>
        <w:left w:val="none" w:sz="0" w:space="0" w:color="auto"/>
        <w:bottom w:val="none" w:sz="0" w:space="0" w:color="auto"/>
        <w:right w:val="none" w:sz="0" w:space="0" w:color="auto"/>
      </w:divBdr>
    </w:div>
    <w:div w:id="281958626">
      <w:bodyDiv w:val="1"/>
      <w:marLeft w:val="0"/>
      <w:marRight w:val="0"/>
      <w:marTop w:val="0"/>
      <w:marBottom w:val="0"/>
      <w:divBdr>
        <w:top w:val="none" w:sz="0" w:space="0" w:color="auto"/>
        <w:left w:val="none" w:sz="0" w:space="0" w:color="auto"/>
        <w:bottom w:val="none" w:sz="0" w:space="0" w:color="auto"/>
        <w:right w:val="none" w:sz="0" w:space="0" w:color="auto"/>
      </w:divBdr>
    </w:div>
    <w:div w:id="329868811">
      <w:bodyDiv w:val="1"/>
      <w:marLeft w:val="0"/>
      <w:marRight w:val="0"/>
      <w:marTop w:val="0"/>
      <w:marBottom w:val="0"/>
      <w:divBdr>
        <w:top w:val="none" w:sz="0" w:space="0" w:color="auto"/>
        <w:left w:val="none" w:sz="0" w:space="0" w:color="auto"/>
        <w:bottom w:val="none" w:sz="0" w:space="0" w:color="auto"/>
        <w:right w:val="none" w:sz="0" w:space="0" w:color="auto"/>
      </w:divBdr>
    </w:div>
    <w:div w:id="444270976">
      <w:bodyDiv w:val="1"/>
      <w:marLeft w:val="0"/>
      <w:marRight w:val="0"/>
      <w:marTop w:val="0"/>
      <w:marBottom w:val="0"/>
      <w:divBdr>
        <w:top w:val="none" w:sz="0" w:space="0" w:color="auto"/>
        <w:left w:val="none" w:sz="0" w:space="0" w:color="auto"/>
        <w:bottom w:val="none" w:sz="0" w:space="0" w:color="auto"/>
        <w:right w:val="none" w:sz="0" w:space="0" w:color="auto"/>
      </w:divBdr>
    </w:div>
    <w:div w:id="479616974">
      <w:bodyDiv w:val="1"/>
      <w:marLeft w:val="0"/>
      <w:marRight w:val="0"/>
      <w:marTop w:val="0"/>
      <w:marBottom w:val="0"/>
      <w:divBdr>
        <w:top w:val="none" w:sz="0" w:space="0" w:color="auto"/>
        <w:left w:val="none" w:sz="0" w:space="0" w:color="auto"/>
        <w:bottom w:val="none" w:sz="0" w:space="0" w:color="auto"/>
        <w:right w:val="none" w:sz="0" w:space="0" w:color="auto"/>
      </w:divBdr>
    </w:div>
    <w:div w:id="535195237">
      <w:bodyDiv w:val="1"/>
      <w:marLeft w:val="0"/>
      <w:marRight w:val="0"/>
      <w:marTop w:val="0"/>
      <w:marBottom w:val="0"/>
      <w:divBdr>
        <w:top w:val="none" w:sz="0" w:space="0" w:color="auto"/>
        <w:left w:val="none" w:sz="0" w:space="0" w:color="auto"/>
        <w:bottom w:val="none" w:sz="0" w:space="0" w:color="auto"/>
        <w:right w:val="none" w:sz="0" w:space="0" w:color="auto"/>
      </w:divBdr>
    </w:div>
    <w:div w:id="554971321">
      <w:bodyDiv w:val="1"/>
      <w:marLeft w:val="0"/>
      <w:marRight w:val="0"/>
      <w:marTop w:val="0"/>
      <w:marBottom w:val="0"/>
      <w:divBdr>
        <w:top w:val="none" w:sz="0" w:space="0" w:color="auto"/>
        <w:left w:val="none" w:sz="0" w:space="0" w:color="auto"/>
        <w:bottom w:val="none" w:sz="0" w:space="0" w:color="auto"/>
        <w:right w:val="none" w:sz="0" w:space="0" w:color="auto"/>
      </w:divBdr>
    </w:div>
    <w:div w:id="596640344">
      <w:bodyDiv w:val="1"/>
      <w:marLeft w:val="0"/>
      <w:marRight w:val="0"/>
      <w:marTop w:val="0"/>
      <w:marBottom w:val="0"/>
      <w:divBdr>
        <w:top w:val="none" w:sz="0" w:space="0" w:color="auto"/>
        <w:left w:val="none" w:sz="0" w:space="0" w:color="auto"/>
        <w:bottom w:val="none" w:sz="0" w:space="0" w:color="auto"/>
        <w:right w:val="none" w:sz="0" w:space="0" w:color="auto"/>
      </w:divBdr>
    </w:div>
    <w:div w:id="624238273">
      <w:bodyDiv w:val="1"/>
      <w:marLeft w:val="0"/>
      <w:marRight w:val="0"/>
      <w:marTop w:val="0"/>
      <w:marBottom w:val="0"/>
      <w:divBdr>
        <w:top w:val="none" w:sz="0" w:space="0" w:color="auto"/>
        <w:left w:val="none" w:sz="0" w:space="0" w:color="auto"/>
        <w:bottom w:val="none" w:sz="0" w:space="0" w:color="auto"/>
        <w:right w:val="none" w:sz="0" w:space="0" w:color="auto"/>
      </w:divBdr>
    </w:div>
    <w:div w:id="648944179">
      <w:bodyDiv w:val="1"/>
      <w:marLeft w:val="0"/>
      <w:marRight w:val="0"/>
      <w:marTop w:val="0"/>
      <w:marBottom w:val="0"/>
      <w:divBdr>
        <w:top w:val="none" w:sz="0" w:space="0" w:color="auto"/>
        <w:left w:val="none" w:sz="0" w:space="0" w:color="auto"/>
        <w:bottom w:val="none" w:sz="0" w:space="0" w:color="auto"/>
        <w:right w:val="none" w:sz="0" w:space="0" w:color="auto"/>
      </w:divBdr>
    </w:div>
    <w:div w:id="739525098">
      <w:bodyDiv w:val="1"/>
      <w:marLeft w:val="0"/>
      <w:marRight w:val="0"/>
      <w:marTop w:val="0"/>
      <w:marBottom w:val="0"/>
      <w:divBdr>
        <w:top w:val="none" w:sz="0" w:space="0" w:color="auto"/>
        <w:left w:val="none" w:sz="0" w:space="0" w:color="auto"/>
        <w:bottom w:val="none" w:sz="0" w:space="0" w:color="auto"/>
        <w:right w:val="none" w:sz="0" w:space="0" w:color="auto"/>
      </w:divBdr>
    </w:div>
    <w:div w:id="778373601">
      <w:bodyDiv w:val="1"/>
      <w:marLeft w:val="0"/>
      <w:marRight w:val="0"/>
      <w:marTop w:val="0"/>
      <w:marBottom w:val="0"/>
      <w:divBdr>
        <w:top w:val="none" w:sz="0" w:space="0" w:color="auto"/>
        <w:left w:val="none" w:sz="0" w:space="0" w:color="auto"/>
        <w:bottom w:val="none" w:sz="0" w:space="0" w:color="auto"/>
        <w:right w:val="none" w:sz="0" w:space="0" w:color="auto"/>
      </w:divBdr>
    </w:div>
    <w:div w:id="794064658">
      <w:bodyDiv w:val="1"/>
      <w:marLeft w:val="0"/>
      <w:marRight w:val="0"/>
      <w:marTop w:val="0"/>
      <w:marBottom w:val="0"/>
      <w:divBdr>
        <w:top w:val="none" w:sz="0" w:space="0" w:color="auto"/>
        <w:left w:val="none" w:sz="0" w:space="0" w:color="auto"/>
        <w:bottom w:val="none" w:sz="0" w:space="0" w:color="auto"/>
        <w:right w:val="none" w:sz="0" w:space="0" w:color="auto"/>
      </w:divBdr>
    </w:div>
    <w:div w:id="899365888">
      <w:bodyDiv w:val="1"/>
      <w:marLeft w:val="0"/>
      <w:marRight w:val="0"/>
      <w:marTop w:val="0"/>
      <w:marBottom w:val="0"/>
      <w:divBdr>
        <w:top w:val="none" w:sz="0" w:space="0" w:color="auto"/>
        <w:left w:val="none" w:sz="0" w:space="0" w:color="auto"/>
        <w:bottom w:val="none" w:sz="0" w:space="0" w:color="auto"/>
        <w:right w:val="none" w:sz="0" w:space="0" w:color="auto"/>
      </w:divBdr>
    </w:div>
    <w:div w:id="958298103">
      <w:bodyDiv w:val="1"/>
      <w:marLeft w:val="0"/>
      <w:marRight w:val="0"/>
      <w:marTop w:val="0"/>
      <w:marBottom w:val="0"/>
      <w:divBdr>
        <w:top w:val="none" w:sz="0" w:space="0" w:color="auto"/>
        <w:left w:val="none" w:sz="0" w:space="0" w:color="auto"/>
        <w:bottom w:val="none" w:sz="0" w:space="0" w:color="auto"/>
        <w:right w:val="none" w:sz="0" w:space="0" w:color="auto"/>
      </w:divBdr>
    </w:div>
    <w:div w:id="1192111928">
      <w:bodyDiv w:val="1"/>
      <w:marLeft w:val="0"/>
      <w:marRight w:val="0"/>
      <w:marTop w:val="0"/>
      <w:marBottom w:val="0"/>
      <w:divBdr>
        <w:top w:val="none" w:sz="0" w:space="0" w:color="auto"/>
        <w:left w:val="none" w:sz="0" w:space="0" w:color="auto"/>
        <w:bottom w:val="none" w:sz="0" w:space="0" w:color="auto"/>
        <w:right w:val="none" w:sz="0" w:space="0" w:color="auto"/>
      </w:divBdr>
    </w:div>
    <w:div w:id="1349865450">
      <w:bodyDiv w:val="1"/>
      <w:marLeft w:val="0"/>
      <w:marRight w:val="0"/>
      <w:marTop w:val="0"/>
      <w:marBottom w:val="0"/>
      <w:divBdr>
        <w:top w:val="none" w:sz="0" w:space="0" w:color="auto"/>
        <w:left w:val="none" w:sz="0" w:space="0" w:color="auto"/>
        <w:bottom w:val="none" w:sz="0" w:space="0" w:color="auto"/>
        <w:right w:val="none" w:sz="0" w:space="0" w:color="auto"/>
      </w:divBdr>
    </w:div>
    <w:div w:id="1489516375">
      <w:bodyDiv w:val="1"/>
      <w:marLeft w:val="0"/>
      <w:marRight w:val="0"/>
      <w:marTop w:val="0"/>
      <w:marBottom w:val="0"/>
      <w:divBdr>
        <w:top w:val="none" w:sz="0" w:space="0" w:color="auto"/>
        <w:left w:val="none" w:sz="0" w:space="0" w:color="auto"/>
        <w:bottom w:val="none" w:sz="0" w:space="0" w:color="auto"/>
        <w:right w:val="none" w:sz="0" w:space="0" w:color="auto"/>
      </w:divBdr>
    </w:div>
    <w:div w:id="1541161649">
      <w:bodyDiv w:val="1"/>
      <w:marLeft w:val="0"/>
      <w:marRight w:val="0"/>
      <w:marTop w:val="0"/>
      <w:marBottom w:val="0"/>
      <w:divBdr>
        <w:top w:val="none" w:sz="0" w:space="0" w:color="auto"/>
        <w:left w:val="none" w:sz="0" w:space="0" w:color="auto"/>
        <w:bottom w:val="none" w:sz="0" w:space="0" w:color="auto"/>
        <w:right w:val="none" w:sz="0" w:space="0" w:color="auto"/>
      </w:divBdr>
    </w:div>
    <w:div w:id="1587886459">
      <w:bodyDiv w:val="1"/>
      <w:marLeft w:val="0"/>
      <w:marRight w:val="0"/>
      <w:marTop w:val="0"/>
      <w:marBottom w:val="0"/>
      <w:divBdr>
        <w:top w:val="none" w:sz="0" w:space="0" w:color="auto"/>
        <w:left w:val="none" w:sz="0" w:space="0" w:color="auto"/>
        <w:bottom w:val="none" w:sz="0" w:space="0" w:color="auto"/>
        <w:right w:val="none" w:sz="0" w:space="0" w:color="auto"/>
      </w:divBdr>
    </w:div>
    <w:div w:id="1624270681">
      <w:bodyDiv w:val="1"/>
      <w:marLeft w:val="0"/>
      <w:marRight w:val="0"/>
      <w:marTop w:val="0"/>
      <w:marBottom w:val="0"/>
      <w:divBdr>
        <w:top w:val="none" w:sz="0" w:space="0" w:color="auto"/>
        <w:left w:val="none" w:sz="0" w:space="0" w:color="auto"/>
        <w:bottom w:val="none" w:sz="0" w:space="0" w:color="auto"/>
        <w:right w:val="none" w:sz="0" w:space="0" w:color="auto"/>
      </w:divBdr>
    </w:div>
    <w:div w:id="1660621883">
      <w:bodyDiv w:val="1"/>
      <w:marLeft w:val="0"/>
      <w:marRight w:val="0"/>
      <w:marTop w:val="0"/>
      <w:marBottom w:val="0"/>
      <w:divBdr>
        <w:top w:val="none" w:sz="0" w:space="0" w:color="auto"/>
        <w:left w:val="none" w:sz="0" w:space="0" w:color="auto"/>
        <w:bottom w:val="none" w:sz="0" w:space="0" w:color="auto"/>
        <w:right w:val="none" w:sz="0" w:space="0" w:color="auto"/>
      </w:divBdr>
    </w:div>
    <w:div w:id="1762676453">
      <w:bodyDiv w:val="1"/>
      <w:marLeft w:val="0"/>
      <w:marRight w:val="0"/>
      <w:marTop w:val="0"/>
      <w:marBottom w:val="0"/>
      <w:divBdr>
        <w:top w:val="none" w:sz="0" w:space="0" w:color="auto"/>
        <w:left w:val="none" w:sz="0" w:space="0" w:color="auto"/>
        <w:bottom w:val="none" w:sz="0" w:space="0" w:color="auto"/>
        <w:right w:val="none" w:sz="0" w:space="0" w:color="auto"/>
      </w:divBdr>
    </w:div>
    <w:div w:id="1845197171">
      <w:bodyDiv w:val="1"/>
      <w:marLeft w:val="0"/>
      <w:marRight w:val="0"/>
      <w:marTop w:val="0"/>
      <w:marBottom w:val="0"/>
      <w:divBdr>
        <w:top w:val="none" w:sz="0" w:space="0" w:color="auto"/>
        <w:left w:val="none" w:sz="0" w:space="0" w:color="auto"/>
        <w:bottom w:val="none" w:sz="0" w:space="0" w:color="auto"/>
        <w:right w:val="none" w:sz="0" w:space="0" w:color="auto"/>
      </w:divBdr>
    </w:div>
    <w:div w:id="1918858726">
      <w:bodyDiv w:val="1"/>
      <w:marLeft w:val="0"/>
      <w:marRight w:val="0"/>
      <w:marTop w:val="0"/>
      <w:marBottom w:val="0"/>
      <w:divBdr>
        <w:top w:val="none" w:sz="0" w:space="0" w:color="auto"/>
        <w:left w:val="none" w:sz="0" w:space="0" w:color="auto"/>
        <w:bottom w:val="none" w:sz="0" w:space="0" w:color="auto"/>
        <w:right w:val="none" w:sz="0" w:space="0" w:color="auto"/>
      </w:divBdr>
    </w:div>
    <w:div w:id="1951619783">
      <w:bodyDiv w:val="1"/>
      <w:marLeft w:val="0"/>
      <w:marRight w:val="0"/>
      <w:marTop w:val="0"/>
      <w:marBottom w:val="0"/>
      <w:divBdr>
        <w:top w:val="none" w:sz="0" w:space="0" w:color="auto"/>
        <w:left w:val="none" w:sz="0" w:space="0" w:color="auto"/>
        <w:bottom w:val="none" w:sz="0" w:space="0" w:color="auto"/>
        <w:right w:val="none" w:sz="0" w:space="0" w:color="auto"/>
      </w:divBdr>
    </w:div>
    <w:div w:id="1968047450">
      <w:bodyDiv w:val="1"/>
      <w:marLeft w:val="0"/>
      <w:marRight w:val="0"/>
      <w:marTop w:val="0"/>
      <w:marBottom w:val="0"/>
      <w:divBdr>
        <w:top w:val="none" w:sz="0" w:space="0" w:color="auto"/>
        <w:left w:val="none" w:sz="0" w:space="0" w:color="auto"/>
        <w:bottom w:val="none" w:sz="0" w:space="0" w:color="auto"/>
        <w:right w:val="none" w:sz="0" w:space="0" w:color="auto"/>
      </w:divBdr>
    </w:div>
    <w:div w:id="2043549112">
      <w:bodyDiv w:val="1"/>
      <w:marLeft w:val="0"/>
      <w:marRight w:val="0"/>
      <w:marTop w:val="0"/>
      <w:marBottom w:val="0"/>
      <w:divBdr>
        <w:top w:val="none" w:sz="0" w:space="0" w:color="auto"/>
        <w:left w:val="none" w:sz="0" w:space="0" w:color="auto"/>
        <w:bottom w:val="none" w:sz="0" w:space="0" w:color="auto"/>
        <w:right w:val="none" w:sz="0" w:space="0" w:color="auto"/>
      </w:divBdr>
    </w:div>
    <w:div w:id="2080781821">
      <w:bodyDiv w:val="1"/>
      <w:marLeft w:val="0"/>
      <w:marRight w:val="0"/>
      <w:marTop w:val="0"/>
      <w:marBottom w:val="0"/>
      <w:divBdr>
        <w:top w:val="none" w:sz="0" w:space="0" w:color="auto"/>
        <w:left w:val="none" w:sz="0" w:space="0" w:color="auto"/>
        <w:bottom w:val="none" w:sz="0" w:space="0" w:color="auto"/>
        <w:right w:val="none" w:sz="0" w:space="0" w:color="auto"/>
      </w:divBdr>
    </w:div>
    <w:div w:id="212876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57</Pages>
  <Words>19504</Words>
  <Characters>111174</Characters>
  <Application>Microsoft Office Word</Application>
  <DocSecurity>0</DocSecurity>
  <Lines>926</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112</cp:revision>
  <dcterms:created xsi:type="dcterms:W3CDTF">2019-11-13T07:34:00Z</dcterms:created>
  <dcterms:modified xsi:type="dcterms:W3CDTF">2020-05-08T11:04:00Z</dcterms:modified>
</cp:coreProperties>
</file>