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4730C1" w:rsidP="001E66DB">
      <w:pPr>
        <w:pStyle w:val="BodyTextIndent"/>
        <w:tabs>
          <w:tab w:val="clear" w:pos="1134"/>
        </w:tabs>
        <w:spacing w:after="160" w:line="240" w:lineRule="auto"/>
        <w:ind w:firstLine="0"/>
        <w:jc w:val="center"/>
        <w:rPr>
          <w:rFonts w:ascii="GHEA Grapalat" w:hAnsi="GHEA Grapalat"/>
          <w:i w:val="0"/>
          <w:sz w:val="24"/>
          <w:szCs w:val="24"/>
        </w:rPr>
      </w:pPr>
      <w:r w:rsidRPr="004730C1">
        <w:rPr>
          <w:rFonts w:ascii="GHEA Grapalat" w:hAnsi="GHEA Grapalat"/>
          <w:i w:val="0"/>
          <w:sz w:val="24"/>
          <w:szCs w:val="24"/>
        </w:rPr>
        <w:t>9</w:t>
      </w:r>
      <w:r w:rsidR="008516DE" w:rsidRPr="001E66DB">
        <w:rPr>
          <w:rFonts w:ascii="GHEA Grapalat" w:hAnsi="GHEA Grapalat"/>
          <w:i w:val="0"/>
          <w:sz w:val="24"/>
          <w:szCs w:val="24"/>
        </w:rPr>
        <w:t xml:space="preserve">-го </w:t>
      </w:r>
      <w:r w:rsidRPr="004730C1">
        <w:rPr>
          <w:rFonts w:ascii="GHEA Grapalat" w:hAnsi="GHEA Grapalat"/>
          <w:i w:val="0"/>
          <w:sz w:val="24"/>
          <w:szCs w:val="24"/>
        </w:rPr>
        <w:t>марта</w:t>
      </w:r>
      <w:r w:rsidR="008516DE" w:rsidRPr="001E66DB">
        <w:rPr>
          <w:rFonts w:ascii="GHEA Grapalat" w:hAnsi="GHEA Grapalat"/>
          <w:i w:val="0"/>
          <w:sz w:val="24"/>
          <w:szCs w:val="24"/>
        </w:rPr>
        <w:t xml:space="preserve"> 202</w:t>
      </w:r>
      <w:r w:rsidR="008F62CC" w:rsidRPr="00930389">
        <w:rPr>
          <w:rFonts w:ascii="GHEA Grapalat" w:hAnsi="GHEA Grapalat"/>
          <w:i w:val="0"/>
          <w:sz w:val="24"/>
          <w:szCs w:val="24"/>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4730C1">
        <w:rPr>
          <w:rFonts w:ascii="GHEA Grapalat" w:hAnsi="GHEA Grapalat"/>
          <w:b/>
          <w:i w:val="0"/>
          <w:sz w:val="24"/>
          <w:szCs w:val="24"/>
        </w:rPr>
        <w:t>GHAPDzB-HVKAK-2022-09</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4730C1" w:rsidRPr="004730C1">
        <w:rPr>
          <w:rFonts w:cs="Arial LatArm"/>
          <w:b/>
          <w:spacing w:val="6"/>
        </w:rPr>
        <w:t>сжатых и сжиженных газов</w:t>
      </w:r>
      <w:r>
        <w:t xml:space="preserve"> (далее</w:t>
      </w:r>
      <w:r>
        <w:rPr>
          <w:rFonts w:cs="Arial LatArm"/>
        </w:rPr>
        <w:t xml:space="preserve"> </w:t>
      </w:r>
      <w:r w:rsidR="00F91972" w:rsidRPr="008F62CC">
        <w:rPr>
          <w:rFonts w:cs="Arial LatArm"/>
        </w:rPr>
        <w:t>-</w:t>
      </w:r>
      <w:r>
        <w:rPr>
          <w:rFonts w:cs="Arial LatArm"/>
        </w:rPr>
        <w:t xml:space="preserve">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A54286" w:rsidRPr="00A54286">
        <w:rPr>
          <w:rFonts w:cs="Arial LatArm"/>
          <w:b/>
        </w:rPr>
        <w:t>16</w:t>
      </w:r>
      <w:r w:rsidRPr="00EA2C86">
        <w:rPr>
          <w:b/>
        </w:rPr>
        <w:t>-го</w:t>
      </w:r>
      <w:r w:rsidRPr="00EA2C86">
        <w:rPr>
          <w:rFonts w:cs="Arial LatArm"/>
          <w:b/>
        </w:rPr>
        <w:t xml:space="preserve"> </w:t>
      </w:r>
      <w:r w:rsidR="00A54286" w:rsidRPr="00465C99">
        <w:rPr>
          <w:b/>
        </w:rPr>
        <w:t>марта</w:t>
      </w:r>
      <w:r w:rsidRPr="00EA2C86">
        <w:rPr>
          <w:b/>
        </w:rPr>
        <w:t xml:space="preserve"> 202</w:t>
      </w:r>
      <w:r w:rsidR="009F1ED0" w:rsidRPr="004916D2">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4730C1" w:rsidRDefault="00485954" w:rsidP="00485954">
      <w:pPr>
        <w:rPr>
          <w:b/>
          <w:color w:val="FF0000"/>
        </w:rPr>
      </w:pPr>
    </w:p>
    <w:p w:rsidR="00485954" w:rsidRPr="00026252" w:rsidRDefault="00485954" w:rsidP="00485954">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915A97" w:rsidRPr="00D5443D" w:rsidRDefault="00915A97" w:rsidP="00CD65C1">
      <w:pPr>
        <w:rPr>
          <w:sz w:val="16"/>
          <w:szCs w:val="16"/>
        </w:rPr>
      </w:pPr>
    </w:p>
    <w:p w:rsidR="00485954" w:rsidRDefault="00485954">
      <w:pPr>
        <w:widowControl/>
        <w:tabs>
          <w:tab w:val="clear" w:pos="1134"/>
        </w:tabs>
        <w:ind w:firstLine="0"/>
        <w:jc w:val="left"/>
        <w:rPr>
          <w:i/>
        </w:rPr>
      </w:pPr>
      <w:r>
        <w:rPr>
          <w:i/>
        </w:rP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4730C1">
        <w:rPr>
          <w:i/>
        </w:rPr>
        <w:t>GHAPDzB-HVKAK-2022-09</w:t>
      </w:r>
      <w:r w:rsidRPr="00C756FC">
        <w:rPr>
          <w:i/>
        </w:rPr>
        <w:t>»</w:t>
      </w:r>
      <w:r w:rsidRPr="00C756FC">
        <w:rPr>
          <w:i/>
        </w:rPr>
        <w:br/>
        <w:t xml:space="preserve">  № 1 от </w:t>
      </w:r>
      <w:r w:rsidR="00465C99" w:rsidRPr="00465C99">
        <w:rPr>
          <w:i/>
        </w:rPr>
        <w:t>9</w:t>
      </w:r>
      <w:r w:rsidR="008F4A83" w:rsidRPr="008F4A83">
        <w:rPr>
          <w:i/>
        </w:rPr>
        <w:t>-</w:t>
      </w:r>
      <w:r w:rsidRPr="00C756FC">
        <w:rPr>
          <w:i/>
        </w:rPr>
        <w:t xml:space="preserve">го </w:t>
      </w:r>
      <w:r w:rsidR="00465C99" w:rsidRPr="00512BFF">
        <w:rPr>
          <w:i/>
        </w:rPr>
        <w:t>марта</w:t>
      </w:r>
      <w:r w:rsidR="0095563D" w:rsidRPr="0095563D">
        <w:rPr>
          <w:i/>
        </w:rPr>
        <w:t xml:space="preserve">  </w:t>
      </w:r>
      <w:r w:rsidRPr="00C756FC">
        <w:rPr>
          <w:i/>
        </w:rPr>
        <w:t>202</w:t>
      </w:r>
      <w:r w:rsidR="0095563D" w:rsidRPr="00491E4F">
        <w:rPr>
          <w:i/>
        </w:rPr>
        <w:t>2</w:t>
      </w:r>
      <w:r w:rsidRPr="00C756FC">
        <w:rPr>
          <w:i/>
        </w:rPr>
        <w:t>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512BFF" w:rsidRPr="00512BFF">
        <w:rPr>
          <w:b/>
        </w:rPr>
        <w:t>СЖАТЫХ И СЖИЖЕННЫХ ГАЗОВ</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3B0C77" w:rsidRPr="003B0C77">
        <w:rPr>
          <w:b/>
        </w:rPr>
        <w:t>СЖАТЫХ И СЖИЖЕННЫХ ГАЗОВ</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4730C1">
        <w:rPr>
          <w:b/>
        </w:rPr>
        <w:t>GHAPDzB-HVKAK-2022-09</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D30486" w:rsidRPr="00D30486">
        <w:rPr>
          <w:rFonts w:cs="Arial LatArm"/>
          <w:b/>
        </w:rPr>
        <w:t xml:space="preserve">сжатых и </w:t>
      </w:r>
      <w:proofErr w:type="spellStart"/>
      <w:r w:rsidR="00D30486" w:rsidRPr="00D30486">
        <w:rPr>
          <w:rFonts w:cs="Arial LatArm"/>
          <w:b/>
        </w:rPr>
        <w:t>сжиенных</w:t>
      </w:r>
      <w:proofErr w:type="spellEnd"/>
      <w:r w:rsidR="00D30486" w:rsidRPr="00D30486">
        <w:rPr>
          <w:rFonts w:cs="Arial LatArm"/>
          <w:b/>
        </w:rPr>
        <w:t xml:space="preserve"> газо</w:t>
      </w:r>
      <w:r w:rsidR="00D30486" w:rsidRPr="00147826">
        <w:rPr>
          <w:rFonts w:cs="Arial LatArm"/>
          <w:b/>
        </w:rPr>
        <w:t>в</w:t>
      </w:r>
      <w:r w:rsidR="002F59E8">
        <w:rPr>
          <w:b/>
          <w:lang w:val="af-ZA"/>
        </w:rPr>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D5D17">
        <w:rPr>
          <w:rFonts w:cs="Arial LatArm"/>
          <w:b/>
          <w:i/>
          <w:color w:val="0D0D0D" w:themeColor="text1" w:themeTint="F2"/>
          <w:sz w:val="22"/>
          <w:szCs w:val="22"/>
        </w:rPr>
        <w:t xml:space="preserve">» </w:t>
      </w:r>
      <w:r w:rsidRPr="008D5D17">
        <w:rPr>
          <w:rStyle w:val="Emphasis"/>
          <w:rFonts w:cs="Arial"/>
          <w:b/>
          <w:bCs/>
          <w:i w:val="0"/>
          <w:color w:val="0D0D0D" w:themeColor="text1" w:themeTint="F2"/>
          <w:sz w:val="22"/>
          <w:szCs w:val="22"/>
          <w:shd w:val="clear" w:color="auto" w:fill="FFFFFF"/>
        </w:rPr>
        <w:t>МЗ РА</w:t>
      </w:r>
      <w:r w:rsidRPr="008D5D17">
        <w:rPr>
          <w:b/>
          <w:i/>
        </w:rPr>
        <w:t>,</w:t>
      </w:r>
      <w:r w:rsidRPr="009044F1">
        <w:t xml:space="preserve">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147826" w:rsidRPr="00147826">
        <w:rPr>
          <w:rFonts w:cs="Arial LatArm"/>
          <w:b/>
        </w:rPr>
        <w:t>5</w:t>
      </w:r>
      <w:r w:rsidRPr="008F26BA">
        <w:rPr>
          <w:b/>
        </w:rPr>
        <w:t xml:space="preserve"> </w:t>
      </w:r>
      <w:r w:rsidRPr="00B53C19">
        <w:rPr>
          <w:b/>
        </w:rPr>
        <w:t>лот</w:t>
      </w:r>
      <w:r w:rsidR="00147826" w:rsidRPr="00147826">
        <w:rPr>
          <w:b/>
        </w:rPr>
        <w:t>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147826">
            <w:pPr>
              <w:rPr>
                <w:lang w:val="en-US"/>
              </w:rPr>
            </w:pPr>
            <w:r w:rsidRPr="00E47DF9">
              <w:rPr>
                <w:lang w:val="en-US"/>
              </w:rPr>
              <w:t>1-</w:t>
            </w:r>
            <w:r w:rsidR="00147826">
              <w:rPr>
                <w:lang w:val="en-US"/>
              </w:rPr>
              <w:t>5</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w:t>
      </w:r>
      <w:r w:rsidRPr="009044F1">
        <w:lastRenderedPageBreak/>
        <w:t xml:space="preserve">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lastRenderedPageBreak/>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w:t>
      </w:r>
      <w:r w:rsidR="00A425E2" w:rsidRPr="00205170">
        <w:lastRenderedPageBreak/>
        <w:t>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w:t>
      </w:r>
      <w:r w:rsidRPr="007D4470">
        <w:lastRenderedPageBreak/>
        <w:t>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w:t>
      </w:r>
      <w:r w:rsidR="003C5795">
        <w:lastRenderedPageBreak/>
        <w:t>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lastRenderedPageBreak/>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lastRenderedPageBreak/>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w:t>
      </w:r>
      <w:r w:rsidRPr="009044F1">
        <w:lastRenderedPageBreak/>
        <w:t>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lastRenderedPageBreak/>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9044F1">
        <w:lastRenderedPageBreak/>
        <w:t xml:space="preserve">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w:t>
      </w:r>
      <w:r w:rsidRPr="009044F1">
        <w:lastRenderedPageBreak/>
        <w:t>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lastRenderedPageBreak/>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xml:space="preserve">" календарных дней. Период ожидания не применим, если заявку подал только один участник, с </w:t>
      </w:r>
      <w:r w:rsidRPr="009044F1">
        <w:lastRenderedPageBreak/>
        <w:t>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lastRenderedPageBreak/>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 xml:space="preserve">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250377">
        <w:lastRenderedPageBreak/>
        <w:t>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 xml:space="preserve">с рассмотрением </w:t>
      </w:r>
      <w:r w:rsidRPr="00171313">
        <w:lastRenderedPageBreak/>
        <w:t>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w:t>
      </w:r>
      <w:r w:rsidRPr="00457CCA">
        <w:lastRenderedPageBreak/>
        <w:t xml:space="preserve">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w:t>
      </w:r>
      <w:r w:rsidR="002C605B">
        <w:lastRenderedPageBreak/>
        <w:t>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 xml:space="preserve">связанные с закупками </w:t>
      </w:r>
      <w:r w:rsidR="00CA485E">
        <w:lastRenderedPageBreak/>
        <w:t>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4730C1">
        <w:rPr>
          <w:b/>
          <w:sz w:val="22"/>
          <w:szCs w:val="22"/>
        </w:rPr>
        <w:t>GHAPDzB-HVKAK-2022-09</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 xml:space="preserve">и обязуется в случае признания отобранным участником в порядке и сроки, установленные настоящим приглашением  представить обеспечение </w:t>
      </w:r>
      <w:r w:rsidRPr="003D58E1">
        <w:rPr>
          <w:rFonts w:ascii="GHEA Grapalat" w:hAnsi="GHEA Grapalat"/>
        </w:rPr>
        <w:lastRenderedPageBreak/>
        <w:t>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4730C1">
        <w:rPr>
          <w:b/>
          <w:sz w:val="22"/>
          <w:szCs w:val="22"/>
        </w:rPr>
        <w:t>GHAPDzB-HVKAK-2022-09</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A96BFB">
        <w:tc>
          <w:tcPr>
            <w:tcW w:w="1042" w:type="dxa"/>
            <w:vMerge w:val="restart"/>
            <w:vAlign w:val="center"/>
          </w:tcPr>
          <w:p w:rsidR="00F22E21" w:rsidRDefault="00F22E21" w:rsidP="00A96BFB">
            <w:pPr>
              <w:jc w:val="center"/>
              <w:rPr>
                <w:b/>
                <w:sz w:val="20"/>
                <w:szCs w:val="20"/>
              </w:rPr>
            </w:pPr>
          </w:p>
          <w:p w:rsidR="00F22E21" w:rsidRPr="00206AF8" w:rsidRDefault="00F22E21" w:rsidP="00A96BFB">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A96BFB">
            <w:pPr>
              <w:jc w:val="center"/>
              <w:rPr>
                <w:b/>
                <w:bCs/>
                <w:sz w:val="20"/>
                <w:szCs w:val="20"/>
              </w:rPr>
            </w:pPr>
            <w:r w:rsidRPr="00206AF8">
              <w:rPr>
                <w:b/>
                <w:sz w:val="20"/>
                <w:szCs w:val="20"/>
              </w:rPr>
              <w:t>Предлагаемый товар</w:t>
            </w:r>
          </w:p>
        </w:tc>
      </w:tr>
      <w:tr w:rsidR="00F22E21" w:rsidRPr="00206AF8" w:rsidTr="00A96BFB">
        <w:trPr>
          <w:trHeight w:val="696"/>
        </w:trPr>
        <w:tc>
          <w:tcPr>
            <w:tcW w:w="1042" w:type="dxa"/>
            <w:vMerge/>
            <w:vAlign w:val="center"/>
          </w:tcPr>
          <w:p w:rsidR="00F22E21" w:rsidRPr="00206AF8" w:rsidRDefault="00F22E21" w:rsidP="00A96BFB">
            <w:pPr>
              <w:jc w:val="center"/>
              <w:rPr>
                <w:b/>
                <w:bCs/>
                <w:sz w:val="20"/>
                <w:szCs w:val="20"/>
              </w:rPr>
            </w:pPr>
          </w:p>
        </w:tc>
        <w:tc>
          <w:tcPr>
            <w:tcW w:w="1605" w:type="dxa"/>
            <w:vAlign w:val="center"/>
          </w:tcPr>
          <w:p w:rsidR="00F22E21" w:rsidRDefault="00F22E21" w:rsidP="00A96BFB">
            <w:pPr>
              <w:jc w:val="center"/>
              <w:rPr>
                <w:b/>
                <w:sz w:val="20"/>
                <w:szCs w:val="20"/>
              </w:rPr>
            </w:pPr>
            <w:r>
              <w:rPr>
                <w:b/>
                <w:sz w:val="20"/>
                <w:szCs w:val="20"/>
              </w:rPr>
              <w:t>фирменное</w:t>
            </w:r>
          </w:p>
          <w:p w:rsidR="00F22E21" w:rsidRPr="00206AF8" w:rsidRDefault="00F22E21" w:rsidP="00A96BFB">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A96BFB">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A96BFB">
            <w:pPr>
              <w:jc w:val="center"/>
              <w:rPr>
                <w:b/>
                <w:bCs/>
                <w:sz w:val="20"/>
                <w:szCs w:val="20"/>
                <w:lang w:val="hy-AM"/>
              </w:rPr>
            </w:pPr>
            <w:r>
              <w:rPr>
                <w:b/>
                <w:bCs/>
                <w:sz w:val="20"/>
                <w:szCs w:val="20"/>
              </w:rPr>
              <w:t>марка</w:t>
            </w:r>
          </w:p>
        </w:tc>
        <w:tc>
          <w:tcPr>
            <w:tcW w:w="1727" w:type="dxa"/>
            <w:vAlign w:val="center"/>
          </w:tcPr>
          <w:p w:rsidR="00F22E21" w:rsidRPr="00206AF8" w:rsidRDefault="00F22E21" w:rsidP="00A96BFB">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A96BFB">
            <w:pPr>
              <w:jc w:val="center"/>
              <w:rPr>
                <w:b/>
                <w:bCs/>
                <w:sz w:val="20"/>
                <w:szCs w:val="20"/>
              </w:rPr>
            </w:pPr>
            <w:r w:rsidRPr="00206AF8">
              <w:rPr>
                <w:b/>
                <w:sz w:val="20"/>
                <w:szCs w:val="20"/>
              </w:rPr>
              <w:t>технические характеристики</w:t>
            </w: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A96BFB">
            <w:pPr>
              <w:spacing w:before="240" w:after="240"/>
              <w:ind w:left="993" w:hanging="851"/>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487"/>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361"/>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911F13" w:rsidP="00A96BFB">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911F13" w:rsidP="00A96BFB">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911F13" w:rsidP="00A96BFB">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911F13" w:rsidP="00A96BFB">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B047A2"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911F13" w:rsidP="00A96BFB">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911F13" w:rsidP="00A96BFB">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911F13" w:rsidP="00A96BFB">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911F13" w:rsidP="00A96BFB">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911F13" w:rsidP="00A96BFB">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911F13" w:rsidP="00A96BFB">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A96BFB">
        <w:tc>
          <w:tcPr>
            <w:tcW w:w="9016" w:type="dxa"/>
            <w:gridSpan w:val="2"/>
            <w:vAlign w:val="center"/>
          </w:tcPr>
          <w:p w:rsidR="00F22E21" w:rsidRPr="00FD1EE4" w:rsidRDefault="00911F13" w:rsidP="00A96BFB">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911F13" w:rsidP="00A96BFB">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911F13" w:rsidP="00A96BFB">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911F13" w:rsidP="00A96BFB">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911F13" w:rsidP="00A96BFB">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rPr>
          <w:trHeight w:val="853"/>
        </w:trPr>
        <w:tc>
          <w:tcPr>
            <w:tcW w:w="2835" w:type="dxa"/>
            <w:vMerge w:val="restart"/>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A96BFB">
        <w:tc>
          <w:tcPr>
            <w:tcW w:w="9016" w:type="dxa"/>
            <w:shd w:val="clear" w:color="auto" w:fill="DBE5F1" w:themeFill="accent1" w:themeFillTint="33"/>
          </w:tcPr>
          <w:p w:rsidR="00F22E21" w:rsidRPr="00FD1EE4" w:rsidRDefault="00F22E21" w:rsidP="00A96BFB">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A96BFB">
        <w:trPr>
          <w:trHeight w:val="10187"/>
        </w:trPr>
        <w:tc>
          <w:tcPr>
            <w:tcW w:w="9016" w:type="dxa"/>
          </w:tcPr>
          <w:p w:rsidR="00F22E21" w:rsidRPr="00FD1EE4" w:rsidRDefault="00F22E21" w:rsidP="00A96BFB">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730C1">
        <w:rPr>
          <w:rFonts w:ascii="GHEA Grapalat" w:hAnsi="GHEA Grapalat"/>
          <w:b/>
          <w:sz w:val="22"/>
          <w:szCs w:val="22"/>
        </w:rPr>
        <w:t>GHAPDzB-HVKAK-2022-09</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4730C1">
        <w:rPr>
          <w:b/>
          <w:sz w:val="22"/>
          <w:szCs w:val="22"/>
        </w:rPr>
        <w:t>GHAPDzB-HVKAK-2022-09</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A96BFB">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A96BFB">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A96BFB">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A96BFB">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A96BFB">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A96BFB">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Общая цена</w:t>
            </w:r>
          </w:p>
          <w:p w:rsidR="00F22E21" w:rsidRPr="005744FC" w:rsidRDefault="00F22E21" w:rsidP="00A96BFB">
            <w:pPr>
              <w:jc w:val="center"/>
              <w:rPr>
                <w:b/>
                <w:bCs/>
                <w:sz w:val="20"/>
                <w:szCs w:val="20"/>
              </w:rPr>
            </w:pPr>
            <w:r w:rsidRPr="005744FC">
              <w:rPr>
                <w:b/>
                <w:sz w:val="20"/>
                <w:szCs w:val="20"/>
              </w:rPr>
              <w:t>/прописью и цифрами/</w:t>
            </w:r>
          </w:p>
        </w:tc>
      </w:tr>
      <w:tr w:rsidR="00F22E21" w:rsidRPr="005744FC" w:rsidTr="00A96BF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A96BFB">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A96BFB">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Pr>
                <w:b/>
                <w:i/>
                <w:sz w:val="20"/>
                <w:szCs w:val="20"/>
                <w:lang w:val="en-US"/>
              </w:rPr>
              <w:t>5</w:t>
            </w:r>
            <w:r w:rsidRPr="005744FC">
              <w:rPr>
                <w:b/>
                <w:i/>
                <w:sz w:val="20"/>
                <w:szCs w:val="20"/>
              </w:rPr>
              <w:t>=3+4</w:t>
            </w: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4730C1">
        <w:rPr>
          <w:b/>
          <w:sz w:val="22"/>
          <w:szCs w:val="22"/>
        </w:rPr>
        <w:t>GHAPDzB-HVKAK-2022-09</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4730C1">
        <w:rPr>
          <w:b/>
          <w:sz w:val="22"/>
          <w:szCs w:val="22"/>
        </w:rPr>
        <w:t>GHAPDzB-HVKAK-2022-09</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4730C1">
        <w:rPr>
          <w:b/>
          <w:sz w:val="22"/>
          <w:szCs w:val="22"/>
        </w:rPr>
        <w:t>GHAPDzB-HVKAK-2022-09</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4730C1">
        <w:rPr>
          <w:b/>
          <w:sz w:val="22"/>
          <w:szCs w:val="22"/>
        </w:rPr>
        <w:t>GHAPDzB-HVKAK-2022-09</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4730C1">
        <w:rPr>
          <w:rFonts w:ascii="GHEA Grapalat" w:hAnsi="GHEA Grapalat"/>
          <w:b/>
          <w:sz w:val="24"/>
          <w:szCs w:val="24"/>
        </w:rPr>
        <w:t>GHAPDzB-HVKAK-2022-09</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0C1" w:rsidRDefault="004730C1" w:rsidP="00B360E2">
      <w:r>
        <w:separator/>
      </w:r>
    </w:p>
  </w:endnote>
  <w:endnote w:type="continuationSeparator" w:id="0">
    <w:p w:rsidR="004730C1" w:rsidRDefault="004730C1"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4730C1" w:rsidRPr="00C861E9" w:rsidRDefault="004730C1" w:rsidP="00B360E2">
        <w:pPr>
          <w:pStyle w:val="Footer"/>
        </w:pPr>
        <w:fldSimple w:instr=" PAGE   \* MERGEFORMAT ">
          <w:r w:rsidR="00147826">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4730C1" w:rsidRPr="00C861E9" w:rsidRDefault="004730C1">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A54286">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0C1" w:rsidRDefault="004730C1" w:rsidP="00B360E2">
      <w:r>
        <w:separator/>
      </w:r>
    </w:p>
  </w:footnote>
  <w:footnote w:type="continuationSeparator" w:id="0">
    <w:p w:rsidR="004730C1" w:rsidRDefault="004730C1" w:rsidP="00B360E2">
      <w:r>
        <w:continuationSeparator/>
      </w:r>
    </w:p>
  </w:footnote>
  <w:footnote w:id="1">
    <w:p w:rsidR="004730C1" w:rsidRPr="00A31673" w:rsidRDefault="004730C1"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4730C1" w:rsidRPr="008416BA" w:rsidRDefault="004730C1"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730C1" w:rsidRDefault="004730C1" w:rsidP="00F22E21"/>
    <w:p w:rsidR="004730C1" w:rsidRPr="008B70EB" w:rsidRDefault="004730C1"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730C1" w:rsidRPr="008B70EB" w:rsidRDefault="004730C1"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4730C1" w:rsidRPr="008B70EB" w:rsidRDefault="004730C1"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4730C1" w:rsidRDefault="004730C1" w:rsidP="00F22E21">
      <w:pPr>
        <w:rPr>
          <w:rFonts w:asciiTheme="minorHAnsi" w:hAnsiTheme="minorHAnsi"/>
          <w:lang w:val="af-ZA"/>
        </w:rPr>
      </w:pPr>
    </w:p>
  </w:footnote>
  <w:footnote w:id="3">
    <w:p w:rsidR="004730C1" w:rsidRPr="00D3436F" w:rsidRDefault="004730C1"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4730C1" w:rsidRPr="00D3436F" w:rsidRDefault="004730C1" w:rsidP="00F22E21">
      <w:pPr>
        <w:pStyle w:val="FootnoteText"/>
        <w:rPr>
          <w:lang w:val="es-ES"/>
        </w:rPr>
      </w:pPr>
    </w:p>
  </w:footnote>
  <w:footnote w:id="4">
    <w:p w:rsidR="004730C1" w:rsidRPr="008842CE" w:rsidRDefault="004730C1" w:rsidP="00602C9A">
      <w:pPr>
        <w:pStyle w:val="FootnoteText"/>
      </w:pPr>
    </w:p>
  </w:footnote>
  <w:footnote w:id="5">
    <w:p w:rsidR="004730C1" w:rsidRPr="00343969" w:rsidRDefault="004730C1" w:rsidP="00602C9A">
      <w:pPr>
        <w:pStyle w:val="FootnoteText"/>
        <w:rPr>
          <w:rFonts w:asciiTheme="minorHAnsi" w:hAnsiTheme="minorHAnsi"/>
        </w:rPr>
      </w:pPr>
    </w:p>
  </w:footnote>
  <w:footnote w:id="6">
    <w:p w:rsidR="004730C1" w:rsidRPr="00D3436F" w:rsidRDefault="004730C1"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4730C1" w:rsidRPr="00402BC3" w:rsidRDefault="004730C1"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4730C1" w:rsidRPr="00552088" w:rsidRDefault="004730C1"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4730C1" w:rsidRPr="00D3436F" w:rsidRDefault="004730C1" w:rsidP="00B360E2">
      <w:pPr>
        <w:pStyle w:val="FootnoteText"/>
        <w:rPr>
          <w:lang w:val="hy-AM"/>
        </w:rPr>
      </w:pPr>
    </w:p>
  </w:footnote>
  <w:footnote w:id="8">
    <w:p w:rsidR="004730C1" w:rsidRPr="008842CE" w:rsidRDefault="004730C1"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4730C1" w:rsidRPr="00D3436F" w:rsidRDefault="004730C1" w:rsidP="00B360E2">
      <w:pPr>
        <w:pStyle w:val="FootnoteText"/>
        <w:rPr>
          <w:lang w:val="hy-AM"/>
        </w:rPr>
      </w:pPr>
    </w:p>
  </w:footnote>
  <w:footnote w:id="9">
    <w:p w:rsidR="004730C1" w:rsidRPr="00D3436F" w:rsidRDefault="004730C1"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4730C1" w:rsidRPr="008842CE" w:rsidRDefault="004730C1"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4730C1" w:rsidRPr="00D3436F" w:rsidRDefault="004730C1" w:rsidP="00B360E2">
      <w:pPr>
        <w:pStyle w:val="FootnoteText"/>
        <w:rPr>
          <w:lang w:val="hy-AM"/>
        </w:rPr>
      </w:pPr>
    </w:p>
  </w:footnote>
  <w:footnote w:id="11">
    <w:p w:rsidR="004730C1" w:rsidRPr="00E861BF" w:rsidRDefault="004730C1"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5C4E"/>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826"/>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F8A"/>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542"/>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C77"/>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5C99"/>
    <w:rsid w:val="00466714"/>
    <w:rsid w:val="00466F7A"/>
    <w:rsid w:val="004672FC"/>
    <w:rsid w:val="00467B47"/>
    <w:rsid w:val="00467E75"/>
    <w:rsid w:val="004703FE"/>
    <w:rsid w:val="0047117B"/>
    <w:rsid w:val="00471867"/>
    <w:rsid w:val="004722BC"/>
    <w:rsid w:val="0047258C"/>
    <w:rsid w:val="00472963"/>
    <w:rsid w:val="00472E68"/>
    <w:rsid w:val="004730C1"/>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54"/>
    <w:rsid w:val="004859E2"/>
    <w:rsid w:val="004862B6"/>
    <w:rsid w:val="00486B55"/>
    <w:rsid w:val="00487402"/>
    <w:rsid w:val="004874EC"/>
    <w:rsid w:val="00490743"/>
    <w:rsid w:val="004916D2"/>
    <w:rsid w:val="00491E4F"/>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BFF"/>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955"/>
    <w:rsid w:val="008D5D17"/>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2CC"/>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1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389"/>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63D"/>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B5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AF4"/>
    <w:rsid w:val="009F1E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4286"/>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6BFB"/>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2D94"/>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FC2"/>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6"/>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194"/>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972"/>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EEA84-4524-4D3F-8DA5-043C53D84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81</Pages>
  <Words>15869</Words>
  <Characters>115104</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1113</cp:revision>
  <cp:lastPrinted>2018-02-16T07:12:00Z</cp:lastPrinted>
  <dcterms:created xsi:type="dcterms:W3CDTF">2019-10-28T07:04:00Z</dcterms:created>
  <dcterms:modified xsi:type="dcterms:W3CDTF">2022-03-09T08:37:00Z</dcterms:modified>
</cp:coreProperties>
</file>