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8B3D7F" w:rsidRPr="00B21BA9" w:rsidRDefault="008B3D7F" w:rsidP="008B3D7F">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8B3D7F" w:rsidRDefault="008B3D7F" w:rsidP="008B3D7F">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rsidR="008B3D7F" w:rsidRDefault="008B3D7F" w:rsidP="008B3D7F">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561FCA" w:rsidRPr="001304AC" w:rsidRDefault="00561FCA" w:rsidP="00561FCA">
      <w:pPr>
        <w:pStyle w:val="BodyText"/>
        <w:spacing w:after="0"/>
        <w:ind w:right="-7" w:firstLine="567"/>
        <w:jc w:val="right"/>
        <w:rPr>
          <w:rFonts w:ascii="GHEA Grapalat" w:hAnsi="GHEA Grapalat" w:cs="Sylfaen"/>
          <w:i/>
          <w:sz w:val="18"/>
          <w:szCs w:val="20"/>
          <w:lang w:val="af-ZA" w:eastAsia="ru-RU"/>
        </w:rPr>
      </w:pPr>
    </w:p>
    <w:p w:rsidR="00096865" w:rsidRPr="001304AC" w:rsidRDefault="00096865" w:rsidP="00EF3662">
      <w:pPr>
        <w:pStyle w:val="BodyText"/>
        <w:spacing w:after="0"/>
        <w:ind w:right="-7" w:firstLine="567"/>
        <w:jc w:val="right"/>
        <w:rPr>
          <w:rFonts w:ascii="GHEA Grapalat" w:hAnsi="GHEA Grapalat" w:cs="Sylfaen"/>
          <w:i/>
          <w:u w:val="single"/>
          <w:lang w:val="af-ZA" w:eastAsia="ru-RU"/>
        </w:rPr>
      </w:pPr>
      <w:r w:rsidRPr="001304AC">
        <w:rPr>
          <w:rFonts w:ascii="GHEA Grapalat" w:hAnsi="GHEA Grapalat" w:cs="Sylfaen"/>
          <w:i/>
          <w:u w:val="single"/>
          <w:lang w:val="hy-AM" w:eastAsia="ru-RU"/>
        </w:rPr>
        <w:t>Օրինակելի</w:t>
      </w:r>
      <w:r w:rsidRPr="001304AC">
        <w:rPr>
          <w:rFonts w:ascii="GHEA Grapalat" w:hAnsi="GHEA Grapalat" w:cs="Sylfaen"/>
          <w:i/>
          <w:u w:val="single"/>
          <w:lang w:val="af-ZA" w:eastAsia="ru-RU"/>
        </w:rPr>
        <w:t xml:space="preserve"> </w:t>
      </w:r>
      <w:r w:rsidRPr="001304AC">
        <w:rPr>
          <w:rFonts w:ascii="GHEA Grapalat" w:hAnsi="GHEA Grapalat" w:cs="Sylfaen"/>
          <w:i/>
          <w:u w:val="single"/>
          <w:lang w:val="hy-AM" w:eastAsia="ru-RU"/>
        </w:rPr>
        <w:t>ձև</w:t>
      </w:r>
    </w:p>
    <w:p w:rsidR="00096865" w:rsidRPr="001304AC" w:rsidRDefault="00096865" w:rsidP="00EF3662">
      <w:pPr>
        <w:pStyle w:val="BodyTextIndent"/>
        <w:spacing w:line="240" w:lineRule="auto"/>
        <w:jc w:val="center"/>
        <w:rPr>
          <w:rFonts w:ascii="GHEA Grapalat" w:hAnsi="GHEA Grapalat"/>
          <w:i w:val="0"/>
          <w:lang w:val="af-ZA"/>
        </w:rPr>
      </w:pPr>
    </w:p>
    <w:p w:rsidR="00642EFE" w:rsidRPr="00362336" w:rsidRDefault="00642EFE" w:rsidP="00EF3662">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D03FA5" w:rsidRPr="00362336" w:rsidRDefault="00D03FA5" w:rsidP="00D03FA5">
      <w:pPr>
        <w:pStyle w:val="BodyTextIndent"/>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D03FA5" w:rsidRPr="00362336" w:rsidRDefault="00D03FA5" w:rsidP="00D03FA5">
      <w:pPr>
        <w:pStyle w:val="BodyTextIndent"/>
        <w:spacing w:line="240" w:lineRule="auto"/>
        <w:jc w:val="center"/>
        <w:rPr>
          <w:rFonts w:ascii="GHEA Grapalat" w:hAnsi="GHEA Grapalat"/>
          <w:i w:val="0"/>
          <w:color w:val="000000"/>
          <w:lang w:val="af-ZA"/>
        </w:rPr>
      </w:pPr>
      <w:r w:rsidRPr="00362336">
        <w:rPr>
          <w:rFonts w:ascii="GHEA Grapalat" w:hAnsi="GHEA Grapalat"/>
          <w:i w:val="0"/>
          <w:color w:val="000000"/>
          <w:lang w:val="af-ZA"/>
        </w:rPr>
        <w:t>2023 թվականի</w:t>
      </w:r>
      <w:r w:rsidRPr="00362336">
        <w:rPr>
          <w:rFonts w:ascii="GHEA Grapalat" w:hAnsi="GHEA Grapalat"/>
          <w:i w:val="0"/>
          <w:color w:val="000000"/>
          <w:lang w:val="hy-AM"/>
        </w:rPr>
        <w:t xml:space="preserve"> </w:t>
      </w:r>
      <w:r w:rsidR="00E24565" w:rsidRPr="00362336">
        <w:rPr>
          <w:rFonts w:ascii="GHEA Grapalat" w:hAnsi="GHEA Grapalat"/>
          <w:i w:val="0"/>
          <w:color w:val="000000"/>
          <w:lang w:val="en-US"/>
        </w:rPr>
        <w:t>մարտի</w:t>
      </w:r>
      <w:r w:rsidRPr="00362336">
        <w:rPr>
          <w:rFonts w:ascii="GHEA Grapalat" w:hAnsi="GHEA Grapalat"/>
          <w:i w:val="0"/>
          <w:color w:val="000000"/>
          <w:lang w:val="hy-AM"/>
        </w:rPr>
        <w:t xml:space="preserve"> </w:t>
      </w:r>
      <w:r w:rsidR="00666243">
        <w:rPr>
          <w:rFonts w:ascii="GHEA Grapalat" w:hAnsi="GHEA Grapalat"/>
          <w:i w:val="0"/>
          <w:color w:val="000000"/>
          <w:lang w:val="af-ZA"/>
        </w:rPr>
        <w:t>9</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666243">
        <w:rPr>
          <w:rFonts w:ascii="GHEA Grapalat" w:hAnsi="GHEA Grapalat"/>
          <w:b/>
          <w:i w:val="0"/>
          <w:lang w:val="af-ZA"/>
        </w:rPr>
        <w:t>ԳՀԱՊՁԲ-ՀՎԿԱԿ-2023-20</w:t>
      </w:r>
      <w:r w:rsidRPr="00362336">
        <w:rPr>
          <w:rFonts w:ascii="GHEA Grapalat" w:hAnsi="GHEA Grapalat"/>
          <w:b/>
          <w:i w:val="0"/>
          <w:lang w:val="hy-AM"/>
        </w:rPr>
        <w:t>»</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6265F4" w:rsidRPr="00362336" w:rsidRDefault="00A20B69" w:rsidP="006265F4">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00496E18" w:rsidRPr="00362336">
        <w:rPr>
          <w:rFonts w:ascii="GHEA Grapalat" w:hAnsi="GHEA Grapalat"/>
          <w:i w:val="0"/>
          <w:lang w:val="af-ZA"/>
        </w:rPr>
        <w:t>Սույն ընթացակարգի</w:t>
      </w:r>
      <w:bookmarkEnd w:id="0"/>
      <w:r w:rsidR="00496E18" w:rsidRPr="00362336">
        <w:rPr>
          <w:rFonts w:ascii="GHEA Grapalat" w:hAnsi="GHEA Grapalat"/>
          <w:i w:val="0"/>
          <w:lang w:val="af-ZA"/>
        </w:rPr>
        <w:t xml:space="preserve"> արդյունքում</w:t>
      </w:r>
      <w:r w:rsidR="00642EFE" w:rsidRPr="00362336">
        <w:rPr>
          <w:rFonts w:ascii="GHEA Grapalat" w:hAnsi="GHEA Grapalat"/>
          <w:i w:val="0"/>
          <w:lang w:val="af-ZA"/>
        </w:rPr>
        <w:t xml:space="preserve"> </w:t>
      </w:r>
      <w:r w:rsidR="002E7EE1" w:rsidRPr="00362336">
        <w:rPr>
          <w:rFonts w:ascii="GHEA Grapalat" w:hAnsi="GHEA Grapalat"/>
          <w:i w:val="0"/>
          <w:lang w:val="hy-AM"/>
        </w:rPr>
        <w:t>ընտրված</w:t>
      </w:r>
      <w:r w:rsidR="00642EFE" w:rsidRPr="00362336">
        <w:rPr>
          <w:rFonts w:ascii="GHEA Grapalat" w:hAnsi="GHEA Grapalat"/>
          <w:i w:val="0"/>
          <w:lang w:val="af-ZA"/>
        </w:rPr>
        <w:t xml:space="preserve"> մասնակցին սահմանված կարգով կառաջարկվի կնքել</w:t>
      </w:r>
      <w:r w:rsidR="00496E18" w:rsidRPr="00362336">
        <w:rPr>
          <w:rFonts w:ascii="GHEA Grapalat" w:hAnsi="GHEA Grapalat"/>
          <w:i w:val="0"/>
          <w:lang w:val="af-ZA"/>
        </w:rPr>
        <w:t xml:space="preserve"> </w:t>
      </w:r>
      <w:r w:rsidR="00185E08" w:rsidRPr="00362336">
        <w:rPr>
          <w:rFonts w:ascii="GHEA Grapalat" w:hAnsi="GHEA Grapalat"/>
          <w:b/>
          <w:i w:val="0"/>
          <w:lang w:val="af-ZA"/>
        </w:rPr>
        <w:t>քիմիական նյութերի</w:t>
      </w:r>
      <w:r w:rsidR="00185E08" w:rsidRPr="00362336">
        <w:rPr>
          <w:rFonts w:ascii="GHEA Grapalat" w:hAnsi="GHEA Grapalat"/>
          <w:i w:val="0"/>
          <w:lang w:val="af-ZA"/>
        </w:rPr>
        <w:t xml:space="preserve"> </w:t>
      </w:r>
      <w:r w:rsidR="00341A74" w:rsidRPr="00362336">
        <w:rPr>
          <w:rFonts w:ascii="GHEA Grapalat" w:hAnsi="GHEA Grapalat"/>
          <w:i w:val="0"/>
          <w:lang w:val="af-ZA"/>
        </w:rPr>
        <w:t xml:space="preserve">մատակարարման պայմանագիր (այսուհետ` </w:t>
      </w:r>
      <w:r w:rsidR="006265F4" w:rsidRPr="00362336">
        <w:rPr>
          <w:rFonts w:ascii="GHEA Grapalat" w:hAnsi="GHEA Grapalat"/>
          <w:i w:val="0"/>
          <w:lang w:val="af-ZA"/>
        </w:rPr>
        <w:t xml:space="preserve">պայմանագիր)։ </w:t>
      </w:r>
    </w:p>
    <w:p w:rsidR="00357D48" w:rsidRPr="00362336" w:rsidRDefault="00A20B69" w:rsidP="00EF3662">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r w:rsidR="00A76C15" w:rsidRPr="00362336">
        <w:rPr>
          <w:rFonts w:ascii="GHEA Grapalat" w:hAnsi="GHEA Grapalat"/>
          <w:i w:val="0"/>
          <w:lang w:val="af-ZA"/>
        </w:rPr>
        <w:t>«</w:t>
      </w:r>
      <w:r w:rsidR="00357D48" w:rsidRPr="00362336">
        <w:rPr>
          <w:rFonts w:ascii="GHEA Grapalat" w:hAnsi="GHEA Grapalat"/>
          <w:i w:val="0"/>
          <w:lang w:val="af-ZA"/>
        </w:rPr>
        <w:t>Գնումների մասին</w:t>
      </w:r>
      <w:r w:rsidR="00A76C15" w:rsidRPr="00362336">
        <w:rPr>
          <w:rFonts w:ascii="GHEA Grapalat" w:hAnsi="GHEA Grapalat"/>
          <w:i w:val="0"/>
          <w:lang w:val="af-ZA"/>
        </w:rPr>
        <w:t>»</w:t>
      </w:r>
      <w:r w:rsidR="00A96293" w:rsidRPr="00362336">
        <w:rPr>
          <w:rFonts w:ascii="GHEA Grapalat" w:hAnsi="GHEA Grapalat"/>
          <w:i w:val="0"/>
          <w:lang w:val="af-ZA"/>
        </w:rPr>
        <w:t xml:space="preserve"> </w:t>
      </w:r>
      <w:r w:rsidR="00357D48" w:rsidRPr="00362336">
        <w:rPr>
          <w:rFonts w:ascii="GHEA Grapalat" w:hAnsi="GHEA Grapalat"/>
          <w:i w:val="0"/>
          <w:lang w:val="af-ZA"/>
        </w:rPr>
        <w:t xml:space="preserve">ՀՀ օրենքի </w:t>
      </w:r>
      <w:r w:rsidR="00955E87" w:rsidRPr="00362336">
        <w:rPr>
          <w:rFonts w:ascii="GHEA Grapalat" w:hAnsi="GHEA Grapalat"/>
          <w:i w:val="0"/>
          <w:lang w:val="af-ZA"/>
        </w:rPr>
        <w:t>7</w:t>
      </w:r>
      <w:r w:rsidR="00357D48" w:rsidRPr="00362336">
        <w:rPr>
          <w:rFonts w:ascii="GHEA Grapalat" w:hAnsi="GHEA Grapalat"/>
          <w:i w:val="0"/>
          <w:lang w:val="af-ZA"/>
        </w:rPr>
        <w:t xml:space="preserve">-րդ հոդվածի համաձայն` </w:t>
      </w:r>
      <w:r w:rsidR="00DB4CC7" w:rsidRPr="00362336">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62336">
        <w:rPr>
          <w:rFonts w:ascii="GHEA Grapalat" w:hAnsi="GHEA Grapalat"/>
          <w:i w:val="0"/>
          <w:lang w:val="af-ZA"/>
        </w:rPr>
        <w:t xml:space="preserve">սույն </w:t>
      </w:r>
      <w:r w:rsidR="00496E18" w:rsidRPr="00362336">
        <w:rPr>
          <w:rFonts w:ascii="GHEA Grapalat" w:hAnsi="GHEA Grapalat"/>
          <w:i w:val="0"/>
          <w:lang w:val="af-ZA"/>
        </w:rPr>
        <w:t xml:space="preserve">ընթացակարգին </w:t>
      </w:r>
      <w:r w:rsidR="00DB4CC7" w:rsidRPr="00362336">
        <w:rPr>
          <w:rFonts w:ascii="GHEA Grapalat" w:hAnsi="GHEA Grapalat"/>
          <w:i w:val="0"/>
          <w:lang w:val="af-ZA"/>
        </w:rPr>
        <w:t>մասնակցելու հավասար իրավունք:</w:t>
      </w:r>
    </w:p>
    <w:p w:rsidR="00A20B69" w:rsidRPr="00362336" w:rsidRDefault="00496E18" w:rsidP="00EF3662">
      <w:pPr>
        <w:ind w:firstLine="720"/>
        <w:jc w:val="both"/>
        <w:rPr>
          <w:rFonts w:ascii="GHEA Grapalat" w:hAnsi="GHEA Grapalat"/>
          <w:sz w:val="20"/>
          <w:szCs w:val="20"/>
          <w:lang w:val="af-ZA"/>
        </w:rPr>
      </w:pPr>
      <w:r w:rsidRPr="00362336">
        <w:rPr>
          <w:rFonts w:ascii="GHEA Grapalat" w:hAnsi="GHEA Grapalat"/>
          <w:sz w:val="20"/>
          <w:szCs w:val="20"/>
          <w:lang w:val="af-ZA"/>
        </w:rPr>
        <w:t xml:space="preserve">Սույն ընթացակարգին </w:t>
      </w:r>
      <w:r w:rsidR="00357D48" w:rsidRPr="00362336">
        <w:rPr>
          <w:rFonts w:ascii="GHEA Grapalat" w:hAnsi="GHEA Grapalat"/>
          <w:sz w:val="20"/>
          <w:szCs w:val="20"/>
          <w:lang w:val="af-ZA"/>
        </w:rPr>
        <w:t>մասնակցելու իրավունք</w:t>
      </w:r>
      <w:r w:rsidR="00124461" w:rsidRPr="00362336">
        <w:rPr>
          <w:rFonts w:ascii="GHEA Grapalat" w:hAnsi="GHEA Grapalat"/>
          <w:sz w:val="20"/>
          <w:szCs w:val="20"/>
          <w:lang w:val="af-ZA"/>
        </w:rPr>
        <w:t xml:space="preserve"> </w:t>
      </w:r>
      <w:r w:rsidR="003C3660" w:rsidRPr="00362336">
        <w:rPr>
          <w:rFonts w:ascii="GHEA Grapalat" w:hAnsi="GHEA Grapalat"/>
          <w:sz w:val="20"/>
          <w:szCs w:val="20"/>
          <w:lang w:val="af-ZA"/>
        </w:rPr>
        <w:t xml:space="preserve">չունեցող </w:t>
      </w:r>
      <w:r w:rsidR="006E7947" w:rsidRPr="00362336">
        <w:rPr>
          <w:rFonts w:ascii="GHEA Grapalat" w:hAnsi="GHEA Grapalat"/>
          <w:sz w:val="20"/>
          <w:szCs w:val="20"/>
          <w:lang w:val="af-ZA"/>
        </w:rPr>
        <w:t xml:space="preserve">անձանց, ինչպես </w:t>
      </w:r>
      <w:r w:rsidR="00A20B69" w:rsidRPr="00362336">
        <w:rPr>
          <w:rFonts w:ascii="GHEA Grapalat" w:hAnsi="GHEA Grapalat"/>
          <w:sz w:val="20"/>
          <w:szCs w:val="20"/>
          <w:lang w:val="af-ZA"/>
        </w:rPr>
        <w:t xml:space="preserve">նաև մասնակիցներին ներկայացվող </w:t>
      </w:r>
      <w:r w:rsidR="008A511D" w:rsidRPr="00362336">
        <w:rPr>
          <w:rFonts w:ascii="GHEA Grapalat" w:hAnsi="GHEA Grapalat"/>
          <w:sz w:val="20"/>
          <w:szCs w:val="20"/>
          <w:lang w:val="af-ZA"/>
        </w:rPr>
        <w:t xml:space="preserve">պայմանները </w:t>
      </w:r>
      <w:r w:rsidR="00A20B69" w:rsidRPr="00362336">
        <w:rPr>
          <w:rFonts w:ascii="GHEA Grapalat" w:hAnsi="GHEA Grapalat"/>
          <w:sz w:val="20"/>
          <w:szCs w:val="20"/>
          <w:lang w:val="af-ZA"/>
        </w:rPr>
        <w:t>սահմանված են սույն ընթացակարգի հրավերով:</w:t>
      </w:r>
    </w:p>
    <w:p w:rsidR="00357D48" w:rsidRPr="00362336" w:rsidRDefault="00EE73A8" w:rsidP="00EF3662">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w:t>
      </w:r>
      <w:r w:rsidR="00357D48" w:rsidRPr="00362336">
        <w:rPr>
          <w:rFonts w:ascii="GHEA Grapalat" w:hAnsi="GHEA Grapalat"/>
          <w:i w:val="0"/>
          <w:lang w:val="af-ZA"/>
        </w:rPr>
        <w:t xml:space="preserve">մասնակիցը որոշվում է </w:t>
      </w:r>
      <w:bookmarkStart w:id="1" w:name="_Hlk23167512"/>
      <w:r w:rsidR="00496E18" w:rsidRPr="00362336">
        <w:rPr>
          <w:rFonts w:ascii="GHEA Grapalat" w:hAnsi="GHEA Grapalat"/>
          <w:i w:val="0"/>
          <w:lang w:val="af-ZA"/>
        </w:rPr>
        <w:t xml:space="preserve">ոչ գնային պայմաններով բավարար գնահատված </w:t>
      </w:r>
      <w:bookmarkEnd w:id="1"/>
      <w:r w:rsidR="00357D48" w:rsidRPr="0036233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62336">
        <w:rPr>
          <w:rFonts w:ascii="GHEA Grapalat" w:hAnsi="GHEA Grapalat"/>
          <w:i w:val="0"/>
          <w:lang w:val="af-ZA"/>
        </w:rPr>
        <w:t>։</w:t>
      </w:r>
      <w:r w:rsidR="00357D48" w:rsidRPr="00362336">
        <w:rPr>
          <w:rFonts w:ascii="GHEA Grapalat" w:hAnsi="GHEA Grapalat"/>
          <w:i w:val="0"/>
          <w:lang w:val="af-ZA"/>
        </w:rPr>
        <w:t xml:space="preserve"> </w:t>
      </w:r>
    </w:p>
    <w:p w:rsidR="0067579A" w:rsidRPr="00362336" w:rsidRDefault="00357D48" w:rsidP="00EF3662">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w:t>
      </w:r>
      <w:r w:rsidR="00E222A7" w:rsidRPr="00362336">
        <w:rPr>
          <w:rFonts w:ascii="GHEA Grapalat" w:hAnsi="GHEA Grapalat"/>
          <w:i w:val="0"/>
          <w:lang w:val="af-ZA"/>
        </w:rPr>
        <w:t xml:space="preserve">անվճար </w:t>
      </w:r>
      <w:r w:rsidRPr="00362336">
        <w:rPr>
          <w:rFonts w:ascii="GHEA Grapalat" w:hAnsi="GHEA Grapalat"/>
          <w:i w:val="0"/>
          <w:lang w:val="af-ZA"/>
        </w:rPr>
        <w:t>ապահովում է հրավերի` էլեկտրոնային ձևով տրամադրումը դիմում</w:t>
      </w:r>
      <w:r w:rsidR="0006311D" w:rsidRPr="00362336">
        <w:rPr>
          <w:rFonts w:ascii="GHEA Grapalat" w:hAnsi="GHEA Grapalat"/>
          <w:i w:val="0"/>
          <w:lang w:val="af-ZA"/>
        </w:rPr>
        <w:t>ը</w:t>
      </w:r>
      <w:r w:rsidRPr="00362336">
        <w:rPr>
          <w:rFonts w:ascii="GHEA Grapalat" w:hAnsi="GHEA Grapalat"/>
          <w:i w:val="0"/>
          <w:lang w:val="af-ZA"/>
        </w:rPr>
        <w:t xml:space="preserve"> ստանալու օրվան հաջորդող աշխատանքային օրվա ընթացքում</w:t>
      </w:r>
      <w:r w:rsidR="004D5671" w:rsidRPr="00362336">
        <w:rPr>
          <w:rFonts w:ascii="GHEA Grapalat" w:hAnsi="GHEA Grapalat"/>
          <w:i w:val="0"/>
          <w:lang w:val="af-ZA"/>
        </w:rPr>
        <w:t>։</w:t>
      </w:r>
      <w:r w:rsidRPr="00362336">
        <w:rPr>
          <w:rFonts w:ascii="GHEA Grapalat" w:hAnsi="GHEA Grapalat"/>
          <w:i w:val="0"/>
          <w:lang w:val="af-ZA"/>
        </w:rPr>
        <w:t xml:space="preserve"> </w:t>
      </w:r>
    </w:p>
    <w:p w:rsidR="00EA12C9" w:rsidRPr="00362336" w:rsidRDefault="00EA12C9" w:rsidP="00EA12C9">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ք.Երևան,</w:t>
      </w:r>
      <w:r w:rsidRPr="00362336">
        <w:rPr>
          <w:rFonts w:ascii="GHEA Grapalat" w:hAnsi="GHEA Grapalat"/>
          <w:i w:val="0"/>
          <w:lang w:val="af-ZA"/>
        </w:rPr>
        <w:t xml:space="preserve"> </w:t>
      </w:r>
      <w:r w:rsidRPr="00362336">
        <w:rPr>
          <w:rFonts w:ascii="GHEA Grapalat" w:hAnsi="GHEA Grapalat"/>
          <w:b/>
          <w:i w:val="0"/>
          <w:lang w:val="hy-AM"/>
        </w:rPr>
        <w:t xml:space="preserve">Մ.Հերացի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666243">
        <w:rPr>
          <w:rFonts w:ascii="GHEA Grapalat" w:hAnsi="GHEA Grapalat"/>
          <w:b/>
          <w:i w:val="0"/>
          <w:lang w:val="af-ZA"/>
        </w:rPr>
        <w:t>8</w:t>
      </w:r>
      <w:r w:rsidRPr="00362336">
        <w:rPr>
          <w:rFonts w:ascii="GHEA Grapalat" w:hAnsi="GHEA Grapalat"/>
          <w:b/>
          <w:i w:val="0"/>
          <w:lang w:val="af-ZA"/>
        </w:rPr>
        <w:t xml:space="preserve">-րդ օրվա ժամը </w:t>
      </w:r>
      <w:r w:rsidRPr="00362336">
        <w:rPr>
          <w:rFonts w:ascii="GHEA Grapalat" w:hAnsi="GHEA Grapalat"/>
          <w:b/>
          <w:i w:val="0"/>
          <w:lang w:val="hy-AM"/>
        </w:rPr>
        <w:t>1</w:t>
      </w:r>
      <w:r w:rsidR="00666243" w:rsidRPr="00666243">
        <w:rPr>
          <w:rFonts w:ascii="GHEA Grapalat" w:hAnsi="GHEA Grapalat"/>
          <w:b/>
          <w:i w:val="0"/>
          <w:lang w:val="af-ZA"/>
        </w:rPr>
        <w:t>0</w:t>
      </w:r>
      <w:r w:rsidRPr="00362336">
        <w:rPr>
          <w:rFonts w:ascii="GHEA Grapalat" w:hAnsi="GHEA Grapalat"/>
          <w:b/>
          <w:i w:val="0"/>
          <w:lang w:val="hy-AM"/>
        </w:rPr>
        <w:t>:</w:t>
      </w:r>
      <w:r w:rsidRPr="00362336">
        <w:rPr>
          <w:rFonts w:ascii="GHEA Grapalat" w:hAnsi="GHEA Grapalat"/>
          <w:b/>
          <w:i w:val="0"/>
          <w:lang w:val="af-ZA"/>
        </w:rPr>
        <w:t>3</w:t>
      </w:r>
      <w:r w:rsidRPr="00362336">
        <w:rPr>
          <w:rFonts w:ascii="GHEA Grapalat" w:hAnsi="GHEA Grapalat"/>
          <w:b/>
          <w:i w:val="0"/>
          <w:lang w:val="hy-AM"/>
        </w:rPr>
        <w:t>0</w:t>
      </w:r>
      <w:r w:rsidRPr="00362336">
        <w:rPr>
          <w:rFonts w:ascii="GHEA Grapalat" w:hAnsi="GHEA Grapalat"/>
          <w:b/>
          <w:i w:val="0"/>
          <w:lang w:val="af-ZA"/>
        </w:rPr>
        <w:t>-ը:</w:t>
      </w:r>
      <w:r w:rsidRPr="00362336">
        <w:rPr>
          <w:rFonts w:ascii="GHEA Grapalat" w:hAnsi="GHEA Grapalat"/>
          <w:i w:val="0"/>
          <w:lang w:val="af-ZA"/>
        </w:rPr>
        <w:t xml:space="preserve"> </w:t>
      </w:r>
    </w:p>
    <w:p w:rsidR="00EA12C9" w:rsidRPr="00362336" w:rsidRDefault="00EA12C9" w:rsidP="00EA12C9">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EA12C9" w:rsidRPr="00362336" w:rsidRDefault="00EA12C9" w:rsidP="00EA12C9">
      <w:pPr>
        <w:pStyle w:val="BodyTextIndent"/>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Մ.Հերացի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2023</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E24565" w:rsidRPr="00362336">
        <w:rPr>
          <w:rFonts w:ascii="GHEA Grapalat" w:hAnsi="GHEA Grapalat"/>
          <w:b/>
          <w:i w:val="0"/>
          <w:color w:val="000000"/>
          <w:lang w:val="en-US"/>
        </w:rPr>
        <w:t>մարտի</w:t>
      </w:r>
      <w:r w:rsidRPr="00362336">
        <w:rPr>
          <w:rFonts w:ascii="GHEA Grapalat" w:hAnsi="GHEA Grapalat"/>
          <w:b/>
          <w:i w:val="0"/>
          <w:color w:val="000000"/>
          <w:lang w:val="hy-AM"/>
        </w:rPr>
        <w:t xml:space="preserve"> </w:t>
      </w:r>
      <w:r w:rsidR="00E24565" w:rsidRPr="00362336">
        <w:rPr>
          <w:rFonts w:ascii="GHEA Grapalat" w:hAnsi="GHEA Grapalat"/>
          <w:b/>
          <w:i w:val="0"/>
          <w:color w:val="000000"/>
          <w:lang w:val="af-ZA"/>
        </w:rPr>
        <w:t>1</w:t>
      </w:r>
      <w:r w:rsidR="00362336" w:rsidRPr="00362336">
        <w:rPr>
          <w:rFonts w:ascii="GHEA Grapalat" w:hAnsi="GHEA Grapalat"/>
          <w:b/>
          <w:i w:val="0"/>
          <w:color w:val="000000"/>
          <w:lang w:val="af-ZA"/>
        </w:rPr>
        <w:t>6</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Pr="00362336">
        <w:rPr>
          <w:rFonts w:ascii="GHEA Grapalat" w:hAnsi="GHEA Grapalat"/>
          <w:b/>
          <w:i w:val="0"/>
          <w:color w:val="000000"/>
          <w:lang w:val="hy-AM"/>
        </w:rPr>
        <w:t>1</w:t>
      </w:r>
      <w:r w:rsidR="00666243" w:rsidRPr="00666243">
        <w:rPr>
          <w:rFonts w:ascii="GHEA Grapalat" w:hAnsi="GHEA Grapalat"/>
          <w:b/>
          <w:i w:val="0"/>
          <w:color w:val="000000"/>
          <w:lang w:val="af-ZA"/>
        </w:rPr>
        <w:t>0</w:t>
      </w:r>
      <w:r w:rsidRPr="00362336">
        <w:rPr>
          <w:rFonts w:ascii="GHEA Grapalat" w:hAnsi="GHEA Grapalat"/>
          <w:b/>
          <w:i w:val="0"/>
          <w:color w:val="000000"/>
          <w:lang w:val="hy-AM"/>
        </w:rPr>
        <w:t>:</w:t>
      </w:r>
      <w:r w:rsidRPr="00362336">
        <w:rPr>
          <w:rFonts w:ascii="GHEA Grapalat" w:hAnsi="GHEA Grapalat"/>
          <w:b/>
          <w:i w:val="0"/>
          <w:color w:val="000000"/>
          <w:lang w:val="af-ZA"/>
        </w:rPr>
        <w:t>3</w:t>
      </w:r>
      <w:r w:rsidRPr="00362336">
        <w:rPr>
          <w:rFonts w:ascii="GHEA Grapalat" w:hAnsi="GHEA Grapalat"/>
          <w:b/>
          <w:i w:val="0"/>
          <w:color w:val="000000"/>
          <w:lang w:val="hy-AM"/>
        </w:rPr>
        <w:t>0</w:t>
      </w:r>
      <w:r w:rsidRPr="00362336">
        <w:rPr>
          <w:rFonts w:ascii="GHEA Grapalat" w:hAnsi="GHEA Grapalat"/>
          <w:b/>
          <w:i w:val="0"/>
          <w:color w:val="000000"/>
          <w:lang w:val="af-ZA"/>
        </w:rPr>
        <w:t>-</w:t>
      </w:r>
      <w:r w:rsidRPr="00362336">
        <w:rPr>
          <w:rFonts w:ascii="GHEA Grapalat" w:hAnsi="GHEA Grapalat"/>
          <w:b/>
          <w:i w:val="0"/>
          <w:lang w:val="af-ZA"/>
        </w:rPr>
        <w:t>ին։</w:t>
      </w:r>
    </w:p>
    <w:p w:rsidR="006675F2" w:rsidRPr="00362336" w:rsidRDefault="006675F2" w:rsidP="006675F2">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6675F2" w:rsidRPr="00362336" w:rsidRDefault="006675F2" w:rsidP="00EF3662">
      <w:pPr>
        <w:pStyle w:val="BodyTextIndent"/>
        <w:spacing w:line="240" w:lineRule="auto"/>
        <w:rPr>
          <w:rFonts w:ascii="GHEA Grapalat" w:hAnsi="GHEA Grapalat"/>
          <w:i w:val="0"/>
          <w:lang w:val="hy-AM"/>
        </w:rPr>
      </w:pPr>
    </w:p>
    <w:p w:rsidR="00F15E9F" w:rsidRPr="001304AC" w:rsidRDefault="00F15E9F" w:rsidP="00F15E9F">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Սիրանուշ</w:t>
      </w:r>
      <w:r w:rsidRPr="00362336">
        <w:rPr>
          <w:rFonts w:ascii="Courier New" w:hAnsi="Courier New" w:cs="Courier New"/>
          <w:b/>
          <w:i w:val="0"/>
          <w:lang w:val="hy-AM"/>
        </w:rPr>
        <w:t xml:space="preserve"> </w:t>
      </w:r>
      <w:r w:rsidRPr="00362336">
        <w:rPr>
          <w:rFonts w:ascii="GHEA Grapalat" w:hAnsi="GHEA Grapalat"/>
          <w:b/>
          <w:i w:val="0"/>
          <w:lang w:val="hy-AM"/>
        </w:rPr>
        <w:t>Պապիկյանին:</w:t>
      </w: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 80 80 83 (6014), 091 50-44-88</w:t>
      </w:r>
      <w:r w:rsidRPr="001304AC">
        <w:rPr>
          <w:rFonts w:ascii="GHEA Grapalat" w:hAnsi="GHEA Grapalat"/>
          <w:i w:val="0"/>
          <w:lang w:val="af-ZA"/>
        </w:rPr>
        <w:tab/>
      </w:r>
    </w:p>
    <w:p w:rsidR="00F15E9F" w:rsidRPr="001304AC" w:rsidRDefault="00F15E9F" w:rsidP="00F15E9F">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F15E9F" w:rsidRPr="001304AC" w:rsidRDefault="00F15E9F" w:rsidP="00F15E9F">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DB7B3C">
      <w:pPr>
        <w:ind w:firstLine="567"/>
        <w:jc w:val="both"/>
        <w:rPr>
          <w:rFonts w:ascii="GHEA Grapalat" w:hAnsi="GHEA Grapalat" w:cs="Sylfaen"/>
          <w:i/>
          <w:sz w:val="22"/>
          <w:lang w:val="af-ZA"/>
        </w:rPr>
      </w:pPr>
      <w:r w:rsidRPr="001304AC">
        <w:rPr>
          <w:rFonts w:ascii="GHEA Grapalat" w:hAnsi="GHEA Grapalat" w:cs="Sylfaen"/>
          <w:b/>
          <w:i/>
          <w:color w:val="FF0000"/>
          <w:sz w:val="22"/>
          <w:szCs w:val="22"/>
        </w:rPr>
        <w:t>Ընթացակարգը</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կազմակերպվում</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է</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Գնումների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ՀՀ</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օրենքի</w:t>
      </w:r>
      <w:r w:rsidRPr="001304AC">
        <w:rPr>
          <w:rFonts w:ascii="GHEA Grapalat" w:hAnsi="GHEA Grapalat" w:cs="Sylfaen"/>
          <w:b/>
          <w:i/>
          <w:color w:val="FF0000"/>
          <w:sz w:val="22"/>
          <w:szCs w:val="22"/>
          <w:lang w:val="af-ZA"/>
        </w:rPr>
        <w:t xml:space="preserve"> 15-</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հոդվածի</w:t>
      </w:r>
      <w:r w:rsidRPr="001304AC">
        <w:rPr>
          <w:rFonts w:ascii="GHEA Grapalat" w:hAnsi="GHEA Grapalat" w:cs="Sylfaen"/>
          <w:b/>
          <w:i/>
          <w:color w:val="FF0000"/>
          <w:sz w:val="22"/>
          <w:szCs w:val="22"/>
          <w:lang w:val="af-ZA"/>
        </w:rPr>
        <w:t xml:space="preserve"> 6-</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հիման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վրա</w:t>
      </w:r>
      <w:r w:rsidRPr="001304AC">
        <w:rPr>
          <w:rFonts w:ascii="GHEA Grapalat" w:hAnsi="GHEA Grapalat" w:cs="Sylfaen"/>
          <w:b/>
          <w:i/>
          <w:color w:val="FF0000"/>
          <w:sz w:val="22"/>
          <w:szCs w:val="22"/>
          <w:lang w:val="af-ZA"/>
        </w:rPr>
        <w:t>:</w:t>
      </w:r>
    </w:p>
    <w:p w:rsidR="00DB7B3C" w:rsidRPr="001304AC" w:rsidRDefault="00DB7B3C">
      <w:pPr>
        <w:rPr>
          <w:rFonts w:ascii="GHEA Grapalat" w:hAnsi="GHEA Grapalat" w:cs="Sylfaen"/>
          <w:i/>
          <w:sz w:val="22"/>
          <w:lang w:val="af-ZA"/>
        </w:rPr>
      </w:pPr>
      <w:r w:rsidRPr="001304AC">
        <w:rPr>
          <w:rFonts w:ascii="GHEA Grapalat" w:hAnsi="GHEA Grapalat" w:cs="Sylfaen"/>
          <w:i/>
          <w:sz w:val="22"/>
          <w:lang w:val="af-ZA"/>
        </w:rPr>
        <w:br w:type="page"/>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lastRenderedPageBreak/>
        <w:t>NOTICE</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ON PRICE QUOTATION</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 xml:space="preserve">This text of </w:t>
      </w:r>
      <w:r w:rsidRPr="00F35DE7">
        <w:rPr>
          <w:rFonts w:ascii="Times New Roman" w:hAnsi="Times New Roman"/>
          <w:i w:val="0"/>
          <w:sz w:val="24"/>
          <w:szCs w:val="24"/>
        </w:rPr>
        <w:t xml:space="preserve">the notice is approved by decision of the Price Quotation Commission number 1 of </w:t>
      </w:r>
      <w:r w:rsidR="002E098D" w:rsidRPr="00F35DE7">
        <w:rPr>
          <w:rFonts w:ascii="Times New Roman" w:hAnsi="Times New Roman"/>
          <w:i w:val="0"/>
          <w:sz w:val="24"/>
          <w:szCs w:val="24"/>
          <w:lang w:val="en-GB"/>
        </w:rPr>
        <w:t>March</w:t>
      </w:r>
      <w:r w:rsidRPr="00F35DE7">
        <w:rPr>
          <w:rFonts w:ascii="Times New Roman" w:hAnsi="Times New Roman"/>
          <w:i w:val="0"/>
          <w:sz w:val="24"/>
          <w:szCs w:val="24"/>
          <w:lang w:val="en-GB"/>
        </w:rPr>
        <w:t xml:space="preserve"> </w:t>
      </w:r>
      <w:r w:rsidR="00B75AF7">
        <w:rPr>
          <w:rFonts w:ascii="Times New Roman" w:hAnsi="Times New Roman"/>
          <w:i w:val="0"/>
          <w:sz w:val="24"/>
          <w:szCs w:val="24"/>
        </w:rPr>
        <w:t>9</w:t>
      </w:r>
      <w:r w:rsidR="00B75AF7">
        <w:rPr>
          <w:rFonts w:ascii="Times New Roman" w:hAnsi="Times New Roman"/>
          <w:i w:val="0"/>
          <w:sz w:val="24"/>
          <w:szCs w:val="24"/>
          <w:vertAlign w:val="superscript"/>
        </w:rPr>
        <w:t>th</w:t>
      </w:r>
      <w:r w:rsidRPr="00F35DE7">
        <w:rPr>
          <w:rFonts w:ascii="Times New Roman" w:hAnsi="Times New Roman"/>
          <w:i w:val="0"/>
          <w:sz w:val="24"/>
          <w:szCs w:val="24"/>
        </w:rPr>
        <w:t xml:space="preserve"> of 2023 and is</w:t>
      </w:r>
      <w:r w:rsidRPr="00F35DE7">
        <w:rPr>
          <w:rFonts w:ascii="Times New Roman" w:hAnsi="Times New Roman"/>
          <w:i w:val="0"/>
          <w:sz w:val="24"/>
          <w:szCs w:val="24"/>
          <w:lang w:val="en-US"/>
        </w:rPr>
        <w:t> </w:t>
      </w:r>
      <w:r w:rsidRPr="00F35DE7">
        <w:rPr>
          <w:rFonts w:ascii="Times New Roman" w:hAnsi="Times New Roman"/>
          <w:i w:val="0"/>
          <w:sz w:val="24"/>
          <w:szCs w:val="24"/>
        </w:rPr>
        <w:t>published pursuant to Article 27 of the Law of the Republic of Armenia "On procurement"</w:t>
      </w:r>
    </w:p>
    <w:p w:rsidR="00DB7B3C" w:rsidRPr="001304AC" w:rsidRDefault="00DB7B3C" w:rsidP="00DB7B3C">
      <w:pPr>
        <w:pStyle w:val="BodyTextIndent"/>
        <w:tabs>
          <w:tab w:val="left" w:pos="8505"/>
        </w:tabs>
        <w:spacing w:after="160"/>
        <w:ind w:left="567" w:right="565" w:firstLine="0"/>
        <w:jc w:val="center"/>
        <w:rPr>
          <w:rFonts w:ascii="Times New Roman" w:hAnsi="Times New Roman"/>
          <w:i w:val="0"/>
          <w:sz w:val="24"/>
          <w:szCs w:val="24"/>
          <w:lang w:val="en-US"/>
        </w:rPr>
      </w:pPr>
      <w:r w:rsidRPr="001304AC">
        <w:rPr>
          <w:rFonts w:ascii="Times New Roman" w:hAnsi="Times New Roman"/>
          <w:i w:val="0"/>
          <w:sz w:val="24"/>
          <w:szCs w:val="24"/>
        </w:rPr>
        <w:t xml:space="preserve">Code of the price quotation </w:t>
      </w:r>
      <w:r w:rsidRPr="001304AC">
        <w:rPr>
          <w:rFonts w:ascii="Times New Roman" w:hAnsi="Times New Roman"/>
          <w:b/>
          <w:i w:val="0"/>
          <w:sz w:val="24"/>
          <w:szCs w:val="24"/>
        </w:rPr>
        <w:t>GHAPDzB-</w:t>
      </w:r>
      <w:r w:rsidRPr="001304AC">
        <w:rPr>
          <w:rFonts w:ascii="Times New Roman" w:hAnsi="Times New Roman"/>
          <w:b/>
          <w:i w:val="0"/>
          <w:sz w:val="24"/>
          <w:szCs w:val="24"/>
          <w:lang w:val="en-US"/>
        </w:rPr>
        <w:t>HVKAK</w:t>
      </w:r>
      <w:r w:rsidRPr="001304AC">
        <w:rPr>
          <w:rFonts w:ascii="Times New Roman" w:hAnsi="Times New Roman"/>
          <w:b/>
          <w:i w:val="0"/>
          <w:sz w:val="24"/>
          <w:szCs w:val="24"/>
        </w:rPr>
        <w:t>-2023-</w:t>
      </w:r>
      <w:r w:rsidR="00B75AF7">
        <w:rPr>
          <w:rFonts w:ascii="Times New Roman" w:hAnsi="Times New Roman"/>
          <w:b/>
          <w:i w:val="0"/>
          <w:sz w:val="24"/>
          <w:szCs w:val="24"/>
        </w:rPr>
        <w:t>20</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DB7B3C" w:rsidRPr="001304AC"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bidder selected based on the results of the price quotation will be proposed, in a prescribed manner, to conclude a contract for supply of </w:t>
      </w:r>
      <w:r w:rsidRPr="001304AC">
        <w:rPr>
          <w:rFonts w:ascii="Times New Roman" w:hAnsi="Times New Roman"/>
          <w:b/>
          <w:i w:val="0"/>
          <w:sz w:val="24"/>
          <w:szCs w:val="24"/>
        </w:rPr>
        <w:t xml:space="preserve">reagents </w:t>
      </w:r>
      <w:r w:rsidRPr="001304AC">
        <w:rPr>
          <w:rFonts w:ascii="Times New Roman" w:hAnsi="Times New Roman"/>
          <w:i w:val="0"/>
          <w:sz w:val="24"/>
          <w:szCs w:val="24"/>
        </w:rPr>
        <w:t xml:space="preserve">(hereinafter referred to as "the contract").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DB7B3C" w:rsidRPr="001304AC" w:rsidRDefault="00DB7B3C" w:rsidP="00DB7B3C">
      <w:pPr>
        <w:spacing w:after="160" w:line="360" w:lineRule="auto"/>
        <w:jc w:val="both"/>
      </w:pPr>
      <w:r w:rsidRPr="001304AC">
        <w:t>The qualification criteria for the persons ineligible to participate in the price quotation, as well as for bidders, and the documents to be submitted for the evaluation of those criteria shall be established by the invitation for this procedure.</w:t>
      </w:r>
    </w:p>
    <w:p w:rsidR="00DB7B3C" w:rsidRPr="001304AC" w:rsidRDefault="00DB7B3C" w:rsidP="00DB7B3C">
      <w:pPr>
        <w:spacing w:after="160" w:line="360" w:lineRule="auto"/>
        <w:jc w:val="both"/>
        <w:rPr>
          <w:i/>
        </w:rPr>
      </w:pPr>
      <w:r w:rsidRPr="001304AC">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Failure to receive the invitation shall not limit the bidder's right to participate in this procedure. </w:t>
      </w:r>
    </w:p>
    <w:p w:rsidR="00DB7B3C" w:rsidRPr="00F35DE7"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bids for the price </w:t>
      </w:r>
      <w:r w:rsidRPr="00F35DE7">
        <w:rPr>
          <w:rFonts w:ascii="Times New Roman" w:hAnsi="Times New Roman"/>
          <w:i w:val="0"/>
          <w:sz w:val="24"/>
          <w:szCs w:val="24"/>
        </w:rPr>
        <w:t xml:space="preserve">quotation must be submitted to the following address: 12 M.Heratsi str., Yerevan in hard copy, by </w:t>
      </w:r>
      <w:r w:rsidRPr="00F35DE7">
        <w:rPr>
          <w:rFonts w:ascii="Times New Roman" w:hAnsi="Times New Roman"/>
          <w:i w:val="0"/>
          <w:sz w:val="24"/>
          <w:szCs w:val="24"/>
          <w:lang w:val="en-US"/>
        </w:rPr>
        <w:t>11</w:t>
      </w:r>
      <w:r w:rsidRPr="00F35DE7">
        <w:rPr>
          <w:rFonts w:ascii="Times New Roman" w:hAnsi="Times New Roman"/>
          <w:i w:val="0"/>
          <w:sz w:val="24"/>
          <w:szCs w:val="24"/>
        </w:rPr>
        <w:t xml:space="preserve">:00 o'clock of </w:t>
      </w:r>
      <w:r w:rsidRPr="00F35DE7">
        <w:rPr>
          <w:rFonts w:ascii="Times New Roman" w:hAnsi="Times New Roman"/>
          <w:b/>
          <w:i w:val="0"/>
          <w:sz w:val="24"/>
          <w:szCs w:val="24"/>
        </w:rPr>
        <w:t xml:space="preserve">the </w:t>
      </w:r>
      <w:r w:rsidR="00B75AF7">
        <w:rPr>
          <w:rFonts w:ascii="Times New Roman" w:hAnsi="Times New Roman"/>
          <w:b/>
          <w:i w:val="0"/>
          <w:sz w:val="24"/>
          <w:szCs w:val="24"/>
        </w:rPr>
        <w:t>8</w:t>
      </w:r>
      <w:r w:rsidRPr="00F35DE7">
        <w:rPr>
          <w:rFonts w:ascii="Times New Roman" w:hAnsi="Times New Roman"/>
          <w:b/>
          <w:i w:val="0"/>
          <w:sz w:val="24"/>
          <w:szCs w:val="24"/>
          <w:u w:val="single"/>
          <w:vertAlign w:val="superscript"/>
        </w:rPr>
        <w:t>th</w:t>
      </w:r>
      <w:r w:rsidRPr="00F35DE7">
        <w:rPr>
          <w:rFonts w:ascii="Times New Roman" w:hAnsi="Times New Roman"/>
          <w:b/>
          <w:i w:val="0"/>
          <w:sz w:val="24"/>
          <w:szCs w:val="24"/>
        </w:rPr>
        <w:t xml:space="preserve"> day from</w:t>
      </w:r>
      <w:r w:rsidRPr="00F35DE7">
        <w:rPr>
          <w:rFonts w:ascii="Times New Roman" w:hAnsi="Times New Roman"/>
          <w:i w:val="0"/>
          <w:sz w:val="24"/>
          <w:szCs w:val="24"/>
        </w:rPr>
        <w:t xml:space="preserve"> the date of publication of this notice. The bids may, in addition to Armenian, also be submitted in English or Russian. </w:t>
      </w:r>
    </w:p>
    <w:p w:rsidR="00DB7B3C" w:rsidRPr="00F35DE7" w:rsidRDefault="00DB7B3C" w:rsidP="00DB7B3C">
      <w:pPr>
        <w:pStyle w:val="BodyTextIndent"/>
        <w:spacing w:after="160"/>
        <w:ind w:firstLine="0"/>
        <w:rPr>
          <w:rFonts w:ascii="Times New Roman" w:hAnsi="Times New Roman"/>
          <w:i w:val="0"/>
          <w:sz w:val="24"/>
          <w:szCs w:val="24"/>
        </w:rPr>
      </w:pPr>
      <w:r w:rsidRPr="00F35DE7">
        <w:rPr>
          <w:rFonts w:ascii="Times New Roman" w:hAnsi="Times New Roman"/>
          <w:i w:val="0"/>
          <w:sz w:val="24"/>
          <w:szCs w:val="24"/>
        </w:rPr>
        <w:t>The bid opening will take place at the following address: 12 M.Heratsi str</w:t>
      </w:r>
      <w:r w:rsidRPr="00F35DE7">
        <w:rPr>
          <w:rFonts w:ascii="Times New Roman" w:hAnsi="Times New Roman"/>
          <w:b/>
          <w:i w:val="0"/>
          <w:sz w:val="24"/>
          <w:szCs w:val="24"/>
        </w:rPr>
        <w:t xml:space="preserve">., on the </w:t>
      </w:r>
      <w:r w:rsidR="001C4C13" w:rsidRPr="00F35DE7">
        <w:rPr>
          <w:rFonts w:ascii="Times New Roman" w:hAnsi="Times New Roman"/>
          <w:b/>
          <w:i w:val="0"/>
          <w:sz w:val="24"/>
          <w:szCs w:val="24"/>
        </w:rPr>
        <w:t>1</w:t>
      </w:r>
      <w:r w:rsidR="00F35DE7" w:rsidRPr="00F35DE7">
        <w:rPr>
          <w:rFonts w:ascii="Times New Roman" w:hAnsi="Times New Roman"/>
          <w:b/>
          <w:i w:val="0"/>
          <w:sz w:val="24"/>
          <w:szCs w:val="24"/>
        </w:rPr>
        <w:t>6</w:t>
      </w:r>
      <w:r w:rsidR="001C4C13" w:rsidRPr="00F35DE7">
        <w:rPr>
          <w:rFonts w:ascii="Times New Roman" w:hAnsi="Times New Roman"/>
          <w:b/>
          <w:i w:val="0"/>
          <w:sz w:val="24"/>
          <w:szCs w:val="24"/>
          <w:vertAlign w:val="superscript"/>
        </w:rPr>
        <w:t>th</w:t>
      </w:r>
      <w:r w:rsidRPr="00F35DE7">
        <w:rPr>
          <w:rFonts w:ascii="Times New Roman" w:hAnsi="Times New Roman"/>
          <w:b/>
          <w:i w:val="0"/>
          <w:sz w:val="24"/>
          <w:szCs w:val="24"/>
        </w:rPr>
        <w:t xml:space="preserve"> of </w:t>
      </w:r>
      <w:r w:rsidR="001C4C13" w:rsidRPr="00F35DE7">
        <w:rPr>
          <w:rFonts w:ascii="Times New Roman" w:hAnsi="Times New Roman"/>
          <w:b/>
          <w:i w:val="0"/>
          <w:sz w:val="24"/>
          <w:szCs w:val="24"/>
        </w:rPr>
        <w:t>March</w:t>
      </w:r>
      <w:r w:rsidRPr="00F35DE7">
        <w:rPr>
          <w:rFonts w:ascii="Times New Roman" w:hAnsi="Times New Roman"/>
          <w:b/>
          <w:i w:val="0"/>
          <w:sz w:val="24"/>
          <w:szCs w:val="24"/>
        </w:rPr>
        <w:t xml:space="preserve"> 2023, </w:t>
      </w:r>
      <w:r w:rsidRPr="00B75AF7">
        <w:rPr>
          <w:rFonts w:ascii="Times New Roman" w:hAnsi="Times New Roman"/>
          <w:b/>
          <w:i w:val="0"/>
          <w:sz w:val="24"/>
          <w:szCs w:val="24"/>
        </w:rPr>
        <w:t xml:space="preserve">at </w:t>
      </w:r>
      <w:r w:rsidRPr="00B75AF7">
        <w:rPr>
          <w:rFonts w:ascii="Times New Roman" w:hAnsi="Times New Roman"/>
          <w:b/>
          <w:i w:val="0"/>
          <w:sz w:val="24"/>
          <w:szCs w:val="24"/>
          <w:lang w:val="en-US"/>
        </w:rPr>
        <w:t>1</w:t>
      </w:r>
      <w:r w:rsidR="00B75AF7" w:rsidRPr="00B75AF7">
        <w:rPr>
          <w:rFonts w:ascii="Times New Roman" w:hAnsi="Times New Roman"/>
          <w:b/>
          <w:i w:val="0"/>
          <w:sz w:val="24"/>
          <w:szCs w:val="24"/>
          <w:lang w:val="en-US"/>
        </w:rPr>
        <w:t>0</w:t>
      </w:r>
      <w:r w:rsidRPr="00B75AF7">
        <w:rPr>
          <w:rFonts w:ascii="Times New Roman" w:hAnsi="Times New Roman"/>
          <w:b/>
          <w:i w:val="0"/>
          <w:sz w:val="24"/>
          <w:szCs w:val="24"/>
        </w:rPr>
        <w:t>:30 o'clock.</w:t>
      </w:r>
    </w:p>
    <w:p w:rsidR="00DB7B3C" w:rsidRPr="001304AC" w:rsidRDefault="00DB7B3C" w:rsidP="00DB7B3C">
      <w:pPr>
        <w:pStyle w:val="BodyTextIndent"/>
        <w:ind w:firstLine="0"/>
        <w:rPr>
          <w:rFonts w:ascii="Times New Roman" w:hAnsi="Times New Roman"/>
          <w:i w:val="0"/>
          <w:sz w:val="24"/>
          <w:szCs w:val="24"/>
        </w:rPr>
      </w:pPr>
      <w:r w:rsidRPr="00F35DE7">
        <w:rPr>
          <w:rFonts w:ascii="Times New Roman" w:hAnsi="Times New Roman"/>
          <w:i w:val="0"/>
          <w:sz w:val="24"/>
          <w:szCs w:val="24"/>
        </w:rPr>
        <w:t>For receiving additional information concerning this notice, you may</w:t>
      </w:r>
      <w:r w:rsidRPr="001304AC">
        <w:rPr>
          <w:rFonts w:ascii="Times New Roman" w:hAnsi="Times New Roman"/>
          <w:i w:val="0"/>
          <w:sz w:val="24"/>
          <w:szCs w:val="24"/>
        </w:rPr>
        <w:t xml:space="preserve"> apply to Papikyan Siranoush, Secretary of the Evaluation Commission.</w:t>
      </w:r>
    </w:p>
    <w:p w:rsidR="00DB7B3C" w:rsidRPr="001304AC" w:rsidRDefault="00DB7B3C" w:rsidP="00DB7B3C">
      <w:pPr>
        <w:pStyle w:val="BodyTextIndent"/>
        <w:spacing w:after="160"/>
        <w:ind w:firstLine="2694"/>
        <w:rPr>
          <w:rFonts w:ascii="Times New Roman" w:hAnsi="Times New Roman"/>
          <w:i w:val="0"/>
          <w:sz w:val="24"/>
          <w:szCs w:val="24"/>
        </w:rPr>
      </w:pPr>
    </w:p>
    <w:p w:rsidR="00DB7B3C" w:rsidRPr="001304AC" w:rsidRDefault="00DB7B3C" w:rsidP="00DB7B3C">
      <w:pPr>
        <w:pStyle w:val="BodyTextIndent"/>
        <w:spacing w:after="160"/>
        <w:ind w:firstLine="0"/>
        <w:rPr>
          <w:rFonts w:ascii="Times New Roman" w:hAnsi="Times New Roman"/>
          <w:i w:val="0"/>
          <w:sz w:val="24"/>
          <w:szCs w:val="24"/>
          <w:u w:val="single"/>
        </w:rPr>
      </w:pPr>
      <w:proofErr w:type="gramStart"/>
      <w:r w:rsidRPr="001304AC">
        <w:rPr>
          <w:rFonts w:ascii="Times New Roman" w:hAnsi="Times New Roman"/>
          <w:i w:val="0"/>
          <w:sz w:val="24"/>
          <w:szCs w:val="24"/>
        </w:rPr>
        <w:t xml:space="preserve">Telephone  </w:t>
      </w:r>
      <w:r w:rsidRPr="001304AC">
        <w:rPr>
          <w:rFonts w:ascii="Times New Roman" w:hAnsi="Times New Roman"/>
          <w:b/>
          <w:i w:val="0"/>
          <w:sz w:val="24"/>
          <w:szCs w:val="24"/>
          <w:u w:val="single"/>
          <w:lang w:val="hy-AM"/>
        </w:rPr>
        <w:t>012</w:t>
      </w:r>
      <w:proofErr w:type="gramEnd"/>
      <w:r w:rsidRPr="001304AC">
        <w:rPr>
          <w:rFonts w:ascii="Times New Roman" w:hAnsi="Times New Roman"/>
          <w:b/>
          <w:i w:val="0"/>
          <w:sz w:val="24"/>
          <w:szCs w:val="24"/>
          <w:u w:val="single"/>
          <w:lang w:val="hy-AM"/>
        </w:rPr>
        <w:t xml:space="preserve"> 80 80 83 (6014)</w:t>
      </w:r>
      <w:r w:rsidRPr="001304AC">
        <w:rPr>
          <w:b/>
        </w:rPr>
        <w:t xml:space="preserve"> </w:t>
      </w:r>
      <w:r w:rsidRPr="001304AC">
        <w:rPr>
          <w:rFonts w:ascii="Times New Roman" w:hAnsi="Times New Roman"/>
          <w:i w:val="0"/>
          <w:sz w:val="24"/>
          <w:szCs w:val="24"/>
        </w:rPr>
        <w:t xml:space="preserve">E-mail: </w:t>
      </w:r>
      <w:r w:rsidRPr="001304AC">
        <w:rPr>
          <w:rFonts w:ascii="Times New Roman" w:hAnsi="Times New Roman"/>
          <w:b/>
          <w:i w:val="0"/>
          <w:sz w:val="24"/>
          <w:szCs w:val="24"/>
          <w:u w:val="single"/>
          <w:lang w:val="hy-AM"/>
        </w:rPr>
        <w:t>procurement@ncdc.am</w:t>
      </w:r>
      <w:r w:rsidRPr="001304AC">
        <w:rPr>
          <w:rFonts w:ascii="Times New Roman" w:hAnsi="Times New Roman"/>
          <w:i w:val="0"/>
          <w:sz w:val="24"/>
          <w:szCs w:val="24"/>
          <w:u w:val="single"/>
        </w:rPr>
        <w:t xml:space="preserve"> </w:t>
      </w:r>
    </w:p>
    <w:p w:rsidR="00DB7B3C" w:rsidRPr="001304AC" w:rsidRDefault="00DB7B3C" w:rsidP="00DB7B3C">
      <w:pPr>
        <w:pStyle w:val="BodyTextIndent"/>
        <w:spacing w:line="240" w:lineRule="auto"/>
        <w:ind w:firstLine="0"/>
        <w:rPr>
          <w:rFonts w:ascii="Times New Roman" w:hAnsi="Times New Roman"/>
          <w:i w:val="0"/>
          <w:sz w:val="24"/>
          <w:szCs w:val="24"/>
        </w:rPr>
      </w:pPr>
      <w:r w:rsidRPr="001304AC">
        <w:rPr>
          <w:rFonts w:ascii="Times New Roman" w:hAnsi="Times New Roman"/>
          <w:i w:val="0"/>
          <w:sz w:val="24"/>
          <w:szCs w:val="24"/>
        </w:rPr>
        <w:t>Contracting authority      “National center for desease control and prevention” SNCO MOH</w:t>
      </w:r>
    </w:p>
    <w:p w:rsidR="00DB7B3C" w:rsidRPr="001304AC" w:rsidRDefault="00DB7B3C" w:rsidP="00DB7B3C">
      <w:pPr>
        <w:rPr>
          <w:rFonts w:ascii="GHEA Grapalat" w:hAnsi="GHEA Grapalat" w:cs="Sylfaen"/>
          <w:i/>
          <w:sz w:val="20"/>
          <w:szCs w:val="20"/>
        </w:rPr>
      </w:pPr>
      <w:r w:rsidRPr="001304AC">
        <w:rPr>
          <w:rFonts w:ascii="GHEA Grapalat" w:hAnsi="GHEA Grapalat" w:cs="Sylfaen"/>
          <w:i/>
          <w:sz w:val="20"/>
          <w:szCs w:val="20"/>
        </w:rPr>
        <w:br w:type="page"/>
      </w:r>
    </w:p>
    <w:p w:rsidR="00414D1B" w:rsidRPr="00FC66E2" w:rsidRDefault="00414D1B" w:rsidP="00414D1B">
      <w:pPr>
        <w:pStyle w:val="BodyText"/>
        <w:spacing w:after="0"/>
        <w:ind w:firstLine="567"/>
        <w:jc w:val="right"/>
        <w:rPr>
          <w:rFonts w:ascii="GHEA Grapalat" w:hAnsi="GHEA Grapalat" w:cs="Sylfaen"/>
          <w:i/>
          <w:sz w:val="20"/>
          <w:szCs w:val="20"/>
          <w:lang w:val="af-ZA"/>
        </w:rPr>
      </w:pPr>
      <w:r w:rsidRPr="00FC66E2">
        <w:rPr>
          <w:rFonts w:ascii="GHEA Grapalat" w:hAnsi="GHEA Grapalat" w:cs="Sylfaen"/>
          <w:i/>
          <w:sz w:val="20"/>
          <w:szCs w:val="20"/>
        </w:rPr>
        <w:lastRenderedPageBreak/>
        <w:t>Հաստատված</w:t>
      </w:r>
      <w:r w:rsidRPr="00FC66E2">
        <w:rPr>
          <w:rFonts w:ascii="GHEA Grapalat" w:hAnsi="GHEA Grapalat" w:cs="Times Armenian"/>
          <w:i/>
          <w:sz w:val="20"/>
          <w:szCs w:val="20"/>
          <w:lang w:val="af-ZA"/>
        </w:rPr>
        <w:t xml:space="preserve"> </w:t>
      </w:r>
      <w:r w:rsidRPr="00FC66E2">
        <w:rPr>
          <w:rFonts w:ascii="GHEA Grapalat" w:hAnsi="GHEA Grapalat" w:cs="Sylfaen"/>
          <w:i/>
          <w:sz w:val="20"/>
          <w:szCs w:val="20"/>
        </w:rPr>
        <w:t>է</w:t>
      </w:r>
    </w:p>
    <w:p w:rsidR="00414D1B" w:rsidRPr="00FC66E2" w:rsidRDefault="00414D1B" w:rsidP="00414D1B">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666243">
        <w:rPr>
          <w:rFonts w:ascii="GHEA Grapalat" w:hAnsi="GHEA Grapalat"/>
          <w:b/>
          <w:sz w:val="20"/>
          <w:szCs w:val="20"/>
          <w:lang w:val="af-ZA"/>
        </w:rPr>
        <w:t>ԳՀԱՊՁԲ-ՀՎԿԱԿ-2023-20</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14D1B" w:rsidRPr="00FC66E2" w:rsidRDefault="00414D1B" w:rsidP="00414D1B">
      <w:pPr>
        <w:pStyle w:val="BodyText"/>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14D1B" w:rsidRPr="001304AC" w:rsidRDefault="00414D1B" w:rsidP="00414D1B">
      <w:pPr>
        <w:pStyle w:val="BodyText"/>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2023</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proofErr w:type="gramStart"/>
      <w:r w:rsidR="003C0D07" w:rsidRPr="00FC66E2">
        <w:rPr>
          <w:rFonts w:ascii="GHEA Grapalat" w:hAnsi="GHEA Grapalat" w:cs="Times Armenian"/>
          <w:color w:val="000000"/>
          <w:sz w:val="20"/>
          <w:szCs w:val="20"/>
        </w:rPr>
        <w:t>մարտի</w:t>
      </w:r>
      <w:proofErr w:type="gramEnd"/>
      <w:r w:rsidR="003C0D07" w:rsidRPr="00FC66E2">
        <w:rPr>
          <w:rFonts w:ascii="GHEA Grapalat" w:hAnsi="GHEA Grapalat" w:cs="Times Armenian"/>
          <w:color w:val="000000"/>
          <w:sz w:val="20"/>
          <w:szCs w:val="20"/>
          <w:lang w:val="af-ZA"/>
        </w:rPr>
        <w:t xml:space="preserve"> </w:t>
      </w:r>
      <w:r w:rsidR="000B1228">
        <w:rPr>
          <w:rFonts w:ascii="GHEA Grapalat" w:hAnsi="GHEA Grapalat" w:cs="Times Armenian"/>
          <w:color w:val="000000"/>
          <w:sz w:val="20"/>
          <w:szCs w:val="20"/>
          <w:lang w:val="af-ZA"/>
        </w:rPr>
        <w:t>9</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BF1ADC" w:rsidRPr="001304AC" w:rsidRDefault="00BF1ADC" w:rsidP="00BF1ADC">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096865" w:rsidRPr="001304AC" w:rsidRDefault="00096865" w:rsidP="00EF3662">
      <w:pPr>
        <w:pStyle w:val="BodyText"/>
        <w:tabs>
          <w:tab w:val="left" w:pos="5968"/>
        </w:tabs>
        <w:ind w:right="-7" w:firstLine="567"/>
        <w:rPr>
          <w:rFonts w:ascii="GHEA Grapalat" w:hAnsi="GHEA Grapalat"/>
          <w:lang w:val="af-ZA"/>
        </w:rPr>
      </w:pPr>
      <w:r w:rsidRPr="001304AC">
        <w:rPr>
          <w:rFonts w:ascii="GHEA Grapalat" w:hAnsi="GHEA Grapalat"/>
          <w:lang w:val="af-ZA"/>
        </w:rPr>
        <w:tab/>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096865" w:rsidRPr="001304AC" w:rsidRDefault="00096865" w:rsidP="00EF3662">
      <w:pPr>
        <w:pStyle w:val="BodyText"/>
        <w:ind w:right="-7" w:firstLine="567"/>
        <w:jc w:val="center"/>
        <w:rPr>
          <w:rFonts w:ascii="GHEA Grapalat" w:hAnsi="GHEA Grapalat" w:cs="Sylfaen"/>
          <w:lang w:val="af-ZA"/>
        </w:rPr>
      </w:pPr>
    </w:p>
    <w:p w:rsidR="00096865" w:rsidRPr="001304AC" w:rsidRDefault="00096865" w:rsidP="00EF3662">
      <w:pPr>
        <w:pStyle w:val="BodyText"/>
        <w:ind w:right="-7" w:firstLine="567"/>
        <w:jc w:val="center"/>
        <w:rPr>
          <w:rFonts w:ascii="GHEA Grapalat" w:hAnsi="GHEA Grapalat" w:cs="Sylfaen"/>
          <w:lang w:val="af-ZA"/>
        </w:rPr>
      </w:pPr>
    </w:p>
    <w:p w:rsidR="00BF1ADC" w:rsidRPr="001304AC" w:rsidRDefault="00BF1ADC" w:rsidP="00BF1ADC">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1304AC">
        <w:rPr>
          <w:rFonts w:ascii="GHEA Grapalat" w:hAnsi="GHEA Grapalat" w:cs="Sylfaen"/>
          <w:b/>
        </w:rPr>
        <w:t>ՀԱՄԱՐ</w:t>
      </w:r>
      <w:r w:rsidRPr="001304AC">
        <w:rPr>
          <w:rFonts w:ascii="GHEA Grapalat" w:hAnsi="GHEA Grapalat" w:cs="Times Armenian"/>
          <w:b/>
          <w:lang w:val="af-ZA"/>
        </w:rPr>
        <w:t xml:space="preserve">` </w:t>
      </w:r>
      <w:r w:rsidRPr="001304AC">
        <w:rPr>
          <w:rFonts w:ascii="GHEA Grapalat" w:hAnsi="GHEA Grapalat"/>
          <w:b/>
        </w:rPr>
        <w:t>ՔԻՄԻԱԿԱՆ</w:t>
      </w:r>
      <w:r w:rsidRPr="001304AC">
        <w:rPr>
          <w:rFonts w:ascii="GHEA Grapalat" w:hAnsi="GHEA Grapalat"/>
          <w:b/>
          <w:lang w:val="af-ZA"/>
        </w:rPr>
        <w:t xml:space="preserve"> </w:t>
      </w:r>
      <w:r w:rsidRPr="001304AC">
        <w:rPr>
          <w:rFonts w:ascii="GHEA Grapalat" w:hAnsi="GHEA Grapalat"/>
          <w:b/>
        </w:rPr>
        <w:t>ՆՅՈՒԹԵՐԻ</w:t>
      </w:r>
      <w:r w:rsidRPr="001304AC">
        <w:rPr>
          <w:rFonts w:ascii="GHEA Grapalat" w:hAnsi="GHEA Grapalat"/>
          <w:b/>
          <w:lang w:val="af-ZA"/>
        </w:rPr>
        <w:t xml:space="preserve"> </w:t>
      </w:r>
      <w:r w:rsidRPr="001304AC">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1304AC" w:rsidRDefault="00096865" w:rsidP="00EF3662">
      <w:pPr>
        <w:pStyle w:val="BodyText"/>
        <w:ind w:right="-7"/>
        <w:jc w:val="center"/>
        <w:rPr>
          <w:rFonts w:ascii="GHEA Grapalat" w:hAnsi="GHEA Grapalat"/>
          <w:szCs w:val="22"/>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2B32D6" w:rsidRPr="001304AC" w:rsidRDefault="002B32D6"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1A43A4" w:rsidRPr="001304AC" w:rsidRDefault="00096865" w:rsidP="00EF3662">
      <w:pPr>
        <w:ind w:firstLine="567"/>
        <w:jc w:val="both"/>
        <w:rPr>
          <w:rFonts w:ascii="GHEA Grapalat" w:hAnsi="GHEA Grapalat" w:cs="Sylfaen"/>
          <w:b/>
          <w:i/>
          <w:color w:val="FF0000"/>
          <w:sz w:val="22"/>
          <w:szCs w:val="22"/>
          <w:lang w:val="af-ZA"/>
        </w:rPr>
      </w:pPr>
      <w:r w:rsidRPr="001304AC">
        <w:rPr>
          <w:rFonts w:ascii="GHEA Grapalat" w:hAnsi="GHEA Grapalat" w:cs="Sylfaen"/>
          <w:b/>
          <w:i/>
          <w:color w:val="FF0000"/>
          <w:sz w:val="22"/>
          <w:szCs w:val="22"/>
        </w:rPr>
        <w:t>Հարգելի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մասնակից</w:t>
      </w:r>
      <w:r w:rsidR="00677658" w:rsidRPr="001304AC">
        <w:rPr>
          <w:rFonts w:ascii="GHEA Grapalat" w:hAnsi="GHEA Grapalat" w:cs="Sylfaen"/>
          <w:b/>
          <w:i/>
          <w:color w:val="FF0000"/>
          <w:sz w:val="22"/>
          <w:szCs w:val="22"/>
          <w:lang w:val="af-ZA"/>
        </w:rPr>
        <w:t xml:space="preserve"> </w:t>
      </w:r>
      <w:r w:rsidR="00884204" w:rsidRPr="001304AC">
        <w:rPr>
          <w:rFonts w:ascii="GHEA Grapalat" w:hAnsi="GHEA Grapalat" w:cs="Sylfaen"/>
          <w:b/>
          <w:i/>
          <w:color w:val="FF0000"/>
          <w:sz w:val="22"/>
          <w:szCs w:val="22"/>
        </w:rPr>
        <w:t>ն</w:t>
      </w:r>
      <w:r w:rsidRPr="001304AC">
        <w:rPr>
          <w:rFonts w:ascii="GHEA Grapalat" w:hAnsi="GHEA Grapalat" w:cs="Sylfaen"/>
          <w:b/>
          <w:i/>
          <w:color w:val="FF0000"/>
          <w:sz w:val="22"/>
          <w:szCs w:val="22"/>
        </w:rPr>
        <w:t>ախքան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կազմելը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և</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ներկայացնելը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խնդրում</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ենք</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մանրամասնորեն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ուսումնասիրել</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սույն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քանի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որ</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հրավերին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չհամապատասխանող</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ենթակա</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մերժման</w:t>
      </w:r>
      <w:r w:rsidR="0046586E" w:rsidRPr="001304AC">
        <w:rPr>
          <w:rFonts w:ascii="GHEA Grapalat" w:hAnsi="GHEA Grapalat" w:cs="Sylfaen"/>
          <w:b/>
          <w:i/>
          <w:color w:val="FF0000"/>
          <w:sz w:val="22"/>
          <w:szCs w:val="22"/>
          <w:lang w:val="af-ZA"/>
        </w:rPr>
        <w:t xml:space="preserve">: </w:t>
      </w:r>
    </w:p>
    <w:p w:rsidR="00096865" w:rsidRPr="001304AC" w:rsidRDefault="00096865" w:rsidP="00EF3662">
      <w:pPr>
        <w:ind w:firstLine="567"/>
        <w:jc w:val="center"/>
        <w:rPr>
          <w:rFonts w:ascii="GHEA Grapalat" w:hAnsi="GHEA Grapalat"/>
          <w:b/>
          <w:sz w:val="20"/>
          <w:szCs w:val="22"/>
          <w:lang w:val="af-ZA"/>
        </w:rPr>
      </w:pPr>
    </w:p>
    <w:p w:rsidR="00160AE4" w:rsidRPr="001304AC" w:rsidRDefault="00160AE4" w:rsidP="00EF3662">
      <w:pPr>
        <w:ind w:firstLine="567"/>
        <w:jc w:val="center"/>
        <w:rPr>
          <w:rFonts w:ascii="GHEA Grapalat" w:hAnsi="GHEA Grapalat" w:cs="Sylfaen"/>
          <w:b/>
          <w:sz w:val="22"/>
          <w:szCs w:val="22"/>
          <w:lang w:val="af-ZA"/>
        </w:rPr>
      </w:pPr>
    </w:p>
    <w:p w:rsidR="00C879F6" w:rsidRPr="001304AC" w:rsidRDefault="00C879F6">
      <w:pPr>
        <w:rPr>
          <w:rFonts w:ascii="GHEA Grapalat" w:hAnsi="GHEA Grapalat" w:cs="Sylfaen"/>
          <w:b/>
          <w:sz w:val="20"/>
          <w:szCs w:val="20"/>
          <w:lang w:val="af-ZA"/>
        </w:rPr>
      </w:pPr>
      <w:r w:rsidRPr="001304AC">
        <w:rPr>
          <w:rFonts w:ascii="GHEA Grapalat" w:hAnsi="GHEA Grapalat" w:cs="Sylfaen"/>
          <w:b/>
          <w:sz w:val="20"/>
          <w:szCs w:val="20"/>
          <w:lang w:val="af-ZA"/>
        </w:rPr>
        <w:br w:type="page"/>
      </w:r>
    </w:p>
    <w:p w:rsidR="00160AE4" w:rsidRPr="001304AC" w:rsidRDefault="00160AE4" w:rsidP="00EF3662">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60AE4" w:rsidRPr="001304AC" w:rsidRDefault="00160AE4" w:rsidP="00EF3662">
      <w:pPr>
        <w:ind w:firstLine="567"/>
        <w:jc w:val="center"/>
        <w:rPr>
          <w:rFonts w:ascii="GHEA Grapalat" w:hAnsi="GHEA Grapalat"/>
          <w:i/>
          <w:sz w:val="20"/>
          <w:lang w:val="af-ZA"/>
        </w:rPr>
      </w:pPr>
    </w:p>
    <w:p w:rsidR="00BF0368" w:rsidRPr="001304AC" w:rsidRDefault="00BF0368" w:rsidP="00BF0368">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ՀԱՄԱՐ` ՔԻՄԻԱԿԱՆ ՆՅՈՒԹԵՐԻ ՁԵՌՔԲԵՐՄԱՆ ՆՊԱՏԱԿՈՎ ՀԱՅՏԱՐԱՐՎԱԾ ԳՆԱՆՇՄԱՆ ՀԱՐՑՄԱՆ</w:t>
      </w:r>
    </w:p>
    <w:p w:rsidR="00C67E80" w:rsidRPr="001304AC" w:rsidRDefault="00C67E80" w:rsidP="00EF3662">
      <w:pPr>
        <w:ind w:firstLine="567"/>
        <w:jc w:val="center"/>
        <w:rPr>
          <w:rFonts w:ascii="GHEA Grapalat" w:hAnsi="GHEA Grapalat" w:cs="Sylfaen"/>
          <w:b/>
          <w:sz w:val="20"/>
          <w:szCs w:val="22"/>
          <w:lang w:val="af-ZA"/>
        </w:rPr>
      </w:pPr>
    </w:p>
    <w:p w:rsidR="00096865" w:rsidRPr="001304AC" w:rsidRDefault="00096865" w:rsidP="00EF3662">
      <w:pPr>
        <w:ind w:firstLine="567"/>
        <w:jc w:val="center"/>
        <w:rPr>
          <w:rFonts w:ascii="GHEA Grapalat" w:hAnsi="GHEA Grapalat"/>
          <w:sz w:val="20"/>
          <w:lang w:val="af-ZA"/>
        </w:rPr>
      </w:pPr>
      <w:proofErr w:type="gramStart"/>
      <w:r w:rsidRPr="001304AC">
        <w:rPr>
          <w:rFonts w:ascii="GHEA Grapalat" w:hAnsi="GHEA Grapalat" w:cs="Sylfaen"/>
          <w:b/>
          <w:sz w:val="20"/>
          <w:szCs w:val="22"/>
        </w:rPr>
        <w:t>ՄԱՍ</w:t>
      </w:r>
      <w:r w:rsidRPr="001304AC">
        <w:rPr>
          <w:rFonts w:ascii="GHEA Grapalat" w:hAnsi="GHEA Grapalat" w:cs="Times Armenian"/>
          <w:b/>
          <w:sz w:val="20"/>
          <w:szCs w:val="22"/>
          <w:lang w:val="af-ZA"/>
        </w:rPr>
        <w:t xml:space="preserve">  I</w:t>
      </w:r>
      <w:proofErr w:type="gramEnd"/>
      <w:r w:rsidRPr="001304AC">
        <w:rPr>
          <w:rFonts w:ascii="GHEA Grapalat" w:hAnsi="GHEA Grapalat" w:cs="Times Armenian"/>
          <w:b/>
          <w:sz w:val="20"/>
          <w:szCs w:val="22"/>
          <w:lang w:val="af-ZA"/>
        </w:rPr>
        <w:t>.</w:t>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1.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sz w:val="20"/>
          <w:lang w:val="af-ZA"/>
        </w:rPr>
        <w:t xml:space="preserve"> </w:t>
      </w:r>
      <w:r w:rsidRPr="001304AC">
        <w:rPr>
          <w:rFonts w:ascii="GHEA Grapalat" w:hAnsi="GHEA Grapalat" w:cs="Sylfaen"/>
          <w:sz w:val="20"/>
        </w:rPr>
        <w:t>բնութա</w:t>
      </w:r>
      <w:r w:rsidRPr="001304AC">
        <w:rPr>
          <w:rFonts w:ascii="GHEA Grapalat" w:hAnsi="GHEA Grapalat" w:cs="Times Armenian"/>
          <w:sz w:val="20"/>
        </w:rPr>
        <w:t>գ</w:t>
      </w:r>
      <w:r w:rsidRPr="001304AC">
        <w:rPr>
          <w:rFonts w:ascii="GHEA Grapalat" w:hAnsi="GHEA Grapalat" w:cs="Sylfaen"/>
          <w:sz w:val="20"/>
        </w:rPr>
        <w:t>իրը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2.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մասնակցության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իրավունքի</w:t>
      </w:r>
      <w:r w:rsidRPr="001304AC">
        <w:rPr>
          <w:rFonts w:ascii="GHEA Grapalat" w:hAnsi="GHEA Grapalat" w:cs="Times Armenian"/>
          <w:sz w:val="20"/>
          <w:lang w:val="af-ZA"/>
        </w:rPr>
        <w:t xml:space="preserve"> </w:t>
      </w:r>
      <w:r w:rsidRPr="001304AC">
        <w:rPr>
          <w:rFonts w:ascii="GHEA Grapalat" w:hAnsi="GHEA Grapalat" w:cs="Sylfaen"/>
          <w:sz w:val="20"/>
        </w:rPr>
        <w:t>պահանջները</w:t>
      </w:r>
      <w:r w:rsidR="000206DA" w:rsidRPr="001304AC">
        <w:rPr>
          <w:rFonts w:ascii="GHEA Grapalat" w:hAnsi="GHEA Grapalat" w:cs="Sylfaen"/>
          <w:sz w:val="20"/>
          <w:lang w:val="af-ZA"/>
        </w:rPr>
        <w:t xml:space="preserve"> </w:t>
      </w:r>
      <w:r w:rsidR="000206DA" w:rsidRPr="001304AC">
        <w:rPr>
          <w:rFonts w:ascii="GHEA Grapalat" w:hAnsi="GHEA Grapalat" w:cs="Sylfaen"/>
          <w:sz w:val="20"/>
        </w:rPr>
        <w:t>և</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դրանց</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գնահատման</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կարգը</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 xml:space="preserve">ընտրված մասնակից ճանաչվելու դեպքում </w:t>
      </w:r>
      <w:r w:rsidRPr="001304AC">
        <w:rPr>
          <w:rFonts w:ascii="GHEA Grapalat" w:hAnsi="GHEA Grapalat" w:cs="Sylfaen"/>
          <w:sz w:val="20"/>
        </w:rPr>
        <w:t>որակավորման</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ապահովում ներկայացնելու պայմանները</w:t>
      </w:r>
      <w:r w:rsidRPr="001304AC">
        <w:rPr>
          <w:rFonts w:ascii="GHEA Grapalat" w:hAnsi="GHEA Grapalat" w:cs="Times Armenian"/>
          <w:sz w:val="20"/>
          <w:lang w:val="af-ZA"/>
        </w:rPr>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3. </w:t>
      </w:r>
      <w:r w:rsidRPr="001304AC">
        <w:rPr>
          <w:rFonts w:ascii="GHEA Grapalat" w:hAnsi="GHEA Grapalat" w:cs="Sylfaen"/>
          <w:sz w:val="20"/>
        </w:rPr>
        <w:t>Հրավերի</w:t>
      </w:r>
      <w:r w:rsidRPr="001304AC">
        <w:rPr>
          <w:rFonts w:ascii="GHEA Grapalat" w:hAnsi="GHEA Grapalat" w:cs="Times Armenian"/>
          <w:sz w:val="20"/>
          <w:lang w:val="af-ZA"/>
        </w:rPr>
        <w:t xml:space="preserve"> </w:t>
      </w:r>
      <w:r w:rsidRPr="001304AC">
        <w:rPr>
          <w:rFonts w:ascii="GHEA Grapalat" w:hAnsi="GHEA Grapalat" w:cs="Sylfaen"/>
          <w:sz w:val="20"/>
        </w:rPr>
        <w:t>պարզաբանումը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հրավերում</w:t>
      </w:r>
      <w:r w:rsidRPr="001304AC">
        <w:rPr>
          <w:rFonts w:ascii="GHEA Grapalat" w:hAnsi="GHEA Grapalat" w:cs="Times Armenian"/>
          <w:sz w:val="20"/>
          <w:lang w:val="af-ZA"/>
        </w:rPr>
        <w:t xml:space="preserve"> </w:t>
      </w:r>
      <w:r w:rsidRPr="001304AC">
        <w:rPr>
          <w:rFonts w:ascii="GHEA Grapalat" w:hAnsi="GHEA Grapalat" w:cs="Sylfaen"/>
          <w:sz w:val="20"/>
        </w:rPr>
        <w:t>փոփոխություն</w:t>
      </w:r>
      <w:r w:rsidRPr="001304AC">
        <w:rPr>
          <w:rFonts w:ascii="GHEA Grapalat" w:hAnsi="GHEA Grapalat" w:cs="Times Armenian"/>
          <w:sz w:val="20"/>
          <w:lang w:val="af-ZA"/>
        </w:rPr>
        <w:t xml:space="preserve"> </w:t>
      </w:r>
      <w:r w:rsidRPr="001304AC">
        <w:rPr>
          <w:rFonts w:ascii="GHEA Grapalat" w:hAnsi="GHEA Grapalat" w:cs="Sylfaen"/>
          <w:sz w:val="20"/>
        </w:rPr>
        <w:t>կատարելու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87A30" w:rsidRPr="001304AC" w:rsidRDefault="00096865" w:rsidP="00EF3662">
      <w:pPr>
        <w:ind w:firstLine="1134"/>
        <w:jc w:val="both"/>
        <w:rPr>
          <w:rFonts w:ascii="GHEA Grapalat" w:hAnsi="GHEA Grapalat" w:cs="Sylfaen"/>
          <w:sz w:val="20"/>
          <w:lang w:val="af-ZA"/>
        </w:rPr>
      </w:pPr>
      <w:r w:rsidRPr="001304AC">
        <w:rPr>
          <w:rFonts w:ascii="GHEA Grapalat" w:hAnsi="GHEA Grapalat"/>
          <w:sz w:val="20"/>
          <w:lang w:val="af-ZA"/>
        </w:rPr>
        <w:t xml:space="preserve">4.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ներկայացնելու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5.</w:t>
      </w:r>
      <w:r w:rsidRPr="001304AC">
        <w:rPr>
          <w:rFonts w:ascii="GHEA Grapalat" w:hAnsi="GHEA Grapalat"/>
          <w:sz w:val="20"/>
          <w:lang w:val="af-ZA"/>
        </w:rPr>
        <w:tab/>
      </w:r>
      <w:r w:rsidRPr="001304AC">
        <w:rPr>
          <w:rFonts w:ascii="GHEA Grapalat" w:hAnsi="GHEA Grapalat" w:cs="Sylfaen"/>
          <w:sz w:val="20"/>
        </w:rPr>
        <w:t>Հայտի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նային</w:t>
      </w:r>
      <w:r w:rsidRPr="001304AC">
        <w:rPr>
          <w:rFonts w:ascii="GHEA Grapalat" w:hAnsi="GHEA Grapalat" w:cs="Times Armenian"/>
          <w:sz w:val="20"/>
          <w:lang w:val="af-ZA"/>
        </w:rPr>
        <w:t xml:space="preserve"> </w:t>
      </w:r>
      <w:r w:rsidRPr="001304AC">
        <w:rPr>
          <w:rFonts w:ascii="GHEA Grapalat" w:hAnsi="GHEA Grapalat" w:cs="Sylfaen"/>
          <w:sz w:val="20"/>
        </w:rPr>
        <w:t>առաջարկը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6</w:t>
      </w:r>
      <w:r w:rsidR="00096865" w:rsidRPr="001304AC">
        <w:rPr>
          <w:rFonts w:ascii="GHEA Grapalat" w:hAnsi="GHEA Grapalat"/>
          <w:sz w:val="20"/>
          <w:lang w:val="af-ZA"/>
        </w:rPr>
        <w:t xml:space="preserve">. </w:t>
      </w:r>
      <w:r w:rsidR="00096865" w:rsidRPr="001304AC">
        <w:rPr>
          <w:rFonts w:ascii="GHEA Grapalat" w:hAnsi="GHEA Grapalat" w:cs="Sylfaen"/>
          <w:sz w:val="20"/>
        </w:rPr>
        <w:t>Հայտի</w:t>
      </w:r>
      <w:r w:rsidR="00096865" w:rsidRPr="001304AC">
        <w:rPr>
          <w:rFonts w:ascii="GHEA Grapalat" w:hAnsi="GHEA Grapalat" w:cs="Times Armenian"/>
          <w:sz w:val="20"/>
          <w:lang w:val="af-ZA"/>
        </w:rPr>
        <w:t xml:space="preserve"> </w:t>
      </w:r>
      <w:r w:rsidR="00096865" w:rsidRPr="001304AC">
        <w:rPr>
          <w:rFonts w:ascii="GHEA Grapalat" w:hAnsi="GHEA Grapalat" w:cs="Times Armenian"/>
          <w:sz w:val="20"/>
        </w:rPr>
        <w:t>գ</w:t>
      </w:r>
      <w:r w:rsidR="00096865" w:rsidRPr="001304AC">
        <w:rPr>
          <w:rFonts w:ascii="GHEA Grapalat" w:hAnsi="GHEA Grapalat" w:cs="Sylfaen"/>
          <w:sz w:val="20"/>
        </w:rPr>
        <w:t>ործողության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ժամկետը</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հայտերում</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փոփոխություն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կատարելու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և</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դրանք</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հետ</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վերցնելու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կար</w:t>
      </w:r>
      <w:r w:rsidR="00096865" w:rsidRPr="001304AC">
        <w:rPr>
          <w:rFonts w:ascii="GHEA Grapalat" w:hAnsi="GHEA Grapalat" w:cs="Times Armenian"/>
          <w:sz w:val="20"/>
        </w:rPr>
        <w:t>գ</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7</w:t>
      </w:r>
      <w:r w:rsidR="00096865" w:rsidRPr="001304AC">
        <w:rPr>
          <w:rFonts w:ascii="GHEA Grapalat" w:hAnsi="GHEA Grapalat"/>
          <w:sz w:val="20"/>
          <w:lang w:val="af-ZA"/>
        </w:rPr>
        <w:t xml:space="preserve">. </w:t>
      </w:r>
    </w:p>
    <w:p w:rsidR="00096865" w:rsidRPr="001304AC" w:rsidRDefault="00087A30" w:rsidP="00EF3662">
      <w:pPr>
        <w:ind w:firstLine="1134"/>
        <w:jc w:val="both"/>
        <w:rPr>
          <w:rFonts w:ascii="GHEA Grapalat" w:hAnsi="GHEA Grapalat" w:cs="Sylfaen"/>
          <w:sz w:val="20"/>
          <w:lang w:val="af-ZA"/>
        </w:rPr>
      </w:pPr>
      <w:r w:rsidRPr="001304AC">
        <w:rPr>
          <w:rFonts w:ascii="GHEA Grapalat" w:hAnsi="GHEA Grapalat"/>
          <w:sz w:val="20"/>
          <w:lang w:val="af-ZA"/>
        </w:rPr>
        <w:t>8</w:t>
      </w:r>
      <w:r w:rsidR="00096865" w:rsidRPr="001304AC">
        <w:rPr>
          <w:rFonts w:ascii="GHEA Grapalat" w:hAnsi="GHEA Grapalat"/>
          <w:sz w:val="20"/>
          <w:lang w:val="af-ZA"/>
        </w:rPr>
        <w:t xml:space="preserve">. </w:t>
      </w:r>
      <w:r w:rsidR="00AF7BE8" w:rsidRPr="001304AC">
        <w:rPr>
          <w:rFonts w:ascii="GHEA Grapalat" w:hAnsi="GHEA Grapalat"/>
          <w:sz w:val="20"/>
          <w:lang w:val="af-ZA"/>
        </w:rPr>
        <w:t>Հ</w:t>
      </w:r>
      <w:r w:rsidR="00AF7BE8" w:rsidRPr="001304AC">
        <w:rPr>
          <w:rFonts w:ascii="GHEA Grapalat" w:hAnsi="GHEA Grapalat" w:cs="Sylfaen"/>
          <w:sz w:val="20"/>
        </w:rPr>
        <w:t>այտերի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բացումը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գնահատումը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և</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արդյունքների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ամփոփումը</w:t>
      </w:r>
      <w:r w:rsidR="00096865" w:rsidRPr="001304AC">
        <w:rPr>
          <w:rFonts w:ascii="GHEA Grapalat" w:hAnsi="GHEA Grapalat" w:cs="Sylfae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9</w:t>
      </w:r>
      <w:r w:rsidR="00096865" w:rsidRPr="001304AC">
        <w:rPr>
          <w:rFonts w:ascii="GHEA Grapalat" w:hAnsi="GHEA Grapalat"/>
          <w:sz w:val="20"/>
          <w:lang w:val="af-ZA"/>
        </w:rPr>
        <w:t xml:space="preserve">. </w:t>
      </w:r>
      <w:r w:rsidR="00096865" w:rsidRPr="001304AC">
        <w:rPr>
          <w:rFonts w:ascii="GHEA Grapalat" w:hAnsi="GHEA Grapalat" w:cs="Sylfaen"/>
          <w:sz w:val="20"/>
        </w:rPr>
        <w:t>Պայմանա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կնքումը</w:t>
      </w:r>
      <w:r w:rsidR="00096865" w:rsidRPr="001304AC">
        <w:rPr>
          <w:rFonts w:ascii="GHEA Grapalat" w:hAnsi="GHEA Grapalat" w:cs="Times Armenia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10</w:t>
      </w:r>
      <w:r w:rsidR="00096865" w:rsidRPr="001304AC">
        <w:rPr>
          <w:rFonts w:ascii="GHEA Grapalat" w:hAnsi="GHEA Grapalat"/>
          <w:sz w:val="20"/>
          <w:lang w:val="af-ZA"/>
        </w:rPr>
        <w:t xml:space="preserve">. </w:t>
      </w:r>
      <w:r w:rsidR="000206DA" w:rsidRPr="001304AC">
        <w:rPr>
          <w:rFonts w:ascii="GHEA Grapalat" w:hAnsi="GHEA Grapalat"/>
          <w:sz w:val="20"/>
          <w:lang w:val="af-ZA"/>
        </w:rPr>
        <w:t xml:space="preserve">Որակավորման և </w:t>
      </w:r>
      <w:r w:rsidR="000206DA" w:rsidRPr="001304AC">
        <w:rPr>
          <w:rFonts w:ascii="GHEA Grapalat" w:hAnsi="GHEA Grapalat" w:cs="Sylfaen"/>
          <w:sz w:val="20"/>
        </w:rPr>
        <w:t>պ</w:t>
      </w:r>
      <w:r w:rsidR="00096865" w:rsidRPr="001304AC">
        <w:rPr>
          <w:rFonts w:ascii="GHEA Grapalat" w:hAnsi="GHEA Grapalat" w:cs="Sylfaen"/>
          <w:sz w:val="20"/>
        </w:rPr>
        <w:t>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ապահովում</w:t>
      </w:r>
      <w:r w:rsidR="000206DA" w:rsidRPr="001304AC">
        <w:rPr>
          <w:rFonts w:ascii="GHEA Grapalat" w:hAnsi="GHEA Grapalat" w:cs="Sylfaen"/>
          <w:sz w:val="20"/>
        </w:rPr>
        <w:t>ներ</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1</w:t>
      </w:r>
      <w:r w:rsidRPr="001304AC">
        <w:rPr>
          <w:rFonts w:ascii="GHEA Grapalat" w:hAnsi="GHEA Grapalat"/>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 xml:space="preserve"> </w:t>
      </w:r>
      <w:r w:rsidRPr="001304AC">
        <w:rPr>
          <w:rFonts w:ascii="GHEA Grapalat" w:hAnsi="GHEA Grapalat" w:cs="Sylfaen"/>
          <w:sz w:val="20"/>
        </w:rPr>
        <w:t>չկայացած</w:t>
      </w:r>
      <w:r w:rsidRPr="001304AC">
        <w:rPr>
          <w:rFonts w:ascii="GHEA Grapalat" w:hAnsi="GHEA Grapalat" w:cs="Times Armenian"/>
          <w:sz w:val="20"/>
          <w:lang w:val="af-ZA"/>
        </w:rPr>
        <w:t xml:space="preserve"> </w:t>
      </w:r>
      <w:r w:rsidRPr="001304AC">
        <w:rPr>
          <w:rFonts w:ascii="GHEA Grapalat" w:hAnsi="GHEA Grapalat" w:cs="Sylfaen"/>
          <w:sz w:val="20"/>
        </w:rPr>
        <w:t>հայտարարելը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2</w:t>
      </w:r>
      <w:r w:rsidRPr="001304AC">
        <w:rPr>
          <w:rFonts w:ascii="GHEA Grapalat" w:hAnsi="GHEA Grapalat"/>
          <w:sz w:val="20"/>
          <w:lang w:val="af-ZA"/>
        </w:rPr>
        <w:t xml:space="preserve">.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ործողությունները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կամ</w:t>
      </w:r>
      <w:r w:rsidRPr="001304AC">
        <w:rPr>
          <w:rFonts w:ascii="GHEA Grapalat" w:hAnsi="GHEA Grapalat" w:cs="Times Armenian"/>
          <w:sz w:val="20"/>
          <w:lang w:val="af-ZA"/>
        </w:rPr>
        <w:t xml:space="preserve">) </w:t>
      </w:r>
      <w:r w:rsidRPr="001304AC">
        <w:rPr>
          <w:rFonts w:ascii="GHEA Grapalat" w:hAnsi="GHEA Grapalat" w:cs="Sylfaen"/>
          <w:sz w:val="20"/>
        </w:rPr>
        <w:t>ընդունված</w:t>
      </w:r>
      <w:r w:rsidRPr="001304AC">
        <w:rPr>
          <w:rFonts w:ascii="GHEA Grapalat" w:hAnsi="GHEA Grapalat" w:cs="Times Armenian"/>
          <w:sz w:val="20"/>
          <w:lang w:val="af-ZA"/>
        </w:rPr>
        <w:t xml:space="preserve"> </w:t>
      </w:r>
      <w:r w:rsidRPr="001304AC">
        <w:rPr>
          <w:rFonts w:ascii="GHEA Grapalat" w:hAnsi="GHEA Grapalat" w:cs="Sylfaen"/>
          <w:sz w:val="20"/>
        </w:rPr>
        <w:t>որոշումները</w:t>
      </w:r>
      <w:r w:rsidRPr="001304AC">
        <w:rPr>
          <w:rFonts w:ascii="GHEA Grapalat" w:hAnsi="GHEA Grapalat" w:cs="Times Armenian"/>
          <w:sz w:val="20"/>
          <w:lang w:val="af-ZA"/>
        </w:rPr>
        <w:t xml:space="preserve"> </w:t>
      </w:r>
      <w:r w:rsidRPr="001304AC">
        <w:rPr>
          <w:rFonts w:ascii="GHEA Grapalat" w:hAnsi="GHEA Grapalat" w:cs="Sylfaen"/>
          <w:sz w:val="20"/>
        </w:rPr>
        <w:t>բողոքարկելու</w:t>
      </w:r>
      <w:r w:rsidRPr="001304AC">
        <w:rPr>
          <w:rFonts w:ascii="GHEA Grapalat" w:hAnsi="GHEA Grapalat" w:cs="Times Armenian"/>
          <w:sz w:val="20"/>
          <w:lang w:val="af-ZA"/>
        </w:rPr>
        <w:t xml:space="preserve">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567"/>
        <w:jc w:val="both"/>
        <w:rPr>
          <w:rFonts w:ascii="GHEA Grapalat" w:hAnsi="GHEA Grapalat"/>
          <w:sz w:val="20"/>
          <w:lang w:val="af-ZA"/>
        </w:rPr>
      </w:pPr>
    </w:p>
    <w:p w:rsidR="00096865" w:rsidRPr="001304AC" w:rsidRDefault="00096865" w:rsidP="005804CD">
      <w:pPr>
        <w:ind w:firstLine="567"/>
        <w:jc w:val="center"/>
        <w:rPr>
          <w:rFonts w:ascii="GHEA Grapalat" w:hAnsi="GHEA Grapalat" w:cs="Sylfaen"/>
          <w:b/>
          <w:sz w:val="20"/>
          <w:lang w:val="af-ZA"/>
        </w:rPr>
      </w:pPr>
      <w:proofErr w:type="gramStart"/>
      <w:r w:rsidRPr="001304AC">
        <w:rPr>
          <w:rFonts w:ascii="GHEA Grapalat" w:hAnsi="GHEA Grapalat" w:cs="Sylfaen"/>
          <w:b/>
          <w:sz w:val="20"/>
        </w:rPr>
        <w:t>ՄԱՍ</w:t>
      </w:r>
      <w:r w:rsidRPr="001304AC">
        <w:rPr>
          <w:rFonts w:ascii="GHEA Grapalat" w:hAnsi="GHEA Grapalat" w:cs="Times Armenian"/>
          <w:b/>
          <w:sz w:val="20"/>
          <w:lang w:val="af-ZA"/>
        </w:rPr>
        <w:t xml:space="preserve">  II</w:t>
      </w:r>
      <w:proofErr w:type="gramEnd"/>
      <w:r w:rsidRPr="001304AC">
        <w:rPr>
          <w:rFonts w:ascii="GHEA Grapalat" w:hAnsi="GHEA Grapalat" w:cs="Times Armenian"/>
          <w:b/>
          <w:sz w:val="20"/>
          <w:lang w:val="af-ZA"/>
        </w:rPr>
        <w:t xml:space="preserve">.  </w:t>
      </w:r>
      <w:r w:rsidR="005804CD" w:rsidRPr="001304AC">
        <w:rPr>
          <w:rFonts w:ascii="GHEA Grapalat" w:hAnsi="GHEA Grapalat" w:cs="Sylfaen"/>
          <w:b/>
          <w:sz w:val="20"/>
          <w:lang w:val="hy-AM"/>
        </w:rPr>
        <w:t>ԳՆԱՆՇՄԱՆ ՀԱՐՑՄԱՆ</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ՀԱՅՏԸ</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ՊԱՏՐԱՍՏԵԼՈՒ</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ՀՐԱՀԱՆԳ</w:t>
      </w:r>
    </w:p>
    <w:p w:rsidR="005804CD" w:rsidRPr="001304AC" w:rsidRDefault="005804CD" w:rsidP="005804CD">
      <w:pPr>
        <w:ind w:firstLine="567"/>
        <w:jc w:val="center"/>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Pr="001304AC">
        <w:rPr>
          <w:rFonts w:ascii="GHEA Grapalat" w:hAnsi="GHEA Grapalat"/>
          <w:sz w:val="20"/>
          <w:lang w:val="af-ZA"/>
        </w:rPr>
        <w:tab/>
      </w:r>
      <w:proofErr w:type="gramStart"/>
      <w:r w:rsidRPr="001304AC">
        <w:rPr>
          <w:rFonts w:ascii="GHEA Grapalat" w:hAnsi="GHEA Grapalat" w:cs="Sylfaen"/>
          <w:sz w:val="20"/>
        </w:rPr>
        <w:t>Ընդհանուր</w:t>
      </w:r>
      <w:r w:rsidRPr="001304AC">
        <w:rPr>
          <w:rFonts w:ascii="GHEA Grapalat" w:hAnsi="GHEA Grapalat" w:cs="Times Armenian"/>
          <w:sz w:val="20"/>
          <w:lang w:val="af-ZA"/>
        </w:rPr>
        <w:t xml:space="preserve">  </w:t>
      </w:r>
      <w:r w:rsidRPr="001304AC">
        <w:rPr>
          <w:rFonts w:ascii="GHEA Grapalat" w:hAnsi="GHEA Grapalat" w:cs="Sylfaen"/>
          <w:sz w:val="20"/>
        </w:rPr>
        <w:t>դրույթներ</w:t>
      </w:r>
      <w:proofErr w:type="gramEnd"/>
      <w:r w:rsidRPr="001304AC">
        <w:rPr>
          <w:rFonts w:ascii="GHEA Grapalat" w:hAnsi="GHEA Grapalat" w:cs="Times Armenian"/>
          <w:sz w:val="20"/>
          <w:lang w:val="af-ZA"/>
        </w:rPr>
        <w:tab/>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2.</w:t>
      </w:r>
      <w:r w:rsidRPr="001304AC">
        <w:rPr>
          <w:rFonts w:ascii="GHEA Grapalat" w:hAnsi="GHEA Grapalat"/>
          <w:sz w:val="20"/>
          <w:lang w:val="af-ZA"/>
        </w:rPr>
        <w:tab/>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ab/>
      </w:r>
    </w:p>
    <w:p w:rsidR="00037DDE" w:rsidRPr="001304AC" w:rsidRDefault="006F0D3F" w:rsidP="00EF3662">
      <w:pPr>
        <w:ind w:firstLine="1134"/>
        <w:jc w:val="both"/>
        <w:rPr>
          <w:rFonts w:ascii="GHEA Grapalat" w:hAnsi="GHEA Grapalat" w:cs="Times Armenian"/>
          <w:sz w:val="20"/>
          <w:lang w:val="af-ZA"/>
        </w:rPr>
      </w:pPr>
      <w:r w:rsidRPr="001304AC">
        <w:rPr>
          <w:rFonts w:ascii="GHEA Grapalat" w:hAnsi="GHEA Grapalat"/>
          <w:sz w:val="20"/>
          <w:lang w:val="af-ZA"/>
        </w:rPr>
        <w:t>3</w:t>
      </w:r>
      <w:r w:rsidR="00096865" w:rsidRPr="001304AC">
        <w:rPr>
          <w:rFonts w:ascii="GHEA Grapalat" w:hAnsi="GHEA Grapalat"/>
          <w:sz w:val="20"/>
          <w:lang w:val="af-ZA"/>
        </w:rPr>
        <w:t>.</w:t>
      </w:r>
      <w:r w:rsidR="00096865" w:rsidRPr="001304AC">
        <w:rPr>
          <w:rFonts w:ascii="GHEA Grapalat" w:hAnsi="GHEA Grapalat"/>
          <w:sz w:val="20"/>
          <w:lang w:val="af-ZA"/>
        </w:rPr>
        <w:tab/>
      </w:r>
      <w:r w:rsidR="00096865" w:rsidRPr="001304AC">
        <w:rPr>
          <w:rFonts w:ascii="GHEA Grapalat" w:hAnsi="GHEA Grapalat" w:cs="Sylfaen"/>
          <w:sz w:val="20"/>
        </w:rPr>
        <w:t>Հավելվածներ</w:t>
      </w:r>
      <w:r w:rsidR="00BE01AE" w:rsidRPr="001304AC">
        <w:rPr>
          <w:rFonts w:ascii="GHEA Grapalat" w:hAnsi="GHEA Grapalat" w:cs="Times Armenian"/>
          <w:sz w:val="20"/>
          <w:lang w:val="af-ZA"/>
        </w:rPr>
        <w:t xml:space="preserve"> 1-</w:t>
      </w:r>
      <w:r w:rsidR="00334B2F" w:rsidRPr="001304AC">
        <w:rPr>
          <w:rFonts w:ascii="GHEA Grapalat" w:hAnsi="GHEA Grapalat" w:cs="Times Armenian"/>
          <w:sz w:val="20"/>
          <w:lang w:val="af-ZA"/>
        </w:rPr>
        <w:t>6</w:t>
      </w:r>
      <w:r w:rsidR="00096865" w:rsidRPr="001304AC">
        <w:rPr>
          <w:rFonts w:ascii="GHEA Grapalat" w:hAnsi="GHEA Grapalat" w:cs="Times Armenian"/>
          <w:sz w:val="20"/>
          <w:lang w:val="af-ZA"/>
        </w:rPr>
        <w:tab/>
      </w:r>
    </w:p>
    <w:p w:rsidR="00037DDE" w:rsidRPr="001304AC" w:rsidRDefault="00037DDE" w:rsidP="00EF3662">
      <w:pPr>
        <w:ind w:firstLine="1134"/>
        <w:jc w:val="both"/>
        <w:rPr>
          <w:rFonts w:ascii="GHEA Grapalat" w:hAnsi="GHEA Grapalat" w:cs="Times Armenian"/>
          <w:sz w:val="20"/>
          <w:lang w:val="af-ZA"/>
        </w:rPr>
      </w:pPr>
    </w:p>
    <w:p w:rsidR="00096865" w:rsidRPr="001304AC" w:rsidRDefault="00096865" w:rsidP="00903D6D">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տրամադրվում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լրումն</w:t>
      </w:r>
      <w:r w:rsidRPr="001304AC">
        <w:rPr>
          <w:rFonts w:ascii="GHEA Grapalat" w:hAnsi="GHEA Grapalat"/>
          <w:sz w:val="20"/>
          <w:lang w:val="af-ZA"/>
        </w:rPr>
        <w:t xml:space="preserve"> </w:t>
      </w:r>
      <w:r w:rsidR="006776B9" w:rsidRPr="001304AC">
        <w:rPr>
          <w:rFonts w:ascii="GHEA Grapalat" w:hAnsi="GHEA Grapalat"/>
          <w:b/>
          <w:sz w:val="20"/>
          <w:szCs w:val="20"/>
          <w:lang w:val="hy-AM"/>
        </w:rPr>
        <w:t>«</w:t>
      </w:r>
      <w:r w:rsidR="00666243">
        <w:rPr>
          <w:rFonts w:ascii="GHEA Grapalat" w:hAnsi="GHEA Grapalat"/>
          <w:b/>
          <w:sz w:val="20"/>
          <w:szCs w:val="20"/>
          <w:lang w:val="af-ZA"/>
        </w:rPr>
        <w:t>ԳՀԱՊՁԲ-ՀՎԿԱԿ-2023-20</w:t>
      </w:r>
      <w:r w:rsidR="006776B9" w:rsidRPr="001304AC">
        <w:rPr>
          <w:rFonts w:ascii="GHEA Grapalat" w:hAnsi="GHEA Grapalat"/>
          <w:b/>
          <w:sz w:val="20"/>
          <w:szCs w:val="20"/>
          <w:lang w:val="hy-AM"/>
        </w:rPr>
        <w:t xml:space="preserve">» </w:t>
      </w:r>
      <w:r w:rsidRPr="001304AC">
        <w:rPr>
          <w:rFonts w:ascii="GHEA Grapalat" w:hAnsi="GHEA Grapalat" w:cs="Sylfaen"/>
          <w:sz w:val="20"/>
        </w:rPr>
        <w:t>ծածկա</w:t>
      </w:r>
      <w:r w:rsidRPr="001304AC">
        <w:rPr>
          <w:rFonts w:ascii="GHEA Grapalat" w:hAnsi="GHEA Grapalat" w:cs="Times Armenian"/>
          <w:sz w:val="20"/>
        </w:rPr>
        <w:t>գ</w:t>
      </w:r>
      <w:r w:rsidRPr="001304AC">
        <w:rPr>
          <w:rFonts w:ascii="GHEA Grapalat" w:hAnsi="GHEA Grapalat" w:cs="Sylfaen"/>
          <w:sz w:val="20"/>
        </w:rPr>
        <w:t>րով</w:t>
      </w:r>
      <w:r w:rsidRPr="001304AC">
        <w:rPr>
          <w:rFonts w:ascii="GHEA Grapalat" w:hAnsi="GHEA Grapalat"/>
          <w:sz w:val="20"/>
          <w:lang w:val="af-ZA"/>
        </w:rPr>
        <w:t xml:space="preserve"> </w:t>
      </w:r>
      <w:r w:rsidRPr="001304AC">
        <w:rPr>
          <w:rFonts w:ascii="GHEA Grapalat" w:hAnsi="GHEA Grapalat" w:cs="Sylfaen"/>
          <w:sz w:val="20"/>
        </w:rPr>
        <w:t>անցկացվող</w:t>
      </w:r>
      <w:r w:rsidRPr="001304AC">
        <w:rPr>
          <w:rFonts w:ascii="GHEA Grapalat" w:hAnsi="GHEA Grapalat" w:cs="Times Armenian"/>
          <w:sz w:val="20"/>
          <w:lang w:val="af-ZA"/>
        </w:rPr>
        <w:t xml:space="preserve"> </w:t>
      </w:r>
      <w:r w:rsidR="006F22D5" w:rsidRPr="001304AC">
        <w:rPr>
          <w:rFonts w:ascii="GHEA Grapalat" w:hAnsi="GHEA Grapalat" w:cs="Sylfaen"/>
          <w:sz w:val="20"/>
          <w:lang w:val="hy-AM"/>
        </w:rPr>
        <w:t>գնանշման հարցման</w:t>
      </w:r>
      <w:r w:rsidRPr="001304AC">
        <w:rPr>
          <w:rFonts w:ascii="GHEA Grapalat" w:hAnsi="GHEA Grapalat" w:cs="Times Armenian"/>
          <w:sz w:val="20"/>
          <w:lang w:val="af-ZA"/>
        </w:rPr>
        <w:t xml:space="preserve"> (</w:t>
      </w:r>
      <w:r w:rsidRPr="001304AC">
        <w:rPr>
          <w:rFonts w:ascii="GHEA Grapalat" w:hAnsi="GHEA Grapalat" w:cs="Sylfaen"/>
          <w:sz w:val="20"/>
        </w:rPr>
        <w:t>այսուհետև</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Times Armenian"/>
          <w:sz w:val="20"/>
          <w:lang w:val="af-ZA"/>
        </w:rPr>
        <w:t xml:space="preserve">) </w:t>
      </w:r>
      <w:r w:rsidRPr="001304AC">
        <w:rPr>
          <w:rFonts w:ascii="GHEA Grapalat" w:hAnsi="GHEA Grapalat" w:cs="Sylfaen"/>
          <w:sz w:val="20"/>
        </w:rPr>
        <w:t>հայտարարության</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proofErr w:type="gramStart"/>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կազմվել</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օրենսդրության</w:t>
      </w:r>
      <w:r w:rsidRPr="001304AC">
        <w:rPr>
          <w:rFonts w:ascii="GHEA Grapalat" w:hAnsi="GHEA Grapalat" w:cs="Times Armenian"/>
          <w:sz w:val="20"/>
          <w:lang w:val="af-ZA"/>
        </w:rPr>
        <w:t xml:space="preserve">, </w:t>
      </w:r>
      <w:r w:rsidRPr="001304AC">
        <w:rPr>
          <w:rFonts w:ascii="GHEA Grapalat" w:hAnsi="GHEA Grapalat" w:cs="Sylfaen"/>
          <w:sz w:val="20"/>
        </w:rPr>
        <w:t>այդ</w:t>
      </w:r>
      <w:r w:rsidRPr="001304AC">
        <w:rPr>
          <w:rFonts w:ascii="GHEA Grapalat" w:hAnsi="GHEA Grapalat" w:cs="Times Armenian"/>
          <w:sz w:val="20"/>
          <w:lang w:val="af-ZA"/>
        </w:rPr>
        <w:t xml:space="preserve"> </w:t>
      </w:r>
      <w:r w:rsidRPr="001304AC">
        <w:rPr>
          <w:rFonts w:ascii="GHEA Grapalat" w:hAnsi="GHEA Grapalat" w:cs="Sylfaen"/>
          <w:sz w:val="20"/>
        </w:rPr>
        <w:t>թվում</w:t>
      </w:r>
      <w:r w:rsidRPr="001304AC">
        <w:rPr>
          <w:rFonts w:ascii="GHEA Grapalat" w:hAnsi="GHEA Grapalat" w:cs="Times Armenian"/>
          <w:sz w:val="20"/>
          <w:lang w:val="af-ZA"/>
        </w:rPr>
        <w:t>`</w:t>
      </w:r>
      <w:r w:rsidRPr="001304AC">
        <w:rPr>
          <w:rFonts w:ascii="GHEA Grapalat" w:hAnsi="GHEA Grapalat"/>
          <w:sz w:val="20"/>
          <w:lang w:val="af-ZA"/>
        </w:rPr>
        <w:t xml:space="preserve"> </w:t>
      </w:r>
      <w:r w:rsidR="00A76C15" w:rsidRPr="001304AC">
        <w:rPr>
          <w:rFonts w:ascii="GHEA Grapalat" w:hAnsi="GHEA Grapalat"/>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00A76C15"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օրենքի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Օրենք</w:t>
      </w:r>
      <w:r w:rsidRPr="001304AC">
        <w:rPr>
          <w:rFonts w:ascii="GHEA Grapalat" w:hAnsi="GHEA Grapalat" w:cs="Times Armenian"/>
          <w:sz w:val="20"/>
          <w:lang w:val="af-ZA"/>
        </w:rPr>
        <w:t>)</w:t>
      </w:r>
      <w:r w:rsidR="00C4352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կառավարության</w:t>
      </w:r>
      <w:r w:rsidRPr="001304AC">
        <w:rPr>
          <w:rFonts w:ascii="GHEA Grapalat" w:hAnsi="GHEA Grapalat" w:cs="Times Armenian"/>
          <w:sz w:val="20"/>
          <w:lang w:val="af-ZA"/>
        </w:rPr>
        <w:t xml:space="preserve"> 201</w:t>
      </w:r>
      <w:r w:rsidR="00955E87" w:rsidRPr="001304AC">
        <w:rPr>
          <w:rFonts w:ascii="GHEA Grapalat" w:hAnsi="GHEA Grapalat" w:cs="Times Armenian"/>
          <w:sz w:val="20"/>
          <w:lang w:val="af-ZA"/>
        </w:rPr>
        <w:t>7</w:t>
      </w:r>
      <w:r w:rsidRPr="001304AC">
        <w:rPr>
          <w:rFonts w:ascii="GHEA Grapalat" w:hAnsi="GHEA Grapalat" w:cs="Sylfaen"/>
          <w:sz w:val="20"/>
        </w:rPr>
        <w:t>թ</w:t>
      </w:r>
      <w:r w:rsidRPr="001304AC">
        <w:rPr>
          <w:rFonts w:ascii="GHEA Grapalat" w:hAnsi="GHEA Grapalat" w:cs="Times Armenian"/>
          <w:sz w:val="20"/>
          <w:lang w:val="af-ZA"/>
        </w:rPr>
        <w:t>.</w:t>
      </w:r>
      <w:proofErr w:type="gramEnd"/>
      <w:r w:rsidR="009F18D0" w:rsidRPr="001304AC">
        <w:rPr>
          <w:rFonts w:ascii="GHEA Grapalat" w:hAnsi="GHEA Grapalat" w:cs="Times Armenian"/>
          <w:sz w:val="20"/>
          <w:lang w:val="af-ZA"/>
        </w:rPr>
        <w:t xml:space="preserve"> մայիսի 4-ի </w:t>
      </w:r>
      <w:r w:rsidRPr="001304AC">
        <w:rPr>
          <w:rFonts w:ascii="GHEA Grapalat" w:hAnsi="GHEA Grapalat" w:cs="Times Armenian"/>
          <w:sz w:val="20"/>
          <w:lang w:val="af-ZA"/>
        </w:rPr>
        <w:t xml:space="preserve">N </w:t>
      </w:r>
      <w:r w:rsidR="009F18D0" w:rsidRPr="001304AC">
        <w:rPr>
          <w:rFonts w:ascii="GHEA Grapalat" w:hAnsi="GHEA Grapalat" w:cs="Times Armenian"/>
          <w:sz w:val="20"/>
          <w:lang w:val="af-ZA"/>
        </w:rPr>
        <w:t>526-</w:t>
      </w:r>
      <w:r w:rsidRPr="001304AC">
        <w:rPr>
          <w:rFonts w:ascii="GHEA Grapalat" w:hAnsi="GHEA Grapalat" w:cs="Sylfaen"/>
          <w:sz w:val="20"/>
        </w:rPr>
        <w:t>Ն</w:t>
      </w:r>
      <w:r w:rsidRPr="001304AC">
        <w:rPr>
          <w:rFonts w:ascii="GHEA Grapalat" w:hAnsi="GHEA Grapalat" w:cs="Times Armenian"/>
          <w:sz w:val="20"/>
          <w:lang w:val="af-ZA"/>
        </w:rPr>
        <w:t xml:space="preserve"> </w:t>
      </w:r>
      <w:r w:rsidRPr="001304AC">
        <w:rPr>
          <w:rFonts w:ascii="GHEA Grapalat" w:hAnsi="GHEA Grapalat" w:cs="Sylfaen"/>
          <w:sz w:val="20"/>
        </w:rPr>
        <w:t>որոշմամբ</w:t>
      </w:r>
      <w:r w:rsidRPr="001304AC">
        <w:rPr>
          <w:rFonts w:ascii="GHEA Grapalat" w:hAnsi="GHEA Grapalat" w:cs="Times Armenian"/>
          <w:sz w:val="20"/>
          <w:lang w:val="af-ZA"/>
        </w:rPr>
        <w:t xml:space="preserve"> </w:t>
      </w:r>
      <w:r w:rsidRPr="001304AC">
        <w:rPr>
          <w:rFonts w:ascii="GHEA Grapalat" w:hAnsi="GHEA Grapalat" w:cs="Sylfaen"/>
          <w:sz w:val="20"/>
        </w:rPr>
        <w:t>հաստատված</w:t>
      </w:r>
      <w:r w:rsidRPr="001304AC">
        <w:rPr>
          <w:rFonts w:ascii="GHEA Grapalat" w:hAnsi="GHEA Grapalat" w:cs="Times Armenian"/>
          <w:sz w:val="20"/>
          <w:lang w:val="af-ZA"/>
        </w:rPr>
        <w:t xml:space="preserve"> </w:t>
      </w:r>
      <w:r w:rsidR="00A76C15" w:rsidRPr="001304AC">
        <w:rPr>
          <w:rFonts w:ascii="GHEA Grapalat" w:hAnsi="GHEA Grapalat" w:cs="Times Armenian"/>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կազմակերպման</w:t>
      </w:r>
      <w:r w:rsidR="003C53D4"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Times Armenian"/>
          <w:sz w:val="20"/>
          <w:lang w:val="af-ZA"/>
        </w:rPr>
        <w:t>)</w:t>
      </w:r>
      <w:r w:rsidR="00F40D4D"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այլ</w:t>
      </w:r>
      <w:r w:rsidRPr="001304AC">
        <w:rPr>
          <w:rFonts w:ascii="GHEA Grapalat" w:hAnsi="GHEA Grapalat" w:cs="Times Armenian"/>
          <w:sz w:val="20"/>
          <w:lang w:val="af-ZA"/>
        </w:rPr>
        <w:t xml:space="preserve"> </w:t>
      </w:r>
      <w:r w:rsidRPr="001304AC">
        <w:rPr>
          <w:rFonts w:ascii="GHEA Grapalat" w:hAnsi="GHEA Grapalat" w:cs="Sylfaen"/>
          <w:sz w:val="20"/>
        </w:rPr>
        <w:t>իրավական</w:t>
      </w:r>
      <w:r w:rsidRPr="001304AC">
        <w:rPr>
          <w:rFonts w:ascii="GHEA Grapalat" w:hAnsi="GHEA Grapalat" w:cs="Times Armenian"/>
          <w:sz w:val="20"/>
          <w:lang w:val="af-ZA"/>
        </w:rPr>
        <w:t xml:space="preserve"> </w:t>
      </w:r>
      <w:r w:rsidRPr="001304AC">
        <w:rPr>
          <w:rFonts w:ascii="GHEA Grapalat" w:hAnsi="GHEA Grapalat" w:cs="Sylfaen"/>
          <w:sz w:val="20"/>
        </w:rPr>
        <w:t>ակտերի</w:t>
      </w:r>
      <w:r w:rsidRPr="001304AC">
        <w:rPr>
          <w:rFonts w:ascii="GHEA Grapalat" w:hAnsi="GHEA Grapalat" w:cs="Times Armenian"/>
          <w:sz w:val="20"/>
          <w:lang w:val="af-ZA"/>
        </w:rPr>
        <w:t xml:space="preserve"> </w:t>
      </w:r>
      <w:r w:rsidRPr="001304AC">
        <w:rPr>
          <w:rFonts w:ascii="GHEA Grapalat" w:hAnsi="GHEA Grapalat" w:cs="Sylfaen"/>
          <w:sz w:val="20"/>
        </w:rPr>
        <w:t>պահանջներին</w:t>
      </w:r>
      <w:r w:rsidRPr="001304AC">
        <w:rPr>
          <w:rFonts w:ascii="GHEA Grapalat" w:hAnsi="GHEA Grapalat" w:cs="Times Armenian"/>
          <w:sz w:val="20"/>
          <w:lang w:val="af-ZA"/>
        </w:rPr>
        <w:t xml:space="preserve"> </w:t>
      </w:r>
      <w:r w:rsidRPr="001304AC">
        <w:rPr>
          <w:rFonts w:ascii="GHEA Grapalat" w:hAnsi="GHEA Grapalat" w:cs="Sylfaen"/>
          <w:sz w:val="20"/>
        </w:rPr>
        <w:t>համապատասխան</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նպատակ</w:t>
      </w:r>
      <w:r w:rsidRPr="001304AC">
        <w:rPr>
          <w:rFonts w:ascii="GHEA Grapalat" w:hAnsi="GHEA Grapalat" w:cs="Times Armenian"/>
          <w:sz w:val="20"/>
          <w:lang w:val="af-ZA"/>
        </w:rPr>
        <w:t xml:space="preserve"> </w:t>
      </w:r>
      <w:r w:rsidRPr="001304AC">
        <w:rPr>
          <w:rFonts w:ascii="GHEA Grapalat" w:hAnsi="GHEA Grapalat" w:cs="Sylfaen"/>
          <w:sz w:val="20"/>
        </w:rPr>
        <w:t>ունի</w:t>
      </w:r>
      <w:r w:rsidRPr="001304AC">
        <w:rPr>
          <w:rFonts w:ascii="GHEA Grapalat" w:hAnsi="GHEA Grapalat" w:cs="Times Armenian"/>
          <w:sz w:val="20"/>
          <w:lang w:val="af-ZA"/>
        </w:rPr>
        <w:t xml:space="preserve"> </w:t>
      </w:r>
      <w:r w:rsidR="00513581" w:rsidRPr="001304AC">
        <w:rPr>
          <w:rFonts w:ascii="GHEA Grapalat" w:hAnsi="GHEA Grapalat"/>
          <w:b/>
          <w:sz w:val="20"/>
          <w:szCs w:val="20"/>
          <w:lang w:val="af-ZA"/>
        </w:rPr>
        <w:t>«Հիվանդությունների վերահսկման և կանխարգելման ազգային կենտրոն» ՊՈԱԿ</w:t>
      </w:r>
      <w:r w:rsidR="00513581" w:rsidRPr="001304AC">
        <w:rPr>
          <w:rFonts w:ascii="GHEA Grapalat" w:hAnsi="GHEA Grapalat"/>
          <w:sz w:val="20"/>
          <w:lang w:val="hy-AM"/>
        </w:rPr>
        <w:t>-</w:t>
      </w:r>
      <w:r w:rsidR="00513581" w:rsidRPr="001304AC">
        <w:rPr>
          <w:rFonts w:ascii="GHEA Grapalat" w:hAnsi="GHEA Grapalat"/>
          <w:sz w:val="20"/>
        </w:rPr>
        <w:t>ի</w:t>
      </w:r>
      <w:r w:rsidR="00513581" w:rsidRPr="001304AC">
        <w:rPr>
          <w:rFonts w:ascii="GHEA Grapalat" w:hAnsi="GHEA Grapalat" w:cs="Times Armenian"/>
          <w:sz w:val="20"/>
          <w:lang w:val="af-ZA"/>
        </w:rPr>
        <w:t xml:space="preserve"> </w:t>
      </w:r>
      <w:r w:rsidR="00A00E74" w:rsidRPr="001304AC">
        <w:rPr>
          <w:rFonts w:ascii="GHEA Grapalat" w:hAnsi="GHEA Grapalat" w:cs="Times Armenian"/>
          <w:sz w:val="20"/>
          <w:lang w:val="af-ZA"/>
        </w:rPr>
        <w:t>(</w:t>
      </w:r>
      <w:r w:rsidR="00A00E74" w:rsidRPr="001304AC">
        <w:rPr>
          <w:rFonts w:ascii="GHEA Grapalat" w:hAnsi="GHEA Grapalat" w:cs="Sylfaen"/>
          <w:sz w:val="20"/>
        </w:rPr>
        <w:t>այսուհետ</w:t>
      </w:r>
      <w:r w:rsidR="00A00E74" w:rsidRPr="001304AC">
        <w:rPr>
          <w:rFonts w:ascii="GHEA Grapalat" w:hAnsi="GHEA Grapalat" w:cs="Times Armenian"/>
          <w:sz w:val="20"/>
          <w:lang w:val="af-ZA"/>
        </w:rPr>
        <w:t xml:space="preserve">` </w:t>
      </w:r>
      <w:r w:rsidR="00A00E74" w:rsidRPr="001304AC">
        <w:rPr>
          <w:rFonts w:ascii="GHEA Grapalat" w:hAnsi="GHEA Grapalat" w:cs="Sylfaen"/>
          <w:sz w:val="20"/>
        </w:rPr>
        <w:t>պատվիրատու</w:t>
      </w:r>
      <w:r w:rsidR="00A00E7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կողմից</w:t>
      </w:r>
      <w:r w:rsidRPr="001304AC">
        <w:rPr>
          <w:rFonts w:ascii="GHEA Grapalat" w:hAnsi="GHEA Grapalat" w:cs="Times Armenian"/>
          <w:sz w:val="20"/>
          <w:lang w:val="af-ZA"/>
        </w:rPr>
        <w:t xml:space="preserve"> </w:t>
      </w:r>
      <w:r w:rsidRPr="001304AC">
        <w:rPr>
          <w:rFonts w:ascii="GHEA Grapalat" w:hAnsi="GHEA Grapalat" w:cs="Sylfaen"/>
          <w:sz w:val="20"/>
        </w:rPr>
        <w:t>հայտարարված</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ին</w:t>
      </w:r>
      <w:r w:rsidR="000604CF" w:rsidRPr="001304AC">
        <w:rPr>
          <w:rFonts w:ascii="GHEA Grapalat" w:hAnsi="GHEA Grapalat" w:cs="Sylfaen"/>
          <w:sz w:val="20"/>
          <w:lang w:val="af-ZA"/>
        </w:rPr>
        <w:t xml:space="preserve"> </w:t>
      </w:r>
      <w:r w:rsidRPr="001304AC">
        <w:rPr>
          <w:rFonts w:ascii="GHEA Grapalat" w:hAnsi="GHEA Grapalat" w:cs="Sylfaen"/>
          <w:sz w:val="20"/>
        </w:rPr>
        <w:t>մասնակցելու</w:t>
      </w:r>
      <w:r w:rsidRPr="001304AC">
        <w:rPr>
          <w:rFonts w:ascii="GHEA Grapalat" w:hAnsi="GHEA Grapalat" w:cs="Times Armenian"/>
          <w:sz w:val="20"/>
          <w:lang w:val="af-ZA"/>
        </w:rPr>
        <w:t xml:space="preserve"> </w:t>
      </w:r>
      <w:r w:rsidRPr="001304AC">
        <w:rPr>
          <w:rFonts w:ascii="GHEA Grapalat" w:hAnsi="GHEA Grapalat" w:cs="Sylfaen"/>
          <w:sz w:val="20"/>
        </w:rPr>
        <w:t>մտադրություն</w:t>
      </w:r>
      <w:r w:rsidRPr="001304AC">
        <w:rPr>
          <w:rFonts w:ascii="GHEA Grapalat" w:hAnsi="GHEA Grapalat" w:cs="Times Armenian"/>
          <w:sz w:val="20"/>
          <w:lang w:val="af-ZA"/>
        </w:rPr>
        <w:t xml:space="preserve"> </w:t>
      </w:r>
      <w:r w:rsidRPr="001304AC">
        <w:rPr>
          <w:rFonts w:ascii="GHEA Grapalat" w:hAnsi="GHEA Grapalat" w:cs="Sylfaen"/>
          <w:sz w:val="20"/>
        </w:rPr>
        <w:t>ունեցող</w:t>
      </w:r>
      <w:r w:rsidRPr="001304AC">
        <w:rPr>
          <w:rFonts w:ascii="GHEA Grapalat" w:hAnsi="GHEA Grapalat" w:cs="Times Armenian"/>
          <w:sz w:val="20"/>
          <w:lang w:val="af-ZA"/>
        </w:rPr>
        <w:t xml:space="preserve"> </w:t>
      </w:r>
      <w:r w:rsidRPr="001304AC">
        <w:rPr>
          <w:rFonts w:ascii="GHEA Grapalat" w:hAnsi="GHEA Grapalat" w:cs="Sylfaen"/>
          <w:sz w:val="20"/>
        </w:rPr>
        <w:t>անձանց</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003D0075" w:rsidRPr="001304AC">
        <w:rPr>
          <w:rFonts w:ascii="GHEA Grapalat" w:hAnsi="GHEA Grapalat" w:cs="Sylfaen"/>
          <w:sz w:val="20"/>
        </w:rPr>
        <w:t>մ</w:t>
      </w:r>
      <w:r w:rsidRPr="001304AC">
        <w:rPr>
          <w:rFonts w:ascii="GHEA Grapalat" w:hAnsi="GHEA Grapalat" w:cs="Sylfaen"/>
          <w:sz w:val="20"/>
        </w:rPr>
        <w:t>ասնակից</w:t>
      </w:r>
      <w:r w:rsidRPr="001304AC">
        <w:rPr>
          <w:rFonts w:ascii="GHEA Grapalat" w:hAnsi="GHEA Grapalat" w:cs="Times Armenian"/>
          <w:sz w:val="20"/>
          <w:lang w:val="af-ZA"/>
        </w:rPr>
        <w:t xml:space="preserve">) </w:t>
      </w:r>
      <w:r w:rsidRPr="001304AC">
        <w:rPr>
          <w:rFonts w:ascii="GHEA Grapalat" w:hAnsi="GHEA Grapalat" w:cs="Sylfaen"/>
          <w:sz w:val="20"/>
        </w:rPr>
        <w:t>տեղեկացնելու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պայմանների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անցկացման</w:t>
      </w:r>
      <w:r w:rsidRPr="001304AC">
        <w:rPr>
          <w:rFonts w:ascii="GHEA Grapalat" w:hAnsi="GHEA Grapalat" w:cs="Times Armenian"/>
          <w:sz w:val="20"/>
          <w:lang w:val="af-ZA"/>
        </w:rPr>
        <w:t xml:space="preserve">, </w:t>
      </w:r>
      <w:r w:rsidR="002E7EE1" w:rsidRPr="001304AC">
        <w:rPr>
          <w:rFonts w:ascii="GHEA Grapalat" w:hAnsi="GHEA Grapalat" w:cs="Sylfaen"/>
          <w:sz w:val="20"/>
          <w:lang w:val="hy-AM"/>
        </w:rPr>
        <w:t>ընտրված մասնակցին</w:t>
      </w:r>
      <w:r w:rsidRPr="001304AC">
        <w:rPr>
          <w:rFonts w:ascii="GHEA Grapalat" w:hAnsi="GHEA Grapalat" w:cs="Times Armenian"/>
          <w:sz w:val="20"/>
          <w:lang w:val="af-ZA"/>
        </w:rPr>
        <w:t xml:space="preserve"> </w:t>
      </w:r>
      <w:r w:rsidRPr="001304AC">
        <w:rPr>
          <w:rFonts w:ascii="GHEA Grapalat" w:hAnsi="GHEA Grapalat" w:cs="Sylfaen"/>
          <w:sz w:val="20"/>
        </w:rPr>
        <w:t>որոշելու</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նրա</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պայմանա</w:t>
      </w:r>
      <w:r w:rsidRPr="001304AC">
        <w:rPr>
          <w:rFonts w:ascii="GHEA Grapalat" w:hAnsi="GHEA Grapalat" w:cs="Times Armenian"/>
          <w:sz w:val="20"/>
        </w:rPr>
        <w:t>գ</w:t>
      </w:r>
      <w:r w:rsidRPr="001304AC">
        <w:rPr>
          <w:rFonts w:ascii="GHEA Grapalat" w:hAnsi="GHEA Grapalat" w:cs="Sylfaen"/>
          <w:sz w:val="20"/>
        </w:rPr>
        <w:t>իր</w:t>
      </w:r>
      <w:r w:rsidRPr="001304AC">
        <w:rPr>
          <w:rFonts w:ascii="GHEA Grapalat" w:hAnsi="GHEA Grapalat" w:cs="Times Armenian"/>
          <w:sz w:val="20"/>
          <w:lang w:val="af-ZA"/>
        </w:rPr>
        <w:t xml:space="preserve"> </w:t>
      </w:r>
      <w:r w:rsidRPr="001304AC">
        <w:rPr>
          <w:rFonts w:ascii="GHEA Grapalat" w:hAnsi="GHEA Grapalat" w:cs="Sylfaen"/>
          <w:sz w:val="20"/>
        </w:rPr>
        <w:t>կնքելու</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Times Armenian"/>
          <w:sz w:val="20"/>
          <w:lang w:val="af-ZA"/>
        </w:rPr>
        <w:t xml:space="preserve">, </w:t>
      </w:r>
      <w:r w:rsidRPr="001304AC">
        <w:rPr>
          <w:rFonts w:ascii="GHEA Grapalat" w:hAnsi="GHEA Grapalat" w:cs="Sylfaen"/>
          <w:sz w:val="20"/>
        </w:rPr>
        <w:t>ինչպես</w:t>
      </w:r>
      <w:r w:rsidRPr="001304AC">
        <w:rPr>
          <w:rFonts w:ascii="GHEA Grapalat" w:hAnsi="GHEA Grapalat" w:cs="Times Armenian"/>
          <w:sz w:val="20"/>
          <w:lang w:val="af-ZA"/>
        </w:rPr>
        <w:t xml:space="preserve"> </w:t>
      </w:r>
      <w:r w:rsidRPr="001304AC">
        <w:rPr>
          <w:rFonts w:ascii="GHEA Grapalat" w:hAnsi="GHEA Grapalat" w:cs="Sylfaen"/>
          <w:sz w:val="20"/>
        </w:rPr>
        <w:t>նաև</w:t>
      </w:r>
      <w:r w:rsidRPr="001304AC">
        <w:rPr>
          <w:rFonts w:ascii="GHEA Grapalat" w:hAnsi="GHEA Grapalat" w:cs="Times Armenian"/>
          <w:sz w:val="20"/>
          <w:lang w:val="af-ZA"/>
        </w:rPr>
        <w:t xml:space="preserve"> </w:t>
      </w:r>
      <w:r w:rsidRPr="001304AC">
        <w:rPr>
          <w:rFonts w:ascii="GHEA Grapalat" w:hAnsi="GHEA Grapalat" w:cs="Sylfaen"/>
          <w:sz w:val="20"/>
        </w:rPr>
        <w:t>օժանդակելու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պատրաստելիս</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Հայտեր</w:t>
      </w:r>
      <w:r w:rsidRPr="001304AC">
        <w:rPr>
          <w:rFonts w:ascii="GHEA Grapalat" w:hAnsi="GHEA Grapalat" w:cs="Times Armenian"/>
          <w:sz w:val="20"/>
          <w:lang w:val="af-ZA"/>
        </w:rPr>
        <w:t xml:space="preserve"> </w:t>
      </w:r>
      <w:r w:rsidRPr="001304AC">
        <w:rPr>
          <w:rFonts w:ascii="GHEA Grapalat" w:hAnsi="GHEA Grapalat" w:cs="Sylfaen"/>
          <w:sz w:val="20"/>
        </w:rPr>
        <w:t>կարող</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ներկայացնել</w:t>
      </w:r>
      <w:r w:rsidRPr="001304AC">
        <w:rPr>
          <w:rFonts w:ascii="GHEA Grapalat" w:hAnsi="GHEA Grapalat" w:cs="Times Armenian"/>
          <w:sz w:val="20"/>
          <w:lang w:val="af-ZA"/>
        </w:rPr>
        <w:t xml:space="preserve"> </w:t>
      </w:r>
      <w:r w:rsidRPr="001304AC">
        <w:rPr>
          <w:rFonts w:ascii="GHEA Grapalat" w:hAnsi="GHEA Grapalat" w:cs="Sylfaen"/>
          <w:sz w:val="20"/>
        </w:rPr>
        <w:t>բոլոր</w:t>
      </w:r>
      <w:r w:rsidR="00B2681D" w:rsidRPr="001304AC">
        <w:rPr>
          <w:rFonts w:ascii="GHEA Grapalat" w:hAnsi="GHEA Grapalat" w:cs="Sylfaen"/>
          <w:sz w:val="20"/>
          <w:lang w:val="af-ZA"/>
        </w:rPr>
        <w:t xml:space="preserve"> </w:t>
      </w:r>
      <w:r w:rsidRPr="001304AC">
        <w:rPr>
          <w:rFonts w:ascii="GHEA Grapalat" w:hAnsi="GHEA Grapalat" w:cs="Sylfaen"/>
          <w:sz w:val="20"/>
        </w:rPr>
        <w:t>անձիք</w:t>
      </w:r>
      <w:r w:rsidRPr="001304AC">
        <w:rPr>
          <w:rFonts w:ascii="GHEA Grapalat" w:hAnsi="GHEA Grapalat" w:cs="Times Armenian"/>
          <w:sz w:val="20"/>
          <w:lang w:val="af-ZA"/>
        </w:rPr>
        <w:t xml:space="preserve">, </w:t>
      </w:r>
      <w:r w:rsidRPr="001304AC">
        <w:rPr>
          <w:rFonts w:ascii="GHEA Grapalat" w:hAnsi="GHEA Grapalat" w:cs="Sylfaen"/>
          <w:sz w:val="20"/>
        </w:rPr>
        <w:t>անկախ</w:t>
      </w:r>
      <w:r w:rsidRPr="001304AC">
        <w:rPr>
          <w:rFonts w:ascii="GHEA Grapalat" w:hAnsi="GHEA Grapalat" w:cs="Times Armenian"/>
          <w:sz w:val="20"/>
          <w:lang w:val="af-ZA"/>
        </w:rPr>
        <w:t xml:space="preserve"> </w:t>
      </w:r>
      <w:r w:rsidRPr="001304AC">
        <w:rPr>
          <w:rFonts w:ascii="GHEA Grapalat" w:hAnsi="GHEA Grapalat" w:cs="Sylfaen"/>
          <w:sz w:val="20"/>
        </w:rPr>
        <w:t>նրանց</w:t>
      </w:r>
      <w:r w:rsidRPr="001304AC">
        <w:rPr>
          <w:rFonts w:ascii="GHEA Grapalat" w:hAnsi="GHEA Grapalat" w:cs="Times Armenian"/>
          <w:sz w:val="20"/>
          <w:lang w:val="af-ZA"/>
        </w:rPr>
        <w:t xml:space="preserve">` </w:t>
      </w:r>
      <w:r w:rsidRPr="001304AC">
        <w:rPr>
          <w:rFonts w:ascii="GHEA Grapalat" w:hAnsi="GHEA Grapalat" w:cs="Sylfaen"/>
          <w:sz w:val="20"/>
        </w:rPr>
        <w:t>օտարերկրյա</w:t>
      </w:r>
      <w:r w:rsidRPr="001304AC">
        <w:rPr>
          <w:rFonts w:ascii="GHEA Grapalat" w:hAnsi="GHEA Grapalat" w:cs="Times Armenian"/>
          <w:sz w:val="20"/>
          <w:lang w:val="af-ZA"/>
        </w:rPr>
        <w:t xml:space="preserve"> </w:t>
      </w:r>
      <w:r w:rsidRPr="001304AC">
        <w:rPr>
          <w:rFonts w:ascii="GHEA Grapalat" w:hAnsi="GHEA Grapalat" w:cs="Sylfaen"/>
          <w:sz w:val="20"/>
        </w:rPr>
        <w:t>ֆիզիկական</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կազմակերպություն</w:t>
      </w:r>
      <w:r w:rsidRPr="001304AC">
        <w:rPr>
          <w:rFonts w:ascii="GHEA Grapalat" w:hAnsi="GHEA Grapalat" w:cs="Times Armenian"/>
          <w:sz w:val="20"/>
          <w:lang w:val="af-ZA"/>
        </w:rPr>
        <w:t xml:space="preserve">, </w:t>
      </w:r>
      <w:r w:rsidRPr="001304AC">
        <w:rPr>
          <w:rFonts w:ascii="GHEA Grapalat" w:hAnsi="GHEA Grapalat" w:cs="Sylfaen"/>
          <w:sz w:val="20"/>
        </w:rPr>
        <w:t>քաղաքացիություն</w:t>
      </w:r>
      <w:r w:rsidRPr="001304AC">
        <w:rPr>
          <w:rFonts w:ascii="GHEA Grapalat" w:hAnsi="GHEA Grapalat" w:cs="Times Armenian"/>
          <w:sz w:val="20"/>
          <w:lang w:val="af-ZA"/>
        </w:rPr>
        <w:t xml:space="preserve"> </w:t>
      </w:r>
      <w:r w:rsidRPr="001304AC">
        <w:rPr>
          <w:rFonts w:ascii="GHEA Grapalat" w:hAnsi="GHEA Grapalat" w:cs="Sylfaen"/>
          <w:sz w:val="20"/>
        </w:rPr>
        <w:t>չունեցող</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լինելու</w:t>
      </w:r>
      <w:r w:rsidRPr="001304AC">
        <w:rPr>
          <w:rFonts w:ascii="GHEA Grapalat" w:hAnsi="GHEA Grapalat" w:cs="Times Armenian"/>
          <w:sz w:val="20"/>
          <w:lang w:val="af-ZA"/>
        </w:rPr>
        <w:t xml:space="preserve"> </w:t>
      </w:r>
      <w:r w:rsidRPr="001304AC">
        <w:rPr>
          <w:rFonts w:ascii="GHEA Grapalat" w:hAnsi="GHEA Grapalat" w:cs="Sylfaen"/>
          <w:sz w:val="20"/>
        </w:rPr>
        <w:t>հան</w:t>
      </w:r>
      <w:r w:rsidRPr="001304AC">
        <w:rPr>
          <w:rFonts w:ascii="GHEA Grapalat" w:hAnsi="GHEA Grapalat" w:cs="Times Armenian"/>
          <w:sz w:val="20"/>
        </w:rPr>
        <w:t>գ</w:t>
      </w:r>
      <w:r w:rsidRPr="001304AC">
        <w:rPr>
          <w:rFonts w:ascii="GHEA Grapalat" w:hAnsi="GHEA Grapalat" w:cs="Sylfaen"/>
          <w:sz w:val="20"/>
        </w:rPr>
        <w:t>ամանքից</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cs="Times Armenian"/>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հարաբերությունների</w:t>
      </w:r>
      <w:r w:rsidRPr="001304AC">
        <w:rPr>
          <w:rFonts w:ascii="GHEA Grapalat" w:hAnsi="GHEA Grapalat" w:cs="Times Armenian"/>
          <w:sz w:val="20"/>
          <w:lang w:val="af-ZA"/>
        </w:rPr>
        <w:t xml:space="preserve"> </w:t>
      </w:r>
      <w:r w:rsidRPr="001304AC">
        <w:rPr>
          <w:rFonts w:ascii="GHEA Grapalat" w:hAnsi="GHEA Grapalat" w:cs="Sylfaen"/>
          <w:sz w:val="20"/>
        </w:rPr>
        <w:t>նկատմամբ</w:t>
      </w:r>
      <w:r w:rsidRPr="001304AC">
        <w:rPr>
          <w:rFonts w:ascii="GHEA Grapalat" w:hAnsi="GHEA Grapalat" w:cs="Times Armenian"/>
          <w:sz w:val="20"/>
          <w:lang w:val="af-ZA"/>
        </w:rPr>
        <w:t xml:space="preserve"> </w:t>
      </w:r>
      <w:r w:rsidRPr="001304AC">
        <w:rPr>
          <w:rFonts w:ascii="GHEA Grapalat" w:hAnsi="GHEA Grapalat" w:cs="Sylfaen"/>
          <w:sz w:val="20"/>
        </w:rPr>
        <w:t>կիրառվում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004D5671"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վեճերը</w:t>
      </w:r>
      <w:r w:rsidRPr="001304AC">
        <w:rPr>
          <w:rFonts w:ascii="GHEA Grapalat" w:hAnsi="GHEA Grapalat" w:cs="Times Armenian"/>
          <w:sz w:val="20"/>
          <w:lang w:val="af-ZA"/>
        </w:rPr>
        <w:t xml:space="preserve"> </w:t>
      </w:r>
      <w:r w:rsidRPr="001304AC">
        <w:rPr>
          <w:rFonts w:ascii="GHEA Grapalat" w:hAnsi="GHEA Grapalat" w:cs="Sylfaen"/>
          <w:sz w:val="20"/>
        </w:rPr>
        <w:t>ենթակա</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քննության</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դատարաններում</w:t>
      </w:r>
      <w:r w:rsidR="004D5671" w:rsidRPr="001304AC">
        <w:rPr>
          <w:rFonts w:ascii="GHEA Grapalat" w:hAnsi="GHEA Grapalat" w:cs="Times Armenian"/>
          <w:sz w:val="20"/>
          <w:lang w:val="af-ZA"/>
        </w:rPr>
        <w:t>։</w:t>
      </w:r>
      <w:r w:rsidR="00F5653D" w:rsidRPr="001304AC">
        <w:rPr>
          <w:rFonts w:ascii="GHEA Grapalat" w:hAnsi="GHEA Grapalat" w:cs="Times Armenian"/>
          <w:sz w:val="20"/>
          <w:lang w:val="af-ZA"/>
        </w:rPr>
        <w:t xml:space="preserve"> </w:t>
      </w:r>
    </w:p>
    <w:p w:rsidR="003E1421" w:rsidRPr="001304AC" w:rsidRDefault="00A81DD5" w:rsidP="00EF3662">
      <w:pPr>
        <w:pStyle w:val="BodyTextIndent2"/>
        <w:spacing w:line="240" w:lineRule="auto"/>
        <w:ind w:firstLine="567"/>
        <w:rPr>
          <w:rFonts w:ascii="GHEA Grapalat" w:hAnsi="GHEA Grapalat"/>
        </w:rPr>
      </w:pPr>
      <w:r w:rsidRPr="001304AC">
        <w:rPr>
          <w:rFonts w:ascii="GHEA Grapalat" w:hAnsi="GHEA Grapalat"/>
        </w:rPr>
        <w:t xml:space="preserve">Գնահատող հանձնաժողովի քարտուղարի </w:t>
      </w:r>
      <w:r w:rsidR="003E1421" w:rsidRPr="001304AC">
        <w:rPr>
          <w:rFonts w:ascii="GHEA Grapalat" w:hAnsi="GHEA Grapalat"/>
        </w:rPr>
        <w:t xml:space="preserve">էլեկտրոնային փոստի հասցեն է` </w:t>
      </w:r>
      <w:r w:rsidR="00066500" w:rsidRPr="001304AC">
        <w:rPr>
          <w:rFonts w:ascii="GHEA Grapalat" w:hAnsi="GHEA Grapalat"/>
          <w:b/>
          <w:color w:val="000000"/>
        </w:rPr>
        <w:t>procurement@ncdc.am</w:t>
      </w:r>
    </w:p>
    <w:p w:rsidR="00096865" w:rsidRPr="001304AC" w:rsidRDefault="00F5653D" w:rsidP="00EF3662">
      <w:pPr>
        <w:jc w:val="center"/>
        <w:rPr>
          <w:rFonts w:ascii="GHEA Grapalat" w:hAnsi="GHEA Grapalat"/>
          <w:szCs w:val="22"/>
          <w:lang w:val="af-ZA"/>
        </w:rPr>
      </w:pPr>
      <w:r w:rsidRPr="001304AC">
        <w:rPr>
          <w:rFonts w:ascii="GHEA Grapalat" w:hAnsi="GHEA Grapalat"/>
          <w:sz w:val="16"/>
          <w:szCs w:val="16"/>
          <w:lang w:val="af-ZA"/>
        </w:rPr>
        <w:br w:type="page"/>
      </w:r>
      <w:proofErr w:type="gramStart"/>
      <w:r w:rsidR="00096865" w:rsidRPr="001304AC">
        <w:rPr>
          <w:rFonts w:ascii="GHEA Grapalat" w:hAnsi="GHEA Grapalat" w:cs="Sylfaen"/>
          <w:szCs w:val="22"/>
        </w:rPr>
        <w:lastRenderedPageBreak/>
        <w:t>ՄԱՍ</w:t>
      </w:r>
      <w:r w:rsidR="00096865" w:rsidRPr="001304AC">
        <w:rPr>
          <w:rFonts w:ascii="GHEA Grapalat" w:hAnsi="GHEA Grapalat" w:cs="Times Armenian"/>
          <w:szCs w:val="22"/>
          <w:lang w:val="af-ZA"/>
        </w:rPr>
        <w:t xml:space="preserve">  I</w:t>
      </w:r>
      <w:proofErr w:type="gramEnd"/>
    </w:p>
    <w:p w:rsidR="00096865" w:rsidRPr="001304AC" w:rsidRDefault="00096865" w:rsidP="00EF3662">
      <w:pPr>
        <w:pStyle w:val="Heading3"/>
        <w:spacing w:line="240" w:lineRule="auto"/>
        <w:ind w:firstLine="567"/>
        <w:rPr>
          <w:rFonts w:ascii="GHEA Grapalat" w:hAnsi="GHEA Grapalat"/>
          <w:sz w:val="24"/>
          <w:szCs w:val="22"/>
          <w:lang w:val="af-ZA"/>
        </w:rPr>
      </w:pPr>
    </w:p>
    <w:p w:rsidR="00096865" w:rsidRPr="001304AC" w:rsidRDefault="002B32D6" w:rsidP="00EF3662">
      <w:pPr>
        <w:numPr>
          <w:ilvl w:val="0"/>
          <w:numId w:val="3"/>
        </w:numPr>
        <w:jc w:val="center"/>
        <w:rPr>
          <w:rFonts w:ascii="GHEA Grapalat" w:hAnsi="GHEA Grapalat" w:cs="Sylfaen"/>
          <w:b/>
          <w:sz w:val="20"/>
        </w:rPr>
      </w:pPr>
      <w:r w:rsidRPr="001304AC">
        <w:rPr>
          <w:rFonts w:ascii="GHEA Grapalat" w:hAnsi="GHEA Grapalat" w:cs="Sylfaen"/>
          <w:b/>
          <w:sz w:val="20"/>
        </w:rPr>
        <w:t>ԳՆՄԱՆ  ԱՌԱՐԿԱՅԻ  ԲՆՈՒԹԱԳԻՐԸ</w:t>
      </w:r>
    </w:p>
    <w:p w:rsidR="002B32D6" w:rsidRPr="001304AC" w:rsidRDefault="002B32D6" w:rsidP="00EF3662">
      <w:pPr>
        <w:ind w:left="360"/>
        <w:jc w:val="center"/>
        <w:rPr>
          <w:rFonts w:ascii="GHEA Grapalat" w:hAnsi="GHEA Grapalat" w:cs="Sylfaen"/>
          <w:b/>
          <w:sz w:val="20"/>
        </w:rPr>
      </w:pPr>
    </w:p>
    <w:p w:rsidR="00096865" w:rsidRPr="001304AC" w:rsidRDefault="00845AA5" w:rsidP="00EF3662">
      <w:pPr>
        <w:pStyle w:val="Heading3"/>
        <w:spacing w:line="240" w:lineRule="auto"/>
        <w:ind w:firstLine="567"/>
        <w:jc w:val="both"/>
        <w:rPr>
          <w:rFonts w:ascii="GHEA Grapalat" w:hAnsi="GHEA Grapalat"/>
          <w:i w:val="0"/>
          <w:lang w:val="af-ZA"/>
        </w:rPr>
      </w:pPr>
      <w:r w:rsidRPr="00823554">
        <w:rPr>
          <w:rFonts w:ascii="GHEA Grapalat" w:hAnsi="GHEA Grapalat" w:cs="Sylfaen"/>
          <w:i w:val="0"/>
        </w:rPr>
        <w:t xml:space="preserve">1.1 </w:t>
      </w:r>
      <w:r w:rsidR="00096865" w:rsidRPr="00823554">
        <w:rPr>
          <w:rFonts w:ascii="GHEA Grapalat" w:hAnsi="GHEA Grapalat" w:cs="Sylfaen"/>
          <w:i w:val="0"/>
        </w:rPr>
        <w:t>Գնման</w:t>
      </w:r>
      <w:r w:rsidR="00096865" w:rsidRPr="00823554">
        <w:rPr>
          <w:rFonts w:ascii="GHEA Grapalat" w:hAnsi="GHEA Grapalat" w:cs="Sylfaen"/>
          <w:i w:val="0"/>
          <w:lang w:val="af-ZA"/>
        </w:rPr>
        <w:t xml:space="preserve"> </w:t>
      </w:r>
      <w:r w:rsidR="00096865" w:rsidRPr="00823554">
        <w:rPr>
          <w:rFonts w:ascii="GHEA Grapalat" w:hAnsi="GHEA Grapalat" w:cs="Sylfaen"/>
          <w:i w:val="0"/>
        </w:rPr>
        <w:t>առարկա</w:t>
      </w:r>
      <w:r w:rsidR="00096865" w:rsidRPr="00823554">
        <w:rPr>
          <w:rFonts w:ascii="GHEA Grapalat" w:hAnsi="GHEA Grapalat" w:cs="Sylfaen"/>
          <w:i w:val="0"/>
          <w:lang w:val="af-ZA"/>
        </w:rPr>
        <w:t xml:space="preserve"> </w:t>
      </w:r>
      <w:r w:rsidR="00096865" w:rsidRPr="00823554">
        <w:rPr>
          <w:rFonts w:ascii="GHEA Grapalat" w:hAnsi="GHEA Grapalat" w:cs="Sylfaen"/>
          <w:i w:val="0"/>
        </w:rPr>
        <w:t>է</w:t>
      </w:r>
      <w:r w:rsidR="00096865" w:rsidRPr="00823554">
        <w:rPr>
          <w:rFonts w:ascii="GHEA Grapalat" w:hAnsi="GHEA Grapalat" w:cs="Sylfaen"/>
          <w:i w:val="0"/>
          <w:lang w:val="af-ZA"/>
        </w:rPr>
        <w:t xml:space="preserve"> </w:t>
      </w:r>
      <w:r w:rsidR="00096865" w:rsidRPr="00823554">
        <w:rPr>
          <w:rFonts w:ascii="GHEA Grapalat" w:hAnsi="GHEA Grapalat" w:cs="Sylfaen"/>
          <w:i w:val="0"/>
        </w:rPr>
        <w:t>հանդիսանում</w:t>
      </w:r>
      <w:r w:rsidR="00096865" w:rsidRPr="00823554">
        <w:rPr>
          <w:rFonts w:ascii="GHEA Grapalat" w:hAnsi="GHEA Grapalat" w:cs="Sylfaen"/>
          <w:i w:val="0"/>
          <w:lang w:val="af-ZA"/>
        </w:rPr>
        <w:t xml:space="preserve"> </w:t>
      </w:r>
      <w:r w:rsidR="00B3239F" w:rsidRPr="00823554">
        <w:rPr>
          <w:rFonts w:ascii="GHEA Grapalat" w:hAnsi="GHEA Grapalat"/>
          <w:b/>
          <w:i w:val="0"/>
          <w:lang w:val="af-ZA"/>
        </w:rPr>
        <w:t>«Հիվանդությունների վերահսկման և կանխարգելման ազգային կենտրոն» ՊՈԱԿ</w:t>
      </w:r>
      <w:r w:rsidR="00B3239F" w:rsidRPr="00823554">
        <w:rPr>
          <w:rFonts w:ascii="GHEA Grapalat" w:hAnsi="GHEA Grapalat"/>
          <w:i w:val="0"/>
          <w:lang w:val="hy-AM"/>
        </w:rPr>
        <w:t>-</w:t>
      </w:r>
      <w:r w:rsidR="00B3239F" w:rsidRPr="00823554">
        <w:rPr>
          <w:rFonts w:ascii="GHEA Grapalat" w:hAnsi="GHEA Grapalat"/>
          <w:i w:val="0"/>
        </w:rPr>
        <w:t>ի</w:t>
      </w:r>
      <w:r w:rsidR="00B3239F" w:rsidRPr="00823554">
        <w:rPr>
          <w:rFonts w:ascii="GHEA Grapalat" w:hAnsi="GHEA Grapalat" w:cs="Sylfaen"/>
          <w:i w:val="0"/>
          <w:lang w:val="af-ZA"/>
        </w:rPr>
        <w:t xml:space="preserve"> </w:t>
      </w:r>
      <w:r w:rsidR="00096865" w:rsidRPr="00823554">
        <w:rPr>
          <w:rFonts w:ascii="GHEA Grapalat" w:hAnsi="GHEA Grapalat" w:cs="Sylfaen"/>
          <w:i w:val="0"/>
        </w:rPr>
        <w:t>կարիքների</w:t>
      </w:r>
      <w:r w:rsidR="00096865" w:rsidRPr="00823554">
        <w:rPr>
          <w:rFonts w:ascii="GHEA Grapalat" w:hAnsi="GHEA Grapalat" w:cs="Times Armenian"/>
          <w:i w:val="0"/>
          <w:lang w:val="af-ZA"/>
        </w:rPr>
        <w:t xml:space="preserve"> </w:t>
      </w:r>
      <w:r w:rsidR="00096865" w:rsidRPr="00823554">
        <w:rPr>
          <w:rFonts w:ascii="GHEA Grapalat" w:hAnsi="GHEA Grapalat" w:cs="Sylfaen"/>
          <w:i w:val="0"/>
        </w:rPr>
        <w:t>համար</w:t>
      </w:r>
      <w:r w:rsidR="00096865" w:rsidRPr="00823554">
        <w:rPr>
          <w:rFonts w:ascii="GHEA Grapalat" w:hAnsi="GHEA Grapalat" w:cs="Times Armenian"/>
          <w:i w:val="0"/>
          <w:lang w:val="af-ZA"/>
        </w:rPr>
        <w:t xml:space="preserve">` </w:t>
      </w:r>
      <w:r w:rsidR="00B3239F" w:rsidRPr="00823554">
        <w:rPr>
          <w:rFonts w:ascii="GHEA Grapalat" w:hAnsi="GHEA Grapalat"/>
          <w:b/>
          <w:i w:val="0"/>
          <w:lang w:val="af-ZA"/>
        </w:rPr>
        <w:t xml:space="preserve">քիմիական նյութերի </w:t>
      </w:r>
      <w:r w:rsidR="00096865" w:rsidRPr="00823554">
        <w:rPr>
          <w:rFonts w:ascii="GHEA Grapalat" w:hAnsi="GHEA Grapalat"/>
          <w:i w:val="0"/>
        </w:rPr>
        <w:t>ձեռքբերումը</w:t>
      </w:r>
      <w:r w:rsidR="00816505" w:rsidRPr="00823554">
        <w:rPr>
          <w:rFonts w:ascii="GHEA Grapalat" w:hAnsi="GHEA Grapalat"/>
          <w:i w:val="0"/>
        </w:rPr>
        <w:t xml:space="preserve"> (այսուհետ` նաև ապրանք)</w:t>
      </w:r>
      <w:r w:rsidR="00C43524" w:rsidRPr="00823554">
        <w:rPr>
          <w:rFonts w:ascii="GHEA Grapalat" w:hAnsi="GHEA Grapalat"/>
          <w:i w:val="0"/>
          <w:lang w:val="af-ZA"/>
        </w:rPr>
        <w:t>,</w:t>
      </w:r>
      <w:r w:rsidR="00096865" w:rsidRPr="00823554">
        <w:rPr>
          <w:rFonts w:ascii="GHEA Grapalat" w:hAnsi="GHEA Grapalat"/>
          <w:i w:val="0"/>
          <w:lang w:val="af-ZA"/>
        </w:rPr>
        <w:t xml:space="preserve"> </w:t>
      </w:r>
      <w:r w:rsidR="00096865" w:rsidRPr="00823554">
        <w:rPr>
          <w:rFonts w:ascii="GHEA Grapalat" w:hAnsi="GHEA Grapalat"/>
          <w:i w:val="0"/>
        </w:rPr>
        <w:t>որոնք</w:t>
      </w:r>
      <w:r w:rsidR="00096865" w:rsidRPr="00823554">
        <w:rPr>
          <w:rFonts w:ascii="GHEA Grapalat" w:hAnsi="GHEA Grapalat"/>
          <w:i w:val="0"/>
          <w:lang w:val="af-ZA"/>
        </w:rPr>
        <w:t xml:space="preserve"> </w:t>
      </w:r>
      <w:proofErr w:type="gramStart"/>
      <w:r w:rsidR="00096865" w:rsidRPr="00823554">
        <w:rPr>
          <w:rFonts w:ascii="GHEA Grapalat" w:hAnsi="GHEA Grapalat"/>
          <w:i w:val="0"/>
        </w:rPr>
        <w:t>խմբավորված</w:t>
      </w:r>
      <w:r w:rsidR="00096865" w:rsidRPr="00823554">
        <w:rPr>
          <w:rFonts w:ascii="GHEA Grapalat" w:hAnsi="GHEA Grapalat"/>
          <w:i w:val="0"/>
          <w:lang w:val="af-ZA"/>
        </w:rPr>
        <w:t xml:space="preserve">  </w:t>
      </w:r>
      <w:r w:rsidR="00096865" w:rsidRPr="00823554">
        <w:rPr>
          <w:rFonts w:ascii="GHEA Grapalat" w:hAnsi="GHEA Grapalat"/>
          <w:i w:val="0"/>
        </w:rPr>
        <w:t>են</w:t>
      </w:r>
      <w:proofErr w:type="gramEnd"/>
      <w:r w:rsidR="00096865" w:rsidRPr="00823554">
        <w:rPr>
          <w:rFonts w:ascii="GHEA Grapalat" w:hAnsi="GHEA Grapalat"/>
          <w:i w:val="0"/>
          <w:lang w:val="af-ZA"/>
        </w:rPr>
        <w:t xml:space="preserve"> </w:t>
      </w:r>
      <w:r w:rsidR="005951B7" w:rsidRPr="00823554">
        <w:rPr>
          <w:rFonts w:ascii="GHEA Grapalat" w:hAnsi="GHEA Grapalat"/>
          <w:b/>
          <w:i w:val="0"/>
          <w:lang w:val="af-ZA"/>
        </w:rPr>
        <w:t>1 (</w:t>
      </w:r>
      <w:r w:rsidR="00BE2063" w:rsidRPr="00823554">
        <w:rPr>
          <w:rFonts w:ascii="GHEA Grapalat" w:hAnsi="GHEA Grapalat"/>
          <w:b/>
          <w:i w:val="0"/>
          <w:lang w:val="af-ZA"/>
        </w:rPr>
        <w:t>մեկ</w:t>
      </w:r>
      <w:r w:rsidR="005951B7" w:rsidRPr="00823554">
        <w:rPr>
          <w:rFonts w:ascii="GHEA Grapalat" w:hAnsi="GHEA Grapalat"/>
          <w:b/>
          <w:i w:val="0"/>
          <w:lang w:val="af-ZA"/>
        </w:rPr>
        <w:t>)</w:t>
      </w:r>
      <w:r w:rsidR="00096865" w:rsidRPr="00823554">
        <w:rPr>
          <w:rFonts w:ascii="GHEA Grapalat" w:hAnsi="GHEA Grapalat"/>
          <w:b/>
          <w:i w:val="0"/>
          <w:lang w:val="af-ZA"/>
        </w:rPr>
        <w:t xml:space="preserve"> </w:t>
      </w:r>
      <w:r w:rsidR="00096865" w:rsidRPr="00823554">
        <w:rPr>
          <w:rFonts w:ascii="GHEA Grapalat" w:hAnsi="GHEA Grapalat" w:cs="Sylfaen"/>
          <w:b/>
          <w:i w:val="0"/>
        </w:rPr>
        <w:t>չափաբաժն</w:t>
      </w:r>
      <w:r w:rsidR="00753E6E" w:rsidRPr="00823554">
        <w:rPr>
          <w:rFonts w:ascii="GHEA Grapalat" w:hAnsi="GHEA Grapalat" w:cs="Sylfaen"/>
          <w:b/>
          <w:i w:val="0"/>
        </w:rPr>
        <w:t>ում</w:t>
      </w:r>
      <w:r w:rsidR="00096865" w:rsidRPr="00823554">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1559"/>
        <w:gridCol w:w="8082"/>
      </w:tblGrid>
      <w:tr w:rsidR="006675F2" w:rsidRPr="00CB466C" w:rsidTr="009C3A20">
        <w:trPr>
          <w:trHeight w:val="480"/>
        </w:trPr>
        <w:tc>
          <w:tcPr>
            <w:tcW w:w="2268" w:type="dxa"/>
            <w:gridSpan w:val="2"/>
            <w:vAlign w:val="center"/>
          </w:tcPr>
          <w:p w:rsidR="006675F2" w:rsidRPr="00BD2B98" w:rsidRDefault="006675F2" w:rsidP="00D30C7A">
            <w:pPr>
              <w:pStyle w:val="BodyTextIndent2"/>
              <w:spacing w:line="240" w:lineRule="auto"/>
              <w:ind w:firstLine="0"/>
              <w:jc w:val="center"/>
              <w:rPr>
                <w:rFonts w:ascii="GHEA Grapalat" w:hAnsi="GHEA Grapalat"/>
                <w:b/>
                <w:bCs/>
                <w:i/>
                <w:iCs/>
                <w:sz w:val="18"/>
                <w:szCs w:val="18"/>
              </w:rPr>
            </w:pPr>
            <w:r w:rsidRPr="00BD2B98">
              <w:rPr>
                <w:rFonts w:ascii="GHEA Grapalat" w:hAnsi="GHEA Grapalat"/>
                <w:b/>
                <w:bCs/>
                <w:i/>
                <w:iCs/>
                <w:sz w:val="18"/>
                <w:szCs w:val="18"/>
              </w:rPr>
              <w:t xml:space="preserve">Չափաբաժինների </w:t>
            </w:r>
          </w:p>
        </w:tc>
        <w:tc>
          <w:tcPr>
            <w:tcW w:w="8082" w:type="dxa"/>
            <w:vMerge w:val="restart"/>
            <w:vAlign w:val="center"/>
          </w:tcPr>
          <w:p w:rsidR="006675F2" w:rsidRPr="00CB466C" w:rsidRDefault="006675F2" w:rsidP="00EF3662">
            <w:pPr>
              <w:pStyle w:val="BodyTextIndent2"/>
              <w:spacing w:line="240" w:lineRule="auto"/>
              <w:ind w:firstLine="0"/>
              <w:jc w:val="center"/>
              <w:rPr>
                <w:rFonts w:ascii="GHEA Grapalat" w:hAnsi="GHEA Grapalat"/>
                <w:b/>
                <w:bCs/>
                <w:i/>
                <w:iCs/>
              </w:rPr>
            </w:pPr>
            <w:r w:rsidRPr="00CB466C">
              <w:rPr>
                <w:rFonts w:ascii="GHEA Grapalat" w:hAnsi="GHEA Grapalat"/>
                <w:b/>
                <w:bCs/>
                <w:i/>
                <w:iCs/>
              </w:rPr>
              <w:t>Չափաբաժնի անվանումը</w:t>
            </w:r>
          </w:p>
        </w:tc>
      </w:tr>
      <w:tr w:rsidR="006675F2" w:rsidRPr="00CB466C" w:rsidTr="009C3A20">
        <w:trPr>
          <w:trHeight w:val="292"/>
        </w:trPr>
        <w:tc>
          <w:tcPr>
            <w:tcW w:w="709" w:type="dxa"/>
            <w:vAlign w:val="center"/>
          </w:tcPr>
          <w:p w:rsidR="006675F2" w:rsidRPr="00BD2B98" w:rsidRDefault="00CE0D69" w:rsidP="001C7A63">
            <w:pPr>
              <w:pStyle w:val="BodyTextIndent2"/>
              <w:spacing w:line="240" w:lineRule="auto"/>
              <w:ind w:firstLine="34"/>
              <w:jc w:val="center"/>
              <w:rPr>
                <w:rFonts w:ascii="GHEA Grapalat" w:hAnsi="GHEA Grapalat"/>
                <w:b/>
                <w:bCs/>
                <w:i/>
                <w:iCs/>
                <w:sz w:val="18"/>
                <w:szCs w:val="18"/>
              </w:rPr>
            </w:pPr>
            <w:r>
              <w:rPr>
                <w:rFonts w:ascii="GHEA Grapalat" w:hAnsi="GHEA Grapalat"/>
                <w:b/>
                <w:bCs/>
                <w:i/>
                <w:iCs/>
                <w:sz w:val="18"/>
                <w:szCs w:val="18"/>
              </w:rPr>
              <w:t>№</w:t>
            </w:r>
          </w:p>
        </w:tc>
        <w:tc>
          <w:tcPr>
            <w:tcW w:w="1559" w:type="dxa"/>
            <w:vAlign w:val="center"/>
          </w:tcPr>
          <w:p w:rsidR="006675F2" w:rsidRPr="00BD2B98" w:rsidRDefault="00D30C7A" w:rsidP="006C0E35">
            <w:pPr>
              <w:pStyle w:val="BodyTextIndent2"/>
              <w:spacing w:line="240" w:lineRule="auto"/>
              <w:ind w:firstLine="34"/>
              <w:jc w:val="center"/>
              <w:rPr>
                <w:rFonts w:ascii="GHEA Grapalat" w:hAnsi="GHEA Grapalat"/>
                <w:b/>
                <w:bCs/>
                <w:i/>
                <w:iCs/>
                <w:sz w:val="18"/>
                <w:szCs w:val="18"/>
              </w:rPr>
            </w:pPr>
            <w:r w:rsidRPr="00BD2B98">
              <w:rPr>
                <w:rFonts w:ascii="GHEA Grapalat" w:hAnsi="GHEA Grapalat"/>
                <w:b/>
                <w:bCs/>
                <w:i/>
                <w:iCs/>
                <w:sz w:val="18"/>
                <w:szCs w:val="18"/>
                <w:lang w:val="hy-AM"/>
              </w:rPr>
              <w:t>գնման</w:t>
            </w:r>
            <w:r w:rsidRPr="00BD2B98">
              <w:rPr>
                <w:rFonts w:ascii="GHEA Grapalat" w:hAnsi="GHEA Grapalat"/>
                <w:b/>
                <w:bCs/>
                <w:i/>
                <w:iCs/>
                <w:sz w:val="18"/>
                <w:szCs w:val="18"/>
                <w:lang w:val="en-US"/>
              </w:rPr>
              <w:t xml:space="preserve"> </w:t>
            </w:r>
            <w:r w:rsidRPr="00BD2B98">
              <w:rPr>
                <w:rFonts w:ascii="GHEA Grapalat" w:hAnsi="GHEA Grapalat"/>
                <w:b/>
                <w:bCs/>
                <w:i/>
                <w:iCs/>
                <w:sz w:val="18"/>
                <w:szCs w:val="18"/>
                <w:lang w:val="hy-AM"/>
              </w:rPr>
              <w:t xml:space="preserve"> գինը</w:t>
            </w:r>
          </w:p>
        </w:tc>
        <w:tc>
          <w:tcPr>
            <w:tcW w:w="8082" w:type="dxa"/>
            <w:vMerge/>
            <w:vAlign w:val="center"/>
          </w:tcPr>
          <w:p w:rsidR="006675F2" w:rsidRPr="00CB466C" w:rsidRDefault="006675F2" w:rsidP="00EF3662">
            <w:pPr>
              <w:pStyle w:val="BodyTextIndent2"/>
              <w:spacing w:line="240" w:lineRule="auto"/>
              <w:ind w:firstLine="0"/>
              <w:jc w:val="center"/>
              <w:rPr>
                <w:rFonts w:ascii="GHEA Grapalat" w:hAnsi="GHEA Grapalat"/>
                <w:b/>
                <w:bCs/>
                <w:i/>
                <w:iCs/>
              </w:rPr>
            </w:pPr>
          </w:p>
        </w:tc>
      </w:tr>
      <w:tr w:rsidR="00BD2B98" w:rsidRPr="001C7A63" w:rsidTr="009C3A20">
        <w:tc>
          <w:tcPr>
            <w:tcW w:w="709" w:type="dxa"/>
            <w:vAlign w:val="center"/>
          </w:tcPr>
          <w:p w:rsidR="00BD2B98" w:rsidRPr="001C7A63" w:rsidRDefault="00BD2B98" w:rsidP="00F109AC">
            <w:pPr>
              <w:pStyle w:val="BodyTextIndent2"/>
              <w:numPr>
                <w:ilvl w:val="0"/>
                <w:numId w:val="31"/>
              </w:numPr>
              <w:spacing w:line="240" w:lineRule="auto"/>
              <w:ind w:left="34" w:firstLine="0"/>
              <w:jc w:val="center"/>
              <w:rPr>
                <w:rFonts w:ascii="GHEA Grapalat" w:hAnsi="GHEA Grapalat"/>
              </w:rPr>
            </w:pPr>
          </w:p>
        </w:tc>
        <w:tc>
          <w:tcPr>
            <w:tcW w:w="1559" w:type="dxa"/>
            <w:vAlign w:val="center"/>
          </w:tcPr>
          <w:p w:rsidR="00BD2B98" w:rsidRPr="001C7A63" w:rsidRDefault="004165E8" w:rsidP="00BD2B98">
            <w:pPr>
              <w:jc w:val="center"/>
              <w:rPr>
                <w:rFonts w:ascii="GHEA Grapalat" w:hAnsi="GHEA Grapalat" w:cs="Calibri"/>
                <w:sz w:val="20"/>
                <w:szCs w:val="20"/>
              </w:rPr>
            </w:pPr>
            <w:r w:rsidRPr="001C7A63">
              <w:rPr>
                <w:rFonts w:ascii="GHEA Grapalat" w:hAnsi="GHEA Grapalat" w:cs="Calibri"/>
                <w:sz w:val="20"/>
                <w:szCs w:val="20"/>
              </w:rPr>
              <w:t>1 000</w:t>
            </w:r>
            <w:r w:rsidR="00BD2B98" w:rsidRPr="001C7A63">
              <w:rPr>
                <w:rFonts w:ascii="GHEA Grapalat" w:hAnsi="GHEA Grapalat" w:cs="Calibri"/>
                <w:sz w:val="20"/>
                <w:szCs w:val="20"/>
              </w:rPr>
              <w:t xml:space="preserve"> 000</w:t>
            </w:r>
          </w:p>
        </w:tc>
        <w:tc>
          <w:tcPr>
            <w:tcW w:w="8082" w:type="dxa"/>
            <w:vAlign w:val="center"/>
          </w:tcPr>
          <w:p w:rsidR="00BD2B98" w:rsidRPr="001C7A63" w:rsidRDefault="001C7A63" w:rsidP="00826744">
            <w:pPr>
              <w:rPr>
                <w:rFonts w:ascii="GHEA Grapalat" w:hAnsi="GHEA Grapalat" w:cs="Calibri"/>
                <w:sz w:val="20"/>
                <w:szCs w:val="20"/>
              </w:rPr>
            </w:pPr>
            <w:r w:rsidRPr="001C7A63">
              <w:rPr>
                <w:rFonts w:ascii="GHEA Grapalat" w:hAnsi="GHEA Grapalat" w:cs="Calibri"/>
                <w:sz w:val="20"/>
                <w:szCs w:val="20"/>
              </w:rPr>
              <w:t>Կարմրուկի վիրուսի նկատմամբ IgM հակամարմինների հայտնաբերման ԻՖԱ հավաքածու</w:t>
            </w:r>
          </w:p>
        </w:tc>
      </w:tr>
    </w:tbl>
    <w:p w:rsidR="000910DD" w:rsidRPr="001304AC" w:rsidRDefault="000910DD" w:rsidP="00EF3662">
      <w:pPr>
        <w:pStyle w:val="BodyTextIndent2"/>
        <w:spacing w:line="240" w:lineRule="auto"/>
        <w:ind w:firstLine="567"/>
        <w:rPr>
          <w:rFonts w:ascii="GHEA Grapalat" w:hAnsi="GHEA Grapalat"/>
        </w:rPr>
      </w:pPr>
    </w:p>
    <w:p w:rsidR="00096865" w:rsidRPr="001304AC" w:rsidRDefault="00816505" w:rsidP="00EF3662">
      <w:pPr>
        <w:pStyle w:val="BodyTextIndent2"/>
        <w:spacing w:line="240" w:lineRule="auto"/>
        <w:ind w:firstLine="567"/>
        <w:rPr>
          <w:rFonts w:ascii="GHEA Grapalat" w:hAnsi="GHEA Grapalat"/>
        </w:rPr>
      </w:pPr>
      <w:r w:rsidRPr="001304AC">
        <w:rPr>
          <w:rFonts w:ascii="GHEA Grapalat" w:hAnsi="GHEA Grapalat"/>
        </w:rPr>
        <w:t xml:space="preserve">Ապրանքի </w:t>
      </w:r>
      <w:r w:rsidR="00096865" w:rsidRPr="001304A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04AC">
        <w:rPr>
          <w:rFonts w:ascii="GHEA Grapalat" w:hAnsi="GHEA Grapalat"/>
        </w:rPr>
        <w:t xml:space="preserve">կնքվելիք </w:t>
      </w:r>
      <w:r w:rsidR="00096865" w:rsidRPr="001304AC">
        <w:rPr>
          <w:rFonts w:ascii="GHEA Grapalat" w:hAnsi="GHEA Grapalat"/>
        </w:rPr>
        <w:t xml:space="preserve">պայմանագրի անբաժանելի մասը, որի նախագիծը ներկայացված է սույն հրավերի N </w:t>
      </w:r>
      <w:r w:rsidR="00177245" w:rsidRPr="001304AC">
        <w:rPr>
          <w:rFonts w:ascii="GHEA Grapalat" w:hAnsi="GHEA Grapalat"/>
        </w:rPr>
        <w:t>6</w:t>
      </w:r>
      <w:r w:rsidR="00096865" w:rsidRPr="001304AC">
        <w:rPr>
          <w:rFonts w:ascii="GHEA Grapalat" w:hAnsi="GHEA Grapalat"/>
        </w:rPr>
        <w:t xml:space="preserve"> հավելվածում</w:t>
      </w:r>
      <w:r w:rsidR="004D5671" w:rsidRPr="001304AC">
        <w:rPr>
          <w:rFonts w:ascii="GHEA Grapalat" w:hAnsi="GHEA Grapalat"/>
        </w:rPr>
        <w:t>։</w:t>
      </w:r>
    </w:p>
    <w:p w:rsidR="00CC049D" w:rsidRPr="001304AC" w:rsidRDefault="00CC049D" w:rsidP="00CC049D">
      <w:pPr>
        <w:pStyle w:val="BodyTextIndent2"/>
        <w:spacing w:line="240" w:lineRule="auto"/>
        <w:ind w:firstLine="567"/>
        <w:rPr>
          <w:rFonts w:ascii="GHEA Grapalat" w:hAnsi="GHEA Grapalat"/>
        </w:rPr>
      </w:pPr>
      <w:r w:rsidRPr="001304AC">
        <w:rPr>
          <w:rFonts w:ascii="GHEA Grapalat" w:hAnsi="GHEA Grapalat"/>
        </w:rPr>
        <w:t xml:space="preserve">Տեխնիկական բնութագրերում հղումներ օգտագործելիս սույն հրավերի N </w:t>
      </w:r>
      <w:r w:rsidR="00C266EE">
        <w:rPr>
          <w:rFonts w:ascii="GHEA Grapalat" w:hAnsi="GHEA Grapalat"/>
        </w:rPr>
        <w:t>6</w:t>
      </w:r>
      <w:r w:rsidRPr="001304AC">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rsidR="00CC049D" w:rsidRPr="001304AC" w:rsidRDefault="00CC049D" w:rsidP="00EF3662">
      <w:pPr>
        <w:pStyle w:val="BodyTextIndent2"/>
        <w:spacing w:line="240" w:lineRule="auto"/>
        <w:ind w:firstLine="567"/>
        <w:rPr>
          <w:rFonts w:ascii="GHEA Grapalat" w:hAnsi="GHEA Grapalat"/>
        </w:rPr>
      </w:pPr>
    </w:p>
    <w:p w:rsidR="00845AA5" w:rsidRPr="001304AC" w:rsidRDefault="00845AA5" w:rsidP="00EF3662">
      <w:pPr>
        <w:ind w:firstLine="567"/>
        <w:rPr>
          <w:rFonts w:ascii="GHEA Grapalat" w:hAnsi="GHEA Grapalat" w:cs="Sylfaen"/>
          <w:i/>
          <w:sz w:val="20"/>
          <w:lang w:val="es-ES"/>
        </w:rPr>
      </w:pPr>
    </w:p>
    <w:p w:rsidR="00096865" w:rsidRPr="001304AC" w:rsidRDefault="002B32D6" w:rsidP="00EF3662">
      <w:pPr>
        <w:jc w:val="center"/>
        <w:rPr>
          <w:rFonts w:ascii="GHEA Grapalat" w:hAnsi="GHEA Grapalat"/>
          <w:b/>
          <w:sz w:val="20"/>
          <w:lang w:val="es-ES"/>
        </w:rPr>
      </w:pPr>
      <w:r w:rsidRPr="001304AC">
        <w:rPr>
          <w:rFonts w:ascii="GHEA Grapalat" w:hAnsi="GHEA Grapalat"/>
          <w:b/>
          <w:sz w:val="20"/>
          <w:lang w:val="es-ES"/>
        </w:rPr>
        <w:t xml:space="preserve">2.  </w:t>
      </w:r>
      <w:r w:rsidRPr="001304AC">
        <w:rPr>
          <w:rFonts w:ascii="GHEA Grapalat" w:hAnsi="GHEA Grapalat" w:cs="Sylfaen"/>
          <w:b/>
          <w:sz w:val="20"/>
        </w:rPr>
        <w:t>ՄԱՍՆԱԿՑԻ</w:t>
      </w:r>
      <w:r w:rsidRPr="001304AC">
        <w:rPr>
          <w:rFonts w:ascii="GHEA Grapalat" w:hAnsi="GHEA Grapalat"/>
          <w:b/>
          <w:sz w:val="20"/>
          <w:lang w:val="es-ES"/>
        </w:rPr>
        <w:t xml:space="preserve"> </w:t>
      </w:r>
      <w:r w:rsidRPr="001304AC">
        <w:rPr>
          <w:rFonts w:ascii="GHEA Grapalat" w:hAnsi="GHEA Grapalat" w:cs="Sylfaen"/>
          <w:b/>
          <w:sz w:val="20"/>
        </w:rPr>
        <w:t>ՄԱՍՆԱԿՑՈՒԹՅԱՆ</w:t>
      </w:r>
      <w:r w:rsidRPr="001304AC">
        <w:rPr>
          <w:rFonts w:ascii="GHEA Grapalat" w:hAnsi="GHEA Grapalat"/>
          <w:b/>
          <w:sz w:val="20"/>
          <w:lang w:val="es-ES"/>
        </w:rPr>
        <w:t xml:space="preserve"> </w:t>
      </w:r>
      <w:r w:rsidRPr="001304AC">
        <w:rPr>
          <w:rFonts w:ascii="GHEA Grapalat" w:hAnsi="GHEA Grapalat" w:cs="Sylfaen"/>
          <w:b/>
          <w:sz w:val="20"/>
        </w:rPr>
        <w:t>ԻՐԱՎՈՒՆՔԻ</w:t>
      </w:r>
      <w:r w:rsidRPr="001304AC">
        <w:rPr>
          <w:rFonts w:ascii="GHEA Grapalat" w:hAnsi="GHEA Grapalat"/>
          <w:b/>
          <w:sz w:val="20"/>
          <w:lang w:val="es-ES"/>
        </w:rPr>
        <w:t xml:space="preserve"> </w:t>
      </w:r>
      <w:r w:rsidRPr="001304AC">
        <w:rPr>
          <w:rFonts w:ascii="GHEA Grapalat" w:hAnsi="GHEA Grapalat" w:cs="Sylfaen"/>
          <w:b/>
          <w:sz w:val="20"/>
        </w:rPr>
        <w:t>ՊԱՀԱՆՋՆԵՐԸ</w:t>
      </w:r>
      <w:r w:rsidRPr="001304AC">
        <w:rPr>
          <w:rFonts w:ascii="GHEA Grapalat" w:hAnsi="GHEA Grapalat"/>
          <w:b/>
          <w:sz w:val="20"/>
          <w:lang w:val="es-ES"/>
        </w:rPr>
        <w:t xml:space="preserve">, </w:t>
      </w:r>
      <w:r w:rsidRPr="001304AC">
        <w:rPr>
          <w:rFonts w:ascii="GHEA Grapalat" w:hAnsi="GHEA Grapalat" w:cs="Sylfaen"/>
          <w:b/>
          <w:sz w:val="20"/>
        </w:rPr>
        <w:t>ՈՐԱԿԱՎՈՐՄԱՆ</w:t>
      </w:r>
      <w:r w:rsidRPr="001304AC">
        <w:rPr>
          <w:rFonts w:ascii="GHEA Grapalat" w:hAnsi="GHEA Grapalat"/>
          <w:b/>
          <w:sz w:val="20"/>
          <w:lang w:val="es-ES"/>
        </w:rPr>
        <w:t xml:space="preserve"> </w:t>
      </w:r>
      <w:r w:rsidRPr="001304AC">
        <w:rPr>
          <w:rFonts w:ascii="GHEA Grapalat" w:hAnsi="GHEA Grapalat" w:cs="Sylfaen"/>
          <w:b/>
          <w:sz w:val="20"/>
        </w:rPr>
        <w:t>ՉԱՓԱՆԻՇՆԵՐԸ</w:t>
      </w:r>
      <w:r w:rsidRPr="001304AC">
        <w:rPr>
          <w:rFonts w:ascii="GHEA Grapalat" w:hAnsi="GHEA Grapalat"/>
          <w:b/>
          <w:sz w:val="20"/>
          <w:lang w:val="es-ES"/>
        </w:rPr>
        <w:t xml:space="preserve">  ԵՎ </w:t>
      </w:r>
      <w:r w:rsidRPr="001304AC">
        <w:rPr>
          <w:rFonts w:ascii="GHEA Grapalat" w:hAnsi="GHEA Grapalat" w:cs="Sylfaen"/>
          <w:b/>
          <w:sz w:val="20"/>
        </w:rPr>
        <w:t>ԴՐԱՆՑ</w:t>
      </w:r>
      <w:r w:rsidRPr="001304AC">
        <w:rPr>
          <w:rFonts w:ascii="GHEA Grapalat" w:hAnsi="GHEA Grapalat"/>
          <w:b/>
          <w:sz w:val="20"/>
          <w:lang w:val="es-ES"/>
        </w:rPr>
        <w:t xml:space="preserve"> </w:t>
      </w:r>
      <w:r w:rsidRPr="001304AC">
        <w:rPr>
          <w:rFonts w:ascii="GHEA Grapalat" w:hAnsi="GHEA Grapalat" w:cs="Sylfaen"/>
          <w:b/>
          <w:sz w:val="20"/>
          <w:lang w:val="es-ES"/>
        </w:rPr>
        <w:t>Գ</w:t>
      </w:r>
      <w:r w:rsidRPr="001304AC">
        <w:rPr>
          <w:rFonts w:ascii="GHEA Grapalat" w:hAnsi="GHEA Grapalat" w:cs="Sylfaen"/>
          <w:b/>
          <w:sz w:val="20"/>
        </w:rPr>
        <w:t>ՆԱՀԱՏՄԱՆ</w:t>
      </w:r>
      <w:r w:rsidRPr="001304AC">
        <w:rPr>
          <w:rFonts w:ascii="GHEA Grapalat" w:hAnsi="GHEA Grapalat"/>
          <w:b/>
          <w:sz w:val="20"/>
          <w:lang w:val="es-ES"/>
        </w:rPr>
        <w:t xml:space="preserve"> </w:t>
      </w:r>
      <w:r w:rsidRPr="001304AC">
        <w:rPr>
          <w:rFonts w:ascii="GHEA Grapalat" w:hAnsi="GHEA Grapalat" w:cs="Sylfaen"/>
          <w:b/>
          <w:sz w:val="20"/>
        </w:rPr>
        <w:t>ԿԱՐ</w:t>
      </w:r>
      <w:r w:rsidRPr="001304AC">
        <w:rPr>
          <w:rFonts w:ascii="GHEA Grapalat" w:hAnsi="GHEA Grapalat" w:cs="Sylfaen"/>
          <w:b/>
          <w:sz w:val="20"/>
          <w:lang w:val="es-ES"/>
        </w:rPr>
        <w:t>Գ</w:t>
      </w:r>
      <w:r w:rsidRPr="001304AC">
        <w:rPr>
          <w:rFonts w:ascii="GHEA Grapalat" w:hAnsi="GHEA Grapalat" w:cs="Sylfaen"/>
          <w:b/>
          <w:sz w:val="20"/>
        </w:rPr>
        <w:t>Ը</w:t>
      </w:r>
      <w:r w:rsidRPr="001304AC">
        <w:rPr>
          <w:rFonts w:ascii="GHEA Grapalat" w:hAnsi="GHEA Grapalat"/>
          <w:b/>
          <w:sz w:val="20"/>
          <w:lang w:val="es-ES"/>
        </w:rPr>
        <w:t xml:space="preserve"> </w:t>
      </w:r>
    </w:p>
    <w:p w:rsidR="00753E6E" w:rsidRPr="001304AC" w:rsidRDefault="00096865" w:rsidP="00EF3662">
      <w:pPr>
        <w:ind w:firstLine="567"/>
        <w:jc w:val="both"/>
        <w:rPr>
          <w:rFonts w:ascii="GHEA Grapalat" w:hAnsi="GHEA Grapalat" w:cs="Arial Armenian"/>
          <w:sz w:val="20"/>
          <w:lang w:val="es-ES"/>
        </w:rPr>
      </w:pPr>
      <w:r w:rsidRPr="001304AC">
        <w:rPr>
          <w:rFonts w:ascii="GHEA Grapalat" w:hAnsi="GHEA Grapalat" w:cs="Arial Armenian"/>
          <w:sz w:val="20"/>
          <w:lang w:val="es-ES"/>
        </w:rPr>
        <w:t xml:space="preserve">2.1 </w:t>
      </w:r>
      <w:r w:rsidR="00753E6E" w:rsidRPr="001304AC">
        <w:rPr>
          <w:rFonts w:ascii="GHEA Grapalat" w:hAnsi="GHEA Grapalat" w:cs="Sylfaen"/>
          <w:sz w:val="20"/>
          <w:lang w:val="ru-RU"/>
        </w:rPr>
        <w:t>Սույն</w:t>
      </w:r>
      <w:r w:rsidR="00753E6E" w:rsidRPr="001304AC">
        <w:rPr>
          <w:rFonts w:ascii="GHEA Grapalat" w:hAnsi="GHEA Grapalat" w:cs="Arial Armenian"/>
          <w:sz w:val="20"/>
          <w:lang w:val="es-ES"/>
        </w:rPr>
        <w:t xml:space="preserve"> </w:t>
      </w:r>
      <w:r w:rsidR="00EB487B" w:rsidRPr="001304AC">
        <w:rPr>
          <w:rFonts w:ascii="GHEA Grapalat" w:hAnsi="GHEA Grapalat" w:cs="Arial Armenian"/>
          <w:sz w:val="20"/>
          <w:lang w:val="es-ES"/>
        </w:rPr>
        <w:t xml:space="preserve"> </w:t>
      </w:r>
      <w:r w:rsidR="006F49AA" w:rsidRPr="001304AC">
        <w:rPr>
          <w:rFonts w:ascii="GHEA Grapalat" w:hAnsi="GHEA Grapalat" w:cs="Arial Armenian"/>
          <w:sz w:val="20"/>
          <w:lang w:val="es-ES"/>
        </w:rPr>
        <w:t xml:space="preserve">ընթացակարգին </w:t>
      </w:r>
      <w:r w:rsidR="00753E6E" w:rsidRPr="001304AC">
        <w:rPr>
          <w:rFonts w:ascii="GHEA Grapalat" w:hAnsi="GHEA Grapalat" w:cs="Sylfaen"/>
          <w:sz w:val="20"/>
          <w:lang w:val="ru-RU"/>
        </w:rPr>
        <w:t>մասնակցելու</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իրավունք</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չունեն</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անձինք</w:t>
      </w:r>
      <w:r w:rsidR="00753E6E" w:rsidRPr="001304AC">
        <w:rPr>
          <w:rFonts w:ascii="GHEA Grapalat" w:hAnsi="GHEA Grapalat" w:cs="Sylfaen"/>
          <w:sz w:val="20"/>
          <w:lang w:val="es-ES"/>
        </w:rPr>
        <w:t>.</w:t>
      </w:r>
    </w:p>
    <w:p w:rsidR="00753E6E" w:rsidRPr="001304AC" w:rsidRDefault="00753E6E" w:rsidP="00EF3662">
      <w:pPr>
        <w:ind w:firstLine="720"/>
        <w:jc w:val="both"/>
        <w:rPr>
          <w:rFonts w:ascii="GHEA Grapalat" w:hAnsi="GHEA Grapalat"/>
          <w:sz w:val="20"/>
          <w:szCs w:val="20"/>
          <w:lang w:val="es-ES"/>
        </w:rPr>
      </w:pPr>
      <w:r w:rsidRPr="001304AC">
        <w:rPr>
          <w:rFonts w:ascii="GHEA Grapalat" w:hAnsi="GHEA Grapalat"/>
          <w:sz w:val="20"/>
          <w:szCs w:val="20"/>
          <w:lang w:val="es-ES"/>
        </w:rPr>
        <w:t xml:space="preserve">1) </w:t>
      </w:r>
      <w:r w:rsidRPr="001304AC">
        <w:rPr>
          <w:rFonts w:ascii="GHEA Grapalat" w:hAnsi="GHEA Grapalat" w:cs="Sylfaen"/>
          <w:sz w:val="20"/>
          <w:szCs w:val="20"/>
        </w:rPr>
        <w:t>որոնք</w:t>
      </w:r>
      <w:r w:rsidRPr="001304AC">
        <w:rPr>
          <w:rFonts w:ascii="GHEA Grapalat" w:hAnsi="GHEA Grapalat" w:cs="Sylfaen"/>
          <w:sz w:val="20"/>
          <w:szCs w:val="20"/>
          <w:lang w:val="es-ES"/>
        </w:rPr>
        <w:t xml:space="preserve"> </w:t>
      </w:r>
      <w:r w:rsidRPr="001304AC">
        <w:rPr>
          <w:rFonts w:ascii="GHEA Grapalat" w:hAnsi="GHEA Grapalat" w:cs="Sylfaen"/>
          <w:sz w:val="20"/>
          <w:szCs w:val="20"/>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rPr>
        <w:t>ներկայացնելու</w:t>
      </w:r>
      <w:r w:rsidRPr="001304AC">
        <w:rPr>
          <w:rFonts w:ascii="GHEA Grapalat" w:hAnsi="GHEA Grapalat" w:cs="Sylfaen"/>
          <w:sz w:val="20"/>
          <w:szCs w:val="20"/>
          <w:lang w:val="es-ES"/>
        </w:rPr>
        <w:t xml:space="preserve"> </w:t>
      </w:r>
      <w:r w:rsidRPr="001304AC">
        <w:rPr>
          <w:rFonts w:ascii="GHEA Grapalat" w:hAnsi="GHEA Grapalat" w:cs="Sylfaen"/>
          <w:sz w:val="20"/>
          <w:szCs w:val="20"/>
        </w:rPr>
        <w:t>օրվա</w:t>
      </w:r>
      <w:r w:rsidRPr="001304AC">
        <w:rPr>
          <w:rFonts w:ascii="GHEA Grapalat" w:hAnsi="GHEA Grapalat" w:cs="Sylfaen"/>
          <w:sz w:val="20"/>
          <w:szCs w:val="20"/>
          <w:lang w:val="es-ES"/>
        </w:rPr>
        <w:t xml:space="preserve"> </w:t>
      </w:r>
      <w:r w:rsidRPr="001304AC">
        <w:rPr>
          <w:rFonts w:ascii="GHEA Grapalat" w:hAnsi="GHEA Grapalat" w:cs="Sylfaen"/>
          <w:sz w:val="20"/>
          <w:szCs w:val="20"/>
        </w:rPr>
        <w:t>դրությամբ</w:t>
      </w:r>
      <w:r w:rsidRPr="001304AC">
        <w:rPr>
          <w:rFonts w:ascii="GHEA Grapalat" w:hAnsi="GHEA Grapalat" w:cs="Sylfaen"/>
          <w:sz w:val="20"/>
          <w:szCs w:val="20"/>
          <w:lang w:val="es-ES"/>
        </w:rPr>
        <w:t xml:space="preserve"> </w:t>
      </w:r>
      <w:r w:rsidRPr="001304AC">
        <w:rPr>
          <w:rFonts w:ascii="GHEA Grapalat" w:hAnsi="GHEA Grapalat" w:cs="Sylfaen"/>
          <w:sz w:val="20"/>
          <w:szCs w:val="20"/>
        </w:rPr>
        <w:t>դատական</w:t>
      </w:r>
      <w:r w:rsidRPr="001304AC">
        <w:rPr>
          <w:rFonts w:ascii="GHEA Grapalat" w:hAnsi="GHEA Grapalat"/>
          <w:sz w:val="20"/>
          <w:szCs w:val="20"/>
          <w:lang w:val="es-ES"/>
        </w:rPr>
        <w:t xml:space="preserve"> </w:t>
      </w:r>
      <w:r w:rsidRPr="001304AC">
        <w:rPr>
          <w:rFonts w:ascii="GHEA Grapalat" w:hAnsi="GHEA Grapalat" w:cs="Sylfaen"/>
          <w:sz w:val="20"/>
          <w:szCs w:val="20"/>
        </w:rPr>
        <w:t>կարգով</w:t>
      </w:r>
      <w:r w:rsidRPr="001304AC">
        <w:rPr>
          <w:rFonts w:ascii="GHEA Grapalat" w:hAnsi="GHEA Grapalat"/>
          <w:sz w:val="20"/>
          <w:szCs w:val="20"/>
          <w:lang w:val="es-ES"/>
        </w:rPr>
        <w:t xml:space="preserve"> </w:t>
      </w:r>
      <w:r w:rsidRPr="001304AC">
        <w:rPr>
          <w:rFonts w:ascii="GHEA Grapalat" w:hAnsi="GHEA Grapalat" w:cs="Sylfaen"/>
          <w:sz w:val="20"/>
          <w:szCs w:val="20"/>
        </w:rPr>
        <w:t>ճանաչվել</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սնանկ</w:t>
      </w:r>
      <w:r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sz w:val="20"/>
          <w:szCs w:val="20"/>
          <w:lang w:val="es-ES"/>
        </w:rPr>
        <w:t>2</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որոնց</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գործադիր</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մարմնի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ներկայացուցիչը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օրվան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նախորդող</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lang w:val="hy-AM"/>
        </w:rPr>
        <w:t>հինգ</w:t>
      </w:r>
      <w:r w:rsidR="00D30C7A" w:rsidRPr="001304AC">
        <w:rPr>
          <w:rFonts w:ascii="GHEA Grapalat" w:hAnsi="GHEA Grapalat"/>
          <w:sz w:val="20"/>
          <w:szCs w:val="20"/>
          <w:lang w:val="es-ES"/>
        </w:rPr>
        <w:t xml:space="preserve"> </w:t>
      </w:r>
      <w:r w:rsidR="00753E6E" w:rsidRPr="001304AC">
        <w:rPr>
          <w:rFonts w:ascii="GHEA Grapalat" w:hAnsi="GHEA Grapalat" w:cs="Sylfaen"/>
          <w:sz w:val="20"/>
          <w:szCs w:val="20"/>
        </w:rPr>
        <w:t>տարիների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ընթացքում</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դատապարտված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եղել</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ահաբեկչության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ֆինանսավորման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երեխայի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շահագործման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մարդկային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թրաֆիքինգ</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ներառող</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հանցավոր</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համագործակցություն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ստեղծելու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կամ</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կաշառք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ստանալու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միջնորդության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և</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նախատեսված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տնտեսական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գործունեության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դեմ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ուղղված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հանցագործությունների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համար</w:t>
      </w:r>
      <w:r w:rsidR="00753E6E" w:rsidRPr="001304AC">
        <w:rPr>
          <w:rFonts w:ascii="GHEA Grapalat" w:hAnsi="GHEA Grapalat"/>
          <w:sz w:val="20"/>
          <w:szCs w:val="20"/>
          <w:lang w:val="es-ES"/>
        </w:rPr>
        <w:t>,</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բացառությամբ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այն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դեպքերի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երբ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դատվածությունը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սահմանված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կարգով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E56508" w:rsidRPr="001304AC">
        <w:rPr>
          <w:rFonts w:ascii="GHEA Grapalat" w:hAnsi="GHEA Grapalat" w:cs="Sylfaen"/>
          <w:sz w:val="20"/>
          <w:szCs w:val="20"/>
          <w:lang w:val="hy-AM"/>
        </w:rPr>
        <w:t xml:space="preserve"> կամ վերացված է</w:t>
      </w:r>
      <w:r w:rsidR="00753E6E" w:rsidRPr="001304AC">
        <w:rPr>
          <w:rFonts w:ascii="GHEA Grapalat" w:hAnsi="GHEA Grapalat"/>
          <w:sz w:val="20"/>
          <w:szCs w:val="20"/>
          <w:lang w:val="es-ES"/>
        </w:rPr>
        <w:t xml:space="preserve">.  </w:t>
      </w:r>
    </w:p>
    <w:p w:rsidR="009B434B"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3</w:t>
      </w:r>
      <w:r w:rsidR="00753E6E" w:rsidRPr="001304AC">
        <w:rPr>
          <w:rFonts w:ascii="GHEA Grapalat" w:hAnsi="GHEA Grapalat" w:cs="Sylfaen"/>
          <w:sz w:val="20"/>
          <w:szCs w:val="20"/>
          <w:lang w:val="es-ES"/>
        </w:rPr>
        <w:t>)</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rPr>
        <w:t>որոնց</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վերաբերյալ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գնումների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ոլորտում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հակամրցակցային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համաձայնության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գերիշխող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դիրքի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չարաշահման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կամ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անբարեխիղճ</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մրցակցության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համար</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պատասխանատվություն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սահմանող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վարչական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ակտը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հայտը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ներկայացվելու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օրվան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նախորդող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երեք</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տարվա</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ընթացքում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դարձել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անբողոքարկելի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իսկ</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բողոքարկված</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լինելու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դեպքում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թողնվել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անփոփոխ</w:t>
      </w:r>
      <w:r w:rsidR="00D30C7A" w:rsidRPr="001304AC">
        <w:rPr>
          <w:rFonts w:ascii="Cambria Math" w:hAnsi="Cambria Math" w:cs="Cambria Math"/>
          <w:sz w:val="20"/>
          <w:szCs w:val="20"/>
          <w:lang w:val="es-ES"/>
        </w:rPr>
        <w:t>․</w:t>
      </w:r>
      <w:r w:rsidR="00D30C7A"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4</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որոնք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օրվա</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դրությամբ</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Եվրասիական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տնտեսական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միությանն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անդամակցող</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երկրների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մասին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օրենսդրության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համաձայն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հրապարակված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cs="Sylfaen"/>
          <w:sz w:val="20"/>
          <w:szCs w:val="20"/>
          <w:lang w:val="es-ES"/>
        </w:rPr>
        <w:t xml:space="preserve">. </w:t>
      </w:r>
    </w:p>
    <w:p w:rsidR="00753E6E" w:rsidRPr="001304AC" w:rsidRDefault="00D9515B" w:rsidP="00EF3662">
      <w:pPr>
        <w:ind w:firstLine="567"/>
        <w:jc w:val="both"/>
        <w:rPr>
          <w:rFonts w:ascii="GHEA Grapalat" w:hAnsi="GHEA Grapalat"/>
          <w:sz w:val="20"/>
          <w:szCs w:val="20"/>
          <w:lang w:val="es-ES"/>
        </w:rPr>
      </w:pPr>
      <w:r w:rsidRPr="001304AC">
        <w:rPr>
          <w:rFonts w:ascii="GHEA Grapalat" w:hAnsi="GHEA Grapalat"/>
          <w:sz w:val="20"/>
          <w:szCs w:val="20"/>
          <w:lang w:val="es-ES"/>
        </w:rPr>
        <w:t xml:space="preserve">   5</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օրվա</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դրությամբ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sz w:val="20"/>
          <w:szCs w:val="20"/>
          <w:lang w:val="es-ES"/>
        </w:rPr>
        <w:t>:</w:t>
      </w:r>
    </w:p>
    <w:p w:rsidR="00990561" w:rsidRPr="001304AC" w:rsidRDefault="00990561" w:rsidP="00EF3662">
      <w:pPr>
        <w:ind w:firstLine="567"/>
        <w:jc w:val="both"/>
        <w:rPr>
          <w:rFonts w:ascii="GHEA Grapalat" w:hAnsi="GHEA Grapalat" w:cs="Sylfaen"/>
          <w:sz w:val="20"/>
          <w:lang w:val="es-ES"/>
        </w:rPr>
      </w:pPr>
      <w:r w:rsidRPr="001304A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1304AC" w:rsidRDefault="00DB4EFF" w:rsidP="00DB4EFF">
      <w:pPr>
        <w:shd w:val="clear" w:color="auto" w:fill="FFFFFF"/>
        <w:ind w:firstLine="375"/>
        <w:jc w:val="both"/>
        <w:rPr>
          <w:rFonts w:ascii="GHEA Grapalat" w:hAnsi="GHEA Grapalat" w:cs="Arial"/>
          <w:sz w:val="20"/>
          <w:lang w:val="es-ES"/>
        </w:rPr>
      </w:pPr>
      <w:r w:rsidRPr="001304A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1304A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1304AC">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1304AC" w:rsidRDefault="00753E6E" w:rsidP="00AE74A0">
      <w:pPr>
        <w:ind w:firstLine="567"/>
        <w:jc w:val="both"/>
        <w:rPr>
          <w:rFonts w:ascii="GHEA Grapalat" w:hAnsi="GHEA Grapalat" w:cs="Sylfaen"/>
          <w:sz w:val="20"/>
          <w:lang w:val="es-ES"/>
        </w:rPr>
      </w:pPr>
      <w:r w:rsidRPr="001304A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304AC">
        <w:rPr>
          <w:rFonts w:ascii="GHEA Grapalat" w:hAnsi="GHEA Grapalat" w:cs="Arial"/>
          <w:sz w:val="20"/>
          <w:lang w:val="es-ES"/>
        </w:rPr>
        <w:t xml:space="preserve"> </w:t>
      </w:r>
      <w:r w:rsidRPr="001304AC">
        <w:rPr>
          <w:rFonts w:ascii="GHEA Grapalat" w:hAnsi="GHEA Grapalat" w:cs="Sylfaen"/>
          <w:sz w:val="20"/>
          <w:lang w:val="es-ES"/>
        </w:rPr>
        <w:t>հրավերի</w:t>
      </w:r>
      <w:r w:rsidRPr="001304AC">
        <w:rPr>
          <w:rFonts w:ascii="GHEA Grapalat" w:hAnsi="GHEA Grapalat" w:cs="Arial"/>
          <w:sz w:val="20"/>
          <w:lang w:val="es-ES"/>
        </w:rPr>
        <w:t xml:space="preserve"> 2-րդ </w:t>
      </w:r>
      <w:r w:rsidRPr="001304AC">
        <w:rPr>
          <w:rFonts w:ascii="GHEA Grapalat" w:hAnsi="GHEA Grapalat" w:cs="Sylfaen"/>
          <w:sz w:val="20"/>
          <w:lang w:val="es-ES"/>
        </w:rPr>
        <w:t>մասի</w:t>
      </w:r>
      <w:r w:rsidRPr="001304AC">
        <w:rPr>
          <w:rFonts w:ascii="GHEA Grapalat" w:hAnsi="GHEA Grapalat" w:cs="Arial"/>
          <w:sz w:val="20"/>
          <w:lang w:val="es-ES"/>
        </w:rPr>
        <w:t xml:space="preserve"> 2.</w:t>
      </w:r>
      <w:r w:rsidR="00EA4B24" w:rsidRPr="001304AC">
        <w:rPr>
          <w:rFonts w:ascii="GHEA Grapalat" w:hAnsi="GHEA Grapalat" w:cs="Arial"/>
          <w:sz w:val="20"/>
          <w:lang w:val="hy-AM"/>
        </w:rPr>
        <w:t>1</w:t>
      </w:r>
      <w:r w:rsidRPr="001304AC">
        <w:rPr>
          <w:rFonts w:ascii="GHEA Grapalat" w:hAnsi="GHEA Grapalat" w:cs="Arial"/>
          <w:sz w:val="20"/>
          <w:lang w:val="es-ES"/>
        </w:rPr>
        <w:t xml:space="preserve"> </w:t>
      </w:r>
      <w:r w:rsidRPr="001304AC">
        <w:rPr>
          <w:rFonts w:ascii="GHEA Grapalat" w:hAnsi="GHEA Grapalat" w:cs="Sylfaen"/>
          <w:sz w:val="20"/>
          <w:lang w:val="es-ES"/>
        </w:rPr>
        <w:t>կետով</w:t>
      </w:r>
      <w:r w:rsidRPr="001304AC">
        <w:rPr>
          <w:rFonts w:ascii="GHEA Grapalat" w:hAnsi="GHEA Grapalat" w:cs="Arial"/>
          <w:sz w:val="20"/>
          <w:lang w:val="es-ES"/>
        </w:rPr>
        <w:t xml:space="preserve"> </w:t>
      </w:r>
      <w:r w:rsidRPr="001304AC">
        <w:rPr>
          <w:rFonts w:ascii="GHEA Grapalat" w:hAnsi="GHEA Grapalat" w:cs="Sylfaen"/>
          <w:sz w:val="20"/>
          <w:lang w:val="es-ES"/>
        </w:rPr>
        <w:t>նախատեսված</w:t>
      </w:r>
      <w:r w:rsidRPr="001304AC">
        <w:rPr>
          <w:rFonts w:ascii="GHEA Grapalat" w:hAnsi="GHEA Grapalat" w:cs="Arial"/>
          <w:sz w:val="20"/>
          <w:lang w:val="es-ES"/>
        </w:rPr>
        <w:t xml:space="preserve"> </w:t>
      </w:r>
      <w:r w:rsidRPr="001304AC">
        <w:rPr>
          <w:rFonts w:ascii="GHEA Grapalat" w:hAnsi="GHEA Grapalat" w:cs="Sylfaen"/>
          <w:sz w:val="20"/>
          <w:lang w:val="es-ES"/>
        </w:rPr>
        <w:t>գրավոր</w:t>
      </w:r>
      <w:r w:rsidRPr="001304AC">
        <w:rPr>
          <w:rFonts w:ascii="GHEA Grapalat" w:hAnsi="GHEA Grapalat" w:cs="Arial"/>
          <w:sz w:val="20"/>
          <w:lang w:val="es-ES"/>
        </w:rPr>
        <w:t xml:space="preserve"> </w:t>
      </w:r>
      <w:r w:rsidRPr="001304AC">
        <w:rPr>
          <w:rFonts w:ascii="GHEA Grapalat" w:hAnsi="GHEA Grapalat" w:cs="Sylfaen"/>
          <w:sz w:val="20"/>
          <w:lang w:val="es-ES"/>
        </w:rPr>
        <w:t>հայտարարություն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Բացի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սույն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կետով</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նախատեսված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հայտարարությունից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մասնակցության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իրավունքի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գնահատման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համար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այդ</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թվում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ընտրված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այլ</w:t>
      </w:r>
      <w:r w:rsidR="00EB487B" w:rsidRPr="001304AC">
        <w:rPr>
          <w:rFonts w:ascii="GHEA Grapalat" w:hAnsi="GHEA Grapalat" w:cs="Sylfaen"/>
          <w:sz w:val="20"/>
          <w:lang w:val="es-ES"/>
        </w:rPr>
        <w:t xml:space="preserve"> </w:t>
      </w:r>
      <w:r w:rsidR="00EB487B" w:rsidRPr="001304AC">
        <w:rPr>
          <w:rFonts w:ascii="GHEA Grapalat" w:hAnsi="GHEA Grapalat" w:cs="Sylfaen"/>
          <w:sz w:val="20"/>
        </w:rPr>
        <w:t>փաստաթղթեր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հիմնավորումներ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չեն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կարող</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պահանջվել</w:t>
      </w:r>
      <w:r w:rsidR="00EB487B" w:rsidRPr="001304AC">
        <w:rPr>
          <w:rFonts w:ascii="GHEA Grapalat" w:hAnsi="GHEA Grapalat" w:cs="Sylfaen"/>
          <w:sz w:val="20"/>
          <w:lang w:val="es-ES"/>
        </w:rPr>
        <w:t>:</w:t>
      </w:r>
      <w:r w:rsidRPr="001304AC">
        <w:rPr>
          <w:rFonts w:ascii="GHEA Grapalat" w:hAnsi="GHEA Grapalat" w:cs="Tahoma"/>
          <w:sz w:val="20"/>
          <w:lang w:val="hy-AM"/>
        </w:rPr>
        <w:t xml:space="preserve"> </w:t>
      </w:r>
      <w:r w:rsidR="007A4BB9" w:rsidRPr="001304AC">
        <w:rPr>
          <w:rFonts w:ascii="GHEA Grapalat" w:hAnsi="GHEA Grapalat" w:cs="Tahoma"/>
          <w:sz w:val="20"/>
        </w:rPr>
        <w:t>Մասնակցի</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հայտարարության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իսկությունը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գնահատող</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այսուհետ</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գնահատում</w:t>
      </w:r>
      <w:r w:rsidR="007A4BB9" w:rsidRPr="001304AC">
        <w:rPr>
          <w:rFonts w:ascii="GHEA Grapalat" w:hAnsi="GHEA Grapalat" w:cs="Tahoma"/>
          <w:sz w:val="20"/>
          <w:lang w:val="es-ES"/>
        </w:rPr>
        <w:t xml:space="preserve"> </w:t>
      </w:r>
      <w:r w:rsidR="007A4BB9" w:rsidRPr="001304AC">
        <w:rPr>
          <w:rFonts w:ascii="GHEA Grapalat" w:hAnsi="GHEA Grapalat" w:cs="Tahoma"/>
          <w:sz w:val="20"/>
        </w:rPr>
        <w:t>է</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սույն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հրավերով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սահմանված</w:t>
      </w:r>
      <w:r w:rsidR="007A4BB9" w:rsidRPr="001304AC">
        <w:rPr>
          <w:rFonts w:ascii="GHEA Grapalat" w:hAnsi="GHEA Grapalat" w:cs="Tahoma"/>
          <w:sz w:val="20"/>
          <w:lang w:val="es-ES"/>
        </w:rPr>
        <w:t xml:space="preserve"> </w:t>
      </w:r>
      <w:r w:rsidR="007A4BB9" w:rsidRPr="001304AC">
        <w:rPr>
          <w:rFonts w:ascii="GHEA Grapalat" w:hAnsi="GHEA Grapalat" w:cs="Tahoma"/>
          <w:sz w:val="20"/>
        </w:rPr>
        <w:t>պայմաններով</w:t>
      </w:r>
      <w:r w:rsidR="007A4BB9" w:rsidRPr="001304AC">
        <w:rPr>
          <w:rFonts w:ascii="GHEA Grapalat" w:hAnsi="GHEA Grapalat" w:cs="Tahoma"/>
          <w:sz w:val="20"/>
          <w:lang w:val="es-ES"/>
        </w:rPr>
        <w:t>:</w:t>
      </w:r>
    </w:p>
    <w:p w:rsidR="00E56508" w:rsidRPr="001304AC" w:rsidRDefault="00BA3554" w:rsidP="00AE74A0">
      <w:pPr>
        <w:shd w:val="clear" w:color="auto" w:fill="FFFFFF"/>
        <w:ind w:firstLine="375"/>
        <w:jc w:val="both"/>
        <w:rPr>
          <w:rFonts w:ascii="GHEA Grapalat" w:hAnsi="GHEA Grapalat"/>
          <w:color w:val="000000"/>
          <w:lang w:val="es-ES"/>
        </w:rPr>
      </w:pPr>
      <w:r w:rsidRPr="001304AC">
        <w:rPr>
          <w:rFonts w:ascii="GHEA Grapalat" w:hAnsi="GHEA Grapalat" w:cs="Tahoma"/>
          <w:sz w:val="20"/>
          <w:szCs w:val="20"/>
          <w:lang w:val="es-ES"/>
        </w:rPr>
        <w:lastRenderedPageBreak/>
        <w:t>2.</w:t>
      </w:r>
      <w:r w:rsidR="007968A3" w:rsidRPr="001304AC">
        <w:rPr>
          <w:rFonts w:ascii="GHEA Grapalat" w:hAnsi="GHEA Grapalat" w:cs="Tahoma"/>
          <w:sz w:val="20"/>
          <w:szCs w:val="20"/>
          <w:lang w:val="es-ES"/>
        </w:rPr>
        <w:t>3</w:t>
      </w:r>
      <w:r w:rsidR="00EB487B" w:rsidRPr="001304AC">
        <w:rPr>
          <w:rFonts w:ascii="GHEA Grapalat" w:hAnsi="GHEA Grapalat" w:cs="Tahoma"/>
          <w:sz w:val="20"/>
          <w:szCs w:val="20"/>
          <w:lang w:val="es-ES"/>
        </w:rPr>
        <w:t xml:space="preserve"> </w:t>
      </w:r>
      <w:r w:rsidR="00E56508" w:rsidRPr="001304AC">
        <w:rPr>
          <w:rFonts w:ascii="GHEA Grapalat" w:hAnsi="GHEA Grapalat" w:cs="Sylfaen"/>
          <w:sz w:val="20"/>
          <w:szCs w:val="20"/>
        </w:rPr>
        <w:t>Մասնակցի՝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lang w:val="hy-AM"/>
        </w:rPr>
        <w:t>Օ</w:t>
      </w:r>
      <w:r w:rsidR="00E56508" w:rsidRPr="001304AC">
        <w:rPr>
          <w:rFonts w:ascii="GHEA Grapalat" w:hAnsi="GHEA Grapalat" w:cs="Sylfaen"/>
          <w:sz w:val="20"/>
          <w:szCs w:val="20"/>
        </w:rPr>
        <w:t>րենքի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հոդվածի</w:t>
      </w:r>
      <w:r w:rsidR="00E56508" w:rsidRPr="001304AC">
        <w:rPr>
          <w:rFonts w:ascii="GHEA Grapalat" w:hAnsi="GHEA Grapalat" w:cs="Sylfaen"/>
          <w:sz w:val="20"/>
          <w:szCs w:val="20"/>
          <w:lang w:val="es-ES"/>
        </w:rPr>
        <w:t xml:space="preserve"> 1-</w:t>
      </w:r>
      <w:r w:rsidR="00E56508" w:rsidRPr="001304AC">
        <w:rPr>
          <w:rFonts w:ascii="GHEA Grapalat" w:hAnsi="GHEA Grapalat" w:cs="Sylfaen"/>
          <w:sz w:val="20"/>
          <w:szCs w:val="20"/>
        </w:rPr>
        <w:t>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կետով</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նախատեսված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ցուցակում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ներառվելը</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դրանում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գտնվելու</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ժամանակահատվածում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ինքնաբերաբար</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հանգեցնում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է</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վերջինիս</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հետ</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փոխկապակցված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անձանց</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գնումների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գործընթացին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մասնակցության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իրավունքի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սահմանափակման</w:t>
      </w:r>
      <w:r w:rsidR="00E56508" w:rsidRPr="001304AC">
        <w:rPr>
          <w:rFonts w:ascii="GHEA Grapalat" w:hAnsi="GHEA Grapalat" w:cs="Sylfaen"/>
          <w:sz w:val="20"/>
          <w:szCs w:val="20"/>
          <w:lang w:val="es-ES"/>
        </w:rPr>
        <w:t>:</w:t>
      </w:r>
      <w:r w:rsidR="00E56508" w:rsidRPr="001304AC">
        <w:rPr>
          <w:rFonts w:ascii="GHEA Grapalat" w:hAnsi="GHEA Grapalat"/>
          <w:color w:val="000000"/>
          <w:lang w:val="es-ES"/>
        </w:rPr>
        <w:t xml:space="preserve"> </w:t>
      </w:r>
    </w:p>
    <w:p w:rsidR="00BA3554" w:rsidRPr="001304AC" w:rsidRDefault="00BA3554" w:rsidP="00EF3662">
      <w:pPr>
        <w:ind w:firstLine="720"/>
        <w:jc w:val="both"/>
        <w:rPr>
          <w:rFonts w:ascii="GHEA Grapalat" w:hAnsi="GHEA Grapalat"/>
          <w:sz w:val="20"/>
          <w:szCs w:val="20"/>
          <w:lang w:val="es-ES"/>
        </w:rPr>
      </w:pPr>
      <w:r w:rsidRPr="001304AC">
        <w:rPr>
          <w:rFonts w:ascii="GHEA Grapalat" w:hAnsi="GHEA Grapalat" w:cs="Sylfaen"/>
          <w:sz w:val="20"/>
          <w:szCs w:val="20"/>
        </w:rPr>
        <w:t>Արգելվում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փոխկապակցված</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ավելի</w:t>
      </w:r>
      <w:r w:rsidRPr="001304AC">
        <w:rPr>
          <w:rFonts w:ascii="GHEA Grapalat" w:hAnsi="GHEA Grapalat"/>
          <w:sz w:val="20"/>
          <w:szCs w:val="20"/>
          <w:lang w:val="es-ES"/>
        </w:rPr>
        <w:t xml:space="preserve"> </w:t>
      </w:r>
      <w:r w:rsidRPr="001304AC">
        <w:rPr>
          <w:rFonts w:ascii="GHEA Grapalat" w:hAnsi="GHEA Grapalat" w:cs="Sylfaen"/>
          <w:sz w:val="20"/>
          <w:szCs w:val="20"/>
        </w:rPr>
        <w:t>քան</w:t>
      </w:r>
      <w:r w:rsidRPr="001304AC">
        <w:rPr>
          <w:rFonts w:ascii="GHEA Grapalat" w:hAnsi="GHEA Grapalat"/>
          <w:sz w:val="20"/>
          <w:szCs w:val="20"/>
          <w:lang w:val="es-ES"/>
        </w:rPr>
        <w:t xml:space="preserve"> </w:t>
      </w:r>
      <w:r w:rsidRPr="001304AC">
        <w:rPr>
          <w:rFonts w:ascii="GHEA Grapalat" w:hAnsi="GHEA Grapalat" w:cs="Sylfaen"/>
          <w:sz w:val="20"/>
          <w:szCs w:val="20"/>
        </w:rPr>
        <w:t>հիսուն</w:t>
      </w:r>
      <w:r w:rsidRPr="001304AC">
        <w:rPr>
          <w:rFonts w:ascii="GHEA Grapalat" w:hAnsi="GHEA Grapalat"/>
          <w:sz w:val="20"/>
          <w:szCs w:val="20"/>
          <w:lang w:val="es-ES"/>
        </w:rPr>
        <w:t xml:space="preserve"> </w:t>
      </w:r>
      <w:r w:rsidRPr="001304AC">
        <w:rPr>
          <w:rFonts w:ascii="GHEA Grapalat" w:hAnsi="GHEA Grapalat" w:cs="Sylfaen"/>
          <w:sz w:val="20"/>
          <w:szCs w:val="20"/>
        </w:rPr>
        <w:t>տոկոս</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պատկանող</w:t>
      </w:r>
      <w:r w:rsidRPr="001304AC">
        <w:rPr>
          <w:rFonts w:ascii="GHEA Grapalat" w:hAnsi="GHEA Grapalat"/>
          <w:sz w:val="20"/>
          <w:szCs w:val="20"/>
          <w:lang w:val="es-ES"/>
        </w:rPr>
        <w:t xml:space="preserve"> </w:t>
      </w:r>
      <w:r w:rsidRPr="001304AC">
        <w:rPr>
          <w:rFonts w:ascii="GHEA Grapalat" w:hAnsi="GHEA Grapalat" w:cs="Sylfaen"/>
          <w:sz w:val="20"/>
          <w:szCs w:val="20"/>
        </w:rPr>
        <w:t>բաժնեմաս</w:t>
      </w:r>
      <w:r w:rsidRPr="001304AC">
        <w:rPr>
          <w:rFonts w:ascii="GHEA Grapalat" w:hAnsi="GHEA Grapalat"/>
          <w:sz w:val="20"/>
          <w:szCs w:val="20"/>
          <w:lang w:val="es-ES"/>
        </w:rPr>
        <w:t xml:space="preserve"> </w:t>
      </w:r>
      <w:r w:rsidR="001B0D9A" w:rsidRPr="001304AC">
        <w:rPr>
          <w:rFonts w:ascii="GHEA Grapalat" w:hAnsi="GHEA Grapalat"/>
          <w:sz w:val="20"/>
          <w:szCs w:val="20"/>
          <w:lang w:val="es-ES"/>
        </w:rPr>
        <w:t>(</w:t>
      </w:r>
      <w:r w:rsidR="001B0D9A" w:rsidRPr="001304AC">
        <w:rPr>
          <w:rFonts w:ascii="GHEA Grapalat" w:hAnsi="GHEA Grapalat"/>
          <w:sz w:val="20"/>
          <w:szCs w:val="20"/>
        </w:rPr>
        <w:t>փայաբաժին</w:t>
      </w:r>
      <w:r w:rsidR="001B0D9A" w:rsidRPr="001304AC">
        <w:rPr>
          <w:rFonts w:ascii="GHEA Grapalat" w:hAnsi="GHEA Grapalat"/>
          <w:sz w:val="20"/>
          <w:szCs w:val="20"/>
          <w:lang w:val="es-ES"/>
        </w:rPr>
        <w:t xml:space="preserve">) </w:t>
      </w:r>
      <w:r w:rsidRPr="001304AC">
        <w:rPr>
          <w:rFonts w:ascii="GHEA Grapalat" w:hAnsi="GHEA Grapalat" w:cs="Sylfaen"/>
          <w:sz w:val="20"/>
          <w:szCs w:val="20"/>
        </w:rPr>
        <w:t>ունեցող</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sz w:val="20"/>
          <w:szCs w:val="20"/>
          <w:lang w:val="es-ES"/>
        </w:rPr>
        <w:t xml:space="preserve"> </w:t>
      </w:r>
      <w:r w:rsidRPr="001304AC">
        <w:rPr>
          <w:rFonts w:ascii="GHEA Grapalat" w:hAnsi="GHEA Grapalat" w:cs="Sylfaen"/>
          <w:sz w:val="20"/>
          <w:szCs w:val="20"/>
        </w:rPr>
        <w:t>միաժամանակյա</w:t>
      </w:r>
      <w:r w:rsidRPr="001304AC">
        <w:rPr>
          <w:rFonts w:ascii="GHEA Grapalat" w:hAnsi="GHEA Grapalat"/>
          <w:sz w:val="20"/>
          <w:szCs w:val="20"/>
          <w:lang w:val="es-ES"/>
        </w:rPr>
        <w:t xml:space="preserve"> </w:t>
      </w:r>
      <w:r w:rsidRPr="001304AC">
        <w:rPr>
          <w:rFonts w:ascii="GHEA Grapalat" w:hAnsi="GHEA Grapalat" w:cs="Sylfaen"/>
          <w:sz w:val="20"/>
          <w:szCs w:val="20"/>
        </w:rPr>
        <w:t>մասնակցությունը</w:t>
      </w:r>
      <w:r w:rsidRPr="001304AC">
        <w:rPr>
          <w:rFonts w:ascii="GHEA Grapalat" w:hAnsi="GHEA Grapalat"/>
          <w:sz w:val="20"/>
          <w:szCs w:val="20"/>
          <w:lang w:val="es-ES"/>
        </w:rPr>
        <w:t xml:space="preserve"> </w:t>
      </w:r>
      <w:r w:rsidR="00EB487B" w:rsidRPr="001304AC">
        <w:rPr>
          <w:rFonts w:ascii="GHEA Grapalat" w:hAnsi="GHEA Grapalat"/>
          <w:sz w:val="20"/>
          <w:szCs w:val="20"/>
        </w:rPr>
        <w:t>սույն</w:t>
      </w:r>
      <w:r w:rsidR="00EB487B" w:rsidRPr="001304AC">
        <w:rPr>
          <w:rFonts w:ascii="GHEA Grapalat" w:hAnsi="GHEA Grapalat"/>
          <w:sz w:val="20"/>
          <w:szCs w:val="20"/>
          <w:lang w:val="es-ES"/>
        </w:rPr>
        <w:t xml:space="preserve"> </w:t>
      </w:r>
      <w:r w:rsidR="0028726A" w:rsidRPr="001304AC">
        <w:rPr>
          <w:rFonts w:ascii="GHEA Grapalat" w:hAnsi="GHEA Grapalat"/>
          <w:sz w:val="20"/>
          <w:szCs w:val="20"/>
        </w:rPr>
        <w:t>ընթացակարգին</w:t>
      </w:r>
      <w:r w:rsidR="008628EC" w:rsidRPr="001304AC">
        <w:rPr>
          <w:rFonts w:ascii="GHEA Grapalat" w:hAnsi="GHEA Grapalat"/>
          <w:sz w:val="20"/>
          <w:szCs w:val="20"/>
          <w:lang w:val="hy-AM"/>
        </w:rPr>
        <w:t xml:space="preserve"> </w:t>
      </w:r>
      <w:r w:rsidR="008628EC" w:rsidRPr="001304AC">
        <w:rPr>
          <w:rFonts w:ascii="GHEA Grapalat" w:hAnsi="GHEA Grapalat" w:cs="Sylfaen"/>
          <w:sz w:val="20"/>
          <w:szCs w:val="20"/>
          <w:lang w:val="es-ES"/>
        </w:rPr>
        <w:t>(</w:t>
      </w:r>
      <w:r w:rsidR="008628EC" w:rsidRPr="001304AC">
        <w:rPr>
          <w:rFonts w:ascii="GHEA Grapalat" w:hAnsi="GHEA Grapalat" w:cs="Sylfaen"/>
          <w:sz w:val="20"/>
          <w:szCs w:val="20"/>
        </w:rPr>
        <w:t>միևնույն</w:t>
      </w:r>
      <w:r w:rsidR="008628EC" w:rsidRPr="001304AC">
        <w:rPr>
          <w:rFonts w:ascii="GHEA Grapalat" w:hAnsi="GHEA Grapalat" w:cs="Sylfaen"/>
          <w:sz w:val="20"/>
          <w:szCs w:val="20"/>
          <w:lang w:val="es-ES"/>
        </w:rPr>
        <w:t xml:space="preserve"> </w:t>
      </w:r>
      <w:r w:rsidR="008628EC" w:rsidRPr="001304AC">
        <w:rPr>
          <w:rFonts w:ascii="GHEA Grapalat" w:hAnsi="GHEA Grapalat" w:cs="Sylfaen"/>
          <w:sz w:val="20"/>
          <w:szCs w:val="20"/>
        </w:rPr>
        <w:t>չափաբաժնին</w:t>
      </w:r>
      <w:r w:rsidR="008628EC" w:rsidRPr="001304AC">
        <w:rPr>
          <w:rFonts w:ascii="GHEA Grapalat" w:hAnsi="GHEA Grapalat" w:cs="Sylfaen"/>
          <w:sz w:val="20"/>
          <w:szCs w:val="20"/>
          <w:lang w:val="es-ES"/>
        </w:rPr>
        <w:t>),</w:t>
      </w:r>
      <w:r w:rsidRPr="001304AC">
        <w:rPr>
          <w:rFonts w:ascii="GHEA Grapalat" w:hAnsi="GHEA Grapalat" w:cs="Sylfaen"/>
          <w:sz w:val="20"/>
          <w:szCs w:val="20"/>
          <w:lang w:val="es-ES"/>
        </w:rPr>
        <w:t xml:space="preserve"> </w:t>
      </w:r>
      <w:r w:rsidRPr="001304AC">
        <w:rPr>
          <w:rFonts w:ascii="GHEA Grapalat" w:hAnsi="GHEA Grapalat" w:cs="Sylfaen"/>
          <w:sz w:val="20"/>
          <w:szCs w:val="20"/>
        </w:rPr>
        <w:t>բացառությամբ</w:t>
      </w:r>
      <w:r w:rsidRPr="001304AC">
        <w:rPr>
          <w:rFonts w:ascii="GHEA Grapalat" w:hAnsi="GHEA Grapalat"/>
          <w:sz w:val="20"/>
          <w:szCs w:val="20"/>
          <w:lang w:val="es-ES"/>
        </w:rPr>
        <w:t xml:space="preserve"> </w:t>
      </w:r>
      <w:r w:rsidRPr="001304AC">
        <w:rPr>
          <w:rFonts w:ascii="GHEA Grapalat" w:hAnsi="GHEA Grapalat" w:cs="Sylfaen"/>
          <w:sz w:val="20"/>
          <w:szCs w:val="20"/>
        </w:rPr>
        <w:t>պետության</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համայնքների</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cs="Sylfaen"/>
          <w:sz w:val="20"/>
          <w:szCs w:val="20"/>
          <w:lang w:val="es-ES"/>
        </w:rPr>
        <w:t xml:space="preserve"> </w:t>
      </w:r>
      <w:r w:rsidRPr="001304AC">
        <w:rPr>
          <w:rFonts w:ascii="GHEA Grapalat" w:hAnsi="GHEA Grapalat" w:cs="Sylfaen"/>
          <w:sz w:val="20"/>
          <w:szCs w:val="20"/>
        </w:rPr>
        <w:t>և</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կամ</w:t>
      </w:r>
      <w:r w:rsidRPr="001304AC">
        <w:rPr>
          <w:rFonts w:ascii="GHEA Grapalat" w:hAnsi="GHEA Grapalat" w:cs="Sylfaen"/>
          <w:sz w:val="20"/>
          <w:szCs w:val="20"/>
          <w:lang w:val="es-ES"/>
        </w:rPr>
        <w:t xml:space="preserve">) </w:t>
      </w:r>
      <w:r w:rsidRPr="001304AC">
        <w:rPr>
          <w:rFonts w:ascii="GHEA Grapalat" w:hAnsi="GHEA Grapalat" w:cs="Sylfaen"/>
          <w:sz w:val="20"/>
        </w:rPr>
        <w:t>համատեղ</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ործունեության</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ով</w:t>
      </w:r>
      <w:r w:rsidRPr="001304AC">
        <w:rPr>
          <w:rFonts w:ascii="GHEA Grapalat" w:hAnsi="GHEA Grapalat" w:cs="Sylfaen"/>
          <w:sz w:val="20"/>
          <w:lang w:val="af-ZA"/>
        </w:rPr>
        <w:t xml:space="preserve"> </w:t>
      </w:r>
      <w:r w:rsidRPr="001304AC">
        <w:rPr>
          <w:rFonts w:ascii="GHEA Grapalat" w:hAnsi="GHEA Grapalat" w:cs="Times Armenian"/>
          <w:sz w:val="20"/>
          <w:lang w:val="af-ZA"/>
        </w:rPr>
        <w:t>(</w:t>
      </w:r>
      <w:r w:rsidRPr="001304AC">
        <w:rPr>
          <w:rFonts w:ascii="GHEA Grapalat" w:hAnsi="GHEA Grapalat" w:cs="Sylfaen"/>
          <w:sz w:val="20"/>
        </w:rPr>
        <w:t>կոնսորցիումով</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ործընթացին</w:t>
      </w:r>
      <w:r w:rsidRPr="001304AC">
        <w:rPr>
          <w:rFonts w:ascii="GHEA Grapalat" w:hAnsi="GHEA Grapalat" w:cs="Sylfaen"/>
          <w:sz w:val="20"/>
          <w:lang w:val="es-ES"/>
        </w:rPr>
        <w:t xml:space="preserve"> </w:t>
      </w:r>
      <w:r w:rsidRPr="001304AC">
        <w:rPr>
          <w:rFonts w:ascii="GHEA Grapalat" w:hAnsi="GHEA Grapalat" w:cs="Sylfaen"/>
          <w:sz w:val="20"/>
          <w:szCs w:val="20"/>
        </w:rPr>
        <w:t>մասնակցության</w:t>
      </w:r>
      <w:r w:rsidRPr="001304AC">
        <w:rPr>
          <w:rFonts w:ascii="GHEA Grapalat" w:hAnsi="GHEA Grapalat" w:cs="Sylfaen"/>
          <w:sz w:val="20"/>
          <w:szCs w:val="20"/>
          <w:lang w:val="es-ES"/>
        </w:rPr>
        <w:t xml:space="preserve"> </w:t>
      </w:r>
      <w:r w:rsidRPr="001304AC">
        <w:rPr>
          <w:rFonts w:ascii="GHEA Grapalat" w:hAnsi="GHEA Grapalat" w:cs="Sylfaen"/>
          <w:sz w:val="20"/>
          <w:szCs w:val="20"/>
        </w:rPr>
        <w:t>դեպքերի</w:t>
      </w:r>
      <w:r w:rsidRPr="001304AC">
        <w:rPr>
          <w:rFonts w:ascii="GHEA Grapalat" w:hAnsi="GHEA Grapalat" w:cs="Sylfaen"/>
          <w:sz w:val="20"/>
          <w:szCs w:val="20"/>
          <w:lang w:val="es-ES"/>
        </w:rPr>
        <w:t>:</w:t>
      </w:r>
    </w:p>
    <w:p w:rsidR="00D5674E" w:rsidRPr="001304A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04AC">
        <w:rPr>
          <w:rFonts w:ascii="GHEA Grapalat" w:hAnsi="GHEA Grapalat"/>
          <w:sz w:val="20"/>
          <w:szCs w:val="20"/>
        </w:rPr>
        <w:t>Կարգի</w:t>
      </w:r>
      <w:r w:rsidRPr="001304AC">
        <w:rPr>
          <w:rFonts w:ascii="GHEA Grapalat" w:hAnsi="GHEA Grapalat"/>
          <w:sz w:val="20"/>
          <w:szCs w:val="20"/>
          <w:lang w:val="es-ES"/>
        </w:rPr>
        <w:t xml:space="preserve"> 119-</w:t>
      </w:r>
      <w:r w:rsidRPr="001304AC">
        <w:rPr>
          <w:rFonts w:ascii="GHEA Grapalat" w:hAnsi="GHEA Grapalat"/>
          <w:sz w:val="20"/>
          <w:szCs w:val="20"/>
        </w:rPr>
        <w:t>րդ</w:t>
      </w:r>
      <w:r w:rsidRPr="001304AC">
        <w:rPr>
          <w:rFonts w:ascii="GHEA Grapalat" w:hAnsi="GHEA Grapalat"/>
          <w:sz w:val="20"/>
          <w:szCs w:val="20"/>
          <w:lang w:val="es-ES"/>
        </w:rPr>
        <w:t xml:space="preserve"> </w:t>
      </w:r>
      <w:r w:rsidR="00EB487B" w:rsidRPr="001304AC">
        <w:rPr>
          <w:rFonts w:ascii="GHEA Grapalat" w:hAnsi="GHEA Grapalat"/>
          <w:sz w:val="20"/>
          <w:szCs w:val="20"/>
        </w:rPr>
        <w:t>կետի</w:t>
      </w:r>
      <w:r w:rsidR="00EB487B" w:rsidRPr="001304AC">
        <w:rPr>
          <w:rFonts w:ascii="GHEA Grapalat" w:hAnsi="GHEA Grapalat"/>
          <w:sz w:val="20"/>
          <w:szCs w:val="20"/>
          <w:lang w:val="es-ES"/>
        </w:rPr>
        <w:t xml:space="preserve"> </w:t>
      </w:r>
      <w:r w:rsidR="00D5674E" w:rsidRPr="001304AC">
        <w:rPr>
          <w:rFonts w:ascii="GHEA Grapalat" w:hAnsi="GHEA Grapalat"/>
          <w:sz w:val="20"/>
          <w:szCs w:val="20"/>
          <w:lang w:val="hy-AM"/>
        </w:rPr>
        <w:t>իմաստով`</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1</w:t>
      </w:r>
      <w:r w:rsidRPr="001304AC">
        <w:rPr>
          <w:rFonts w:ascii="GHEA Grapalat" w:hAnsi="GHEA Grapalat"/>
          <w:color w:val="000000"/>
          <w:sz w:val="20"/>
          <w:szCs w:val="20"/>
          <w:lang w:val="hy-AM"/>
        </w:rPr>
        <w:t xml:space="preserve">) </w:t>
      </w:r>
      <w:r w:rsidRPr="001304AC">
        <w:rPr>
          <w:rFonts w:ascii="GHEA Grapalat" w:hAnsi="GHEA Grapalat"/>
          <w:sz w:val="20"/>
          <w:szCs w:val="20"/>
          <w:lang w:val="hy-AM"/>
        </w:rPr>
        <w:t xml:space="preserve">ֆիզիկական </w:t>
      </w:r>
      <w:r w:rsidRPr="001304AC">
        <w:rPr>
          <w:rFonts w:ascii="GHEA Grapalat" w:hAnsi="GHEA Grapalat" w:cs="GHEA Grapalat"/>
          <w:color w:val="000000"/>
          <w:sz w:val="20"/>
          <w:szCs w:val="20"/>
          <w:lang w:val="hy-AM"/>
        </w:rPr>
        <w:t xml:space="preserve">անձինք համարվում են փոխկապակցված, </w:t>
      </w:r>
      <w:r w:rsidRPr="001304A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 xml:space="preserve">3) ֆիզիկական անձի կարգավիճակ չունեցող մասնակիցները </w:t>
      </w:r>
      <w:r w:rsidRPr="001304AC">
        <w:rPr>
          <w:rFonts w:ascii="GHEA Grapalat" w:hAnsi="GHEA Grapalat"/>
          <w:color w:val="000000"/>
          <w:sz w:val="20"/>
          <w:szCs w:val="20"/>
          <w:lang w:val="hy-AM"/>
        </w:rPr>
        <w:t xml:space="preserve">համարվում են փոխկապակցված, եթե` </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04AC" w:rsidRDefault="00D5674E" w:rsidP="00EF3662">
      <w:pPr>
        <w:pStyle w:val="NormalWeb"/>
        <w:spacing w:before="0" w:beforeAutospacing="0" w:after="0" w:afterAutospacing="0"/>
        <w:ind w:firstLine="708"/>
        <w:jc w:val="both"/>
        <w:rPr>
          <w:rFonts w:ascii="Sylfaen" w:hAnsi="Sylfaen"/>
          <w:sz w:val="20"/>
          <w:szCs w:val="20"/>
          <w:lang w:val="hy-AM"/>
        </w:rPr>
      </w:pPr>
      <w:r w:rsidRPr="001304A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04AC" w:rsidRDefault="00D5674E" w:rsidP="00EF3662">
      <w:pPr>
        <w:ind w:firstLine="284"/>
        <w:jc w:val="both"/>
        <w:rPr>
          <w:rFonts w:ascii="GHEA Grapalat" w:hAnsi="GHEA Grapalat"/>
          <w:color w:val="000000"/>
          <w:sz w:val="20"/>
          <w:szCs w:val="20"/>
          <w:lang w:val="hy-AM"/>
        </w:rPr>
      </w:pPr>
      <w:r w:rsidRPr="001304A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304AC">
        <w:rPr>
          <w:rFonts w:ascii="GHEA Grapalat" w:hAnsi="GHEA Grapalat"/>
          <w:color w:val="000000"/>
          <w:sz w:val="20"/>
          <w:szCs w:val="20"/>
          <w:lang w:val="hy-AM"/>
        </w:rPr>
        <w:t xml:space="preserve">թոռները, </w:t>
      </w:r>
      <w:r w:rsidRPr="001304AC">
        <w:rPr>
          <w:rFonts w:ascii="GHEA Grapalat" w:hAnsi="GHEA Grapalat"/>
          <w:color w:val="000000"/>
          <w:sz w:val="20"/>
          <w:szCs w:val="20"/>
          <w:lang w:val="hy-AM"/>
        </w:rPr>
        <w:t>քրոջ կամ եղբոր ամուսինն ու երեխաները:</w:t>
      </w:r>
    </w:p>
    <w:p w:rsidR="00AE74A0" w:rsidRPr="001304AC" w:rsidRDefault="00096865" w:rsidP="003E093F">
      <w:pPr>
        <w:ind w:firstLine="567"/>
        <w:jc w:val="both"/>
        <w:rPr>
          <w:rFonts w:ascii="GHEA Grapalat" w:hAnsi="GHEA Grapalat"/>
          <w:color w:val="000000"/>
          <w:sz w:val="20"/>
          <w:szCs w:val="20"/>
          <w:lang w:val="hy-AM"/>
        </w:rPr>
      </w:pPr>
      <w:r w:rsidRPr="001304AC">
        <w:rPr>
          <w:rFonts w:ascii="GHEA Grapalat" w:hAnsi="GHEA Grapalat" w:cs="Arial Armenian"/>
          <w:sz w:val="20"/>
          <w:lang w:val="hy-AM"/>
        </w:rPr>
        <w:t>2.</w:t>
      </w:r>
      <w:r w:rsidR="007968A3" w:rsidRPr="001304AC">
        <w:rPr>
          <w:rFonts w:ascii="GHEA Grapalat" w:hAnsi="GHEA Grapalat" w:cs="Arial Armenian"/>
          <w:sz w:val="20"/>
          <w:lang w:val="hy-AM"/>
        </w:rPr>
        <w:t>4</w:t>
      </w:r>
      <w:r w:rsidR="00773485" w:rsidRPr="001304AC">
        <w:rPr>
          <w:rFonts w:ascii="GHEA Grapalat" w:hAnsi="GHEA Grapalat" w:cs="Arial Armenian"/>
          <w:sz w:val="20"/>
          <w:lang w:val="hy-AM"/>
        </w:rPr>
        <w:t xml:space="preserve"> </w:t>
      </w:r>
      <w:r w:rsidRPr="001304AC">
        <w:rPr>
          <w:rFonts w:ascii="GHEA Grapalat" w:hAnsi="GHEA Grapalat" w:cs="Sylfaen"/>
          <w:sz w:val="20"/>
          <w:lang w:val="hy-AM"/>
        </w:rPr>
        <w:t>Մասնակիցը</w:t>
      </w:r>
      <w:r w:rsidRPr="001304AC">
        <w:rPr>
          <w:rFonts w:ascii="GHEA Grapalat" w:hAnsi="GHEA Grapalat" w:cs="Arial"/>
          <w:sz w:val="20"/>
          <w:lang w:val="hy-AM"/>
        </w:rPr>
        <w:t xml:space="preserve"> </w:t>
      </w:r>
      <w:r w:rsidR="003A7A32" w:rsidRPr="001304AC">
        <w:rPr>
          <w:rFonts w:ascii="GHEA Grapalat" w:hAnsi="GHEA Grapalat" w:cs="Arial"/>
          <w:sz w:val="20"/>
          <w:lang w:val="hy-AM"/>
        </w:rPr>
        <w:t>ընտրված մասնակից ճանաչվելու դեպքում</w:t>
      </w:r>
      <w:r w:rsidR="00266B8B" w:rsidRPr="001304AC">
        <w:rPr>
          <w:rFonts w:ascii="GHEA Grapalat" w:hAnsi="GHEA Grapalat" w:cs="Arial"/>
          <w:sz w:val="20"/>
          <w:lang w:val="hy-AM"/>
        </w:rPr>
        <w:t xml:space="preserve"> </w:t>
      </w:r>
      <w:r w:rsidR="00266B8B" w:rsidRPr="001304AC">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1304AC">
        <w:rPr>
          <w:rFonts w:ascii="GHEA Grapalat" w:hAnsi="GHEA Grapalat"/>
          <w:color w:val="000000"/>
          <w:sz w:val="20"/>
          <w:szCs w:val="20"/>
          <w:lang w:val="hy-AM"/>
        </w:rPr>
        <w:t xml:space="preserve">: </w:t>
      </w:r>
    </w:p>
    <w:p w:rsidR="003E093F" w:rsidRPr="001304AC" w:rsidRDefault="00EA4B24" w:rsidP="003E093F">
      <w:pPr>
        <w:ind w:firstLine="567"/>
        <w:jc w:val="both"/>
        <w:rPr>
          <w:rFonts w:ascii="GHEA Grapalat" w:hAnsi="GHEA Grapalat" w:cs="Arial"/>
          <w:sz w:val="20"/>
          <w:lang w:val="hy-AM"/>
        </w:rPr>
      </w:pPr>
      <w:r w:rsidRPr="001304AC">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304AC">
          <w:rPr>
            <w:rFonts w:ascii="GHEA Grapalat" w:hAnsi="GHEA Grapalat"/>
            <w:color w:val="000000"/>
            <w:sz w:val="20"/>
            <w:szCs w:val="20"/>
            <w:lang w:val="hy-AM"/>
          </w:rPr>
          <w:t>Standard &amp; Poor’s</w:t>
        </w:r>
      </w:hyperlink>
      <w:r w:rsidRPr="001304AC">
        <w:rPr>
          <w:rFonts w:ascii="Calibri" w:hAnsi="Calibri" w:cs="Calibri"/>
          <w:color w:val="000000"/>
          <w:sz w:val="20"/>
          <w:szCs w:val="20"/>
          <w:lang w:val="hy-AM"/>
        </w:rPr>
        <w:t> </w:t>
      </w:r>
      <w:r w:rsidRPr="001304AC">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1304AC">
        <w:rPr>
          <w:rFonts w:ascii="GHEA Grapalat" w:hAnsi="GHEA Grapalat" w:cs="Arial"/>
          <w:sz w:val="20"/>
          <w:lang w:val="hy-AM"/>
        </w:rPr>
        <w:t xml:space="preserve">: </w:t>
      </w:r>
    </w:p>
    <w:p w:rsidR="000A6B75" w:rsidRPr="001304AC" w:rsidRDefault="000A6B75" w:rsidP="00EF3662">
      <w:pPr>
        <w:pStyle w:val="norm"/>
        <w:spacing w:line="240" w:lineRule="auto"/>
        <w:ind w:firstLine="540"/>
        <w:rPr>
          <w:rFonts w:ascii="GHEA Grapalat" w:hAnsi="GHEA Grapalat" w:cs="Sylfaen"/>
          <w:sz w:val="20"/>
          <w:szCs w:val="24"/>
          <w:lang w:val="af-ZA" w:eastAsia="en-US"/>
        </w:rPr>
      </w:pPr>
      <w:r w:rsidRPr="001304AC">
        <w:rPr>
          <w:rFonts w:ascii="GHEA Grapalat" w:hAnsi="GHEA Grapalat" w:cs="Sylfaen"/>
          <w:sz w:val="20"/>
          <w:szCs w:val="24"/>
          <w:lang w:val="hy-AM" w:eastAsia="en-US"/>
        </w:rPr>
        <w:t>2.</w:t>
      </w:r>
      <w:r w:rsidR="006265F4" w:rsidRPr="001304AC">
        <w:rPr>
          <w:rFonts w:ascii="GHEA Grapalat" w:hAnsi="GHEA Grapalat" w:cs="Sylfaen"/>
          <w:sz w:val="20"/>
          <w:szCs w:val="24"/>
          <w:lang w:val="hy-AM" w:eastAsia="en-US"/>
        </w:rPr>
        <w:t xml:space="preserve">5 </w:t>
      </w:r>
      <w:r w:rsidRPr="001304AC">
        <w:rPr>
          <w:rFonts w:ascii="GHEA Grapalat" w:hAnsi="GHEA Grapalat" w:cs="Sylfaen"/>
          <w:sz w:val="20"/>
          <w:szCs w:val="24"/>
          <w:lang w:val="hy-AM" w:eastAsia="en-US"/>
        </w:rPr>
        <w:t>Սույն ընթացակարգի շրջանակում կնքվելիք 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կարող</w:t>
      </w:r>
      <w:r w:rsidRPr="001304AC">
        <w:rPr>
          <w:rFonts w:ascii="GHEA Grapalat" w:hAnsi="GHEA Grapalat" w:cs="Sylfaen"/>
          <w:sz w:val="20"/>
          <w:szCs w:val="24"/>
          <w:lang w:val="af-ZA" w:eastAsia="en-US"/>
        </w:rPr>
        <w:t xml:space="preserve"> է </w:t>
      </w:r>
      <w:r w:rsidRPr="001304AC">
        <w:rPr>
          <w:rFonts w:ascii="GHEA Grapalat" w:hAnsi="GHEA Grapalat" w:cs="Sylfaen"/>
          <w:sz w:val="20"/>
          <w:szCs w:val="24"/>
          <w:lang w:val="hy-AM" w:eastAsia="en-US"/>
        </w:rPr>
        <w:t>իրականացվել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պայմանագիր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կնքելու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միջոցով։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կողմ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չի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հանդիսանալ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003A7A32" w:rsidRPr="001304AC">
        <w:rPr>
          <w:rFonts w:ascii="GHEA Grapalat" w:hAnsi="GHEA Grapalat" w:cs="Sylfaen"/>
          <w:sz w:val="20"/>
          <w:lang w:val="af-ZA"/>
        </w:rPr>
        <w:t>(</w:t>
      </w:r>
      <w:r w:rsidR="003A7A32" w:rsidRPr="001304AC">
        <w:rPr>
          <w:rFonts w:ascii="GHEA Grapalat" w:hAnsi="GHEA Grapalat" w:cs="Sylfaen"/>
          <w:sz w:val="20"/>
        </w:rPr>
        <w:t>միևնույն</w:t>
      </w:r>
      <w:r w:rsidR="003A7A32" w:rsidRPr="001304AC">
        <w:rPr>
          <w:rFonts w:ascii="GHEA Grapalat" w:hAnsi="GHEA Grapalat" w:cs="Sylfaen"/>
          <w:sz w:val="20"/>
          <w:lang w:val="af-ZA"/>
        </w:rPr>
        <w:t xml:space="preserve"> </w:t>
      </w:r>
      <w:r w:rsidR="003A7A32" w:rsidRPr="001304AC">
        <w:rPr>
          <w:rFonts w:ascii="GHEA Grapalat" w:hAnsi="GHEA Grapalat" w:cs="Sylfaen"/>
          <w:sz w:val="20"/>
        </w:rPr>
        <w:t>չափաբաժնին</w:t>
      </w:r>
      <w:r w:rsidR="003A7A32" w:rsidRPr="001304AC">
        <w:rPr>
          <w:rFonts w:ascii="GHEA Grapalat" w:hAnsi="GHEA Grapalat" w:cs="Sylfaen"/>
          <w:sz w:val="20"/>
          <w:lang w:val="af-ZA"/>
        </w:rPr>
        <w:t xml:space="preserve">) </w:t>
      </w:r>
      <w:r w:rsidRPr="001304AC">
        <w:rPr>
          <w:rFonts w:ascii="GHEA Grapalat" w:hAnsi="GHEA Grapalat" w:cs="Sylfaen"/>
          <w:sz w:val="20"/>
          <w:szCs w:val="24"/>
          <w:lang w:eastAsia="en-US"/>
        </w:rPr>
        <w:t>մասնակցելու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հայտ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մասնակիցը</w:t>
      </w:r>
      <w:r w:rsidRPr="001304AC">
        <w:rPr>
          <w:rFonts w:ascii="GHEA Grapalat" w:hAnsi="GHEA Grapalat" w:cs="Sylfaen"/>
          <w:sz w:val="20"/>
          <w:szCs w:val="24"/>
          <w:lang w:val="af-ZA" w:eastAsia="en-US"/>
        </w:rPr>
        <w:t xml:space="preserve">: </w:t>
      </w:r>
    </w:p>
    <w:p w:rsidR="000A6B75" w:rsidRPr="001304AC" w:rsidRDefault="000A6B75" w:rsidP="00EF3662">
      <w:pPr>
        <w:pStyle w:val="BodyTextIndent2"/>
        <w:spacing w:line="240" w:lineRule="auto"/>
        <w:rPr>
          <w:rFonts w:ascii="GHEA Grapalat" w:hAnsi="GHEA Grapalat" w:cs="Sylfaen"/>
          <w:szCs w:val="24"/>
        </w:rPr>
      </w:pPr>
      <w:r w:rsidRPr="001304AC">
        <w:rPr>
          <w:rFonts w:ascii="GHEA Grapalat" w:hAnsi="GHEA Grapalat" w:cs="Sylfaen"/>
          <w:szCs w:val="24"/>
        </w:rPr>
        <w:t xml:space="preserve"> 2</w:t>
      </w:r>
      <w:r w:rsidRPr="001304AC">
        <w:rPr>
          <w:rFonts w:ascii="GHEA Grapalat" w:hAnsi="GHEA Grapalat" w:cs="Sylfaen"/>
          <w:szCs w:val="24"/>
          <w:lang w:val="hy-AM"/>
        </w:rPr>
        <w:t>.</w:t>
      </w:r>
      <w:r w:rsidR="006265F4" w:rsidRPr="001304AC">
        <w:rPr>
          <w:rFonts w:ascii="GHEA Grapalat" w:hAnsi="GHEA Grapalat" w:cs="Sylfaen"/>
          <w:szCs w:val="24"/>
        </w:rPr>
        <w:t xml:space="preserve">6 </w:t>
      </w:r>
      <w:r w:rsidRPr="001304AC">
        <w:rPr>
          <w:rFonts w:ascii="GHEA Grapalat" w:hAnsi="GHEA Grapalat" w:cs="Sylfaen"/>
          <w:szCs w:val="24"/>
          <w:lang w:val="ru-RU"/>
        </w:rPr>
        <w:t>Մասնակիցները</w:t>
      </w:r>
      <w:r w:rsidRPr="001304AC">
        <w:rPr>
          <w:rFonts w:ascii="GHEA Grapalat" w:hAnsi="GHEA Grapalat" w:cs="Sylfaen"/>
          <w:szCs w:val="24"/>
        </w:rPr>
        <w:t xml:space="preserve"> </w:t>
      </w:r>
      <w:r w:rsidRPr="001304AC">
        <w:rPr>
          <w:rFonts w:ascii="GHEA Grapalat" w:hAnsi="GHEA Grapalat" w:cs="Sylfaen"/>
          <w:szCs w:val="24"/>
          <w:lang w:val="ru-RU"/>
        </w:rPr>
        <w:t>կարող</w:t>
      </w:r>
      <w:r w:rsidRPr="001304AC">
        <w:rPr>
          <w:rFonts w:ascii="GHEA Grapalat" w:hAnsi="GHEA Grapalat" w:cs="Sylfaen"/>
          <w:szCs w:val="24"/>
        </w:rPr>
        <w:t xml:space="preserve"> </w:t>
      </w:r>
      <w:r w:rsidRPr="001304AC">
        <w:rPr>
          <w:rFonts w:ascii="GHEA Grapalat" w:hAnsi="GHEA Grapalat" w:cs="Sylfaen"/>
          <w:szCs w:val="24"/>
          <w:lang w:val="ru-RU"/>
        </w:rPr>
        <w:t>են</w:t>
      </w:r>
      <w:r w:rsidRPr="001304AC">
        <w:rPr>
          <w:rFonts w:ascii="GHEA Grapalat" w:hAnsi="GHEA Grapalat" w:cs="Sylfaen"/>
          <w:szCs w:val="24"/>
        </w:rPr>
        <w:t xml:space="preserve"> </w:t>
      </w:r>
      <w:r w:rsidRPr="001304AC">
        <w:rPr>
          <w:rFonts w:ascii="GHEA Grapalat" w:hAnsi="GHEA Grapalat" w:cs="Sylfaen"/>
          <w:szCs w:val="24"/>
          <w:lang w:val="ru-RU"/>
        </w:rPr>
        <w:t>սույն</w:t>
      </w:r>
      <w:r w:rsidRPr="001304AC">
        <w:rPr>
          <w:rFonts w:ascii="GHEA Grapalat" w:hAnsi="GHEA Grapalat" w:cs="Sylfaen"/>
          <w:szCs w:val="24"/>
        </w:rPr>
        <w:t xml:space="preserve"> </w:t>
      </w:r>
      <w:r w:rsidRPr="001304AC">
        <w:rPr>
          <w:rFonts w:ascii="GHEA Grapalat" w:hAnsi="GHEA Grapalat" w:cs="Sylfaen"/>
          <w:szCs w:val="24"/>
          <w:lang w:val="ru-RU"/>
        </w:rPr>
        <w:t>ընթացակարգին</w:t>
      </w:r>
      <w:r w:rsidRPr="001304AC">
        <w:rPr>
          <w:rFonts w:ascii="GHEA Grapalat" w:hAnsi="GHEA Grapalat" w:cs="Sylfaen"/>
          <w:szCs w:val="24"/>
        </w:rPr>
        <w:t xml:space="preserve"> </w:t>
      </w:r>
      <w:r w:rsidRPr="001304AC">
        <w:rPr>
          <w:rFonts w:ascii="GHEA Grapalat" w:hAnsi="GHEA Grapalat" w:cs="Sylfaen"/>
          <w:szCs w:val="24"/>
          <w:lang w:val="ru-RU"/>
        </w:rPr>
        <w:t>մասնակցել</w:t>
      </w:r>
      <w:r w:rsidRPr="001304AC">
        <w:rPr>
          <w:rFonts w:ascii="GHEA Grapalat" w:hAnsi="GHEA Grapalat" w:cs="Sylfaen"/>
          <w:szCs w:val="24"/>
        </w:rPr>
        <w:t xml:space="preserve"> </w:t>
      </w:r>
      <w:r w:rsidRPr="001304AC">
        <w:rPr>
          <w:rFonts w:ascii="GHEA Grapalat" w:hAnsi="GHEA Grapalat" w:cs="Sylfaen"/>
          <w:szCs w:val="24"/>
          <w:lang w:val="ru-RU"/>
        </w:rPr>
        <w:t>համատեղ</w:t>
      </w:r>
      <w:r w:rsidRPr="001304AC">
        <w:rPr>
          <w:rFonts w:ascii="GHEA Grapalat" w:hAnsi="GHEA Grapalat" w:cs="Sylfaen"/>
          <w:szCs w:val="24"/>
        </w:rPr>
        <w:t xml:space="preserve"> </w:t>
      </w:r>
      <w:r w:rsidRPr="001304AC">
        <w:rPr>
          <w:rFonts w:ascii="GHEA Grapalat" w:hAnsi="GHEA Grapalat" w:cs="Sylfaen"/>
          <w:szCs w:val="24"/>
          <w:lang w:val="ru-RU"/>
        </w:rPr>
        <w:t>գործունեության</w:t>
      </w:r>
      <w:r w:rsidRPr="001304AC">
        <w:rPr>
          <w:rFonts w:ascii="GHEA Grapalat" w:hAnsi="GHEA Grapalat" w:cs="Sylfaen"/>
          <w:szCs w:val="24"/>
        </w:rPr>
        <w:t xml:space="preserve"> </w:t>
      </w:r>
      <w:r w:rsidRPr="001304AC">
        <w:rPr>
          <w:rFonts w:ascii="GHEA Grapalat" w:hAnsi="GHEA Grapalat" w:cs="Sylfaen"/>
          <w:szCs w:val="24"/>
          <w:lang w:val="ru-RU"/>
        </w:rPr>
        <w:t>կարգով</w:t>
      </w:r>
      <w:r w:rsidRPr="001304AC">
        <w:rPr>
          <w:rFonts w:ascii="GHEA Grapalat" w:hAnsi="GHEA Grapalat" w:cs="Sylfaen"/>
          <w:szCs w:val="24"/>
        </w:rPr>
        <w:t xml:space="preserve"> (</w:t>
      </w:r>
      <w:r w:rsidRPr="001304AC">
        <w:rPr>
          <w:rFonts w:ascii="GHEA Grapalat" w:hAnsi="GHEA Grapalat" w:cs="Sylfaen"/>
          <w:szCs w:val="24"/>
          <w:lang w:val="ru-RU"/>
        </w:rPr>
        <w:t>կոնսորցիումով</w:t>
      </w:r>
      <w:r w:rsidRPr="001304AC">
        <w:rPr>
          <w:rFonts w:ascii="GHEA Grapalat" w:hAnsi="GHEA Grapalat" w:cs="Sylfaen"/>
          <w:szCs w:val="24"/>
        </w:rPr>
        <w:t>)</w:t>
      </w:r>
      <w:r w:rsidRPr="001304AC">
        <w:rPr>
          <w:rFonts w:ascii="GHEA Grapalat" w:hAnsi="GHEA Grapalat" w:cs="Sylfaen"/>
          <w:szCs w:val="24"/>
          <w:lang w:val="ru-RU"/>
        </w:rPr>
        <w:t>։</w:t>
      </w:r>
      <w:r w:rsidRPr="001304AC">
        <w:rPr>
          <w:rFonts w:ascii="GHEA Grapalat" w:hAnsi="GHEA Grapalat" w:cs="Sylfaen"/>
          <w:szCs w:val="24"/>
        </w:rPr>
        <w:t xml:space="preserve"> </w:t>
      </w:r>
      <w:r w:rsidRPr="001304AC">
        <w:rPr>
          <w:rFonts w:ascii="GHEA Grapalat" w:hAnsi="GHEA Grapalat" w:cs="Sylfaen"/>
          <w:szCs w:val="24"/>
          <w:lang w:val="ru-RU"/>
        </w:rPr>
        <w:t>Նման</w:t>
      </w:r>
      <w:r w:rsidRPr="001304AC">
        <w:rPr>
          <w:rFonts w:ascii="GHEA Grapalat" w:hAnsi="GHEA Grapalat" w:cs="Sylfaen"/>
          <w:szCs w:val="24"/>
        </w:rPr>
        <w:t xml:space="preserve"> </w:t>
      </w:r>
      <w:r w:rsidRPr="001304AC">
        <w:rPr>
          <w:rFonts w:ascii="GHEA Grapalat" w:hAnsi="GHEA Grapalat" w:cs="Sylfaen"/>
          <w:szCs w:val="24"/>
          <w:lang w:val="ru-RU"/>
        </w:rPr>
        <w:t>դեպքում</w:t>
      </w:r>
      <w:r w:rsidRPr="001304AC">
        <w:rPr>
          <w:rFonts w:ascii="GHEA Grapalat" w:hAnsi="GHEA Grapalat" w:cs="Sylfaen"/>
          <w:szCs w:val="24"/>
        </w:rPr>
        <w:t>`</w:t>
      </w:r>
    </w:p>
    <w:p w:rsidR="000A6B75" w:rsidRPr="001304AC" w:rsidRDefault="006265F4" w:rsidP="00EF3662">
      <w:pPr>
        <w:pStyle w:val="BodyTextIndent2"/>
        <w:spacing w:line="240" w:lineRule="auto"/>
        <w:rPr>
          <w:rFonts w:ascii="GHEA Grapalat" w:hAnsi="GHEA Grapalat" w:cs="Sylfaen"/>
          <w:szCs w:val="24"/>
        </w:rPr>
      </w:pPr>
      <w:r w:rsidRPr="001304AC">
        <w:rPr>
          <w:rFonts w:ascii="GHEA Grapalat" w:hAnsi="GHEA Grapalat" w:cs="Sylfaen"/>
          <w:szCs w:val="24"/>
        </w:rPr>
        <w:lastRenderedPageBreak/>
        <w:t>1</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կողմերից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որևէ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մեկը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կարող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ընթացակարգին</w:t>
      </w:r>
      <w:r w:rsidR="000A6B75" w:rsidRPr="001304AC">
        <w:rPr>
          <w:rFonts w:ascii="GHEA Grapalat" w:hAnsi="GHEA Grapalat" w:cs="Sylfaen"/>
          <w:szCs w:val="24"/>
        </w:rPr>
        <w:t xml:space="preserve"> </w:t>
      </w:r>
      <w:r w:rsidR="003A7A32" w:rsidRPr="001304AC">
        <w:rPr>
          <w:rFonts w:ascii="GHEA Grapalat" w:hAnsi="GHEA Grapalat" w:cs="Sylfaen"/>
        </w:rPr>
        <w:t>(</w:t>
      </w:r>
      <w:r w:rsidR="003A7A32" w:rsidRPr="001304AC">
        <w:rPr>
          <w:rFonts w:ascii="GHEA Grapalat" w:hAnsi="GHEA Grapalat" w:cs="Sylfaen"/>
          <w:lang w:val="en-US"/>
        </w:rPr>
        <w:t>միևնույն</w:t>
      </w:r>
      <w:r w:rsidR="003A7A32" w:rsidRPr="001304AC">
        <w:rPr>
          <w:rFonts w:ascii="GHEA Grapalat" w:hAnsi="GHEA Grapalat" w:cs="Sylfaen"/>
        </w:rPr>
        <w:t xml:space="preserve"> </w:t>
      </w:r>
      <w:r w:rsidR="003A7A32" w:rsidRPr="001304AC">
        <w:rPr>
          <w:rFonts w:ascii="GHEA Grapalat" w:hAnsi="GHEA Grapalat" w:cs="Sylfaen"/>
          <w:lang w:val="en-US"/>
        </w:rPr>
        <w:t>չափաբաժնին</w:t>
      </w:r>
      <w:r w:rsidR="003A7A32" w:rsidRPr="001304AC">
        <w:rPr>
          <w:rFonts w:ascii="GHEA Grapalat" w:hAnsi="GHEA Grapalat" w:cs="Sylfaen"/>
        </w:rPr>
        <w:t xml:space="preserve">) </w:t>
      </w:r>
      <w:r w:rsidR="000A6B75" w:rsidRPr="001304AC">
        <w:rPr>
          <w:rFonts w:ascii="GHEA Grapalat" w:hAnsi="GHEA Grapalat" w:cs="Sylfaen"/>
          <w:szCs w:val="24"/>
          <w:lang w:val="ru-RU"/>
        </w:rPr>
        <w:t>ներկայացնել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Սույն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պարբերության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պահանջի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չպահպանման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բացման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նիստում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մերժվում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ինչպես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կարգով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այնպես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ներկայացված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հայտերը</w:t>
      </w:r>
      <w:r w:rsidR="000A6B75" w:rsidRPr="001304AC">
        <w:rPr>
          <w:rFonts w:ascii="GHEA Grapalat" w:hAnsi="GHEA Grapalat" w:cs="Sylfaen"/>
          <w:szCs w:val="24"/>
        </w:rPr>
        <w:t>.</w:t>
      </w:r>
    </w:p>
    <w:p w:rsidR="000A6B75" w:rsidRPr="001304AC" w:rsidRDefault="006265F4"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2</w:t>
      </w:r>
      <w:r w:rsidR="000A6B75" w:rsidRPr="001304AC">
        <w:rPr>
          <w:rFonts w:ascii="GHEA Grapalat" w:hAnsi="GHEA Grapalat" w:cs="Sylfaen"/>
          <w:szCs w:val="24"/>
        </w:rPr>
        <w:t>) Մ</w:t>
      </w:r>
      <w:r w:rsidR="000A6B75" w:rsidRPr="001304AC">
        <w:rPr>
          <w:rFonts w:ascii="GHEA Grapalat" w:hAnsi="GHEA Grapalat" w:cs="Sylfaen"/>
          <w:szCs w:val="24"/>
          <w:lang w:val="ru-RU"/>
        </w:rPr>
        <w:t>ասնակիցները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կրում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համապարտ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պատասխանատվություն</w:t>
      </w:r>
      <w:r w:rsidR="000A6B75" w:rsidRPr="001304AC">
        <w:rPr>
          <w:rFonts w:ascii="GHEA Grapalat" w:hAnsi="GHEA Grapalat" w:cs="Sylfaen"/>
          <w:szCs w:val="24"/>
        </w:rPr>
        <w:t>:</w:t>
      </w:r>
      <w:r w:rsidR="000A6B75" w:rsidRPr="001304AC">
        <w:rPr>
          <w:rFonts w:ascii="GHEA Grapalat" w:hAnsi="GHEA Grapalat" w:cs="Sylfaen"/>
          <w:szCs w:val="24"/>
          <w:lang w:val="hy-AM"/>
        </w:rPr>
        <w:t xml:space="preserve"> </w:t>
      </w:r>
      <w:r w:rsidR="000A6B75" w:rsidRPr="001304AC">
        <w:rPr>
          <w:rFonts w:ascii="GHEA Grapalat" w:hAnsi="GHEA Grapalat" w:cs="Sylfaen"/>
          <w:szCs w:val="24"/>
        </w:rPr>
        <w:t>Ընդ որում,</w:t>
      </w:r>
      <w:r w:rsidR="000A6B75" w:rsidRPr="001304AC">
        <w:rPr>
          <w:rFonts w:ascii="GHEA Grapalat" w:hAnsi="GHEA Grapalat" w:cs="Sylfaen"/>
          <w:szCs w:val="24"/>
          <w:lang w:val="hy-AM"/>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դուրս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գալու</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հետ</w:t>
      </w:r>
      <w:r w:rsidR="000A6B75" w:rsidRPr="001304AC">
        <w:rPr>
          <w:rFonts w:ascii="GHEA Grapalat" w:hAnsi="GHEA Grapalat" w:cs="Sylfaen"/>
          <w:szCs w:val="24"/>
        </w:rPr>
        <w:t xml:space="preserve"> </w:t>
      </w:r>
      <w:r w:rsidR="00AE4008" w:rsidRPr="001304AC">
        <w:rPr>
          <w:rFonts w:ascii="GHEA Grapalat" w:hAnsi="GHEA Grapalat" w:cs="Sylfaen"/>
          <w:szCs w:val="24"/>
          <w:lang w:val="en-US"/>
        </w:rPr>
        <w:t>պ</w:t>
      </w:r>
      <w:r w:rsidR="000A6B75" w:rsidRPr="001304AC">
        <w:rPr>
          <w:rFonts w:ascii="GHEA Grapalat" w:hAnsi="GHEA Grapalat" w:cs="Sylfaen"/>
          <w:szCs w:val="24"/>
          <w:lang w:val="ru-RU"/>
        </w:rPr>
        <w:t>ատվիրատուի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կնքած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պայմանագիրը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միակողմանիորեն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լուծվում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անդամների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նկատմամբ</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կիրառվում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նախատեսված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միջոցները</w:t>
      </w:r>
      <w:r w:rsidR="000A6B75" w:rsidRPr="001304AC">
        <w:rPr>
          <w:rFonts w:ascii="GHEA Grapalat" w:hAnsi="GHEA Grapalat" w:cs="Sylfaen"/>
          <w:szCs w:val="24"/>
          <w:lang w:val="hy-AM"/>
        </w:rPr>
        <w:t>:</w:t>
      </w:r>
    </w:p>
    <w:p w:rsidR="00581DC3" w:rsidRPr="001304AC" w:rsidRDefault="00581DC3" w:rsidP="00EF3662">
      <w:pPr>
        <w:ind w:firstLine="567"/>
        <w:jc w:val="both"/>
        <w:rPr>
          <w:rFonts w:ascii="GHEA Grapalat" w:hAnsi="GHEA Grapalat"/>
          <w:b/>
          <w:sz w:val="20"/>
          <w:lang w:val="af-ZA"/>
        </w:rPr>
      </w:pPr>
    </w:p>
    <w:p w:rsidR="00096865" w:rsidRPr="001304AC" w:rsidRDefault="002B32D6" w:rsidP="00EF3662">
      <w:pPr>
        <w:jc w:val="center"/>
        <w:rPr>
          <w:rFonts w:ascii="GHEA Grapalat" w:hAnsi="GHEA Grapalat" w:cs="Arial"/>
          <w:b/>
          <w:sz w:val="20"/>
          <w:lang w:val="af-ZA"/>
        </w:rPr>
      </w:pPr>
      <w:r w:rsidRPr="001304AC">
        <w:rPr>
          <w:rFonts w:ascii="GHEA Grapalat" w:hAnsi="GHEA Grapalat"/>
          <w:b/>
          <w:sz w:val="20"/>
          <w:lang w:val="af-ZA"/>
        </w:rPr>
        <w:t xml:space="preserve">3.  </w:t>
      </w:r>
      <w:proofErr w:type="gramStart"/>
      <w:r w:rsidRPr="001304AC">
        <w:rPr>
          <w:rFonts w:ascii="GHEA Grapalat" w:hAnsi="GHEA Grapalat" w:cs="Sylfaen"/>
          <w:b/>
          <w:sz w:val="20"/>
        </w:rPr>
        <w:t>ՀՐԱՎԵՐԻ</w:t>
      </w:r>
      <w:r w:rsidRPr="001304AC">
        <w:rPr>
          <w:rFonts w:ascii="GHEA Grapalat" w:hAnsi="GHEA Grapalat" w:cs="Arial"/>
          <w:b/>
          <w:sz w:val="20"/>
          <w:lang w:val="af-ZA"/>
        </w:rPr>
        <w:t xml:space="preserve">  </w:t>
      </w:r>
      <w:r w:rsidRPr="001304AC">
        <w:rPr>
          <w:rFonts w:ascii="GHEA Grapalat" w:hAnsi="GHEA Grapalat" w:cs="Sylfaen"/>
          <w:b/>
          <w:sz w:val="20"/>
        </w:rPr>
        <w:t>ՊԱՐԶԱԲԱՆՈՒՄԸ</w:t>
      </w:r>
      <w:proofErr w:type="gramEnd"/>
      <w:r w:rsidRPr="001304AC">
        <w:rPr>
          <w:rFonts w:ascii="GHEA Grapalat" w:hAnsi="GHEA Grapalat" w:cs="Arial"/>
          <w:b/>
          <w:sz w:val="20"/>
          <w:lang w:val="af-ZA"/>
        </w:rPr>
        <w:t xml:space="preserve">  </w:t>
      </w:r>
      <w:r w:rsidRPr="001304AC">
        <w:rPr>
          <w:rFonts w:ascii="GHEA Grapalat" w:hAnsi="GHEA Grapalat" w:cs="Arial"/>
          <w:b/>
          <w:sz w:val="20"/>
        </w:rPr>
        <w:t>ԵՎ</w:t>
      </w:r>
      <w:r w:rsidRPr="001304AC">
        <w:rPr>
          <w:rFonts w:ascii="GHEA Grapalat" w:hAnsi="GHEA Grapalat" w:cs="Arial"/>
          <w:b/>
          <w:sz w:val="20"/>
          <w:lang w:val="af-ZA"/>
        </w:rPr>
        <w:t xml:space="preserve"> </w:t>
      </w:r>
      <w:r w:rsidRPr="001304AC">
        <w:rPr>
          <w:rFonts w:ascii="GHEA Grapalat" w:hAnsi="GHEA Grapalat" w:cs="Sylfaen"/>
          <w:b/>
          <w:sz w:val="20"/>
        </w:rPr>
        <w:t>ՀՐԱՎԵՐՈՒՄ</w:t>
      </w:r>
      <w:r w:rsidRPr="001304AC">
        <w:rPr>
          <w:rFonts w:ascii="GHEA Grapalat" w:hAnsi="GHEA Grapalat" w:cs="Arial"/>
          <w:b/>
          <w:sz w:val="20"/>
          <w:lang w:val="af-ZA"/>
        </w:rPr>
        <w:t xml:space="preserve"> </w:t>
      </w:r>
      <w:r w:rsidRPr="001304AC">
        <w:rPr>
          <w:rFonts w:ascii="GHEA Grapalat" w:hAnsi="GHEA Grapalat" w:cs="Sylfaen"/>
          <w:b/>
          <w:sz w:val="20"/>
        </w:rPr>
        <w:t>ՓՈՓՈԽՈՒԹՅՈՒՆ</w:t>
      </w:r>
      <w:r w:rsidRPr="001304AC">
        <w:rPr>
          <w:rFonts w:ascii="GHEA Grapalat" w:hAnsi="GHEA Grapalat" w:cs="Arial"/>
          <w:b/>
          <w:sz w:val="20"/>
          <w:lang w:val="af-ZA"/>
        </w:rPr>
        <w:t xml:space="preserve"> </w:t>
      </w:r>
      <w:r w:rsidRPr="001304AC">
        <w:rPr>
          <w:rFonts w:ascii="GHEA Grapalat" w:hAnsi="GHEA Grapalat" w:cs="Sylfaen"/>
          <w:b/>
          <w:sz w:val="20"/>
        </w:rPr>
        <w:t>ԿԱՏԱՐԵԼՈՒ</w:t>
      </w:r>
      <w:r w:rsidRPr="001304AC">
        <w:rPr>
          <w:rFonts w:ascii="GHEA Grapalat" w:hAnsi="GHEA Grapalat" w:cs="Arial"/>
          <w:b/>
          <w:sz w:val="20"/>
          <w:lang w:val="af-ZA"/>
        </w:rPr>
        <w:t xml:space="preserve"> </w:t>
      </w:r>
      <w:r w:rsidRPr="001304AC">
        <w:rPr>
          <w:rFonts w:ascii="GHEA Grapalat" w:hAnsi="GHEA Grapalat" w:cs="Sylfaen"/>
          <w:b/>
          <w:sz w:val="20"/>
        </w:rPr>
        <w:t>ԿԱՐԳԸ</w:t>
      </w:r>
      <w:r w:rsidRPr="001304AC">
        <w:rPr>
          <w:rFonts w:ascii="GHEA Grapalat" w:hAnsi="GHEA Grapalat" w:cs="Arial"/>
          <w:b/>
          <w:sz w:val="20"/>
          <w:lang w:val="af-ZA"/>
        </w:rPr>
        <w:t xml:space="preserve"> </w:t>
      </w:r>
    </w:p>
    <w:p w:rsidR="00DA7203" w:rsidRPr="001304AC" w:rsidRDefault="00DA7203" w:rsidP="00EF3662">
      <w:pPr>
        <w:jc w:val="center"/>
        <w:rPr>
          <w:rFonts w:ascii="GHEA Grapalat" w:hAnsi="GHEA Grapalat" w:cs="Arial"/>
          <w:b/>
          <w:sz w:val="20"/>
          <w:lang w:val="af-ZA"/>
        </w:rPr>
      </w:pPr>
    </w:p>
    <w:p w:rsidR="00096865" w:rsidRPr="001304AC" w:rsidRDefault="00096865" w:rsidP="00EF3662">
      <w:pPr>
        <w:ind w:firstLine="567"/>
        <w:jc w:val="both"/>
        <w:rPr>
          <w:rFonts w:ascii="GHEA Grapalat" w:hAnsi="GHEA Grapalat"/>
          <w:sz w:val="20"/>
          <w:lang w:val="af-ZA"/>
        </w:rPr>
      </w:pPr>
      <w:r w:rsidRPr="001304AC">
        <w:rPr>
          <w:rFonts w:ascii="GHEA Grapalat" w:hAnsi="GHEA Grapalat"/>
          <w:sz w:val="20"/>
          <w:lang w:val="af-ZA"/>
        </w:rPr>
        <w:t xml:space="preserve">3.1 </w:t>
      </w:r>
      <w:r w:rsidRPr="001304AC">
        <w:rPr>
          <w:rFonts w:ascii="GHEA Grapalat" w:hAnsi="GHEA Grapalat" w:cs="Sylfaen"/>
          <w:sz w:val="20"/>
        </w:rPr>
        <w:t>Օրենքի</w:t>
      </w:r>
      <w:r w:rsidRPr="001304AC">
        <w:rPr>
          <w:rFonts w:ascii="GHEA Grapalat" w:hAnsi="GHEA Grapalat" w:cs="Arial"/>
          <w:sz w:val="20"/>
          <w:lang w:val="af-ZA"/>
        </w:rPr>
        <w:t xml:space="preserve"> 2</w:t>
      </w:r>
      <w:r w:rsidR="00525BD2" w:rsidRPr="001304AC">
        <w:rPr>
          <w:rFonts w:ascii="GHEA Grapalat" w:hAnsi="GHEA Grapalat" w:cs="Arial"/>
          <w:sz w:val="20"/>
          <w:lang w:val="af-ZA"/>
        </w:rPr>
        <w:t>9</w:t>
      </w:r>
      <w:r w:rsidRPr="001304AC">
        <w:rPr>
          <w:rFonts w:ascii="GHEA Grapalat" w:hAnsi="GHEA Grapalat" w:cs="Arial"/>
          <w:sz w:val="20"/>
          <w:lang w:val="af-ZA"/>
        </w:rPr>
        <w:t>-</w:t>
      </w:r>
      <w:r w:rsidRPr="001304AC">
        <w:rPr>
          <w:rFonts w:ascii="GHEA Grapalat" w:hAnsi="GHEA Grapalat" w:cs="Sylfaen"/>
          <w:sz w:val="20"/>
        </w:rPr>
        <w:t>րդ</w:t>
      </w:r>
      <w:r w:rsidRPr="001304AC">
        <w:rPr>
          <w:rFonts w:ascii="GHEA Grapalat" w:hAnsi="GHEA Grapalat" w:cs="Arial"/>
          <w:sz w:val="20"/>
          <w:lang w:val="af-ZA"/>
        </w:rPr>
        <w:t xml:space="preserve"> </w:t>
      </w:r>
      <w:r w:rsidRPr="001304AC">
        <w:rPr>
          <w:rFonts w:ascii="GHEA Grapalat" w:hAnsi="GHEA Grapalat" w:cs="Sylfaen"/>
          <w:sz w:val="20"/>
        </w:rPr>
        <w:t>հոդվածի</w:t>
      </w:r>
      <w:r w:rsidRPr="001304AC">
        <w:rPr>
          <w:rFonts w:ascii="GHEA Grapalat" w:hAnsi="GHEA Grapalat" w:cs="Arial"/>
          <w:sz w:val="20"/>
          <w:lang w:val="af-ZA"/>
        </w:rPr>
        <w:t xml:space="preserve"> </w:t>
      </w:r>
      <w:r w:rsidRPr="001304AC">
        <w:rPr>
          <w:rFonts w:ascii="GHEA Grapalat" w:hAnsi="GHEA Grapalat" w:cs="Sylfaen"/>
          <w:sz w:val="20"/>
        </w:rPr>
        <w:t>համաձայն</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00AE4008" w:rsidRPr="001304AC">
        <w:rPr>
          <w:rFonts w:ascii="GHEA Grapalat" w:hAnsi="GHEA Grapalat" w:cs="Sylfaen"/>
          <w:sz w:val="20"/>
        </w:rPr>
        <w:t>պ</w:t>
      </w:r>
      <w:r w:rsidRPr="001304AC">
        <w:rPr>
          <w:rFonts w:ascii="GHEA Grapalat" w:hAnsi="GHEA Grapalat" w:cs="Sylfaen"/>
          <w:sz w:val="20"/>
        </w:rPr>
        <w:t>ատվիրատուից</w:t>
      </w:r>
      <w:r w:rsidRPr="001304AC">
        <w:rPr>
          <w:rFonts w:ascii="GHEA Grapalat" w:hAnsi="GHEA Grapalat" w:cs="Arial"/>
          <w:sz w:val="20"/>
          <w:lang w:val="af-ZA"/>
        </w:rPr>
        <w:t xml:space="preserve"> </w:t>
      </w:r>
      <w:r w:rsidRPr="001304AC">
        <w:rPr>
          <w:rFonts w:ascii="GHEA Grapalat" w:hAnsi="GHEA Grapalat" w:cs="Sylfaen"/>
          <w:sz w:val="20"/>
        </w:rPr>
        <w:t>պահանջել</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p>
    <w:p w:rsidR="004A4128" w:rsidRPr="001304AC" w:rsidRDefault="00096865" w:rsidP="004A4128">
      <w:pPr>
        <w:autoSpaceDE w:val="0"/>
        <w:autoSpaceDN w:val="0"/>
        <w:adjustRightInd w:val="0"/>
        <w:ind w:firstLine="567"/>
        <w:jc w:val="both"/>
        <w:rPr>
          <w:rFonts w:ascii="GHEA Grapalat" w:hAnsi="GHEA Grapalat" w:cs="Tahoma"/>
          <w:sz w:val="20"/>
          <w:lang w:val="af-ZA"/>
        </w:rPr>
      </w:pPr>
      <w:r w:rsidRPr="001304AC">
        <w:rPr>
          <w:rFonts w:ascii="GHEA Grapalat" w:hAnsi="GHEA Grapalat" w:cs="Sylfaen"/>
          <w:sz w:val="20"/>
        </w:rPr>
        <w:t>Մասնակիցն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Pr="001304AC">
        <w:rPr>
          <w:rFonts w:ascii="GHEA Grapalat" w:hAnsi="GHEA Grapalat" w:cs="Sylfaen"/>
          <w:sz w:val="20"/>
        </w:rPr>
        <w:t>հայտերի</w:t>
      </w:r>
      <w:r w:rsidRPr="001304AC">
        <w:rPr>
          <w:rFonts w:ascii="GHEA Grapalat" w:hAnsi="GHEA Grapalat" w:cs="Arial"/>
          <w:sz w:val="20"/>
          <w:lang w:val="af-ZA"/>
        </w:rPr>
        <w:t xml:space="preserve"> </w:t>
      </w:r>
      <w:r w:rsidRPr="001304AC">
        <w:rPr>
          <w:rFonts w:ascii="GHEA Grapalat" w:hAnsi="GHEA Grapalat" w:cs="Sylfaen"/>
          <w:sz w:val="20"/>
        </w:rPr>
        <w:t>ներկայացման</w:t>
      </w:r>
      <w:r w:rsidRPr="001304AC">
        <w:rPr>
          <w:rFonts w:ascii="GHEA Grapalat" w:hAnsi="GHEA Grapalat" w:cs="Arial"/>
          <w:sz w:val="20"/>
          <w:lang w:val="af-ZA"/>
        </w:rPr>
        <w:t xml:space="preserve"> </w:t>
      </w:r>
      <w:r w:rsidRPr="001304AC">
        <w:rPr>
          <w:rFonts w:ascii="GHEA Grapalat" w:hAnsi="GHEA Grapalat" w:cs="Sylfaen"/>
          <w:sz w:val="20"/>
        </w:rPr>
        <w:t>վերջնաժամկետը</w:t>
      </w:r>
      <w:r w:rsidRPr="001304AC">
        <w:rPr>
          <w:rFonts w:ascii="GHEA Grapalat" w:hAnsi="GHEA Grapalat" w:cs="Arial"/>
          <w:sz w:val="20"/>
          <w:lang w:val="af-ZA"/>
        </w:rPr>
        <w:t xml:space="preserve"> </w:t>
      </w:r>
      <w:r w:rsidRPr="001304AC">
        <w:rPr>
          <w:rFonts w:ascii="GHEA Grapalat" w:hAnsi="GHEA Grapalat" w:cs="Sylfaen"/>
          <w:sz w:val="20"/>
        </w:rPr>
        <w:t>լրանալուց</w:t>
      </w:r>
      <w:r w:rsidRPr="001304AC">
        <w:rPr>
          <w:rFonts w:ascii="GHEA Grapalat" w:hAnsi="GHEA Grapalat" w:cs="Arial"/>
          <w:sz w:val="20"/>
          <w:lang w:val="af-ZA"/>
        </w:rPr>
        <w:t xml:space="preserve"> </w:t>
      </w:r>
      <w:r w:rsidRPr="001304AC">
        <w:rPr>
          <w:rFonts w:ascii="GHEA Grapalat" w:hAnsi="GHEA Grapalat" w:cs="Sylfaen"/>
          <w:sz w:val="20"/>
        </w:rPr>
        <w:t>առնվազն</w:t>
      </w:r>
      <w:r w:rsidRPr="001304AC">
        <w:rPr>
          <w:rFonts w:ascii="GHEA Grapalat" w:hAnsi="GHEA Grapalat" w:cs="Arial"/>
          <w:sz w:val="20"/>
          <w:lang w:val="af-ZA"/>
        </w:rPr>
        <w:t xml:space="preserve"> </w:t>
      </w:r>
      <w:r w:rsidRPr="001304AC">
        <w:rPr>
          <w:rFonts w:ascii="GHEA Grapalat" w:hAnsi="GHEA Grapalat" w:cs="Sylfaen"/>
          <w:sz w:val="20"/>
        </w:rPr>
        <w:t>հինգ</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w:t>
      </w:r>
      <w:r w:rsidR="002B5F87" w:rsidRPr="001304AC">
        <w:rPr>
          <w:rFonts w:ascii="GHEA Grapalat" w:hAnsi="GHEA Grapalat" w:cs="Sylfaen"/>
          <w:sz w:val="20"/>
          <w:lang w:val="af-ZA"/>
        </w:rPr>
        <w:t xml:space="preserve"> </w:t>
      </w:r>
      <w:r w:rsidRPr="001304AC">
        <w:rPr>
          <w:rFonts w:ascii="GHEA Grapalat" w:hAnsi="GHEA Grapalat" w:cs="Sylfaen"/>
          <w:sz w:val="20"/>
        </w:rPr>
        <w:t>առաջ</w:t>
      </w:r>
      <w:r w:rsidRPr="001304AC">
        <w:rPr>
          <w:rFonts w:ascii="GHEA Grapalat" w:hAnsi="GHEA Grapalat" w:cs="Arial"/>
          <w:sz w:val="20"/>
          <w:lang w:val="af-ZA"/>
        </w:rPr>
        <w:t xml:space="preserve"> </w:t>
      </w:r>
      <w:r w:rsidR="00332EE7" w:rsidRPr="001304AC">
        <w:rPr>
          <w:rFonts w:ascii="GHEA Grapalat" w:hAnsi="GHEA Grapalat" w:cs="Arial"/>
          <w:sz w:val="20"/>
          <w:lang w:val="af-ZA"/>
        </w:rPr>
        <w:t xml:space="preserve">գրավոր </w:t>
      </w:r>
      <w:r w:rsidR="000946A3" w:rsidRPr="001304AC">
        <w:rPr>
          <w:rFonts w:ascii="GHEA Grapalat" w:hAnsi="GHEA Grapalat" w:cs="Sylfaen"/>
          <w:sz w:val="20"/>
        </w:rPr>
        <w:t>հանձնաժողովից</w:t>
      </w:r>
      <w:r w:rsidR="000946A3" w:rsidRPr="001304AC">
        <w:rPr>
          <w:rFonts w:ascii="GHEA Grapalat" w:hAnsi="GHEA Grapalat" w:cs="Sylfaen"/>
          <w:sz w:val="20"/>
          <w:lang w:val="af-ZA"/>
        </w:rPr>
        <w:t xml:space="preserve"> </w:t>
      </w:r>
      <w:r w:rsidRPr="001304AC">
        <w:rPr>
          <w:rFonts w:ascii="GHEA Grapalat" w:hAnsi="GHEA Grapalat" w:cs="Sylfaen"/>
          <w:sz w:val="20"/>
        </w:rPr>
        <w:t>պահանջելու</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r w:rsidRPr="001304AC">
        <w:rPr>
          <w:rFonts w:ascii="GHEA Grapalat" w:hAnsi="GHEA Grapalat"/>
          <w:sz w:val="20"/>
          <w:lang w:val="af-ZA"/>
        </w:rPr>
        <w:t xml:space="preserve"> </w:t>
      </w:r>
      <w:r w:rsidR="000946A3" w:rsidRPr="001304AC">
        <w:rPr>
          <w:rFonts w:ascii="GHEA Grapalat" w:hAnsi="GHEA Grapalat"/>
          <w:sz w:val="20"/>
        </w:rPr>
        <w:t>Հանձնաժողովը</w:t>
      </w:r>
      <w:r w:rsidR="000946A3" w:rsidRPr="001304AC">
        <w:rPr>
          <w:rFonts w:ascii="GHEA Grapalat" w:hAnsi="GHEA Grapalat"/>
          <w:sz w:val="20"/>
          <w:lang w:val="af-ZA"/>
        </w:rPr>
        <w:t xml:space="preserve"> </w:t>
      </w:r>
      <w:r w:rsidR="000946A3" w:rsidRPr="001304AC">
        <w:rPr>
          <w:rFonts w:ascii="GHEA Grapalat" w:hAnsi="GHEA Grapalat" w:cs="Sylfaen"/>
          <w:sz w:val="20"/>
        </w:rPr>
        <w:t>հարցումը</w:t>
      </w:r>
      <w:r w:rsidR="000946A3"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946A3" w:rsidRPr="001304AC">
        <w:rPr>
          <w:rFonts w:ascii="GHEA Grapalat" w:hAnsi="GHEA Grapalat" w:cs="Arial"/>
          <w:sz w:val="20"/>
        </w:rPr>
        <w:t>մ</w:t>
      </w:r>
      <w:r w:rsidR="000946A3" w:rsidRPr="001304AC">
        <w:rPr>
          <w:rFonts w:ascii="GHEA Grapalat" w:hAnsi="GHEA Grapalat" w:cs="Sylfaen"/>
          <w:sz w:val="20"/>
        </w:rPr>
        <w:t>ասնակցին</w:t>
      </w:r>
      <w:r w:rsidR="000946A3" w:rsidRPr="001304AC">
        <w:rPr>
          <w:rFonts w:ascii="GHEA Grapalat" w:hAnsi="GHEA Grapalat" w:cs="Arial"/>
          <w:sz w:val="20"/>
          <w:lang w:val="af-ZA"/>
        </w:rPr>
        <w:t xml:space="preserve"> </w:t>
      </w:r>
      <w:r w:rsidRPr="001304AC">
        <w:rPr>
          <w:rFonts w:ascii="GHEA Grapalat" w:hAnsi="GHEA Grapalat" w:cs="Sylfaen"/>
          <w:sz w:val="20"/>
        </w:rPr>
        <w:t>պարզաբանումը</w:t>
      </w:r>
      <w:r w:rsidRPr="001304AC">
        <w:rPr>
          <w:rFonts w:ascii="GHEA Grapalat" w:hAnsi="GHEA Grapalat" w:cs="Arial"/>
          <w:sz w:val="20"/>
          <w:lang w:val="af-ZA"/>
        </w:rPr>
        <w:t xml:space="preserve"> </w:t>
      </w:r>
      <w:r w:rsidRPr="001304AC">
        <w:rPr>
          <w:rFonts w:ascii="GHEA Grapalat" w:hAnsi="GHEA Grapalat" w:cs="Sylfaen"/>
          <w:sz w:val="20"/>
        </w:rPr>
        <w:t>տրամադրում</w:t>
      </w:r>
      <w:r w:rsidRPr="001304AC">
        <w:rPr>
          <w:rFonts w:ascii="GHEA Grapalat" w:hAnsi="GHEA Grapalat" w:cs="Arial"/>
          <w:sz w:val="20"/>
          <w:lang w:val="af-ZA"/>
        </w:rPr>
        <w:t xml:space="preserve"> </w:t>
      </w:r>
      <w:r w:rsidRPr="001304AC">
        <w:rPr>
          <w:rFonts w:ascii="GHEA Grapalat" w:hAnsi="GHEA Grapalat" w:cs="Sylfaen"/>
          <w:sz w:val="20"/>
        </w:rPr>
        <w:t>է</w:t>
      </w:r>
      <w:r w:rsidR="00A93710" w:rsidRPr="001304AC">
        <w:rPr>
          <w:rFonts w:ascii="GHEA Grapalat" w:hAnsi="GHEA Grapalat" w:cs="Sylfaen"/>
          <w:sz w:val="20"/>
          <w:lang w:val="af-ZA"/>
        </w:rPr>
        <w:t xml:space="preserve"> </w:t>
      </w:r>
      <w:r w:rsidR="00197D76" w:rsidRPr="001304AC">
        <w:rPr>
          <w:rFonts w:ascii="GHEA Grapalat" w:hAnsi="GHEA Grapalat" w:cs="Sylfaen"/>
          <w:sz w:val="20"/>
          <w:lang w:val="af-ZA"/>
        </w:rPr>
        <w:t>գրավոր</w:t>
      </w:r>
      <w:r w:rsidR="00926875" w:rsidRPr="001304AC">
        <w:rPr>
          <w:rFonts w:ascii="GHEA Grapalat" w:hAnsi="GHEA Grapalat" w:cs="Sylfaen"/>
          <w:sz w:val="20"/>
          <w:lang w:val="af-ZA"/>
        </w:rPr>
        <w:t xml:space="preserve">` </w:t>
      </w:r>
      <w:r w:rsidRPr="001304AC">
        <w:rPr>
          <w:rFonts w:ascii="GHEA Grapalat" w:hAnsi="GHEA Grapalat" w:cs="Sylfaen"/>
          <w:sz w:val="20"/>
        </w:rPr>
        <w:t>հարցում</w:t>
      </w:r>
      <w:r w:rsidR="000946A3" w:rsidRPr="001304AC">
        <w:rPr>
          <w:rFonts w:ascii="GHEA Grapalat" w:hAnsi="GHEA Grapalat" w:cs="Sylfaen"/>
          <w:sz w:val="20"/>
        </w:rPr>
        <w:t>ը</w:t>
      </w:r>
      <w:r w:rsidRPr="001304AC">
        <w:rPr>
          <w:rFonts w:ascii="GHEA Grapalat" w:hAnsi="GHEA Grapalat" w:cs="Arial"/>
          <w:sz w:val="20"/>
          <w:lang w:val="af-ZA"/>
        </w:rPr>
        <w:t xml:space="preserve"> </w:t>
      </w:r>
      <w:r w:rsidRPr="001304AC">
        <w:rPr>
          <w:rFonts w:ascii="GHEA Grapalat" w:hAnsi="GHEA Grapalat" w:cs="Sylfaen"/>
          <w:sz w:val="20"/>
        </w:rPr>
        <w:t>ստանալու</w:t>
      </w:r>
      <w:r w:rsidRPr="001304AC">
        <w:rPr>
          <w:rFonts w:ascii="GHEA Grapalat" w:hAnsi="GHEA Grapalat" w:cs="Arial"/>
          <w:sz w:val="20"/>
          <w:lang w:val="af-ZA"/>
        </w:rPr>
        <w:t xml:space="preserve"> </w:t>
      </w:r>
      <w:r w:rsidRPr="001304AC">
        <w:rPr>
          <w:rFonts w:ascii="GHEA Grapalat" w:hAnsi="GHEA Grapalat" w:cs="Sylfaen"/>
          <w:sz w:val="20"/>
        </w:rPr>
        <w:t>օրվան</w:t>
      </w:r>
      <w:r w:rsidRPr="001304AC">
        <w:rPr>
          <w:rFonts w:ascii="GHEA Grapalat" w:hAnsi="GHEA Grapalat" w:cs="Arial"/>
          <w:sz w:val="20"/>
          <w:lang w:val="af-ZA"/>
        </w:rPr>
        <w:t xml:space="preserve"> </w:t>
      </w:r>
      <w:r w:rsidRPr="001304AC">
        <w:rPr>
          <w:rFonts w:ascii="GHEA Grapalat" w:hAnsi="GHEA Grapalat" w:cs="Sylfaen"/>
          <w:sz w:val="20"/>
        </w:rPr>
        <w:t>հաջորդող</w:t>
      </w:r>
      <w:r w:rsidRPr="001304AC">
        <w:rPr>
          <w:rFonts w:ascii="GHEA Grapalat" w:hAnsi="GHEA Grapalat" w:cs="Arial"/>
          <w:sz w:val="20"/>
          <w:lang w:val="af-ZA"/>
        </w:rPr>
        <w:t xml:space="preserve"> </w:t>
      </w:r>
      <w:r w:rsidRPr="001304AC">
        <w:rPr>
          <w:rFonts w:ascii="GHEA Grapalat" w:hAnsi="GHEA Grapalat" w:cs="Sylfaen"/>
          <w:sz w:val="20"/>
        </w:rPr>
        <w:t>եր</w:t>
      </w:r>
      <w:r w:rsidR="00A93710" w:rsidRPr="001304AC">
        <w:rPr>
          <w:rFonts w:ascii="GHEA Grapalat" w:hAnsi="GHEA Grapalat" w:cs="Sylfaen"/>
          <w:sz w:val="20"/>
        </w:rPr>
        <w:t>կու</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օրվա</w:t>
      </w:r>
      <w:r w:rsidRPr="001304AC">
        <w:rPr>
          <w:rFonts w:ascii="GHEA Grapalat" w:hAnsi="GHEA Grapalat" w:cs="Arial"/>
          <w:sz w:val="20"/>
          <w:lang w:val="af-ZA"/>
        </w:rPr>
        <w:t xml:space="preserve"> </w:t>
      </w:r>
      <w:r w:rsidRPr="001304AC">
        <w:rPr>
          <w:rFonts w:ascii="GHEA Grapalat" w:hAnsi="GHEA Grapalat" w:cs="Sylfaen"/>
          <w:sz w:val="20"/>
        </w:rPr>
        <w:t>ընթացքում</w:t>
      </w:r>
      <w:r w:rsidR="004D5671" w:rsidRPr="001304AC">
        <w:rPr>
          <w:rFonts w:ascii="GHEA Grapalat" w:hAnsi="GHEA Grapalat" w:cs="Tahoma"/>
          <w:sz w:val="20"/>
        </w:rPr>
        <w:t>։</w:t>
      </w:r>
    </w:p>
    <w:p w:rsidR="00096865" w:rsidRPr="001304AC" w:rsidRDefault="00096865" w:rsidP="004A4128">
      <w:pPr>
        <w:autoSpaceDE w:val="0"/>
        <w:autoSpaceDN w:val="0"/>
        <w:adjustRightInd w:val="0"/>
        <w:ind w:firstLine="567"/>
        <w:jc w:val="both"/>
        <w:rPr>
          <w:rFonts w:ascii="GHEA Grapalat" w:hAnsi="GHEA Grapalat"/>
          <w:sz w:val="20"/>
          <w:szCs w:val="20"/>
          <w:lang w:val="af-ZA"/>
        </w:rPr>
      </w:pPr>
      <w:r w:rsidRPr="001304AC">
        <w:rPr>
          <w:rFonts w:ascii="GHEA Grapalat" w:hAnsi="GHEA Grapalat"/>
          <w:sz w:val="20"/>
          <w:lang w:val="af-ZA"/>
        </w:rPr>
        <w:t xml:space="preserve">3.2 </w:t>
      </w:r>
      <w:r w:rsidRPr="001304AC">
        <w:rPr>
          <w:rFonts w:ascii="GHEA Grapalat" w:hAnsi="GHEA Grapalat" w:cs="Sylfaen"/>
          <w:sz w:val="20"/>
        </w:rPr>
        <w:t>Հարցման</w:t>
      </w:r>
      <w:r w:rsidRPr="001304AC">
        <w:rPr>
          <w:rFonts w:ascii="GHEA Grapalat" w:hAnsi="GHEA Grapalat" w:cs="Arial"/>
          <w:sz w:val="20"/>
          <w:lang w:val="af-ZA"/>
        </w:rPr>
        <w:t xml:space="preserve"> </w:t>
      </w:r>
      <w:r w:rsidRPr="001304AC">
        <w:rPr>
          <w:rFonts w:ascii="GHEA Grapalat" w:hAnsi="GHEA Grapalat" w:cs="Sylfaen"/>
          <w:sz w:val="20"/>
        </w:rPr>
        <w:t>և</w:t>
      </w:r>
      <w:r w:rsidRPr="001304AC">
        <w:rPr>
          <w:rFonts w:ascii="GHEA Grapalat" w:hAnsi="GHEA Grapalat" w:cs="Arial"/>
          <w:sz w:val="20"/>
          <w:lang w:val="af-ZA"/>
        </w:rPr>
        <w:t xml:space="preserve"> </w:t>
      </w:r>
      <w:r w:rsidRPr="001304AC">
        <w:rPr>
          <w:rFonts w:ascii="GHEA Grapalat" w:hAnsi="GHEA Grapalat" w:cs="Sylfaen"/>
          <w:sz w:val="20"/>
        </w:rPr>
        <w:t>պարզաբանումների</w:t>
      </w:r>
      <w:r w:rsidRPr="001304AC">
        <w:rPr>
          <w:rFonts w:ascii="GHEA Grapalat" w:hAnsi="GHEA Grapalat" w:cs="Arial"/>
          <w:sz w:val="20"/>
          <w:lang w:val="af-ZA"/>
        </w:rPr>
        <w:t xml:space="preserve"> </w:t>
      </w:r>
      <w:r w:rsidRPr="001304AC">
        <w:rPr>
          <w:rFonts w:ascii="GHEA Grapalat" w:hAnsi="GHEA Grapalat" w:cs="Sylfaen"/>
          <w:sz w:val="20"/>
        </w:rPr>
        <w:t>բովանդակության</w:t>
      </w:r>
      <w:r w:rsidRPr="001304AC">
        <w:rPr>
          <w:rFonts w:ascii="GHEA Grapalat" w:hAnsi="GHEA Grapalat" w:cs="Arial"/>
          <w:sz w:val="20"/>
          <w:lang w:val="af-ZA"/>
        </w:rPr>
        <w:t xml:space="preserve"> </w:t>
      </w:r>
      <w:r w:rsidRPr="001304AC">
        <w:rPr>
          <w:rFonts w:ascii="GHEA Grapalat" w:hAnsi="GHEA Grapalat" w:cs="Sylfaen"/>
          <w:sz w:val="20"/>
        </w:rPr>
        <w:t>մասին</w:t>
      </w:r>
      <w:r w:rsidRPr="001304AC">
        <w:rPr>
          <w:rFonts w:ascii="GHEA Grapalat" w:hAnsi="GHEA Grapalat" w:cs="Arial"/>
          <w:sz w:val="20"/>
          <w:lang w:val="af-ZA"/>
        </w:rPr>
        <w:t xml:space="preserve"> </w:t>
      </w:r>
      <w:r w:rsidRPr="001304AC">
        <w:rPr>
          <w:rFonts w:ascii="GHEA Grapalat" w:hAnsi="GHEA Grapalat" w:cs="Sylfaen"/>
          <w:sz w:val="20"/>
        </w:rPr>
        <w:t>հայտարարությունը</w:t>
      </w:r>
      <w:r w:rsidRPr="001304AC">
        <w:rPr>
          <w:rFonts w:ascii="GHEA Grapalat" w:hAnsi="GHEA Grapalat" w:cs="Arial"/>
          <w:sz w:val="20"/>
          <w:lang w:val="af-ZA"/>
        </w:rPr>
        <w:t xml:space="preserve"> </w:t>
      </w:r>
      <w:r w:rsidR="00781688" w:rsidRPr="001304AC">
        <w:rPr>
          <w:rFonts w:ascii="GHEA Grapalat" w:hAnsi="GHEA Grapalat" w:cs="Arial"/>
          <w:sz w:val="20"/>
        </w:rPr>
        <w:t>պարզաբանումը</w:t>
      </w:r>
      <w:r w:rsidR="00781688" w:rsidRPr="001304AC">
        <w:rPr>
          <w:rFonts w:ascii="GHEA Grapalat" w:hAnsi="GHEA Grapalat" w:cs="Arial"/>
          <w:sz w:val="20"/>
          <w:lang w:val="af-ZA"/>
        </w:rPr>
        <w:t xml:space="preserve"> </w:t>
      </w:r>
      <w:r w:rsidR="00781688" w:rsidRPr="001304AC">
        <w:rPr>
          <w:rFonts w:ascii="GHEA Grapalat" w:hAnsi="GHEA Grapalat" w:cs="Arial"/>
          <w:sz w:val="20"/>
        </w:rPr>
        <w:t>տրամադրելու</w:t>
      </w:r>
      <w:r w:rsidR="00781688" w:rsidRPr="001304AC">
        <w:rPr>
          <w:rFonts w:ascii="GHEA Grapalat" w:hAnsi="GHEA Grapalat" w:cs="Arial"/>
          <w:sz w:val="20"/>
          <w:lang w:val="af-ZA"/>
        </w:rPr>
        <w:t xml:space="preserve"> </w:t>
      </w:r>
      <w:r w:rsidR="00781688" w:rsidRPr="001304AC">
        <w:rPr>
          <w:rFonts w:ascii="GHEA Grapalat" w:hAnsi="GHEA Grapalat" w:cs="Arial"/>
          <w:sz w:val="20"/>
        </w:rPr>
        <w:t>օրը</w:t>
      </w:r>
      <w:r w:rsidR="00781688" w:rsidRPr="001304AC">
        <w:rPr>
          <w:rFonts w:ascii="GHEA Grapalat" w:hAnsi="GHEA Grapalat" w:cs="Arial"/>
          <w:sz w:val="20"/>
          <w:lang w:val="af-ZA"/>
        </w:rPr>
        <w:t xml:space="preserve"> </w:t>
      </w:r>
      <w:r w:rsidRPr="001304AC">
        <w:rPr>
          <w:rFonts w:ascii="GHEA Grapalat" w:hAnsi="GHEA Grapalat" w:cs="Sylfaen"/>
          <w:sz w:val="20"/>
        </w:rPr>
        <w:t>հրապարակվում</w:t>
      </w:r>
      <w:r w:rsidRPr="001304AC">
        <w:rPr>
          <w:rFonts w:ascii="GHEA Grapalat" w:hAnsi="GHEA Grapalat" w:cs="Arial"/>
          <w:sz w:val="20"/>
          <w:lang w:val="af-ZA"/>
        </w:rPr>
        <w:t xml:space="preserve"> </w:t>
      </w:r>
      <w:r w:rsidRPr="001304AC">
        <w:rPr>
          <w:rFonts w:ascii="GHEA Grapalat" w:hAnsi="GHEA Grapalat" w:cs="Sylfaen"/>
          <w:sz w:val="20"/>
        </w:rPr>
        <w:t>է</w:t>
      </w:r>
      <w:r w:rsidRPr="001304AC">
        <w:rPr>
          <w:rFonts w:ascii="GHEA Grapalat" w:hAnsi="GHEA Grapalat" w:cs="Arial"/>
          <w:sz w:val="20"/>
          <w:lang w:val="af-ZA"/>
        </w:rPr>
        <w:t xml:space="preserve"> </w:t>
      </w:r>
      <w:r w:rsidR="00757A3F" w:rsidRPr="001304AC">
        <w:rPr>
          <w:rFonts w:ascii="GHEA Grapalat" w:hAnsi="GHEA Grapalat" w:cs="Sylfaen"/>
          <w:sz w:val="20"/>
          <w:lang w:val="af-ZA"/>
        </w:rPr>
        <w:t xml:space="preserve">www.procurement.am </w:t>
      </w:r>
      <w:r w:rsidR="00757A3F" w:rsidRPr="001304AC">
        <w:rPr>
          <w:rFonts w:ascii="GHEA Grapalat" w:hAnsi="GHEA Grapalat" w:cs="Sylfaen"/>
          <w:sz w:val="20"/>
          <w:lang w:val="ru-RU"/>
        </w:rPr>
        <w:t>հասցեով</w:t>
      </w:r>
      <w:r w:rsidR="00757A3F" w:rsidRPr="001304AC">
        <w:rPr>
          <w:rFonts w:ascii="GHEA Grapalat" w:hAnsi="GHEA Grapalat" w:cs="Sylfaen"/>
          <w:sz w:val="20"/>
          <w:lang w:val="af-ZA"/>
        </w:rPr>
        <w:t xml:space="preserve"> </w:t>
      </w:r>
      <w:r w:rsidR="00757A3F" w:rsidRPr="001304AC">
        <w:rPr>
          <w:rFonts w:ascii="GHEA Grapalat" w:hAnsi="GHEA Grapalat" w:cs="Sylfaen"/>
          <w:sz w:val="20"/>
        </w:rPr>
        <w:t>գործող</w:t>
      </w:r>
      <w:r w:rsidR="00757A3F" w:rsidRPr="001304AC">
        <w:rPr>
          <w:rFonts w:ascii="GHEA Grapalat" w:hAnsi="GHEA Grapalat" w:cs="Sylfaen"/>
          <w:sz w:val="20"/>
          <w:lang w:val="af-ZA"/>
        </w:rPr>
        <w:t xml:space="preserve"> </w:t>
      </w:r>
      <w:r w:rsidR="00757A3F" w:rsidRPr="001304AC">
        <w:rPr>
          <w:rFonts w:ascii="GHEA Grapalat" w:hAnsi="GHEA Grapalat" w:cs="Sylfaen"/>
          <w:sz w:val="20"/>
          <w:lang w:val="ru-RU"/>
        </w:rPr>
        <w:t>տեղեկագր</w:t>
      </w:r>
      <w:r w:rsidR="009A73D5" w:rsidRPr="001304AC">
        <w:rPr>
          <w:rFonts w:ascii="GHEA Grapalat" w:hAnsi="GHEA Grapalat" w:cs="Sylfaen"/>
          <w:sz w:val="20"/>
        </w:rPr>
        <w:t>ի</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այսուհետ</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տեղեկագիր</w:t>
      </w:r>
      <w:r w:rsidR="009A73D5"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Գնումների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բաժնի</w:t>
      </w:r>
      <w:r w:rsidR="00051B7F"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Հրավերների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պարզաբանումների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վերաբերյալ</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ենթաբա</w:t>
      </w:r>
      <w:r w:rsidR="009A73D5" w:rsidRPr="001304AC">
        <w:rPr>
          <w:rFonts w:ascii="GHEA Grapalat" w:hAnsi="GHEA Grapalat" w:cs="Sylfaen"/>
          <w:sz w:val="20"/>
        </w:rPr>
        <w:t>բաժնում</w:t>
      </w:r>
      <w:r w:rsidR="00781688" w:rsidRPr="001304AC">
        <w:rPr>
          <w:rFonts w:ascii="GHEA Grapalat" w:hAnsi="GHEA Grapalat" w:cs="Sylfaen"/>
          <w:sz w:val="20"/>
          <w:lang w:val="af-ZA"/>
        </w:rPr>
        <w:t>`</w:t>
      </w:r>
      <w:r w:rsidR="009A73D5" w:rsidRPr="001304AC">
        <w:rPr>
          <w:rFonts w:ascii="GHEA Grapalat" w:hAnsi="GHEA Grapalat" w:cs="Sylfaen"/>
          <w:sz w:val="20"/>
          <w:lang w:val="af-ZA"/>
        </w:rPr>
        <w:t xml:space="preserve"> </w:t>
      </w:r>
      <w:r w:rsidRPr="001304AC">
        <w:rPr>
          <w:rFonts w:ascii="GHEA Grapalat" w:hAnsi="GHEA Grapalat" w:cs="Sylfaen"/>
          <w:sz w:val="20"/>
        </w:rPr>
        <w:t>առանց</w:t>
      </w:r>
      <w:r w:rsidRPr="001304AC">
        <w:rPr>
          <w:rFonts w:ascii="GHEA Grapalat" w:hAnsi="GHEA Grapalat" w:cs="Arial"/>
          <w:sz w:val="20"/>
          <w:lang w:val="af-ZA"/>
        </w:rPr>
        <w:t xml:space="preserve"> </w:t>
      </w:r>
      <w:r w:rsidRPr="001304AC">
        <w:rPr>
          <w:rFonts w:ascii="GHEA Grapalat" w:hAnsi="GHEA Grapalat" w:cs="Sylfaen"/>
          <w:sz w:val="20"/>
        </w:rPr>
        <w:t>նշելու</w:t>
      </w:r>
      <w:r w:rsidRPr="001304AC">
        <w:rPr>
          <w:rFonts w:ascii="GHEA Grapalat" w:hAnsi="GHEA Grapalat" w:cs="Arial"/>
          <w:sz w:val="20"/>
          <w:lang w:val="af-ZA"/>
        </w:rPr>
        <w:t xml:space="preserve"> </w:t>
      </w:r>
      <w:r w:rsidRPr="001304AC">
        <w:rPr>
          <w:rFonts w:ascii="GHEA Grapalat" w:hAnsi="GHEA Grapalat" w:cs="Sylfaen"/>
          <w:sz w:val="20"/>
        </w:rPr>
        <w:t>հարցումը</w:t>
      </w:r>
      <w:r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ասնակցի</w:t>
      </w:r>
      <w:r w:rsidRPr="001304AC">
        <w:rPr>
          <w:rFonts w:ascii="GHEA Grapalat" w:hAnsi="GHEA Grapalat" w:cs="Arial"/>
          <w:sz w:val="20"/>
          <w:lang w:val="af-ZA"/>
        </w:rPr>
        <w:t xml:space="preserve"> </w:t>
      </w:r>
      <w:r w:rsidRPr="001304AC">
        <w:rPr>
          <w:rFonts w:ascii="GHEA Grapalat" w:hAnsi="GHEA Grapalat" w:cs="Sylfaen"/>
          <w:sz w:val="20"/>
        </w:rPr>
        <w:t>տվյալները</w:t>
      </w:r>
      <w:r w:rsidR="004D5671" w:rsidRPr="001304AC">
        <w:rPr>
          <w:rFonts w:ascii="GHEA Grapalat" w:hAnsi="GHEA Grapalat" w:cs="Tahoma"/>
          <w:sz w:val="20"/>
        </w:rPr>
        <w:t>։</w:t>
      </w:r>
      <w:r w:rsidR="00A93710" w:rsidRPr="001304AC">
        <w:rPr>
          <w:rFonts w:ascii="GHEA Grapalat" w:hAnsi="GHEA Grapalat" w:cs="Tahoma"/>
          <w:sz w:val="20"/>
          <w:lang w:val="af-ZA"/>
        </w:rPr>
        <w:t xml:space="preserve"> </w:t>
      </w:r>
    </w:p>
    <w:p w:rsidR="00096865" w:rsidRPr="001304AC" w:rsidRDefault="00096865" w:rsidP="00EF3662">
      <w:pPr>
        <w:autoSpaceDE w:val="0"/>
        <w:autoSpaceDN w:val="0"/>
        <w:adjustRightInd w:val="0"/>
        <w:ind w:firstLine="567"/>
        <w:jc w:val="both"/>
        <w:rPr>
          <w:rFonts w:ascii="GHEA Grapalat" w:hAnsi="GHEA Grapalat" w:cs="Arial Unicode"/>
          <w:sz w:val="20"/>
          <w:lang w:val="af-ZA"/>
        </w:rPr>
      </w:pPr>
      <w:r w:rsidRPr="001304AC">
        <w:rPr>
          <w:rFonts w:ascii="GHEA Grapalat" w:hAnsi="GHEA Grapalat" w:cs="Arial Unicode"/>
          <w:sz w:val="20"/>
          <w:lang w:val="af-ZA"/>
        </w:rPr>
        <w:t xml:space="preserve">3.3 </w:t>
      </w:r>
      <w:r w:rsidRPr="001304AC">
        <w:rPr>
          <w:rFonts w:ascii="GHEA Grapalat" w:hAnsi="GHEA Grapalat" w:cs="Sylfaen"/>
          <w:sz w:val="20"/>
          <w:lang w:val="ru-RU"/>
        </w:rPr>
        <w:t>Պարզաբանում</w:t>
      </w:r>
      <w:r w:rsidRPr="001304AC">
        <w:rPr>
          <w:rFonts w:ascii="GHEA Grapalat" w:hAnsi="GHEA Grapalat" w:cs="Arial Unicode"/>
          <w:sz w:val="20"/>
          <w:lang w:val="af-ZA"/>
        </w:rPr>
        <w:t xml:space="preserve"> </w:t>
      </w:r>
      <w:r w:rsidRPr="001304AC">
        <w:rPr>
          <w:rFonts w:ascii="GHEA Grapalat" w:hAnsi="GHEA Grapalat" w:cs="Sylfaen"/>
          <w:sz w:val="20"/>
          <w:lang w:val="ru-RU"/>
        </w:rPr>
        <w:t>չի</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տրամադրվում</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սույն</w:t>
      </w:r>
      <w:r w:rsidRPr="001304AC">
        <w:rPr>
          <w:rFonts w:ascii="GHEA Grapalat" w:hAnsi="GHEA Grapalat" w:cs="Arial Unicode"/>
          <w:sz w:val="20"/>
          <w:lang w:val="af-ZA"/>
        </w:rPr>
        <w:t xml:space="preserve"> </w:t>
      </w:r>
      <w:r w:rsidRPr="001304AC">
        <w:rPr>
          <w:rFonts w:ascii="GHEA Grapalat" w:hAnsi="GHEA Grapalat" w:cs="Sylfaen"/>
          <w:sz w:val="20"/>
        </w:rPr>
        <w:t>բաժն</w:t>
      </w:r>
      <w:r w:rsidRPr="001304AC">
        <w:rPr>
          <w:rFonts w:ascii="GHEA Grapalat" w:hAnsi="GHEA Grapalat" w:cs="Sylfaen"/>
          <w:sz w:val="20"/>
          <w:lang w:val="ru-RU"/>
        </w:rPr>
        <w:t>ով</w:t>
      </w:r>
      <w:r w:rsidRPr="001304AC">
        <w:rPr>
          <w:rFonts w:ascii="GHEA Grapalat" w:hAnsi="GHEA Grapalat" w:cs="Arial Unicode"/>
          <w:sz w:val="20"/>
          <w:lang w:val="af-ZA"/>
        </w:rPr>
        <w:t xml:space="preserve"> </w:t>
      </w:r>
      <w:r w:rsidRPr="001304AC">
        <w:rPr>
          <w:rFonts w:ascii="GHEA Grapalat" w:hAnsi="GHEA Grapalat" w:cs="Sylfaen"/>
          <w:sz w:val="20"/>
          <w:lang w:val="ru-RU"/>
        </w:rPr>
        <w:t>սահմանված</w:t>
      </w:r>
      <w:r w:rsidRPr="001304AC">
        <w:rPr>
          <w:rFonts w:ascii="GHEA Grapalat" w:hAnsi="GHEA Grapalat" w:cs="Arial Unicode"/>
          <w:sz w:val="20"/>
          <w:lang w:val="af-ZA"/>
        </w:rPr>
        <w:t xml:space="preserve"> </w:t>
      </w:r>
      <w:r w:rsidRPr="001304AC">
        <w:rPr>
          <w:rFonts w:ascii="GHEA Grapalat" w:hAnsi="GHEA Grapalat" w:cs="Sylfaen"/>
          <w:sz w:val="20"/>
          <w:lang w:val="ru-RU"/>
        </w:rPr>
        <w:t>ժամկետի</w:t>
      </w:r>
      <w:r w:rsidRPr="001304AC">
        <w:rPr>
          <w:rFonts w:ascii="GHEA Grapalat" w:hAnsi="GHEA Grapalat" w:cs="Arial Unicode"/>
          <w:sz w:val="20"/>
          <w:lang w:val="af-ZA"/>
        </w:rPr>
        <w:t xml:space="preserve"> </w:t>
      </w:r>
      <w:r w:rsidRPr="001304AC">
        <w:rPr>
          <w:rFonts w:ascii="GHEA Grapalat" w:hAnsi="GHEA Grapalat" w:cs="Sylfaen"/>
          <w:sz w:val="20"/>
          <w:lang w:val="ru-RU"/>
        </w:rPr>
        <w:t>խախտմամբ</w:t>
      </w:r>
      <w:r w:rsidRPr="001304AC">
        <w:rPr>
          <w:rFonts w:ascii="GHEA Grapalat" w:hAnsi="GHEA Grapalat" w:cs="Arial Unicode"/>
          <w:sz w:val="20"/>
          <w:lang w:val="af-ZA"/>
        </w:rPr>
        <w:t xml:space="preserve">, </w:t>
      </w:r>
      <w:r w:rsidRPr="001304AC">
        <w:rPr>
          <w:rFonts w:ascii="GHEA Grapalat" w:hAnsi="GHEA Grapalat" w:cs="Sylfaen"/>
          <w:sz w:val="20"/>
          <w:lang w:val="ru-RU"/>
        </w:rPr>
        <w:t>ինչպես</w:t>
      </w:r>
      <w:r w:rsidRPr="001304AC">
        <w:rPr>
          <w:rFonts w:ascii="GHEA Grapalat" w:hAnsi="GHEA Grapalat" w:cs="Arial Unicode"/>
          <w:sz w:val="20"/>
          <w:lang w:val="af-ZA"/>
        </w:rPr>
        <w:t xml:space="preserve"> </w:t>
      </w:r>
      <w:r w:rsidRPr="001304AC">
        <w:rPr>
          <w:rFonts w:ascii="GHEA Grapalat" w:hAnsi="GHEA Grapalat" w:cs="Sylfaen"/>
          <w:sz w:val="20"/>
          <w:lang w:val="ru-RU"/>
        </w:rPr>
        <w:t>նաև</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դուրս</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009A73D5" w:rsidRPr="001304AC">
        <w:rPr>
          <w:rFonts w:ascii="GHEA Grapalat" w:hAnsi="GHEA Grapalat" w:cs="Arial Unicode"/>
          <w:sz w:val="20"/>
        </w:rPr>
        <w:t>սույն</w:t>
      </w:r>
      <w:r w:rsidR="009A73D5" w:rsidRPr="001304AC">
        <w:rPr>
          <w:rFonts w:ascii="GHEA Grapalat" w:hAnsi="GHEA Grapalat" w:cs="Arial Unicode"/>
          <w:sz w:val="20"/>
          <w:lang w:val="af-ZA"/>
        </w:rPr>
        <w:t xml:space="preserve"> </w:t>
      </w:r>
      <w:r w:rsidRPr="001304AC">
        <w:rPr>
          <w:rFonts w:ascii="GHEA Grapalat" w:hAnsi="GHEA Grapalat" w:cs="Sylfaen"/>
          <w:sz w:val="20"/>
          <w:lang w:val="ru-RU"/>
        </w:rPr>
        <w:t>հրավերի</w:t>
      </w:r>
      <w:r w:rsidRPr="001304AC">
        <w:rPr>
          <w:rFonts w:ascii="GHEA Grapalat" w:hAnsi="GHEA Grapalat" w:cs="Arial Unicode"/>
          <w:sz w:val="20"/>
          <w:lang w:val="af-ZA"/>
        </w:rPr>
        <w:t xml:space="preserve"> </w:t>
      </w:r>
      <w:r w:rsidRPr="001304AC">
        <w:rPr>
          <w:rFonts w:ascii="GHEA Grapalat" w:hAnsi="GHEA Grapalat" w:cs="Sylfaen"/>
          <w:sz w:val="20"/>
          <w:lang w:val="ru-RU"/>
        </w:rPr>
        <w:t>բովանդակության</w:t>
      </w:r>
      <w:r w:rsidRPr="001304AC">
        <w:rPr>
          <w:rFonts w:ascii="GHEA Grapalat" w:hAnsi="GHEA Grapalat" w:cs="Arial Unicode"/>
          <w:sz w:val="20"/>
          <w:lang w:val="af-ZA"/>
        </w:rPr>
        <w:t xml:space="preserve"> </w:t>
      </w:r>
      <w:r w:rsidRPr="001304AC">
        <w:rPr>
          <w:rFonts w:ascii="GHEA Grapalat" w:hAnsi="GHEA Grapalat" w:cs="Sylfaen"/>
          <w:sz w:val="20"/>
          <w:lang w:val="ru-RU"/>
        </w:rPr>
        <w:t>շրջանակից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կամ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եթե</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հարցումը</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վերաբերում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է</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վերջինիս</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կողմից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առաջարկվելիք</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ապրանքների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սույն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հրավերով</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նախատեսված</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համարժեքության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w:t>
      </w:r>
      <w:r w:rsidR="005A16C6" w:rsidRPr="001304AC">
        <w:rPr>
          <w:rFonts w:ascii="GHEA Grapalat" w:hAnsi="GHEA Grapalat" w:cs="Sylfaen"/>
          <w:sz w:val="20"/>
          <w:lang w:val="af-ZA"/>
        </w:rPr>
        <w:softHyphen/>
      </w:r>
      <w:r w:rsidR="005A16C6" w:rsidRPr="001304AC">
        <w:rPr>
          <w:rFonts w:ascii="GHEA Grapalat" w:hAnsi="GHEA Grapalat" w:cs="Sylfaen"/>
          <w:sz w:val="20"/>
          <w:lang w:val="ru-RU"/>
        </w:rPr>
        <w:t>պատասխանությանը</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00A4729F" w:rsidRPr="001304AC">
        <w:rPr>
          <w:rFonts w:ascii="GHEA Grapalat" w:hAnsi="GHEA Grapalat"/>
          <w:sz w:val="20"/>
          <w:szCs w:val="20"/>
        </w:rPr>
        <w:t>Ընդ</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որում</w:t>
      </w:r>
      <w:r w:rsidR="00A4729F" w:rsidRPr="001304AC">
        <w:rPr>
          <w:rFonts w:ascii="GHEA Grapalat" w:hAnsi="GHEA Grapalat"/>
          <w:sz w:val="20"/>
          <w:szCs w:val="20"/>
          <w:lang w:val="af-ZA"/>
        </w:rPr>
        <w:t xml:space="preserve">, </w:t>
      </w:r>
      <w:r w:rsidR="00051B7F" w:rsidRPr="001304AC">
        <w:rPr>
          <w:rFonts w:ascii="GHEA Grapalat" w:hAnsi="GHEA Grapalat"/>
          <w:sz w:val="20"/>
          <w:szCs w:val="20"/>
        </w:rPr>
        <w:t>մ</w:t>
      </w:r>
      <w:r w:rsidR="00A4729F" w:rsidRPr="001304AC">
        <w:rPr>
          <w:rFonts w:ascii="GHEA Grapalat" w:hAnsi="GHEA Grapalat"/>
          <w:sz w:val="20"/>
          <w:szCs w:val="20"/>
        </w:rPr>
        <w:t>ասնակիցը</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գրավոր</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ծանուցվում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է</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պարզաբանում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չտրամադրելու</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հիմքերի</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մասին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հարցումը</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ստանալու</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հաջորդող</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երկու</w:t>
      </w:r>
      <w:r w:rsidR="00A4729F" w:rsidRPr="001304AC">
        <w:rPr>
          <w:rFonts w:ascii="GHEA Grapalat" w:hAnsi="GHEA Grapalat" w:cs="Sylfaen"/>
          <w:sz w:val="20"/>
          <w:szCs w:val="20"/>
          <w:lang w:val="af-ZA"/>
        </w:rPr>
        <w:t xml:space="preserve"> </w:t>
      </w:r>
      <w:r w:rsidR="00A4729F" w:rsidRPr="001304AC">
        <w:rPr>
          <w:rFonts w:ascii="GHEA Grapalat" w:hAnsi="GHEA Grapalat" w:cs="Sylfaen"/>
          <w:sz w:val="20"/>
          <w:szCs w:val="20"/>
        </w:rPr>
        <w:t>օրացուցային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ընթացքում</w:t>
      </w:r>
      <w:r w:rsidR="00A4729F" w:rsidRPr="001304AC">
        <w:rPr>
          <w:rFonts w:ascii="GHEA Grapalat" w:hAnsi="GHEA Grapalat"/>
          <w:sz w:val="20"/>
          <w:szCs w:val="20"/>
          <w:lang w:val="af-ZA"/>
        </w:rPr>
        <w:t>:</w:t>
      </w:r>
    </w:p>
    <w:p w:rsidR="00096865" w:rsidRPr="001304AC" w:rsidRDefault="00096865"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Arial Unicode"/>
          <w:sz w:val="20"/>
          <w:lang w:val="af-ZA"/>
        </w:rPr>
        <w:t xml:space="preserve">3.4 </w:t>
      </w:r>
      <w:r w:rsidRPr="001304AC">
        <w:rPr>
          <w:rFonts w:ascii="GHEA Grapalat" w:hAnsi="GHEA Grapalat" w:cs="Sylfaen"/>
          <w:sz w:val="20"/>
          <w:lang w:val="ru-RU"/>
        </w:rPr>
        <w:t>Հայտերի</w:t>
      </w:r>
      <w:r w:rsidRPr="001304AC">
        <w:rPr>
          <w:rFonts w:ascii="GHEA Grapalat" w:hAnsi="GHEA Grapalat" w:cs="Arial Unicode"/>
          <w:sz w:val="20"/>
          <w:lang w:val="af-ZA"/>
        </w:rPr>
        <w:t xml:space="preserve"> </w:t>
      </w:r>
      <w:r w:rsidRPr="001304AC">
        <w:rPr>
          <w:rFonts w:ascii="GHEA Grapalat" w:hAnsi="GHEA Grapalat" w:cs="Sylfaen"/>
          <w:sz w:val="20"/>
          <w:lang w:val="ru-RU"/>
        </w:rPr>
        <w:t>ներկայացման</w:t>
      </w:r>
      <w:r w:rsidRPr="001304AC">
        <w:rPr>
          <w:rFonts w:ascii="GHEA Grapalat" w:hAnsi="GHEA Grapalat" w:cs="Arial Unicode"/>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Arial Unicode"/>
          <w:sz w:val="20"/>
          <w:lang w:val="af-ZA"/>
        </w:rPr>
        <w:t xml:space="preserve"> </w:t>
      </w:r>
      <w:r w:rsidRPr="001304AC">
        <w:rPr>
          <w:rFonts w:ascii="GHEA Grapalat" w:hAnsi="GHEA Grapalat" w:cs="Sylfaen"/>
          <w:sz w:val="20"/>
          <w:lang w:val="ru-RU"/>
        </w:rPr>
        <w:t>լրանալուց</w:t>
      </w:r>
      <w:r w:rsidRPr="001304AC">
        <w:rPr>
          <w:rFonts w:ascii="GHEA Grapalat" w:hAnsi="GHEA Grapalat" w:cs="Arial Unicode"/>
          <w:sz w:val="20"/>
          <w:lang w:val="af-ZA"/>
        </w:rPr>
        <w:t xml:space="preserve"> </w:t>
      </w:r>
      <w:r w:rsidRPr="001304AC">
        <w:rPr>
          <w:rFonts w:ascii="GHEA Grapalat" w:hAnsi="GHEA Grapalat" w:cs="Sylfaen"/>
          <w:sz w:val="20"/>
          <w:lang w:val="ru-RU"/>
        </w:rPr>
        <w:t>առնվազն</w:t>
      </w:r>
      <w:r w:rsidRPr="001304AC">
        <w:rPr>
          <w:rFonts w:ascii="GHEA Grapalat" w:hAnsi="GHEA Grapalat" w:cs="Arial Unicode"/>
          <w:sz w:val="20"/>
          <w:lang w:val="af-ZA"/>
        </w:rPr>
        <w:t xml:space="preserve"> </w:t>
      </w:r>
      <w:r w:rsidRPr="001304AC">
        <w:rPr>
          <w:rFonts w:ascii="GHEA Grapalat" w:hAnsi="GHEA Grapalat" w:cs="Sylfaen"/>
          <w:sz w:val="20"/>
          <w:lang w:val="ru-RU"/>
        </w:rPr>
        <w:t>հինգ</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w:t>
      </w:r>
      <w:r w:rsidRPr="001304AC">
        <w:rPr>
          <w:rFonts w:ascii="GHEA Grapalat" w:hAnsi="GHEA Grapalat" w:cs="Arial Unicode"/>
          <w:sz w:val="20"/>
          <w:lang w:val="af-ZA"/>
        </w:rPr>
        <w:t xml:space="preserve"> </w:t>
      </w:r>
      <w:r w:rsidRPr="001304AC">
        <w:rPr>
          <w:rFonts w:ascii="GHEA Grapalat" w:hAnsi="GHEA Grapalat" w:cs="Sylfaen"/>
          <w:sz w:val="20"/>
          <w:lang w:val="ru-RU"/>
        </w:rPr>
        <w:t>առաջ</w:t>
      </w:r>
      <w:r w:rsidRPr="001304AC">
        <w:rPr>
          <w:rFonts w:ascii="GHEA Grapalat" w:hAnsi="GHEA Grapalat" w:cs="Arial Unicode"/>
          <w:sz w:val="20"/>
          <w:lang w:val="af-ZA"/>
        </w:rPr>
        <w:t xml:space="preserve"> </w:t>
      </w:r>
      <w:r w:rsidRPr="001304AC">
        <w:rPr>
          <w:rFonts w:ascii="GHEA Grapalat" w:hAnsi="GHEA Grapalat" w:cs="Sylfaen"/>
          <w:sz w:val="20"/>
          <w:lang w:val="ru-RU"/>
        </w:rPr>
        <w:t>հրավերում</w:t>
      </w:r>
      <w:r w:rsidRPr="001304AC">
        <w:rPr>
          <w:rFonts w:ascii="GHEA Grapalat" w:hAnsi="GHEA Grapalat" w:cs="Arial Unicode"/>
          <w:sz w:val="20"/>
          <w:lang w:val="af-ZA"/>
        </w:rPr>
        <w:t xml:space="preserve"> </w:t>
      </w:r>
      <w:r w:rsidRPr="001304AC">
        <w:rPr>
          <w:rFonts w:ascii="GHEA Grapalat" w:hAnsi="GHEA Grapalat" w:cs="Sylfaen"/>
          <w:sz w:val="20"/>
          <w:lang w:val="ru-RU"/>
        </w:rPr>
        <w:t>կարող</w:t>
      </w:r>
      <w:r w:rsidRPr="001304AC">
        <w:rPr>
          <w:rFonts w:ascii="GHEA Grapalat" w:hAnsi="GHEA Grapalat" w:cs="Arial Unicode"/>
          <w:sz w:val="20"/>
          <w:lang w:val="af-ZA"/>
        </w:rPr>
        <w:t xml:space="preserve"> </w:t>
      </w:r>
      <w:r w:rsidRPr="001304AC">
        <w:rPr>
          <w:rFonts w:ascii="GHEA Grapalat" w:hAnsi="GHEA Grapalat" w:cs="Sylfaen"/>
          <w:sz w:val="20"/>
          <w:lang w:val="ru-RU"/>
        </w:rPr>
        <w:t>են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փոփոխություններ</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Pr="001304AC">
        <w:rPr>
          <w:rFonts w:ascii="GHEA Grapalat" w:hAnsi="GHEA Grapalat" w:cs="Sylfaen"/>
          <w:sz w:val="20"/>
        </w:rPr>
        <w:t>Փ</w:t>
      </w:r>
      <w:r w:rsidRPr="001304AC">
        <w:rPr>
          <w:rFonts w:ascii="GHEA Grapalat" w:hAnsi="GHEA Grapalat" w:cs="Sylfaen"/>
          <w:sz w:val="20"/>
          <w:lang w:val="ru-RU"/>
        </w:rPr>
        <w:t>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օրվան</w:t>
      </w:r>
      <w:r w:rsidRPr="001304AC">
        <w:rPr>
          <w:rFonts w:ascii="GHEA Grapalat" w:hAnsi="GHEA Grapalat" w:cs="Arial Unicode"/>
          <w:sz w:val="20"/>
          <w:lang w:val="af-ZA"/>
        </w:rPr>
        <w:t xml:space="preserve"> </w:t>
      </w:r>
      <w:r w:rsidRPr="001304AC">
        <w:rPr>
          <w:rFonts w:ascii="GHEA Grapalat" w:hAnsi="GHEA Grapalat" w:cs="Sylfaen"/>
          <w:sz w:val="20"/>
          <w:lang w:val="ru-RU"/>
        </w:rPr>
        <w:t>հաջորդող</w:t>
      </w:r>
      <w:r w:rsidRPr="001304AC">
        <w:rPr>
          <w:rFonts w:ascii="GHEA Grapalat" w:hAnsi="GHEA Grapalat" w:cs="Arial Unicode"/>
          <w:sz w:val="20"/>
          <w:lang w:val="af-ZA"/>
        </w:rPr>
        <w:t xml:space="preserve"> </w:t>
      </w:r>
      <w:r w:rsidRPr="001304AC">
        <w:rPr>
          <w:rFonts w:ascii="GHEA Grapalat" w:hAnsi="GHEA Grapalat" w:cs="Sylfaen"/>
          <w:sz w:val="20"/>
          <w:lang w:val="ru-RU"/>
        </w:rPr>
        <w:t>երեք</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օրվա</w:t>
      </w:r>
      <w:r w:rsidRPr="001304AC">
        <w:rPr>
          <w:rFonts w:ascii="GHEA Grapalat" w:hAnsi="GHEA Grapalat" w:cs="Arial Unicode"/>
          <w:sz w:val="20"/>
          <w:lang w:val="af-ZA"/>
        </w:rPr>
        <w:t xml:space="preserve"> </w:t>
      </w:r>
      <w:r w:rsidRPr="001304AC">
        <w:rPr>
          <w:rFonts w:ascii="GHEA Grapalat" w:hAnsi="GHEA Grapalat" w:cs="Sylfaen"/>
          <w:sz w:val="20"/>
          <w:lang w:val="ru-RU"/>
        </w:rPr>
        <w:t>ընթացքում</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և</w:t>
      </w:r>
      <w:r w:rsidRPr="001304AC">
        <w:rPr>
          <w:rFonts w:ascii="GHEA Grapalat" w:hAnsi="GHEA Grapalat" w:cs="Arial Unicode"/>
          <w:sz w:val="20"/>
          <w:lang w:val="af-ZA"/>
        </w:rPr>
        <w:t xml:space="preserve"> </w:t>
      </w:r>
      <w:r w:rsidRPr="001304AC">
        <w:rPr>
          <w:rFonts w:ascii="GHEA Grapalat" w:hAnsi="GHEA Grapalat" w:cs="Sylfaen"/>
          <w:sz w:val="20"/>
          <w:lang w:val="ru-RU"/>
        </w:rPr>
        <w:t>դրանք</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պայմանների</w:t>
      </w:r>
      <w:r w:rsidRPr="001304AC">
        <w:rPr>
          <w:rFonts w:ascii="GHEA Grapalat" w:hAnsi="GHEA Grapalat" w:cs="Arial Unicode"/>
          <w:sz w:val="20"/>
          <w:lang w:val="af-ZA"/>
        </w:rPr>
        <w:t xml:space="preserve"> </w:t>
      </w:r>
      <w:r w:rsidRPr="001304AC">
        <w:rPr>
          <w:rFonts w:ascii="GHEA Grapalat" w:hAnsi="GHEA Grapalat" w:cs="Sylfaen"/>
          <w:sz w:val="20"/>
          <w:lang w:val="ru-RU"/>
        </w:rPr>
        <w:t>մասին</w:t>
      </w:r>
      <w:r w:rsidRPr="001304AC">
        <w:rPr>
          <w:rFonts w:ascii="GHEA Grapalat" w:hAnsi="GHEA Grapalat" w:cs="Arial Unicode"/>
          <w:sz w:val="20"/>
          <w:lang w:val="af-ZA"/>
        </w:rPr>
        <w:t xml:space="preserve"> </w:t>
      </w:r>
      <w:r w:rsidRPr="001304AC">
        <w:rPr>
          <w:rFonts w:ascii="GHEA Grapalat" w:hAnsi="GHEA Grapalat" w:cs="Sylfaen"/>
          <w:sz w:val="20"/>
          <w:lang w:val="ru-RU"/>
        </w:rPr>
        <w:t>հայտարարություն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հրապարակվում</w:t>
      </w:r>
      <w:r w:rsidRPr="001304AC">
        <w:rPr>
          <w:rFonts w:ascii="GHEA Grapalat" w:hAnsi="GHEA Grapalat" w:cs="Arial Unicode"/>
          <w:sz w:val="20"/>
          <w:lang w:val="af-ZA"/>
        </w:rPr>
        <w:t xml:space="preserve"> </w:t>
      </w:r>
      <w:r w:rsidRPr="001304AC">
        <w:rPr>
          <w:rFonts w:ascii="GHEA Grapalat" w:hAnsi="GHEA Grapalat" w:cs="Sylfaen"/>
          <w:sz w:val="20"/>
          <w:lang w:val="ru-RU"/>
        </w:rPr>
        <w:t>տեղեկագրում</w:t>
      </w:r>
      <w:r w:rsidR="004D5671" w:rsidRPr="001304AC">
        <w:rPr>
          <w:rFonts w:ascii="GHEA Grapalat" w:hAnsi="GHEA Grapalat" w:cs="Tahoma"/>
          <w:sz w:val="20"/>
        </w:rPr>
        <w:t>։</w:t>
      </w:r>
      <w:r w:rsidRPr="001304AC">
        <w:rPr>
          <w:rFonts w:ascii="GHEA Grapalat" w:hAnsi="GHEA Grapalat" w:cs="Arial Unicode"/>
          <w:sz w:val="20"/>
          <w:lang w:val="af-ZA"/>
        </w:rPr>
        <w:t xml:space="preserve"> </w:t>
      </w:r>
    </w:p>
    <w:p w:rsidR="00581DC3" w:rsidRPr="001304AC" w:rsidRDefault="005754F7"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304AC">
        <w:rPr>
          <w:rFonts w:ascii="GHEA Grapalat" w:hAnsi="GHEA Grapalat" w:cs="Sylfaen"/>
          <w:sz w:val="20"/>
          <w:lang w:val="hy-AM"/>
        </w:rPr>
        <w:t>ս</w:t>
      </w:r>
      <w:r w:rsidRPr="001304A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304AC">
        <w:rPr>
          <w:rFonts w:ascii="GHEA Grapalat" w:hAnsi="GHEA Grapalat" w:cs="Sylfaen"/>
          <w:sz w:val="20"/>
          <w:lang w:val="hy-AM"/>
        </w:rPr>
        <w:t xml:space="preserve"> </w:t>
      </w:r>
    </w:p>
    <w:p w:rsidR="006C778B" w:rsidRPr="001304AC" w:rsidRDefault="00096865" w:rsidP="00E37C01">
      <w:pPr>
        <w:autoSpaceDE w:val="0"/>
        <w:autoSpaceDN w:val="0"/>
        <w:adjustRightInd w:val="0"/>
        <w:ind w:firstLine="567"/>
        <w:jc w:val="both"/>
        <w:rPr>
          <w:rFonts w:ascii="GHEA Grapalat" w:hAnsi="GHEA Grapalat" w:cs="Sylfaen"/>
          <w:sz w:val="20"/>
          <w:lang w:val="af-ZA"/>
        </w:rPr>
      </w:pPr>
      <w:r w:rsidRPr="001304AC">
        <w:rPr>
          <w:rFonts w:ascii="GHEA Grapalat" w:hAnsi="GHEA Grapalat" w:cs="Arial Unicode"/>
          <w:sz w:val="20"/>
          <w:lang w:val="hy-AM"/>
        </w:rPr>
        <w:t>3.</w:t>
      </w:r>
      <w:r w:rsidR="006265F4" w:rsidRPr="001304AC">
        <w:rPr>
          <w:rFonts w:ascii="GHEA Grapalat" w:hAnsi="GHEA Grapalat" w:cs="Arial Unicode"/>
          <w:sz w:val="20"/>
          <w:lang w:val="hy-AM"/>
        </w:rPr>
        <w:t xml:space="preserve">6 </w:t>
      </w:r>
      <w:r w:rsidRPr="001304AC">
        <w:rPr>
          <w:rFonts w:ascii="GHEA Grapalat" w:hAnsi="GHEA Grapalat" w:cs="Sylfaen"/>
          <w:sz w:val="20"/>
          <w:lang w:val="hy-AM"/>
        </w:rPr>
        <w:t>Հրավերում</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w:t>
      </w:r>
      <w:r w:rsidRPr="001304AC">
        <w:rPr>
          <w:rFonts w:ascii="GHEA Grapalat" w:hAnsi="GHEA Grapalat" w:cs="Arial Unicode"/>
          <w:sz w:val="20"/>
          <w:lang w:val="hy-AM"/>
        </w:rPr>
        <w:t xml:space="preserve"> </w:t>
      </w:r>
      <w:r w:rsidRPr="001304AC">
        <w:rPr>
          <w:rFonts w:ascii="GHEA Grapalat" w:hAnsi="GHEA Grapalat" w:cs="Sylfaen"/>
          <w:sz w:val="20"/>
          <w:lang w:val="hy-AM"/>
        </w:rPr>
        <w:t>կատարվելու</w:t>
      </w:r>
      <w:r w:rsidRPr="001304AC">
        <w:rPr>
          <w:rFonts w:ascii="GHEA Grapalat" w:hAnsi="GHEA Grapalat" w:cs="Arial Unicode"/>
          <w:sz w:val="20"/>
          <w:lang w:val="hy-AM"/>
        </w:rPr>
        <w:t xml:space="preserve"> </w:t>
      </w:r>
      <w:r w:rsidRPr="001304AC">
        <w:rPr>
          <w:rFonts w:ascii="GHEA Grapalat" w:hAnsi="GHEA Grapalat" w:cs="Sylfaen"/>
          <w:sz w:val="20"/>
          <w:lang w:val="hy-AM"/>
        </w:rPr>
        <w:t>դեպքում</w:t>
      </w:r>
      <w:r w:rsidRPr="001304AC">
        <w:rPr>
          <w:rFonts w:ascii="GHEA Grapalat" w:hAnsi="GHEA Grapalat" w:cs="Arial Unicode"/>
          <w:sz w:val="20"/>
          <w:lang w:val="hy-AM"/>
        </w:rPr>
        <w:t xml:space="preserve"> </w:t>
      </w:r>
      <w:r w:rsidRPr="001304AC">
        <w:rPr>
          <w:rFonts w:ascii="GHEA Grapalat" w:hAnsi="GHEA Grapalat" w:cs="Sylfaen"/>
          <w:sz w:val="20"/>
          <w:lang w:val="hy-AM"/>
        </w:rPr>
        <w:t>հայտերը</w:t>
      </w:r>
      <w:r w:rsidRPr="001304AC">
        <w:rPr>
          <w:rFonts w:ascii="GHEA Grapalat" w:hAnsi="GHEA Grapalat" w:cs="Arial Unicode"/>
          <w:sz w:val="20"/>
          <w:lang w:val="hy-AM"/>
        </w:rPr>
        <w:t xml:space="preserve"> </w:t>
      </w:r>
      <w:r w:rsidRPr="001304AC">
        <w:rPr>
          <w:rFonts w:ascii="GHEA Grapalat" w:hAnsi="GHEA Grapalat" w:cs="Sylfaen"/>
          <w:sz w:val="20"/>
          <w:lang w:val="hy-AM"/>
        </w:rPr>
        <w:t>ներկայացնելու</w:t>
      </w:r>
      <w:r w:rsidRPr="001304AC">
        <w:rPr>
          <w:rFonts w:ascii="GHEA Grapalat" w:hAnsi="GHEA Grapalat" w:cs="Arial Unicode"/>
          <w:sz w:val="20"/>
          <w:lang w:val="hy-AM"/>
        </w:rPr>
        <w:t xml:space="preserve"> </w:t>
      </w:r>
      <w:r w:rsidRPr="001304AC">
        <w:rPr>
          <w:rFonts w:ascii="GHEA Grapalat" w:hAnsi="GHEA Grapalat" w:cs="Sylfaen"/>
          <w:sz w:val="20"/>
          <w:lang w:val="hy-AM"/>
        </w:rPr>
        <w:t>վերջնաժամկետը</w:t>
      </w:r>
      <w:r w:rsidRPr="001304AC">
        <w:rPr>
          <w:rFonts w:ascii="GHEA Grapalat" w:hAnsi="GHEA Grapalat" w:cs="Arial Unicode"/>
          <w:sz w:val="20"/>
          <w:lang w:val="hy-AM"/>
        </w:rPr>
        <w:t xml:space="preserve"> </w:t>
      </w:r>
      <w:r w:rsidRPr="001304AC">
        <w:rPr>
          <w:rFonts w:ascii="GHEA Grapalat" w:hAnsi="GHEA Grapalat" w:cs="Sylfaen"/>
          <w:sz w:val="20"/>
          <w:lang w:val="hy-AM"/>
        </w:rPr>
        <w:t>հաշվվում</w:t>
      </w:r>
      <w:r w:rsidRPr="001304AC">
        <w:rPr>
          <w:rFonts w:ascii="GHEA Grapalat" w:hAnsi="GHEA Grapalat" w:cs="Arial Unicode"/>
          <w:sz w:val="20"/>
          <w:lang w:val="hy-AM"/>
        </w:rPr>
        <w:t xml:space="preserve"> </w:t>
      </w:r>
      <w:r w:rsidRPr="001304AC">
        <w:rPr>
          <w:rFonts w:ascii="GHEA Grapalat" w:hAnsi="GHEA Grapalat" w:cs="Sylfaen"/>
          <w:sz w:val="20"/>
          <w:lang w:val="hy-AM"/>
        </w:rPr>
        <w:t>է</w:t>
      </w:r>
      <w:r w:rsidRPr="001304AC">
        <w:rPr>
          <w:rFonts w:ascii="GHEA Grapalat" w:hAnsi="GHEA Grapalat" w:cs="Arial Unicode"/>
          <w:sz w:val="20"/>
          <w:lang w:val="hy-AM"/>
        </w:rPr>
        <w:t xml:space="preserve"> </w:t>
      </w:r>
      <w:r w:rsidRPr="001304AC">
        <w:rPr>
          <w:rFonts w:ascii="GHEA Grapalat" w:hAnsi="GHEA Grapalat" w:cs="Sylfaen"/>
          <w:sz w:val="20"/>
          <w:lang w:val="hy-AM"/>
        </w:rPr>
        <w:t>այդ</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փոփոխությունների</w:t>
      </w:r>
      <w:r w:rsidRPr="001304AC">
        <w:rPr>
          <w:rFonts w:ascii="GHEA Grapalat" w:hAnsi="GHEA Grapalat" w:cs="Arial Unicode"/>
          <w:sz w:val="20"/>
          <w:lang w:val="hy-AM"/>
        </w:rPr>
        <w:t xml:space="preserve"> </w:t>
      </w:r>
      <w:r w:rsidRPr="001304AC">
        <w:rPr>
          <w:rFonts w:ascii="GHEA Grapalat" w:hAnsi="GHEA Grapalat" w:cs="Sylfaen"/>
          <w:sz w:val="20"/>
          <w:lang w:val="hy-AM"/>
        </w:rPr>
        <w:t>մասին</w:t>
      </w:r>
      <w:r w:rsidRPr="001304AC">
        <w:rPr>
          <w:rFonts w:ascii="GHEA Grapalat" w:hAnsi="GHEA Grapalat" w:cs="Arial Unicode"/>
          <w:sz w:val="20"/>
          <w:lang w:val="hy-AM"/>
        </w:rPr>
        <w:t xml:space="preserve"> </w:t>
      </w:r>
      <w:r w:rsidRPr="001304AC">
        <w:rPr>
          <w:rFonts w:ascii="GHEA Grapalat" w:hAnsi="GHEA Grapalat" w:cs="Sylfaen"/>
          <w:sz w:val="20"/>
          <w:lang w:val="hy-AM"/>
        </w:rPr>
        <w:t>տեղեկագրում</w:t>
      </w:r>
      <w:r w:rsidRPr="001304AC">
        <w:rPr>
          <w:rFonts w:ascii="GHEA Grapalat" w:hAnsi="GHEA Grapalat" w:cs="Arial"/>
          <w:sz w:val="20"/>
          <w:lang w:val="hy-AM"/>
        </w:rPr>
        <w:t xml:space="preserve"> </w:t>
      </w:r>
      <w:r w:rsidRPr="001304AC">
        <w:rPr>
          <w:rFonts w:ascii="GHEA Grapalat" w:hAnsi="GHEA Grapalat" w:cs="Sylfaen"/>
          <w:sz w:val="20"/>
          <w:lang w:val="hy-AM"/>
        </w:rPr>
        <w:t>հայտարարության</w:t>
      </w:r>
      <w:r w:rsidRPr="001304AC">
        <w:rPr>
          <w:rFonts w:ascii="GHEA Grapalat" w:hAnsi="GHEA Grapalat" w:cs="Arial Unicode"/>
          <w:sz w:val="20"/>
          <w:lang w:val="hy-AM"/>
        </w:rPr>
        <w:t xml:space="preserve"> </w:t>
      </w:r>
      <w:r w:rsidRPr="001304AC">
        <w:rPr>
          <w:rFonts w:ascii="GHEA Grapalat" w:hAnsi="GHEA Grapalat" w:cs="Sylfaen"/>
          <w:sz w:val="20"/>
          <w:lang w:val="hy-AM"/>
        </w:rPr>
        <w:t>հրապարակման</w:t>
      </w:r>
      <w:r w:rsidRPr="001304AC">
        <w:rPr>
          <w:rFonts w:ascii="GHEA Grapalat" w:hAnsi="GHEA Grapalat" w:cs="Arial Unicode"/>
          <w:sz w:val="20"/>
          <w:lang w:val="hy-AM"/>
        </w:rPr>
        <w:t xml:space="preserve"> </w:t>
      </w:r>
      <w:r w:rsidRPr="001304AC">
        <w:rPr>
          <w:rFonts w:ascii="GHEA Grapalat" w:hAnsi="GHEA Grapalat" w:cs="Sylfaen"/>
          <w:sz w:val="20"/>
          <w:lang w:val="hy-AM"/>
        </w:rPr>
        <w:t>օրվանից</w:t>
      </w:r>
      <w:r w:rsidR="004D5671" w:rsidRPr="001304AC">
        <w:rPr>
          <w:rFonts w:ascii="GHEA Grapalat" w:hAnsi="GHEA Grapalat" w:cs="Tahoma"/>
          <w:sz w:val="20"/>
          <w:lang w:val="hy-AM"/>
        </w:rPr>
        <w:t>։</w:t>
      </w:r>
      <w:r w:rsidRPr="001304AC">
        <w:rPr>
          <w:rFonts w:ascii="GHEA Grapalat" w:hAnsi="GHEA Grapalat" w:cs="Arial Unicode"/>
          <w:sz w:val="20"/>
          <w:lang w:val="hy-AM"/>
        </w:rPr>
        <w:t xml:space="preserve"> </w:t>
      </w:r>
    </w:p>
    <w:p w:rsidR="00B051BE" w:rsidRPr="001304AC" w:rsidRDefault="00B051BE" w:rsidP="00EF3662">
      <w:pPr>
        <w:jc w:val="center"/>
        <w:rPr>
          <w:rFonts w:ascii="GHEA Grapalat" w:hAnsi="GHEA Grapalat"/>
          <w:b/>
          <w:sz w:val="20"/>
          <w:lang w:val="hy-AM"/>
        </w:rPr>
      </w:pPr>
    </w:p>
    <w:p w:rsidR="00096865" w:rsidRPr="001304AC" w:rsidRDefault="00955A1E" w:rsidP="00EF3662">
      <w:pPr>
        <w:jc w:val="center"/>
        <w:rPr>
          <w:rFonts w:ascii="GHEA Grapalat" w:hAnsi="GHEA Grapalat" w:cs="Arial"/>
          <w:b/>
          <w:sz w:val="20"/>
          <w:lang w:val="hy-AM"/>
        </w:rPr>
      </w:pPr>
      <w:r w:rsidRPr="001304AC">
        <w:rPr>
          <w:rFonts w:ascii="GHEA Grapalat" w:hAnsi="GHEA Grapalat"/>
          <w:b/>
          <w:sz w:val="20"/>
          <w:lang w:val="hy-AM"/>
        </w:rPr>
        <w:t xml:space="preserve">4.  </w:t>
      </w:r>
      <w:r w:rsidRPr="001304AC">
        <w:rPr>
          <w:rFonts w:ascii="GHEA Grapalat" w:hAnsi="GHEA Grapalat" w:cs="Sylfaen"/>
          <w:b/>
          <w:sz w:val="20"/>
          <w:lang w:val="hy-AM"/>
        </w:rPr>
        <w:t>ՀԱՅՏԸ</w:t>
      </w:r>
      <w:r w:rsidRPr="001304AC">
        <w:rPr>
          <w:rFonts w:ascii="GHEA Grapalat" w:hAnsi="GHEA Grapalat" w:cs="Arial"/>
          <w:b/>
          <w:sz w:val="20"/>
          <w:lang w:val="hy-AM"/>
        </w:rPr>
        <w:t xml:space="preserve"> </w:t>
      </w:r>
      <w:r w:rsidRPr="001304AC">
        <w:rPr>
          <w:rFonts w:ascii="GHEA Grapalat" w:hAnsi="GHEA Grapalat" w:cs="Sylfaen"/>
          <w:b/>
          <w:sz w:val="20"/>
          <w:lang w:val="hy-AM"/>
        </w:rPr>
        <w:t>ՆԵՐԿԱՅԱՑՆԵԼՈՒ</w:t>
      </w:r>
      <w:r w:rsidRPr="001304AC">
        <w:rPr>
          <w:rFonts w:ascii="GHEA Grapalat" w:hAnsi="GHEA Grapalat" w:cs="Arial"/>
          <w:b/>
          <w:sz w:val="20"/>
          <w:lang w:val="hy-AM"/>
        </w:rPr>
        <w:t xml:space="preserve"> </w:t>
      </w:r>
      <w:r w:rsidRPr="001304AC">
        <w:rPr>
          <w:rFonts w:ascii="GHEA Grapalat" w:hAnsi="GHEA Grapalat" w:cs="Sylfaen"/>
          <w:b/>
          <w:sz w:val="20"/>
          <w:lang w:val="hy-AM"/>
        </w:rPr>
        <w:t>ԿԱՐԳԸ</w:t>
      </w:r>
    </w:p>
    <w:p w:rsidR="00096865" w:rsidRPr="001304AC" w:rsidRDefault="00096865" w:rsidP="00EF3662">
      <w:pPr>
        <w:ind w:firstLine="567"/>
        <w:jc w:val="both"/>
        <w:rPr>
          <w:rFonts w:ascii="GHEA Grapalat" w:hAnsi="GHEA Grapalat"/>
          <w:sz w:val="20"/>
          <w:lang w:val="hy-AM"/>
        </w:rPr>
      </w:pPr>
      <w:r w:rsidRPr="001304AC">
        <w:rPr>
          <w:rFonts w:ascii="GHEA Grapalat" w:hAnsi="GHEA Grapalat"/>
          <w:sz w:val="20"/>
          <w:lang w:val="hy-AM"/>
        </w:rPr>
        <w:t>4</w:t>
      </w:r>
      <w:r w:rsidRPr="001304AC">
        <w:rPr>
          <w:rFonts w:ascii="GHEA Grapalat" w:hAnsi="GHEA Grapalat" w:cs="Sylfaen"/>
          <w:sz w:val="20"/>
          <w:lang w:val="hy-AM"/>
        </w:rPr>
        <w:t xml:space="preserve">.1 Սույն ընթացակարգին մասնակցելու համար </w:t>
      </w:r>
      <w:r w:rsidR="000946A3" w:rsidRPr="001304AC">
        <w:rPr>
          <w:rFonts w:ascii="GHEA Grapalat" w:hAnsi="GHEA Grapalat" w:cs="Sylfaen"/>
          <w:sz w:val="20"/>
          <w:lang w:val="hy-AM"/>
        </w:rPr>
        <w:t xml:space="preserve">մասնակիցը </w:t>
      </w:r>
      <w:r w:rsidR="00926875" w:rsidRPr="001304AC">
        <w:rPr>
          <w:rFonts w:ascii="GHEA Grapalat" w:hAnsi="GHEA Grapalat" w:cs="Sylfaen"/>
          <w:sz w:val="20"/>
          <w:lang w:val="hy-AM"/>
        </w:rPr>
        <w:t xml:space="preserve">հանձնաժողովին ներկայացնում է </w:t>
      </w:r>
      <w:r w:rsidR="000946A3" w:rsidRPr="001304AC">
        <w:rPr>
          <w:rFonts w:ascii="GHEA Grapalat" w:hAnsi="GHEA Grapalat" w:cs="Sylfaen"/>
          <w:sz w:val="20"/>
          <w:lang w:val="hy-AM"/>
        </w:rPr>
        <w:t>հայտ</w:t>
      </w:r>
      <w:r w:rsidR="004D5671" w:rsidRPr="001304AC">
        <w:rPr>
          <w:rFonts w:ascii="GHEA Grapalat" w:hAnsi="GHEA Grapalat" w:cs="Tahoma"/>
          <w:sz w:val="20"/>
          <w:lang w:val="hy-AM"/>
        </w:rPr>
        <w:t>։</w:t>
      </w:r>
      <w:r w:rsidRPr="001304AC">
        <w:rPr>
          <w:rFonts w:ascii="GHEA Grapalat" w:hAnsi="GHEA Grapalat"/>
          <w:sz w:val="20"/>
          <w:lang w:val="hy-AM"/>
        </w:rPr>
        <w:t xml:space="preserve"> </w:t>
      </w:r>
      <w:r w:rsidR="00220ACB" w:rsidRPr="001304AC">
        <w:rPr>
          <w:rFonts w:ascii="GHEA Grapalat" w:hAnsi="GHEA Grapalat" w:cs="Sylfaen"/>
          <w:sz w:val="20"/>
          <w:lang w:val="hy-AM"/>
        </w:rPr>
        <w:t xml:space="preserve">Հայտը սույն հրավերի հիման վրա </w:t>
      </w:r>
      <w:r w:rsidR="00051B7F" w:rsidRPr="001304AC">
        <w:rPr>
          <w:rFonts w:ascii="GHEA Grapalat" w:hAnsi="GHEA Grapalat" w:cs="Sylfaen"/>
          <w:sz w:val="20"/>
          <w:lang w:val="hy-AM"/>
        </w:rPr>
        <w:t>մ</w:t>
      </w:r>
      <w:r w:rsidR="00220ACB" w:rsidRPr="001304AC">
        <w:rPr>
          <w:rFonts w:ascii="GHEA Grapalat" w:hAnsi="GHEA Grapalat" w:cs="Sylfaen"/>
          <w:sz w:val="20"/>
          <w:lang w:val="hy-AM"/>
        </w:rPr>
        <w:t>ասնակցի կողմից ներկայացվող առաջարկն</w:t>
      </w:r>
      <w:r w:rsidR="005F1F95" w:rsidRPr="001304AC">
        <w:rPr>
          <w:rFonts w:ascii="GHEA Grapalat" w:hAnsi="GHEA Grapalat" w:cs="Sylfaen"/>
          <w:sz w:val="20"/>
          <w:lang w:val="hy-AM"/>
        </w:rPr>
        <w:t xml:space="preserve"> է:</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այտը ներկայացվում </w:t>
      </w:r>
      <w:r w:rsidRPr="001304AC">
        <w:rPr>
          <w:rFonts w:ascii="GHEA Grapalat" w:hAnsi="GHEA Grapalat" w:cs="Sylfaen"/>
          <w:szCs w:val="24"/>
          <w:lang w:val="hy-AM"/>
        </w:rPr>
        <w:t xml:space="preserve">է </w:t>
      </w:r>
      <w:r w:rsidR="00096865" w:rsidRPr="001304AC">
        <w:rPr>
          <w:rFonts w:ascii="GHEA Grapalat" w:hAnsi="GHEA Grapalat" w:cs="Sylfaen"/>
          <w:szCs w:val="24"/>
          <w:lang w:val="hy-AM"/>
        </w:rPr>
        <w:t>մինչև դրա համար սույն հրավերով սահմանված ժամկետի ավարտը</w:t>
      </w:r>
      <w:r w:rsidR="004D5671" w:rsidRPr="001304AC">
        <w:rPr>
          <w:rFonts w:ascii="GHEA Grapalat" w:hAnsi="GHEA Grapalat" w:cs="Sylfaen"/>
          <w:szCs w:val="24"/>
          <w:lang w:val="hy-AM"/>
        </w:rPr>
        <w:t>։</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այտի պատրաստման կարգը նկարագրված է սույն հրավերի </w:t>
      </w:r>
      <w:r w:rsidR="00DD4F48" w:rsidRPr="001304AC">
        <w:rPr>
          <w:rFonts w:ascii="GHEA Grapalat" w:hAnsi="GHEA Grapalat" w:cs="Sylfaen"/>
          <w:szCs w:val="24"/>
          <w:lang w:val="hy-AM"/>
        </w:rPr>
        <w:t>2-րդ</w:t>
      </w:r>
      <w:r w:rsidR="00096865" w:rsidRPr="001304AC">
        <w:rPr>
          <w:rFonts w:ascii="GHEA Grapalat" w:hAnsi="GHEA Grapalat" w:cs="Sylfaen"/>
          <w:szCs w:val="24"/>
          <w:lang w:val="hy-AM"/>
        </w:rPr>
        <w:t xml:space="preserve"> մասում` </w:t>
      </w:r>
      <w:r w:rsidR="004515BF" w:rsidRPr="00D75E70">
        <w:rPr>
          <w:rFonts w:ascii="GHEA Grapalat" w:hAnsi="GHEA Grapalat" w:cs="Sylfaen"/>
          <w:szCs w:val="24"/>
          <w:lang w:val="hy-AM"/>
        </w:rPr>
        <w:t>գնանշման հարցման</w:t>
      </w:r>
      <w:r w:rsidR="00AE26C8" w:rsidRPr="001304AC">
        <w:rPr>
          <w:rFonts w:ascii="GHEA Grapalat" w:hAnsi="GHEA Grapalat" w:cs="Sylfaen"/>
          <w:szCs w:val="24"/>
          <w:lang w:val="hy-AM"/>
        </w:rPr>
        <w:t xml:space="preserve"> </w:t>
      </w:r>
      <w:r w:rsidR="00096865" w:rsidRPr="001304AC">
        <w:rPr>
          <w:rFonts w:ascii="GHEA Grapalat" w:hAnsi="GHEA Grapalat" w:cs="Sylfaen"/>
          <w:szCs w:val="24"/>
          <w:lang w:val="hy-AM"/>
        </w:rPr>
        <w:t>հայտերը պատրաստելու հրահանգում</w:t>
      </w:r>
      <w:r w:rsidR="004D5671" w:rsidRPr="001304AC">
        <w:rPr>
          <w:rFonts w:ascii="GHEA Grapalat" w:hAnsi="GHEA Grapalat" w:cs="Sylfaen"/>
          <w:szCs w:val="24"/>
          <w:lang w:val="hy-AM"/>
        </w:rPr>
        <w:t>։</w:t>
      </w:r>
    </w:p>
    <w:p w:rsidR="000405FF" w:rsidRPr="001304AC" w:rsidRDefault="00096865" w:rsidP="000405FF">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4.2  Ընթացակարգի հայտերն անհրաժեշտ է ներկայացնել </w:t>
      </w:r>
      <w:r w:rsidR="00E601A1" w:rsidRPr="001304AC">
        <w:rPr>
          <w:rFonts w:ascii="GHEA Grapalat" w:hAnsi="GHEA Grapalat" w:cs="Sylfaen"/>
          <w:szCs w:val="24"/>
          <w:lang w:val="hy-AM"/>
        </w:rPr>
        <w:t xml:space="preserve">հանձնաժողովին </w:t>
      </w:r>
      <w:r w:rsidRPr="001304AC">
        <w:rPr>
          <w:rFonts w:ascii="GHEA Grapalat" w:hAnsi="GHEA Grapalat" w:cs="Sylfaen"/>
          <w:szCs w:val="24"/>
          <w:lang w:val="hy-AM"/>
        </w:rPr>
        <w:t xml:space="preserve">ոչ ուշ, քան սույն ընթացակարգի հայտարարությունը և հրավերը </w:t>
      </w:r>
      <w:r w:rsidR="00E601A1" w:rsidRPr="001304AC">
        <w:rPr>
          <w:rFonts w:ascii="GHEA Grapalat" w:hAnsi="GHEA Grapalat" w:cs="Sylfaen"/>
          <w:szCs w:val="24"/>
          <w:lang w:val="hy-AM"/>
        </w:rPr>
        <w:t xml:space="preserve">տեղեկագրում </w:t>
      </w:r>
      <w:r w:rsidR="00585E16" w:rsidRPr="001304AC">
        <w:rPr>
          <w:rFonts w:ascii="GHEA Grapalat" w:hAnsi="GHEA Grapalat" w:cs="Sylfaen"/>
          <w:szCs w:val="24"/>
          <w:lang w:val="hy-AM"/>
        </w:rPr>
        <w:t>հ</w:t>
      </w:r>
      <w:r w:rsidRPr="001304AC">
        <w:rPr>
          <w:rFonts w:ascii="GHEA Grapalat" w:hAnsi="GHEA Grapalat" w:cs="Sylfaen"/>
          <w:szCs w:val="24"/>
          <w:lang w:val="hy-AM"/>
        </w:rPr>
        <w:t xml:space="preserve">րապարակվելու </w:t>
      </w:r>
      <w:r w:rsidR="00E46DBA" w:rsidRPr="001304AC">
        <w:rPr>
          <w:rFonts w:ascii="GHEA Grapalat" w:hAnsi="GHEA Grapalat" w:cs="Sylfaen"/>
          <w:szCs w:val="24"/>
          <w:lang w:val="hy-AM"/>
        </w:rPr>
        <w:t>օրվանից</w:t>
      </w:r>
      <w:r w:rsidR="00E46DBA" w:rsidRPr="00170226">
        <w:rPr>
          <w:rFonts w:ascii="GHEA Grapalat" w:hAnsi="GHEA Grapalat" w:cs="Sylfaen"/>
          <w:b/>
          <w:szCs w:val="24"/>
          <w:lang w:val="hy-AM"/>
        </w:rPr>
        <w:t xml:space="preserve"> </w:t>
      </w:r>
      <w:r w:rsidR="00170226" w:rsidRPr="00170226">
        <w:rPr>
          <w:rFonts w:ascii="GHEA Grapalat" w:hAnsi="GHEA Grapalat" w:cs="Sylfaen"/>
          <w:b/>
          <w:szCs w:val="24"/>
          <w:lang w:val="hy-AM"/>
        </w:rPr>
        <w:t>8</w:t>
      </w:r>
      <w:r w:rsidR="000405FF" w:rsidRPr="00170226">
        <w:rPr>
          <w:rFonts w:ascii="GHEA Grapalat" w:hAnsi="GHEA Grapalat" w:cs="Sylfaen"/>
          <w:b/>
          <w:szCs w:val="24"/>
          <w:lang w:val="hy-AM"/>
        </w:rPr>
        <w:t>-ր</w:t>
      </w:r>
      <w:r w:rsidR="000405FF" w:rsidRPr="001304AC">
        <w:rPr>
          <w:rFonts w:ascii="GHEA Grapalat" w:hAnsi="GHEA Grapalat" w:cs="Sylfaen"/>
          <w:b/>
          <w:szCs w:val="24"/>
          <w:lang w:val="hy-AM"/>
        </w:rPr>
        <w:t>դ օրվա ժամը 1</w:t>
      </w:r>
      <w:r w:rsidR="00170226" w:rsidRPr="00AE44E0">
        <w:rPr>
          <w:rFonts w:ascii="GHEA Grapalat" w:hAnsi="GHEA Grapalat" w:cs="Sylfaen"/>
          <w:b/>
          <w:szCs w:val="24"/>
          <w:lang w:val="hy-AM"/>
        </w:rPr>
        <w:t>0</w:t>
      </w:r>
      <w:r w:rsidR="000405FF" w:rsidRPr="001304AC">
        <w:rPr>
          <w:rFonts w:ascii="GHEA Grapalat" w:hAnsi="GHEA Grapalat" w:cs="Sylfaen"/>
          <w:b/>
          <w:szCs w:val="24"/>
          <w:lang w:val="hy-AM"/>
        </w:rPr>
        <w:t>:30-ն, ք.Երեան, Մ.Հերացի 12 հասցեով</w:t>
      </w:r>
      <w:r w:rsidR="000405FF" w:rsidRPr="001304AC">
        <w:rPr>
          <w:rFonts w:ascii="GHEA Grapalat" w:hAnsi="GHEA Grapalat" w:cs="Sylfaen"/>
          <w:szCs w:val="24"/>
          <w:lang w:val="hy-AM"/>
        </w:rPr>
        <w:t xml:space="preserve">։  </w:t>
      </w:r>
    </w:p>
    <w:p w:rsidR="00A232D9" w:rsidRPr="001304AC" w:rsidRDefault="00A232D9" w:rsidP="00A232D9">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395BCB" w:rsidRPr="001304AC">
        <w:rPr>
          <w:rFonts w:ascii="GHEA Grapalat" w:hAnsi="GHEA Grapalat" w:cs="Sylfaen"/>
          <w:szCs w:val="24"/>
          <w:lang w:val="hy-AM"/>
        </w:rPr>
        <w:t xml:space="preserve">՝ </w:t>
      </w:r>
      <w:r w:rsidR="00395BCB" w:rsidRPr="001304AC">
        <w:rPr>
          <w:rFonts w:ascii="GHEA Grapalat" w:hAnsi="GHEA Grapalat"/>
          <w:b/>
          <w:lang w:val="hy-AM"/>
        </w:rPr>
        <w:t>Սիրանուշ Պապիկյանը</w:t>
      </w:r>
      <w:r w:rsidR="00395BCB" w:rsidRPr="001304AC">
        <w:rPr>
          <w:rFonts w:ascii="GHEA Grapalat" w:hAnsi="GHEA Grapalat" w:cs="Sylfaen"/>
          <w:szCs w:val="24"/>
          <w:lang w:val="hy-AM"/>
        </w:rPr>
        <w:t xml:space="preserve">։ </w:t>
      </w:r>
      <w:r w:rsidRPr="001304AC">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1304AC" w:rsidRDefault="00B67CCD"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4.</w:t>
      </w:r>
      <w:r w:rsidR="0028726A" w:rsidRPr="001304AC">
        <w:rPr>
          <w:rFonts w:ascii="GHEA Grapalat" w:hAnsi="GHEA Grapalat" w:cs="Sylfaen"/>
          <w:szCs w:val="24"/>
          <w:lang w:val="hy-AM"/>
        </w:rPr>
        <w:t xml:space="preserve">3 </w:t>
      </w:r>
      <w:r w:rsidRPr="001304AC">
        <w:rPr>
          <w:rFonts w:ascii="GHEA Grapalat" w:hAnsi="GHEA Grapalat" w:cs="Sylfaen"/>
          <w:szCs w:val="24"/>
          <w:lang w:val="hy-AM"/>
        </w:rPr>
        <w:t>Մասնակիցը հայտով ներկայացնում է`</w:t>
      </w:r>
    </w:p>
    <w:p w:rsidR="003850A0" w:rsidRPr="001304AC" w:rsidRDefault="003850A0" w:rsidP="003850A0">
      <w:pPr>
        <w:pStyle w:val="BodyTextIndent2"/>
        <w:spacing w:line="240" w:lineRule="auto"/>
        <w:ind w:firstLine="567"/>
        <w:rPr>
          <w:rFonts w:ascii="GHEA Grapalat" w:hAnsi="GHEA Grapalat" w:cs="Sylfaen"/>
          <w:szCs w:val="24"/>
          <w:lang w:val="hy-AM"/>
        </w:rPr>
      </w:pPr>
      <w:bookmarkStart w:id="2" w:name="_Hlk9261647"/>
      <w:r w:rsidRPr="001304AC">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1304AC">
        <w:rPr>
          <w:rFonts w:ascii="GHEA Grapalat" w:hAnsi="GHEA Grapalat" w:cs="Sylfaen"/>
          <w:szCs w:val="24"/>
          <w:lang w:val="hy-AM"/>
        </w:rPr>
        <w:t>`</w:t>
      </w:r>
      <w:r w:rsidR="006818C6" w:rsidRPr="001304A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304AC">
        <w:rPr>
          <w:rFonts w:ascii="GHEA Grapalat" w:hAnsi="GHEA Grapalat" w:cs="Sylfaen"/>
          <w:szCs w:val="24"/>
          <w:lang w:val="hy-AM"/>
        </w:rPr>
        <w:t>, որը ներառում է`</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ա) </w:t>
      </w:r>
      <w:r w:rsidR="000356CC" w:rsidRPr="001304AC">
        <w:rPr>
          <w:rFonts w:ascii="GHEA Grapalat" w:hAnsi="GHEA Grapalat" w:cs="Sylfaen"/>
          <w:szCs w:val="24"/>
          <w:lang w:val="hy-AM"/>
        </w:rPr>
        <w:t xml:space="preserve">հավաստում </w:t>
      </w:r>
      <w:r w:rsidRPr="001304AC">
        <w:rPr>
          <w:rFonts w:ascii="GHEA Grapalat" w:hAnsi="GHEA Grapalat" w:cs="Sylfaen"/>
          <w:szCs w:val="24"/>
          <w:lang w:val="hy-AM"/>
        </w:rPr>
        <w:t>սույն հրավերով սահմանված մասնակ</w:t>
      </w:r>
      <w:r w:rsidRPr="001304AC">
        <w:rPr>
          <w:rFonts w:ascii="GHEA Grapalat" w:hAnsi="GHEA Grapalat" w:cs="Sylfaen"/>
          <w:szCs w:val="24"/>
          <w:lang w:val="hy-AM"/>
        </w:rPr>
        <w:softHyphen/>
        <w:t xml:space="preserve">ցության իրավունքի պահանջներին իր </w:t>
      </w:r>
      <w:r w:rsidR="00E56508" w:rsidRPr="001304AC">
        <w:rPr>
          <w:rFonts w:ascii="GHEA Grapalat" w:hAnsi="GHEA Grapalat" w:cs="Sylfaen"/>
          <w:szCs w:val="24"/>
          <w:lang w:val="hy-AM"/>
        </w:rPr>
        <w:t xml:space="preserve"> և իրեն փոխկապակցված անձանց </w:t>
      </w:r>
      <w:r w:rsidRPr="001304AC">
        <w:rPr>
          <w:rFonts w:ascii="GHEA Grapalat" w:hAnsi="GHEA Grapalat" w:cs="Sylfaen"/>
          <w:szCs w:val="24"/>
          <w:lang w:val="hy-AM"/>
        </w:rPr>
        <w:t>տվյալների համապատասխանության մասին.</w:t>
      </w:r>
    </w:p>
    <w:p w:rsidR="00C63E1C" w:rsidRPr="001304AC" w:rsidRDefault="003850A0" w:rsidP="00972668">
      <w:pPr>
        <w:shd w:val="clear" w:color="auto" w:fill="FFFFFF"/>
        <w:ind w:firstLine="567"/>
        <w:jc w:val="both"/>
        <w:rPr>
          <w:rFonts w:ascii="GHEA Grapalat" w:hAnsi="GHEA Grapalat" w:cs="Sylfaen"/>
          <w:sz w:val="20"/>
          <w:lang w:val="hy-AM"/>
        </w:rPr>
      </w:pPr>
      <w:r w:rsidRPr="001304AC">
        <w:rPr>
          <w:rFonts w:ascii="GHEA Grapalat" w:hAnsi="GHEA Grapalat" w:cs="Sylfaen"/>
          <w:sz w:val="20"/>
          <w:lang w:val="hy-AM"/>
        </w:rPr>
        <w:t>բ)</w:t>
      </w:r>
      <w:r w:rsidRPr="001304AC">
        <w:rPr>
          <w:rFonts w:ascii="GHEA Grapalat" w:hAnsi="GHEA Grapalat" w:cs="Sylfaen"/>
          <w:lang w:val="hy-AM"/>
        </w:rPr>
        <w:t xml:space="preserve"> </w:t>
      </w:r>
      <w:r w:rsidR="00C63E1C" w:rsidRPr="001304AC">
        <w:rPr>
          <w:rFonts w:ascii="GHEA Grapalat" w:hAnsi="GHEA Grapalat" w:cs="Sylfaen"/>
          <w:sz w:val="20"/>
          <w:lang w:val="hy-AM"/>
        </w:rPr>
        <w:t xml:space="preserve">հավաստում՝ ընտրված մասնակից ճանաչվելու դեպքում, սույն </w:t>
      </w:r>
      <w:r w:rsidR="00E56508" w:rsidRPr="001304AC">
        <w:rPr>
          <w:rFonts w:ascii="GHEA Grapalat" w:hAnsi="GHEA Grapalat" w:cs="Sylfaen"/>
          <w:sz w:val="20"/>
          <w:lang w:val="hy-AM"/>
        </w:rPr>
        <w:t>հրավերով</w:t>
      </w:r>
      <w:r w:rsidR="00EA68B2" w:rsidRPr="001304AC">
        <w:rPr>
          <w:rFonts w:ascii="GHEA Grapalat" w:hAnsi="GHEA Grapalat" w:cs="Sylfaen"/>
          <w:sz w:val="20"/>
          <w:lang w:val="hy-AM"/>
        </w:rPr>
        <w:t xml:space="preserve"> </w:t>
      </w:r>
      <w:r w:rsidR="00C63E1C" w:rsidRPr="001304A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304AC">
        <w:rPr>
          <w:rFonts w:ascii="GHEA Grapalat" w:hAnsi="GHEA Grapalat" w:cs="Sylfaen"/>
          <w:sz w:val="20"/>
          <w:lang w:val="hy-AM"/>
        </w:rPr>
        <w:t>.</w:t>
      </w:r>
      <w:r w:rsidR="00C63E1C" w:rsidRPr="001304AC">
        <w:rPr>
          <w:rFonts w:ascii="GHEA Grapalat" w:hAnsi="GHEA Grapalat" w:cs="Sylfaen"/>
          <w:sz w:val="20"/>
          <w:lang w:val="hy-AM"/>
        </w:rPr>
        <w:t xml:space="preserve"> </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գ) հայտարարություն սույն ընթացակարգի շրջանակում </w:t>
      </w:r>
      <w:r w:rsidR="00D30C7A" w:rsidRPr="001304AC">
        <w:rPr>
          <w:rFonts w:ascii="GHEA Grapalat" w:hAnsi="GHEA Grapalat" w:cs="Sylfaen"/>
          <w:szCs w:val="24"/>
          <w:lang w:val="hy-AM"/>
        </w:rPr>
        <w:t xml:space="preserve">անբարեխիղճ մրցակցության, </w:t>
      </w:r>
      <w:r w:rsidRPr="001304A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1304AC"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1304A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1304AC" w:rsidRDefault="0059404D" w:rsidP="005F1C06">
      <w:pPr>
        <w:pStyle w:val="norm"/>
        <w:spacing w:line="240" w:lineRule="auto"/>
        <w:ind w:firstLine="630"/>
        <w:rPr>
          <w:rFonts w:ascii="Cambria Math" w:hAnsi="Cambria Math" w:cs="Sylfaen"/>
          <w:szCs w:val="24"/>
          <w:lang w:val="hy-AM"/>
        </w:rPr>
      </w:pPr>
      <w:r w:rsidRPr="001304AC">
        <w:rPr>
          <w:rFonts w:ascii="GHEA Grapalat" w:hAnsi="GHEA Grapalat"/>
          <w:sz w:val="20"/>
          <w:lang w:val="hy-AM"/>
        </w:rPr>
        <w:t xml:space="preserve">ե) </w:t>
      </w:r>
      <w:r w:rsidR="005F1C06" w:rsidRPr="001304A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304AC">
        <w:rPr>
          <w:rFonts w:ascii="GHEA Grapalat" w:hAnsi="GHEA Grapalat"/>
          <w:sz w:val="20"/>
          <w:lang w:val="hy-AM"/>
        </w:rPr>
        <w:t xml:space="preserve">Ընդ որում </w:t>
      </w:r>
      <w:r w:rsidR="005F1C06" w:rsidRPr="001304A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304AC">
        <w:rPr>
          <w:rFonts w:ascii="Cambria Math" w:hAnsi="Cambria Math" w:cs="Sylfaen"/>
          <w:sz w:val="20"/>
          <w:lang w:val="hy-AM"/>
        </w:rPr>
        <w:t>․</w:t>
      </w:r>
    </w:p>
    <w:p w:rsidR="003850A0" w:rsidRPr="001304AC" w:rsidRDefault="005A51C8" w:rsidP="003850A0">
      <w:pPr>
        <w:pStyle w:val="norm"/>
        <w:spacing w:line="240" w:lineRule="auto"/>
        <w:ind w:firstLine="630"/>
        <w:rPr>
          <w:rFonts w:ascii="GHEA Grapalat" w:hAnsi="GHEA Grapalat"/>
          <w:sz w:val="20"/>
          <w:lang w:val="hy-AM"/>
        </w:rPr>
      </w:pPr>
      <w:r w:rsidRPr="001304AC">
        <w:rPr>
          <w:rFonts w:ascii="GHEA Grapalat" w:hAnsi="GHEA Grapalat" w:cs="Sylfaen"/>
          <w:sz w:val="20"/>
          <w:szCs w:val="24"/>
          <w:lang w:val="hy-AM" w:eastAsia="en-US"/>
        </w:rPr>
        <w:t xml:space="preserve">2) </w:t>
      </w:r>
      <w:r w:rsidR="00737D93" w:rsidRPr="001304AC">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304AC">
        <w:rPr>
          <w:rFonts w:ascii="GHEA Grapalat" w:hAnsi="GHEA Grapalat" w:cs="Sylfaen"/>
          <w:sz w:val="20"/>
          <w:szCs w:val="24"/>
          <w:lang w:val="hy-AM" w:eastAsia="en-US"/>
        </w:rPr>
        <w:t xml:space="preserve">մոդելը </w:t>
      </w:r>
      <w:r w:rsidR="00737D93" w:rsidRPr="001304AC">
        <w:rPr>
          <w:rFonts w:ascii="GHEA Grapalat" w:hAnsi="GHEA Grapalat" w:cs="Sylfaen"/>
          <w:sz w:val="20"/>
          <w:szCs w:val="24"/>
          <w:lang w:val="hy-AM" w:eastAsia="en-US"/>
        </w:rPr>
        <w:t>և արտադրողի անվանումը (այսուհետ՝ ապրանքի ամբողջական նկարագիր)</w:t>
      </w:r>
      <w:r w:rsidR="00C01EE8" w:rsidRPr="001304AC">
        <w:rPr>
          <w:rFonts w:ascii="GHEA Grapalat" w:hAnsi="GHEA Grapalat" w:cs="Sylfaen"/>
          <w:sz w:val="20"/>
          <w:lang w:val="hy-AM"/>
        </w:rPr>
        <w:t xml:space="preserve">: Ընդ որում </w:t>
      </w:r>
      <w:r w:rsidR="00C01EE8" w:rsidRPr="001304AC">
        <w:rPr>
          <w:rFonts w:ascii="GHEA Grapalat" w:hAnsi="GHEA Grapalat" w:cs="Sylfaen"/>
          <w:b/>
          <w:sz w:val="20"/>
          <w:lang w:val="hy-AM"/>
        </w:rPr>
        <w:t xml:space="preserve">մասնակիցը կարող է ներկայացնել մեկից ավելի արտադրողների կողմից արտադրված, ինչպես նաև տարբեր ապրանքային նշան, ֆիրմային անվանում և </w:t>
      </w:r>
      <w:r w:rsidR="00AE74A0" w:rsidRPr="001304AC">
        <w:rPr>
          <w:rFonts w:ascii="GHEA Grapalat" w:hAnsi="GHEA Grapalat" w:cs="Sylfaen"/>
          <w:b/>
          <w:sz w:val="20"/>
          <w:lang w:val="hy-AM"/>
        </w:rPr>
        <w:t>մոդել</w:t>
      </w:r>
      <w:r w:rsidR="00E56508" w:rsidRPr="001304AC">
        <w:rPr>
          <w:rFonts w:ascii="GHEA Grapalat" w:hAnsi="GHEA Grapalat" w:cs="Sylfaen"/>
          <w:b/>
          <w:sz w:val="20"/>
          <w:lang w:val="hy-AM"/>
        </w:rPr>
        <w:t xml:space="preserve"> </w:t>
      </w:r>
      <w:r w:rsidR="00C01EE8" w:rsidRPr="001304AC">
        <w:rPr>
          <w:rFonts w:ascii="GHEA Grapalat" w:hAnsi="GHEA Grapalat" w:cs="Sylfaen"/>
          <w:b/>
          <w:sz w:val="20"/>
          <w:lang w:val="hy-AM"/>
        </w:rPr>
        <w:t>ունեցող ապրանքներ</w:t>
      </w:r>
      <w:r w:rsidR="00CC049D" w:rsidRPr="001304AC">
        <w:rPr>
          <w:rFonts w:ascii="GHEA Grapalat" w:hAnsi="GHEA Grapalat" w:cs="Sylfaen"/>
          <w:sz w:val="20"/>
          <w:lang w:val="hy-AM"/>
        </w:rPr>
        <w:t>, եթե չի կիրառվում սույն մասի 1.1 կետի վերջին նախադասությամբ սահմանված պայմանը</w:t>
      </w:r>
      <w:r w:rsidR="00C01EE8" w:rsidRPr="001304AC">
        <w:rPr>
          <w:rFonts w:ascii="GHEA Grapalat" w:hAnsi="GHEA Grapalat" w:cs="Sylfaen"/>
          <w:sz w:val="20"/>
          <w:lang w:val="hy-AM"/>
        </w:rPr>
        <w:t>:</w:t>
      </w:r>
    </w:p>
    <w:bookmarkEnd w:id="3"/>
    <w:p w:rsidR="00B67CCD" w:rsidRPr="001304AC" w:rsidRDefault="001B6EBC" w:rsidP="00D34695">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hy-AM" w:eastAsia="en-US"/>
        </w:rPr>
        <w:t>3</w:t>
      </w:r>
      <w:r w:rsidR="003E3FD0" w:rsidRPr="001304AC">
        <w:rPr>
          <w:rFonts w:ascii="GHEA Grapalat" w:hAnsi="GHEA Grapalat" w:cs="Sylfaen"/>
          <w:sz w:val="20"/>
          <w:szCs w:val="24"/>
          <w:lang w:val="hy-AM" w:eastAsia="en-US"/>
        </w:rPr>
        <w:t>)</w:t>
      </w:r>
      <w:r w:rsidR="00B67CCD" w:rsidRPr="001304AC">
        <w:rPr>
          <w:rFonts w:ascii="GHEA Grapalat" w:hAnsi="GHEA Grapalat" w:cs="Sylfaen"/>
          <w:sz w:val="20"/>
          <w:szCs w:val="24"/>
          <w:lang w:val="hy-AM" w:eastAsia="en-US"/>
        </w:rPr>
        <w:t xml:space="preserve"> </w:t>
      </w:r>
      <w:r w:rsidR="0047117B" w:rsidRPr="001304AC">
        <w:rPr>
          <w:rFonts w:ascii="GHEA Grapalat" w:hAnsi="GHEA Grapalat" w:cs="Sylfaen"/>
          <w:sz w:val="20"/>
          <w:szCs w:val="24"/>
          <w:lang w:val="hy-AM" w:eastAsia="en-US"/>
        </w:rPr>
        <w:t xml:space="preserve">իր կողմից հաստատված </w:t>
      </w:r>
      <w:r w:rsidR="00B67CCD" w:rsidRPr="001304AC">
        <w:rPr>
          <w:rFonts w:ascii="GHEA Grapalat" w:hAnsi="GHEA Grapalat" w:cs="Sylfaen"/>
          <w:sz w:val="20"/>
          <w:szCs w:val="24"/>
          <w:lang w:val="hy-AM" w:eastAsia="en-US"/>
        </w:rPr>
        <w:t>գնային առաջարկ</w:t>
      </w:r>
      <w:r w:rsidR="006265F4" w:rsidRPr="001304AC">
        <w:rPr>
          <w:rFonts w:ascii="GHEA Grapalat" w:hAnsi="GHEA Grapalat" w:cs="Sylfaen"/>
          <w:sz w:val="20"/>
          <w:szCs w:val="24"/>
          <w:lang w:val="hy-AM" w:eastAsia="en-US"/>
        </w:rPr>
        <w:t>.</w:t>
      </w:r>
    </w:p>
    <w:p w:rsidR="006C3115" w:rsidRPr="001304AC" w:rsidRDefault="00E326DD" w:rsidP="00EF3662">
      <w:pPr>
        <w:ind w:firstLine="567"/>
        <w:jc w:val="both"/>
        <w:rPr>
          <w:rFonts w:ascii="GHEA Grapalat" w:hAnsi="GHEA Grapalat" w:cs="Sylfaen"/>
          <w:color w:val="FFFFFF"/>
          <w:sz w:val="20"/>
          <w:lang w:val="hy-AM"/>
        </w:rPr>
      </w:pPr>
      <w:r w:rsidRPr="001304AC">
        <w:rPr>
          <w:rFonts w:ascii="GHEA Grapalat" w:hAnsi="GHEA Grapalat" w:cs="Sylfaen"/>
          <w:sz w:val="20"/>
          <w:lang w:val="hy-AM"/>
        </w:rPr>
        <w:t xml:space="preserve"> </w:t>
      </w:r>
      <w:r w:rsidR="00D34695" w:rsidRPr="001304AC">
        <w:rPr>
          <w:rFonts w:ascii="GHEA Grapalat" w:hAnsi="GHEA Grapalat" w:cs="Sylfaen"/>
          <w:sz w:val="20"/>
          <w:lang w:val="hy-AM"/>
        </w:rPr>
        <w:t>4</w:t>
      </w:r>
      <w:r w:rsidR="006265F4" w:rsidRPr="001304AC">
        <w:rPr>
          <w:rFonts w:ascii="GHEA Grapalat" w:hAnsi="GHEA Grapalat" w:cs="Sylfaen"/>
          <w:sz w:val="20"/>
          <w:lang w:val="hy-AM"/>
        </w:rPr>
        <w:t>)</w:t>
      </w:r>
      <w:r w:rsidR="00F53525" w:rsidRPr="001304AC">
        <w:rPr>
          <w:rFonts w:ascii="GHEA Grapalat" w:hAnsi="GHEA Grapalat" w:cs="Sylfaen"/>
          <w:sz w:val="20"/>
          <w:lang w:val="hy-AM"/>
        </w:rPr>
        <w:t xml:space="preserve"> </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5</w:t>
      </w:r>
      <w:r w:rsidR="003E3FD0" w:rsidRPr="001304AC">
        <w:rPr>
          <w:rFonts w:ascii="GHEA Grapalat" w:hAnsi="GHEA Grapalat" w:cs="Sylfaen"/>
          <w:sz w:val="20"/>
          <w:szCs w:val="24"/>
          <w:lang w:val="hy-AM" w:eastAsia="en-US"/>
        </w:rPr>
        <w:t>)</w:t>
      </w:r>
      <w:r w:rsidR="000845F6" w:rsidRPr="001304AC">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304AC">
        <w:rPr>
          <w:rFonts w:ascii="GHEA Grapalat" w:hAnsi="GHEA Grapalat" w:cs="Sylfaen"/>
          <w:sz w:val="20"/>
          <w:szCs w:val="24"/>
          <w:lang w:val="hy-AM" w:eastAsia="en-US"/>
        </w:rPr>
        <w:t xml:space="preserve">կնքվելիք </w:t>
      </w:r>
      <w:r w:rsidR="000845F6" w:rsidRPr="001304AC">
        <w:rPr>
          <w:rFonts w:ascii="GHEA Grapalat" w:hAnsi="GHEA Grapalat" w:cs="Sylfaen"/>
          <w:sz w:val="20"/>
          <w:szCs w:val="24"/>
          <w:lang w:val="hy-AM" w:eastAsia="en-US"/>
        </w:rPr>
        <w:t>պայմանագիրն իրականացվելու է գործակալության միջոցով:</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6</w:t>
      </w:r>
      <w:r w:rsidR="003E3FD0" w:rsidRPr="001304AC">
        <w:rPr>
          <w:rFonts w:ascii="GHEA Grapalat" w:hAnsi="GHEA Grapalat" w:cs="Sylfaen"/>
          <w:sz w:val="20"/>
          <w:szCs w:val="24"/>
          <w:lang w:val="hy-AM" w:eastAsia="en-US"/>
        </w:rPr>
        <w:t>)</w:t>
      </w:r>
      <w:r w:rsidR="002B0AEA" w:rsidRPr="001304AC">
        <w:rPr>
          <w:rFonts w:ascii="GHEA Grapalat" w:hAnsi="GHEA Grapalat" w:cs="Sylfaen"/>
          <w:sz w:val="20"/>
          <w:szCs w:val="24"/>
          <w:lang w:val="hy-AM" w:eastAsia="en-US"/>
        </w:rPr>
        <w:t xml:space="preserve"> համատեղ գործունեության պայմանագ</w:t>
      </w:r>
      <w:r w:rsidR="00B32124" w:rsidRPr="001304AC">
        <w:rPr>
          <w:rFonts w:ascii="GHEA Grapalat" w:hAnsi="GHEA Grapalat" w:cs="Sylfaen"/>
          <w:sz w:val="20"/>
          <w:szCs w:val="24"/>
          <w:lang w:val="hy-AM" w:eastAsia="en-US"/>
        </w:rPr>
        <w:t>րի պատճենը</w:t>
      </w:r>
      <w:r w:rsidR="002B0AEA" w:rsidRPr="001304AC">
        <w:rPr>
          <w:rFonts w:ascii="GHEA Grapalat" w:hAnsi="GHEA Grapalat" w:cs="Sylfaen"/>
          <w:sz w:val="20"/>
          <w:szCs w:val="24"/>
          <w:lang w:val="hy-AM" w:eastAsia="en-US"/>
        </w:rPr>
        <w:t xml:space="preserve">, եթե </w:t>
      </w:r>
      <w:r w:rsidR="00F97D3E" w:rsidRPr="001304AC">
        <w:rPr>
          <w:rFonts w:ascii="GHEA Grapalat" w:hAnsi="GHEA Grapalat" w:cs="Sylfaen"/>
          <w:sz w:val="20"/>
          <w:szCs w:val="24"/>
          <w:lang w:val="hy-AM" w:eastAsia="en-US"/>
        </w:rPr>
        <w:t xml:space="preserve">մասնակիցները սույն </w:t>
      </w:r>
      <w:r w:rsidR="002B0AEA" w:rsidRPr="001304AC">
        <w:rPr>
          <w:rFonts w:ascii="GHEA Grapalat" w:hAnsi="GHEA Grapalat" w:cs="Sylfaen"/>
          <w:sz w:val="20"/>
          <w:szCs w:val="24"/>
          <w:lang w:val="hy-AM" w:eastAsia="en-US"/>
        </w:rPr>
        <w:t xml:space="preserve">ընթացակարգին մասնակցում </w:t>
      </w:r>
      <w:r w:rsidR="00F97D3E" w:rsidRPr="001304AC">
        <w:rPr>
          <w:rFonts w:ascii="GHEA Grapalat" w:hAnsi="GHEA Grapalat" w:cs="Sylfaen"/>
          <w:sz w:val="20"/>
          <w:szCs w:val="24"/>
          <w:lang w:val="hy-AM" w:eastAsia="en-US"/>
        </w:rPr>
        <w:t xml:space="preserve">են </w:t>
      </w:r>
      <w:r w:rsidR="002B0AEA" w:rsidRPr="001304AC">
        <w:rPr>
          <w:rFonts w:ascii="GHEA Grapalat" w:hAnsi="GHEA Grapalat" w:cs="Sylfaen"/>
          <w:sz w:val="20"/>
          <w:szCs w:val="24"/>
          <w:lang w:val="hy-AM" w:eastAsia="en-US"/>
        </w:rPr>
        <w:t>համատեղ գործունեության կարգով (կոնսորցիումով):</w:t>
      </w:r>
    </w:p>
    <w:p w:rsidR="00E410D5" w:rsidRPr="001304AC" w:rsidRDefault="00E410D5" w:rsidP="00E410D5">
      <w:pPr>
        <w:pStyle w:val="norm"/>
        <w:spacing w:line="240" w:lineRule="auto"/>
        <w:rPr>
          <w:rFonts w:ascii="GHEA Grapalat" w:hAnsi="GHEA Grapalat" w:cs="Sylfaen"/>
          <w:sz w:val="20"/>
          <w:szCs w:val="24"/>
          <w:lang w:val="hy-AM" w:eastAsia="en-US"/>
        </w:rPr>
      </w:pPr>
      <w:bookmarkStart w:id="4" w:name="_Hlk9262052"/>
      <w:r w:rsidRPr="001304A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304AC">
        <w:rPr>
          <w:rFonts w:ascii="GHEA Grapalat" w:hAnsi="GHEA Grapalat" w:cs="Sylfaen"/>
          <w:sz w:val="20"/>
          <w:szCs w:val="24"/>
          <w:lang w:val="hy-AM" w:eastAsia="en-US"/>
        </w:rPr>
        <w:t xml:space="preserve">(միևնույն չափաբաժնին) </w:t>
      </w:r>
      <w:r w:rsidRPr="001304A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7D7E5F" w:rsidRPr="001304AC" w:rsidRDefault="007D7E5F" w:rsidP="00EF3662">
      <w:pPr>
        <w:jc w:val="center"/>
        <w:rPr>
          <w:rFonts w:ascii="GHEA Grapalat" w:hAnsi="GHEA Grapalat"/>
          <w:b/>
          <w:sz w:val="20"/>
          <w:lang w:val="es-ES"/>
        </w:rPr>
      </w:pPr>
    </w:p>
    <w:p w:rsidR="00DA7203" w:rsidRPr="001304AC" w:rsidRDefault="00DA7203" w:rsidP="00EF3662">
      <w:pPr>
        <w:jc w:val="center"/>
        <w:rPr>
          <w:rFonts w:ascii="GHEA Grapalat" w:hAnsi="GHEA Grapalat"/>
          <w:b/>
          <w:sz w:val="20"/>
          <w:lang w:val="es-ES"/>
        </w:rPr>
      </w:pPr>
    </w:p>
    <w:p w:rsidR="00A45946" w:rsidRPr="001304AC" w:rsidRDefault="00C8055A" w:rsidP="00EF3662">
      <w:pPr>
        <w:jc w:val="center"/>
        <w:rPr>
          <w:rFonts w:ascii="GHEA Grapalat" w:hAnsi="GHEA Grapalat" w:cs="Arial"/>
          <w:b/>
          <w:sz w:val="20"/>
          <w:lang w:val="es-ES"/>
        </w:rPr>
      </w:pPr>
      <w:r w:rsidRPr="001304AC">
        <w:rPr>
          <w:rFonts w:ascii="GHEA Grapalat" w:hAnsi="GHEA Grapalat"/>
          <w:b/>
          <w:sz w:val="20"/>
          <w:lang w:val="es-ES"/>
        </w:rPr>
        <w:t>5</w:t>
      </w:r>
      <w:r w:rsidR="00A45946" w:rsidRPr="001304AC">
        <w:rPr>
          <w:rFonts w:ascii="GHEA Grapalat" w:hAnsi="GHEA Grapalat"/>
          <w:b/>
          <w:sz w:val="20"/>
          <w:lang w:val="es-ES"/>
        </w:rPr>
        <w:t xml:space="preserve">.   </w:t>
      </w:r>
      <w:r w:rsidR="00A45946" w:rsidRPr="001304AC">
        <w:rPr>
          <w:rFonts w:ascii="GHEA Grapalat" w:hAnsi="GHEA Grapalat" w:cs="Sylfaen"/>
          <w:b/>
          <w:sz w:val="20"/>
          <w:lang w:val="es-ES"/>
        </w:rPr>
        <w:t>ՀԱՅՏԻ</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ԳՆԱՅԻՆ</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ԱՌԱՋԱՐԿԸ</w:t>
      </w:r>
      <w:r w:rsidR="00A45946" w:rsidRPr="001304AC">
        <w:rPr>
          <w:rFonts w:ascii="GHEA Grapalat" w:hAnsi="GHEA Grapalat" w:cs="Arial"/>
          <w:b/>
          <w:sz w:val="20"/>
          <w:lang w:val="es-ES"/>
        </w:rPr>
        <w:t xml:space="preserve"> </w:t>
      </w:r>
    </w:p>
    <w:p w:rsidR="00A45946" w:rsidRPr="001304AC" w:rsidRDefault="00A45946" w:rsidP="00EF3662">
      <w:pPr>
        <w:jc w:val="center"/>
        <w:rPr>
          <w:rFonts w:ascii="GHEA Grapalat" w:hAnsi="GHEA Grapalat" w:cs="Arial"/>
          <w:b/>
          <w:sz w:val="20"/>
          <w:lang w:val="es-ES"/>
        </w:rPr>
      </w:pPr>
    </w:p>
    <w:p w:rsidR="00A45946" w:rsidRPr="001304AC" w:rsidRDefault="00C8055A" w:rsidP="00EF3662">
      <w:pPr>
        <w:ind w:firstLine="567"/>
        <w:jc w:val="both"/>
        <w:rPr>
          <w:rFonts w:ascii="GHEA Grapalat" w:hAnsi="GHEA Grapalat"/>
          <w:sz w:val="20"/>
          <w:lang w:val="es-ES"/>
        </w:rPr>
      </w:pPr>
      <w:r w:rsidRPr="001304AC">
        <w:rPr>
          <w:rFonts w:ascii="GHEA Grapalat" w:hAnsi="GHEA Grapalat" w:cs="Sylfaen"/>
          <w:sz w:val="20"/>
          <w:lang w:val="es-ES"/>
        </w:rPr>
        <w:t>5</w:t>
      </w:r>
      <w:r w:rsidR="00A45946" w:rsidRPr="001304AC">
        <w:rPr>
          <w:rFonts w:ascii="GHEA Grapalat" w:hAnsi="GHEA Grapalat" w:cs="Sylfaen"/>
          <w:sz w:val="20"/>
          <w:lang w:val="es-ES"/>
        </w:rPr>
        <w:t xml:space="preserve">.1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գինը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ապրանքի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բացի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ներառում</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փոխադրման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ապահովագրման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տուրքերի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հարկերի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այլ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վճարումների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գծով</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ծախսերը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և</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չի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կարող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պակաս</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լինել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դրանց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ինքնարժեքից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գնի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հաշվարկը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պետք</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ներկայացվի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հայտով</w:t>
      </w:r>
      <w:r w:rsidR="00A45946" w:rsidRPr="001304AC">
        <w:rPr>
          <w:rFonts w:ascii="GHEA Grapalat" w:hAnsi="GHEA Grapalat"/>
          <w:sz w:val="20"/>
          <w:lang w:val="es-ES"/>
        </w:rPr>
        <w:t>:</w:t>
      </w:r>
    </w:p>
    <w:p w:rsidR="00B95FE0" w:rsidRPr="001304AC" w:rsidRDefault="00C8055A" w:rsidP="00EF3662">
      <w:pPr>
        <w:pStyle w:val="norm"/>
        <w:spacing w:line="240" w:lineRule="auto"/>
        <w:ind w:firstLine="567"/>
        <w:rPr>
          <w:rFonts w:ascii="GHEA Grapalat" w:hAnsi="GHEA Grapalat" w:cs="Sylfaen"/>
          <w:sz w:val="20"/>
          <w:szCs w:val="24"/>
          <w:lang w:val="es-ES" w:eastAsia="en-U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2</w:t>
      </w:r>
      <w:r w:rsidR="00A45946" w:rsidRPr="001304AC">
        <w:rPr>
          <w:rFonts w:ascii="GHEA Grapalat" w:hAnsi="GHEA Grapalat" w:cs="Sylfaen"/>
          <w:sz w:val="20"/>
          <w:lang w:val="es-ES"/>
        </w:rPr>
        <w:t xml:space="preserve"> Մ</w:t>
      </w:r>
      <w:r w:rsidR="00A45946" w:rsidRPr="001304AC">
        <w:rPr>
          <w:rFonts w:ascii="GHEA Grapalat" w:hAnsi="GHEA Grapalat" w:cs="Sylfaen"/>
          <w:sz w:val="20"/>
          <w:szCs w:val="24"/>
          <w:lang w:val="hy-AM" w:eastAsia="en-US"/>
        </w:rPr>
        <w:t xml:space="preserve">ասնակիցը գնային առաջարկը ներկայացնում է </w:t>
      </w:r>
      <w:r w:rsidR="00B67736" w:rsidRPr="001304AC">
        <w:rPr>
          <w:rFonts w:ascii="GHEA Grapalat" w:hAnsi="GHEA Grapalat" w:cs="Sylfaen"/>
          <w:sz w:val="20"/>
          <w:szCs w:val="24"/>
          <w:lang w:val="hy-AM" w:eastAsia="en-US"/>
        </w:rPr>
        <w:t xml:space="preserve">արժեք (ինքնարժեքի և կանխատեսվող շահույթի հանրագումարը) </w:t>
      </w:r>
      <w:r w:rsidR="00A45946" w:rsidRPr="001304A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1304AC">
        <w:rPr>
          <w:rFonts w:ascii="GHEA Grapalat" w:hAnsi="GHEA Grapalat" w:cs="Sylfaen"/>
          <w:sz w:val="20"/>
          <w:szCs w:val="24"/>
          <w:lang w:val="hy-AM" w:eastAsia="en-US"/>
        </w:rPr>
        <w:t>Ա</w:t>
      </w:r>
      <w:r w:rsidR="00417553" w:rsidRPr="001304AC">
        <w:rPr>
          <w:rFonts w:ascii="GHEA Grapalat" w:hAnsi="GHEA Grapalat" w:cs="Sylfaen"/>
          <w:sz w:val="20"/>
          <w:szCs w:val="24"/>
          <w:lang w:val="hy-AM" w:eastAsia="en-US"/>
        </w:rPr>
        <w:t xml:space="preserve">րժեքի </w:t>
      </w:r>
      <w:r w:rsidR="00A45946" w:rsidRPr="001304A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04AC">
        <w:rPr>
          <w:rFonts w:ascii="GHEA Grapalat" w:hAnsi="GHEA Grapalat" w:cs="Sylfaen"/>
          <w:sz w:val="20"/>
          <w:szCs w:val="24"/>
          <w:lang w:val="es-ES" w:eastAsia="en-US"/>
        </w:rPr>
        <w:t xml:space="preserve"> </w:t>
      </w:r>
      <w:r w:rsidR="00A45946" w:rsidRPr="001304AC">
        <w:rPr>
          <w:rFonts w:ascii="GHEA Grapalat" w:hAnsi="GHEA Grapalat" w:cs="Sylfaen"/>
          <w:sz w:val="20"/>
          <w:lang w:val="ru-RU"/>
        </w:rPr>
        <w:t>ներկայաց</w:t>
      </w:r>
      <w:r w:rsidR="00A45946" w:rsidRPr="001304AC">
        <w:rPr>
          <w:rFonts w:ascii="GHEA Grapalat" w:hAnsi="GHEA Grapalat" w:cs="Sylfaen"/>
          <w:sz w:val="20"/>
        </w:rPr>
        <w:t>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գնային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առաջարկում</w:t>
      </w:r>
      <w:r w:rsidR="00A45946" w:rsidRPr="001304A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304AC">
        <w:rPr>
          <w:rFonts w:ascii="GHEA Grapalat" w:hAnsi="GHEA Grapalat" w:cs="Sylfaen"/>
          <w:sz w:val="20"/>
          <w:szCs w:val="24"/>
          <w:lang w:val="es-ES" w:eastAsia="en-US"/>
        </w:rPr>
        <w:t xml:space="preserve"> </w:t>
      </w:r>
    </w:p>
    <w:p w:rsidR="00B95FE0" w:rsidRPr="001304AC" w:rsidRDefault="00B95FE0" w:rsidP="006C1D25">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 xml:space="preserve">ասնակիցների գնային առաջարկների </w:t>
      </w:r>
      <w:r w:rsidR="00934B33" w:rsidRPr="001304AC">
        <w:rPr>
          <w:rFonts w:ascii="GHEA Grapalat" w:hAnsi="GHEA Grapalat" w:cs="Sylfaen"/>
          <w:sz w:val="20"/>
          <w:szCs w:val="24"/>
          <w:lang w:val="hy-AM" w:eastAsia="en-US"/>
        </w:rPr>
        <w:t>գնահատում</w:t>
      </w:r>
      <w:r w:rsidR="00934B33" w:rsidRPr="001304AC">
        <w:rPr>
          <w:rFonts w:ascii="GHEA Grapalat" w:hAnsi="GHEA Grapalat" w:cs="Sylfaen"/>
          <w:sz w:val="20"/>
          <w:szCs w:val="24"/>
          <w:lang w:eastAsia="en-US"/>
        </w:rPr>
        <w:t>ն</w:t>
      </w:r>
      <w:r w:rsidR="00934B33" w:rsidRPr="001304AC">
        <w:rPr>
          <w:rFonts w:ascii="GHEA Grapalat" w:hAnsi="GHEA Grapalat" w:cs="Sylfaen"/>
          <w:sz w:val="20"/>
          <w:szCs w:val="24"/>
          <w:lang w:val="hy-AM" w:eastAsia="en-US"/>
        </w:rPr>
        <w:t xml:space="preserve"> </w:t>
      </w:r>
      <w:r w:rsidR="00934B33" w:rsidRPr="001304AC">
        <w:rPr>
          <w:rFonts w:ascii="GHEA Grapalat" w:hAnsi="GHEA Grapalat" w:cs="Sylfaen"/>
          <w:sz w:val="20"/>
          <w:szCs w:val="24"/>
          <w:lang w:eastAsia="en-US"/>
        </w:rPr>
        <w:t>ու</w:t>
      </w:r>
      <w:r w:rsidR="00A45946" w:rsidRPr="001304AC">
        <w:rPr>
          <w:rFonts w:ascii="GHEA Grapalat" w:hAnsi="GHEA Grapalat" w:cs="Sylfaen"/>
          <w:sz w:val="20"/>
          <w:szCs w:val="24"/>
          <w:lang w:val="hy-AM" w:eastAsia="en-US"/>
        </w:rPr>
        <w:t xml:space="preserve"> համեմատումն իրականացվում </w:t>
      </w:r>
      <w:r w:rsidR="00934B33" w:rsidRPr="001304AC">
        <w:rPr>
          <w:rFonts w:ascii="GHEA Grapalat" w:hAnsi="GHEA Grapalat" w:cs="Sylfaen"/>
          <w:sz w:val="20"/>
          <w:szCs w:val="24"/>
          <w:lang w:eastAsia="en-US"/>
        </w:rPr>
        <w:t>են</w:t>
      </w:r>
      <w:r w:rsidR="00A45946" w:rsidRPr="001304AC">
        <w:rPr>
          <w:rFonts w:ascii="GHEA Grapalat" w:hAnsi="GHEA Grapalat" w:cs="Sylfaen"/>
          <w:sz w:val="20"/>
          <w:szCs w:val="24"/>
          <w:lang w:val="hy-AM" w:eastAsia="en-US"/>
        </w:rPr>
        <w:t xml:space="preserve"> առանց սույն կետում նշված հարկի գումարի հաշվարկման:</w:t>
      </w:r>
      <w:r w:rsidRPr="001304AC">
        <w:rPr>
          <w:rFonts w:ascii="GHEA Grapalat" w:hAnsi="GHEA Grapalat" w:cs="Sylfaen"/>
          <w:sz w:val="20"/>
          <w:szCs w:val="24"/>
          <w:lang w:val="hy-AM" w:eastAsia="en-US"/>
        </w:rPr>
        <w:t xml:space="preserve"> Ընդ որում, մասնակցի հայտը ենթակա չէ մերժման, եթե`</w:t>
      </w:r>
    </w:p>
    <w:p w:rsidR="00B95FE0" w:rsidRPr="001304AC" w:rsidRDefault="00B95FE0" w:rsidP="00877F7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ա. գնային առաջարկի </w:t>
      </w:r>
      <w:r w:rsidR="00052F61"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1304AC" w:rsidRDefault="00B95FE0" w:rsidP="00C75A7D">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lastRenderedPageBreak/>
        <w:t xml:space="preserve">բ. գնային առաջարկի </w:t>
      </w:r>
      <w:r w:rsidR="0042084B"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1304AC" w:rsidRDefault="00B95FE0" w:rsidP="001E17BA">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304AC">
        <w:rPr>
          <w:rFonts w:ascii="GHEA Grapalat" w:hAnsi="GHEA Grapalat" w:cs="Sylfaen"/>
          <w:sz w:val="20"/>
          <w:szCs w:val="24"/>
          <w:lang w:val="hy-AM" w:eastAsia="en-US"/>
        </w:rPr>
        <w:t>.</w:t>
      </w:r>
    </w:p>
    <w:p w:rsidR="00A63118" w:rsidRPr="001304AC" w:rsidRDefault="00A63118" w:rsidP="00972668">
      <w:pPr>
        <w:shd w:val="clear" w:color="auto" w:fill="FFFFFF"/>
        <w:ind w:firstLine="375"/>
        <w:jc w:val="both"/>
        <w:rPr>
          <w:rFonts w:ascii="GHEA Grapalat" w:hAnsi="GHEA Grapalat" w:cs="Sylfaen"/>
          <w:sz w:val="20"/>
          <w:lang w:val="hy-AM"/>
        </w:rPr>
      </w:pPr>
      <w:r w:rsidRPr="001304A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1304AC" w:rsidRDefault="00A63118" w:rsidP="00972668">
      <w:pPr>
        <w:tabs>
          <w:tab w:val="left" w:pos="0"/>
        </w:tabs>
        <w:ind w:firstLine="360"/>
        <w:jc w:val="both"/>
        <w:rPr>
          <w:rFonts w:ascii="GHEA Grapalat" w:hAnsi="GHEA Grapalat" w:cs="Sylfaen"/>
          <w:sz w:val="20"/>
          <w:lang w:val="hy-AM"/>
        </w:rPr>
      </w:pPr>
      <w:r w:rsidRPr="001304A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1304AC" w:rsidRDefault="00A63118" w:rsidP="00A6311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1304AC">
        <w:rPr>
          <w:rFonts w:ascii="GHEA Grapalat" w:hAnsi="GHEA Grapalat" w:cs="Sylfaen"/>
          <w:sz w:val="20"/>
          <w:szCs w:val="24"/>
          <w:lang w:val="hy-AM" w:eastAsia="en-US"/>
        </w:rPr>
        <w:t>:</w:t>
      </w:r>
    </w:p>
    <w:p w:rsidR="00A45946" w:rsidRPr="001304AC" w:rsidRDefault="00C8055A" w:rsidP="00EF3662">
      <w:pPr>
        <w:pStyle w:val="norm"/>
        <w:spacing w:line="240" w:lineRule="auto"/>
        <w:ind w:firstLine="567"/>
        <w:rPr>
          <w:rFonts w:ascii="GHEA Grapalat" w:hAnsi="GHEA Grapalat"/>
          <w:sz w:val="20"/>
          <w:lang w:val="es-E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3</w:t>
      </w:r>
      <w:r w:rsidR="00A45946" w:rsidRPr="001304A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304AC">
        <w:rPr>
          <w:rFonts w:ascii="GHEA Grapalat" w:hAnsi="GHEA Grapalat"/>
          <w:sz w:val="20"/>
          <w:lang w:val="es-ES"/>
        </w:rPr>
        <w:t xml:space="preserve">: </w:t>
      </w:r>
      <w:r w:rsidR="00A45946" w:rsidRPr="001304AC">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04AC">
        <w:rPr>
          <w:rFonts w:ascii="GHEA Grapalat" w:hAnsi="GHEA Grapalat"/>
          <w:sz w:val="20"/>
          <w:lang w:val="es-ES"/>
        </w:rPr>
        <w:t>մ</w:t>
      </w:r>
      <w:r w:rsidR="00A45946" w:rsidRPr="001304AC">
        <w:rPr>
          <w:rFonts w:ascii="GHEA Grapalat" w:hAnsi="GHEA Grapalat"/>
          <w:sz w:val="20"/>
          <w:lang w:val="es-ES"/>
        </w:rPr>
        <w:t>ասնակցի շահույթի չափը չի կարող հրավերով սահմանափակվել:</w:t>
      </w:r>
    </w:p>
    <w:p w:rsidR="00096865" w:rsidRPr="001304AC" w:rsidRDefault="00096865" w:rsidP="00EF3662">
      <w:pPr>
        <w:pStyle w:val="BodyTextIndent2"/>
        <w:spacing w:line="240" w:lineRule="auto"/>
        <w:ind w:firstLine="567"/>
        <w:rPr>
          <w:rFonts w:ascii="GHEA Grapalat" w:hAnsi="GHEA Grapalat"/>
          <w:lang w:val="es-ES"/>
        </w:rPr>
      </w:pPr>
    </w:p>
    <w:p w:rsidR="00096865" w:rsidRPr="001304AC" w:rsidRDefault="00220C7C" w:rsidP="00EF3662">
      <w:pPr>
        <w:jc w:val="center"/>
        <w:rPr>
          <w:rFonts w:ascii="GHEA Grapalat" w:hAnsi="GHEA Grapalat"/>
          <w:b/>
          <w:sz w:val="20"/>
          <w:lang w:val="es-ES"/>
        </w:rPr>
      </w:pPr>
      <w:r w:rsidRPr="001304AC">
        <w:rPr>
          <w:rFonts w:ascii="GHEA Grapalat" w:hAnsi="GHEA Grapalat"/>
          <w:b/>
          <w:sz w:val="20"/>
          <w:lang w:val="es-ES"/>
        </w:rPr>
        <w:t>6</w:t>
      </w:r>
      <w:r w:rsidR="00955A1E" w:rsidRPr="001304AC">
        <w:rPr>
          <w:rFonts w:ascii="GHEA Grapalat" w:hAnsi="GHEA Grapalat"/>
          <w:b/>
          <w:sz w:val="20"/>
          <w:lang w:val="es-ES"/>
        </w:rPr>
        <w:t xml:space="preserve">. </w:t>
      </w:r>
      <w:r w:rsidR="00955A1E" w:rsidRPr="001304AC">
        <w:rPr>
          <w:rFonts w:ascii="GHEA Grapalat" w:hAnsi="GHEA Grapalat"/>
          <w:b/>
          <w:sz w:val="20"/>
        </w:rPr>
        <w:t>ՀԱՅՏԻ</w:t>
      </w:r>
      <w:r w:rsidR="00955A1E" w:rsidRPr="001304AC">
        <w:rPr>
          <w:rFonts w:ascii="GHEA Grapalat" w:hAnsi="GHEA Grapalat"/>
          <w:b/>
          <w:sz w:val="20"/>
          <w:lang w:val="es-ES"/>
        </w:rPr>
        <w:t xml:space="preserve"> </w:t>
      </w:r>
      <w:r w:rsidR="00955A1E" w:rsidRPr="001304AC">
        <w:rPr>
          <w:rFonts w:ascii="GHEA Grapalat" w:hAnsi="GHEA Grapalat"/>
          <w:b/>
          <w:sz w:val="20"/>
        </w:rPr>
        <w:t>ԳՈՐԾՈՂՈՒԹՅԱՆ</w:t>
      </w:r>
      <w:r w:rsidR="00955A1E" w:rsidRPr="001304AC">
        <w:rPr>
          <w:rFonts w:ascii="GHEA Grapalat" w:hAnsi="GHEA Grapalat"/>
          <w:b/>
          <w:sz w:val="20"/>
          <w:lang w:val="es-ES"/>
        </w:rPr>
        <w:t xml:space="preserve"> </w:t>
      </w:r>
      <w:r w:rsidR="00955A1E" w:rsidRPr="001304AC">
        <w:rPr>
          <w:rFonts w:ascii="GHEA Grapalat" w:hAnsi="GHEA Grapalat"/>
          <w:b/>
          <w:sz w:val="20"/>
        </w:rPr>
        <w:t>ԺԱՄԿԵՏԸ</w:t>
      </w:r>
      <w:r w:rsidR="00955A1E" w:rsidRPr="001304AC">
        <w:rPr>
          <w:rFonts w:ascii="GHEA Grapalat" w:hAnsi="GHEA Grapalat"/>
          <w:b/>
          <w:sz w:val="20"/>
          <w:lang w:val="es-ES"/>
        </w:rPr>
        <w:t xml:space="preserve">, </w:t>
      </w:r>
      <w:r w:rsidR="00955A1E" w:rsidRPr="001304AC">
        <w:rPr>
          <w:rFonts w:ascii="GHEA Grapalat" w:hAnsi="GHEA Grapalat"/>
          <w:b/>
          <w:sz w:val="20"/>
        </w:rPr>
        <w:t>ՀԱՅՏԵՐՈՒՄ</w:t>
      </w:r>
      <w:r w:rsidR="00955A1E" w:rsidRPr="001304AC">
        <w:rPr>
          <w:rFonts w:ascii="GHEA Grapalat" w:hAnsi="GHEA Grapalat"/>
          <w:b/>
          <w:sz w:val="20"/>
          <w:lang w:val="es-ES"/>
        </w:rPr>
        <w:t xml:space="preserve"> </w:t>
      </w:r>
      <w:r w:rsidR="00955A1E" w:rsidRPr="001304AC">
        <w:rPr>
          <w:rFonts w:ascii="GHEA Grapalat" w:hAnsi="GHEA Grapalat"/>
          <w:b/>
          <w:sz w:val="20"/>
        </w:rPr>
        <w:t>ՓՈՓՈԽՈՒԹՅՈՒՆ</w:t>
      </w:r>
      <w:r w:rsidR="00955A1E" w:rsidRPr="001304AC">
        <w:rPr>
          <w:rFonts w:ascii="GHEA Grapalat" w:hAnsi="GHEA Grapalat"/>
          <w:b/>
          <w:sz w:val="20"/>
          <w:lang w:val="es-ES"/>
        </w:rPr>
        <w:t xml:space="preserve"> </w:t>
      </w:r>
      <w:r w:rsidR="00955A1E" w:rsidRPr="001304AC">
        <w:rPr>
          <w:rFonts w:ascii="GHEA Grapalat" w:hAnsi="GHEA Grapalat"/>
          <w:b/>
          <w:sz w:val="20"/>
        </w:rPr>
        <w:t>ԿԱՏԱՐԵԼՈՒ</w:t>
      </w:r>
    </w:p>
    <w:p w:rsidR="00096865" w:rsidRPr="001304AC" w:rsidRDefault="00955A1E" w:rsidP="00EF3662">
      <w:pPr>
        <w:jc w:val="center"/>
        <w:rPr>
          <w:rFonts w:ascii="GHEA Grapalat" w:hAnsi="GHEA Grapalat"/>
          <w:b/>
          <w:sz w:val="20"/>
          <w:lang w:val="es-ES"/>
        </w:rPr>
      </w:pPr>
      <w:r w:rsidRPr="001304AC">
        <w:rPr>
          <w:rFonts w:ascii="GHEA Grapalat" w:hAnsi="GHEA Grapalat"/>
          <w:b/>
          <w:sz w:val="20"/>
        </w:rPr>
        <w:t>ԵՎ</w:t>
      </w:r>
      <w:r w:rsidRPr="001304AC">
        <w:rPr>
          <w:rFonts w:ascii="GHEA Grapalat" w:hAnsi="GHEA Grapalat"/>
          <w:b/>
          <w:sz w:val="20"/>
          <w:lang w:val="es-ES"/>
        </w:rPr>
        <w:t xml:space="preserve"> </w:t>
      </w:r>
      <w:r w:rsidRPr="001304AC">
        <w:rPr>
          <w:rFonts w:ascii="GHEA Grapalat" w:hAnsi="GHEA Grapalat"/>
          <w:b/>
          <w:sz w:val="20"/>
        </w:rPr>
        <w:t>ԴՐԱՆՔ</w:t>
      </w:r>
      <w:r w:rsidRPr="001304AC">
        <w:rPr>
          <w:rFonts w:ascii="GHEA Grapalat" w:hAnsi="GHEA Grapalat"/>
          <w:b/>
          <w:sz w:val="20"/>
          <w:lang w:val="es-ES"/>
        </w:rPr>
        <w:t xml:space="preserve"> </w:t>
      </w:r>
      <w:r w:rsidRPr="001304AC">
        <w:rPr>
          <w:rFonts w:ascii="GHEA Grapalat" w:hAnsi="GHEA Grapalat"/>
          <w:b/>
          <w:sz w:val="20"/>
        </w:rPr>
        <w:t>ՀԵՏ</w:t>
      </w:r>
      <w:r w:rsidRPr="001304AC">
        <w:rPr>
          <w:rFonts w:ascii="GHEA Grapalat" w:hAnsi="GHEA Grapalat"/>
          <w:b/>
          <w:sz w:val="20"/>
          <w:lang w:val="es-ES"/>
        </w:rPr>
        <w:t xml:space="preserve"> </w:t>
      </w:r>
      <w:r w:rsidRPr="001304AC">
        <w:rPr>
          <w:rFonts w:ascii="GHEA Grapalat" w:hAnsi="GHEA Grapalat"/>
          <w:b/>
          <w:sz w:val="20"/>
        </w:rPr>
        <w:t>ՎԵՐՑՆԵԼՈՒ</w:t>
      </w:r>
      <w:r w:rsidRPr="001304AC">
        <w:rPr>
          <w:rFonts w:ascii="GHEA Grapalat" w:hAnsi="GHEA Grapalat"/>
          <w:b/>
          <w:sz w:val="20"/>
          <w:lang w:val="es-ES"/>
        </w:rPr>
        <w:t xml:space="preserve"> </w:t>
      </w:r>
      <w:r w:rsidRPr="001304AC">
        <w:rPr>
          <w:rFonts w:ascii="GHEA Grapalat" w:hAnsi="GHEA Grapalat"/>
          <w:b/>
          <w:sz w:val="20"/>
        </w:rPr>
        <w:t>ԿԱՐԳԸ</w:t>
      </w:r>
    </w:p>
    <w:p w:rsidR="00096865" w:rsidRPr="001304AC" w:rsidRDefault="00096865" w:rsidP="00EF3662">
      <w:pPr>
        <w:pStyle w:val="BodyTextIndent"/>
        <w:spacing w:line="240" w:lineRule="auto"/>
        <w:ind w:firstLine="567"/>
        <w:rPr>
          <w:rFonts w:ascii="GHEA Grapalat" w:hAnsi="GHEA Grapalat"/>
          <w:b/>
          <w:lang w:val="af-ZA"/>
        </w:rPr>
      </w:pP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6</w:t>
      </w:r>
      <w:r w:rsidR="00096865" w:rsidRPr="001304AC">
        <w:rPr>
          <w:rFonts w:ascii="GHEA Grapalat" w:hAnsi="GHEA Grapalat"/>
          <w:i w:val="0"/>
          <w:lang w:val="af-ZA"/>
        </w:rPr>
        <w:t>.1</w:t>
      </w:r>
      <w:r w:rsidR="00096865" w:rsidRPr="001304AC">
        <w:rPr>
          <w:rFonts w:ascii="GHEA Grapalat" w:hAnsi="GHEA Grapalat"/>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վավեր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համապատասխան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կնքումը</w:t>
      </w:r>
      <w:r w:rsidR="00096865" w:rsidRPr="001304AC">
        <w:rPr>
          <w:rFonts w:ascii="GHEA Grapalat" w:hAnsi="GHEA Grapalat" w:cs="Sylfaen"/>
          <w:i w:val="0"/>
          <w:szCs w:val="24"/>
          <w:lang w:val="af-ZA"/>
        </w:rPr>
        <w:t xml:space="preserve">, </w:t>
      </w:r>
      <w:r w:rsidR="00705706"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կողմից</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մերժումը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402941" w:rsidRPr="001304AC">
        <w:rPr>
          <w:rFonts w:ascii="GHEA Grapalat" w:hAnsi="GHEA Grapalat" w:cs="Sylfaen"/>
          <w:i w:val="0"/>
          <w:szCs w:val="24"/>
          <w:lang w:val="af-ZA"/>
        </w:rPr>
        <w:t xml:space="preserve">սույն </w:t>
      </w:r>
      <w:r w:rsidR="00096865" w:rsidRPr="001304AC">
        <w:rPr>
          <w:rFonts w:ascii="GHEA Grapalat" w:hAnsi="GHEA Grapalat" w:cs="Sylfaen"/>
          <w:i w:val="0"/>
          <w:szCs w:val="24"/>
          <w:lang w:val="ru-RU"/>
        </w:rPr>
        <w:t>ընթացակարգը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չկայացած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հայտարարվելը</w:t>
      </w:r>
      <w:r w:rsidR="004D5671" w:rsidRPr="001304AC">
        <w:rPr>
          <w:rFonts w:ascii="GHEA Grapalat" w:hAnsi="GHEA Grapalat" w:cs="Sylfaen"/>
          <w:i w:val="0"/>
          <w:szCs w:val="24"/>
          <w:lang w:val="ru-RU"/>
        </w:rPr>
        <w:t>։</w:t>
      </w: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6</w:t>
      </w:r>
      <w:r w:rsidR="00096865" w:rsidRPr="001304AC">
        <w:rPr>
          <w:rFonts w:ascii="GHEA Grapalat" w:hAnsi="GHEA Grapalat" w:cs="Sylfaen"/>
          <w:i w:val="0"/>
          <w:szCs w:val="24"/>
          <w:lang w:val="af-ZA"/>
        </w:rPr>
        <w:t xml:space="preserve">.2 </w:t>
      </w:r>
      <w:r w:rsidR="00F20DA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F70E55"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ասնակիցը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Pr="001304AC">
        <w:rPr>
          <w:rFonts w:ascii="GHEA Grapalat" w:hAnsi="GHEA Grapalat" w:cs="Sylfaen"/>
          <w:i w:val="0"/>
          <w:szCs w:val="24"/>
          <w:lang w:val="af-ZA"/>
        </w:rPr>
        <w:t xml:space="preserve">1-ին մասի </w:t>
      </w:r>
      <w:r w:rsidR="00096865" w:rsidRPr="001304AC">
        <w:rPr>
          <w:rFonts w:ascii="GHEA Grapalat" w:hAnsi="GHEA Grapalat" w:cs="Sylfaen"/>
          <w:i w:val="0"/>
          <w:szCs w:val="24"/>
          <w:lang w:val="af-ZA"/>
        </w:rPr>
        <w:t xml:space="preserve">4.2 </w:t>
      </w:r>
      <w:r w:rsidR="00096865" w:rsidRPr="001304AC">
        <w:rPr>
          <w:rFonts w:ascii="GHEA Grapalat" w:hAnsi="GHEA Grapalat" w:cs="Sylfaen"/>
          <w:i w:val="0"/>
          <w:szCs w:val="24"/>
          <w:lang w:val="ru-RU"/>
        </w:rPr>
        <w:t>կետում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նշված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վերջնաժամկետը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իր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4D5671" w:rsidRPr="001304AC">
        <w:rPr>
          <w:rFonts w:ascii="GHEA Grapalat" w:hAnsi="GHEA Grapalat" w:cs="Sylfaen"/>
          <w:i w:val="0"/>
          <w:szCs w:val="24"/>
          <w:lang w:val="ru-RU"/>
        </w:rPr>
        <w:t>։</w:t>
      </w:r>
    </w:p>
    <w:p w:rsidR="00F64028" w:rsidRPr="001304AC" w:rsidRDefault="00F64028" w:rsidP="00EF3662">
      <w:pPr>
        <w:ind w:firstLine="567"/>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p>
    <w:p w:rsidR="00807178" w:rsidRPr="001304AC" w:rsidRDefault="00FD2748" w:rsidP="00EF3662">
      <w:pPr>
        <w:ind w:firstLine="567"/>
        <w:jc w:val="center"/>
        <w:rPr>
          <w:rFonts w:ascii="GHEA Grapalat" w:hAnsi="GHEA Grapalat"/>
          <w:b/>
          <w:sz w:val="20"/>
          <w:lang w:val="hy-AM"/>
        </w:rPr>
      </w:pPr>
      <w:r w:rsidRPr="001304AC">
        <w:rPr>
          <w:rFonts w:ascii="GHEA Grapalat" w:hAnsi="GHEA Grapalat"/>
          <w:b/>
          <w:sz w:val="20"/>
          <w:lang w:val="af-ZA"/>
        </w:rPr>
        <w:t>8</w:t>
      </w:r>
      <w:r w:rsidR="008D5016" w:rsidRPr="001304AC">
        <w:rPr>
          <w:rFonts w:ascii="GHEA Grapalat" w:hAnsi="GHEA Grapalat"/>
          <w:b/>
          <w:sz w:val="20"/>
          <w:lang w:val="af-ZA"/>
        </w:rPr>
        <w:t>.  ՀԱՅՏԵՐԻ ԲԱՑՈՒՄԸ</w:t>
      </w:r>
      <w:r w:rsidR="00807178" w:rsidRPr="001304AC">
        <w:rPr>
          <w:rFonts w:ascii="GHEA Grapalat" w:hAnsi="GHEA Grapalat"/>
          <w:b/>
          <w:sz w:val="20"/>
          <w:lang w:val="hy-AM"/>
        </w:rPr>
        <w:t xml:space="preserve">, </w:t>
      </w:r>
      <w:r w:rsidR="00807178" w:rsidRPr="001304AC">
        <w:rPr>
          <w:rFonts w:ascii="GHEA Grapalat" w:hAnsi="GHEA Grapalat"/>
          <w:b/>
          <w:sz w:val="20"/>
          <w:lang w:val="af-ZA"/>
        </w:rPr>
        <w:t xml:space="preserve">ԳՆԱՀԱՏՈՒՄԸ  ԵՎ  </w:t>
      </w:r>
    </w:p>
    <w:p w:rsidR="00096865" w:rsidRPr="001304AC" w:rsidRDefault="00807178" w:rsidP="00EF3662">
      <w:pPr>
        <w:ind w:firstLine="567"/>
        <w:jc w:val="center"/>
        <w:rPr>
          <w:rFonts w:ascii="GHEA Grapalat" w:hAnsi="GHEA Grapalat"/>
          <w:b/>
          <w:sz w:val="20"/>
          <w:lang w:val="af-ZA"/>
        </w:rPr>
      </w:pPr>
      <w:r w:rsidRPr="001304AC">
        <w:rPr>
          <w:rFonts w:ascii="GHEA Grapalat" w:hAnsi="GHEA Grapalat"/>
          <w:b/>
          <w:sz w:val="20"/>
          <w:lang w:val="af-ZA"/>
        </w:rPr>
        <w:t>ԱՐԴՅՈՒՆՔՆԵՐԻ ԱՄՓՈՓՈՒՄԸ</w:t>
      </w:r>
      <w:r w:rsidR="008D5016" w:rsidRPr="001304AC">
        <w:rPr>
          <w:rFonts w:ascii="GHEA Grapalat" w:hAnsi="GHEA Grapalat"/>
          <w:b/>
          <w:sz w:val="20"/>
          <w:lang w:val="af-ZA"/>
        </w:rPr>
        <w:t xml:space="preserve"> </w:t>
      </w:r>
    </w:p>
    <w:p w:rsidR="00096865" w:rsidRPr="001304AC" w:rsidRDefault="00096865" w:rsidP="00EF3662">
      <w:pPr>
        <w:ind w:firstLine="567"/>
        <w:jc w:val="both"/>
        <w:rPr>
          <w:rFonts w:ascii="GHEA Grapalat" w:hAnsi="GHEA Grapalat"/>
          <w:b/>
          <w:sz w:val="20"/>
          <w:lang w:val="af-ZA"/>
        </w:rPr>
      </w:pPr>
    </w:p>
    <w:p w:rsidR="00446953" w:rsidRPr="001304AC" w:rsidRDefault="00FD2748" w:rsidP="00446953">
      <w:pPr>
        <w:pStyle w:val="BodyTextIndent2"/>
        <w:spacing w:line="240" w:lineRule="auto"/>
        <w:ind w:firstLine="567"/>
        <w:rPr>
          <w:rFonts w:ascii="GHEA Grapalat" w:hAnsi="GHEA Grapalat" w:cs="Tahoma"/>
        </w:rPr>
      </w:pPr>
      <w:r w:rsidRPr="001304AC">
        <w:rPr>
          <w:rFonts w:ascii="GHEA Grapalat" w:hAnsi="GHEA Grapalat"/>
        </w:rPr>
        <w:t>8</w:t>
      </w:r>
      <w:r w:rsidR="00096865" w:rsidRPr="001304AC">
        <w:rPr>
          <w:rFonts w:ascii="GHEA Grapalat" w:hAnsi="GHEA Grapalat"/>
        </w:rPr>
        <w:t xml:space="preserve">.1 </w:t>
      </w:r>
      <w:r w:rsidR="002C3CAA" w:rsidRPr="001304AC">
        <w:rPr>
          <w:rFonts w:ascii="GHEA Grapalat" w:hAnsi="GHEA Grapalat" w:cs="Sylfaen"/>
          <w:lang w:val="ru-RU"/>
        </w:rPr>
        <w:t>Հայտերի</w:t>
      </w:r>
      <w:r w:rsidR="002C3CAA" w:rsidRPr="001304AC">
        <w:rPr>
          <w:rFonts w:ascii="GHEA Grapalat" w:hAnsi="GHEA Grapalat" w:cs="Sylfaen"/>
        </w:rPr>
        <w:t xml:space="preserve"> </w:t>
      </w:r>
      <w:r w:rsidR="002C3CAA" w:rsidRPr="001304AC">
        <w:rPr>
          <w:rFonts w:ascii="GHEA Grapalat" w:hAnsi="GHEA Grapalat" w:cs="Sylfaen"/>
          <w:lang w:val="ru-RU"/>
        </w:rPr>
        <w:t>բացումը</w:t>
      </w:r>
      <w:r w:rsidR="002C3CAA" w:rsidRPr="001304AC">
        <w:rPr>
          <w:rFonts w:ascii="GHEA Grapalat" w:hAnsi="GHEA Grapalat" w:cs="Sylfaen"/>
        </w:rPr>
        <w:t xml:space="preserve"> </w:t>
      </w:r>
      <w:r w:rsidR="002C3CAA" w:rsidRPr="001304AC">
        <w:rPr>
          <w:rFonts w:ascii="GHEA Grapalat" w:hAnsi="GHEA Grapalat" w:cs="Sylfaen"/>
          <w:lang w:val="ru-RU"/>
        </w:rPr>
        <w:t>կկատարվի</w:t>
      </w:r>
      <w:r w:rsidR="002C3CAA" w:rsidRPr="001304AC">
        <w:rPr>
          <w:rFonts w:ascii="GHEA Grapalat" w:hAnsi="GHEA Grapalat" w:cs="Sylfaen"/>
        </w:rPr>
        <w:t xml:space="preserve"> </w:t>
      </w:r>
      <w:r w:rsidR="004348F9" w:rsidRPr="001304AC">
        <w:rPr>
          <w:rFonts w:ascii="GHEA Grapalat" w:hAnsi="GHEA Grapalat" w:cs="Sylfaen"/>
        </w:rPr>
        <w:t xml:space="preserve">հանձնաժողովի՝ հայտերի բացման և գնահատման նիստում՝ </w:t>
      </w:r>
      <w:r w:rsidR="004348F9" w:rsidRPr="001304AC">
        <w:rPr>
          <w:rFonts w:ascii="GHEA Grapalat" w:hAnsi="GHEA Grapalat" w:cs="Sylfaen"/>
          <w:szCs w:val="24"/>
          <w:lang w:val="ru-RU"/>
        </w:rPr>
        <w:t>սույն</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ընթացակարգի</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հայտարարությունը</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և</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հրավերը</w:t>
      </w:r>
      <w:r w:rsidR="004348F9" w:rsidRPr="001304AC">
        <w:rPr>
          <w:rFonts w:ascii="GHEA Grapalat" w:hAnsi="GHEA Grapalat" w:cs="Sylfaen"/>
          <w:szCs w:val="24"/>
        </w:rPr>
        <w:t xml:space="preserve"> </w:t>
      </w:r>
      <w:r w:rsidR="00627351" w:rsidRPr="001304AC">
        <w:rPr>
          <w:rFonts w:ascii="GHEA Grapalat" w:hAnsi="GHEA Grapalat" w:cs="Sylfaen"/>
          <w:szCs w:val="24"/>
          <w:lang w:val="en-US"/>
        </w:rPr>
        <w:t>տեղեկագրում</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հ</w:t>
      </w:r>
      <w:r w:rsidR="004348F9" w:rsidRPr="001304AC">
        <w:rPr>
          <w:rFonts w:ascii="GHEA Grapalat" w:hAnsi="GHEA Grapalat" w:cs="Sylfaen"/>
          <w:szCs w:val="24"/>
          <w:lang w:val="ru-RU"/>
        </w:rPr>
        <w:t>րապարակվելու</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օրվանից</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հաշված</w:t>
      </w:r>
      <w:r w:rsidR="004348F9" w:rsidRPr="00AE44E0">
        <w:rPr>
          <w:rFonts w:ascii="GHEA Grapalat" w:hAnsi="GHEA Grapalat" w:cs="Sylfaen"/>
          <w:b/>
          <w:szCs w:val="24"/>
        </w:rPr>
        <w:t xml:space="preserve"> </w:t>
      </w:r>
      <w:r w:rsidR="00AE44E0" w:rsidRPr="00AE44E0">
        <w:rPr>
          <w:rFonts w:ascii="GHEA Grapalat" w:hAnsi="GHEA Grapalat" w:cs="Sylfaen"/>
          <w:b/>
          <w:szCs w:val="24"/>
        </w:rPr>
        <w:t>8</w:t>
      </w:r>
      <w:r w:rsidR="00446953" w:rsidRPr="001304AC">
        <w:rPr>
          <w:rFonts w:ascii="GHEA Grapalat" w:hAnsi="GHEA Grapalat" w:cs="Sylfaen"/>
          <w:b/>
          <w:szCs w:val="24"/>
          <w:lang w:val="hy-AM"/>
        </w:rPr>
        <w:t>-</w:t>
      </w:r>
      <w:r w:rsidR="00446953" w:rsidRPr="001304AC">
        <w:rPr>
          <w:rFonts w:ascii="GHEA Grapalat" w:hAnsi="GHEA Grapalat" w:cs="Sylfaen"/>
          <w:b/>
          <w:szCs w:val="24"/>
          <w:lang w:val="ru-RU"/>
        </w:rPr>
        <w:t>րդ</w:t>
      </w:r>
      <w:r w:rsidR="00446953" w:rsidRPr="001304AC">
        <w:rPr>
          <w:rFonts w:ascii="GHEA Grapalat" w:hAnsi="GHEA Grapalat" w:cs="Sylfaen"/>
          <w:b/>
          <w:szCs w:val="24"/>
        </w:rPr>
        <w:t xml:space="preserve"> </w:t>
      </w:r>
      <w:r w:rsidR="00446953" w:rsidRPr="001304AC">
        <w:rPr>
          <w:rFonts w:ascii="GHEA Grapalat" w:hAnsi="GHEA Grapalat" w:cs="Sylfaen"/>
          <w:b/>
          <w:szCs w:val="24"/>
          <w:lang w:val="ru-RU"/>
        </w:rPr>
        <w:t>օրվա</w:t>
      </w:r>
      <w:r w:rsidR="00446953" w:rsidRPr="001304AC">
        <w:rPr>
          <w:rFonts w:ascii="GHEA Grapalat" w:hAnsi="GHEA Grapalat" w:cs="Sylfaen"/>
          <w:b/>
          <w:szCs w:val="24"/>
        </w:rPr>
        <w:t xml:space="preserve"> </w:t>
      </w:r>
      <w:r w:rsidR="00446953" w:rsidRPr="001304AC">
        <w:rPr>
          <w:rFonts w:ascii="GHEA Grapalat" w:hAnsi="GHEA Grapalat" w:cs="Sylfaen"/>
          <w:b/>
          <w:szCs w:val="24"/>
          <w:lang w:val="ru-RU"/>
        </w:rPr>
        <w:t>ժամը</w:t>
      </w:r>
      <w:r w:rsidR="00446953" w:rsidRPr="001304AC">
        <w:rPr>
          <w:rFonts w:ascii="GHEA Grapalat" w:hAnsi="GHEA Grapalat" w:cs="Sylfaen"/>
          <w:b/>
          <w:szCs w:val="24"/>
        </w:rPr>
        <w:t xml:space="preserve"> </w:t>
      </w:r>
      <w:r w:rsidR="00446953" w:rsidRPr="001304AC">
        <w:rPr>
          <w:rFonts w:ascii="GHEA Grapalat" w:hAnsi="GHEA Grapalat" w:cs="Sylfaen"/>
          <w:b/>
          <w:szCs w:val="24"/>
          <w:lang w:val="hy-AM"/>
        </w:rPr>
        <w:t>1</w:t>
      </w:r>
      <w:r w:rsidR="00AE44E0" w:rsidRPr="008F6859">
        <w:rPr>
          <w:rFonts w:ascii="GHEA Grapalat" w:hAnsi="GHEA Grapalat" w:cs="Sylfaen"/>
          <w:b/>
          <w:szCs w:val="24"/>
        </w:rPr>
        <w:t>0</w:t>
      </w:r>
      <w:r w:rsidR="00446953" w:rsidRPr="001304AC">
        <w:rPr>
          <w:rFonts w:ascii="GHEA Grapalat" w:hAnsi="GHEA Grapalat" w:cs="Sylfaen"/>
          <w:b/>
          <w:szCs w:val="24"/>
          <w:lang w:val="hy-AM"/>
        </w:rPr>
        <w:t>:</w:t>
      </w:r>
      <w:r w:rsidR="00446953" w:rsidRPr="001304AC">
        <w:rPr>
          <w:rFonts w:ascii="GHEA Grapalat" w:hAnsi="GHEA Grapalat" w:cs="Sylfaen"/>
          <w:b/>
          <w:szCs w:val="24"/>
        </w:rPr>
        <w:t>3</w:t>
      </w:r>
      <w:r w:rsidR="00446953" w:rsidRPr="001304AC">
        <w:rPr>
          <w:rFonts w:ascii="GHEA Grapalat" w:hAnsi="GHEA Grapalat" w:cs="Sylfaen"/>
          <w:b/>
          <w:szCs w:val="24"/>
          <w:lang w:val="hy-AM"/>
        </w:rPr>
        <w:t>0-</w:t>
      </w:r>
      <w:r w:rsidR="00446953" w:rsidRPr="001304AC">
        <w:rPr>
          <w:rFonts w:ascii="GHEA Grapalat" w:hAnsi="GHEA Grapalat" w:cs="Sylfaen"/>
          <w:b/>
          <w:szCs w:val="24"/>
          <w:lang w:val="en-US"/>
        </w:rPr>
        <w:t>ի</w:t>
      </w:r>
      <w:r w:rsidR="00446953" w:rsidRPr="001304AC">
        <w:rPr>
          <w:rFonts w:ascii="GHEA Grapalat" w:hAnsi="GHEA Grapalat" w:cs="Sylfaen"/>
          <w:b/>
          <w:szCs w:val="24"/>
          <w:lang w:val="ru-RU"/>
        </w:rPr>
        <w:t>ն։</w:t>
      </w:r>
      <w:r w:rsidR="00446953" w:rsidRPr="001304AC">
        <w:rPr>
          <w:rFonts w:ascii="GHEA Grapalat" w:hAnsi="GHEA Grapalat" w:cs="Sylfaen"/>
          <w:b/>
          <w:szCs w:val="24"/>
        </w:rPr>
        <w:t xml:space="preserve"> </w:t>
      </w:r>
    </w:p>
    <w:p w:rsidR="004348F9" w:rsidRPr="001304AC" w:rsidRDefault="004348F9" w:rsidP="00446953">
      <w:pPr>
        <w:pStyle w:val="BodyTextIndent2"/>
        <w:spacing w:line="240" w:lineRule="auto"/>
        <w:ind w:firstLine="567"/>
        <w:rPr>
          <w:rFonts w:ascii="GHEA Grapalat" w:hAnsi="GHEA Grapalat" w:cs="Sylfaen"/>
        </w:rPr>
      </w:pPr>
      <w:r w:rsidRPr="001304AC">
        <w:rPr>
          <w:rFonts w:ascii="GHEA Grapalat" w:hAnsi="GHEA Grapalat" w:cs="Sylfaen"/>
          <w:lang w:val="ru-RU"/>
        </w:rPr>
        <w:t>Հայտերի</w:t>
      </w:r>
      <w:r w:rsidRPr="001304AC">
        <w:rPr>
          <w:rFonts w:ascii="GHEA Grapalat" w:hAnsi="GHEA Grapalat" w:cs="Sylfaen"/>
        </w:rPr>
        <w:t xml:space="preserve"> </w:t>
      </w:r>
      <w:r w:rsidRPr="001304AC">
        <w:rPr>
          <w:rFonts w:ascii="GHEA Grapalat" w:hAnsi="GHEA Grapalat" w:cs="Sylfaen"/>
          <w:lang w:val="ru-RU"/>
        </w:rPr>
        <w:t>բացման</w:t>
      </w:r>
      <w:r w:rsidRPr="001304AC">
        <w:rPr>
          <w:rFonts w:ascii="GHEA Grapalat" w:hAnsi="GHEA Grapalat" w:cs="Sylfaen"/>
        </w:rPr>
        <w:t xml:space="preserve"> և գնահատման </w:t>
      </w:r>
      <w:r w:rsidRPr="001304AC">
        <w:rPr>
          <w:rFonts w:ascii="GHEA Grapalat" w:hAnsi="GHEA Grapalat" w:cs="Sylfaen"/>
          <w:lang w:val="ru-RU"/>
        </w:rPr>
        <w:t>նիստում</w:t>
      </w:r>
      <w:r w:rsidRPr="001304AC">
        <w:rPr>
          <w:rFonts w:ascii="GHEA Grapalat" w:hAnsi="GHEA Grapalat" w:cs="Sylfaen"/>
        </w:rPr>
        <w:t>՝</w:t>
      </w:r>
    </w:p>
    <w:p w:rsidR="004348F9" w:rsidRPr="001304AC" w:rsidRDefault="004348F9" w:rsidP="004348F9">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rPr>
        <w:t>հանձնաժողովի</w:t>
      </w:r>
      <w:r w:rsidRPr="001304AC">
        <w:rPr>
          <w:rFonts w:ascii="GHEA Grapalat" w:hAnsi="GHEA Grapalat" w:cs="Sylfaen"/>
          <w:sz w:val="20"/>
          <w:lang w:val="af-ZA"/>
        </w:rPr>
        <w:t xml:space="preserve"> </w:t>
      </w:r>
      <w:r w:rsidRPr="001304AC">
        <w:rPr>
          <w:rFonts w:ascii="GHEA Grapalat" w:hAnsi="GHEA Grapalat" w:cs="Sylfaen"/>
          <w:sz w:val="20"/>
        </w:rPr>
        <w:t>նախագահը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նախագահողը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Pr="001304AC">
        <w:rPr>
          <w:rFonts w:ascii="GHEA Grapalat" w:hAnsi="GHEA Grapalat" w:cs="Sylfaen"/>
          <w:sz w:val="20"/>
          <w:lang w:val="hy-AM"/>
        </w:rPr>
        <w:t>բացված</w:t>
      </w:r>
      <w:r w:rsidRPr="001304AC">
        <w:rPr>
          <w:rFonts w:ascii="GHEA Grapalat" w:hAnsi="GHEA Grapalat" w:cs="Sylfaen"/>
          <w:sz w:val="20"/>
          <w:lang w:val="af-ZA"/>
        </w:rPr>
        <w:t xml:space="preserve"> </w:t>
      </w:r>
      <w:r w:rsidRPr="001304AC">
        <w:rPr>
          <w:rFonts w:ascii="GHEA Grapalat" w:hAnsi="GHEA Grapalat" w:cs="Sylfaen"/>
          <w:sz w:val="20"/>
          <w:lang w:val="hy-AM"/>
        </w:rPr>
        <w:t>և</w:t>
      </w:r>
      <w:r w:rsidRPr="001304AC">
        <w:rPr>
          <w:rFonts w:ascii="GHEA Grapalat" w:hAnsi="GHEA Grapalat" w:cs="Sylfaen"/>
          <w:sz w:val="20"/>
          <w:lang w:val="af-ZA"/>
        </w:rPr>
        <w:t xml:space="preserve"> </w:t>
      </w:r>
      <w:r w:rsidRPr="001304AC">
        <w:rPr>
          <w:rFonts w:ascii="GHEA Grapalat" w:hAnsi="GHEA Grapalat" w:cs="Sylfaen"/>
          <w:sz w:val="20"/>
          <w:lang w:val="hy-AM"/>
        </w:rPr>
        <w:t>հրապա</w:t>
      </w:r>
      <w:r w:rsidRPr="001304AC">
        <w:rPr>
          <w:rFonts w:ascii="GHEA Grapalat" w:hAnsi="GHEA Grapalat" w:cs="Sylfaen"/>
          <w:sz w:val="20"/>
          <w:lang w:val="hy-AM"/>
        </w:rPr>
        <w:softHyphen/>
        <w:t>րակում է գնման հայտով սահմանված</w:t>
      </w:r>
      <w:r w:rsidRPr="001304AC">
        <w:rPr>
          <w:rFonts w:ascii="GHEA Grapalat" w:hAnsi="GHEA Grapalat" w:cs="Sylfaen"/>
          <w:sz w:val="20"/>
          <w:lang w:val="af-ZA"/>
        </w:rPr>
        <w:t>`</w:t>
      </w:r>
      <w:r w:rsidRPr="001304AC">
        <w:rPr>
          <w:rFonts w:ascii="GHEA Grapalat" w:hAnsi="GHEA Grapalat" w:cs="Sylfaen"/>
          <w:sz w:val="20"/>
          <w:lang w:val="hy-AM"/>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շրջանակում</w:t>
      </w:r>
      <w:r w:rsidRPr="001304AC">
        <w:rPr>
          <w:rFonts w:ascii="GHEA Grapalat" w:hAnsi="GHEA Grapalat" w:cs="Sylfaen"/>
          <w:sz w:val="20"/>
          <w:lang w:val="af-ZA"/>
        </w:rPr>
        <w:t xml:space="preserve"> </w:t>
      </w:r>
      <w:r w:rsidRPr="001304AC">
        <w:rPr>
          <w:rFonts w:ascii="GHEA Grapalat" w:hAnsi="GHEA Grapalat" w:cs="Sylfaen"/>
          <w:sz w:val="20"/>
        </w:rPr>
        <w:t>գնվելիք</w:t>
      </w:r>
      <w:r w:rsidRPr="001304AC">
        <w:rPr>
          <w:rFonts w:ascii="GHEA Grapalat" w:hAnsi="GHEA Grapalat" w:cs="Sylfaen"/>
          <w:sz w:val="20"/>
          <w:lang w:val="af-ZA"/>
        </w:rPr>
        <w:t xml:space="preserve"> </w:t>
      </w:r>
      <w:r w:rsidRPr="001304AC">
        <w:rPr>
          <w:rFonts w:ascii="GHEA Grapalat" w:hAnsi="GHEA Grapalat" w:cs="Sylfaen"/>
          <w:sz w:val="20"/>
        </w:rPr>
        <w:t>ապրանքների</w:t>
      </w:r>
      <w:r w:rsidR="00880C5E" w:rsidRPr="001304AC">
        <w:rPr>
          <w:rFonts w:ascii="GHEA Grapalat" w:hAnsi="GHEA Grapalat" w:cs="Sylfaen"/>
          <w:sz w:val="20"/>
          <w:lang w:val="hy-AM"/>
        </w:rPr>
        <w:t xml:space="preserve"> գնման</w:t>
      </w:r>
      <w:r w:rsidRPr="001304AC">
        <w:rPr>
          <w:rFonts w:ascii="GHEA Grapalat" w:hAnsi="GHEA Grapalat" w:cs="Sylfaen"/>
          <w:sz w:val="20"/>
          <w:lang w:val="af-ZA"/>
        </w:rPr>
        <w:t xml:space="preserve"> </w:t>
      </w:r>
      <w:r w:rsidRPr="001304AC">
        <w:rPr>
          <w:rFonts w:ascii="GHEA Grapalat" w:hAnsi="GHEA Grapalat" w:cs="Sylfaen"/>
          <w:sz w:val="20"/>
          <w:lang w:val="hy-AM"/>
        </w:rPr>
        <w:t>գինը՝</w:t>
      </w:r>
      <w:r w:rsidRPr="001304AC">
        <w:rPr>
          <w:rFonts w:ascii="GHEA Grapalat" w:hAnsi="GHEA Grapalat" w:cs="Sylfaen"/>
          <w:sz w:val="20"/>
          <w:lang w:val="af-ZA"/>
        </w:rPr>
        <w:t xml:space="preserve"> </w:t>
      </w:r>
      <w:r w:rsidRPr="001304AC">
        <w:rPr>
          <w:rFonts w:ascii="GHEA Grapalat" w:hAnsi="GHEA Grapalat" w:cs="Sylfaen"/>
          <w:sz w:val="20"/>
          <w:lang w:val="hy-AM"/>
        </w:rPr>
        <w:t>մեկ</w:t>
      </w:r>
      <w:r w:rsidRPr="001304AC">
        <w:rPr>
          <w:rFonts w:ascii="GHEA Grapalat" w:hAnsi="GHEA Grapalat" w:cs="Sylfaen"/>
          <w:sz w:val="20"/>
          <w:lang w:val="af-ZA"/>
        </w:rPr>
        <w:t xml:space="preserve"> </w:t>
      </w:r>
      <w:r w:rsidRPr="001304AC">
        <w:rPr>
          <w:rFonts w:ascii="GHEA Grapalat" w:hAnsi="GHEA Grapalat" w:cs="Sylfaen"/>
          <w:sz w:val="20"/>
          <w:lang w:val="hy-AM"/>
        </w:rPr>
        <w:t>թվով</w:t>
      </w:r>
      <w:r w:rsidRPr="001304AC">
        <w:rPr>
          <w:rFonts w:ascii="GHEA Grapalat" w:hAnsi="GHEA Grapalat" w:cs="Sylfaen"/>
          <w:sz w:val="20"/>
          <w:lang w:val="af-ZA"/>
        </w:rPr>
        <w:t xml:space="preserve"> </w:t>
      </w:r>
      <w:r w:rsidRPr="001304AC">
        <w:rPr>
          <w:rFonts w:ascii="GHEA Grapalat" w:hAnsi="GHEA Grapalat" w:cs="Sylfaen"/>
          <w:sz w:val="20"/>
          <w:lang w:val="hy-AM"/>
        </w:rPr>
        <w:t>արտահայտված</w:t>
      </w:r>
      <w:r w:rsidRPr="001304AC">
        <w:rPr>
          <w:rFonts w:ascii="GHEA Grapalat" w:hAnsi="GHEA Grapalat" w:cs="Sylfaen"/>
          <w:sz w:val="20"/>
          <w:lang w:val="af-ZA"/>
        </w:rPr>
        <w:t xml:space="preserve">, </w:t>
      </w:r>
      <w:r w:rsidRPr="001304AC">
        <w:rPr>
          <w:rFonts w:ascii="GHEA Grapalat" w:hAnsi="GHEA Grapalat" w:cs="Sylfaen"/>
          <w:sz w:val="20"/>
        </w:rPr>
        <w:t>ինչպես</w:t>
      </w:r>
      <w:r w:rsidRPr="001304AC">
        <w:rPr>
          <w:rFonts w:ascii="GHEA Grapalat" w:hAnsi="GHEA Grapalat" w:cs="Sylfaen"/>
          <w:sz w:val="20"/>
          <w:lang w:val="af-ZA"/>
        </w:rPr>
        <w:t xml:space="preserve"> </w:t>
      </w:r>
      <w:r w:rsidRPr="001304AC">
        <w:rPr>
          <w:rFonts w:ascii="GHEA Grapalat" w:hAnsi="GHEA Grapalat" w:cs="Sylfaen"/>
          <w:sz w:val="20"/>
        </w:rPr>
        <w:t>նաև</w:t>
      </w:r>
      <w:r w:rsidRPr="001304AC">
        <w:rPr>
          <w:rFonts w:ascii="GHEA Grapalat" w:hAnsi="GHEA Grapalat" w:cs="Sylfaen"/>
          <w:sz w:val="20"/>
          <w:lang w:val="af-ZA"/>
        </w:rPr>
        <w:t xml:space="preserve"> </w:t>
      </w:r>
      <w:r w:rsidRPr="001304A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1304AC">
        <w:rPr>
          <w:rFonts w:ascii="GHEA Grapalat" w:hAnsi="GHEA Grapalat" w:cs="Sylfaen"/>
          <w:sz w:val="20"/>
          <w:lang w:val="af-ZA"/>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sz w:val="20"/>
          <w:szCs w:val="20"/>
          <w:lang w:val="hy-AM"/>
        </w:rPr>
        <w:t xml:space="preserve">2) </w:t>
      </w:r>
      <w:r w:rsidRPr="001304AC">
        <w:rPr>
          <w:rFonts w:ascii="GHEA Grapalat" w:hAnsi="GHEA Grapalat" w:cs="Sylfaen"/>
          <w:sz w:val="20"/>
          <w:szCs w:val="20"/>
          <w:lang w:val="hy-AM"/>
        </w:rPr>
        <w:t>սույն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կետի</w:t>
      </w:r>
      <w:r w:rsidRPr="001304AC">
        <w:rPr>
          <w:rFonts w:ascii="GHEA Grapalat" w:hAnsi="GHEA Grapalat"/>
          <w:sz w:val="20"/>
          <w:szCs w:val="20"/>
          <w:lang w:val="hy-AM"/>
        </w:rPr>
        <w:t xml:space="preserve"> 1-</w:t>
      </w:r>
      <w:r w:rsidRPr="001304AC">
        <w:rPr>
          <w:rFonts w:ascii="GHEA Grapalat" w:hAnsi="GHEA Grapalat" w:cs="Sylfaen"/>
          <w:sz w:val="20"/>
          <w:szCs w:val="20"/>
          <w:lang w:val="hy-AM"/>
        </w:rPr>
        <w:t>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ենթակետում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նշված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նախագահին</w:t>
      </w:r>
      <w:r w:rsidRPr="001304AC">
        <w:rPr>
          <w:rFonts w:ascii="GHEA Grapalat" w:hAnsi="GHEA Grapalat"/>
          <w:sz w:val="20"/>
          <w:szCs w:val="20"/>
          <w:lang w:val="hy-AM"/>
        </w:rPr>
        <w:t xml:space="preserve"> (նիստը նախագահողին) </w:t>
      </w:r>
      <w:r w:rsidRPr="001304AC">
        <w:rPr>
          <w:rFonts w:ascii="GHEA Grapalat" w:hAnsi="GHEA Grapalat" w:cs="Sylfaen"/>
          <w:sz w:val="20"/>
          <w:szCs w:val="20"/>
          <w:lang w:val="hy-AM"/>
        </w:rPr>
        <w:t>փոխանցվելուց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հետո</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հանձնաժողովը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ա</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պարունակող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ներկայացնելու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կարգին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հայտերը</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բ</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յուրաքանչյուր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պահանջվող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նախատեսված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առկայությունը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դրանց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կազմման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հրավերով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վավերապայմաններին</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cs="Sylfaen"/>
          <w:sz w:val="20"/>
          <w:lang w:val="hy-AM"/>
        </w:rPr>
      </w:pPr>
      <w:r w:rsidRPr="001304AC">
        <w:rPr>
          <w:rFonts w:ascii="GHEA Grapalat" w:hAnsi="GHEA Grapalat"/>
          <w:sz w:val="20"/>
          <w:szCs w:val="20"/>
          <w:lang w:val="hy-AM"/>
        </w:rPr>
        <w:t xml:space="preserve">3) </w:t>
      </w:r>
      <w:r w:rsidRPr="001304AC">
        <w:rPr>
          <w:rFonts w:ascii="GHEA Grapalat" w:hAnsi="GHEA Grapalat" w:cs="Sylfaen"/>
          <w:sz w:val="20"/>
          <w:szCs w:val="20"/>
          <w:lang w:val="hy-AM"/>
        </w:rPr>
        <w:t>հանձնաժողովի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հայտարարում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ներկայացրած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մասնակիցների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գնային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առաջարկները՝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մեկ</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թվով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արտահայտված,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հիմք</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ընդունելով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տառերով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գրվածը:</w:t>
      </w:r>
    </w:p>
    <w:p w:rsidR="009A796C" w:rsidRPr="001304AC" w:rsidRDefault="00FD2748" w:rsidP="00446953">
      <w:pPr>
        <w:tabs>
          <w:tab w:val="left" w:pos="7425"/>
        </w:tabs>
        <w:ind w:firstLine="567"/>
        <w:jc w:val="both"/>
        <w:rPr>
          <w:rFonts w:ascii="GHEA Grapalat" w:hAnsi="GHEA Grapalat" w:cs="Sylfaen"/>
          <w:sz w:val="20"/>
          <w:lang w:val="af-ZA"/>
        </w:rPr>
      </w:pPr>
      <w:r w:rsidRPr="001304AC">
        <w:rPr>
          <w:rFonts w:ascii="GHEA Grapalat" w:hAnsi="GHEA Grapalat" w:cs="Sylfaen"/>
          <w:sz w:val="20"/>
          <w:lang w:val="af-ZA"/>
        </w:rPr>
        <w:t>8</w:t>
      </w:r>
      <w:r w:rsidR="00152564" w:rsidRPr="001304AC">
        <w:rPr>
          <w:rFonts w:ascii="GHEA Grapalat" w:hAnsi="GHEA Grapalat" w:cs="Sylfaen"/>
          <w:sz w:val="20"/>
          <w:lang w:val="af-ZA"/>
        </w:rPr>
        <w:t>.</w:t>
      </w:r>
      <w:r w:rsidR="00C029B6" w:rsidRPr="001304AC">
        <w:rPr>
          <w:rFonts w:ascii="GHEA Grapalat" w:hAnsi="GHEA Grapalat" w:cs="Sylfaen"/>
          <w:sz w:val="20"/>
          <w:lang w:val="af-ZA"/>
        </w:rPr>
        <w:t>2</w:t>
      </w:r>
      <w:r w:rsidR="00152564" w:rsidRPr="001304AC">
        <w:rPr>
          <w:rFonts w:ascii="GHEA Grapalat" w:hAnsi="GHEA Grapalat" w:cs="Sylfaen"/>
          <w:sz w:val="20"/>
          <w:lang w:val="af-ZA"/>
        </w:rPr>
        <w:t xml:space="preserve"> </w:t>
      </w:r>
      <w:r w:rsidR="00F61898" w:rsidRPr="001304AC">
        <w:rPr>
          <w:rFonts w:ascii="GHEA Grapalat" w:hAnsi="GHEA Grapalat" w:cs="Sylfaen"/>
          <w:sz w:val="20"/>
          <w:lang w:val="hy-AM"/>
        </w:rPr>
        <w:t>Հայտերը</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գնահատվում</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են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սույն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հրավերով</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սահմանված</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կարգով</w:t>
      </w:r>
      <w:r w:rsidR="00152564" w:rsidRPr="001304AC">
        <w:rPr>
          <w:rFonts w:ascii="GHEA Grapalat" w:hAnsi="GHEA Grapalat" w:cs="Sylfaen"/>
          <w:sz w:val="20"/>
          <w:lang w:val="af-ZA"/>
        </w:rPr>
        <w:t>:</w:t>
      </w:r>
      <w:r w:rsidR="00B46279" w:rsidRPr="001304AC">
        <w:rPr>
          <w:rFonts w:ascii="GHEA Grapalat" w:hAnsi="GHEA Grapalat" w:cs="Sylfaen"/>
          <w:sz w:val="20"/>
          <w:lang w:val="af-ZA"/>
        </w:rPr>
        <w:t xml:space="preserve"> </w:t>
      </w:r>
      <w:r w:rsidR="00446953" w:rsidRPr="001304AC">
        <w:rPr>
          <w:rFonts w:ascii="GHEA Grapalat" w:hAnsi="GHEA Grapalat" w:cs="Sylfaen"/>
          <w:sz w:val="20"/>
          <w:lang w:val="af-ZA"/>
        </w:rPr>
        <w:tab/>
      </w:r>
    </w:p>
    <w:p w:rsidR="009A796C" w:rsidRPr="001304AC" w:rsidRDefault="00F7009A" w:rsidP="00F7009A">
      <w:pPr>
        <w:ind w:firstLine="567"/>
        <w:jc w:val="both"/>
        <w:rPr>
          <w:rFonts w:ascii="GHEA Grapalat" w:hAnsi="GHEA Grapalat" w:cs="Sylfaen"/>
          <w:sz w:val="20"/>
          <w:lang w:val="af-ZA"/>
        </w:rPr>
      </w:pPr>
      <w:r w:rsidRPr="001304AC">
        <w:rPr>
          <w:rFonts w:ascii="GHEA Grapalat" w:hAnsi="GHEA Grapalat" w:cs="Sylfaen"/>
          <w:sz w:val="20"/>
        </w:rPr>
        <w:t>Գնման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չափաբաժինների</w:t>
      </w:r>
      <w:r w:rsidRPr="001304AC">
        <w:rPr>
          <w:rFonts w:ascii="GHEA Grapalat" w:hAnsi="GHEA Grapalat" w:cs="Sylfaen"/>
          <w:sz w:val="20"/>
          <w:lang w:val="af-ZA"/>
        </w:rPr>
        <w:t xml:space="preserve"> </w:t>
      </w:r>
      <w:r w:rsidRPr="001304AC">
        <w:rPr>
          <w:rFonts w:ascii="GHEA Grapalat" w:hAnsi="GHEA Grapalat" w:cs="Sylfaen"/>
          <w:sz w:val="20"/>
        </w:rPr>
        <w:t>քանակը</w:t>
      </w:r>
      <w:r w:rsidRPr="001304AC">
        <w:rPr>
          <w:rFonts w:ascii="GHEA Grapalat" w:hAnsi="GHEA Grapalat" w:cs="Sylfaen"/>
          <w:sz w:val="20"/>
          <w:lang w:val="af-ZA"/>
        </w:rPr>
        <w:t xml:space="preserve"> </w:t>
      </w:r>
      <w:r w:rsidRPr="001304AC">
        <w:rPr>
          <w:rFonts w:ascii="GHEA Grapalat" w:hAnsi="GHEA Grapalat" w:cs="Sylfaen"/>
          <w:sz w:val="20"/>
        </w:rPr>
        <w:t>յոթանասունհինգը</w:t>
      </w:r>
      <w:r w:rsidRPr="001304AC">
        <w:rPr>
          <w:rFonts w:ascii="GHEA Grapalat" w:hAnsi="GHEA Grapalat" w:cs="Sylfaen"/>
          <w:sz w:val="20"/>
          <w:lang w:val="af-ZA"/>
        </w:rPr>
        <w:t xml:space="preserve"> </w:t>
      </w:r>
      <w:r w:rsidRPr="001304AC">
        <w:rPr>
          <w:rFonts w:ascii="GHEA Grapalat" w:hAnsi="GHEA Grapalat" w:cs="Sylfaen"/>
          <w:sz w:val="20"/>
        </w:rPr>
        <w:t>չգերազանցելու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w:t>
      </w:r>
      <w:r w:rsidR="009A796C" w:rsidRPr="001304AC">
        <w:rPr>
          <w:rFonts w:ascii="GHEA Grapalat" w:hAnsi="GHEA Grapalat" w:cs="Sylfaen"/>
          <w:sz w:val="20"/>
        </w:rPr>
        <w:t>այտերի</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գնահատումն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իրականացվում</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է</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դրանց</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ներկայացման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վերջնաժամկետը</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լրանալու</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օրվանից</w:t>
      </w:r>
      <w:r w:rsidR="009A796C" w:rsidRPr="001304AC">
        <w:rPr>
          <w:rFonts w:ascii="GHEA Grapalat" w:hAnsi="GHEA Grapalat" w:cs="Sylfaen"/>
          <w:sz w:val="20"/>
          <w:lang w:val="af-ZA"/>
        </w:rPr>
        <w:t xml:space="preserve"> </w:t>
      </w:r>
      <w:proofErr w:type="gramStart"/>
      <w:r w:rsidR="009A796C" w:rsidRPr="001304AC">
        <w:rPr>
          <w:rFonts w:ascii="GHEA Grapalat" w:hAnsi="GHEA Grapalat" w:cs="Sylfaen"/>
          <w:sz w:val="20"/>
        </w:rPr>
        <w:t>հաշված</w:t>
      </w:r>
      <w:r w:rsidR="009A796C" w:rsidRPr="001304AC">
        <w:rPr>
          <w:rFonts w:ascii="GHEA Grapalat" w:hAnsi="GHEA Grapalat" w:cs="Sylfaen"/>
          <w:sz w:val="20"/>
          <w:lang w:val="af-ZA"/>
        </w:rPr>
        <w:t xml:space="preserve"> </w:t>
      </w:r>
      <w:r w:rsidR="00DA10C9" w:rsidRPr="001304AC">
        <w:rPr>
          <w:rFonts w:ascii="GHEA Grapalat" w:hAnsi="GHEA Grapalat" w:cs="Sylfaen"/>
          <w:sz w:val="20"/>
          <w:lang w:val="af-ZA"/>
        </w:rPr>
        <w:t xml:space="preserve"> </w:t>
      </w:r>
      <w:r w:rsidR="009A796C" w:rsidRPr="001304AC">
        <w:rPr>
          <w:rFonts w:ascii="GHEA Grapalat" w:hAnsi="GHEA Grapalat" w:cs="Sylfaen"/>
          <w:sz w:val="20"/>
        </w:rPr>
        <w:t>տաս</w:t>
      </w:r>
      <w:r w:rsidR="00880C5E" w:rsidRPr="001304AC">
        <w:rPr>
          <w:rFonts w:ascii="GHEA Grapalat" w:hAnsi="GHEA Grapalat" w:cs="Sylfaen"/>
          <w:sz w:val="20"/>
          <w:lang w:val="hy-AM"/>
        </w:rPr>
        <w:t>նհինգ</w:t>
      </w:r>
      <w:proofErr w:type="gramEnd"/>
      <w:r w:rsidRPr="001304AC">
        <w:rPr>
          <w:rFonts w:ascii="GHEA Grapalat" w:hAnsi="GHEA Grapalat" w:cs="Sylfaen"/>
          <w:sz w:val="20"/>
          <w:lang w:val="af-ZA"/>
        </w:rPr>
        <w:t xml:space="preserve">, </w:t>
      </w:r>
      <w:r w:rsidRPr="001304AC">
        <w:rPr>
          <w:rFonts w:ascii="GHEA Grapalat" w:hAnsi="GHEA Grapalat" w:cs="Sylfaen"/>
          <w:sz w:val="20"/>
        </w:rPr>
        <w:t>իսկ</w:t>
      </w:r>
      <w:r w:rsidRPr="001304AC">
        <w:rPr>
          <w:rFonts w:ascii="GHEA Grapalat" w:hAnsi="GHEA Grapalat" w:cs="Sylfaen"/>
          <w:sz w:val="20"/>
          <w:lang w:val="af-ZA"/>
        </w:rPr>
        <w:t xml:space="preserve"> </w:t>
      </w:r>
      <w:r w:rsidRPr="001304AC">
        <w:rPr>
          <w:rFonts w:ascii="GHEA Grapalat" w:hAnsi="GHEA Grapalat" w:cs="Sylfaen"/>
          <w:sz w:val="20"/>
        </w:rPr>
        <w:t>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009A796C" w:rsidRPr="001304AC">
        <w:rPr>
          <w:rFonts w:ascii="GHEA Grapalat" w:hAnsi="GHEA Grapalat" w:cs="Sylfaen"/>
          <w:sz w:val="20"/>
          <w:lang w:val="af-ZA"/>
        </w:rPr>
        <w:t xml:space="preserve"> </w:t>
      </w:r>
      <w:r w:rsidR="00880C5E" w:rsidRPr="001304AC">
        <w:rPr>
          <w:rFonts w:ascii="GHEA Grapalat" w:hAnsi="GHEA Grapalat" w:cs="Sylfaen"/>
          <w:sz w:val="20"/>
          <w:lang w:val="hy-AM"/>
        </w:rPr>
        <w:t>քսան</w:t>
      </w:r>
      <w:r w:rsidRPr="001304AC">
        <w:rPr>
          <w:rFonts w:ascii="GHEA Grapalat" w:hAnsi="GHEA Grapalat" w:cs="Sylfaen"/>
          <w:sz w:val="20"/>
          <w:lang w:val="af-ZA"/>
        </w:rPr>
        <w:t xml:space="preserve"> </w:t>
      </w:r>
      <w:r w:rsidR="009A796C" w:rsidRPr="001304AC">
        <w:rPr>
          <w:rFonts w:ascii="GHEA Grapalat" w:hAnsi="GHEA Grapalat" w:cs="Sylfaen"/>
          <w:sz w:val="20"/>
        </w:rPr>
        <w:t>աշխատանքային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ընթացքում</w:t>
      </w:r>
      <w:r w:rsidR="009A796C" w:rsidRPr="001304AC">
        <w:rPr>
          <w:rFonts w:ascii="GHEA Grapalat" w:hAnsi="GHEA Grapalat" w:cs="Sylfaen"/>
          <w:sz w:val="20"/>
          <w:lang w:val="af-ZA"/>
        </w:rPr>
        <w:t>:</w:t>
      </w:r>
      <w:r w:rsidR="001E17BA" w:rsidRPr="001304AC">
        <w:rPr>
          <w:rFonts w:ascii="GHEA Grapalat" w:hAnsi="GHEA Grapalat" w:cs="Sylfaen"/>
          <w:sz w:val="20"/>
          <w:lang w:val="af-ZA"/>
        </w:rPr>
        <w:t xml:space="preserve"> </w:t>
      </w:r>
    </w:p>
    <w:p w:rsidR="00ED6836" w:rsidRPr="001304AC" w:rsidRDefault="00745561" w:rsidP="00EF3662">
      <w:pPr>
        <w:ind w:firstLine="567"/>
        <w:jc w:val="both"/>
        <w:rPr>
          <w:rFonts w:ascii="GHEA Grapalat" w:hAnsi="GHEA Grapalat" w:cs="Sylfaen"/>
          <w:sz w:val="20"/>
          <w:lang w:val="af-ZA"/>
        </w:rPr>
      </w:pPr>
      <w:r w:rsidRPr="001304AC">
        <w:rPr>
          <w:rFonts w:ascii="GHEA Grapalat" w:hAnsi="GHEA Grapalat" w:cs="Sylfaen"/>
          <w:sz w:val="20"/>
        </w:rPr>
        <w:t>Բավարար</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հրավերով</w:t>
      </w:r>
      <w:r w:rsidRPr="001304AC">
        <w:rPr>
          <w:rFonts w:ascii="GHEA Grapalat" w:hAnsi="GHEA Grapalat" w:cs="Sylfaen"/>
          <w:sz w:val="20"/>
          <w:lang w:val="af-ZA"/>
        </w:rPr>
        <w:t xml:space="preserve"> </w:t>
      </w:r>
      <w:r w:rsidRPr="001304AC">
        <w:rPr>
          <w:rFonts w:ascii="GHEA Grapalat" w:hAnsi="GHEA Grapalat" w:cs="Sylfaen"/>
          <w:sz w:val="20"/>
        </w:rPr>
        <w:t>նախատեսված</w:t>
      </w:r>
      <w:r w:rsidRPr="001304AC">
        <w:rPr>
          <w:rFonts w:ascii="GHEA Grapalat" w:hAnsi="GHEA Grapalat" w:cs="Sylfaen"/>
          <w:sz w:val="20"/>
          <w:lang w:val="af-ZA"/>
        </w:rPr>
        <w:t xml:space="preserve"> </w:t>
      </w:r>
      <w:r w:rsidRPr="001304AC">
        <w:rPr>
          <w:rFonts w:ascii="GHEA Grapalat" w:hAnsi="GHEA Grapalat" w:cs="Sylfaen"/>
          <w:sz w:val="20"/>
        </w:rPr>
        <w:t>պայմաններին</w:t>
      </w:r>
      <w:r w:rsidRPr="001304AC">
        <w:rPr>
          <w:rFonts w:ascii="GHEA Grapalat" w:hAnsi="GHEA Grapalat" w:cs="Sylfaen"/>
          <w:sz w:val="20"/>
          <w:lang w:val="af-ZA"/>
        </w:rPr>
        <w:t xml:space="preserve"> </w:t>
      </w:r>
      <w:r w:rsidRPr="001304AC">
        <w:rPr>
          <w:rFonts w:ascii="GHEA Grapalat" w:hAnsi="GHEA Grapalat" w:cs="Sylfaen"/>
          <w:sz w:val="20"/>
        </w:rPr>
        <w:t>համապատասխանող</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հակառակ</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անբավարար</w:t>
      </w:r>
      <w:r w:rsidRPr="001304AC">
        <w:rPr>
          <w:rFonts w:ascii="GHEA Grapalat" w:hAnsi="GHEA Grapalat" w:cs="Sylfaen"/>
          <w:sz w:val="20"/>
          <w:lang w:val="af-ZA"/>
        </w:rPr>
        <w:t xml:space="preserve"> </w:t>
      </w:r>
      <w:r w:rsidRPr="001304AC">
        <w:rPr>
          <w:rFonts w:ascii="GHEA Grapalat" w:hAnsi="GHEA Grapalat" w:cs="Sylfaen"/>
          <w:sz w:val="20"/>
        </w:rPr>
        <w:t>և</w:t>
      </w:r>
      <w:r w:rsidRPr="001304AC">
        <w:rPr>
          <w:rFonts w:ascii="GHEA Grapalat" w:hAnsi="GHEA Grapalat" w:cs="Sylfaen"/>
          <w:sz w:val="20"/>
          <w:lang w:val="af-ZA"/>
        </w:rPr>
        <w:t xml:space="preserve"> </w:t>
      </w:r>
      <w:r w:rsidRPr="001304AC">
        <w:rPr>
          <w:rFonts w:ascii="GHEA Grapalat" w:hAnsi="GHEA Grapalat" w:cs="Sylfaen"/>
          <w:sz w:val="20"/>
        </w:rPr>
        <w:t>մերժվում</w:t>
      </w:r>
      <w:r w:rsidRPr="001304AC">
        <w:rPr>
          <w:rFonts w:ascii="GHEA Grapalat" w:hAnsi="GHEA Grapalat" w:cs="Sylfaen"/>
          <w:sz w:val="20"/>
          <w:lang w:val="af-ZA"/>
        </w:rPr>
        <w:t xml:space="preserve"> </w:t>
      </w:r>
      <w:r w:rsidRPr="001304AC">
        <w:rPr>
          <w:rFonts w:ascii="GHEA Grapalat" w:hAnsi="GHEA Grapalat" w:cs="Sylfaen"/>
          <w:sz w:val="20"/>
        </w:rPr>
        <w:t>են</w:t>
      </w:r>
      <w:r w:rsidR="00F20DA5" w:rsidRPr="001304AC">
        <w:rPr>
          <w:rFonts w:ascii="GHEA Grapalat" w:hAnsi="GHEA Grapalat" w:cs="Sylfaen"/>
          <w:sz w:val="20"/>
          <w:lang w:val="af-ZA"/>
        </w:rPr>
        <w:t>:</w:t>
      </w:r>
      <w:r w:rsidRPr="001304AC">
        <w:rPr>
          <w:rFonts w:ascii="GHEA Grapalat" w:hAnsi="GHEA Grapalat" w:cs="Sylfaen"/>
          <w:sz w:val="20"/>
          <w:lang w:val="af-ZA"/>
        </w:rPr>
        <w:t xml:space="preserve"> </w:t>
      </w:r>
      <w:r w:rsidR="00B46279" w:rsidRPr="001304AC">
        <w:rPr>
          <w:rFonts w:ascii="GHEA Grapalat" w:hAnsi="GHEA Grapalat" w:cs="Sylfaen"/>
          <w:sz w:val="20"/>
        </w:rPr>
        <w:t>Ընդ</w:t>
      </w:r>
      <w:r w:rsidR="00B46279" w:rsidRPr="001304AC">
        <w:rPr>
          <w:rFonts w:ascii="GHEA Grapalat" w:hAnsi="GHEA Grapalat" w:cs="Sylfaen"/>
          <w:sz w:val="20"/>
          <w:lang w:val="af-ZA"/>
        </w:rPr>
        <w:t xml:space="preserve"> որում հայտերի բացման </w:t>
      </w:r>
      <w:r w:rsidR="00F7009A" w:rsidRPr="001304AC">
        <w:rPr>
          <w:rFonts w:ascii="GHEA Grapalat" w:hAnsi="GHEA Grapalat" w:cs="Sylfaen"/>
          <w:sz w:val="20"/>
          <w:lang w:val="af-ZA"/>
        </w:rPr>
        <w:t xml:space="preserve">և գնահատման </w:t>
      </w:r>
      <w:r w:rsidR="00B46279" w:rsidRPr="001304AC">
        <w:rPr>
          <w:rFonts w:ascii="GHEA Grapalat" w:hAnsi="GHEA Grapalat" w:cs="Sylfaen"/>
          <w:sz w:val="20"/>
          <w:lang w:val="af-ZA"/>
        </w:rPr>
        <w:t xml:space="preserve">նիստում հանձնաժողովը մերժում է այն հայտերը, </w:t>
      </w:r>
      <w:r w:rsidR="00B46279" w:rsidRPr="001304AC">
        <w:rPr>
          <w:rFonts w:ascii="GHEA Grapalat" w:hAnsi="GHEA Grapalat" w:cs="Sylfaen"/>
          <w:sz w:val="20"/>
        </w:rPr>
        <w:t>որոնցում</w:t>
      </w:r>
      <w:r w:rsidR="00B46279" w:rsidRPr="001304AC">
        <w:rPr>
          <w:rFonts w:ascii="GHEA Grapalat" w:hAnsi="GHEA Grapalat" w:cs="Sylfaen"/>
          <w:sz w:val="20"/>
          <w:lang w:val="af-ZA"/>
        </w:rPr>
        <w:t xml:space="preserve"> </w:t>
      </w:r>
      <w:r w:rsidR="00ED6836" w:rsidRPr="001304AC">
        <w:rPr>
          <w:rFonts w:ascii="GHEA Grapalat" w:hAnsi="GHEA Grapalat" w:cs="Sylfaen"/>
          <w:sz w:val="20"/>
        </w:rPr>
        <w:t>բացակայում</w:t>
      </w:r>
      <w:r w:rsidR="00ED6836" w:rsidRPr="001304AC">
        <w:rPr>
          <w:rFonts w:ascii="GHEA Grapalat" w:hAnsi="GHEA Grapalat" w:cs="Sylfaen"/>
          <w:sz w:val="20"/>
          <w:lang w:val="af-ZA"/>
        </w:rPr>
        <w:t xml:space="preserve"> </w:t>
      </w:r>
      <w:r w:rsidR="00880C5E" w:rsidRPr="001304AC">
        <w:rPr>
          <w:rFonts w:ascii="GHEA Grapalat" w:hAnsi="GHEA Grapalat" w:cs="Sylfaen"/>
          <w:sz w:val="20"/>
          <w:lang w:val="hy-AM"/>
        </w:rPr>
        <w:t>են</w:t>
      </w:r>
      <w:r w:rsidR="00763EF7" w:rsidRPr="001304AC">
        <w:rPr>
          <w:rFonts w:ascii="GHEA Grapalat" w:hAnsi="GHEA Grapalat" w:cs="Sylfaen"/>
          <w:sz w:val="20"/>
          <w:lang w:val="af-ZA"/>
        </w:rPr>
        <w:t xml:space="preserve"> </w:t>
      </w:r>
      <w:r w:rsidR="00ED6836" w:rsidRPr="001304AC">
        <w:rPr>
          <w:rFonts w:ascii="GHEA Grapalat" w:hAnsi="GHEA Grapalat" w:cs="Sylfaen"/>
          <w:sz w:val="20"/>
        </w:rPr>
        <w:t>գնային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lastRenderedPageBreak/>
        <w:t>առաջարկ</w:t>
      </w:r>
      <w:r w:rsidR="00771A92" w:rsidRPr="001304AC">
        <w:rPr>
          <w:rFonts w:ascii="GHEA Grapalat" w:hAnsi="GHEA Grapalat" w:cs="Sylfaen"/>
          <w:sz w:val="20"/>
        </w:rPr>
        <w:t>ներ</w:t>
      </w:r>
      <w:r w:rsidR="00ED6836" w:rsidRPr="001304AC">
        <w:rPr>
          <w:rFonts w:ascii="GHEA Grapalat" w:hAnsi="GHEA Grapalat" w:cs="Sylfaen"/>
          <w:sz w:val="20"/>
        </w:rPr>
        <w:t>ը</w:t>
      </w:r>
      <w:r w:rsidR="00880C5E" w:rsidRPr="001304AC">
        <w:rPr>
          <w:rFonts w:ascii="GHEA Grapalat" w:hAnsi="GHEA Grapalat" w:cs="Sylfaen"/>
          <w:sz w:val="20"/>
          <w:lang w:val="hy-AM"/>
        </w:rPr>
        <w:t xml:space="preserve"> և/կամ հայտի ապահովումը</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կամ</w:t>
      </w:r>
      <w:r w:rsidR="00ED6836" w:rsidRPr="001304AC">
        <w:rPr>
          <w:rFonts w:ascii="GHEA Grapalat" w:hAnsi="GHEA Grapalat" w:cs="Sylfaen"/>
          <w:sz w:val="20"/>
          <w:lang w:val="af-ZA"/>
        </w:rPr>
        <w:t xml:space="preserve"> </w:t>
      </w:r>
      <w:r w:rsidR="00771A92" w:rsidRPr="001304AC">
        <w:rPr>
          <w:rFonts w:ascii="GHEA Grapalat" w:hAnsi="GHEA Grapalat" w:cs="Sylfaen"/>
          <w:sz w:val="20"/>
          <w:lang w:val="af-ZA"/>
        </w:rPr>
        <w:t xml:space="preserve">դրանք </w:t>
      </w:r>
      <w:r w:rsidR="00ED6836" w:rsidRPr="001304AC">
        <w:rPr>
          <w:rFonts w:ascii="GHEA Grapalat" w:hAnsi="GHEA Grapalat" w:cs="Sylfaen"/>
          <w:sz w:val="20"/>
        </w:rPr>
        <w:t>ներկայացված</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են</w:t>
      </w:r>
      <w:r w:rsidR="00B1695D" w:rsidRPr="001304AC">
        <w:rPr>
          <w:rFonts w:ascii="GHEA Grapalat" w:hAnsi="GHEA Grapalat" w:cs="Sylfaen"/>
          <w:sz w:val="20"/>
          <w:lang w:val="af-ZA"/>
        </w:rPr>
        <w:t xml:space="preserve"> </w:t>
      </w:r>
      <w:r w:rsidR="00ED6836" w:rsidRPr="001304AC">
        <w:rPr>
          <w:rFonts w:ascii="GHEA Grapalat" w:hAnsi="GHEA Grapalat" w:cs="Sylfaen"/>
          <w:sz w:val="20"/>
        </w:rPr>
        <w:t>հրավերի</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պահանջներին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անհամապատասխան</w:t>
      </w:r>
      <w:r w:rsidR="004348F9" w:rsidRPr="001304AC">
        <w:rPr>
          <w:rFonts w:ascii="GHEA Grapalat" w:hAnsi="GHEA Grapalat" w:cs="Sylfaen"/>
          <w:sz w:val="20"/>
          <w:lang w:val="af-ZA"/>
        </w:rPr>
        <w:t>:</w:t>
      </w:r>
    </w:p>
    <w:p w:rsidR="00B514E8" w:rsidRPr="001304AC" w:rsidRDefault="00FD2748"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096865" w:rsidRPr="001304AC">
        <w:rPr>
          <w:rFonts w:ascii="GHEA Grapalat" w:hAnsi="GHEA Grapalat" w:cs="Sylfaen"/>
          <w:szCs w:val="24"/>
        </w:rPr>
        <w:t>.</w:t>
      </w:r>
      <w:r w:rsidR="004348F9" w:rsidRPr="001304AC">
        <w:rPr>
          <w:rFonts w:ascii="GHEA Grapalat" w:hAnsi="GHEA Grapalat" w:cs="Sylfaen"/>
          <w:szCs w:val="24"/>
        </w:rPr>
        <w:t>3</w:t>
      </w:r>
      <w:r w:rsidR="00D7435F"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մասնակիցը</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բավարար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գնահատված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հայտեր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մասնակիցների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թվից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նվազագույն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153C87" w:rsidRPr="001304AC">
        <w:rPr>
          <w:rFonts w:ascii="GHEA Grapalat" w:hAnsi="GHEA Grapalat" w:cs="Sylfaen"/>
          <w:szCs w:val="24"/>
          <w:lang w:val="en-US"/>
        </w:rPr>
        <w:t>մ</w:t>
      </w:r>
      <w:r w:rsidR="00153C87" w:rsidRPr="001304AC">
        <w:rPr>
          <w:rFonts w:ascii="GHEA Grapalat" w:hAnsi="GHEA Grapalat" w:cs="Sylfaen"/>
          <w:szCs w:val="24"/>
          <w:lang w:val="ru-RU"/>
        </w:rPr>
        <w:t>ասնակցին</w:t>
      </w:r>
      <w:r w:rsidR="00153C87" w:rsidRPr="001304AC">
        <w:rPr>
          <w:rFonts w:ascii="GHEA Grapalat" w:hAnsi="GHEA Grapalat" w:cs="Sylfaen"/>
          <w:szCs w:val="24"/>
        </w:rPr>
        <w:t xml:space="preserve"> </w:t>
      </w:r>
      <w:r w:rsidR="00B514E8" w:rsidRPr="001304AC">
        <w:rPr>
          <w:rFonts w:ascii="GHEA Grapalat" w:hAnsi="GHEA Grapalat" w:cs="Sylfaen"/>
          <w:szCs w:val="24"/>
          <w:lang w:val="ru-RU"/>
        </w:rPr>
        <w:t>նախապատվություն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տալու</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սկզբունքով։</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Ընդ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հանձնաժողովի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կողմից</w:t>
      </w:r>
      <w:r w:rsidR="00B514E8"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A85E5D" w:rsidRPr="001304AC">
        <w:rPr>
          <w:rFonts w:ascii="GHEA Grapalat" w:hAnsi="GHEA Grapalat" w:cs="Sylfaen"/>
          <w:szCs w:val="24"/>
        </w:rPr>
        <w:t xml:space="preserve"> </w:t>
      </w:r>
      <w:r w:rsidR="00B514E8" w:rsidRPr="001304AC">
        <w:rPr>
          <w:rFonts w:ascii="GHEA Grapalat" w:hAnsi="GHEA Grapalat" w:cs="Sylfaen"/>
          <w:szCs w:val="24"/>
          <w:lang w:val="en-US"/>
        </w:rPr>
        <w:t>և</w:t>
      </w:r>
      <w:r w:rsidR="00B514E8" w:rsidRPr="001304AC">
        <w:rPr>
          <w:rFonts w:ascii="GHEA Grapalat" w:hAnsi="GHEA Grapalat" w:cs="Sylfaen"/>
          <w:szCs w:val="24"/>
        </w:rPr>
        <w:t xml:space="preserve"> </w:t>
      </w:r>
      <w:r w:rsidR="00880C5E" w:rsidRPr="001304AC">
        <w:rPr>
          <w:rFonts w:ascii="GHEA Grapalat" w:hAnsi="GHEA Grapalat" w:cs="Sylfaen"/>
          <w:szCs w:val="24"/>
          <w:lang w:val="hy-AM"/>
        </w:rPr>
        <w:t>այդպիսին չճանաչված</w:t>
      </w:r>
      <w:r w:rsidR="00B514E8" w:rsidRPr="001304AC">
        <w:rPr>
          <w:rFonts w:ascii="GHEA Grapalat" w:hAnsi="GHEA Grapalat" w:cs="Sylfaen"/>
          <w:szCs w:val="24"/>
          <w:lang w:val="ru-RU"/>
        </w:rPr>
        <w:t>մասնակիցներին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որոշելիս</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առաջարկների</w:t>
      </w:r>
      <w:r w:rsidR="00B514E8" w:rsidRPr="001304AC">
        <w:rPr>
          <w:rFonts w:ascii="GHEA Grapalat" w:hAnsi="GHEA Grapalat" w:cs="Sylfaen"/>
          <w:szCs w:val="24"/>
        </w:rPr>
        <w:t xml:space="preserve"> գնահատումը և </w:t>
      </w:r>
      <w:r w:rsidR="00B514E8" w:rsidRPr="001304AC">
        <w:rPr>
          <w:rFonts w:ascii="GHEA Grapalat" w:hAnsi="GHEA Grapalat" w:cs="Sylfaen"/>
          <w:szCs w:val="24"/>
          <w:lang w:val="ru-RU"/>
        </w:rPr>
        <w:t>համեմատումն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իրականացվում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առանց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հրավերի</w:t>
      </w:r>
      <w:r w:rsidR="00B514E8" w:rsidRPr="001304AC">
        <w:rPr>
          <w:rFonts w:ascii="GHEA Grapalat" w:hAnsi="GHEA Grapalat" w:cs="Sylfaen"/>
          <w:szCs w:val="24"/>
        </w:rPr>
        <w:t xml:space="preserve"> </w:t>
      </w:r>
      <w:r w:rsidR="00AE4008" w:rsidRPr="001304AC">
        <w:rPr>
          <w:rFonts w:ascii="GHEA Grapalat" w:hAnsi="GHEA Grapalat" w:cs="Sylfaen"/>
          <w:szCs w:val="24"/>
        </w:rPr>
        <w:t>1-ին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մասի</w:t>
      </w:r>
      <w:r w:rsidR="00B514E8" w:rsidRPr="001304AC">
        <w:rPr>
          <w:rFonts w:ascii="GHEA Grapalat" w:hAnsi="GHEA Grapalat" w:cs="Sylfaen"/>
          <w:szCs w:val="24"/>
        </w:rPr>
        <w:t xml:space="preserve"> </w:t>
      </w:r>
      <w:r w:rsidR="00AE4008" w:rsidRPr="001304AC">
        <w:rPr>
          <w:rFonts w:ascii="GHEA Grapalat" w:hAnsi="GHEA Grapalat" w:cs="Sylfaen"/>
          <w:szCs w:val="24"/>
        </w:rPr>
        <w:t>5</w:t>
      </w:r>
      <w:r w:rsidR="00B514E8" w:rsidRPr="001304AC">
        <w:rPr>
          <w:rFonts w:ascii="GHEA Grapalat" w:hAnsi="GHEA Grapalat" w:cs="Sylfaen"/>
          <w:szCs w:val="24"/>
        </w:rPr>
        <w:t>.2</w:t>
      </w:r>
      <w:r w:rsidR="00F20DA5" w:rsidRPr="001304AC">
        <w:rPr>
          <w:rFonts w:ascii="GHEA Grapalat" w:hAnsi="GHEA Grapalat" w:cs="Sylfaen"/>
          <w:szCs w:val="24"/>
        </w:rPr>
        <w:t>-րդ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կետում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նշված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հարկի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գումարի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հաշվարկման</w:t>
      </w:r>
      <w:r w:rsidR="00F61898" w:rsidRPr="001304AC">
        <w:rPr>
          <w:rFonts w:ascii="GHEA Grapalat" w:hAnsi="GHEA Grapalat" w:cs="Sylfaen"/>
          <w:lang w:val="hy-AM"/>
        </w:rPr>
        <w:t>:</w:t>
      </w:r>
    </w:p>
    <w:p w:rsidR="00ED2D49"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8</w:t>
      </w:r>
      <w:r w:rsidR="00096865" w:rsidRPr="001304AC">
        <w:rPr>
          <w:rFonts w:ascii="GHEA Grapalat" w:hAnsi="GHEA Grapalat" w:cs="Sylfaen"/>
          <w:i w:val="0"/>
          <w:szCs w:val="24"/>
          <w:lang w:val="af-ZA"/>
        </w:rPr>
        <w:t>.</w:t>
      </w:r>
      <w:r w:rsidR="004348F9" w:rsidRPr="001304AC">
        <w:rPr>
          <w:rFonts w:ascii="GHEA Grapalat" w:hAnsi="GHEA Grapalat" w:cs="Sylfaen"/>
          <w:i w:val="0"/>
          <w:szCs w:val="24"/>
          <w:lang w:val="af-ZA"/>
        </w:rPr>
        <w:t>4</w:t>
      </w:r>
      <w:r w:rsidR="00D7435F"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հայտում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անհամապատասխանություն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տեղ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գտել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թվերով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գումարների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միջև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հիմք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ընդունվում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գումարը</w:t>
      </w:r>
      <w:r w:rsidR="004D5671" w:rsidRPr="001304AC">
        <w:rPr>
          <w:rFonts w:ascii="GHEA Grapalat" w:hAnsi="GHEA Grapalat" w:cs="Sylfaen"/>
          <w:i w:val="0"/>
          <w:szCs w:val="24"/>
          <w:lang w:val="hy-AM"/>
        </w:rPr>
        <w:t>։</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առաջարկվող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գները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երկու</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արժույթներով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համեմատվում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ED2D49" w:rsidRPr="001304AC">
        <w:rPr>
          <w:rFonts w:ascii="GHEA Grapalat" w:hAnsi="GHEA Grapalat" w:cs="Sylfaen"/>
          <w:b/>
          <w:i w:val="0"/>
          <w:szCs w:val="24"/>
          <w:lang w:val="ru-RU"/>
        </w:rPr>
        <w:t>Հայաստանի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Հանրապետության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դրամով</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բացման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նիստի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օրվա</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դրությամբ</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ՀՀ</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կենտրոնական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բանկի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կողմից</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սահմանված</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փոխարժեքով</w:t>
      </w:r>
      <w:r w:rsidR="00ED2D49" w:rsidRPr="001304AC">
        <w:rPr>
          <w:rFonts w:ascii="GHEA Grapalat" w:hAnsi="GHEA Grapalat" w:cs="Sylfaen"/>
          <w:i w:val="0"/>
          <w:szCs w:val="24"/>
          <w:lang w:val="ru-RU"/>
        </w:rPr>
        <w:t>։</w:t>
      </w:r>
    </w:p>
    <w:p w:rsidR="009B6D58"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8</w:t>
      </w:r>
      <w:r w:rsidR="00633389" w:rsidRPr="001304AC">
        <w:rPr>
          <w:rFonts w:ascii="GHEA Grapalat" w:hAnsi="GHEA Grapalat"/>
          <w:i w:val="0"/>
          <w:lang w:val="af-ZA"/>
        </w:rPr>
        <w:t>.</w:t>
      </w:r>
      <w:r w:rsidR="00E56508" w:rsidRPr="001304AC">
        <w:rPr>
          <w:rFonts w:ascii="GHEA Grapalat" w:hAnsi="GHEA Grapalat"/>
          <w:i w:val="0"/>
          <w:lang w:val="hy-AM"/>
        </w:rPr>
        <w:t>5</w:t>
      </w:r>
      <w:r w:rsidR="00E56508" w:rsidRPr="001304AC">
        <w:rPr>
          <w:rFonts w:ascii="GHEA Grapalat" w:hAnsi="GHEA Grapalat"/>
          <w:i w:val="0"/>
          <w:lang w:val="af-ZA"/>
        </w:rPr>
        <w:t xml:space="preserve"> </w:t>
      </w:r>
      <w:r w:rsidR="00973FB1" w:rsidRPr="001304AC">
        <w:rPr>
          <w:rFonts w:ascii="GHEA Grapalat" w:hAnsi="GHEA Grapalat"/>
          <w:i w:val="0"/>
          <w:lang w:val="af-ZA"/>
        </w:rPr>
        <w:t>Հ</w:t>
      </w:r>
      <w:r w:rsidR="00973FB1" w:rsidRPr="001304AC">
        <w:rPr>
          <w:rFonts w:ascii="GHEA Grapalat" w:hAnsi="GHEA Grapalat" w:cs="Sylfaen"/>
          <w:i w:val="0"/>
          <w:szCs w:val="24"/>
          <w:lang w:val="ru-RU"/>
        </w:rPr>
        <w:t>անձնաժողովը</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հրավերի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պահանջների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նկատմամբ</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բավարար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գնահատված</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հայտեր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ներկայացրած</w:t>
      </w:r>
      <w:r w:rsidR="00973FB1" w:rsidRPr="001304AC">
        <w:rPr>
          <w:rFonts w:ascii="GHEA Grapalat" w:hAnsi="GHEA Grapalat" w:cs="Sylfaen"/>
          <w:i w:val="0"/>
          <w:szCs w:val="24"/>
          <w:lang w:val="af-ZA"/>
        </w:rPr>
        <w:t xml:space="preserve"> </w:t>
      </w:r>
      <w:r w:rsidRPr="001304AC">
        <w:rPr>
          <w:rFonts w:ascii="GHEA Grapalat" w:hAnsi="GHEA Grapalat" w:cs="Sylfaen"/>
          <w:i w:val="0"/>
          <w:szCs w:val="24"/>
        </w:rPr>
        <w:t>մ</w:t>
      </w:r>
      <w:r w:rsidR="00973FB1" w:rsidRPr="001304AC">
        <w:rPr>
          <w:rFonts w:ascii="GHEA Grapalat" w:hAnsi="GHEA Grapalat" w:cs="Sylfaen"/>
          <w:i w:val="0"/>
          <w:szCs w:val="24"/>
          <w:lang w:val="ru-RU"/>
        </w:rPr>
        <w:t>ասնակիցներից</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որոշում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հայտարարում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է</w:t>
      </w:r>
      <w:r w:rsidR="00973FB1"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hy-AM"/>
        </w:rPr>
        <w:t>ընտրված</w:t>
      </w:r>
      <w:r w:rsidR="00D32414"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880C5E" w:rsidRPr="001304AC">
        <w:rPr>
          <w:rFonts w:ascii="GHEA Grapalat" w:hAnsi="GHEA Grapalat" w:cs="Sylfaen"/>
          <w:i w:val="0"/>
          <w:szCs w:val="24"/>
          <w:lang w:val="hy-AM"/>
        </w:rPr>
        <w:t>այդպիսին չճանաչված</w:t>
      </w:r>
      <w:r w:rsidR="00973FB1" w:rsidRPr="001304AC">
        <w:rPr>
          <w:rFonts w:ascii="GHEA Grapalat" w:hAnsi="GHEA Grapalat" w:cs="Sylfaen"/>
          <w:i w:val="0"/>
          <w:szCs w:val="24"/>
          <w:lang w:val="ru-RU"/>
        </w:rPr>
        <w:t>մասնակիցներին</w:t>
      </w:r>
      <w:r w:rsidR="00973FB1" w:rsidRPr="001304AC">
        <w:rPr>
          <w:rFonts w:ascii="GHEA Grapalat" w:hAnsi="GHEA Grapalat" w:cs="Sylfaen"/>
          <w:i w:val="0"/>
          <w:szCs w:val="24"/>
          <w:lang w:val="af-ZA"/>
        </w:rPr>
        <w:t>:</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Ապրանքների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գնման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դեպքում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հանձնաժողովը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գնահատում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է</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նաև</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ներկայացված</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ամբողջական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նկարագրերի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համապատասխանությունը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հրավերի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պահանջներին</w:t>
      </w:r>
      <w:r w:rsidR="00D32414" w:rsidRPr="001304AC">
        <w:rPr>
          <w:rFonts w:ascii="GHEA Grapalat" w:hAnsi="GHEA Grapalat" w:cs="Sylfaen"/>
          <w:i w:val="0"/>
          <w:szCs w:val="24"/>
          <w:lang w:val="af-ZA"/>
        </w:rPr>
        <w:t>:</w:t>
      </w:r>
      <w:r w:rsidR="00973FB1"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Առաջարկված</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նվազագույն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գների</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հավասարության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դեպքում</w:t>
      </w:r>
      <w:r w:rsidR="00AE74A0" w:rsidRPr="001304AC">
        <w:rPr>
          <w:rFonts w:ascii="GHEA Grapalat" w:hAnsi="GHEA Grapalat" w:cs="Sylfaen"/>
          <w:i w:val="0"/>
          <w:szCs w:val="24"/>
          <w:lang w:val="hy-AM"/>
        </w:rPr>
        <w:t>՝</w:t>
      </w:r>
      <w:r w:rsidR="009B6D58" w:rsidRPr="001304AC">
        <w:rPr>
          <w:rFonts w:ascii="GHEA Grapalat" w:hAnsi="GHEA Grapalat" w:cs="Sylfaen"/>
          <w:i w:val="0"/>
          <w:szCs w:val="24"/>
          <w:lang w:val="af-ZA"/>
        </w:rPr>
        <w:t xml:space="preserve"> </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ա</w:t>
      </w:r>
      <w:r w:rsidRPr="001304AC">
        <w:rPr>
          <w:rFonts w:ascii="GHEA Grapalat" w:hAnsi="GHEA Grapalat" w:cs="Sylfaen"/>
          <w:sz w:val="20"/>
          <w:szCs w:val="24"/>
          <w:lang w:val="af-ZA" w:eastAsia="en-US"/>
        </w:rPr>
        <w:t xml:space="preserve">. </w:t>
      </w:r>
      <w:r w:rsidR="00E34189" w:rsidRPr="001304AC">
        <w:rPr>
          <w:rFonts w:ascii="GHEA Grapalat" w:hAnsi="GHEA Grapalat" w:cs="Sylfaen"/>
          <w:sz w:val="20"/>
          <w:szCs w:val="24"/>
          <w:lang w:val="hy-AM" w:eastAsia="en-US"/>
        </w:rPr>
        <w:t>ընտրված</w:t>
      </w:r>
      <w:r w:rsidR="00E34189"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00880C5E" w:rsidRPr="001304AC">
        <w:rPr>
          <w:rFonts w:ascii="GHEA Grapalat" w:hAnsi="GHEA Grapalat" w:cs="Sylfaen"/>
          <w:sz w:val="20"/>
          <w:szCs w:val="24"/>
          <w:lang w:val="hy-AM" w:eastAsia="en-US"/>
        </w:rPr>
        <w:t>այդպիսին չճանաչված</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որոշելու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նիստում</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ներկայացրած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հետ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00E56508" w:rsidRPr="001304AC">
        <w:rPr>
          <w:rFonts w:ascii="GHEA Grapalat" w:hAnsi="GHEA Grapalat" w:cs="Sylfaen"/>
          <w:sz w:val="20"/>
          <w:szCs w:val="24"/>
          <w:lang w:val="hy-AM" w:eastAsia="en-US"/>
        </w:rPr>
        <w:t>այդ</w:t>
      </w:r>
      <w:r w:rsidRPr="001304AC">
        <w:rPr>
          <w:rFonts w:ascii="GHEA Grapalat" w:hAnsi="GHEA Grapalat" w:cs="Sylfaen"/>
          <w:sz w:val="20"/>
          <w:szCs w:val="24"/>
          <w:lang w:val="af-ZA" w:eastAsia="en-US"/>
        </w:rPr>
        <w:t xml:space="preserve">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համապատասխան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լիազորություն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ունեցող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ներկայացուցիչները</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բ</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հակառակ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դեպքում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կասեցվում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մեկ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ընթացքում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քարտուղարը</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w:t>
      </w:r>
      <w:r w:rsidR="00143E8C" w:rsidRPr="001304AC">
        <w:rPr>
          <w:rFonts w:ascii="GHEA Grapalat" w:hAnsi="GHEA Grapalat" w:cs="Sylfaen"/>
          <w:sz w:val="20"/>
          <w:szCs w:val="24"/>
          <w:lang w:val="ru-RU" w:eastAsia="en-US"/>
        </w:rPr>
        <w:t>ներկայացրած</w:t>
      </w:r>
      <w:r w:rsidR="00143E8C" w:rsidRPr="001304AC">
        <w:rPr>
          <w:rFonts w:ascii="GHEA Grapalat" w:hAnsi="GHEA Grapalat" w:cs="Sylfaen"/>
          <w:sz w:val="20"/>
          <w:szCs w:val="24"/>
          <w:lang w:val="af-ZA" w:eastAsia="en-US"/>
        </w:rPr>
        <w:t xml:space="preserve"> </w:t>
      </w:r>
      <w:r w:rsidR="00143E8C" w:rsidRPr="001304AC">
        <w:rPr>
          <w:rFonts w:ascii="GHEA Grapalat" w:hAnsi="GHEA Grapalat" w:cs="Sylfaen"/>
          <w:sz w:val="20"/>
          <w:szCs w:val="24"/>
          <w:lang w:val="ru-RU" w:eastAsia="en-US"/>
        </w:rPr>
        <w:t>մասնակիցներին</w:t>
      </w:r>
      <w:r w:rsidR="00143E8C" w:rsidRPr="001304AC">
        <w:rPr>
          <w:rFonts w:ascii="GHEA Grapalat" w:hAnsi="GHEA Grapalat" w:cs="Sylfaen"/>
          <w:sz w:val="20"/>
          <w:szCs w:val="24"/>
          <w:lang w:val="af-ZA" w:eastAsia="en-US"/>
        </w:rPr>
        <w:t xml:space="preserve"> </w:t>
      </w:r>
      <w:r w:rsidR="00A232D9" w:rsidRPr="001304AC">
        <w:rPr>
          <w:rFonts w:ascii="GHEA Grapalat" w:hAnsi="GHEA Grapalat" w:cs="Sylfaen"/>
          <w:sz w:val="20"/>
          <w:szCs w:val="24"/>
          <w:lang w:val="af-ZA" w:eastAsia="en-US"/>
        </w:rPr>
        <w:t xml:space="preserve">էլեկտրոնային եղանակով </w:t>
      </w:r>
      <w:r w:rsidRPr="001304AC">
        <w:rPr>
          <w:rFonts w:ascii="GHEA Grapalat" w:hAnsi="GHEA Grapalat" w:cs="Sylfaen"/>
          <w:sz w:val="20"/>
          <w:szCs w:val="24"/>
          <w:lang w:val="ru-RU" w:eastAsia="en-US"/>
        </w:rPr>
        <w:t>միաժամանակ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նվազեցման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շուրջ</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վարման</w:t>
      </w:r>
      <w:r w:rsidR="00880C5E" w:rsidRPr="001304AC">
        <w:rPr>
          <w:rFonts w:ascii="GHEA Grapalat" w:hAnsi="GHEA Grapalat" w:cs="Sylfaen"/>
          <w:sz w:val="20"/>
          <w:szCs w:val="24"/>
          <w:lang w:val="hy-AM" w:eastAsia="en-US"/>
        </w:rPr>
        <w:t xml:space="preserve"> պայմանների, տևողության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ժամի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վայրի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մասին</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color w:val="FF0000"/>
          <w:sz w:val="20"/>
          <w:szCs w:val="24"/>
          <w:lang w:val="af-ZA" w:eastAsia="en-US"/>
        </w:rPr>
      </w:pPr>
      <w:r w:rsidRPr="001304AC">
        <w:rPr>
          <w:rFonts w:ascii="GHEA Grapalat" w:hAnsi="GHEA Grapalat" w:cs="Sylfaen"/>
          <w:sz w:val="20"/>
          <w:szCs w:val="24"/>
          <w:lang w:val="ru-RU" w:eastAsia="en-US"/>
        </w:rPr>
        <w:t>գ</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ոչ</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ուղարկվելու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հաջորդող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օրվանից</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երկրորդ</w:t>
      </w:r>
      <w:r w:rsidRPr="001304AC">
        <w:rPr>
          <w:rFonts w:ascii="GHEA Grapalat" w:hAnsi="GHEA Grapalat" w:cs="Sylfaen"/>
          <w:sz w:val="20"/>
          <w:szCs w:val="24"/>
          <w:lang w:val="af-ZA" w:eastAsia="en-US"/>
        </w:rPr>
        <w:t xml:space="preserve"> </w:t>
      </w:r>
      <w:r w:rsidR="00973FB1" w:rsidRPr="001304AC">
        <w:rPr>
          <w:rFonts w:ascii="GHEA Grapalat" w:hAnsi="GHEA Grapalat" w:cs="Sylfaen"/>
          <w:sz w:val="20"/>
          <w:szCs w:val="24"/>
          <w:lang w:val="af-ZA" w:eastAsia="en-US"/>
        </w:rPr>
        <w:t xml:space="preserve">և ոչ ուշ, քան </w:t>
      </w:r>
      <w:r w:rsidR="008A2FF1" w:rsidRPr="001304AC">
        <w:rPr>
          <w:rFonts w:ascii="GHEA Grapalat" w:hAnsi="GHEA Grapalat" w:cs="Sylfaen"/>
          <w:sz w:val="20"/>
          <w:szCs w:val="24"/>
          <w:lang w:val="hy-AM" w:eastAsia="en-US"/>
        </w:rPr>
        <w:t>հինգերորդ</w:t>
      </w:r>
      <w:r w:rsidR="008A2FF1"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օրը</w:t>
      </w:r>
      <w:r w:rsidRPr="001304AC">
        <w:rPr>
          <w:rFonts w:ascii="GHEA Grapalat" w:hAnsi="GHEA Grapalat" w:cs="Sylfaen"/>
          <w:sz w:val="20"/>
          <w:szCs w:val="24"/>
          <w:lang w:val="af-ZA" w:eastAsia="en-US"/>
        </w:rPr>
        <w:t xml:space="preserve">, </w:t>
      </w:r>
    </w:p>
    <w:p w:rsidR="009B6D58" w:rsidRPr="001304AC" w:rsidRDefault="009B6D58" w:rsidP="00154FCB">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դ</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յուրաքանչյուր</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eastAsia="en-US"/>
        </w:rPr>
        <w:t>մ</w:t>
      </w:r>
      <w:r w:rsidR="003B1FC0" w:rsidRPr="001304AC">
        <w:rPr>
          <w:rFonts w:ascii="GHEA Grapalat" w:hAnsi="GHEA Grapalat" w:cs="Sylfaen"/>
          <w:sz w:val="20"/>
          <w:szCs w:val="24"/>
          <w:lang w:eastAsia="en-US"/>
        </w:rPr>
        <w:t>ա</w:t>
      </w:r>
      <w:r w:rsidRPr="001304AC">
        <w:rPr>
          <w:rFonts w:ascii="GHEA Grapalat" w:hAnsi="GHEA Grapalat" w:cs="Sylfaen"/>
          <w:sz w:val="20"/>
          <w:szCs w:val="24"/>
          <w:lang w:val="ru-RU" w:eastAsia="en-US"/>
        </w:rPr>
        <w:t>սնակցի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տվյալ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պահին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հրապարակվում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մյուս</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w:t>
      </w:r>
      <w:r w:rsidR="00E56508" w:rsidRPr="001304AC">
        <w:rPr>
          <w:rFonts w:ascii="GHEA Grapalat" w:hAnsi="GHEA Grapalat" w:cs="Sylfaen"/>
          <w:sz w:val="20"/>
          <w:szCs w:val="24"/>
          <w:lang w:val="hy-AM" w:eastAsia="en-US"/>
        </w:rPr>
        <w:t>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մինչև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վերջնաժամկետի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ավարտը</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վերանայել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w:t>
      </w:r>
    </w:p>
    <w:p w:rsidR="00E56508" w:rsidRPr="001304AC"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ե</w:t>
      </w:r>
      <w:r w:rsidRPr="001304AC">
        <w:rPr>
          <w:rFonts w:ascii="GHEA Grapalat" w:hAnsi="GHEA Grapalat" w:cs="Sylfaen"/>
          <w:sz w:val="20"/>
          <w:lang w:val="af-ZA"/>
        </w:rPr>
        <w:t xml:space="preserve">. </w:t>
      </w:r>
      <w:r w:rsidRPr="001304AC">
        <w:rPr>
          <w:rFonts w:ascii="GHEA Grapalat" w:hAnsi="GHEA Grapalat" w:cs="Sylfaen"/>
          <w:sz w:val="20"/>
          <w:lang w:val="ru-RU"/>
        </w:rPr>
        <w:t>բանակցությունների</w:t>
      </w:r>
      <w:r w:rsidRPr="001304AC">
        <w:rPr>
          <w:rFonts w:ascii="GHEA Grapalat" w:hAnsi="GHEA Grapalat" w:cs="Sylfaen"/>
          <w:sz w:val="20"/>
          <w:lang w:val="af-ZA"/>
        </w:rPr>
        <w:t xml:space="preserve"> </w:t>
      </w:r>
      <w:r w:rsidRPr="001304AC">
        <w:rPr>
          <w:rFonts w:ascii="GHEA Grapalat" w:hAnsi="GHEA Grapalat" w:cs="Sylfaen"/>
          <w:sz w:val="20"/>
          <w:lang w:val="ru-RU"/>
        </w:rPr>
        <w:t>համար</w:t>
      </w:r>
      <w:r w:rsidRPr="001304AC">
        <w:rPr>
          <w:rFonts w:ascii="GHEA Grapalat" w:hAnsi="GHEA Grapalat" w:cs="Sylfaen"/>
          <w:sz w:val="20"/>
          <w:lang w:val="af-ZA"/>
        </w:rPr>
        <w:t xml:space="preserve"> </w:t>
      </w:r>
      <w:r w:rsidRPr="001304AC">
        <w:rPr>
          <w:rFonts w:ascii="GHEA Grapalat" w:hAnsi="GHEA Grapalat" w:cs="Sylfaen"/>
          <w:sz w:val="20"/>
          <w:lang w:val="ru-RU"/>
        </w:rPr>
        <w:t>սահմանված</w:t>
      </w:r>
      <w:r w:rsidRPr="001304AC">
        <w:rPr>
          <w:rFonts w:ascii="GHEA Grapalat" w:hAnsi="GHEA Grapalat" w:cs="Sylfaen"/>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Sylfaen"/>
          <w:sz w:val="20"/>
          <w:lang w:val="af-ZA"/>
        </w:rPr>
        <w:t xml:space="preserve"> </w:t>
      </w:r>
      <w:r w:rsidRPr="001304AC">
        <w:rPr>
          <w:rFonts w:ascii="GHEA Grapalat" w:hAnsi="GHEA Grapalat" w:cs="Sylfaen"/>
          <w:sz w:val="20"/>
          <w:lang w:val="ru-RU"/>
        </w:rPr>
        <w:t>լրանալու</w:t>
      </w:r>
      <w:r w:rsidRPr="001304AC">
        <w:rPr>
          <w:rFonts w:ascii="GHEA Grapalat" w:hAnsi="GHEA Grapalat" w:cs="Sylfaen"/>
          <w:sz w:val="20"/>
          <w:lang w:val="af-ZA"/>
        </w:rPr>
        <w:t xml:space="preserve"> </w:t>
      </w:r>
      <w:r w:rsidRPr="001304AC">
        <w:rPr>
          <w:rFonts w:ascii="GHEA Grapalat" w:hAnsi="GHEA Grapalat" w:cs="Sylfaen"/>
          <w:sz w:val="20"/>
          <w:lang w:val="ru-RU"/>
        </w:rPr>
        <w:t>պահին</w:t>
      </w:r>
      <w:r w:rsidRPr="001304AC">
        <w:rPr>
          <w:rFonts w:ascii="GHEA Grapalat" w:hAnsi="GHEA Grapalat" w:cs="Sylfaen"/>
          <w:sz w:val="20"/>
          <w:lang w:val="af-ZA"/>
        </w:rPr>
        <w:t xml:space="preserve">, </w:t>
      </w:r>
      <w:r w:rsidRPr="001304AC">
        <w:rPr>
          <w:rFonts w:ascii="GHEA Grapalat" w:hAnsi="GHEA Grapalat" w:cs="Sylfaen"/>
          <w:sz w:val="20"/>
          <w:lang w:val="ru-RU"/>
        </w:rPr>
        <w:t>ըստ</w:t>
      </w:r>
      <w:r w:rsidR="00F4506C" w:rsidRPr="001304AC">
        <w:rPr>
          <w:rFonts w:ascii="GHEA Grapalat" w:hAnsi="GHEA Grapalat" w:cs="Sylfaen"/>
          <w:sz w:val="20"/>
          <w:lang w:val="hy-AM"/>
        </w:rPr>
        <w:t xml:space="preserve"> դրան ներկա</w:t>
      </w:r>
      <w:r w:rsidRPr="001304AC">
        <w:rPr>
          <w:rFonts w:ascii="GHEA Grapalat" w:hAnsi="GHEA Grapalat" w:cs="Sylfaen"/>
          <w:sz w:val="20"/>
          <w:lang w:val="af-ZA"/>
        </w:rPr>
        <w:t xml:space="preserve"> </w:t>
      </w:r>
      <w:r w:rsidR="007210AC" w:rsidRPr="001304AC">
        <w:rPr>
          <w:rFonts w:ascii="GHEA Grapalat" w:hAnsi="GHEA Grapalat" w:cs="Sylfaen"/>
          <w:sz w:val="20"/>
          <w:lang w:val="af-ZA"/>
        </w:rPr>
        <w:t>մ</w:t>
      </w:r>
      <w:r w:rsidRPr="001304AC">
        <w:rPr>
          <w:rFonts w:ascii="GHEA Grapalat" w:hAnsi="GHEA Grapalat" w:cs="Sylfaen"/>
          <w:sz w:val="20"/>
          <w:lang w:val="ru-RU"/>
        </w:rPr>
        <w:t>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գների</w:t>
      </w:r>
      <w:r w:rsidRPr="001304AC">
        <w:rPr>
          <w:rFonts w:ascii="GHEA Grapalat" w:hAnsi="GHEA Grapalat" w:cs="Sylfaen"/>
          <w:sz w:val="20"/>
          <w:lang w:val="af-ZA"/>
        </w:rPr>
        <w:t xml:space="preserve">, </w:t>
      </w:r>
      <w:r w:rsidRPr="001304AC">
        <w:rPr>
          <w:rFonts w:ascii="GHEA Grapalat" w:hAnsi="GHEA Grapalat" w:cs="Sylfaen"/>
          <w:sz w:val="20"/>
          <w:lang w:val="ru-RU"/>
        </w:rPr>
        <w:t>որոշվում</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00AB1DD6" w:rsidRPr="001304AC">
        <w:rPr>
          <w:rFonts w:ascii="GHEA Grapalat" w:hAnsi="GHEA Grapalat" w:cs="Sylfaen"/>
          <w:sz w:val="20"/>
          <w:lang w:val="hy-AM"/>
        </w:rPr>
        <w:t>ընտրված</w:t>
      </w:r>
      <w:r w:rsidR="00AB1DD6"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00880C5E" w:rsidRPr="001304AC">
        <w:rPr>
          <w:rFonts w:ascii="GHEA Grapalat" w:hAnsi="GHEA Grapalat" w:cs="Sylfaen"/>
          <w:sz w:val="20"/>
          <w:lang w:val="hy-AM"/>
        </w:rPr>
        <w:t>այդպիսին</w:t>
      </w:r>
      <w:r w:rsidR="00154FCB" w:rsidRPr="001304AC">
        <w:rPr>
          <w:rFonts w:ascii="GHEA Grapalat" w:hAnsi="GHEA Grapalat" w:cs="Sylfaen"/>
          <w:sz w:val="20"/>
          <w:lang w:val="hy-AM"/>
        </w:rPr>
        <w:t xml:space="preserve"> </w:t>
      </w:r>
      <w:r w:rsidR="00880C5E" w:rsidRPr="001304AC">
        <w:rPr>
          <w:rFonts w:ascii="GHEA Grapalat" w:hAnsi="GHEA Grapalat" w:cs="Sylfaen"/>
          <w:sz w:val="20"/>
          <w:lang w:val="hy-AM"/>
        </w:rPr>
        <w:t>չճանաչված</w:t>
      </w:r>
      <w:r w:rsidR="007210AC" w:rsidRPr="001304AC">
        <w:rPr>
          <w:rFonts w:ascii="GHEA Grapalat" w:hAnsi="GHEA Grapalat" w:cs="Sylfaen"/>
          <w:sz w:val="20"/>
          <w:lang w:val="ru-RU"/>
        </w:rPr>
        <w:t>մ</w:t>
      </w:r>
      <w:r w:rsidRPr="001304AC">
        <w:rPr>
          <w:rFonts w:ascii="GHEA Grapalat" w:hAnsi="GHEA Grapalat" w:cs="Sylfaen"/>
          <w:sz w:val="20"/>
          <w:lang w:val="ru-RU"/>
        </w:rPr>
        <w:t>ասնակիցները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Եթե</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բանակցությունների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արդյունքում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մասնակիցների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ներկայացրած</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մնում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հավասար</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ընթացակարգն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Օրենքի</w:t>
      </w:r>
      <w:r w:rsidR="00E56508" w:rsidRPr="001304AC">
        <w:rPr>
          <w:rFonts w:ascii="GHEA Grapalat" w:hAnsi="GHEA Grapalat" w:cs="Sylfaen"/>
          <w:sz w:val="20"/>
          <w:lang w:val="af-ZA"/>
        </w:rPr>
        <w:t xml:space="preserve"> 37-</w:t>
      </w:r>
      <w:r w:rsidR="00E56508" w:rsidRPr="001304AC">
        <w:rPr>
          <w:rFonts w:ascii="GHEA Grapalat" w:hAnsi="GHEA Grapalat" w:cs="Sylfaen"/>
          <w:sz w:val="20"/>
          <w:lang w:val="ru-RU"/>
        </w:rPr>
        <w:t>րդ</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հոդվածի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կետի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հիման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վրա</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հայտարարվում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է</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չկայացած</w:t>
      </w:r>
      <w:r w:rsidR="00E56508"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8.6.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w:t>
      </w:r>
      <w:r w:rsidRPr="001304AC">
        <w:rPr>
          <w:rFonts w:ascii="GHEA Grapalat" w:hAnsi="GHEA Grapalat" w:cs="Sylfaen"/>
          <w:sz w:val="20"/>
          <w:lang w:val="af-ZA"/>
        </w:rPr>
        <w:t xml:space="preserve"> </w:t>
      </w:r>
      <w:r w:rsidRPr="001304AC">
        <w:rPr>
          <w:rFonts w:ascii="GHEA Grapalat" w:hAnsi="GHEA Grapalat" w:cs="Sylfaen"/>
          <w:sz w:val="20"/>
          <w:lang w:val="ru-RU"/>
        </w:rPr>
        <w:t>նկատմամբ</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 xml:space="preserve"> </w:t>
      </w:r>
      <w:r w:rsidRPr="001304AC">
        <w:rPr>
          <w:rFonts w:ascii="GHEA Grapalat" w:hAnsi="GHEA Grapalat" w:cs="Sylfaen"/>
          <w:sz w:val="20"/>
          <w:lang w:val="ru-RU"/>
        </w:rPr>
        <w:t>գնահատված</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գները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ապա</w:t>
      </w:r>
      <w:r w:rsidRPr="001304AC">
        <w:rPr>
          <w:rFonts w:ascii="GHEA Grapalat" w:hAnsi="GHEA Grapalat" w:cs="Sylfaen"/>
          <w:sz w:val="20"/>
          <w:lang w:val="af-ZA"/>
        </w:rPr>
        <w:t xml:space="preserve"> </w:t>
      </w:r>
      <w:r w:rsidRPr="001304AC">
        <w:rPr>
          <w:rFonts w:ascii="GHEA Grapalat" w:hAnsi="GHEA Grapalat" w:cs="Sylfaen"/>
          <w:sz w:val="20"/>
          <w:lang w:val="ru-RU"/>
        </w:rPr>
        <w:t>գնահատող</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ցածր</w:t>
      </w:r>
      <w:r w:rsidRPr="001304AC">
        <w:rPr>
          <w:rFonts w:ascii="GHEA Grapalat" w:hAnsi="GHEA Grapalat" w:cs="Sylfaen"/>
          <w:sz w:val="20"/>
          <w:lang w:val="af-ZA"/>
        </w:rPr>
        <w:t xml:space="preserve"> </w:t>
      </w:r>
      <w:r w:rsidRPr="001304AC">
        <w:rPr>
          <w:rFonts w:ascii="GHEA Grapalat" w:hAnsi="GHEA Grapalat" w:cs="Sylfaen"/>
          <w:sz w:val="20"/>
          <w:lang w:val="ru-RU"/>
        </w:rPr>
        <w:t>գնային</w:t>
      </w:r>
      <w:r w:rsidRPr="001304AC">
        <w:rPr>
          <w:rFonts w:ascii="GHEA Grapalat" w:hAnsi="GHEA Grapalat" w:cs="Sylfaen"/>
          <w:sz w:val="20"/>
          <w:lang w:val="af-ZA"/>
        </w:rPr>
        <w:t xml:space="preserve"> </w:t>
      </w:r>
      <w:r w:rsidRPr="001304AC">
        <w:rPr>
          <w:rFonts w:ascii="GHEA Grapalat" w:hAnsi="GHEA Grapalat" w:cs="Sylfaen"/>
          <w:sz w:val="20"/>
          <w:lang w:val="ru-RU"/>
        </w:rPr>
        <w:t>առաջարկ</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մասնակցին</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հայտարարել</w:t>
      </w:r>
      <w:r w:rsidRPr="001304AC">
        <w:rPr>
          <w:rFonts w:ascii="GHEA Grapalat" w:hAnsi="GHEA Grapalat" w:cs="Sylfaen"/>
          <w:sz w:val="20"/>
          <w:lang w:val="af-ZA"/>
        </w:rPr>
        <w:t xml:space="preserve"> </w:t>
      </w:r>
      <w:r w:rsidRPr="001304AC">
        <w:rPr>
          <w:rFonts w:ascii="GHEA Grapalat" w:hAnsi="GHEA Grapalat" w:cs="Sylfaen"/>
          <w:sz w:val="20"/>
          <w:lang w:val="ru-RU"/>
        </w:rPr>
        <w:t>ընտրված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w:t>
      </w:r>
      <w:r w:rsidRPr="001304AC">
        <w:rPr>
          <w:rFonts w:ascii="GHEA Grapalat" w:hAnsi="GHEA Grapalat" w:cs="Sylfaen"/>
          <w:sz w:val="20"/>
          <w:lang w:val="af-ZA"/>
        </w:rPr>
        <w:t xml:space="preserve"> </w:t>
      </w:r>
      <w:r w:rsidRPr="001304AC">
        <w:rPr>
          <w:rFonts w:ascii="GHEA Grapalat" w:hAnsi="GHEA Grapalat" w:cs="Sylfaen"/>
          <w:sz w:val="20"/>
          <w:lang w:val="ru-RU"/>
        </w:rPr>
        <w:t>պայմանով</w:t>
      </w:r>
      <w:r w:rsidRPr="001304AC">
        <w:rPr>
          <w:rFonts w:ascii="GHEA Grapalat" w:hAnsi="GHEA Grapalat" w:cs="Sylfaen"/>
          <w:sz w:val="20"/>
          <w:lang w:val="af-ZA"/>
        </w:rPr>
        <w:t xml:space="preserve">, </w:t>
      </w:r>
      <w:r w:rsidRPr="001304AC">
        <w:rPr>
          <w:rFonts w:ascii="GHEA Grapalat" w:hAnsi="GHEA Grapalat" w:cs="Sylfaen"/>
          <w:sz w:val="20"/>
          <w:lang w:val="ru-RU"/>
        </w:rPr>
        <w:t>որ</w:t>
      </w:r>
      <w:r w:rsidRPr="001304AC">
        <w:rPr>
          <w:rFonts w:ascii="GHEA Grapalat" w:hAnsi="GHEA Grapalat" w:cs="Sylfaen"/>
          <w:sz w:val="20"/>
          <w:lang w:val="af-ZA"/>
        </w:rPr>
        <w:t xml:space="preserve"> </w:t>
      </w:r>
      <w:r w:rsidRPr="001304AC">
        <w:rPr>
          <w:rFonts w:ascii="GHEA Grapalat" w:hAnsi="GHEA Grapalat" w:cs="Sylfaen"/>
          <w:sz w:val="20"/>
          <w:lang w:val="ru-RU"/>
        </w:rPr>
        <w:t>վերջինիս</w:t>
      </w:r>
      <w:r w:rsidRPr="001304AC">
        <w:rPr>
          <w:rFonts w:ascii="GHEA Grapalat" w:hAnsi="GHEA Grapalat" w:cs="Sylfaen"/>
          <w:sz w:val="20"/>
          <w:lang w:val="af-ZA"/>
        </w:rPr>
        <w:t xml:space="preserve"> </w:t>
      </w:r>
      <w:r w:rsidRPr="001304AC">
        <w:rPr>
          <w:rFonts w:ascii="GHEA Grapalat" w:hAnsi="GHEA Grapalat" w:cs="Sylfaen"/>
          <w:sz w:val="20"/>
          <w:lang w:val="ru-RU"/>
        </w:rPr>
        <w:t>հետ</w:t>
      </w:r>
      <w:r w:rsidRPr="001304AC">
        <w:rPr>
          <w:rFonts w:ascii="GHEA Grapalat" w:hAnsi="GHEA Grapalat" w:cs="Sylfaen"/>
          <w:sz w:val="20"/>
          <w:lang w:val="af-ZA"/>
        </w:rPr>
        <w:t xml:space="preserve"> </w:t>
      </w:r>
      <w:r w:rsidRPr="001304AC">
        <w:rPr>
          <w:rFonts w:ascii="GHEA Grapalat" w:hAnsi="GHEA Grapalat" w:cs="Sylfaen"/>
          <w:sz w:val="20"/>
          <w:lang w:val="ru-RU"/>
        </w:rPr>
        <w:t>կնքվող</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պայմանագրով</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նախատեսված</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իրավունքներն</w:t>
      </w:r>
      <w:r w:rsidRPr="001304AC">
        <w:rPr>
          <w:rFonts w:ascii="GHEA Grapalat" w:hAnsi="GHEA Grapalat" w:cs="Sylfaen"/>
          <w:sz w:val="20"/>
          <w:lang w:val="af-ZA"/>
        </w:rPr>
        <w:t xml:space="preserve"> </w:t>
      </w:r>
      <w:r w:rsidRPr="001304AC">
        <w:rPr>
          <w:rFonts w:ascii="GHEA Grapalat" w:hAnsi="GHEA Grapalat" w:cs="Sylfaen"/>
          <w:sz w:val="20"/>
          <w:lang w:val="ru-RU"/>
        </w:rPr>
        <w:t>ու</w:t>
      </w:r>
      <w:r w:rsidRPr="001304AC">
        <w:rPr>
          <w:rFonts w:ascii="GHEA Grapalat" w:hAnsi="GHEA Grapalat" w:cs="Sylfaen"/>
          <w:sz w:val="20"/>
          <w:lang w:val="af-ZA"/>
        </w:rPr>
        <w:t xml:space="preserve"> </w:t>
      </w:r>
      <w:r w:rsidRPr="001304AC">
        <w:rPr>
          <w:rFonts w:ascii="GHEA Grapalat" w:hAnsi="GHEA Grapalat" w:cs="Sylfaen"/>
          <w:sz w:val="20"/>
          <w:lang w:val="ru-RU"/>
        </w:rPr>
        <w:t>պարտականություններն</w:t>
      </w:r>
      <w:r w:rsidRPr="001304AC">
        <w:rPr>
          <w:rFonts w:ascii="GHEA Grapalat" w:hAnsi="GHEA Grapalat" w:cs="Sylfaen"/>
          <w:sz w:val="20"/>
          <w:lang w:val="af-ZA"/>
        </w:rPr>
        <w:t xml:space="preserve"> </w:t>
      </w:r>
      <w:r w:rsidRPr="001304AC">
        <w:rPr>
          <w:rFonts w:ascii="GHEA Grapalat" w:hAnsi="GHEA Grapalat" w:cs="Sylfaen"/>
          <w:sz w:val="20"/>
          <w:lang w:val="ru-RU"/>
        </w:rPr>
        <w:t>ուժի</w:t>
      </w:r>
      <w:r w:rsidRPr="001304AC">
        <w:rPr>
          <w:rFonts w:ascii="GHEA Grapalat" w:hAnsi="GHEA Grapalat" w:cs="Sylfaen"/>
          <w:sz w:val="20"/>
          <w:lang w:val="af-ZA"/>
        </w:rPr>
        <w:t xml:space="preserve"> </w:t>
      </w:r>
      <w:r w:rsidRPr="001304AC">
        <w:rPr>
          <w:rFonts w:ascii="GHEA Grapalat" w:hAnsi="GHEA Grapalat" w:cs="Sylfaen"/>
          <w:sz w:val="20"/>
          <w:lang w:val="ru-RU"/>
        </w:rPr>
        <w:t>մեջ</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մտնում</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գերազանցող</w:t>
      </w:r>
      <w:r w:rsidRPr="001304AC">
        <w:rPr>
          <w:rFonts w:ascii="GHEA Grapalat" w:hAnsi="GHEA Grapalat" w:cs="Sylfaen"/>
          <w:sz w:val="20"/>
          <w:lang w:val="af-ZA"/>
        </w:rPr>
        <w:t xml:space="preserve"> </w:t>
      </w:r>
      <w:r w:rsidRPr="001304AC">
        <w:rPr>
          <w:rFonts w:ascii="GHEA Grapalat" w:hAnsi="GHEA Grapalat" w:cs="Sylfaen"/>
          <w:sz w:val="20"/>
          <w:lang w:val="ru-RU"/>
        </w:rPr>
        <w:t>չափով</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դրա</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միջև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w:t>
      </w:r>
      <w:r w:rsidRPr="001304AC">
        <w:rPr>
          <w:rFonts w:ascii="GHEA Grapalat" w:hAnsi="GHEA Grapalat" w:cs="Sylfaen"/>
          <w:sz w:val="20"/>
          <w:lang w:val="af-ZA"/>
        </w:rPr>
        <w:t xml:space="preserve"> </w:t>
      </w:r>
      <w:r w:rsidRPr="001304AC">
        <w:rPr>
          <w:rFonts w:ascii="GHEA Grapalat" w:hAnsi="GHEA Grapalat" w:cs="Sylfaen"/>
          <w:sz w:val="20"/>
          <w:lang w:val="ru-RU"/>
        </w:rPr>
        <w:t>կնքելու</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Pr="001304AC">
        <w:rPr>
          <w:rFonts w:ascii="GHEA Grapalat" w:hAnsi="GHEA Grapalat" w:cs="Sylfaen"/>
          <w:sz w:val="20"/>
          <w:lang w:val="ru-RU"/>
        </w:rPr>
        <w:t>Ընդ</w:t>
      </w:r>
      <w:r w:rsidRPr="001304AC">
        <w:rPr>
          <w:rFonts w:ascii="GHEA Grapalat" w:hAnsi="GHEA Grapalat" w:cs="Sylfaen"/>
          <w:sz w:val="20"/>
          <w:lang w:val="af-ZA"/>
        </w:rPr>
        <w:t xml:space="preserve"> </w:t>
      </w:r>
      <w:r w:rsidRPr="001304AC">
        <w:rPr>
          <w:rFonts w:ascii="GHEA Grapalat" w:hAnsi="GHEA Grapalat" w:cs="Sylfaen"/>
          <w:sz w:val="20"/>
          <w:lang w:val="ru-RU"/>
        </w:rPr>
        <w:t>որում</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համաձայնագիրը</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միջոցները</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տասնհինգ</w:t>
      </w:r>
      <w:r w:rsidRPr="001304AC">
        <w:rPr>
          <w:rFonts w:ascii="GHEA Grapalat" w:hAnsi="GHEA Grapalat" w:cs="Sylfaen"/>
          <w:sz w:val="20"/>
          <w:lang w:val="af-ZA"/>
        </w:rPr>
        <w:t xml:space="preserve"> </w:t>
      </w:r>
      <w:r w:rsidRPr="001304AC">
        <w:rPr>
          <w:rFonts w:ascii="GHEA Grapalat" w:hAnsi="GHEA Grapalat" w:cs="Sylfaen"/>
          <w:sz w:val="20"/>
          <w:lang w:val="ru-RU"/>
        </w:rPr>
        <w:t>աշխատանքային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ապրանքների</w:t>
      </w:r>
      <w:r w:rsidRPr="001304AC">
        <w:rPr>
          <w:rFonts w:ascii="GHEA Grapalat" w:hAnsi="GHEA Grapalat" w:cs="Sylfaen"/>
          <w:sz w:val="20"/>
          <w:lang w:val="af-ZA"/>
        </w:rPr>
        <w:t xml:space="preserve"> </w:t>
      </w:r>
      <w:r w:rsidRPr="001304AC">
        <w:rPr>
          <w:rFonts w:ascii="GHEA Grapalat" w:hAnsi="GHEA Grapalat" w:cs="Sylfaen"/>
          <w:sz w:val="20"/>
          <w:lang w:val="ru-RU"/>
        </w:rPr>
        <w:t>մատակարարման</w:t>
      </w:r>
      <w:r w:rsidRPr="001304AC">
        <w:rPr>
          <w:rFonts w:ascii="GHEA Grapalat" w:hAnsi="GHEA Grapalat" w:cs="Sylfaen"/>
          <w:sz w:val="20"/>
          <w:lang w:val="af-ZA"/>
        </w:rPr>
        <w:t xml:space="preserve"> </w:t>
      </w:r>
      <w:r w:rsidRPr="001304AC">
        <w:rPr>
          <w:rFonts w:ascii="GHEA Grapalat" w:hAnsi="GHEA Grapalat" w:cs="Sylfaen"/>
          <w:sz w:val="20"/>
          <w:lang w:val="ru-RU"/>
        </w:rPr>
        <w:t>ժամկետները</w:t>
      </w:r>
      <w:r w:rsidRPr="001304AC">
        <w:rPr>
          <w:rFonts w:ascii="GHEA Grapalat" w:hAnsi="GHEA Grapalat" w:cs="Sylfaen"/>
          <w:sz w:val="20"/>
          <w:lang w:val="af-ZA"/>
        </w:rPr>
        <w:t xml:space="preserve"> </w:t>
      </w:r>
      <w:r w:rsidRPr="001304AC">
        <w:rPr>
          <w:rFonts w:ascii="GHEA Grapalat" w:hAnsi="GHEA Grapalat" w:cs="Sylfaen"/>
          <w:sz w:val="20"/>
          <w:lang w:val="ru-RU"/>
        </w:rPr>
        <w:t>երկարաձգելով</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օրվանից</w:t>
      </w:r>
      <w:r w:rsidRPr="001304AC">
        <w:rPr>
          <w:rFonts w:ascii="GHEA Grapalat" w:hAnsi="GHEA Grapalat" w:cs="Sylfaen"/>
          <w:sz w:val="20"/>
          <w:lang w:val="af-ZA"/>
        </w:rPr>
        <w:t xml:space="preserve"> </w:t>
      </w:r>
      <w:r w:rsidRPr="001304AC">
        <w:rPr>
          <w:rFonts w:ascii="GHEA Grapalat" w:hAnsi="GHEA Grapalat" w:cs="Sylfaen"/>
          <w:sz w:val="20"/>
          <w:lang w:val="ru-RU"/>
        </w:rPr>
        <w:t>մինչև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օրն</w:t>
      </w:r>
      <w:r w:rsidRPr="001304AC">
        <w:rPr>
          <w:rFonts w:ascii="GHEA Grapalat" w:hAnsi="GHEA Grapalat" w:cs="Sylfaen"/>
          <w:sz w:val="20"/>
          <w:lang w:val="af-ZA"/>
        </w:rPr>
        <w:t xml:space="preserve"> </w:t>
      </w:r>
      <w:r w:rsidRPr="001304AC">
        <w:rPr>
          <w:rFonts w:ascii="GHEA Grapalat" w:hAnsi="GHEA Grapalat" w:cs="Sylfaen"/>
          <w:sz w:val="20"/>
          <w:lang w:val="ru-RU"/>
        </w:rPr>
        <w:t>ընկած</w:t>
      </w:r>
      <w:r w:rsidRPr="001304AC">
        <w:rPr>
          <w:rFonts w:ascii="GHEA Grapalat" w:hAnsi="GHEA Grapalat" w:cs="Sylfaen"/>
          <w:sz w:val="20"/>
          <w:lang w:val="af-ZA"/>
        </w:rPr>
        <w:t xml:space="preserve"> </w:t>
      </w:r>
      <w:r w:rsidRPr="001304AC">
        <w:rPr>
          <w:rFonts w:ascii="GHEA Grapalat" w:hAnsi="GHEA Grapalat" w:cs="Sylfaen"/>
          <w:sz w:val="20"/>
          <w:lang w:val="ru-RU"/>
        </w:rPr>
        <w:t>ժամանակահատվածով</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կնքված</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պայմանագիրը</w:t>
      </w:r>
      <w:r w:rsidRPr="001304AC">
        <w:rPr>
          <w:rFonts w:ascii="GHEA Grapalat" w:hAnsi="GHEA Grapalat" w:cs="Sylfaen"/>
          <w:sz w:val="20"/>
          <w:lang w:val="af-ZA"/>
        </w:rPr>
        <w:t xml:space="preserve"> </w:t>
      </w:r>
      <w:r w:rsidRPr="001304AC">
        <w:rPr>
          <w:rFonts w:ascii="GHEA Grapalat" w:hAnsi="GHEA Grapalat" w:cs="Sylfaen"/>
          <w:sz w:val="20"/>
          <w:lang w:val="ru-RU"/>
        </w:rPr>
        <w:t>լուծվում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կնքելուն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վաթսուն</w:t>
      </w:r>
      <w:r w:rsidRPr="001304AC">
        <w:rPr>
          <w:rFonts w:ascii="GHEA Grapalat" w:hAnsi="GHEA Grapalat" w:cs="Sylfaen"/>
          <w:sz w:val="20"/>
          <w:lang w:val="af-ZA"/>
        </w:rPr>
        <w:t xml:space="preserve"> </w:t>
      </w:r>
      <w:r w:rsidRPr="001304AC">
        <w:rPr>
          <w:rFonts w:ascii="GHEA Grapalat" w:hAnsi="GHEA Grapalat" w:cs="Sylfaen"/>
          <w:sz w:val="20"/>
          <w:lang w:val="ru-RU"/>
        </w:rPr>
        <w:t>օրացուցային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նախատեսվում</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պարբերության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պահանջները</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կիրառվում</w:t>
      </w:r>
      <w:r w:rsidRPr="001304AC">
        <w:rPr>
          <w:rFonts w:ascii="GHEA Grapalat" w:hAnsi="GHEA Grapalat" w:cs="Sylfaen"/>
          <w:sz w:val="20"/>
          <w:lang w:val="af-ZA"/>
        </w:rPr>
        <w:t xml:space="preserve">, </w:t>
      </w:r>
      <w:r w:rsidRPr="001304AC">
        <w:rPr>
          <w:rFonts w:ascii="GHEA Grapalat" w:hAnsi="GHEA Grapalat" w:cs="Sylfaen"/>
          <w:sz w:val="20"/>
          <w:lang w:val="ru-RU"/>
        </w:rPr>
        <w:t>երբ</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ներկայացրել</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մեկից</w:t>
      </w:r>
      <w:r w:rsidRPr="001304AC">
        <w:rPr>
          <w:rFonts w:ascii="GHEA Grapalat" w:hAnsi="GHEA Grapalat" w:cs="Sylfaen"/>
          <w:sz w:val="20"/>
          <w:lang w:val="af-ZA"/>
        </w:rPr>
        <w:t xml:space="preserve"> </w:t>
      </w:r>
      <w:r w:rsidRPr="001304AC">
        <w:rPr>
          <w:rFonts w:ascii="GHEA Grapalat" w:hAnsi="GHEA Grapalat" w:cs="Sylfaen"/>
          <w:sz w:val="20"/>
          <w:lang w:val="ru-RU"/>
        </w:rPr>
        <w:t>ավել</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միայն</w:t>
      </w:r>
      <w:r w:rsidRPr="001304AC">
        <w:rPr>
          <w:rFonts w:ascii="GHEA Grapalat" w:hAnsi="GHEA Grapalat" w:cs="Sylfaen"/>
          <w:sz w:val="20"/>
          <w:lang w:val="af-ZA"/>
        </w:rPr>
        <w:t xml:space="preserve"> </w:t>
      </w:r>
      <w:r w:rsidRPr="001304AC">
        <w:rPr>
          <w:rFonts w:ascii="GHEA Grapalat" w:hAnsi="GHEA Grapalat" w:cs="Sylfaen"/>
          <w:sz w:val="20"/>
          <w:lang w:val="ru-RU"/>
        </w:rPr>
        <w:t>մեկ</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w:t>
      </w:r>
      <w:r w:rsidRPr="001304AC">
        <w:rPr>
          <w:rFonts w:ascii="GHEA Grapalat" w:hAnsi="GHEA Grapalat" w:cs="Sylfaen"/>
          <w:sz w:val="20"/>
          <w:lang w:val="af-ZA"/>
        </w:rPr>
        <w:t xml:space="preserve"> </w:t>
      </w:r>
      <w:r w:rsidRPr="001304AC">
        <w:rPr>
          <w:rFonts w:ascii="GHEA Grapalat" w:hAnsi="GHEA Grapalat" w:cs="Sylfaen"/>
          <w:sz w:val="20"/>
          <w:lang w:val="ru-RU"/>
        </w:rPr>
        <w:t>հայտն</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գնահատվել</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պահանջներին</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չկիրառման</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դեպքում</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ընթացակարգը</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hy-AM"/>
        </w:rPr>
        <w:t>Օ</w:t>
      </w:r>
      <w:r w:rsidRPr="001304AC">
        <w:rPr>
          <w:rFonts w:ascii="GHEA Grapalat" w:hAnsi="GHEA Grapalat" w:cs="Sylfaen"/>
          <w:sz w:val="20"/>
          <w:lang w:val="ru-RU"/>
        </w:rPr>
        <w:t>րենքի</w:t>
      </w:r>
      <w:r w:rsidRPr="001304AC">
        <w:rPr>
          <w:rFonts w:ascii="GHEA Grapalat" w:hAnsi="GHEA Grapalat" w:cs="Sylfaen"/>
          <w:sz w:val="20"/>
          <w:lang w:val="af-ZA"/>
        </w:rPr>
        <w:t xml:space="preserve"> 37-</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մասի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w:t>
      </w:r>
    </w:p>
    <w:p w:rsidR="00B514E8" w:rsidRPr="001304AC" w:rsidRDefault="00FD2748" w:rsidP="00EF3662">
      <w:pPr>
        <w:ind w:firstLine="708"/>
        <w:jc w:val="both"/>
        <w:rPr>
          <w:rFonts w:ascii="GHEA Grapalat" w:hAnsi="GHEA Grapalat"/>
          <w:sz w:val="20"/>
          <w:szCs w:val="20"/>
          <w:lang w:val="hy-AM"/>
        </w:rPr>
      </w:pPr>
      <w:r w:rsidRPr="001304AC">
        <w:rPr>
          <w:rFonts w:ascii="GHEA Grapalat" w:hAnsi="GHEA Grapalat"/>
          <w:sz w:val="20"/>
          <w:szCs w:val="20"/>
          <w:lang w:val="af-ZA"/>
        </w:rPr>
        <w:t>8</w:t>
      </w:r>
      <w:r w:rsidR="00C82BD2" w:rsidRPr="001304AC">
        <w:rPr>
          <w:rFonts w:ascii="GHEA Grapalat" w:hAnsi="GHEA Grapalat"/>
          <w:sz w:val="20"/>
          <w:szCs w:val="20"/>
          <w:lang w:val="af-ZA"/>
        </w:rPr>
        <w:t>.</w:t>
      </w:r>
      <w:r w:rsidR="004348F9" w:rsidRPr="001304AC">
        <w:rPr>
          <w:rFonts w:ascii="GHEA Grapalat" w:hAnsi="GHEA Grapalat"/>
          <w:sz w:val="20"/>
          <w:szCs w:val="20"/>
          <w:lang w:val="af-ZA"/>
        </w:rPr>
        <w:t>7</w:t>
      </w:r>
      <w:r w:rsidR="00E24EBF" w:rsidRPr="001304AC">
        <w:rPr>
          <w:rFonts w:ascii="GHEA Grapalat" w:hAnsi="GHEA Grapalat"/>
          <w:sz w:val="20"/>
          <w:szCs w:val="20"/>
          <w:lang w:val="af-ZA"/>
        </w:rPr>
        <w:t xml:space="preserve"> </w:t>
      </w:r>
      <w:r w:rsidR="00753C9B" w:rsidRPr="001304AC">
        <w:rPr>
          <w:rFonts w:ascii="GHEA Grapalat" w:hAnsi="GHEA Grapalat"/>
          <w:sz w:val="20"/>
          <w:szCs w:val="20"/>
          <w:lang w:val="af-ZA"/>
        </w:rPr>
        <w:t>Պ</w:t>
      </w:r>
      <w:r w:rsidR="00B514E8" w:rsidRPr="001304AC">
        <w:rPr>
          <w:rFonts w:ascii="GHEA Grapalat" w:hAnsi="GHEA Grapalat"/>
          <w:sz w:val="20"/>
          <w:szCs w:val="20"/>
          <w:lang w:val="af-ZA"/>
        </w:rPr>
        <w:t xml:space="preserve">ահանջի դեպքում </w:t>
      </w:r>
      <w:r w:rsidR="00AD522C" w:rsidRPr="001304AC">
        <w:rPr>
          <w:rFonts w:ascii="GHEA Grapalat" w:hAnsi="GHEA Grapalat"/>
          <w:sz w:val="20"/>
          <w:szCs w:val="20"/>
          <w:lang w:val="af-ZA"/>
        </w:rPr>
        <w:t xml:space="preserve">որևէ </w:t>
      </w:r>
      <w:r w:rsidR="007210AC" w:rsidRPr="001304AC">
        <w:rPr>
          <w:rFonts w:ascii="GHEA Grapalat" w:hAnsi="GHEA Grapalat"/>
          <w:sz w:val="20"/>
          <w:szCs w:val="20"/>
          <w:lang w:val="af-ZA"/>
        </w:rPr>
        <w:t>մ</w:t>
      </w:r>
      <w:r w:rsidR="00B514E8" w:rsidRPr="001304AC">
        <w:rPr>
          <w:rFonts w:ascii="GHEA Grapalat" w:hAnsi="GHEA Grapalat"/>
          <w:sz w:val="20"/>
          <w:szCs w:val="20"/>
          <w:lang w:val="af-ZA"/>
        </w:rPr>
        <w:t>ասնակցի հայտի</w:t>
      </w:r>
      <w:r w:rsidR="00AE468B" w:rsidRPr="001304AC">
        <w:rPr>
          <w:rFonts w:ascii="GHEA Grapalat" w:hAnsi="GHEA Grapalat"/>
          <w:sz w:val="20"/>
          <w:szCs w:val="20"/>
          <w:lang w:val="af-ZA"/>
        </w:rPr>
        <w:t xml:space="preserve"> </w:t>
      </w:r>
      <w:r w:rsidR="00B514E8" w:rsidRPr="001304AC">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1304AC">
        <w:rPr>
          <w:rFonts w:ascii="GHEA Grapalat" w:hAnsi="GHEA Grapalat"/>
          <w:sz w:val="20"/>
          <w:szCs w:val="20"/>
          <w:lang w:val="af-ZA"/>
        </w:rPr>
        <w:t xml:space="preserve">այլ </w:t>
      </w:r>
      <w:r w:rsidR="007B36E4" w:rsidRPr="001304AC">
        <w:rPr>
          <w:rFonts w:ascii="GHEA Grapalat" w:hAnsi="GHEA Grapalat"/>
          <w:sz w:val="20"/>
          <w:szCs w:val="20"/>
          <w:lang w:val="af-ZA"/>
        </w:rPr>
        <w:t>մ</w:t>
      </w:r>
      <w:r w:rsidR="00B514E8" w:rsidRPr="001304AC">
        <w:rPr>
          <w:rFonts w:ascii="GHEA Grapalat" w:hAnsi="GHEA Grapalat"/>
          <w:sz w:val="20"/>
          <w:szCs w:val="20"/>
          <w:lang w:val="af-ZA"/>
        </w:rPr>
        <w:t>ասնակցին:</w:t>
      </w:r>
      <w:r w:rsidR="007B6811" w:rsidRPr="001304AC">
        <w:rPr>
          <w:rFonts w:ascii="GHEA Grapalat" w:hAnsi="GHEA Grapalat"/>
          <w:sz w:val="20"/>
          <w:szCs w:val="20"/>
          <w:lang w:val="hy-AM"/>
        </w:rPr>
        <w:t xml:space="preserve"> </w:t>
      </w:r>
      <w:r w:rsidR="007B6811" w:rsidRPr="001304A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1304AC">
        <w:rPr>
          <w:rFonts w:ascii="GHEA Grapalat" w:hAnsi="GHEA Grapalat"/>
          <w:sz w:val="20"/>
          <w:szCs w:val="20"/>
          <w:lang w:val="hy-AM"/>
        </w:rPr>
        <w:t xml:space="preserve">հայտում ներառված </w:t>
      </w:r>
      <w:r w:rsidR="007B6811" w:rsidRPr="001304A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1304AC">
        <w:rPr>
          <w:rFonts w:ascii="GHEA Grapalat" w:hAnsi="GHEA Grapalat"/>
          <w:sz w:val="20"/>
          <w:szCs w:val="20"/>
          <w:lang w:val="af-ZA"/>
        </w:rPr>
        <w:t xml:space="preserve">հանձնաժողովի </w:t>
      </w:r>
      <w:r w:rsidR="007B6811" w:rsidRPr="001304A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1304AC">
        <w:rPr>
          <w:rFonts w:ascii="GHEA Grapalat" w:hAnsi="GHEA Grapalat"/>
          <w:sz w:val="20"/>
          <w:szCs w:val="20"/>
          <w:lang w:val="hy-AM"/>
        </w:rPr>
        <w:t>:</w:t>
      </w:r>
    </w:p>
    <w:p w:rsidR="00116E47" w:rsidRPr="001304AC" w:rsidRDefault="00A150A9" w:rsidP="00EF3662">
      <w:pPr>
        <w:pStyle w:val="norm"/>
        <w:spacing w:line="240" w:lineRule="auto"/>
        <w:rPr>
          <w:rFonts w:ascii="GHEA Grapalat" w:hAnsi="GHEA Grapalat" w:cs="Sylfaen"/>
          <w:sz w:val="20"/>
          <w:szCs w:val="24"/>
          <w:lang w:val="af-ZA" w:eastAsia="en-US"/>
        </w:rPr>
      </w:pPr>
      <w:r w:rsidRPr="001304AC">
        <w:rPr>
          <w:rFonts w:ascii="GHEA Grapalat" w:hAnsi="GHEA Grapalat"/>
          <w:sz w:val="20"/>
          <w:lang w:val="af-ZA"/>
        </w:rPr>
        <w:t>8</w:t>
      </w:r>
      <w:r w:rsidR="002B121D" w:rsidRPr="001304AC">
        <w:rPr>
          <w:rFonts w:ascii="GHEA Grapalat" w:hAnsi="GHEA Grapalat"/>
          <w:sz w:val="20"/>
          <w:lang w:val="af-ZA"/>
        </w:rPr>
        <w:t>.</w:t>
      </w:r>
      <w:r w:rsidR="004348F9" w:rsidRPr="001304AC">
        <w:rPr>
          <w:rFonts w:ascii="GHEA Grapalat" w:hAnsi="GHEA Grapalat"/>
          <w:sz w:val="20"/>
          <w:lang w:val="af-ZA"/>
        </w:rPr>
        <w:t>8</w:t>
      </w:r>
      <w:r w:rsidR="002B121D" w:rsidRPr="001304AC">
        <w:rPr>
          <w:rFonts w:ascii="GHEA Grapalat" w:hAnsi="GHEA Grapalat"/>
          <w:sz w:val="20"/>
          <w:lang w:val="af-ZA"/>
        </w:rPr>
        <w:t xml:space="preserve"> Եթե հայտերի բացման</w:t>
      </w:r>
      <w:r w:rsidR="00DE1C00" w:rsidRPr="001304AC">
        <w:rPr>
          <w:rFonts w:ascii="GHEA Grapalat" w:hAnsi="GHEA Grapalat"/>
          <w:sz w:val="20"/>
          <w:lang w:val="hy-AM"/>
        </w:rPr>
        <w:t xml:space="preserve"> և գնահատման</w:t>
      </w:r>
      <w:r w:rsidR="002B121D" w:rsidRPr="001304AC">
        <w:rPr>
          <w:rFonts w:ascii="GHEA Grapalat" w:hAnsi="GHEA Grapalat"/>
          <w:sz w:val="20"/>
          <w:lang w:val="af-ZA"/>
        </w:rPr>
        <w:t xml:space="preserve"> նիստի ընթացքում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իրականացված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արդյուն</w:t>
      </w:r>
      <w:r w:rsidR="002B121D" w:rsidRPr="001304AC">
        <w:rPr>
          <w:rFonts w:ascii="GHEA Grapalat" w:hAnsi="GHEA Grapalat" w:cs="Sylfaen"/>
          <w:sz w:val="20"/>
          <w:szCs w:val="24"/>
          <w:lang w:val="af-ZA" w:eastAsia="en-US"/>
        </w:rPr>
        <w:softHyphen/>
      </w:r>
      <w:r w:rsidR="002B121D" w:rsidRPr="001304AC">
        <w:rPr>
          <w:rFonts w:ascii="GHEA Grapalat" w:hAnsi="GHEA Grapalat" w:cs="Sylfaen"/>
          <w:sz w:val="20"/>
          <w:szCs w:val="24"/>
          <w:lang w:val="hy-AM" w:eastAsia="en-US"/>
        </w:rPr>
        <w:t>քում</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A24827" w:rsidRPr="001304AC">
        <w:rPr>
          <w:rFonts w:ascii="GHEA Grapalat" w:hAnsi="GHEA Grapalat" w:cs="Sylfaen"/>
          <w:sz w:val="20"/>
          <w:szCs w:val="24"/>
          <w:lang w:val="af-ZA" w:eastAsia="en-US"/>
        </w:rPr>
        <w:t xml:space="preserve">ասնակցի </w:t>
      </w:r>
      <w:r w:rsidR="002B121D" w:rsidRPr="001304AC">
        <w:rPr>
          <w:rFonts w:ascii="GHEA Grapalat" w:hAnsi="GHEA Grapalat" w:cs="Sylfaen"/>
          <w:sz w:val="20"/>
          <w:szCs w:val="24"/>
          <w:lang w:val="hy-AM" w:eastAsia="en-US"/>
        </w:rPr>
        <w:t>հայտում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անհամապատասխանություններ՝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պահանջների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նկատմամբ</w:t>
      </w:r>
      <w:r w:rsidR="004348F9" w:rsidRPr="001304AC">
        <w:rPr>
          <w:rFonts w:ascii="GHEA Grapalat" w:hAnsi="GHEA Grapalat" w:cs="Sylfaen"/>
          <w:sz w:val="20"/>
          <w:szCs w:val="24"/>
          <w:lang w:val="hy-AM" w:eastAsia="en-US"/>
        </w:rPr>
        <w:t>,</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աշխատանքային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նիստը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իսկ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lastRenderedPageBreak/>
        <w:t>քարտուղարը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դրա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մասին</w:t>
      </w:r>
      <w:r w:rsidR="002B121D" w:rsidRPr="001304AC">
        <w:rPr>
          <w:rFonts w:ascii="GHEA Grapalat" w:hAnsi="GHEA Grapalat" w:cs="Sylfaen"/>
          <w:sz w:val="20"/>
          <w:szCs w:val="24"/>
          <w:lang w:val="af-ZA" w:eastAsia="en-US"/>
        </w:rPr>
        <w:t xml:space="preserve"> </w:t>
      </w:r>
      <w:r w:rsidR="004348F9" w:rsidRPr="001304AC">
        <w:rPr>
          <w:rFonts w:ascii="GHEA Grapalat" w:hAnsi="GHEA Grapalat" w:cs="Sylfaen"/>
          <w:sz w:val="20"/>
          <w:szCs w:val="24"/>
          <w:lang w:val="af-ZA" w:eastAsia="en-US"/>
        </w:rPr>
        <w:t xml:space="preserve">էլեկտրոնային եղանակով </w:t>
      </w:r>
      <w:r w:rsidR="002B121D" w:rsidRPr="001304AC">
        <w:rPr>
          <w:rFonts w:ascii="GHEA Grapalat" w:hAnsi="GHEA Grapalat" w:cs="Sylfaen"/>
          <w:sz w:val="20"/>
          <w:szCs w:val="24"/>
          <w:lang w:val="hy-AM" w:eastAsia="en-US"/>
        </w:rPr>
        <w:t>տեղեկացնում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ասնակցին՝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առաջարկելով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մինչև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ավարտը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շտկել</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w:t>
      </w:r>
    </w:p>
    <w:p w:rsidR="002B121D" w:rsidRPr="001304AC" w:rsidRDefault="00116E4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1304AC">
        <w:rPr>
          <w:rFonts w:ascii="GHEA Grapalat" w:hAnsi="GHEA Grapalat" w:cs="Sylfaen"/>
          <w:sz w:val="20"/>
          <w:szCs w:val="24"/>
          <w:lang w:val="hy-AM" w:eastAsia="en-US"/>
        </w:rPr>
        <w:t>հայտի գն</w:t>
      </w:r>
      <w:r w:rsidR="00563192" w:rsidRPr="001304AC">
        <w:rPr>
          <w:rFonts w:ascii="GHEA Grapalat" w:hAnsi="GHEA Grapalat" w:cs="Sylfaen"/>
          <w:sz w:val="20"/>
          <w:szCs w:val="24"/>
          <w:lang w:val="hy-AM" w:eastAsia="en-US"/>
        </w:rPr>
        <w:t>ա</w:t>
      </w:r>
      <w:r w:rsidR="00873E83" w:rsidRPr="001304AC">
        <w:rPr>
          <w:rFonts w:ascii="GHEA Grapalat" w:hAnsi="GHEA Grapalat" w:cs="Sylfaen"/>
          <w:sz w:val="20"/>
          <w:szCs w:val="24"/>
          <w:lang w:val="hy-AM" w:eastAsia="en-US"/>
        </w:rPr>
        <w:t xml:space="preserve">հատման ընթացքում </w:t>
      </w:r>
      <w:r w:rsidRPr="001304AC">
        <w:rPr>
          <w:rFonts w:ascii="GHEA Grapalat" w:hAnsi="GHEA Grapalat" w:cs="Sylfaen"/>
          <w:sz w:val="20"/>
          <w:szCs w:val="24"/>
          <w:lang w:val="hy-AM" w:eastAsia="en-US"/>
        </w:rPr>
        <w:t xml:space="preserve">հայտնաբերված </w:t>
      </w:r>
      <w:r w:rsidR="00873E83" w:rsidRPr="001304AC">
        <w:rPr>
          <w:rFonts w:ascii="GHEA Grapalat" w:hAnsi="GHEA Grapalat" w:cs="Sylfaen"/>
          <w:sz w:val="20"/>
          <w:szCs w:val="24"/>
          <w:lang w:val="hy-AM" w:eastAsia="en-US"/>
        </w:rPr>
        <w:t xml:space="preserve">բոլոր </w:t>
      </w:r>
      <w:r w:rsidRPr="001304AC">
        <w:rPr>
          <w:rFonts w:ascii="GHEA Grapalat" w:hAnsi="GHEA Grapalat" w:cs="Sylfaen"/>
          <w:sz w:val="20"/>
          <w:szCs w:val="24"/>
          <w:lang w:val="hy-AM" w:eastAsia="en-US"/>
        </w:rPr>
        <w:t>անհամապատասխանությունները:</w:t>
      </w:r>
      <w:r w:rsidR="002B121D" w:rsidRPr="001304AC">
        <w:rPr>
          <w:rFonts w:ascii="GHEA Grapalat" w:hAnsi="GHEA Grapalat" w:cs="Sylfaen"/>
          <w:sz w:val="20"/>
          <w:szCs w:val="24"/>
          <w:lang w:val="hy-AM" w:eastAsia="en-US"/>
        </w:rPr>
        <w:t xml:space="preserve">   </w:t>
      </w:r>
    </w:p>
    <w:p w:rsidR="00FC31D8" w:rsidRPr="001304AC" w:rsidRDefault="00A150A9" w:rsidP="00EF3662">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9</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Եթե</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8</w:t>
      </w:r>
      <w:r w:rsidR="004E6A12" w:rsidRPr="001304AC">
        <w:rPr>
          <w:rFonts w:ascii="GHEA Grapalat" w:hAnsi="GHEA Grapalat" w:cs="Sylfaen"/>
          <w:sz w:val="20"/>
          <w:szCs w:val="24"/>
          <w:lang w:val="af-ZA" w:eastAsia="en-US"/>
        </w:rPr>
        <w:t>-</w:t>
      </w:r>
      <w:r w:rsidR="004E6A12" w:rsidRPr="001304AC">
        <w:rPr>
          <w:rFonts w:ascii="GHEA Grapalat" w:hAnsi="GHEA Grapalat" w:cs="Sylfaen"/>
          <w:sz w:val="20"/>
          <w:szCs w:val="24"/>
          <w:lang w:val="hy-AM" w:eastAsia="en-US"/>
        </w:rPr>
        <w:t>րդ</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կետով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սահմանված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ժամկետում</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ասնակիցը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վերջին</w:t>
      </w:r>
      <w:r w:rsidR="009A05AC" w:rsidRPr="001304AC">
        <w:rPr>
          <w:rFonts w:ascii="GHEA Grapalat" w:hAnsi="GHEA Grapalat" w:cs="Sylfaen"/>
          <w:sz w:val="20"/>
          <w:szCs w:val="24"/>
          <w:lang w:val="hy-AM" w:eastAsia="en-US"/>
        </w:rPr>
        <w:t>ի</w:t>
      </w:r>
      <w:r w:rsidR="002B121D" w:rsidRPr="001304AC">
        <w:rPr>
          <w:rFonts w:ascii="GHEA Grapalat" w:hAnsi="GHEA Grapalat" w:cs="Sylfaen"/>
          <w:sz w:val="20"/>
          <w:szCs w:val="24"/>
          <w:lang w:val="hy-AM" w:eastAsia="en-US"/>
        </w:rPr>
        <w:t>ս</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Հակառակ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դեպքում</w:t>
      </w:r>
      <w:r w:rsidR="00D14B02" w:rsidRPr="001304AC">
        <w:rPr>
          <w:rFonts w:ascii="GHEA Grapalat" w:hAnsi="GHEA Grapalat" w:cs="Sylfaen"/>
          <w:sz w:val="20"/>
          <w:szCs w:val="24"/>
          <w:lang w:val="hy-AM" w:eastAsia="en-US"/>
        </w:rPr>
        <w:t xml:space="preserve"> տվյալ մասնակցի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մերժվում</w:t>
      </w:r>
      <w:r w:rsidR="009A05AC" w:rsidRPr="001304AC">
        <w:rPr>
          <w:rFonts w:ascii="GHEA Grapalat" w:hAnsi="GHEA Grapalat" w:cs="Sylfaen"/>
          <w:sz w:val="20"/>
          <w:szCs w:val="24"/>
          <w:lang w:val="af-ZA" w:eastAsia="en-US"/>
        </w:rPr>
        <w:t xml:space="preserve"> </w:t>
      </w:r>
      <w:r w:rsidR="009A05AC" w:rsidRPr="001304AC">
        <w:rPr>
          <w:rFonts w:ascii="GHEA Grapalat" w:hAnsi="GHEA Grapalat" w:cs="Sylfaen"/>
          <w:sz w:val="20"/>
          <w:szCs w:val="24"/>
          <w:lang w:val="hy-AM" w:eastAsia="en-US"/>
        </w:rPr>
        <w:t>է</w:t>
      </w:r>
      <w:r w:rsidR="004348F9" w:rsidRPr="001304AC">
        <w:rPr>
          <w:rFonts w:ascii="GHEA Grapalat" w:hAnsi="GHEA Grapalat" w:cs="Sylfaen"/>
          <w:sz w:val="20"/>
          <w:szCs w:val="24"/>
          <w:lang w:val="hy-AM" w:eastAsia="en-US"/>
        </w:rPr>
        <w:t>,</w:t>
      </w:r>
      <w:r w:rsidR="00D14B02" w:rsidRPr="001304AC">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1304AC" w:rsidRDefault="00A150A9" w:rsidP="00F40755">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2B121D" w:rsidRPr="001304AC">
        <w:rPr>
          <w:rFonts w:ascii="GHEA Grapalat" w:hAnsi="GHEA Grapalat" w:cs="Sylfaen"/>
          <w:szCs w:val="24"/>
        </w:rPr>
        <w:t>.</w:t>
      </w:r>
      <w:r w:rsidR="00D770E9" w:rsidRPr="001304AC">
        <w:rPr>
          <w:rFonts w:ascii="GHEA Grapalat" w:hAnsi="GHEA Grapalat" w:cs="Sylfaen"/>
          <w:szCs w:val="24"/>
          <w:lang w:val="hy-AM"/>
        </w:rPr>
        <w:t>1</w:t>
      </w:r>
      <w:r w:rsidR="004348F9" w:rsidRPr="001304AC">
        <w:rPr>
          <w:rFonts w:ascii="GHEA Grapalat" w:hAnsi="GHEA Grapalat" w:cs="Sylfaen"/>
          <w:szCs w:val="24"/>
          <w:lang w:val="hy-AM"/>
        </w:rPr>
        <w:t>0</w:t>
      </w:r>
      <w:r w:rsidR="002B121D"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չի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կարող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աշխատանքներին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եթե հանձնաժողովի գործունեության ընթացքում</w:t>
      </w:r>
      <w:r w:rsidR="008C7473" w:rsidRPr="001304AC">
        <w:rPr>
          <w:rFonts w:ascii="GHEA Grapalat" w:hAnsi="GHEA Grapalat" w:cs="Sylfaen"/>
          <w:szCs w:val="24"/>
          <w:lang w:val="hy-AM"/>
        </w:rPr>
        <w:t xml:space="preserve"> </w:t>
      </w:r>
      <w:r w:rsidR="00F40755" w:rsidRPr="001304AC">
        <w:rPr>
          <w:rFonts w:ascii="GHEA Grapalat" w:hAnsi="GHEA Grapalat" w:cs="Sylfaen"/>
          <w:szCs w:val="24"/>
          <w:lang w:val="hy-AM"/>
        </w:rPr>
        <w:t>պարզվում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վերջիններիս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իրենց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մերձավոր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ազգակցությամբ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խնամիությամբ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կապված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w:t>
      </w:r>
      <w:r w:rsidR="00F40755" w:rsidRPr="001304AC">
        <w:rPr>
          <w:rFonts w:ascii="GHEA Grapalat" w:hAnsi="GHEA Grapalat" w:cs="Sylfaen"/>
          <w:szCs w:val="24"/>
        </w:rPr>
        <w:t>,</w:t>
      </w:r>
      <w:r w:rsidR="00F40755" w:rsidRPr="001304AC">
        <w:rPr>
          <w:rFonts w:ascii="GHEA Grapalat" w:hAnsi="GHEA Grapalat" w:cs="Sylfaen"/>
          <w:szCs w:val="24"/>
          <w:lang w:val="hy-AM"/>
        </w:rPr>
        <w:t>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ինչպես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նաև</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ամուսնու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 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այդ</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ընթացակարգին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համար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ներկայացրել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w:t>
      </w:r>
      <w:r w:rsidR="00F40755" w:rsidRPr="001304AC">
        <w:rPr>
          <w:rFonts w:ascii="GHEA Grapalat" w:hAnsi="GHEA Grapalat" w:cs="Sylfaen"/>
          <w:szCs w:val="24"/>
        </w:rPr>
        <w:t>:</w:t>
      </w:r>
      <w:r w:rsidR="00F40755" w:rsidRPr="001304AC">
        <w:rPr>
          <w:rFonts w:ascii="GHEA Grapalat" w:hAnsi="GHEA Grapalat" w:cs="Sylfaen"/>
          <w:szCs w:val="24"/>
          <w:lang w:val="hy-AM"/>
        </w:rPr>
        <w:t xml:space="preserve"> Եթե</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առկա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կետով</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նախատեսված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պայմանը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ապա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 xml:space="preserve"> սույն ընթացակարգի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առնչությամբ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շահերի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բախում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 անհապաղ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ինքնաբացարկ</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հայտնում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սույնընթացակարգից</w:t>
      </w:r>
      <w:r w:rsidR="00F40755" w:rsidRPr="001304AC">
        <w:rPr>
          <w:rFonts w:ascii="GHEA Grapalat" w:hAnsi="GHEA Grapalat" w:cs="Sylfaen"/>
          <w:szCs w:val="24"/>
        </w:rPr>
        <w:t xml:space="preserve">: </w:t>
      </w:r>
    </w:p>
    <w:p w:rsidR="00FC4575"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0E50" w:rsidRPr="001304AC">
        <w:rPr>
          <w:rFonts w:ascii="GHEA Grapalat" w:hAnsi="GHEA Grapalat" w:cs="Sylfaen"/>
          <w:szCs w:val="24"/>
          <w:lang w:val="hy-AM"/>
        </w:rPr>
        <w:t>.1</w:t>
      </w:r>
      <w:r w:rsidR="004348F9" w:rsidRPr="001304AC">
        <w:rPr>
          <w:rFonts w:ascii="GHEA Grapalat" w:hAnsi="GHEA Grapalat" w:cs="Sylfaen"/>
          <w:szCs w:val="24"/>
          <w:lang w:val="hy-AM"/>
        </w:rPr>
        <w:t>1</w:t>
      </w:r>
      <w:r w:rsidR="005E0E50" w:rsidRPr="001304AC">
        <w:rPr>
          <w:rFonts w:ascii="GHEA Grapalat" w:hAnsi="GHEA Grapalat" w:cs="Sylfaen"/>
          <w:szCs w:val="24"/>
          <w:lang w:val="hy-AM"/>
        </w:rPr>
        <w:t xml:space="preserve"> </w:t>
      </w:r>
      <w:r w:rsidR="00EA58C8" w:rsidRPr="001304AC">
        <w:rPr>
          <w:rFonts w:ascii="GHEA Grapalat" w:hAnsi="GHEA Grapalat" w:cs="Sylfaen"/>
          <w:szCs w:val="24"/>
          <w:lang w:val="es-ES"/>
        </w:rPr>
        <w:t xml:space="preserve">Հայտերը բացվելուց </w:t>
      </w:r>
      <w:r w:rsidR="007A3F75" w:rsidRPr="001304AC">
        <w:rPr>
          <w:rFonts w:ascii="GHEA Grapalat" w:hAnsi="GHEA Grapalat" w:cs="Sylfaen"/>
          <w:szCs w:val="24"/>
          <w:lang w:val="es-ES"/>
        </w:rPr>
        <w:t xml:space="preserve">և գնահատվելուց  </w:t>
      </w:r>
      <w:r w:rsidR="00EA58C8" w:rsidRPr="001304AC">
        <w:rPr>
          <w:rFonts w:ascii="GHEA Grapalat" w:hAnsi="GHEA Grapalat" w:cs="Sylfaen"/>
          <w:szCs w:val="24"/>
          <w:lang w:val="es-ES"/>
        </w:rPr>
        <w:t>հետո կազմվում է արձանագրություն`</w:t>
      </w:r>
      <w:r w:rsidR="00EA58C8" w:rsidRPr="001304AC">
        <w:rPr>
          <w:rFonts w:ascii="GHEA Grapalat" w:hAnsi="GHEA Grapalat" w:cs="Sylfaen"/>
        </w:rPr>
        <w:t xml:space="preserve"> գնումների մասին ՀՀ օրենսդրությամբ սահմանված կարգով</w:t>
      </w:r>
      <w:r w:rsidR="00EA58C8" w:rsidRPr="001304AC">
        <w:rPr>
          <w:rFonts w:ascii="GHEA Grapalat" w:hAnsi="GHEA Grapalat" w:cs="Sylfaen"/>
          <w:lang w:val="hy-AM"/>
        </w:rPr>
        <w:t>:</w:t>
      </w:r>
      <w:r w:rsidR="00D571F0" w:rsidRPr="001304AC">
        <w:rPr>
          <w:rFonts w:ascii="GHEA Grapalat" w:hAnsi="GHEA Grapalat" w:cs="Sylfaen"/>
          <w:lang w:val="hy-AM"/>
        </w:rPr>
        <w:t xml:space="preserve"> </w:t>
      </w:r>
      <w:r w:rsidR="00F025FC" w:rsidRPr="001304AC">
        <w:rPr>
          <w:rFonts w:ascii="GHEA Grapalat" w:hAnsi="GHEA Grapalat" w:cs="Sylfaen"/>
          <w:lang w:val="hy-AM"/>
        </w:rPr>
        <w:t>Ընդ որում հանձնաժողովի նիստի արձանագր</w:t>
      </w:r>
      <w:r w:rsidR="007A3F75" w:rsidRPr="001304AC">
        <w:rPr>
          <w:rFonts w:ascii="GHEA Grapalat" w:hAnsi="GHEA Grapalat" w:cs="Sylfaen"/>
          <w:lang w:val="hy-AM"/>
        </w:rPr>
        <w:t>ու</w:t>
      </w:r>
      <w:r w:rsidR="00F025FC" w:rsidRPr="001304AC">
        <w:rPr>
          <w:rFonts w:ascii="GHEA Grapalat" w:hAnsi="GHEA Grapalat" w:cs="Sylfaen"/>
          <w:lang w:val="hy-AM"/>
        </w:rPr>
        <w:t>թյ</w:t>
      </w:r>
      <w:r w:rsidR="007A3F75" w:rsidRPr="001304AC">
        <w:rPr>
          <w:rFonts w:ascii="GHEA Grapalat" w:hAnsi="GHEA Grapalat" w:cs="Sylfaen"/>
          <w:lang w:val="hy-AM"/>
        </w:rPr>
        <w:t>ա</w:t>
      </w:r>
      <w:r w:rsidR="00F025FC" w:rsidRPr="001304A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304AC">
        <w:rPr>
          <w:rFonts w:ascii="GHEA Grapalat" w:hAnsi="GHEA Grapalat" w:cs="Sylfaen"/>
          <w:lang w:val="hy-AM"/>
        </w:rPr>
        <w:t xml:space="preserve"> </w:t>
      </w:r>
      <w:r w:rsidR="007A3F75" w:rsidRPr="001304AC">
        <w:rPr>
          <w:rFonts w:ascii="GHEA Grapalat" w:hAnsi="GHEA Grapalat" w:cs="Sylfaen"/>
          <w:szCs w:val="24"/>
          <w:lang w:val="hy-AM"/>
        </w:rPr>
        <w:t>Արձանագրությունն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ստորագրում</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են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հանձնաժողովի</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նիստին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ներկա</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անդամները։</w:t>
      </w:r>
    </w:p>
    <w:p w:rsidR="00E65F37"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2F4D" w:rsidRPr="001304AC">
        <w:rPr>
          <w:rFonts w:ascii="GHEA Grapalat" w:hAnsi="GHEA Grapalat" w:cs="Sylfaen"/>
          <w:szCs w:val="24"/>
          <w:lang w:val="hy-AM"/>
        </w:rPr>
        <w:t>.</w:t>
      </w:r>
      <w:r w:rsidR="00EA58C8" w:rsidRPr="001304AC">
        <w:rPr>
          <w:rFonts w:ascii="GHEA Grapalat" w:hAnsi="GHEA Grapalat" w:cs="Sylfaen"/>
          <w:szCs w:val="24"/>
          <w:lang w:val="hy-AM"/>
        </w:rPr>
        <w:t>1</w:t>
      </w:r>
      <w:r w:rsidR="004348F9" w:rsidRPr="001304AC">
        <w:rPr>
          <w:rFonts w:ascii="GHEA Grapalat" w:hAnsi="GHEA Grapalat" w:cs="Sylfaen"/>
          <w:szCs w:val="24"/>
          <w:lang w:val="hy-AM"/>
        </w:rPr>
        <w:t>2</w:t>
      </w:r>
      <w:r w:rsidR="00EA58C8" w:rsidRPr="001304AC">
        <w:rPr>
          <w:rFonts w:ascii="GHEA Grapalat" w:hAnsi="GHEA Grapalat" w:cs="Sylfaen"/>
          <w:szCs w:val="24"/>
          <w:lang w:val="hy-AM"/>
        </w:rPr>
        <w:t xml:space="preserve"> </w:t>
      </w:r>
      <w:r w:rsidR="005E3501" w:rsidRPr="001304AC">
        <w:rPr>
          <w:rFonts w:ascii="GHEA Grapalat" w:hAnsi="GHEA Grapalat" w:cs="Sylfaen"/>
          <w:szCs w:val="24"/>
        </w:rPr>
        <w:t xml:space="preserve"> </w:t>
      </w:r>
      <w:r w:rsidR="009A171D" w:rsidRPr="001304AC">
        <w:rPr>
          <w:rFonts w:ascii="GHEA Grapalat" w:hAnsi="GHEA Grapalat" w:cs="Sylfaen"/>
          <w:szCs w:val="24"/>
        </w:rPr>
        <w:t>Հ</w:t>
      </w:r>
      <w:r w:rsidR="005E3501" w:rsidRPr="001304AC">
        <w:rPr>
          <w:rFonts w:ascii="GHEA Grapalat" w:hAnsi="GHEA Grapalat" w:cs="Sylfaen"/>
          <w:szCs w:val="24"/>
        </w:rPr>
        <w:t xml:space="preserve">անձնաժողովի քարտուղարը </w:t>
      </w:r>
      <w:r w:rsidR="00E65F37" w:rsidRPr="001304AC">
        <w:rPr>
          <w:rFonts w:ascii="GHEA Grapalat" w:hAnsi="GHEA Grapalat" w:cs="Sylfaen"/>
          <w:szCs w:val="24"/>
        </w:rPr>
        <w:t xml:space="preserve">հայտերի </w:t>
      </w:r>
      <w:r w:rsidR="00D11611" w:rsidRPr="001304AC">
        <w:rPr>
          <w:rFonts w:ascii="GHEA Grapalat" w:hAnsi="GHEA Grapalat" w:cs="Sylfaen"/>
          <w:szCs w:val="24"/>
        </w:rPr>
        <w:t>բացման</w:t>
      </w:r>
      <w:r w:rsidR="006D5E0B" w:rsidRPr="001304AC">
        <w:rPr>
          <w:rFonts w:ascii="GHEA Grapalat" w:hAnsi="GHEA Grapalat" w:cs="Sylfaen"/>
          <w:szCs w:val="24"/>
          <w:lang w:val="hy-AM"/>
        </w:rPr>
        <w:t xml:space="preserve"> և գնահատման</w:t>
      </w:r>
      <w:r w:rsidR="00D11611" w:rsidRPr="001304AC">
        <w:rPr>
          <w:rFonts w:ascii="GHEA Grapalat" w:hAnsi="GHEA Grapalat" w:cs="Sylfaen"/>
          <w:szCs w:val="24"/>
        </w:rPr>
        <w:t xml:space="preserve"> նիստի ավարտից հետո ոչ ուշ քան</w:t>
      </w:r>
      <w:r w:rsidR="00D11611" w:rsidRPr="001304AC">
        <w:rPr>
          <w:rFonts w:ascii="GHEA Grapalat" w:hAnsi="GHEA Grapalat" w:cs="Arial"/>
          <w:spacing w:val="-8"/>
          <w:sz w:val="24"/>
          <w:szCs w:val="24"/>
        </w:rPr>
        <w:t xml:space="preserve"> </w:t>
      </w:r>
      <w:r w:rsidR="00E65F37" w:rsidRPr="001304AC">
        <w:rPr>
          <w:rFonts w:ascii="GHEA Grapalat" w:hAnsi="GHEA Grapalat" w:cs="Sylfaen"/>
          <w:szCs w:val="24"/>
        </w:rPr>
        <w:t xml:space="preserve">հաջորդող աշխատանքային օրը` </w:t>
      </w:r>
    </w:p>
    <w:p w:rsidR="00255D6A" w:rsidRPr="001304AC" w:rsidRDefault="00A24827" w:rsidP="00EF3662">
      <w:pPr>
        <w:pStyle w:val="BodyTextIndent2"/>
        <w:spacing w:line="240" w:lineRule="auto"/>
        <w:ind w:firstLine="567"/>
        <w:rPr>
          <w:rFonts w:ascii="GHEA Grapalat" w:hAnsi="GHEA Grapalat" w:cs="Sylfaen"/>
          <w:lang w:val="hy-AM"/>
        </w:rPr>
      </w:pPr>
      <w:r w:rsidRPr="001304AC">
        <w:rPr>
          <w:rFonts w:ascii="GHEA Grapalat" w:hAnsi="GHEA Grapalat" w:cs="Sylfaen"/>
        </w:rPr>
        <w:t>1)</w:t>
      </w:r>
      <w:r w:rsidRPr="001304AC">
        <w:rPr>
          <w:rFonts w:ascii="GHEA Grapalat" w:hAnsi="GHEA Grapalat" w:cs="Sylfaen"/>
          <w:lang w:val="hy-AM"/>
        </w:rPr>
        <w:t xml:space="preserve"> հայտերի բացման</w:t>
      </w:r>
      <w:r w:rsidR="00BE037D" w:rsidRPr="001304AC">
        <w:rPr>
          <w:rFonts w:ascii="GHEA Grapalat" w:hAnsi="GHEA Grapalat" w:cs="Sylfaen"/>
        </w:rPr>
        <w:t xml:space="preserve"> և գնահատման</w:t>
      </w:r>
      <w:r w:rsidRPr="001304AC">
        <w:rPr>
          <w:rFonts w:ascii="GHEA Grapalat" w:hAnsi="GHEA Grapalat" w:cs="Sylfaen"/>
          <w:lang w:val="hy-AM"/>
        </w:rPr>
        <w:t xml:space="preserve"> նիստի արձանագրության բնօրինակից արտատպված (սկանավորված) տարբերակը</w:t>
      </w:r>
      <w:r w:rsidR="009A30B4" w:rsidRPr="001304AC">
        <w:rPr>
          <w:rFonts w:ascii="GHEA Grapalat" w:hAnsi="GHEA Grapalat" w:cs="Sylfaen"/>
          <w:lang w:val="hy-AM"/>
        </w:rPr>
        <w:t xml:space="preserve"> և սույն </w:t>
      </w:r>
      <w:r w:rsidR="00E30D12" w:rsidRPr="001304AC">
        <w:rPr>
          <w:rFonts w:ascii="GHEA Grapalat" w:hAnsi="GHEA Grapalat" w:cs="Sylfaen"/>
          <w:lang w:val="hy-AM"/>
        </w:rPr>
        <w:t>հրավերի 1-ին մասի 3.5 կետում նշված</w:t>
      </w:r>
      <w:r w:rsidR="009A30B4" w:rsidRPr="001304A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304AC">
        <w:rPr>
          <w:rFonts w:ascii="GHEA Grapalat" w:hAnsi="GHEA Grapalat" w:cs="Sylfaen"/>
          <w:lang w:val="hy-AM"/>
        </w:rPr>
        <w:t xml:space="preserve"> հրապարակում է տեղեկագրում</w:t>
      </w:r>
      <w:r w:rsidR="00902BB9" w:rsidRPr="001304A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1304AC" w:rsidRDefault="008B73CD"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2) իր և գնահատող հանձնաժողովի` հայտերի բացման</w:t>
      </w:r>
      <w:r w:rsidR="00266B8B" w:rsidRPr="001304AC">
        <w:rPr>
          <w:rFonts w:ascii="GHEA Grapalat" w:hAnsi="GHEA Grapalat" w:cs="Sylfaen"/>
          <w:szCs w:val="24"/>
          <w:lang w:val="hy-AM"/>
        </w:rPr>
        <w:t xml:space="preserve"> և գնահատման</w:t>
      </w:r>
      <w:r w:rsidRPr="001304AC">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304AC">
        <w:rPr>
          <w:rFonts w:ascii="GHEA Grapalat" w:hAnsi="GHEA Grapalat" w:cs="Sylfaen"/>
          <w:szCs w:val="24"/>
        </w:rPr>
        <w:t>Հ</w:t>
      </w:r>
      <w:r w:rsidRPr="001304A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304AC">
        <w:rPr>
          <w:rFonts w:ascii="GHEA Grapalat" w:hAnsi="GHEA Grapalat" w:cs="Sylfaen"/>
          <w:szCs w:val="24"/>
        </w:rPr>
        <w:t xml:space="preserve">և գնահատման </w:t>
      </w:r>
      <w:r w:rsidRPr="001304A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1304AC" w:rsidRDefault="008769B4" w:rsidP="00EF3662">
      <w:pPr>
        <w:ind w:firstLine="375"/>
        <w:jc w:val="both"/>
        <w:rPr>
          <w:rFonts w:ascii="GHEA Grapalat" w:hAnsi="GHEA Grapalat" w:cs="Sylfaen"/>
          <w:sz w:val="20"/>
          <w:lang w:val="hy-AM"/>
        </w:rPr>
      </w:pPr>
      <w:r w:rsidRPr="001304AC">
        <w:rPr>
          <w:rFonts w:ascii="GHEA Grapalat" w:hAnsi="GHEA Grapalat"/>
          <w:lang w:val="af-ZA"/>
        </w:rPr>
        <w:tab/>
      </w:r>
      <w:r w:rsidR="00A150A9" w:rsidRPr="001304AC">
        <w:rPr>
          <w:rFonts w:ascii="GHEA Grapalat" w:hAnsi="GHEA Grapalat" w:cs="Sylfaen"/>
          <w:sz w:val="20"/>
          <w:lang w:val="af-ZA"/>
        </w:rPr>
        <w:t>8</w:t>
      </w:r>
      <w:r w:rsidR="0036230B" w:rsidRPr="001304AC">
        <w:rPr>
          <w:rFonts w:ascii="GHEA Grapalat" w:hAnsi="GHEA Grapalat" w:cs="Sylfaen"/>
          <w:sz w:val="20"/>
          <w:lang w:val="af-ZA"/>
        </w:rPr>
        <w:t>.</w:t>
      </w:r>
      <w:r w:rsidR="00BE037D" w:rsidRPr="001304AC">
        <w:rPr>
          <w:rFonts w:ascii="GHEA Grapalat" w:hAnsi="GHEA Grapalat" w:cs="Sylfaen"/>
          <w:sz w:val="20"/>
          <w:lang w:val="af-ZA"/>
        </w:rPr>
        <w:t>13</w:t>
      </w:r>
      <w:r w:rsidR="009D03A4" w:rsidRPr="001304AC">
        <w:rPr>
          <w:rFonts w:ascii="GHEA Grapalat" w:hAnsi="GHEA Grapalat" w:cs="Sylfaen"/>
          <w:sz w:val="20"/>
          <w:lang w:val="af-ZA"/>
        </w:rPr>
        <w:t xml:space="preserve"> </w:t>
      </w:r>
      <w:r w:rsidR="0036230B" w:rsidRPr="001304AC">
        <w:rPr>
          <w:rFonts w:ascii="GHEA Grapalat" w:hAnsi="GHEA Grapalat" w:cs="Sylfaen"/>
          <w:sz w:val="20"/>
        </w:rPr>
        <w:t>Օրենքի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հոդվածի</w:t>
      </w:r>
      <w:r w:rsidR="0036230B" w:rsidRPr="001304AC">
        <w:rPr>
          <w:rFonts w:ascii="GHEA Grapalat" w:hAnsi="GHEA Grapalat" w:cs="Sylfaen"/>
          <w:sz w:val="20"/>
          <w:lang w:val="af-ZA"/>
        </w:rPr>
        <w:t xml:space="preserve"> 1-</w:t>
      </w:r>
      <w:r w:rsidR="0036230B" w:rsidRPr="001304AC">
        <w:rPr>
          <w:rFonts w:ascii="GHEA Grapalat" w:hAnsi="GHEA Grapalat" w:cs="Sylfaen"/>
          <w:sz w:val="20"/>
        </w:rPr>
        <w:t>ին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մասի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կետով</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նախատեսված</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հիմքերն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ի</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հայտ</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գալու</w:t>
      </w:r>
      <w:r w:rsidR="0036230B"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պատճառաբանված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վրա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որում</w:t>
      </w:r>
      <w:r w:rsidR="00F40755" w:rsidRPr="001304AC">
        <w:rPr>
          <w:rFonts w:ascii="GHEA Grapalat" w:hAnsi="GHEA Grapalat" w:cs="Sylfaen"/>
          <w:sz w:val="20"/>
          <w:lang w:val="af-ZA"/>
        </w:rPr>
        <w:t xml:space="preserve"> </w:t>
      </w:r>
      <w:r w:rsidR="00F40755" w:rsidRPr="001304AC">
        <w:rPr>
          <w:rFonts w:ascii="Calibri" w:hAnsi="Calibri" w:cs="Calibri"/>
          <w:sz w:val="20"/>
          <w:lang w:val="af-ZA"/>
        </w:rPr>
        <w:t> </w:t>
      </w:r>
      <w:r w:rsidR="00F40755" w:rsidRPr="001304AC">
        <w:rPr>
          <w:rFonts w:ascii="GHEA Grapalat" w:hAnsi="GHEA Grapalat" w:cs="Sylfaen"/>
          <w:sz w:val="20"/>
          <w:lang w:val="ru-RU"/>
        </w:rPr>
        <w:t>սույն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կետում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նշված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կայացնում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ընթացակարգը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չկայացած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հայտարարվելու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կնքված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պայմանագիրը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միակողմանի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լուծելու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DB4EFF" w:rsidRPr="001304AC">
        <w:rPr>
          <w:rFonts w:ascii="GHEA Grapalat" w:hAnsi="GHEA Grapalat" w:cs="Sylfaen"/>
          <w:sz w:val="20"/>
          <w:lang w:val="hy-AM"/>
        </w:rPr>
        <w:t xml:space="preserve"> </w:t>
      </w:r>
      <w:r w:rsidR="00DB4EFF" w:rsidRPr="001304AC">
        <w:rPr>
          <w:rFonts w:ascii="GHEA Grapalat" w:hAnsi="GHEA Grapalat" w:cs="Sylfaen"/>
          <w:sz w:val="20"/>
          <w:lang w:val="af-ZA"/>
        </w:rPr>
        <w:t>(</w:t>
      </w:r>
      <w:r w:rsidR="00DB4EFF" w:rsidRPr="001304AC">
        <w:rPr>
          <w:rFonts w:ascii="GHEA Grapalat" w:hAnsi="GHEA Grapalat" w:cs="Sylfaen"/>
          <w:sz w:val="20"/>
          <w:lang w:val="hy-AM"/>
        </w:rPr>
        <w:t>ծանուցումը</w:t>
      </w:r>
      <w:r w:rsidR="00DB4EFF" w:rsidRPr="001304AC">
        <w:rPr>
          <w:rFonts w:ascii="GHEA Grapalat" w:hAnsi="GHEA Grapalat" w:cs="Sylfaen"/>
          <w:sz w:val="20"/>
          <w:lang w:val="af-ZA"/>
        </w:rPr>
        <w:t xml:space="preserve">) </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տասն</w:t>
      </w:r>
      <w:r w:rsidR="00DB4EFF" w:rsidRPr="001304AC">
        <w:rPr>
          <w:rFonts w:ascii="GHEA Grapalat" w:hAnsi="GHEA Grapalat" w:cs="Sylfaen"/>
          <w:sz w:val="20"/>
          <w:lang w:val="hy-AM"/>
        </w:rPr>
        <w:t>երորդ 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կայացվելուն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այն</w:t>
      </w:r>
      <w:r w:rsidR="00F40755" w:rsidRPr="001304AC">
        <w:rPr>
          <w:rFonts w:ascii="GHEA Grapalat" w:hAnsi="GHEA Grapalat" w:cs="Sylfaen"/>
          <w:sz w:val="20"/>
          <w:lang w:val="af-ZA"/>
        </w:rPr>
        <w:t xml:space="preserve"> գրավոր </w:t>
      </w:r>
      <w:r w:rsidR="00F40755" w:rsidRPr="001304AC">
        <w:rPr>
          <w:rFonts w:ascii="GHEA Grapalat" w:hAnsi="GHEA Grapalat" w:cs="Sylfaen"/>
          <w:sz w:val="20"/>
          <w:lang w:val="ru-RU"/>
        </w:rPr>
        <w:t>տրամադրվում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մարմնին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իսկ</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դրությամբ</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կողմից</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բողոքարկման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հարուցված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չավարտված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առկայության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տվյալ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եզրափակիչ</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ակտն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ուժի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մեջ</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մտնելու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եթե</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քննության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արդյունքով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կատարման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հնարավորությունը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վերացել</w:t>
      </w:r>
      <w:r w:rsidR="00DB4EFF" w:rsidRPr="001304AC">
        <w:rPr>
          <w:rFonts w:ascii="GHEA Grapalat" w:hAnsi="GHEA Grapalat" w:cs="Sylfaen"/>
          <w:sz w:val="20"/>
          <w:lang w:val="hy-AM"/>
        </w:rPr>
        <w:t>։</w:t>
      </w:r>
    </w:p>
    <w:p w:rsidR="00DB4EFF" w:rsidRPr="001304AC" w:rsidRDefault="00CC049D" w:rsidP="00DB4EFF">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Ե</w:t>
      </w:r>
      <w:r w:rsidR="00DB4EFF" w:rsidRPr="001304AC">
        <w:rPr>
          <w:rFonts w:ascii="GHEA Grapalat" w:hAnsi="GHEA Grapalat" w:cs="Sylfaen"/>
          <w:sz w:val="20"/>
          <w:lang w:val="af-ZA"/>
        </w:rPr>
        <w:t>թե՝</w:t>
      </w:r>
    </w:p>
    <w:p w:rsidR="00DB4EFF" w:rsidRPr="001304AC"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1304AC">
        <w:rPr>
          <w:rFonts w:ascii="GHEA Grapalat" w:hAnsi="GHEA Grapalat" w:cs="Sylfaen"/>
          <w:sz w:val="20"/>
          <w:lang w:val="af-ZA"/>
        </w:rPr>
        <w:t xml:space="preserve">սույն կետով նախատեսված՝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օրվա</w:t>
      </w:r>
      <w:r w:rsidRPr="001304AC">
        <w:rPr>
          <w:rFonts w:ascii="GHEA Grapalat" w:hAnsi="GHEA Grapalat" w:cs="Sylfaen"/>
          <w:sz w:val="20"/>
          <w:lang w:val="af-ZA"/>
        </w:rPr>
        <w:t xml:space="preserve"> </w:t>
      </w:r>
      <w:r w:rsidRPr="001304AC">
        <w:rPr>
          <w:rFonts w:ascii="GHEA Grapalat" w:hAnsi="GHEA Grapalat" w:cs="Sylfaen"/>
          <w:sz w:val="20"/>
        </w:rPr>
        <w:t>դրությամբ</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պայմանագիրը</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անձը</w:t>
      </w:r>
      <w:r w:rsidRPr="001304AC">
        <w:rPr>
          <w:rFonts w:ascii="GHEA Grapalat" w:hAnsi="GHEA Grapalat" w:cs="Sylfaen"/>
          <w:sz w:val="20"/>
          <w:lang w:val="af-ZA"/>
        </w:rPr>
        <w:t xml:space="preserve"> </w:t>
      </w:r>
      <w:r w:rsidRPr="001304AC">
        <w:rPr>
          <w:rFonts w:ascii="GHEA Grapalat" w:hAnsi="GHEA Grapalat" w:cs="Sylfaen"/>
          <w:sz w:val="20"/>
        </w:rPr>
        <w:t>վճարել</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1304AC"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1304A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lastRenderedPageBreak/>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լրանալուց</w:t>
      </w:r>
      <w:r w:rsidRPr="001304AC">
        <w:rPr>
          <w:rFonts w:ascii="GHEA Grapalat" w:hAnsi="GHEA Grapalat" w:cs="Sylfaen"/>
          <w:sz w:val="20"/>
          <w:lang w:val="af-ZA"/>
        </w:rPr>
        <w:t xml:space="preserve"> </w:t>
      </w:r>
      <w:r w:rsidRPr="001304AC">
        <w:rPr>
          <w:rFonts w:ascii="GHEA Grapalat" w:hAnsi="GHEA Grapalat" w:cs="Sylfaen"/>
          <w:sz w:val="20"/>
        </w:rPr>
        <w:t>հետո</w:t>
      </w:r>
      <w:r w:rsidRPr="001304AC">
        <w:rPr>
          <w:rFonts w:ascii="GHEA Grapalat" w:hAnsi="GHEA Grapalat" w:cs="Sylfaen"/>
          <w:sz w:val="20"/>
          <w:lang w:val="af-ZA"/>
        </w:rPr>
        <w:t xml:space="preserve">, </w:t>
      </w:r>
      <w:r w:rsidRPr="001304AC">
        <w:rPr>
          <w:rFonts w:ascii="GHEA Grapalat" w:hAnsi="GHEA Grapalat" w:cs="Sylfaen"/>
          <w:sz w:val="20"/>
        </w:rPr>
        <w:t>բայց</w:t>
      </w:r>
      <w:r w:rsidRPr="001304AC">
        <w:rPr>
          <w:rFonts w:ascii="GHEA Grapalat" w:hAnsi="GHEA Grapalat" w:cs="Sylfaen"/>
          <w:sz w:val="20"/>
          <w:lang w:val="af-ZA"/>
        </w:rPr>
        <w:t xml:space="preserve"> </w:t>
      </w:r>
      <w:r w:rsidRPr="001304AC">
        <w:rPr>
          <w:rFonts w:ascii="GHEA Grapalat" w:hAnsi="GHEA Grapalat" w:cs="Sylfaen"/>
          <w:sz w:val="20"/>
        </w:rPr>
        <w:t>ոչ</w:t>
      </w:r>
      <w:r w:rsidRPr="001304AC">
        <w:rPr>
          <w:rFonts w:ascii="GHEA Grapalat" w:hAnsi="GHEA Grapalat" w:cs="Sylfaen"/>
          <w:sz w:val="20"/>
          <w:lang w:val="af-ZA"/>
        </w:rPr>
        <w:t xml:space="preserve"> </w:t>
      </w:r>
      <w:r w:rsidRPr="001304AC">
        <w:rPr>
          <w:rFonts w:ascii="GHEA Grapalat" w:hAnsi="GHEA Grapalat" w:cs="Sylfaen"/>
          <w:sz w:val="20"/>
        </w:rPr>
        <w:t>ուշ</w:t>
      </w:r>
      <w:r w:rsidRPr="001304AC">
        <w:rPr>
          <w:rFonts w:ascii="GHEA Grapalat" w:hAnsi="GHEA Grapalat" w:cs="Sylfaen"/>
          <w:sz w:val="20"/>
          <w:lang w:val="af-ZA"/>
        </w:rPr>
        <w:t xml:space="preserve">, </w:t>
      </w:r>
      <w:r w:rsidRPr="001304AC">
        <w:rPr>
          <w:rFonts w:ascii="GHEA Grapalat" w:hAnsi="GHEA Grapalat" w:cs="Sylfaen"/>
          <w:sz w:val="20"/>
        </w:rPr>
        <w:t>քան</w:t>
      </w:r>
      <w:r w:rsidRPr="001304AC">
        <w:rPr>
          <w:rFonts w:ascii="GHEA Grapalat" w:hAnsi="GHEA Grapalat" w:cs="Sylfaen"/>
          <w:sz w:val="20"/>
          <w:lang w:val="af-ZA"/>
        </w:rPr>
        <w:t xml:space="preserve"> </w:t>
      </w:r>
      <w:r w:rsidRPr="001304AC">
        <w:rPr>
          <w:rFonts w:ascii="GHEA Grapalat" w:hAnsi="GHEA Grapalat" w:cs="Sylfaen"/>
          <w:sz w:val="20"/>
        </w:rPr>
        <w:t>մասնակցին</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անձին</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 xml:space="preserve"> </w:t>
      </w:r>
      <w:r w:rsidRPr="001304AC">
        <w:rPr>
          <w:rFonts w:ascii="GHEA Grapalat" w:hAnsi="GHEA Grapalat" w:cs="Sylfaen"/>
          <w:sz w:val="20"/>
        </w:rPr>
        <w:t>ներառելու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օրը</w:t>
      </w:r>
      <w:r w:rsidRPr="001304AC">
        <w:rPr>
          <w:rFonts w:ascii="GHEA Grapalat" w:hAnsi="GHEA Grapalat" w:cs="Sylfaen"/>
          <w:sz w:val="20"/>
          <w:lang w:val="af-ZA"/>
        </w:rPr>
        <w:t xml:space="preserve">, </w:t>
      </w:r>
      <w:r w:rsidRPr="001304AC">
        <w:rPr>
          <w:rFonts w:ascii="GHEA Grapalat" w:hAnsi="GHEA Grapalat" w:cs="Sylfaen"/>
          <w:sz w:val="20"/>
        </w:rPr>
        <w:t>ապա</w:t>
      </w:r>
      <w:r w:rsidRPr="001304AC">
        <w:rPr>
          <w:rFonts w:ascii="GHEA Grapalat" w:hAnsi="GHEA Grapalat" w:cs="Sylfaen"/>
          <w:sz w:val="20"/>
          <w:lang w:val="af-ZA"/>
        </w:rPr>
        <w:t xml:space="preserve"> </w:t>
      </w:r>
      <w:r w:rsidRPr="001304AC">
        <w:rPr>
          <w:rFonts w:ascii="GHEA Grapalat" w:hAnsi="GHEA Grapalat" w:cs="Sylfaen"/>
          <w:sz w:val="20"/>
        </w:rPr>
        <w:t>պատվիրատուն</w:t>
      </w:r>
      <w:r w:rsidRPr="001304AC">
        <w:rPr>
          <w:rFonts w:ascii="GHEA Grapalat" w:hAnsi="GHEA Grapalat" w:cs="Sylfaen"/>
          <w:sz w:val="20"/>
          <w:lang w:val="af-ZA"/>
        </w:rPr>
        <w:t xml:space="preserve"> </w:t>
      </w:r>
      <w:r w:rsidRPr="001304AC">
        <w:rPr>
          <w:rFonts w:ascii="GHEA Grapalat" w:hAnsi="GHEA Grapalat" w:cs="Sylfaen"/>
          <w:sz w:val="20"/>
        </w:rPr>
        <w:t>դրա</w:t>
      </w:r>
      <w:r w:rsidRPr="001304AC">
        <w:rPr>
          <w:rFonts w:ascii="GHEA Grapalat" w:hAnsi="GHEA Grapalat" w:cs="Sylfae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գրավոր</w:t>
      </w:r>
      <w:r w:rsidRPr="001304AC">
        <w:rPr>
          <w:rFonts w:ascii="GHEA Grapalat" w:hAnsi="GHEA Grapalat" w:cs="Sylfaen"/>
          <w:sz w:val="20"/>
          <w:lang w:val="af-ZA"/>
        </w:rPr>
        <w:t xml:space="preserve"> </w:t>
      </w:r>
      <w:r w:rsidRPr="001304AC">
        <w:rPr>
          <w:rFonts w:ascii="GHEA Grapalat" w:hAnsi="GHEA Grapalat" w:cs="Sylfaen"/>
          <w:sz w:val="20"/>
        </w:rPr>
        <w:t>տեղեկացնում</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w:t>
      </w:r>
      <w:r w:rsidRPr="001304AC">
        <w:rPr>
          <w:rFonts w:ascii="GHEA Grapalat" w:hAnsi="GHEA Grapalat" w:cs="Sylfaen"/>
          <w:sz w:val="20"/>
        </w:rPr>
        <w:t>լիազորված</w:t>
      </w:r>
      <w:r w:rsidRPr="001304AC">
        <w:rPr>
          <w:rFonts w:ascii="GHEA Grapalat" w:hAnsi="GHEA Grapalat" w:cs="Sylfaen"/>
          <w:sz w:val="20"/>
          <w:lang w:val="af-ZA"/>
        </w:rPr>
        <w:t xml:space="preserve"> </w:t>
      </w:r>
      <w:r w:rsidRPr="001304AC">
        <w:rPr>
          <w:rFonts w:ascii="GHEA Grapalat" w:hAnsi="GHEA Grapalat" w:cs="Sylfaen"/>
          <w:sz w:val="20"/>
        </w:rPr>
        <w:t>մարմին</w:t>
      </w:r>
      <w:r w:rsidRPr="001304AC">
        <w:rPr>
          <w:rFonts w:ascii="GHEA Grapalat" w:hAnsi="GHEA Grapalat" w:cs="Sylfaen"/>
          <w:sz w:val="20"/>
          <w:lang w:val="af-ZA"/>
        </w:rPr>
        <w:t xml:space="preserve">, </w:t>
      </w:r>
      <w:r w:rsidRPr="001304AC">
        <w:rPr>
          <w:rFonts w:ascii="GHEA Grapalat" w:hAnsi="GHEA Grapalat" w:cs="Sylfaen"/>
          <w:sz w:val="20"/>
        </w:rPr>
        <w:t>որի</w:t>
      </w:r>
      <w:r w:rsidRPr="001304AC">
        <w:rPr>
          <w:rFonts w:ascii="GHEA Grapalat" w:hAnsi="GHEA Grapalat" w:cs="Sylfaen"/>
          <w:sz w:val="20"/>
          <w:lang w:val="af-ZA"/>
        </w:rPr>
        <w:t xml:space="preserve"> </w:t>
      </w:r>
      <w:r w:rsidRPr="001304AC">
        <w:rPr>
          <w:rFonts w:ascii="GHEA Grapalat" w:hAnsi="GHEA Grapalat" w:cs="Sylfaen"/>
          <w:sz w:val="20"/>
        </w:rPr>
        <w:t>հիման</w:t>
      </w:r>
      <w:r w:rsidRPr="001304AC">
        <w:rPr>
          <w:rFonts w:ascii="GHEA Grapalat" w:hAnsi="GHEA Grapalat" w:cs="Sylfaen"/>
          <w:sz w:val="20"/>
          <w:lang w:val="af-ZA"/>
        </w:rPr>
        <w:t xml:space="preserve"> </w:t>
      </w:r>
      <w:r w:rsidRPr="001304AC">
        <w:rPr>
          <w:rFonts w:ascii="GHEA Grapalat" w:hAnsi="GHEA Grapalat" w:cs="Sylfaen"/>
          <w:sz w:val="20"/>
        </w:rPr>
        <w:t>վրա</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չի</w:t>
      </w:r>
      <w:r w:rsidRPr="001304AC">
        <w:rPr>
          <w:rFonts w:ascii="GHEA Grapalat" w:hAnsi="GHEA Grapalat" w:cs="Sylfaen"/>
          <w:sz w:val="20"/>
          <w:lang w:val="af-ZA"/>
        </w:rPr>
        <w:t xml:space="preserve"> </w:t>
      </w:r>
      <w:r w:rsidRPr="001304AC">
        <w:rPr>
          <w:rFonts w:ascii="GHEA Grapalat" w:hAnsi="GHEA Grapalat" w:cs="Sylfaen"/>
          <w:sz w:val="20"/>
        </w:rPr>
        <w:t>ներառվում</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w:t>
      </w:r>
    </w:p>
    <w:p w:rsidR="00266B8B" w:rsidRPr="001304AC" w:rsidRDefault="00E56508" w:rsidP="00AE74A0">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Ը</w:t>
      </w:r>
      <w:r w:rsidR="00266B8B" w:rsidRPr="001304AC">
        <w:rPr>
          <w:rFonts w:ascii="GHEA Grapalat" w:hAnsi="GHEA Grapalat" w:cs="Sylfaen"/>
          <w:sz w:val="20"/>
          <w:lang w:val="hy-AM"/>
        </w:rPr>
        <w:t>նդ որում, եթե</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գնումներին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իրավունք</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ունենալու մասին դիմում-հայտարարությունը որակվում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իրականությանը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չհամապատասխանող</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սույն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կարգով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ժամկետներում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նախատեսված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փաստաթղթերը</w:t>
      </w:r>
      <w:r w:rsidR="00266B8B" w:rsidRPr="001304AC">
        <w:rPr>
          <w:rFonts w:ascii="GHEA Grapalat" w:hAnsi="GHEA Grapalat" w:cs="Sylfaen"/>
          <w:sz w:val="20"/>
          <w:lang w:val="af-ZA"/>
        </w:rPr>
        <w:t xml:space="preserve"> (այդ թվում շտկման ենթակա)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ընտրված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ապահովում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եթե ընթացակարգը կազմա</w:t>
      </w:r>
      <w:r w:rsidR="00154FCB" w:rsidRPr="001304AC">
        <w:rPr>
          <w:rFonts w:ascii="GHEA Grapalat" w:hAnsi="GHEA Grapalat" w:cs="Sylfaen"/>
          <w:sz w:val="20"/>
          <w:lang w:val="af-ZA"/>
        </w:rPr>
        <w:t xml:space="preserve">կերպված է </w:t>
      </w:r>
      <w:r w:rsidR="00154FCB" w:rsidRPr="001304AC">
        <w:rPr>
          <w:rFonts w:ascii="GHEA Grapalat" w:hAnsi="GHEA Grapalat" w:cs="Sylfaen"/>
          <w:sz w:val="20"/>
          <w:lang w:val="hy-AM"/>
        </w:rPr>
        <w:t>Օ</w:t>
      </w:r>
      <w:r w:rsidR="00266B8B" w:rsidRPr="001304AC">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1304AC">
        <w:rPr>
          <w:rFonts w:ascii="GHEA Grapalat" w:hAnsi="GHEA Grapalat" w:cs="Sylfaen"/>
          <w:sz w:val="20"/>
        </w:rPr>
        <w:t>արդյունքում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համաձայնագիր</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նպատակով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պայմանագիրը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անձը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ժամկետում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միակողմանի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հաստատված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հայտարարության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այսուհետ</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նաև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ձևով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ներկայացված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ապահովումը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փոխարինում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բանկային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երաշխիք</w:t>
      </w:r>
      <w:r w:rsidR="00266B8B" w:rsidRPr="001304AC">
        <w:rPr>
          <w:rFonts w:ascii="GHEA Grapalat" w:hAnsi="GHEA Grapalat" w:cs="Sylfaen"/>
          <w:sz w:val="20"/>
          <w:lang w:val="hy-AM"/>
        </w:rPr>
        <w:t>ո</w:t>
      </w:r>
      <w:r w:rsidR="00266B8B" w:rsidRPr="001304AC">
        <w:rPr>
          <w:rFonts w:ascii="GHEA Grapalat" w:hAnsi="GHEA Grapalat" w:cs="Sylfaen"/>
          <w:sz w:val="20"/>
        </w:rPr>
        <w:t>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կանխիկ</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փողով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այդ</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հանգամանքը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համարվում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գնման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գործընթացի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շրջանակում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ստանձնված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պարտավորության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խախտում</w:t>
      </w:r>
      <w:r w:rsidR="00266B8B" w:rsidRPr="001304AC">
        <w:rPr>
          <w:rFonts w:ascii="GHEA Grapalat" w:hAnsi="GHEA Grapalat" w:cs="Sylfaen"/>
          <w:sz w:val="20"/>
          <w:lang w:val="af-ZA"/>
        </w:rPr>
        <w:t xml:space="preserve">: </w:t>
      </w:r>
    </w:p>
    <w:p w:rsidR="00B54F63" w:rsidRPr="001304AC" w:rsidRDefault="00B97D91" w:rsidP="00EF3662">
      <w:pPr>
        <w:ind w:firstLine="375"/>
        <w:jc w:val="both"/>
        <w:rPr>
          <w:rFonts w:ascii="GHEA Grapalat" w:hAnsi="GHEA Grapalat"/>
          <w:sz w:val="20"/>
          <w:szCs w:val="20"/>
          <w:lang w:val="af-ZA"/>
        </w:rPr>
      </w:pPr>
      <w:r w:rsidRPr="001304AC">
        <w:rPr>
          <w:rFonts w:ascii="GHEA Grapalat" w:hAnsi="GHEA Grapalat"/>
          <w:color w:val="000000"/>
          <w:sz w:val="20"/>
          <w:szCs w:val="20"/>
          <w:lang w:val="af-ZA"/>
        </w:rPr>
        <w:t xml:space="preserve">      </w:t>
      </w:r>
      <w:r w:rsidR="00E17B5D" w:rsidRPr="001304AC">
        <w:rPr>
          <w:rFonts w:ascii="GHEA Grapalat" w:hAnsi="GHEA Grapalat"/>
          <w:color w:val="000000"/>
          <w:sz w:val="20"/>
          <w:szCs w:val="20"/>
          <w:lang w:val="af-ZA"/>
        </w:rPr>
        <w:t>8.1</w:t>
      </w:r>
      <w:r w:rsidR="00BE037D" w:rsidRPr="001304AC">
        <w:rPr>
          <w:rFonts w:ascii="GHEA Grapalat" w:hAnsi="GHEA Grapalat"/>
          <w:color w:val="000000"/>
          <w:sz w:val="20"/>
          <w:szCs w:val="20"/>
          <w:lang w:val="af-ZA"/>
        </w:rPr>
        <w:t>4</w:t>
      </w:r>
      <w:r w:rsidR="00E17B5D" w:rsidRPr="001304AC">
        <w:rPr>
          <w:rFonts w:ascii="GHEA Grapalat" w:hAnsi="GHEA Grapalat"/>
          <w:color w:val="000000"/>
          <w:sz w:val="20"/>
          <w:szCs w:val="20"/>
          <w:lang w:val="af-ZA"/>
        </w:rPr>
        <w:t xml:space="preserve"> </w:t>
      </w:r>
      <w:r w:rsidR="003A377C" w:rsidRPr="001304AC">
        <w:rPr>
          <w:rFonts w:ascii="GHEA Grapalat" w:hAnsi="GHEA Grapalat"/>
          <w:color w:val="000000"/>
          <w:sz w:val="20"/>
          <w:szCs w:val="20"/>
        </w:rPr>
        <w:t>Ե</w:t>
      </w:r>
      <w:r w:rsidR="003D4374" w:rsidRPr="001304AC">
        <w:rPr>
          <w:rFonts w:ascii="GHEA Grapalat" w:hAnsi="GHEA Grapalat"/>
          <w:color w:val="000000"/>
          <w:sz w:val="20"/>
          <w:szCs w:val="20"/>
          <w:lang w:val="hy-AM"/>
        </w:rPr>
        <w:t>թե մասնակից</w:t>
      </w:r>
      <w:r w:rsidR="00955CC1" w:rsidRPr="001304AC">
        <w:rPr>
          <w:rFonts w:ascii="GHEA Grapalat" w:hAnsi="GHEA Grapalat"/>
          <w:color w:val="000000"/>
          <w:sz w:val="20"/>
          <w:szCs w:val="20"/>
        </w:rPr>
        <w:t>ն</w:t>
      </w:r>
      <w:r w:rsidR="003D4374" w:rsidRPr="001304AC">
        <w:rPr>
          <w:rFonts w:ascii="GHEA Grapalat" w:hAnsi="GHEA Grapalat"/>
          <w:color w:val="000000"/>
          <w:sz w:val="20"/>
          <w:szCs w:val="20"/>
          <w:lang w:val="hy-AM"/>
        </w:rPr>
        <w:t xml:space="preserve"> </w:t>
      </w:r>
      <w:r w:rsidR="00955CC1" w:rsidRPr="001304AC">
        <w:rPr>
          <w:rFonts w:ascii="GHEA Grapalat" w:hAnsi="GHEA Grapalat"/>
          <w:color w:val="000000"/>
          <w:sz w:val="20"/>
          <w:szCs w:val="20"/>
        </w:rPr>
        <w:t>Օ</w:t>
      </w:r>
      <w:r w:rsidR="003D4374" w:rsidRPr="001304A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304AC">
        <w:rPr>
          <w:rFonts w:ascii="GHEA Grapalat" w:hAnsi="GHEA Grapalat" w:cs="Sylfaen"/>
          <w:sz w:val="20"/>
          <w:szCs w:val="20"/>
          <w:lang w:val="af-ZA"/>
        </w:rPr>
        <w:t>:</w:t>
      </w:r>
    </w:p>
    <w:p w:rsidR="007A5810" w:rsidRPr="001304AC" w:rsidRDefault="004306D6" w:rsidP="00955CC1">
      <w:pPr>
        <w:pStyle w:val="norm"/>
        <w:spacing w:line="240" w:lineRule="auto"/>
        <w:ind w:firstLine="706"/>
        <w:rPr>
          <w:rFonts w:ascii="GHEA Grapalat" w:hAnsi="GHEA Grapalat" w:cs="Sylfaen"/>
          <w:sz w:val="20"/>
          <w:szCs w:val="24"/>
          <w:lang w:val="af-ZA" w:eastAsia="en-US"/>
        </w:rPr>
      </w:pPr>
      <w:r w:rsidRPr="001304AC">
        <w:rPr>
          <w:rFonts w:ascii="GHEA Grapalat" w:hAnsi="GHEA Grapalat" w:cs="Sylfaen"/>
          <w:sz w:val="20"/>
          <w:szCs w:val="24"/>
          <w:lang w:val="af-ZA" w:eastAsia="en-US"/>
        </w:rPr>
        <w:t>8</w:t>
      </w:r>
      <w:r w:rsidR="00EF2159" w:rsidRPr="001304AC">
        <w:rPr>
          <w:rFonts w:ascii="GHEA Grapalat" w:hAnsi="GHEA Grapalat" w:cs="Sylfaen"/>
          <w:sz w:val="20"/>
          <w:szCs w:val="24"/>
          <w:lang w:val="af-ZA" w:eastAsia="en-US"/>
        </w:rPr>
        <w:t>.</w:t>
      </w:r>
      <w:r w:rsidRPr="001304AC">
        <w:rPr>
          <w:rFonts w:ascii="GHEA Grapalat" w:hAnsi="GHEA Grapalat" w:cs="Sylfaen"/>
          <w:sz w:val="20"/>
          <w:szCs w:val="24"/>
          <w:lang w:val="af-ZA" w:eastAsia="en-US"/>
        </w:rPr>
        <w:t>1</w:t>
      </w:r>
      <w:r w:rsidR="00BE037D" w:rsidRPr="001304AC">
        <w:rPr>
          <w:rFonts w:ascii="GHEA Grapalat" w:hAnsi="GHEA Grapalat" w:cs="Sylfaen"/>
          <w:sz w:val="20"/>
          <w:szCs w:val="24"/>
          <w:lang w:val="af-ZA" w:eastAsia="en-US"/>
        </w:rPr>
        <w:t>5</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հրավերի</w:t>
      </w:r>
      <w:r w:rsidRPr="001304AC">
        <w:rPr>
          <w:rFonts w:ascii="GHEA Grapalat" w:hAnsi="GHEA Grapalat" w:cs="Sylfaen"/>
          <w:sz w:val="20"/>
          <w:szCs w:val="24"/>
          <w:lang w:val="af-ZA" w:eastAsia="en-US"/>
        </w:rPr>
        <w:t xml:space="preserve"> 1-</w:t>
      </w:r>
      <w:r w:rsidRPr="001304AC">
        <w:rPr>
          <w:rFonts w:ascii="GHEA Grapalat" w:hAnsi="GHEA Grapalat" w:cs="Sylfaen"/>
          <w:sz w:val="20"/>
          <w:szCs w:val="24"/>
          <w:lang w:val="ru-RU" w:eastAsia="en-US"/>
        </w:rPr>
        <w:t>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w:t>
      </w:r>
      <w:r w:rsidRPr="001304AC">
        <w:rPr>
          <w:rFonts w:ascii="GHEA Grapalat" w:hAnsi="GHEA Grapalat" w:cs="Sylfaen"/>
          <w:sz w:val="20"/>
          <w:szCs w:val="24"/>
          <w:lang w:val="af-ZA" w:eastAsia="en-US"/>
        </w:rPr>
        <w:t xml:space="preserve"> </w:t>
      </w:r>
      <w:r w:rsidR="00441D04" w:rsidRPr="001304AC">
        <w:rPr>
          <w:rFonts w:ascii="GHEA Grapalat" w:hAnsi="GHEA Grapalat" w:cs="Sylfaen"/>
          <w:sz w:val="20"/>
          <w:szCs w:val="24"/>
          <w:lang w:val="af-ZA" w:eastAsia="en-US"/>
        </w:rPr>
        <w:t>8.</w:t>
      </w:r>
      <w:r w:rsidR="00BE037D" w:rsidRPr="001304AC">
        <w:rPr>
          <w:rFonts w:ascii="GHEA Grapalat" w:hAnsi="GHEA Grapalat" w:cs="Sylfaen"/>
          <w:sz w:val="20"/>
          <w:szCs w:val="24"/>
          <w:lang w:val="af-ZA" w:eastAsia="en-US"/>
        </w:rPr>
        <w:t>8</w:t>
      </w:r>
      <w:r w:rsidR="00441D04"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կետում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նշված</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փաստաթղթերը</w:t>
      </w:r>
      <w:r w:rsidR="00D371A7"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val="af-ZA" w:eastAsia="en-US"/>
        </w:rPr>
        <w:t xml:space="preserve">մասնակիցը </w:t>
      </w:r>
      <w:r w:rsidR="00D371A7" w:rsidRPr="001304AC">
        <w:rPr>
          <w:rFonts w:ascii="GHEA Grapalat" w:hAnsi="GHEA Grapalat" w:cs="Sylfaen"/>
          <w:sz w:val="20"/>
          <w:szCs w:val="24"/>
          <w:lang w:eastAsia="en-US"/>
        </w:rPr>
        <w:t>սահմանված</w:t>
      </w:r>
      <w:r w:rsidR="00D371A7" w:rsidRPr="001304AC">
        <w:rPr>
          <w:rFonts w:ascii="GHEA Grapalat" w:hAnsi="GHEA Grapalat" w:cs="Sylfaen"/>
          <w:sz w:val="20"/>
          <w:szCs w:val="24"/>
          <w:lang w:val="af-ZA" w:eastAsia="en-US"/>
        </w:rPr>
        <w:t xml:space="preserve"> </w:t>
      </w:r>
      <w:r w:rsidR="00D371A7" w:rsidRPr="001304AC">
        <w:rPr>
          <w:rFonts w:ascii="GHEA Grapalat" w:hAnsi="GHEA Grapalat" w:cs="Sylfaen"/>
          <w:sz w:val="20"/>
          <w:szCs w:val="24"/>
          <w:lang w:eastAsia="en-US"/>
        </w:rPr>
        <w:t>ժամկետում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հանձնա</w:t>
      </w:r>
      <w:r w:rsidR="007A5810" w:rsidRPr="001304AC">
        <w:rPr>
          <w:rFonts w:ascii="GHEA Grapalat" w:hAnsi="GHEA Grapalat" w:cs="Sylfaen"/>
          <w:sz w:val="20"/>
          <w:szCs w:val="24"/>
          <w:lang w:val="af-ZA" w:eastAsia="en-US"/>
        </w:rPr>
        <w:softHyphen/>
      </w:r>
      <w:r w:rsidR="007A5810" w:rsidRPr="001304AC">
        <w:rPr>
          <w:rFonts w:ascii="GHEA Grapalat" w:hAnsi="GHEA Grapalat" w:cs="Sylfaen"/>
          <w:sz w:val="20"/>
          <w:szCs w:val="24"/>
          <w:lang w:val="ru-RU" w:eastAsia="en-US"/>
        </w:rPr>
        <w:t>ժողովի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ներկայաց</w:t>
      </w:r>
      <w:r w:rsidR="00EF2159" w:rsidRPr="001304AC">
        <w:rPr>
          <w:rFonts w:ascii="GHEA Grapalat" w:hAnsi="GHEA Grapalat" w:cs="Sylfaen"/>
          <w:sz w:val="20"/>
          <w:szCs w:val="24"/>
          <w:lang w:eastAsia="en-US"/>
        </w:rPr>
        <w:t>ն</w:t>
      </w:r>
      <w:r w:rsidR="007A5810" w:rsidRPr="001304AC">
        <w:rPr>
          <w:rFonts w:ascii="GHEA Grapalat" w:hAnsi="GHEA Grapalat" w:cs="Sylfaen"/>
          <w:sz w:val="20"/>
          <w:szCs w:val="24"/>
          <w:lang w:val="ru-RU" w:eastAsia="en-US"/>
        </w:rPr>
        <w:t>ում</w:t>
      </w:r>
      <w:r w:rsidR="007A5810"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eastAsia="en-US"/>
        </w:rPr>
        <w:t>է</w:t>
      </w:r>
      <w:r w:rsidR="007A5810"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val="af-ZA" w:eastAsia="en-US"/>
        </w:rPr>
        <w:t xml:space="preserve">վերջինիս՝ </w:t>
      </w:r>
      <w:r w:rsidRPr="001304AC">
        <w:rPr>
          <w:rFonts w:ascii="GHEA Grapalat" w:hAnsi="GHEA Grapalat" w:cs="Sylfaen"/>
          <w:sz w:val="20"/>
          <w:szCs w:val="24"/>
          <w:lang w:val="ru-RU"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էլեկտրոնային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փոստին</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ուղարկելու</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միջոցով</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պարտավոր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օրը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հաստատել</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դրանց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հանգամանքը՝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հրավերում</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նշված</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իր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մասնակցի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հավաստում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ուղարկելու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միջոցով</w:t>
      </w:r>
      <w:r w:rsidR="007A5810" w:rsidRPr="001304AC">
        <w:rPr>
          <w:rFonts w:ascii="GHEA Grapalat" w:hAnsi="GHEA Grapalat" w:cs="Sylfaen"/>
          <w:sz w:val="20"/>
          <w:szCs w:val="24"/>
          <w:lang w:val="af-ZA" w:eastAsia="en-US"/>
        </w:rPr>
        <w:t>:</w:t>
      </w:r>
    </w:p>
    <w:p w:rsidR="002B121D"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B121D" w:rsidRPr="001304AC">
        <w:rPr>
          <w:rFonts w:ascii="GHEA Grapalat" w:hAnsi="GHEA Grapalat" w:cs="Sylfaen"/>
          <w:szCs w:val="24"/>
        </w:rPr>
        <w:t>.</w:t>
      </w:r>
      <w:r w:rsidR="00CD1E70" w:rsidRPr="001304AC">
        <w:rPr>
          <w:rFonts w:ascii="GHEA Grapalat" w:hAnsi="GHEA Grapalat" w:cs="Sylfaen"/>
          <w:szCs w:val="24"/>
        </w:rPr>
        <w:t>16</w:t>
      </w:r>
      <w:r w:rsidR="003F288F" w:rsidRPr="001304AC">
        <w:rPr>
          <w:rFonts w:ascii="GHEA Grapalat" w:hAnsi="GHEA Grapalat" w:cs="Sylfaen"/>
          <w:szCs w:val="24"/>
        </w:rPr>
        <w:t xml:space="preserve"> </w:t>
      </w:r>
      <w:r w:rsidR="002B121D" w:rsidRPr="001304AC">
        <w:rPr>
          <w:rFonts w:ascii="GHEA Grapalat" w:hAnsi="GHEA Grapalat" w:cs="Sylfaen"/>
          <w:szCs w:val="24"/>
          <w:lang w:val="ru-RU"/>
        </w:rPr>
        <w:t>Մասնակիցները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և</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նրանց</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ներկայացուցիչները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w:t>
      </w:r>
      <w:r w:rsidR="002B121D" w:rsidRPr="001304AC">
        <w:rPr>
          <w:rFonts w:ascii="GHEA Grapalat" w:hAnsi="GHEA Grapalat" w:cs="Sylfaen"/>
          <w:szCs w:val="24"/>
        </w:rPr>
        <w:t xml:space="preserve"> </w:t>
      </w:r>
      <w:r w:rsidR="006D4E1D" w:rsidRPr="001304AC">
        <w:rPr>
          <w:rFonts w:ascii="GHEA Grapalat" w:hAnsi="GHEA Grapalat" w:cs="Sylfaen"/>
          <w:szCs w:val="24"/>
        </w:rPr>
        <w:t xml:space="preserve">լինել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նիստերին։</w:t>
      </w:r>
      <w:r w:rsidR="002B121D" w:rsidRPr="001304AC">
        <w:rPr>
          <w:rFonts w:ascii="GHEA Grapalat" w:hAnsi="GHEA Grapalat" w:cs="Sylfaen"/>
          <w:szCs w:val="24"/>
        </w:rPr>
        <w:t xml:space="preserve"> </w:t>
      </w:r>
      <w:r w:rsidR="006D4E1D" w:rsidRPr="001304AC">
        <w:rPr>
          <w:rFonts w:ascii="GHEA Grapalat" w:hAnsi="GHEA Grapalat" w:cs="Sylfaen"/>
          <w:szCs w:val="24"/>
          <w:lang w:val="ru-RU"/>
        </w:rPr>
        <w:t>Մասնակիցները</w:t>
      </w:r>
      <w:r w:rsidR="006D4E1D" w:rsidRPr="001304AC">
        <w:rPr>
          <w:rFonts w:ascii="GHEA Grapalat" w:hAnsi="GHEA Grapalat" w:cs="Sylfaen"/>
          <w:szCs w:val="24"/>
        </w:rPr>
        <w:t xml:space="preserve"> կամ </w:t>
      </w:r>
      <w:r w:rsidR="006D4E1D" w:rsidRPr="001304AC">
        <w:rPr>
          <w:rFonts w:ascii="GHEA Grapalat" w:hAnsi="GHEA Grapalat" w:cs="Sylfaen"/>
          <w:szCs w:val="24"/>
          <w:lang w:val="ru-RU"/>
        </w:rPr>
        <w:t>նրանց</w:t>
      </w:r>
      <w:r w:rsidR="006D4E1D" w:rsidRPr="001304AC">
        <w:rPr>
          <w:rFonts w:ascii="GHEA Grapalat" w:hAnsi="GHEA Grapalat" w:cs="Sylfaen"/>
          <w:szCs w:val="24"/>
        </w:rPr>
        <w:t xml:space="preserve"> </w:t>
      </w:r>
      <w:r w:rsidR="006D4E1D" w:rsidRPr="001304AC">
        <w:rPr>
          <w:rFonts w:ascii="GHEA Grapalat" w:hAnsi="GHEA Grapalat" w:cs="Sylfaen"/>
          <w:szCs w:val="24"/>
          <w:lang w:val="ru-RU"/>
        </w:rPr>
        <w:t>ներկայացուցիչները</w:t>
      </w:r>
      <w:r w:rsidR="006D4E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պահանջել</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արձանագրությունների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պատճենները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որոնք</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տրամադրվում</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մեկ</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օրացուցային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օրվա</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ընթացքում։</w:t>
      </w:r>
    </w:p>
    <w:p w:rsidR="00CD1E70" w:rsidRPr="001304AC" w:rsidRDefault="00A150A9" w:rsidP="00CD1E70">
      <w:pPr>
        <w:ind w:firstLine="567"/>
        <w:jc w:val="both"/>
        <w:rPr>
          <w:rFonts w:ascii="GHEA Grapalat" w:hAnsi="GHEA Grapalat" w:cs="Sylfaen"/>
          <w:sz w:val="20"/>
          <w:lang w:val="af-ZA"/>
        </w:rPr>
      </w:pPr>
      <w:r w:rsidRPr="001304AC">
        <w:rPr>
          <w:rFonts w:ascii="GHEA Grapalat" w:hAnsi="GHEA Grapalat" w:cs="Sylfaen"/>
          <w:sz w:val="20"/>
          <w:lang w:val="af-ZA"/>
        </w:rPr>
        <w:t>8</w:t>
      </w:r>
      <w:r w:rsidR="009B0DA1" w:rsidRPr="001304AC">
        <w:rPr>
          <w:rFonts w:ascii="GHEA Grapalat" w:hAnsi="GHEA Grapalat" w:cs="Sylfaen"/>
          <w:sz w:val="20"/>
          <w:lang w:val="af-ZA"/>
        </w:rPr>
        <w:t>.</w:t>
      </w:r>
      <w:r w:rsidR="00CD1E70" w:rsidRPr="001304AC">
        <w:rPr>
          <w:rFonts w:ascii="GHEA Grapalat" w:hAnsi="GHEA Grapalat" w:cs="Sylfaen"/>
          <w:sz w:val="20"/>
          <w:lang w:val="af-ZA"/>
        </w:rPr>
        <w:t>17</w:t>
      </w:r>
      <w:r w:rsidR="003F288F"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և</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կամ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պատվիրատուի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ծանուցումներն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ուղարկվում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են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հայտում նշված էլեկտրոնային փոստին ուղարկելու միջոցով, </w:t>
      </w:r>
      <w:r w:rsidR="00CD1E70" w:rsidRPr="001304AC">
        <w:rPr>
          <w:rFonts w:ascii="GHEA Grapalat" w:hAnsi="GHEA Grapalat" w:cs="Sylfaen"/>
          <w:sz w:val="20"/>
          <w:lang w:val="ru-RU"/>
        </w:rPr>
        <w:t>իսկ</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իր</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հայտում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սույն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հրավերում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քարտուղարի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փոստին</w:t>
      </w:r>
      <w:r w:rsidR="00CD1E70" w:rsidRPr="001304AC">
        <w:rPr>
          <w:rFonts w:ascii="GHEA Grapalat" w:hAnsi="GHEA Grapalat" w:cs="Sylfaen"/>
          <w:sz w:val="20"/>
          <w:lang w:val="af-ZA"/>
        </w:rPr>
        <w:t xml:space="preserve"> </w:t>
      </w:r>
      <w:r w:rsidR="00CD1E70" w:rsidRPr="001304AC">
        <w:rPr>
          <w:rFonts w:ascii="GHEA Grapalat" w:hAnsi="GHEA Grapalat"/>
          <w:sz w:val="20"/>
          <w:szCs w:val="20"/>
          <w:lang w:val="af-ZA"/>
        </w:rPr>
        <w:t>ուղարկվելու միջոցով:</w:t>
      </w:r>
    </w:p>
    <w:p w:rsidR="00CD1E70" w:rsidRPr="001304AC" w:rsidRDefault="00CD1E70" w:rsidP="00CD1E70">
      <w:pPr>
        <w:ind w:firstLine="567"/>
        <w:jc w:val="both"/>
        <w:rPr>
          <w:rFonts w:ascii="GHEA Grapalat" w:hAnsi="GHEA Grapalat"/>
          <w:sz w:val="20"/>
          <w:szCs w:val="20"/>
          <w:lang w:val="af-ZA"/>
        </w:rPr>
      </w:pPr>
      <w:r w:rsidRPr="001304A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1B2D61" w:rsidRPr="001304AC" w:rsidRDefault="00A150A9" w:rsidP="001B2D61">
      <w:pPr>
        <w:pStyle w:val="BodyTextIndent2"/>
        <w:spacing w:line="240" w:lineRule="auto"/>
        <w:ind w:firstLine="567"/>
        <w:rPr>
          <w:rFonts w:ascii="GHEA Grapalat" w:hAnsi="GHEA Grapalat" w:cs="Tahoma"/>
        </w:rPr>
      </w:pPr>
      <w:r w:rsidRPr="001304AC">
        <w:rPr>
          <w:rFonts w:ascii="GHEA Grapalat" w:hAnsi="GHEA Grapalat"/>
        </w:rPr>
        <w:t>8</w:t>
      </w:r>
      <w:r w:rsidR="00947D03" w:rsidRPr="001304AC">
        <w:rPr>
          <w:rFonts w:ascii="GHEA Grapalat" w:hAnsi="GHEA Grapalat"/>
          <w:lang w:val="hy-AM"/>
        </w:rPr>
        <w:t>.</w:t>
      </w:r>
      <w:r w:rsidR="00436F47" w:rsidRPr="001304AC">
        <w:rPr>
          <w:rFonts w:ascii="GHEA Grapalat" w:hAnsi="GHEA Grapalat"/>
        </w:rPr>
        <w:t xml:space="preserve">18 </w:t>
      </w:r>
    </w:p>
    <w:p w:rsidR="00583092" w:rsidRPr="001304AC" w:rsidRDefault="00A150A9" w:rsidP="001B2D61">
      <w:pPr>
        <w:pStyle w:val="BodyTextIndent2"/>
        <w:spacing w:line="240" w:lineRule="auto"/>
        <w:ind w:firstLine="567"/>
        <w:rPr>
          <w:rFonts w:ascii="GHEA Grapalat" w:hAnsi="GHEA Grapalat"/>
        </w:rPr>
      </w:pPr>
      <w:r w:rsidRPr="001304AC">
        <w:rPr>
          <w:rFonts w:ascii="GHEA Grapalat" w:hAnsi="GHEA Grapalat"/>
        </w:rPr>
        <w:t>8</w:t>
      </w:r>
      <w:r w:rsidR="009E35C5" w:rsidRPr="001304AC">
        <w:rPr>
          <w:rFonts w:ascii="GHEA Grapalat" w:hAnsi="GHEA Grapalat"/>
        </w:rPr>
        <w:t>.</w:t>
      </w:r>
      <w:r w:rsidR="00436F47" w:rsidRPr="001304AC">
        <w:rPr>
          <w:rFonts w:ascii="GHEA Grapalat" w:hAnsi="GHEA Grapalat"/>
        </w:rPr>
        <w:t xml:space="preserve">19 </w:t>
      </w:r>
      <w:r w:rsidR="00583092" w:rsidRPr="001304AC">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1304AC">
        <w:rPr>
          <w:rFonts w:ascii="GHEA Grapalat" w:hAnsi="GHEA Grapalat"/>
        </w:rPr>
        <w:t xml:space="preserve">ի որոշմամբ </w:t>
      </w:r>
      <w:r w:rsidR="00583092" w:rsidRPr="001304AC">
        <w:rPr>
          <w:rFonts w:ascii="GHEA Grapalat" w:hAnsi="GHEA Grapalat"/>
        </w:rPr>
        <w:t>ընտրված մասնակ</w:t>
      </w:r>
      <w:r w:rsidR="002E0966" w:rsidRPr="001304AC">
        <w:rPr>
          <w:rFonts w:ascii="GHEA Grapalat" w:hAnsi="GHEA Grapalat"/>
        </w:rPr>
        <w:t xml:space="preserve">ից է ճանաչվում հաջորդող տեղ զբաղեցրած մասնակիցը՝ </w:t>
      </w:r>
      <w:r w:rsidR="00583092" w:rsidRPr="001304AC">
        <w:rPr>
          <w:rFonts w:ascii="GHEA Grapalat" w:hAnsi="GHEA Grapalat"/>
        </w:rPr>
        <w:t xml:space="preserve">սույն </w:t>
      </w:r>
      <w:r w:rsidR="00583092" w:rsidRPr="001304AC">
        <w:rPr>
          <w:rFonts w:ascii="GHEA Grapalat" w:hAnsi="GHEA Grapalat"/>
          <w:lang w:val="hy-AM"/>
        </w:rPr>
        <w:t>հրավեր</w:t>
      </w:r>
      <w:r w:rsidR="00537173" w:rsidRPr="001304AC">
        <w:rPr>
          <w:rFonts w:ascii="GHEA Grapalat" w:hAnsi="GHEA Grapalat"/>
          <w:lang w:val="hy-AM"/>
        </w:rPr>
        <w:t>ի 1-ին մասի 8.1</w:t>
      </w:r>
      <w:r w:rsidR="00CD1E70" w:rsidRPr="001304AC">
        <w:rPr>
          <w:rFonts w:ascii="GHEA Grapalat" w:hAnsi="GHEA Grapalat"/>
          <w:lang w:val="hy-AM"/>
        </w:rPr>
        <w:t>2</w:t>
      </w:r>
      <w:r w:rsidR="00537173" w:rsidRPr="001304AC">
        <w:rPr>
          <w:rFonts w:ascii="GHEA Grapalat" w:hAnsi="GHEA Grapalat"/>
          <w:lang w:val="hy-AM"/>
        </w:rPr>
        <w:t>-ից 8.</w:t>
      </w:r>
      <w:r w:rsidR="00CD1E70" w:rsidRPr="001304AC">
        <w:rPr>
          <w:rFonts w:ascii="GHEA Grapalat" w:hAnsi="GHEA Grapalat"/>
          <w:lang w:val="hy-AM"/>
        </w:rPr>
        <w:t>1</w:t>
      </w:r>
      <w:r w:rsidR="00A5501E" w:rsidRPr="001304AC">
        <w:rPr>
          <w:rFonts w:ascii="GHEA Grapalat" w:hAnsi="GHEA Grapalat"/>
          <w:lang w:val="hy-AM"/>
        </w:rPr>
        <w:t>8</w:t>
      </w:r>
      <w:r w:rsidR="00537173" w:rsidRPr="001304AC">
        <w:rPr>
          <w:rFonts w:ascii="GHEA Grapalat" w:hAnsi="GHEA Grapalat"/>
          <w:lang w:val="hy-AM"/>
        </w:rPr>
        <w:t>-րդ կետերով սահմանված ընթացակարգ</w:t>
      </w:r>
      <w:r w:rsidR="002E0966" w:rsidRPr="001304AC">
        <w:rPr>
          <w:rFonts w:ascii="GHEA Grapalat" w:hAnsi="GHEA Grapalat"/>
          <w:lang w:val="hy-AM"/>
        </w:rPr>
        <w:t>ի կիրառմամբ</w:t>
      </w:r>
      <w:r w:rsidR="00583092" w:rsidRPr="001304AC">
        <w:rPr>
          <w:rFonts w:ascii="GHEA Grapalat" w:hAnsi="GHEA Grapalat"/>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20 </w:t>
      </w:r>
      <w:r w:rsidR="00583092" w:rsidRPr="001304AC">
        <w:rPr>
          <w:rFonts w:ascii="GHEA Grapalat" w:hAnsi="GHEA Grapalat" w:cs="Sylfaen"/>
          <w:szCs w:val="24"/>
          <w:lang w:val="ru-RU"/>
        </w:rPr>
        <w:t>Մասնակից</w:t>
      </w:r>
      <w:r w:rsidR="00196487" w:rsidRPr="001304AC">
        <w:rPr>
          <w:rFonts w:ascii="GHEA Grapalat" w:hAnsi="GHEA Grapalat" w:cs="Sylfaen"/>
          <w:szCs w:val="24"/>
          <w:lang w:val="en-US"/>
        </w:rPr>
        <w:t>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պահանջների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հիմնավորման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նպատակով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ներկայացնել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լրացուցիչ</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այլ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փաստաթղթեր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տեղեկություններ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նյութեր։</w:t>
      </w:r>
    </w:p>
    <w:p w:rsidR="00583092" w:rsidRPr="001304AC" w:rsidRDefault="00662165"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lang w:val="en-US"/>
        </w:rPr>
        <w:t>Հ</w:t>
      </w:r>
      <w:r w:rsidR="00583092" w:rsidRPr="001304AC">
        <w:rPr>
          <w:rFonts w:ascii="GHEA Grapalat" w:hAnsi="GHEA Grapalat" w:cs="Sylfaen"/>
          <w:szCs w:val="24"/>
          <w:lang w:val="ru-RU"/>
        </w:rPr>
        <w:t>անձնաժողովը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ստուգել</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օգտագործելով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պաշտոնական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աղբյուրներից</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դրա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իրավասու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ուղարկվելու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դեպքում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պետական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ինքնակառավարման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երկու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աշխատանքային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ընթացքում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տրամադրում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Եթե</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արդյունքում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որակվում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իրականությանը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չհամապա</w:t>
      </w:r>
      <w:r w:rsidR="00583092" w:rsidRPr="001304AC">
        <w:rPr>
          <w:rFonts w:ascii="GHEA Grapalat" w:hAnsi="GHEA Grapalat" w:cs="Sylfaen"/>
          <w:szCs w:val="24"/>
        </w:rPr>
        <w:softHyphen/>
      </w:r>
      <w:r w:rsidR="00583092" w:rsidRPr="001304AC">
        <w:rPr>
          <w:rFonts w:ascii="GHEA Grapalat" w:hAnsi="GHEA Grapalat" w:cs="Sylfaen"/>
          <w:szCs w:val="24"/>
          <w:lang w:val="ru-RU"/>
        </w:rPr>
        <w:t>տասխանող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ապա</w:t>
      </w:r>
      <w:r w:rsidR="00583092" w:rsidRPr="001304AC">
        <w:rPr>
          <w:rFonts w:ascii="GHEA Grapalat" w:hAnsi="GHEA Grapalat" w:cs="Sylfaen"/>
          <w:szCs w:val="24"/>
        </w:rPr>
        <w:t xml:space="preserve"> տվյալ </w:t>
      </w:r>
      <w:r w:rsidR="004B383E" w:rsidRPr="001304AC">
        <w:rPr>
          <w:rFonts w:ascii="GHEA Grapalat" w:hAnsi="GHEA Grapalat" w:cs="Sylfaen"/>
          <w:szCs w:val="24"/>
        </w:rPr>
        <w:t>մ</w:t>
      </w:r>
      <w:r w:rsidR="00583092" w:rsidRPr="001304AC">
        <w:rPr>
          <w:rFonts w:ascii="GHEA Grapalat" w:hAnsi="GHEA Grapalat" w:cs="Sylfaen"/>
          <w:szCs w:val="24"/>
        </w:rPr>
        <w:t>ասնակցի հայտը մերժվում է</w:t>
      </w:r>
      <w:r w:rsidR="00196487" w:rsidRPr="001304AC">
        <w:rPr>
          <w:rFonts w:ascii="GHEA Grapalat" w:hAnsi="GHEA Grapalat" w:cs="Sylfaen"/>
          <w:szCs w:val="24"/>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21 </w:t>
      </w:r>
      <w:r w:rsidR="00583092" w:rsidRPr="001304AC">
        <w:rPr>
          <w:rFonts w:ascii="GHEA Grapalat" w:hAnsi="GHEA Grapalat" w:cs="Sylfaen"/>
          <w:szCs w:val="24"/>
          <w:lang w:val="hy-AM"/>
        </w:rPr>
        <w:t>Սույն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հրավերի</w:t>
      </w:r>
      <w:r w:rsidR="005D3674" w:rsidRPr="001304AC">
        <w:rPr>
          <w:rFonts w:ascii="GHEA Grapalat" w:hAnsi="GHEA Grapalat" w:cs="Sylfaen"/>
          <w:szCs w:val="24"/>
        </w:rPr>
        <w:t xml:space="preserve"> 1-</w:t>
      </w:r>
      <w:r w:rsidR="005D3674" w:rsidRPr="001304AC">
        <w:rPr>
          <w:rFonts w:ascii="GHEA Grapalat" w:hAnsi="GHEA Grapalat" w:cs="Sylfaen"/>
          <w:szCs w:val="24"/>
          <w:lang w:val="hy-AM"/>
        </w:rPr>
        <w:t>ին</w:t>
      </w:r>
      <w:r w:rsidR="005D3674" w:rsidRPr="001304AC">
        <w:rPr>
          <w:rFonts w:ascii="GHEA Grapalat" w:hAnsi="GHEA Grapalat" w:cs="Sylfaen"/>
          <w:szCs w:val="24"/>
        </w:rPr>
        <w:t xml:space="preserve"> </w:t>
      </w:r>
      <w:r w:rsidR="005D3674" w:rsidRPr="001304AC">
        <w:rPr>
          <w:rFonts w:ascii="GHEA Grapalat" w:hAnsi="GHEA Grapalat" w:cs="Sylfaen"/>
          <w:szCs w:val="24"/>
          <w:lang w:val="hy-AM"/>
        </w:rPr>
        <w:t>մասի</w:t>
      </w:r>
      <w:r w:rsidR="00583092" w:rsidRPr="001304AC">
        <w:rPr>
          <w:rFonts w:ascii="GHEA Grapalat" w:hAnsi="GHEA Grapalat" w:cs="Sylfaen"/>
          <w:szCs w:val="24"/>
        </w:rPr>
        <w:t xml:space="preserve"> </w:t>
      </w:r>
      <w:r w:rsidR="004B383E" w:rsidRPr="001304AC">
        <w:rPr>
          <w:rFonts w:ascii="GHEA Grapalat" w:hAnsi="GHEA Grapalat" w:cs="Sylfaen"/>
          <w:szCs w:val="24"/>
        </w:rPr>
        <w:t>8</w:t>
      </w:r>
      <w:r w:rsidR="009C3B73" w:rsidRPr="001304AC">
        <w:rPr>
          <w:rFonts w:ascii="GHEA Grapalat" w:hAnsi="GHEA Grapalat" w:cs="Sylfaen"/>
          <w:szCs w:val="24"/>
        </w:rPr>
        <w:t>.</w:t>
      </w:r>
      <w:r w:rsidR="00325647" w:rsidRPr="001304AC">
        <w:rPr>
          <w:rFonts w:ascii="GHEA Grapalat" w:hAnsi="GHEA Grapalat" w:cs="Sylfaen"/>
          <w:szCs w:val="24"/>
        </w:rPr>
        <w:t>20</w:t>
      </w:r>
      <w:r w:rsidR="00A5501E" w:rsidRPr="001304AC">
        <w:rPr>
          <w:rFonts w:ascii="GHEA Grapalat" w:hAnsi="GHEA Grapalat" w:cs="Sylfaen"/>
          <w:szCs w:val="24"/>
        </w:rPr>
        <w:t xml:space="preserve"> </w:t>
      </w:r>
      <w:r w:rsidR="00583092" w:rsidRPr="001304AC">
        <w:rPr>
          <w:rFonts w:ascii="GHEA Grapalat" w:hAnsi="GHEA Grapalat" w:cs="Sylfaen"/>
          <w:szCs w:val="24"/>
          <w:lang w:val="hy-AM"/>
        </w:rPr>
        <w:t>կետի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կիրառման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նպատակով</w:t>
      </w:r>
      <w:r w:rsidR="00583092" w:rsidRPr="001304AC">
        <w:rPr>
          <w:rFonts w:ascii="GHEA Grapalat" w:hAnsi="GHEA Grapalat" w:cs="Sylfaen"/>
          <w:szCs w:val="24"/>
        </w:rPr>
        <w:t xml:space="preserve"> </w:t>
      </w:r>
      <w:r w:rsidR="00F96621" w:rsidRPr="001304AC">
        <w:rPr>
          <w:rFonts w:ascii="GHEA Grapalat" w:hAnsi="GHEA Grapalat" w:cs="Sylfaen"/>
          <w:szCs w:val="24"/>
        </w:rPr>
        <w:t xml:space="preserve">կարող է </w:t>
      </w:r>
      <w:r w:rsidR="00583092" w:rsidRPr="001304AC">
        <w:rPr>
          <w:rFonts w:ascii="GHEA Grapalat" w:hAnsi="GHEA Grapalat" w:cs="Sylfaen"/>
          <w:szCs w:val="24"/>
          <w:lang w:val="hy-AM"/>
        </w:rPr>
        <w:t>հրավիրվ</w:t>
      </w:r>
      <w:r w:rsidR="00F96621" w:rsidRPr="001304AC">
        <w:rPr>
          <w:rFonts w:ascii="GHEA Grapalat" w:hAnsi="GHEA Grapalat" w:cs="Sylfaen"/>
          <w:szCs w:val="24"/>
          <w:lang w:val="hy-AM"/>
        </w:rPr>
        <w:t xml:space="preserve">ել </w:t>
      </w:r>
      <w:r w:rsidR="00583092" w:rsidRPr="001304AC">
        <w:rPr>
          <w:rFonts w:ascii="GHEA Grapalat" w:hAnsi="GHEA Grapalat" w:cs="Sylfaen"/>
          <w:szCs w:val="24"/>
          <w:lang w:val="hy-AM"/>
        </w:rPr>
        <w:t>հանձնաժողովի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արտահերթ</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նիստ։</w:t>
      </w:r>
    </w:p>
    <w:p w:rsidR="00E45ACA" w:rsidRPr="001304AC" w:rsidRDefault="00A150A9" w:rsidP="00EF3662">
      <w:pPr>
        <w:pStyle w:val="norm"/>
        <w:spacing w:line="240" w:lineRule="auto"/>
        <w:ind w:firstLine="567"/>
        <w:rPr>
          <w:rFonts w:ascii="GHEA Grapalat" w:hAnsi="GHEA Grapalat" w:cs="Tahoma"/>
          <w:sz w:val="20"/>
          <w:lang w:val="hy-AM"/>
        </w:rPr>
      </w:pPr>
      <w:r w:rsidRPr="001304AC">
        <w:rPr>
          <w:rFonts w:ascii="GHEA Grapalat" w:hAnsi="GHEA Grapalat"/>
          <w:spacing w:val="-6"/>
          <w:sz w:val="20"/>
          <w:lang w:val="hy-AM"/>
        </w:rPr>
        <w:t>8</w:t>
      </w:r>
      <w:r w:rsidR="00201DA0" w:rsidRPr="001304AC">
        <w:rPr>
          <w:rFonts w:ascii="GHEA Grapalat" w:hAnsi="GHEA Grapalat"/>
          <w:spacing w:val="-6"/>
          <w:sz w:val="20"/>
          <w:lang w:val="hy-AM"/>
        </w:rPr>
        <w:t>.</w:t>
      </w:r>
      <w:r w:rsidR="00A5501E" w:rsidRPr="001304AC">
        <w:rPr>
          <w:rFonts w:ascii="GHEA Grapalat" w:hAnsi="GHEA Grapalat"/>
          <w:spacing w:val="-6"/>
          <w:sz w:val="20"/>
          <w:lang w:val="af-ZA"/>
        </w:rPr>
        <w:t xml:space="preserve">22 </w:t>
      </w:r>
      <w:r w:rsidR="00E45ACA" w:rsidRPr="001304AC">
        <w:rPr>
          <w:rFonts w:ascii="GHEA Grapalat" w:hAnsi="GHEA Grapalat" w:cs="Tahoma"/>
          <w:sz w:val="20"/>
          <w:lang w:val="hy-AM"/>
        </w:rPr>
        <w:t xml:space="preserve">Մինչև պայմանագիր կնքելը </w:t>
      </w:r>
      <w:r w:rsidR="004B383E" w:rsidRPr="001304AC">
        <w:rPr>
          <w:rFonts w:ascii="GHEA Grapalat" w:hAnsi="GHEA Grapalat" w:cs="Tahoma"/>
          <w:sz w:val="20"/>
          <w:lang w:val="hy-AM"/>
        </w:rPr>
        <w:t>պ</w:t>
      </w:r>
      <w:r w:rsidR="00E45ACA" w:rsidRPr="001304A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304AC">
        <w:rPr>
          <w:rFonts w:ascii="GHEA Grapalat" w:hAnsi="GHEA Grapalat" w:cs="Sylfaen"/>
          <w:lang w:val="hy-AM"/>
        </w:rPr>
        <w:t xml:space="preserve"> </w:t>
      </w:r>
      <w:r w:rsidR="00E45ACA" w:rsidRPr="001304A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1304AC" w:rsidRDefault="00A150A9" w:rsidP="00F40755">
      <w:pPr>
        <w:pStyle w:val="BodyTextIndent2"/>
        <w:spacing w:line="240" w:lineRule="auto"/>
        <w:ind w:firstLine="567"/>
        <w:rPr>
          <w:rFonts w:ascii="GHEA Grapalat" w:hAnsi="GHEA Grapalat" w:cs="Sylfaen"/>
          <w:lang w:val="hy-AM"/>
        </w:rPr>
      </w:pPr>
      <w:r w:rsidRPr="001304AC">
        <w:rPr>
          <w:rFonts w:ascii="GHEA Grapalat" w:hAnsi="GHEA Grapalat" w:cs="Sylfaen"/>
          <w:szCs w:val="24"/>
          <w:lang w:val="hy-AM"/>
        </w:rPr>
        <w:t>8</w:t>
      </w:r>
      <w:r w:rsidR="00201DA0" w:rsidRPr="001304AC">
        <w:rPr>
          <w:rFonts w:ascii="GHEA Grapalat" w:hAnsi="GHEA Grapalat" w:cs="Sylfaen"/>
          <w:szCs w:val="24"/>
          <w:lang w:val="hy-AM"/>
        </w:rPr>
        <w:t>.</w:t>
      </w:r>
      <w:r w:rsidR="00A5501E" w:rsidRPr="001304AC">
        <w:rPr>
          <w:rFonts w:ascii="GHEA Grapalat" w:hAnsi="GHEA Grapalat" w:cs="Sylfaen"/>
          <w:szCs w:val="24"/>
          <w:lang w:val="hy-AM"/>
        </w:rPr>
        <w:t xml:space="preserve">23 </w:t>
      </w:r>
      <w:r w:rsidR="00583092" w:rsidRPr="001304AC">
        <w:rPr>
          <w:rFonts w:ascii="GHEA Grapalat" w:hAnsi="GHEA Grapalat" w:cs="Sylfaen"/>
          <w:szCs w:val="24"/>
          <w:lang w:val="hy-AM"/>
        </w:rPr>
        <w:t>Անգործության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ժամկետը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որոշման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հայտարարության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հրապարակման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և</w:t>
      </w:r>
      <w:r w:rsidR="00583092" w:rsidRPr="001304AC">
        <w:rPr>
          <w:rFonts w:ascii="GHEA Grapalat" w:hAnsi="GHEA Grapalat" w:cs="Sylfaen"/>
          <w:szCs w:val="24"/>
        </w:rPr>
        <w:t xml:space="preserve"> </w:t>
      </w:r>
      <w:r w:rsidR="004B383E" w:rsidRPr="001304AC">
        <w:rPr>
          <w:rFonts w:ascii="GHEA Grapalat" w:hAnsi="GHEA Grapalat" w:cs="Sylfaen"/>
          <w:szCs w:val="24"/>
        </w:rPr>
        <w:t>պ</w:t>
      </w:r>
      <w:r w:rsidR="00583092" w:rsidRPr="001304AC">
        <w:rPr>
          <w:rFonts w:ascii="GHEA Grapalat" w:hAnsi="GHEA Grapalat" w:cs="Sylfaen"/>
          <w:szCs w:val="24"/>
          <w:lang w:val="hy-AM"/>
        </w:rPr>
        <w:t>ատվիրատուի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կողմից</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իրավասության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առաջացման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միջև</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ընկած</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ժամանակահատվածն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է։</w:t>
      </w:r>
      <w:r w:rsidR="00F40755" w:rsidRPr="001304AC">
        <w:rPr>
          <w:rFonts w:ascii="GHEA Grapalat" w:hAnsi="GHEA Grapalat" w:cs="Sylfaen"/>
          <w:lang w:val="es-ES"/>
        </w:rPr>
        <w:t xml:space="preserve"> </w:t>
      </w:r>
    </w:p>
    <w:p w:rsidR="00F40755" w:rsidRPr="001304AC" w:rsidRDefault="00F40755" w:rsidP="00F40755">
      <w:pPr>
        <w:pStyle w:val="BodyTextIndent2"/>
        <w:spacing w:line="240" w:lineRule="auto"/>
        <w:ind w:firstLine="567"/>
        <w:rPr>
          <w:rFonts w:ascii="GHEA Grapalat" w:hAnsi="GHEA Grapalat" w:cs="Sylfaen"/>
          <w:lang w:val="hy-AM"/>
        </w:rPr>
      </w:pP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սույն</w:t>
      </w:r>
      <w:r w:rsidRPr="001304AC">
        <w:rPr>
          <w:rFonts w:ascii="GHEA Grapalat" w:hAnsi="GHEA Grapalat" w:cs="Arial"/>
          <w:lang w:val="es-ES"/>
        </w:rPr>
        <w:t xml:space="preserve"> </w:t>
      </w:r>
      <w:r w:rsidRPr="001304AC">
        <w:rPr>
          <w:rFonts w:ascii="GHEA Grapalat" w:hAnsi="GHEA Grapalat" w:cs="Sylfaen"/>
          <w:lang w:val="es-ES"/>
        </w:rPr>
        <w:t>ընթացակարգի</w:t>
      </w:r>
      <w:r w:rsidRPr="001304AC">
        <w:rPr>
          <w:rFonts w:ascii="GHEA Grapalat" w:hAnsi="GHEA Grapalat" w:cs="Arial"/>
          <w:lang w:val="es-ES"/>
        </w:rPr>
        <w:t xml:space="preserve"> </w:t>
      </w:r>
      <w:r w:rsidR="004227D0" w:rsidRPr="001304AC">
        <w:rPr>
          <w:rFonts w:ascii="GHEA Grapalat" w:hAnsi="GHEA Grapalat" w:cs="Sylfaen"/>
          <w:lang w:val="es-ES"/>
        </w:rPr>
        <w:t xml:space="preserve">դեպքում </w:t>
      </w:r>
      <w:r w:rsidR="004227D0" w:rsidRPr="001304AC">
        <w:rPr>
          <w:rFonts w:ascii="GHEA Grapalat" w:hAnsi="GHEA Grapalat" w:cs="Sylfaen"/>
          <w:b/>
          <w:lang w:val="es-ES"/>
        </w:rPr>
        <w:t>10 օրացուցային</w:t>
      </w:r>
      <w:r w:rsidR="004227D0" w:rsidRPr="001304AC">
        <w:rPr>
          <w:rFonts w:ascii="GHEA Grapalat" w:hAnsi="GHEA Grapalat" w:cs="Arial"/>
          <w:b/>
          <w:lang w:val="es-ES"/>
        </w:rPr>
        <w:t xml:space="preserve"> </w:t>
      </w:r>
      <w:r w:rsidR="004227D0" w:rsidRPr="001304AC">
        <w:rPr>
          <w:rFonts w:ascii="GHEA Grapalat" w:hAnsi="GHEA Grapalat" w:cs="Sylfaen"/>
          <w:b/>
          <w:lang w:val="es-ES"/>
        </w:rPr>
        <w:t>օր</w:t>
      </w:r>
      <w:r w:rsidR="004227D0" w:rsidRPr="001304AC">
        <w:rPr>
          <w:rFonts w:ascii="GHEA Grapalat" w:hAnsi="GHEA Grapalat" w:cs="Arial"/>
          <w:b/>
          <w:lang w:val="es-ES"/>
        </w:rPr>
        <w:t xml:space="preserve"> </w:t>
      </w:r>
      <w:r w:rsidR="004227D0" w:rsidRPr="001304AC">
        <w:rPr>
          <w:rFonts w:ascii="GHEA Grapalat" w:hAnsi="GHEA Grapalat" w:cs="Sylfaen"/>
          <w:b/>
          <w:lang w:val="es-ES"/>
        </w:rPr>
        <w:t>է</w:t>
      </w:r>
      <w:r w:rsidR="004227D0" w:rsidRPr="001304AC">
        <w:rPr>
          <w:rFonts w:ascii="GHEA Grapalat" w:hAnsi="GHEA Grapalat" w:cs="Tahoma"/>
          <w:b/>
          <w:lang w:val="es-ES"/>
        </w:rPr>
        <w:t>։</w:t>
      </w:r>
      <w:r w:rsidR="004227D0" w:rsidRPr="001304AC">
        <w:rPr>
          <w:rFonts w:ascii="GHEA Grapalat" w:hAnsi="GHEA Grapalat"/>
          <w:lang w:val="es-ES"/>
        </w:rPr>
        <w:t xml:space="preserve"> </w:t>
      </w: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կիրառելի</w:t>
      </w:r>
      <w:r w:rsidRPr="001304AC">
        <w:rPr>
          <w:rFonts w:ascii="GHEA Grapalat" w:hAnsi="GHEA Grapalat" w:cs="Sylfaen"/>
          <w:lang w:val="hy-AM"/>
        </w:rPr>
        <w:t>.</w:t>
      </w:r>
    </w:p>
    <w:p w:rsidR="00F40755" w:rsidRPr="001304AC" w:rsidRDefault="00F40755" w:rsidP="00F40755">
      <w:pPr>
        <w:ind w:firstLine="567"/>
        <w:jc w:val="both"/>
        <w:rPr>
          <w:rFonts w:ascii="GHEA Grapalat" w:hAnsi="GHEA Grapalat" w:cs="Arial"/>
          <w:sz w:val="20"/>
          <w:szCs w:val="20"/>
          <w:lang w:val="hy-AM"/>
        </w:rPr>
      </w:pPr>
      <w:r w:rsidRPr="001304AC">
        <w:rPr>
          <w:rFonts w:ascii="GHEA Grapalat" w:hAnsi="GHEA Grapalat" w:cs="Sylfaen"/>
          <w:sz w:val="20"/>
          <w:szCs w:val="20"/>
          <w:lang w:val="hy-AM"/>
        </w:rPr>
        <w:lastRenderedPageBreak/>
        <w:t>-</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եթե</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միայն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մեկ</w:t>
      </w:r>
      <w:r w:rsidRPr="001304AC">
        <w:rPr>
          <w:rFonts w:ascii="GHEA Grapalat" w:hAnsi="GHEA Grapalat" w:cs="Arial"/>
          <w:sz w:val="20"/>
          <w:szCs w:val="20"/>
          <w:lang w:val="es-ES"/>
        </w:rPr>
        <w:t xml:space="preserve"> մ</w:t>
      </w:r>
      <w:r w:rsidRPr="001304AC">
        <w:rPr>
          <w:rFonts w:ascii="GHEA Grapalat" w:hAnsi="GHEA Grapalat" w:cs="Sylfaen"/>
          <w:sz w:val="20"/>
          <w:szCs w:val="20"/>
          <w:lang w:val="es-ES"/>
        </w:rPr>
        <w:t>ասնակից է հայտ ներկայացրել</w:t>
      </w:r>
      <w:r w:rsidRPr="001304AC">
        <w:rPr>
          <w:rFonts w:ascii="GHEA Grapalat" w:hAnsi="GHEA Grapalat"/>
          <w:i/>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որի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հետ</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կնքվում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պայմանագիր</w:t>
      </w:r>
      <w:r w:rsidRPr="001304AC">
        <w:rPr>
          <w:rFonts w:ascii="GHEA Grapalat" w:hAnsi="GHEA Grapalat" w:cs="Arial"/>
          <w:sz w:val="20"/>
          <w:szCs w:val="20"/>
          <w:lang w:val="hy-AM"/>
        </w:rPr>
        <w:t>,</w:t>
      </w:r>
    </w:p>
    <w:p w:rsidR="00F40755" w:rsidRPr="001304AC" w:rsidRDefault="00F40755" w:rsidP="00F40755">
      <w:pPr>
        <w:ind w:firstLine="567"/>
        <w:jc w:val="both"/>
        <w:rPr>
          <w:rFonts w:ascii="GHEA Grapalat" w:hAnsi="GHEA Grapalat" w:cs="Sylfaen"/>
          <w:sz w:val="20"/>
          <w:szCs w:val="20"/>
          <w:lang w:val="es-ES"/>
        </w:rPr>
      </w:pPr>
      <w:r w:rsidRPr="001304A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1304AC" w:rsidRDefault="00F40755" w:rsidP="00F40755">
      <w:pPr>
        <w:ind w:firstLine="567"/>
        <w:jc w:val="both"/>
        <w:rPr>
          <w:rFonts w:ascii="GHEA Grapalat" w:hAnsi="GHEA Grapalat" w:cs="Sylfaen"/>
          <w:sz w:val="20"/>
          <w:lang w:val="es-ES"/>
        </w:rPr>
      </w:pPr>
      <w:r w:rsidRPr="001304AC">
        <w:rPr>
          <w:rFonts w:ascii="GHEA Grapalat" w:hAnsi="GHEA Grapalat" w:cs="Sylfaen"/>
          <w:sz w:val="20"/>
          <w:lang w:val="hy-AM"/>
        </w:rPr>
        <w:t>Պատվիրատուն</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պայմանագիրը</w:t>
      </w:r>
      <w:r w:rsidRPr="001304AC">
        <w:rPr>
          <w:rFonts w:ascii="GHEA Grapalat" w:hAnsi="GHEA Grapalat" w:cs="Sylfaen"/>
          <w:sz w:val="20"/>
          <w:lang w:val="es-ES"/>
        </w:rPr>
        <w:t xml:space="preserve"> </w:t>
      </w:r>
      <w:r w:rsidRPr="001304AC">
        <w:rPr>
          <w:rFonts w:ascii="GHEA Grapalat" w:hAnsi="GHEA Grapalat" w:cs="Sylfaen"/>
          <w:sz w:val="20"/>
          <w:lang w:val="hy-AM"/>
        </w:rPr>
        <w:t>կնքում</w:t>
      </w:r>
      <w:r w:rsidRPr="001304AC">
        <w:rPr>
          <w:rFonts w:ascii="GHEA Grapalat" w:hAnsi="GHEA Grapalat" w:cs="Sylfaen"/>
          <w:sz w:val="20"/>
          <w:lang w:val="es-ES"/>
        </w:rPr>
        <w:t xml:space="preserve"> </w:t>
      </w:r>
      <w:r w:rsidRPr="001304AC">
        <w:rPr>
          <w:rFonts w:ascii="GHEA Grapalat" w:hAnsi="GHEA Grapalat" w:cs="Sylfaen"/>
          <w:sz w:val="20"/>
          <w:lang w:val="hy-AM"/>
        </w:rPr>
        <w:t>է</w:t>
      </w:r>
      <w:r w:rsidRPr="001304AC">
        <w:rPr>
          <w:rFonts w:ascii="GHEA Grapalat" w:hAnsi="GHEA Grapalat" w:cs="Sylfaen"/>
          <w:sz w:val="20"/>
          <w:lang w:val="es-ES"/>
        </w:rPr>
        <w:t xml:space="preserve">, </w:t>
      </w:r>
      <w:r w:rsidRPr="001304AC">
        <w:rPr>
          <w:rFonts w:ascii="GHEA Grapalat" w:hAnsi="GHEA Grapalat" w:cs="Sylfaen"/>
          <w:sz w:val="20"/>
          <w:lang w:val="hy-AM"/>
        </w:rPr>
        <w:t>եթե</w:t>
      </w:r>
      <w:r w:rsidRPr="001304AC">
        <w:rPr>
          <w:rFonts w:ascii="GHEA Grapalat" w:hAnsi="GHEA Grapalat" w:cs="Sylfaen"/>
          <w:sz w:val="20"/>
          <w:lang w:val="es-ES"/>
        </w:rPr>
        <w:t xml:space="preserve"> </w:t>
      </w:r>
      <w:r w:rsidRPr="001304AC">
        <w:rPr>
          <w:rFonts w:ascii="GHEA Grapalat" w:hAnsi="GHEA Grapalat" w:cs="Sylfaen"/>
          <w:sz w:val="20"/>
          <w:lang w:val="hy-AM"/>
        </w:rPr>
        <w:t>սույն</w:t>
      </w:r>
      <w:r w:rsidRPr="001304AC">
        <w:rPr>
          <w:rFonts w:ascii="GHEA Grapalat" w:hAnsi="GHEA Grapalat" w:cs="Sylfaen"/>
          <w:sz w:val="20"/>
          <w:lang w:val="es-ES"/>
        </w:rPr>
        <w:t xml:space="preserve"> </w:t>
      </w:r>
      <w:r w:rsidRPr="001304AC">
        <w:rPr>
          <w:rFonts w:ascii="GHEA Grapalat" w:hAnsi="GHEA Grapalat" w:cs="Sylfaen"/>
          <w:sz w:val="20"/>
          <w:lang w:val="hy-AM"/>
        </w:rPr>
        <w:t>կետով</w:t>
      </w:r>
      <w:r w:rsidRPr="001304AC">
        <w:rPr>
          <w:rFonts w:ascii="GHEA Grapalat" w:hAnsi="GHEA Grapalat" w:cs="Sylfaen"/>
          <w:sz w:val="20"/>
          <w:lang w:val="es-ES"/>
        </w:rPr>
        <w:t xml:space="preserve"> </w:t>
      </w:r>
      <w:r w:rsidRPr="001304AC">
        <w:rPr>
          <w:rFonts w:ascii="GHEA Grapalat" w:hAnsi="GHEA Grapalat" w:cs="Sylfaen"/>
          <w:sz w:val="20"/>
          <w:lang w:val="hy-AM"/>
        </w:rPr>
        <w:t>նախատեսված</w:t>
      </w:r>
      <w:r w:rsidRPr="001304AC">
        <w:rPr>
          <w:rFonts w:ascii="GHEA Grapalat" w:hAnsi="GHEA Grapalat" w:cs="Sylfaen"/>
          <w:sz w:val="20"/>
          <w:lang w:val="es-ES"/>
        </w:rPr>
        <w:t xml:space="preserve"> </w:t>
      </w:r>
      <w:r w:rsidRPr="001304AC">
        <w:rPr>
          <w:rFonts w:ascii="GHEA Grapalat" w:hAnsi="GHEA Grapalat" w:cs="Sylfaen"/>
          <w:sz w:val="20"/>
          <w:lang w:val="hy-AM"/>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hy-AM"/>
        </w:rPr>
        <w:t>ժամկետում</w:t>
      </w:r>
      <w:r w:rsidRPr="001304AC">
        <w:rPr>
          <w:rFonts w:ascii="GHEA Grapalat" w:hAnsi="GHEA Grapalat" w:cs="Sylfaen"/>
          <w:sz w:val="20"/>
          <w:lang w:val="es-ES"/>
        </w:rPr>
        <w:t xml:space="preserve"> </w:t>
      </w:r>
      <w:r w:rsidRPr="001304AC">
        <w:rPr>
          <w:rFonts w:ascii="GHEA Grapalat" w:hAnsi="GHEA Grapalat" w:cs="Sylfaen"/>
          <w:sz w:val="20"/>
          <w:lang w:val="hy-AM"/>
        </w:rPr>
        <w:t>որևէ</w:t>
      </w:r>
      <w:r w:rsidRPr="001304AC">
        <w:rPr>
          <w:rFonts w:ascii="GHEA Grapalat" w:hAnsi="GHEA Grapalat" w:cs="Sylfaen"/>
          <w:sz w:val="20"/>
          <w:lang w:val="es-ES"/>
        </w:rPr>
        <w:t xml:space="preserve"> մ</w:t>
      </w:r>
      <w:r w:rsidRPr="001304AC">
        <w:rPr>
          <w:rFonts w:ascii="GHEA Grapalat" w:hAnsi="GHEA Grapalat" w:cs="Sylfaen"/>
          <w:sz w:val="20"/>
          <w:lang w:val="hy-AM"/>
        </w:rPr>
        <w:t>ասնակից</w:t>
      </w:r>
      <w:r w:rsidRPr="001304AC">
        <w:rPr>
          <w:rFonts w:ascii="GHEA Grapalat" w:hAnsi="GHEA Grapalat" w:cs="Sylfaen"/>
          <w:sz w:val="20"/>
          <w:lang w:val="es-ES"/>
        </w:rPr>
        <w:t xml:space="preserve"> </w:t>
      </w:r>
      <w:r w:rsidRPr="001304AC">
        <w:rPr>
          <w:rFonts w:ascii="GHEA Grapalat" w:hAnsi="GHEA Grapalat" w:cs="Sylfaen"/>
          <w:sz w:val="20"/>
          <w:lang w:val="hy-AM"/>
        </w:rPr>
        <w:t>չի</w:t>
      </w:r>
      <w:r w:rsidRPr="001304AC">
        <w:rPr>
          <w:rFonts w:ascii="GHEA Grapalat" w:hAnsi="GHEA Grapalat" w:cs="Sylfaen"/>
          <w:sz w:val="20"/>
          <w:lang w:val="es-ES"/>
        </w:rPr>
        <w:t xml:space="preserve"> </w:t>
      </w:r>
      <w:r w:rsidRPr="001304AC">
        <w:rPr>
          <w:rFonts w:ascii="GHEA Grapalat" w:hAnsi="GHEA Grapalat" w:cs="Sylfaen"/>
          <w:sz w:val="20"/>
          <w:lang w:val="hy-AM"/>
        </w:rPr>
        <w:t>բողոքարկում</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hy-AM"/>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մասին</w:t>
      </w:r>
      <w:r w:rsidRPr="001304AC">
        <w:rPr>
          <w:rFonts w:ascii="GHEA Grapalat" w:hAnsi="GHEA Grapalat" w:cs="Sylfaen"/>
          <w:sz w:val="20"/>
          <w:lang w:val="es-ES"/>
        </w:rPr>
        <w:t xml:space="preserve"> </w:t>
      </w:r>
      <w:r w:rsidRPr="001304AC">
        <w:rPr>
          <w:rFonts w:ascii="GHEA Grapalat" w:hAnsi="GHEA Grapalat" w:cs="Sylfaen"/>
          <w:sz w:val="20"/>
          <w:lang w:val="hy-AM"/>
        </w:rPr>
        <w:t>որոշումը։</w:t>
      </w:r>
      <w:r w:rsidRPr="001304AC">
        <w:rPr>
          <w:rFonts w:ascii="GHEA Grapalat" w:hAnsi="GHEA Grapalat" w:cs="Sylfaen"/>
          <w:sz w:val="20"/>
          <w:lang w:val="es-ES"/>
        </w:rPr>
        <w:t xml:space="preserve"> </w:t>
      </w:r>
      <w:r w:rsidRPr="001304AC">
        <w:rPr>
          <w:rFonts w:ascii="GHEA Grapalat" w:hAnsi="GHEA Grapalat" w:cs="Sylfaen"/>
          <w:sz w:val="20"/>
          <w:lang w:val="ru-RU"/>
        </w:rPr>
        <w:t>Մինչև</w:t>
      </w:r>
      <w:r w:rsidRPr="001304AC">
        <w:rPr>
          <w:rFonts w:ascii="GHEA Grapalat" w:hAnsi="GHEA Grapalat" w:cs="Sylfaen"/>
          <w:sz w:val="20"/>
          <w:lang w:val="es-ES"/>
        </w:rPr>
        <w:t xml:space="preserve"> </w:t>
      </w:r>
      <w:r w:rsidRPr="001304AC">
        <w:rPr>
          <w:rFonts w:ascii="GHEA Grapalat" w:hAnsi="GHEA Grapalat" w:cs="Sylfaen"/>
          <w:sz w:val="20"/>
          <w:lang w:val="ru-RU"/>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ru-RU"/>
        </w:rPr>
        <w:t>ժամկետը</w:t>
      </w:r>
      <w:r w:rsidRPr="001304AC">
        <w:rPr>
          <w:rFonts w:ascii="GHEA Grapalat" w:hAnsi="GHEA Grapalat" w:cs="Sylfaen"/>
          <w:sz w:val="20"/>
          <w:lang w:val="es-ES"/>
        </w:rPr>
        <w:t xml:space="preserve"> </w:t>
      </w:r>
      <w:r w:rsidRPr="001304AC">
        <w:rPr>
          <w:rFonts w:ascii="GHEA Grapalat" w:hAnsi="GHEA Grapalat" w:cs="Sylfaen"/>
          <w:sz w:val="20"/>
          <w:lang w:val="ru-RU"/>
        </w:rPr>
        <w:t>լրանալը</w:t>
      </w:r>
      <w:r w:rsidRPr="001304AC">
        <w:rPr>
          <w:rFonts w:ascii="GHEA Grapalat" w:hAnsi="GHEA Grapalat" w:cs="Sylfaen"/>
          <w:sz w:val="20"/>
          <w:lang w:val="es-ES"/>
        </w:rPr>
        <w:t xml:space="preserve"> </w:t>
      </w:r>
      <w:r w:rsidRPr="001304AC">
        <w:rPr>
          <w:rFonts w:ascii="GHEA Grapalat" w:hAnsi="GHEA Grapalat" w:cs="Sylfaen"/>
          <w:sz w:val="20"/>
          <w:lang w:val="ru-RU"/>
        </w:rPr>
        <w:t>կամ</w:t>
      </w:r>
      <w:r w:rsidRPr="001304AC">
        <w:rPr>
          <w:rFonts w:ascii="GHEA Grapalat" w:hAnsi="GHEA Grapalat" w:cs="Sylfaen"/>
          <w:sz w:val="20"/>
          <w:lang w:val="es-ES"/>
        </w:rPr>
        <w:t xml:space="preserve"> </w:t>
      </w:r>
      <w:r w:rsidRPr="001304AC">
        <w:rPr>
          <w:rFonts w:ascii="GHEA Grapalat" w:hAnsi="GHEA Grapalat" w:cs="Sylfaen"/>
          <w:sz w:val="20"/>
          <w:lang w:val="ru-RU"/>
        </w:rPr>
        <w:t>առանց</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ru-RU"/>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 xml:space="preserve"> կամ գնման ընթացակարգը չկայացած հայտարարելու </w:t>
      </w:r>
      <w:r w:rsidRPr="001304AC">
        <w:rPr>
          <w:rFonts w:ascii="GHEA Grapalat" w:hAnsi="GHEA Grapalat" w:cs="Sylfaen"/>
          <w:sz w:val="20"/>
          <w:lang w:val="ru-RU"/>
        </w:rPr>
        <w:t>մասին</w:t>
      </w:r>
      <w:r w:rsidRPr="001304AC">
        <w:rPr>
          <w:rFonts w:ascii="GHEA Grapalat" w:hAnsi="GHEA Grapalat" w:cs="Sylfaen"/>
          <w:sz w:val="20"/>
          <w:lang w:val="es-ES"/>
        </w:rPr>
        <w:t xml:space="preserve"> </w:t>
      </w:r>
      <w:r w:rsidRPr="001304AC">
        <w:rPr>
          <w:rFonts w:ascii="GHEA Grapalat" w:hAnsi="GHEA Grapalat" w:cs="Sylfaen"/>
          <w:sz w:val="20"/>
          <w:lang w:val="ru-RU"/>
        </w:rPr>
        <w:t>հայտարարության</w:t>
      </w:r>
      <w:r w:rsidRPr="001304AC">
        <w:rPr>
          <w:rFonts w:ascii="GHEA Grapalat" w:hAnsi="GHEA Grapalat" w:cs="Sylfaen"/>
          <w:sz w:val="20"/>
          <w:lang w:val="es-ES"/>
        </w:rPr>
        <w:t xml:space="preserve"> </w:t>
      </w:r>
      <w:r w:rsidRPr="001304AC">
        <w:rPr>
          <w:rFonts w:ascii="GHEA Grapalat" w:hAnsi="GHEA Grapalat" w:cs="Sylfaen"/>
          <w:sz w:val="20"/>
          <w:lang w:val="ru-RU"/>
        </w:rPr>
        <w:t>հրապարակման</w:t>
      </w:r>
      <w:r w:rsidRPr="001304AC">
        <w:rPr>
          <w:rFonts w:ascii="GHEA Grapalat" w:hAnsi="GHEA Grapalat" w:cs="Sylfaen"/>
          <w:sz w:val="20"/>
          <w:lang w:val="es-ES"/>
        </w:rPr>
        <w:t xml:space="preserve"> </w:t>
      </w:r>
      <w:r w:rsidRPr="001304AC">
        <w:rPr>
          <w:rFonts w:ascii="GHEA Grapalat" w:hAnsi="GHEA Grapalat" w:cs="Sylfaen"/>
          <w:sz w:val="20"/>
          <w:lang w:val="ru-RU"/>
        </w:rPr>
        <w:t>կնք</w:t>
      </w:r>
      <w:r w:rsidRPr="001304AC">
        <w:rPr>
          <w:rFonts w:ascii="GHEA Grapalat" w:hAnsi="GHEA Grapalat" w:cs="Sylfaen"/>
          <w:sz w:val="20"/>
        </w:rPr>
        <w:t>վ</w:t>
      </w:r>
      <w:r w:rsidRPr="001304AC">
        <w:rPr>
          <w:rFonts w:ascii="GHEA Grapalat" w:hAnsi="GHEA Grapalat" w:cs="Sylfaen"/>
          <w:sz w:val="20"/>
          <w:lang w:val="ru-RU"/>
        </w:rPr>
        <w:t>ած</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պայմանագիրն</w:t>
      </w:r>
      <w:r w:rsidRPr="001304AC">
        <w:rPr>
          <w:rFonts w:ascii="GHEA Grapalat" w:hAnsi="GHEA Grapalat" w:cs="Sylfaen"/>
          <w:sz w:val="20"/>
          <w:lang w:val="es-ES"/>
        </w:rPr>
        <w:t xml:space="preserve"> </w:t>
      </w:r>
      <w:r w:rsidRPr="001304AC">
        <w:rPr>
          <w:rFonts w:ascii="GHEA Grapalat" w:hAnsi="GHEA Grapalat" w:cs="Sylfaen"/>
          <w:sz w:val="20"/>
          <w:lang w:val="ru-RU"/>
        </w:rPr>
        <w:t>առ</w:t>
      </w:r>
      <w:r w:rsidRPr="001304AC">
        <w:rPr>
          <w:rFonts w:ascii="GHEA Grapalat" w:hAnsi="GHEA Grapalat" w:cs="Sylfaen"/>
          <w:sz w:val="20"/>
          <w:lang w:val="es-ES"/>
        </w:rPr>
        <w:t xml:space="preserve"> </w:t>
      </w:r>
      <w:r w:rsidRPr="001304AC">
        <w:rPr>
          <w:rFonts w:ascii="GHEA Grapalat" w:hAnsi="GHEA Grapalat" w:cs="Sylfaen"/>
          <w:sz w:val="20"/>
          <w:lang w:val="ru-RU"/>
        </w:rPr>
        <w:t>ոչինչ</w:t>
      </w:r>
      <w:r w:rsidRPr="001304AC">
        <w:rPr>
          <w:rFonts w:ascii="GHEA Grapalat" w:hAnsi="GHEA Grapalat" w:cs="Sylfaen"/>
          <w:sz w:val="20"/>
          <w:lang w:val="es-ES"/>
        </w:rPr>
        <w:t xml:space="preserve"> </w:t>
      </w:r>
      <w:r w:rsidRPr="001304AC">
        <w:rPr>
          <w:rFonts w:ascii="GHEA Grapalat" w:hAnsi="GHEA Grapalat" w:cs="Sylfaen"/>
          <w:sz w:val="20"/>
          <w:lang w:val="ru-RU"/>
        </w:rPr>
        <w:t>է։</w:t>
      </w:r>
    </w:p>
    <w:p w:rsidR="00583092" w:rsidRPr="001304AC" w:rsidRDefault="00583092" w:rsidP="00EF3662">
      <w:pPr>
        <w:pStyle w:val="BodyTextIndent2"/>
        <w:spacing w:line="240" w:lineRule="auto"/>
        <w:ind w:firstLine="567"/>
        <w:rPr>
          <w:rFonts w:ascii="GHEA Grapalat" w:hAnsi="GHEA Grapalat" w:cs="Sylfaen"/>
          <w:szCs w:val="24"/>
          <w:lang w:val="es-ES"/>
        </w:rPr>
      </w:pPr>
    </w:p>
    <w:p w:rsidR="00583092" w:rsidRPr="001304AC" w:rsidRDefault="00583092" w:rsidP="00EF3662">
      <w:pPr>
        <w:ind w:firstLine="567"/>
        <w:jc w:val="center"/>
        <w:rPr>
          <w:rFonts w:ascii="GHEA Grapalat" w:hAnsi="GHEA Grapalat"/>
          <w:b/>
          <w:sz w:val="20"/>
          <w:lang w:val="es-ES"/>
        </w:rPr>
      </w:pPr>
    </w:p>
    <w:p w:rsidR="000313A6" w:rsidRPr="001304AC" w:rsidRDefault="00AA0AD8" w:rsidP="00EF3662">
      <w:pPr>
        <w:jc w:val="center"/>
        <w:rPr>
          <w:rFonts w:ascii="GHEA Grapalat" w:hAnsi="GHEA Grapalat" w:cs="Arial"/>
          <w:b/>
          <w:iCs/>
          <w:sz w:val="20"/>
          <w:lang w:val="af-ZA"/>
        </w:rPr>
      </w:pPr>
      <w:r w:rsidRPr="001304AC">
        <w:rPr>
          <w:rFonts w:ascii="GHEA Grapalat" w:hAnsi="GHEA Grapalat"/>
          <w:b/>
          <w:iCs/>
          <w:sz w:val="20"/>
          <w:lang w:val="es-ES"/>
        </w:rPr>
        <w:t>9</w:t>
      </w:r>
      <w:r w:rsidR="008D5016" w:rsidRPr="001304AC">
        <w:rPr>
          <w:rFonts w:ascii="GHEA Grapalat" w:hAnsi="GHEA Grapalat"/>
          <w:b/>
          <w:iCs/>
          <w:sz w:val="20"/>
          <w:lang w:val="af-ZA"/>
        </w:rPr>
        <w:t xml:space="preserve">. </w:t>
      </w:r>
      <w:r w:rsidR="008D5016" w:rsidRPr="001304AC">
        <w:rPr>
          <w:rFonts w:ascii="GHEA Grapalat" w:hAnsi="GHEA Grapalat" w:cs="Sylfaen"/>
          <w:b/>
          <w:iCs/>
          <w:sz w:val="20"/>
          <w:lang w:val="af-ZA"/>
        </w:rPr>
        <w:t>ՊԱՅՄԱՆԱԳՐԻ</w:t>
      </w:r>
      <w:r w:rsidR="008D5016" w:rsidRPr="001304AC">
        <w:rPr>
          <w:rFonts w:ascii="GHEA Grapalat" w:hAnsi="GHEA Grapalat" w:cs="Arial"/>
          <w:b/>
          <w:iCs/>
          <w:sz w:val="20"/>
          <w:lang w:val="af-ZA"/>
        </w:rPr>
        <w:t xml:space="preserve"> </w:t>
      </w:r>
      <w:r w:rsidR="008D5016" w:rsidRPr="001304AC">
        <w:rPr>
          <w:rFonts w:ascii="GHEA Grapalat" w:hAnsi="GHEA Grapalat" w:cs="Sylfaen"/>
          <w:b/>
          <w:iCs/>
          <w:sz w:val="20"/>
          <w:lang w:val="af-ZA"/>
        </w:rPr>
        <w:t>ԿՆՔՈՒՄԸ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AA0AD8" w:rsidP="00EF3662">
      <w:pPr>
        <w:ind w:firstLine="567"/>
        <w:jc w:val="both"/>
        <w:rPr>
          <w:rFonts w:ascii="GHEA Grapalat" w:hAnsi="GHEA Grapalat" w:cs="Sylfaen"/>
          <w:sz w:val="20"/>
          <w:lang w:val="af-ZA"/>
        </w:rPr>
      </w:pPr>
      <w:r w:rsidRPr="001304AC">
        <w:rPr>
          <w:rFonts w:ascii="GHEA Grapalat" w:hAnsi="GHEA Grapalat"/>
          <w:iCs/>
          <w:sz w:val="20"/>
          <w:lang w:val="es-ES"/>
        </w:rPr>
        <w:t>9</w:t>
      </w:r>
      <w:r w:rsidR="00096865" w:rsidRPr="001304AC">
        <w:rPr>
          <w:rFonts w:ascii="GHEA Grapalat" w:hAnsi="GHEA Grapalat"/>
          <w:iCs/>
          <w:sz w:val="20"/>
          <w:lang w:val="af-ZA"/>
        </w:rPr>
        <w:t xml:space="preserve">.1 </w:t>
      </w:r>
      <w:r w:rsidR="00096865" w:rsidRPr="001304AC">
        <w:rPr>
          <w:rFonts w:ascii="GHEA Grapalat" w:hAnsi="GHEA Grapalat" w:cs="Sylfaen"/>
          <w:sz w:val="20"/>
          <w:lang w:val="ru-RU"/>
        </w:rPr>
        <w:t>Պայմանագիր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հանձնաժողովի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որոշման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հիման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վրա</w:t>
      </w:r>
      <w:r w:rsidR="00096865" w:rsidRPr="001304AC">
        <w:rPr>
          <w:rFonts w:ascii="GHEA Grapalat" w:hAnsi="GHEA Grapalat" w:cs="Sylfaen"/>
          <w:sz w:val="20"/>
          <w:lang w:val="af-ZA"/>
        </w:rPr>
        <w:t xml:space="preserve">` </w:t>
      </w:r>
      <w:r w:rsidRPr="001304AC">
        <w:rPr>
          <w:rFonts w:ascii="GHEA Grapalat" w:hAnsi="GHEA Grapalat" w:cs="Sylfaen"/>
          <w:sz w:val="20"/>
        </w:rPr>
        <w:t>պ</w:t>
      </w:r>
      <w:r w:rsidR="00096865" w:rsidRPr="001304AC">
        <w:rPr>
          <w:rFonts w:ascii="GHEA Grapalat" w:hAnsi="GHEA Grapalat" w:cs="Sylfaen"/>
          <w:sz w:val="20"/>
          <w:lang w:val="ru-RU"/>
        </w:rPr>
        <w:t>ատվիրատուի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կողմից</w:t>
      </w:r>
      <w:r w:rsidR="004D5671" w:rsidRPr="001304AC">
        <w:rPr>
          <w:rFonts w:ascii="GHEA Grapalat" w:hAnsi="GHEA Grapalat" w:cs="Sylfaen"/>
          <w:sz w:val="20"/>
          <w:lang w:val="ru-RU"/>
        </w:rPr>
        <w:t>։</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Պայմանագիրը</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գրավոր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մեկ</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փաստաթուղթ</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կազմելու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միջոցով</w:t>
      </w:r>
      <w:r w:rsidR="004D5671" w:rsidRPr="001304AC">
        <w:rPr>
          <w:rFonts w:ascii="GHEA Grapalat" w:hAnsi="GHEA Grapalat" w:cs="Sylfaen"/>
          <w:sz w:val="20"/>
          <w:lang w:val="ru-RU"/>
        </w:rPr>
        <w:t>։</w:t>
      </w:r>
    </w:p>
    <w:p w:rsidR="00EB6E54"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096865" w:rsidRPr="001304AC">
        <w:rPr>
          <w:rFonts w:ascii="GHEA Grapalat" w:hAnsi="GHEA Grapalat" w:cs="Sylfaen"/>
          <w:sz w:val="20"/>
          <w:lang w:val="af-ZA"/>
        </w:rPr>
        <w:t xml:space="preserve">.2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D61B60"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չոր</w:t>
      </w:r>
      <w:r w:rsidR="00D42D0A" w:rsidRPr="001304AC">
        <w:rPr>
          <w:rFonts w:ascii="GHEA Grapalat" w:hAnsi="GHEA Grapalat" w:cs="Sylfaen"/>
          <w:sz w:val="20"/>
          <w:lang w:val="hy-AM"/>
        </w:rPr>
        <w:t>րորդ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w:t>
      </w:r>
      <w:r w:rsidR="00D42D0A" w:rsidRPr="001304AC">
        <w:rPr>
          <w:rFonts w:ascii="GHEA Grapalat" w:hAnsi="GHEA Grapalat" w:cs="Sylfaen"/>
          <w:sz w:val="20"/>
          <w:lang w:val="hy-AM"/>
        </w:rPr>
        <w:t>ը</w:t>
      </w:r>
      <w:r w:rsidR="00EB6E54" w:rsidRPr="001304AC">
        <w:rPr>
          <w:rFonts w:ascii="GHEA Grapalat" w:hAnsi="GHEA Grapalat" w:cs="Sylfaen"/>
          <w:sz w:val="20"/>
          <w:lang w:val="af-ZA"/>
        </w:rPr>
        <w:t xml:space="preserve"> </w:t>
      </w:r>
      <w:r w:rsidRPr="001304AC">
        <w:rPr>
          <w:rFonts w:ascii="GHEA Grapalat" w:hAnsi="GHEA Grapalat" w:cs="Sylfaen"/>
          <w:sz w:val="20"/>
        </w:rPr>
        <w:t>պ</w:t>
      </w:r>
      <w:r w:rsidR="00EB6E54" w:rsidRPr="001304AC">
        <w:rPr>
          <w:rFonts w:ascii="GHEA Grapalat" w:hAnsi="GHEA Grapalat" w:cs="Sylfaen"/>
          <w:sz w:val="20"/>
          <w:lang w:val="ru-RU"/>
        </w:rPr>
        <w:t>ատվիրատուն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ծանուցում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5457B4"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ներկայացնելով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կարող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ոչ</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շուտ</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A5501E"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օրվան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D42D0A" w:rsidRPr="001304AC">
        <w:rPr>
          <w:rFonts w:ascii="GHEA Grapalat" w:hAnsi="GHEA Grapalat" w:cs="Sylfaen"/>
          <w:sz w:val="20"/>
          <w:lang w:val="hy-AM"/>
        </w:rPr>
        <w:t>չորրորդ</w:t>
      </w:r>
      <w:r w:rsidR="00D42D0A"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օրը</w:t>
      </w:r>
      <w:r w:rsidR="00EB6E54" w:rsidRPr="001304AC">
        <w:rPr>
          <w:rFonts w:ascii="GHEA Grapalat" w:hAnsi="GHEA Grapalat" w:cs="Sylfaen"/>
          <w:sz w:val="20"/>
          <w:lang w:val="af-ZA"/>
        </w:rPr>
        <w:t>:</w:t>
      </w:r>
    </w:p>
    <w:p w:rsidR="00F23A51"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3717D2" w:rsidRPr="001304AC">
        <w:rPr>
          <w:rFonts w:ascii="GHEA Grapalat" w:hAnsi="GHEA Grapalat" w:cs="Sylfaen"/>
          <w:sz w:val="20"/>
          <w:lang w:val="hy-AM"/>
        </w:rPr>
        <w:t>.3</w:t>
      </w:r>
      <w:r w:rsidR="00F23A51"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կնքվելիք</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հանձնաժողովի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քարտուղարը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տրամադրում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էլեկտրոնային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եղանակով</w:t>
      </w:r>
      <w:r w:rsidR="00EB6E54" w:rsidRPr="001304AC">
        <w:rPr>
          <w:rFonts w:ascii="GHEA Grapalat" w:hAnsi="GHEA Grapalat" w:cs="Sylfaen"/>
          <w:sz w:val="20"/>
          <w:lang w:val="af-ZA"/>
        </w:rPr>
        <w:t xml:space="preserve">: </w:t>
      </w:r>
      <w:r w:rsidR="00443B7A" w:rsidRPr="001304AC">
        <w:rPr>
          <w:rFonts w:ascii="GHEA Grapalat" w:hAnsi="GHEA Grapalat" w:cs="Sylfaen"/>
          <w:sz w:val="20"/>
          <w:lang w:val="ru-RU"/>
        </w:rPr>
        <w:t>Ընդ</w:t>
      </w:r>
      <w:r w:rsidR="00443B7A" w:rsidRPr="001304AC">
        <w:rPr>
          <w:rFonts w:ascii="GHEA Grapalat" w:hAnsi="GHEA Grapalat" w:cs="Sylfaen"/>
          <w:sz w:val="20"/>
          <w:lang w:val="af-ZA"/>
        </w:rPr>
        <w:t xml:space="preserve"> </w:t>
      </w:r>
      <w:r w:rsidR="00443B7A"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ներառվում</w:t>
      </w:r>
      <w:r w:rsidR="00EB6E54" w:rsidRPr="001304AC">
        <w:rPr>
          <w:rFonts w:ascii="GHEA Grapalat" w:hAnsi="GHEA Grapalat" w:cs="Sylfaen"/>
          <w:sz w:val="20"/>
          <w:lang w:val="af-ZA"/>
        </w:rPr>
        <w:t xml:space="preserve"> </w:t>
      </w:r>
      <w:r w:rsidR="003B585C" w:rsidRPr="001304AC">
        <w:rPr>
          <w:rFonts w:ascii="GHEA Grapalat" w:hAnsi="GHEA Grapalat" w:cs="Sylfaen"/>
          <w:sz w:val="20"/>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մասնակցի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կողմից</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հայտով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ապրանքի</w:t>
      </w:r>
      <w:r w:rsidR="00EB6E54" w:rsidRPr="001304AC">
        <w:rPr>
          <w:rFonts w:ascii="GHEA Grapalat" w:hAnsi="GHEA Grapalat" w:cs="Sylfaen"/>
          <w:sz w:val="20"/>
          <w:lang w:val="af-ZA"/>
        </w:rPr>
        <w:t xml:space="preserve"> </w:t>
      </w:r>
      <w:r w:rsidR="00137A5C" w:rsidRPr="001304AC">
        <w:rPr>
          <w:rFonts w:ascii="GHEA Grapalat" w:hAnsi="GHEA Grapalat"/>
          <w:sz w:val="20"/>
          <w:szCs w:val="20"/>
          <w:lang w:val="hy-AM"/>
        </w:rPr>
        <w:t>ամբողջական նկարագիրը</w:t>
      </w:r>
      <w:r w:rsidR="00443B7A" w:rsidRPr="001304AC">
        <w:rPr>
          <w:rFonts w:ascii="GHEA Grapalat" w:hAnsi="GHEA Grapalat" w:cs="Sylfaen"/>
          <w:sz w:val="20"/>
          <w:lang w:val="af-ZA"/>
        </w:rPr>
        <w:t xml:space="preserve">: </w:t>
      </w:r>
    </w:p>
    <w:p w:rsidR="00D42D0A" w:rsidRPr="001304AC" w:rsidRDefault="00AA0AD8" w:rsidP="00D42D0A">
      <w:pPr>
        <w:ind w:firstLine="567"/>
        <w:jc w:val="both"/>
        <w:rPr>
          <w:rFonts w:ascii="GHEA Grapalat" w:hAnsi="GHEA Grapalat" w:cs="Sylfaen"/>
          <w:sz w:val="20"/>
          <w:lang w:val="hy-AM"/>
        </w:rPr>
      </w:pPr>
      <w:r w:rsidRPr="001304AC">
        <w:rPr>
          <w:rFonts w:ascii="GHEA Grapalat" w:hAnsi="GHEA Grapalat" w:cs="Sylfaen"/>
          <w:sz w:val="20"/>
          <w:lang w:val="af-ZA"/>
        </w:rPr>
        <w:t>9</w:t>
      </w:r>
      <w:r w:rsidR="003717D2" w:rsidRPr="001304AC">
        <w:rPr>
          <w:rFonts w:ascii="GHEA Grapalat" w:hAnsi="GHEA Grapalat" w:cs="Sylfaen"/>
          <w:sz w:val="20"/>
          <w:lang w:val="hy-AM"/>
        </w:rPr>
        <w:t>.</w:t>
      </w:r>
      <w:r w:rsidR="00325647" w:rsidRPr="001304AC">
        <w:rPr>
          <w:rFonts w:ascii="GHEA Grapalat" w:hAnsi="GHEA Grapalat" w:cs="Sylfaen"/>
          <w:sz w:val="20"/>
          <w:lang w:val="af-ZA"/>
        </w:rPr>
        <w:t>4</w:t>
      </w:r>
      <w:r w:rsidR="00096865" w:rsidRPr="001304AC">
        <w:rPr>
          <w:rFonts w:ascii="GHEA Grapalat" w:hAnsi="GHEA Grapalat" w:cs="Sylfaen"/>
          <w:sz w:val="20"/>
          <w:lang w:val="af-ZA"/>
        </w:rPr>
        <w:t xml:space="preserve"> </w:t>
      </w:r>
      <w:r w:rsidR="00D42D0A" w:rsidRPr="001304AC">
        <w:rPr>
          <w:rFonts w:ascii="GHEA Grapalat" w:hAnsi="GHEA Grapalat" w:cs="Sylfaen"/>
          <w:sz w:val="20"/>
          <w:lang w:val="hy-AM"/>
        </w:rPr>
        <w:t>Եթե</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ընտրված</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մասնակիցը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կնքելու</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ծանուցումը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նախագիծն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ստանալուց</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հետո</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սույն հրավերի 10</w:t>
      </w:r>
      <w:r w:rsidR="00D42D0A" w:rsidRPr="001304AC">
        <w:rPr>
          <w:rFonts w:ascii="Cambria Math" w:hAnsi="Cambria Math" w:cs="Cambria Math"/>
          <w:sz w:val="20"/>
          <w:lang w:val="hy-AM"/>
        </w:rPr>
        <w:t>․</w:t>
      </w:r>
      <w:r w:rsidR="00D42D0A" w:rsidRPr="001304AC">
        <w:rPr>
          <w:rFonts w:ascii="GHEA Grapalat" w:hAnsi="GHEA Grapalat" w:cs="Sylfaen"/>
          <w:sz w:val="20"/>
          <w:lang w:val="hy-AM"/>
        </w:rPr>
        <w:t xml:space="preserve">1 </w:t>
      </w:r>
      <w:r w:rsidR="00D42D0A" w:rsidRPr="001304AC">
        <w:rPr>
          <w:rFonts w:ascii="GHEA Grapalat" w:hAnsi="GHEA Grapalat" w:cs="GHEA Grapalat"/>
          <w:sz w:val="20"/>
          <w:lang w:val="hy-AM"/>
        </w:rPr>
        <w:t>կետով</w:t>
      </w:r>
      <w:r w:rsidR="00D42D0A" w:rsidRPr="001304AC">
        <w:rPr>
          <w:rFonts w:ascii="GHEA Grapalat" w:hAnsi="GHEA Grapalat" w:cs="Sylfaen"/>
          <w:sz w:val="20"/>
          <w:lang w:val="hy-AM"/>
        </w:rPr>
        <w:t xml:space="preserve"> նախատեսված ժամկետում, իսկ կնքվելիք պայմանագրի նախագծով</w:t>
      </w:r>
      <w:r w:rsidR="00D42D0A" w:rsidRPr="001304AC">
        <w:rPr>
          <w:rFonts w:ascii="Courier New" w:hAnsi="Courier New" w:cs="Courier New"/>
          <w:sz w:val="20"/>
          <w:lang w:val="hy-AM"/>
        </w:rPr>
        <w:t> </w:t>
      </w:r>
      <w:r w:rsidR="00D42D0A" w:rsidRPr="001304AC">
        <w:rPr>
          <w:rFonts w:ascii="GHEA Grapalat" w:hAnsi="GHEA Grapalat" w:cs="Sylfaen"/>
          <w:sz w:val="20"/>
          <w:lang w:val="hy-AM"/>
        </w:rPr>
        <w:t>կանխավճար նախատեսված լինելու դեպքում՝ 10 աշխատանքային օրվա ընթացքում չի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ստորագրում</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պ</w:t>
      </w:r>
      <w:r w:rsidR="00D42D0A" w:rsidRPr="001304AC">
        <w:rPr>
          <w:rFonts w:ascii="GHEA Grapalat" w:hAnsi="GHEA Grapalat" w:cs="Sylfaen"/>
          <w:sz w:val="20"/>
          <w:lang w:val="hy-AM"/>
        </w:rPr>
        <w:t>ատվիրատուին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ներկայացնում</w:t>
      </w:r>
      <w:r w:rsidR="00D42D0A" w:rsidRPr="001304AC">
        <w:rPr>
          <w:rFonts w:ascii="GHEA Grapalat" w:hAnsi="GHEA Grapalat" w:cs="Sylfaen"/>
          <w:sz w:val="20"/>
          <w:lang w:val="af-ZA"/>
        </w:rPr>
        <w:t xml:space="preserve"> որակավորման և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ապահովումները</w:t>
      </w:r>
      <w:r w:rsidR="00D42D0A" w:rsidRPr="001304AC">
        <w:rPr>
          <w:rFonts w:ascii="GHEA Grapalat" w:hAnsi="GHEA Grapalat" w:cs="Sylfaen"/>
          <w:sz w:val="20"/>
          <w:lang w:val="af-ZA"/>
        </w:rPr>
        <w:t>,</w:t>
      </w:r>
      <w:r w:rsidR="00D42D0A" w:rsidRPr="001304A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304AC">
        <w:rPr>
          <w:rFonts w:ascii="GHEA Grapalat" w:hAnsi="GHEA Grapalat" w:cs="Sylfaen"/>
          <w:i/>
          <w:sz w:val="20"/>
          <w:lang w:val="af-ZA"/>
        </w:rPr>
        <w:t xml:space="preserve"> </w:t>
      </w:r>
      <w:r w:rsidR="00D42D0A" w:rsidRPr="001304AC">
        <w:rPr>
          <w:rFonts w:ascii="GHEA Grapalat" w:hAnsi="GHEA Grapalat" w:cs="Sylfaen"/>
          <w:sz w:val="20"/>
          <w:lang w:val="hy-AM"/>
        </w:rPr>
        <w:t>ապա նա զրկվում է պայմանագիրը ստորագրելու իրավունքից։</w:t>
      </w:r>
      <w:r w:rsidR="00D42D0A" w:rsidRPr="001304AC">
        <w:rPr>
          <w:rFonts w:ascii="GHEA Grapalat" w:hAnsi="GHEA Grapalat" w:cs="Sylfaen"/>
          <w:sz w:val="20"/>
          <w:lang w:val="af-ZA"/>
        </w:rPr>
        <w:t xml:space="preserve"> </w:t>
      </w:r>
    </w:p>
    <w:p w:rsidR="000313A6" w:rsidRPr="001304AC" w:rsidRDefault="000313A6" w:rsidP="00EF3662">
      <w:pPr>
        <w:ind w:firstLine="567"/>
        <w:jc w:val="both"/>
        <w:rPr>
          <w:rFonts w:ascii="GHEA Grapalat" w:hAnsi="GHEA Grapalat" w:cs="Sylfaen"/>
          <w:sz w:val="20"/>
          <w:lang w:val="af-ZA"/>
        </w:rPr>
      </w:pPr>
      <w:r w:rsidRPr="001304AC">
        <w:rPr>
          <w:rFonts w:ascii="GHEA Grapalat" w:hAnsi="GHEA Grapalat" w:cs="Sylfaen"/>
          <w:sz w:val="20"/>
          <w:lang w:val="hy-AM"/>
        </w:rPr>
        <w:t>Ընդ</w:t>
      </w:r>
      <w:r w:rsidRPr="001304AC">
        <w:rPr>
          <w:rFonts w:ascii="GHEA Grapalat" w:hAnsi="GHEA Grapalat" w:cs="Sylfaen"/>
          <w:sz w:val="20"/>
          <w:lang w:val="af-ZA"/>
        </w:rPr>
        <w:t xml:space="preserve"> </w:t>
      </w:r>
      <w:r w:rsidRPr="001304AC">
        <w:rPr>
          <w:rFonts w:ascii="GHEA Grapalat" w:hAnsi="GHEA Grapalat" w:cs="Sylfaen"/>
          <w:sz w:val="20"/>
          <w:lang w:val="hy-AM"/>
        </w:rPr>
        <w:t>որում</w:t>
      </w:r>
      <w:r w:rsidRPr="001304AC">
        <w:rPr>
          <w:rFonts w:ascii="GHEA Grapalat" w:hAnsi="GHEA Grapalat" w:cs="Sylfaen"/>
          <w:sz w:val="20"/>
          <w:lang w:val="af-ZA"/>
        </w:rPr>
        <w:t xml:space="preserve"> </w:t>
      </w:r>
      <w:r w:rsidRPr="001304AC">
        <w:rPr>
          <w:rFonts w:ascii="GHEA Grapalat" w:hAnsi="GHEA Grapalat" w:cs="Sylfaen"/>
          <w:sz w:val="20"/>
          <w:lang w:val="hy-AM"/>
        </w:rPr>
        <w:t xml:space="preserve">ընտրված մասնակցի կողմից հաստատված պայմանագրի նախագիծը </w:t>
      </w:r>
      <w:r w:rsidR="00A6756D" w:rsidRPr="001304AC">
        <w:rPr>
          <w:rFonts w:ascii="GHEA Grapalat" w:hAnsi="GHEA Grapalat" w:cs="Sylfaen"/>
          <w:sz w:val="20"/>
          <w:lang w:val="hy-AM"/>
        </w:rPr>
        <w:t>պ</w:t>
      </w:r>
      <w:r w:rsidRPr="001304A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304AC">
        <w:rPr>
          <w:rFonts w:ascii="GHEA Grapalat" w:hAnsi="GHEA Grapalat" w:cs="Sylfaen"/>
          <w:sz w:val="20"/>
          <w:lang w:val="hy-AM"/>
        </w:rPr>
        <w:t>պ</w:t>
      </w:r>
      <w:r w:rsidRPr="001304AC">
        <w:rPr>
          <w:rFonts w:ascii="GHEA Grapalat" w:hAnsi="GHEA Grapalat" w:cs="Sylfaen"/>
          <w:sz w:val="20"/>
          <w:lang w:val="hy-AM"/>
        </w:rPr>
        <w:t>ատվիրատուի փաստաթղթաշրջանառ</w:t>
      </w:r>
      <w:r w:rsidR="005F7C1D" w:rsidRPr="001304AC">
        <w:rPr>
          <w:rFonts w:ascii="GHEA Grapalat" w:hAnsi="GHEA Grapalat" w:cs="Sylfaen"/>
          <w:sz w:val="20"/>
          <w:lang w:val="hy-AM"/>
        </w:rPr>
        <w:t>ության համակարգում:  Պա</w:t>
      </w:r>
      <w:r w:rsidRPr="001304A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և</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հաստատմանը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հաջորդող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աշխատանքային</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օրը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ուղեկցող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գրությամբ</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տրամադրվում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է</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ընտրված</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մասնակցին</w:t>
      </w:r>
      <w:r w:rsidRPr="001304AC">
        <w:rPr>
          <w:rFonts w:ascii="GHEA Grapalat" w:hAnsi="GHEA Grapalat" w:cs="Sylfaen"/>
          <w:sz w:val="20"/>
          <w:lang w:val="hy-AM"/>
        </w:rPr>
        <w:t>:</w:t>
      </w:r>
    </w:p>
    <w:p w:rsidR="00D612BC" w:rsidRPr="001304AC" w:rsidRDefault="00AA0AD8"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9</w:t>
      </w:r>
      <w:r w:rsidR="00D17258" w:rsidRPr="001304AC">
        <w:rPr>
          <w:rFonts w:ascii="GHEA Grapalat" w:hAnsi="GHEA Grapalat" w:cs="Sylfaen"/>
          <w:i w:val="0"/>
          <w:szCs w:val="24"/>
          <w:lang w:val="af-ZA"/>
        </w:rPr>
        <w:t>.</w:t>
      </w:r>
      <w:r w:rsidR="00AE2768" w:rsidRPr="001304AC">
        <w:rPr>
          <w:rFonts w:ascii="GHEA Grapalat" w:hAnsi="GHEA Grapalat" w:cs="Sylfaen"/>
          <w:i w:val="0"/>
          <w:szCs w:val="24"/>
          <w:lang w:val="af-ZA"/>
        </w:rPr>
        <w:t xml:space="preserve">5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00447FFD" w:rsidRPr="001304AC">
        <w:rPr>
          <w:rFonts w:ascii="GHEA Grapalat" w:hAnsi="GHEA Grapalat" w:cs="Sylfaen"/>
          <w:i w:val="0"/>
          <w:szCs w:val="24"/>
          <w:lang w:val="af-ZA"/>
        </w:rPr>
        <w:t xml:space="preserve">1-ին մասի </w:t>
      </w:r>
      <w:r w:rsidR="00A6756D" w:rsidRPr="001304AC">
        <w:rPr>
          <w:rFonts w:ascii="GHEA Grapalat" w:hAnsi="GHEA Grapalat" w:cs="Sylfaen"/>
          <w:i w:val="0"/>
          <w:szCs w:val="24"/>
          <w:lang w:val="af-ZA"/>
        </w:rPr>
        <w:t>9</w:t>
      </w:r>
      <w:r w:rsidR="005B1DD6" w:rsidRPr="001304AC">
        <w:rPr>
          <w:rFonts w:ascii="GHEA Grapalat" w:hAnsi="GHEA Grapalat" w:cs="Sylfaen"/>
          <w:i w:val="0"/>
          <w:szCs w:val="24"/>
          <w:lang w:val="hy-AM"/>
        </w:rPr>
        <w:t>.</w:t>
      </w:r>
      <w:r w:rsidR="00325647" w:rsidRPr="001304AC">
        <w:rPr>
          <w:rFonts w:ascii="GHEA Grapalat" w:hAnsi="GHEA Grapalat" w:cs="Sylfaen"/>
          <w:i w:val="0"/>
          <w:szCs w:val="24"/>
          <w:lang w:val="af-ZA"/>
        </w:rPr>
        <w:t>4</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կետով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նախատեսված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ժամկետի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ավարտը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համաձայնությամբ</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նախագծում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կատարվել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փոփոխություններ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սակայն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հանգեցնել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առարկայի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բնութագրերի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փոփոխմանը</w:t>
      </w:r>
      <w:r w:rsidR="00096865" w:rsidRPr="001304AC">
        <w:rPr>
          <w:rFonts w:ascii="GHEA Grapalat" w:hAnsi="GHEA Grapalat" w:cs="Sylfaen"/>
          <w:i w:val="0"/>
          <w:szCs w:val="24"/>
          <w:lang w:val="af-ZA"/>
        </w:rPr>
        <w:t xml:space="preserve">, </w:t>
      </w:r>
      <w:r w:rsidR="00D42D0A" w:rsidRPr="001304AC">
        <w:rPr>
          <w:rFonts w:ascii="GHEA Grapalat" w:hAnsi="GHEA Grapalat" w:cs="Sylfaen"/>
          <w:i w:val="0"/>
          <w:szCs w:val="24"/>
          <w:lang w:val="hy-AM"/>
        </w:rPr>
        <w:t>կանխավճարի չափի կամ</w:t>
      </w:r>
      <w:r w:rsidR="00D42D0A" w:rsidRPr="001304AC" w:rsidDel="00D42D0A">
        <w:rPr>
          <w:rFonts w:ascii="GHEA Grapalat" w:hAnsi="GHEA Grapalat" w:cs="Sylfaen"/>
          <w:i w:val="0"/>
          <w:szCs w:val="24"/>
          <w:lang w:val="af-ZA"/>
        </w:rPr>
        <w:t xml:space="preserve"> </w:t>
      </w:r>
      <w:r w:rsidR="00096865" w:rsidRPr="001304AC">
        <w:rPr>
          <w:rFonts w:ascii="GHEA Grapalat" w:hAnsi="GHEA Grapalat" w:cs="Sylfaen"/>
          <w:i w:val="0"/>
          <w:szCs w:val="24"/>
          <w:lang w:val="ru-RU"/>
        </w:rPr>
        <w:t>ընտրված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ավելացմանը</w:t>
      </w:r>
      <w:r w:rsidR="004D5671" w:rsidRPr="001304AC">
        <w:rPr>
          <w:rFonts w:ascii="GHEA Grapalat" w:hAnsi="GHEA Grapalat" w:cs="Sylfaen"/>
          <w:i w:val="0"/>
          <w:szCs w:val="24"/>
          <w:lang w:val="ru-RU"/>
        </w:rPr>
        <w:t>։</w:t>
      </w:r>
      <w:r w:rsidR="00D612BC" w:rsidRPr="001304AC">
        <w:rPr>
          <w:rFonts w:ascii="GHEA Mariam" w:hAnsi="GHEA Mariam"/>
          <w:spacing w:val="-8"/>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030D40" w:rsidP="00EF3662">
      <w:pPr>
        <w:jc w:val="center"/>
        <w:rPr>
          <w:rFonts w:ascii="GHEA Grapalat" w:hAnsi="GHEA Grapalat" w:cs="Arial"/>
          <w:b/>
          <w:iCs/>
          <w:sz w:val="20"/>
          <w:lang w:val="af-ZA"/>
        </w:rPr>
      </w:pPr>
      <w:r w:rsidRPr="001304AC">
        <w:rPr>
          <w:rFonts w:ascii="GHEA Grapalat" w:hAnsi="GHEA Grapalat"/>
          <w:b/>
          <w:iCs/>
          <w:sz w:val="20"/>
          <w:lang w:val="af-ZA"/>
        </w:rPr>
        <w:t>10</w:t>
      </w:r>
      <w:r w:rsidR="008D5016" w:rsidRPr="001304AC">
        <w:rPr>
          <w:rFonts w:ascii="GHEA Grapalat" w:hAnsi="GHEA Grapalat"/>
          <w:b/>
          <w:iCs/>
          <w:sz w:val="20"/>
          <w:lang w:val="af-ZA"/>
        </w:rPr>
        <w:t xml:space="preserve">. </w:t>
      </w:r>
      <w:r w:rsidR="00E2245F" w:rsidRPr="001304AC">
        <w:rPr>
          <w:rFonts w:ascii="GHEA Grapalat" w:hAnsi="GHEA Grapalat" w:cs="Sylfaen"/>
          <w:b/>
          <w:iCs/>
          <w:sz w:val="20"/>
          <w:lang w:val="hy-AM"/>
        </w:rPr>
        <w:t>ՈՐԱԿԱՎՈՐՄԱՆ</w:t>
      </w:r>
      <w:r w:rsidR="00E2245F" w:rsidRPr="001304AC">
        <w:rPr>
          <w:rFonts w:ascii="GHEA Grapalat" w:hAnsi="GHEA Grapalat" w:cs="Arial"/>
          <w:b/>
          <w:iCs/>
          <w:sz w:val="20"/>
          <w:lang w:val="af-ZA"/>
        </w:rPr>
        <w:t xml:space="preserve"> </w:t>
      </w:r>
      <w:r w:rsidR="00E2245F" w:rsidRPr="001304AC">
        <w:rPr>
          <w:rFonts w:ascii="GHEA Grapalat" w:hAnsi="GHEA Grapalat" w:cs="Sylfaen"/>
          <w:b/>
          <w:iCs/>
          <w:sz w:val="20"/>
          <w:lang w:val="hy-AM"/>
        </w:rPr>
        <w:t>ԵՎ</w:t>
      </w:r>
      <w:r w:rsidR="00E2245F" w:rsidRPr="001304AC">
        <w:rPr>
          <w:rFonts w:ascii="GHEA Grapalat" w:hAnsi="GHEA Grapalat" w:cs="Sylfaen"/>
          <w:b/>
          <w:iCs/>
          <w:sz w:val="20"/>
          <w:lang w:val="af-ZA"/>
        </w:rPr>
        <w:t xml:space="preserve"> </w:t>
      </w:r>
      <w:r w:rsidR="008D5016" w:rsidRPr="001304AC">
        <w:rPr>
          <w:rFonts w:ascii="GHEA Grapalat" w:hAnsi="GHEA Grapalat" w:cs="Sylfaen"/>
          <w:b/>
          <w:iCs/>
          <w:sz w:val="20"/>
          <w:lang w:val="af-ZA"/>
        </w:rPr>
        <w:t>ՊԱՅՄԱՆԱԳՐԻ</w:t>
      </w:r>
      <w:r w:rsidR="00EE0172" w:rsidRPr="001304AC">
        <w:rPr>
          <w:rFonts w:ascii="GHEA Grapalat" w:hAnsi="GHEA Grapalat" w:cs="Sylfaen"/>
          <w:b/>
          <w:iCs/>
          <w:sz w:val="20"/>
          <w:lang w:val="hy-AM"/>
        </w:rPr>
        <w:t xml:space="preserve"> </w:t>
      </w:r>
      <w:r w:rsidR="008D5016" w:rsidRPr="001304AC">
        <w:rPr>
          <w:rFonts w:ascii="GHEA Grapalat" w:hAnsi="GHEA Grapalat" w:cs="Sylfaen"/>
          <w:b/>
          <w:iCs/>
          <w:sz w:val="20"/>
          <w:lang w:val="af-ZA"/>
        </w:rPr>
        <w:t>ԱՊԱՀՈՎՈՒՄ</w:t>
      </w:r>
      <w:r w:rsidR="00E2245F" w:rsidRPr="001304AC">
        <w:rPr>
          <w:rFonts w:ascii="GHEA Grapalat" w:hAnsi="GHEA Grapalat" w:cs="Sylfaen"/>
          <w:b/>
          <w:iCs/>
          <w:sz w:val="20"/>
          <w:lang w:val="hy-AM"/>
        </w:rPr>
        <w:t>ՆԵՐ</w:t>
      </w:r>
      <w:r w:rsidR="008D5016" w:rsidRPr="001304AC">
        <w:rPr>
          <w:rFonts w:ascii="GHEA Grapalat" w:hAnsi="GHEA Grapalat" w:cs="Sylfaen"/>
          <w:b/>
          <w:iCs/>
          <w:sz w:val="20"/>
          <w:lang w:val="af-ZA"/>
        </w:rPr>
        <w:t>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82054B" w:rsidRPr="001304AC" w:rsidRDefault="00030D40" w:rsidP="00CF12EE">
      <w:pPr>
        <w:ind w:firstLine="567"/>
        <w:jc w:val="both"/>
        <w:rPr>
          <w:rFonts w:ascii="GHEA Grapalat" w:hAnsi="GHEA Grapalat" w:cs="Sylfaen"/>
          <w:sz w:val="20"/>
          <w:lang w:val="af-ZA"/>
        </w:rPr>
      </w:pPr>
      <w:r w:rsidRPr="001304AC">
        <w:rPr>
          <w:rFonts w:ascii="GHEA Grapalat" w:hAnsi="GHEA Grapalat"/>
          <w:iCs/>
          <w:sz w:val="20"/>
          <w:lang w:val="af-ZA"/>
        </w:rPr>
        <w:t>10</w:t>
      </w:r>
      <w:r w:rsidR="00096865" w:rsidRPr="001304AC">
        <w:rPr>
          <w:rFonts w:ascii="GHEA Grapalat" w:hAnsi="GHEA Grapalat"/>
          <w:iCs/>
          <w:sz w:val="20"/>
          <w:lang w:val="af-ZA"/>
        </w:rPr>
        <w:t>.</w:t>
      </w:r>
      <w:r w:rsidR="00096865" w:rsidRPr="001304AC">
        <w:rPr>
          <w:rFonts w:ascii="GHEA Grapalat" w:hAnsi="GHEA Grapalat" w:cs="Sylfaen"/>
          <w:sz w:val="20"/>
          <w:lang w:val="af-ZA"/>
        </w:rPr>
        <w:t xml:space="preserve">1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w:t>
      </w:r>
      <w:r w:rsidR="00A161E3" w:rsidRPr="001304AC">
        <w:rPr>
          <w:rFonts w:ascii="GHEA Grapalat" w:hAnsi="GHEA Grapalat" w:cs="Sylfaen"/>
          <w:sz w:val="20"/>
          <w:lang w:val="ru-RU"/>
        </w:rPr>
        <w:t>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պահանջի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հիման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վրա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այն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ստանալու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օրվանից</w:t>
      </w:r>
      <w:r w:rsidR="00A161E3" w:rsidRPr="001304AC">
        <w:rPr>
          <w:rFonts w:ascii="GHEA Grapalat" w:hAnsi="GHEA Grapalat" w:cs="Sylfaen"/>
          <w:sz w:val="20"/>
          <w:lang w:val="af-ZA"/>
        </w:rPr>
        <w:t xml:space="preserve"> </w:t>
      </w:r>
      <w:r w:rsidR="009D62B8" w:rsidRPr="001304AC">
        <w:rPr>
          <w:rFonts w:ascii="GHEA Grapalat" w:hAnsi="GHEA Grapalat" w:cs="Sylfaen"/>
          <w:sz w:val="20"/>
          <w:lang w:val="hy-AM"/>
        </w:rPr>
        <w:t xml:space="preserve">հետո </w:t>
      </w:r>
      <w:r w:rsidR="00A161E3" w:rsidRPr="001304AC">
        <w:rPr>
          <w:rFonts w:ascii="GHEA Grapalat" w:hAnsi="GHEA Grapalat" w:cs="Sylfaen"/>
          <w:sz w:val="20"/>
          <w:lang w:val="hy-AM"/>
        </w:rPr>
        <w:t xml:space="preserve">5 </w:t>
      </w:r>
      <w:r w:rsidR="00A161E3" w:rsidRPr="001304AC">
        <w:rPr>
          <w:rFonts w:ascii="GHEA Grapalat" w:hAnsi="GHEA Grapalat" w:cs="Sylfaen"/>
          <w:sz w:val="20"/>
          <w:lang w:val="af-ZA"/>
        </w:rPr>
        <w:t xml:space="preserve">աշխատանքային </w:t>
      </w:r>
      <w:r w:rsidR="00A161E3" w:rsidRPr="001304AC">
        <w:rPr>
          <w:rFonts w:ascii="GHEA Grapalat" w:hAnsi="GHEA Grapalat" w:cs="Sylfaen"/>
          <w:sz w:val="20"/>
          <w:lang w:val="ru-RU"/>
        </w:rPr>
        <w:t>օրվա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ընթացքում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մասնակիցը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պարտավոր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w:t>
      </w:r>
      <w:r w:rsidR="00A161E3" w:rsidRPr="001304AC">
        <w:rPr>
          <w:rFonts w:ascii="GHEA Grapalat" w:hAnsi="GHEA Grapalat" w:cs="Sylfaen"/>
          <w:sz w:val="20"/>
          <w:lang w:val="ru-RU"/>
        </w:rPr>
        <w:t>։</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մասնակցի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հետ</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պայմանագիր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կնքվում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եթե</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վերջինս</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ներկայացնում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 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պայմանագրի </w:t>
      </w:r>
      <w:r w:rsidR="00A161E3" w:rsidRPr="001304AC">
        <w:rPr>
          <w:rFonts w:ascii="GHEA Grapalat" w:hAnsi="GHEA Grapalat" w:cs="Sylfaen"/>
          <w:sz w:val="20"/>
          <w:lang w:val="af-ZA"/>
        </w:rPr>
        <w:t>(</w:t>
      </w:r>
      <w:r w:rsidR="00A161E3" w:rsidRPr="001304AC">
        <w:rPr>
          <w:rFonts w:ascii="GHEA Grapalat" w:hAnsi="GHEA Grapalat" w:cs="Sylfaen"/>
          <w:sz w:val="20"/>
          <w:lang w:val="hy-AM"/>
        </w:rPr>
        <w:t>կանխավճարի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 ապահովումները:</w:t>
      </w:r>
    </w:p>
    <w:p w:rsidR="000844BC" w:rsidRPr="001304AC" w:rsidRDefault="00AD6D6A" w:rsidP="00BA7FAD">
      <w:pPr>
        <w:ind w:firstLine="567"/>
        <w:jc w:val="both"/>
        <w:rPr>
          <w:rFonts w:ascii="GHEA Grapalat" w:hAnsi="GHEA Grapalat" w:cs="Arial"/>
          <w:sz w:val="20"/>
          <w:lang w:val="hy-AM"/>
        </w:rPr>
      </w:pPr>
      <w:r w:rsidRPr="001304AC">
        <w:rPr>
          <w:rFonts w:ascii="GHEA Grapalat" w:hAnsi="GHEA Grapalat" w:cs="Sylfaen"/>
          <w:sz w:val="20"/>
          <w:lang w:val="hy-AM"/>
        </w:rPr>
        <w:t>10.2</w:t>
      </w:r>
      <w:r w:rsidR="00F96621" w:rsidRPr="001304AC">
        <w:rPr>
          <w:rFonts w:ascii="GHEA Grapalat" w:hAnsi="GHEA Grapalat" w:cs="Sylfaen"/>
          <w:sz w:val="20"/>
          <w:lang w:val="af-ZA"/>
        </w:rPr>
        <w:t xml:space="preserve"> </w:t>
      </w:r>
      <w:r w:rsidR="0074145B" w:rsidRPr="001304AC">
        <w:rPr>
          <w:rFonts w:ascii="GHEA Grapalat" w:hAnsi="GHEA Grapalat" w:cs="Sylfaen"/>
          <w:sz w:val="20"/>
        </w:rPr>
        <w:t>Որակավորման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ապահովման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չափը</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հավասար</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է</w:t>
      </w:r>
      <w:r w:rsidR="0074145B"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սույն ընթացակարգի շրջանակում գնվելիք ապրանքի գնման գնի </w:t>
      </w:r>
      <w:r w:rsidR="005A72DB" w:rsidRPr="001304AC">
        <w:rPr>
          <w:rFonts w:ascii="GHEA Grapalat" w:hAnsi="GHEA Grapalat" w:cs="Sylfaen"/>
          <w:sz w:val="20"/>
          <w:lang w:val="hy-AM"/>
        </w:rPr>
        <w:t>15 տոկոսին</w:t>
      </w:r>
      <w:r w:rsidR="0074145B" w:rsidRPr="001304AC">
        <w:rPr>
          <w:rFonts w:ascii="GHEA Grapalat" w:hAnsi="GHEA Grapalat" w:cs="Sylfaen"/>
          <w:sz w:val="20"/>
          <w:lang w:val="af-ZA"/>
        </w:rPr>
        <w:t>:</w:t>
      </w:r>
      <w:r w:rsidR="00A161E3" w:rsidRPr="001304AC">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304AC">
        <w:rPr>
          <w:rFonts w:ascii="GHEA Grapalat" w:hAnsi="GHEA Grapalat" w:cs="Sylfaen"/>
          <w:sz w:val="20"/>
          <w:lang w:val="hy-AM"/>
        </w:rPr>
        <w:t>Որակավորման</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ապահովումը</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ներկայացվում</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 xml:space="preserve">տուժանքի </w:t>
      </w:r>
      <w:r w:rsidR="005A72DB" w:rsidRPr="001304AC">
        <w:rPr>
          <w:rFonts w:ascii="GHEA Grapalat" w:hAnsi="GHEA Grapalat" w:cs="Sylfaen"/>
          <w:sz w:val="20"/>
          <w:lang w:val="af-ZA"/>
        </w:rPr>
        <w:t>(</w:t>
      </w:r>
      <w:r w:rsidR="005A72DB" w:rsidRPr="001304AC">
        <w:rPr>
          <w:rFonts w:ascii="GHEA Grapalat" w:hAnsi="GHEA Grapalat" w:cs="Sylfaen"/>
          <w:sz w:val="20"/>
          <w:lang w:val="hy-AM"/>
        </w:rPr>
        <w:t>հավելված 4․2</w:t>
      </w:r>
      <w:r w:rsidR="005A72DB" w:rsidRPr="001304AC">
        <w:rPr>
          <w:rFonts w:ascii="GHEA Grapalat" w:hAnsi="GHEA Grapalat" w:cs="Sylfaen"/>
          <w:sz w:val="20"/>
          <w:lang w:val="af-ZA"/>
        </w:rPr>
        <w:t>)</w:t>
      </w:r>
      <w:r w:rsidR="005A72DB" w:rsidRPr="001304AC">
        <w:rPr>
          <w:rFonts w:ascii="GHEA Grapalat" w:hAnsi="GHEA Grapalat" w:cs="Sylfaen"/>
          <w:sz w:val="20"/>
          <w:lang w:val="hy-AM"/>
        </w:rPr>
        <w:t xml:space="preserve"> կամ</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կանխիկ</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փողի ձևով:</w:t>
      </w:r>
      <w:r w:rsidR="005A72DB" w:rsidRPr="001304AC">
        <w:rPr>
          <w:rFonts w:ascii="GHEA Grapalat" w:hAnsi="GHEA Grapalat" w:cs="Sylfaen"/>
          <w:sz w:val="20"/>
          <w:lang w:val="af-ZA"/>
        </w:rPr>
        <w:t xml:space="preserve"> Ընդ որում ապահովումը</w:t>
      </w:r>
      <w:r w:rsidR="005A72DB" w:rsidRPr="001304AC">
        <w:rPr>
          <w:rFonts w:ascii="GHEA Grapalat" w:hAnsi="GHEA Grapalat"/>
          <w:color w:val="000000"/>
          <w:shd w:val="clear" w:color="auto" w:fill="FFFFFF"/>
          <w:lang w:val="af-ZA"/>
        </w:rPr>
        <w:t xml:space="preserve"> </w:t>
      </w:r>
      <w:r w:rsidR="005A72DB" w:rsidRPr="001304AC">
        <w:rPr>
          <w:rFonts w:ascii="GHEA Grapalat" w:hAnsi="GHEA Grapalat" w:cs="Sylfaen"/>
          <w:sz w:val="20"/>
          <w:lang w:val="hy-AM"/>
        </w:rPr>
        <w:t>պետք</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վավեր</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լինի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առնվազն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մինչև</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պայմանագրի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կատարման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արդյունքը</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պատվիրատուի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կողմից</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ամբողջական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ընդունվելու</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օրվան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հաջորդող</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2</w:t>
      </w:r>
      <w:r w:rsidR="005A72DB" w:rsidRPr="001304AC">
        <w:rPr>
          <w:rFonts w:ascii="GHEA Grapalat" w:hAnsi="GHEA Grapalat" w:cs="Sylfaen"/>
          <w:sz w:val="20"/>
          <w:lang w:val="af-ZA"/>
        </w:rPr>
        <w:t>0-</w:t>
      </w:r>
      <w:r w:rsidR="005A72DB" w:rsidRPr="001304AC">
        <w:rPr>
          <w:rFonts w:ascii="GHEA Grapalat" w:hAnsi="GHEA Grapalat" w:cs="Sylfaen"/>
          <w:sz w:val="20"/>
          <w:lang w:val="hy-AM"/>
        </w:rPr>
        <w:t>րդ</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աշխատանքային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օրը</w:t>
      </w:r>
      <w:r w:rsidR="005A72DB" w:rsidRPr="001304AC">
        <w:rPr>
          <w:rFonts w:ascii="GHEA Grapalat" w:hAnsi="GHEA Grapalat" w:cs="Sylfaen"/>
          <w:sz w:val="20"/>
          <w:lang w:val="af-ZA"/>
        </w:rPr>
        <w:t xml:space="preserve"> </w:t>
      </w:r>
      <w:r w:rsidR="005A72DB" w:rsidRPr="001304AC">
        <w:rPr>
          <w:rFonts w:ascii="GHEA Grapalat" w:hAnsi="GHEA Grapalat" w:cs="Arial"/>
          <w:sz w:val="20"/>
          <w:lang w:val="hy-AM"/>
        </w:rPr>
        <w:t>ներառյալ</w:t>
      </w:r>
      <w:r w:rsidR="000844BC" w:rsidRPr="001304AC">
        <w:rPr>
          <w:rFonts w:ascii="GHEA Grapalat" w:hAnsi="GHEA Grapalat" w:cs="Arial"/>
          <w:sz w:val="20"/>
          <w:lang w:val="hy-AM"/>
        </w:rPr>
        <w:t>:</w:t>
      </w:r>
    </w:p>
    <w:p w:rsidR="00BA7FAD" w:rsidRPr="001304AC" w:rsidRDefault="00BA7FAD" w:rsidP="00BA7FAD">
      <w:pPr>
        <w:ind w:firstLine="567"/>
        <w:jc w:val="both"/>
        <w:rPr>
          <w:rFonts w:ascii="GHEA Grapalat" w:hAnsi="GHEA Grapalat" w:cs="Arial"/>
          <w:sz w:val="20"/>
          <w:lang w:val="hy-AM"/>
        </w:rPr>
      </w:pPr>
      <w:r w:rsidRPr="001304AC">
        <w:rPr>
          <w:rFonts w:ascii="GHEA Grapalat" w:hAnsi="GHEA Grapalat" w:cs="Arial"/>
          <w:sz w:val="20"/>
          <w:lang w:val="hy-AM"/>
        </w:rPr>
        <w:t>Եթե</w:t>
      </w:r>
      <w:r w:rsidRPr="001304AC">
        <w:rPr>
          <w:rFonts w:ascii="GHEA Grapalat" w:hAnsi="GHEA Grapalat" w:cs="Arial"/>
          <w:sz w:val="20"/>
          <w:lang w:val="af-ZA"/>
        </w:rPr>
        <w:t xml:space="preserve"> </w:t>
      </w:r>
      <w:r w:rsidRPr="001304A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304AC">
        <w:rPr>
          <w:rFonts w:ascii="GHEA Grapalat" w:hAnsi="GHEA Grapalat" w:cs="Arial"/>
          <w:sz w:val="20"/>
          <w:lang w:val="hy-AM"/>
        </w:rPr>
        <w:t xml:space="preserve">, </w:t>
      </w:r>
      <w:r w:rsidR="005A72DB" w:rsidRPr="001304AC">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304AC">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1304AC">
        <w:rPr>
          <w:rFonts w:ascii="GHEA Grapalat" w:hAnsi="GHEA Grapalat" w:cs="Arial"/>
          <w:sz w:val="20"/>
          <w:lang w:val="hy-AM"/>
        </w:rPr>
        <w:t xml:space="preserve"> </w:t>
      </w: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 xml:space="preserve">որակավորման </w:t>
      </w:r>
      <w:r w:rsidRPr="001304AC">
        <w:rPr>
          <w:rFonts w:ascii="GHEA Grapalat" w:hAnsi="GHEA Grapalat" w:cs="Arial"/>
          <w:sz w:val="20"/>
          <w:lang w:val="hy-AM"/>
        </w:rPr>
        <w:lastRenderedPageBreak/>
        <w:t>ապահովումը պետք է փոխանցվի Կենտրոնական գանձապետարանում լիազորված մարմնի անվամբ բացված «900008000698» գանձապետական հաշվին</w:t>
      </w:r>
      <w:r w:rsidR="00A161E3" w:rsidRPr="001304AC">
        <w:rPr>
          <w:rFonts w:ascii="GHEA Grapalat" w:hAnsi="GHEA Grapalat" w:cs="Arial"/>
          <w:sz w:val="20"/>
          <w:lang w:val="hy-AM"/>
        </w:rPr>
        <w:t>:</w:t>
      </w:r>
      <w:r w:rsidRPr="001304AC">
        <w:rPr>
          <w:rFonts w:ascii="GHEA Grapalat" w:hAnsi="GHEA Grapalat" w:cs="Arial"/>
          <w:sz w:val="20"/>
          <w:lang w:val="hy-AM"/>
        </w:rPr>
        <w:t xml:space="preserve">  </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304AC">
        <w:rPr>
          <w:rFonts w:ascii="GHEA Grapalat" w:hAnsi="GHEA Grapalat" w:cs="Arial"/>
          <w:sz w:val="20"/>
          <w:lang w:val="hy-AM"/>
        </w:rPr>
        <w:t xml:space="preserve"> փուլի գումարի նկատմամբ հաշվարկված համամասնությամբ</w:t>
      </w:r>
      <w:r w:rsidRPr="001304AC">
        <w:rPr>
          <w:rFonts w:ascii="GHEA Grapalat" w:hAnsi="GHEA Grapalat" w:cs="Arial"/>
          <w:sz w:val="20"/>
          <w:lang w:val="hy-AM"/>
        </w:rPr>
        <w:t xml:space="preserve">: </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1304AC" w:rsidRDefault="00501A05" w:rsidP="00501A05">
      <w:pPr>
        <w:ind w:firstLine="567"/>
        <w:jc w:val="both"/>
        <w:rPr>
          <w:rFonts w:ascii="GHEA Grapalat" w:hAnsi="GHEA Grapalat" w:cs="Arial"/>
          <w:sz w:val="20"/>
          <w:lang w:val="hy-AM"/>
        </w:rPr>
      </w:pPr>
      <w:r w:rsidRPr="001304A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304AC" w:rsidRDefault="00281740" w:rsidP="00CC07AE">
      <w:pPr>
        <w:ind w:firstLine="567"/>
        <w:jc w:val="both"/>
        <w:rPr>
          <w:rFonts w:ascii="GHEA Grapalat" w:hAnsi="GHEA Grapalat" w:cs="Sylfaen"/>
          <w:sz w:val="20"/>
          <w:vertAlign w:val="superscript"/>
          <w:lang w:val="hy-AM"/>
        </w:rPr>
      </w:pPr>
      <w:r w:rsidRPr="001304AC">
        <w:rPr>
          <w:rFonts w:ascii="GHEA Grapalat" w:hAnsi="GHEA Grapalat" w:cs="Sylfaen"/>
          <w:sz w:val="20"/>
          <w:lang w:val="hy-AM"/>
        </w:rPr>
        <w:t>10.3. Պայմանագրի</w:t>
      </w:r>
      <w:r w:rsidRPr="001304AC">
        <w:rPr>
          <w:rFonts w:ascii="GHEA Grapalat" w:hAnsi="GHEA Grapalat" w:cs="Sylfaen"/>
          <w:sz w:val="20"/>
          <w:lang w:val="af-ZA"/>
        </w:rPr>
        <w:t xml:space="preserve"> </w:t>
      </w:r>
      <w:r w:rsidRPr="001304AC">
        <w:rPr>
          <w:rFonts w:ascii="GHEA Grapalat" w:hAnsi="GHEA Grapalat" w:cs="Sylfaen"/>
          <w:sz w:val="20"/>
          <w:lang w:val="hy-AM"/>
        </w:rPr>
        <w:t>ապահովման</w:t>
      </w:r>
      <w:r w:rsidRPr="001304AC">
        <w:rPr>
          <w:rFonts w:ascii="GHEA Grapalat" w:hAnsi="GHEA Grapalat" w:cs="Sylfaen"/>
          <w:sz w:val="20"/>
          <w:lang w:val="af-ZA"/>
        </w:rPr>
        <w:t xml:space="preserve"> </w:t>
      </w:r>
      <w:r w:rsidRPr="001304AC">
        <w:rPr>
          <w:rFonts w:ascii="GHEA Grapalat" w:hAnsi="GHEA Grapalat" w:cs="Sylfaen"/>
          <w:sz w:val="20"/>
          <w:lang w:val="hy-AM"/>
        </w:rPr>
        <w:t>չափը</w:t>
      </w:r>
      <w:r w:rsidRPr="001304AC">
        <w:rPr>
          <w:rFonts w:ascii="GHEA Grapalat" w:hAnsi="GHEA Grapalat" w:cs="Sylfaen"/>
          <w:sz w:val="20"/>
          <w:lang w:val="af-ZA"/>
        </w:rPr>
        <w:t xml:space="preserve"> </w:t>
      </w:r>
      <w:r w:rsidRPr="001304AC">
        <w:rPr>
          <w:rFonts w:ascii="GHEA Grapalat" w:hAnsi="GHEA Grapalat" w:cs="Sylfaen"/>
          <w:sz w:val="20"/>
          <w:lang w:val="hy-AM"/>
        </w:rPr>
        <w:t>կազմում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003B269F" w:rsidRPr="001304AC">
        <w:rPr>
          <w:rFonts w:ascii="GHEA Grapalat" w:hAnsi="GHEA Grapalat" w:cs="Sylfaen"/>
          <w:sz w:val="20"/>
          <w:lang w:val="hy-AM"/>
        </w:rPr>
        <w:t xml:space="preserve">գնման </w:t>
      </w:r>
      <w:r w:rsidRPr="001304AC">
        <w:rPr>
          <w:rFonts w:ascii="GHEA Grapalat" w:hAnsi="GHEA Grapalat" w:cs="Sylfaen"/>
          <w:sz w:val="20"/>
          <w:lang w:val="hy-AM"/>
        </w:rPr>
        <w:t>գնի</w:t>
      </w:r>
      <w:r w:rsidRPr="001304AC">
        <w:rPr>
          <w:rFonts w:ascii="GHEA Grapalat" w:hAnsi="GHEA Grapalat" w:cs="Sylfaen"/>
          <w:sz w:val="20"/>
          <w:lang w:val="af-ZA"/>
        </w:rPr>
        <w:t xml:space="preserve"> 10 </w:t>
      </w:r>
      <w:r w:rsidRPr="001304AC">
        <w:rPr>
          <w:rFonts w:ascii="GHEA Grapalat" w:hAnsi="GHEA Grapalat" w:cs="Sylfaen"/>
          <w:sz w:val="20"/>
          <w:lang w:val="hy-AM"/>
        </w:rPr>
        <w:t>տոկոսը:</w:t>
      </w:r>
      <w:r w:rsidR="003B269F" w:rsidRPr="001304AC">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p>
    <w:p w:rsidR="00F562EA" w:rsidRPr="001304AC" w:rsidRDefault="00F562EA" w:rsidP="00CC07AE">
      <w:pPr>
        <w:shd w:val="clear" w:color="auto" w:fill="FFFFFF"/>
        <w:ind w:firstLine="375"/>
        <w:jc w:val="both"/>
        <w:rPr>
          <w:rFonts w:ascii="GHEA Grapalat" w:hAnsi="GHEA Grapalat" w:cs="Sylfaen"/>
          <w:sz w:val="20"/>
          <w:lang w:val="hy-AM"/>
        </w:rPr>
      </w:pPr>
      <w:r w:rsidRPr="001304A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304AC">
        <w:rPr>
          <w:rFonts w:ascii="GHEA Grapalat" w:hAnsi="GHEA Grapalat" w:cs="Arial"/>
          <w:sz w:val="20"/>
          <w:lang w:val="hy-AM"/>
        </w:rPr>
        <w:t xml:space="preserve"> </w:t>
      </w:r>
      <w:r w:rsidR="00076C2C" w:rsidRPr="001304A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304AC">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304AC">
        <w:rPr>
          <w:rFonts w:ascii="GHEA Grapalat" w:hAnsi="GHEA Grapalat"/>
          <w:color w:val="000000"/>
          <w:lang w:val="hy-AM"/>
        </w:rPr>
        <w:t xml:space="preserve"> </w:t>
      </w:r>
    </w:p>
    <w:p w:rsidR="00281740" w:rsidRPr="001304AC" w:rsidRDefault="00281740" w:rsidP="00CC07AE">
      <w:pPr>
        <w:ind w:firstLine="567"/>
        <w:jc w:val="both"/>
        <w:rPr>
          <w:rFonts w:ascii="GHEA Grapalat" w:hAnsi="GHEA Grapalat"/>
          <w:sz w:val="20"/>
          <w:szCs w:val="20"/>
          <w:lang w:val="hy-AM"/>
        </w:rPr>
      </w:pPr>
      <w:r w:rsidRPr="001304A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304AC">
        <w:rPr>
          <w:rFonts w:ascii="GHEA Grapalat" w:hAnsi="GHEA Grapalat" w:cs="Sylfaen"/>
          <w:sz w:val="20"/>
          <w:lang w:val="hy-AM"/>
        </w:rPr>
        <w:t xml:space="preserve">ամբողջական կատարման վերջին օրվան հաջորդող </w:t>
      </w:r>
      <w:r w:rsidR="00CF5928" w:rsidRPr="001304AC">
        <w:rPr>
          <w:rFonts w:ascii="GHEA Grapalat" w:hAnsi="GHEA Grapalat" w:cs="Sylfaen"/>
          <w:sz w:val="20"/>
          <w:lang w:val="hy-AM"/>
        </w:rPr>
        <w:t>2</w:t>
      </w:r>
      <w:r w:rsidRPr="001304AC">
        <w:rPr>
          <w:rFonts w:ascii="GHEA Grapalat" w:hAnsi="GHEA Grapalat" w:cs="Sylfaen"/>
          <w:sz w:val="20"/>
          <w:lang w:val="hy-AM"/>
        </w:rPr>
        <w:t xml:space="preserve">0-րդ </w:t>
      </w:r>
      <w:r w:rsidR="00A558B9" w:rsidRPr="001304AC">
        <w:rPr>
          <w:rFonts w:ascii="GHEA Grapalat" w:hAnsi="GHEA Grapalat" w:cs="Sylfaen"/>
          <w:sz w:val="20"/>
          <w:lang w:val="hy-AM"/>
        </w:rPr>
        <w:t>աշխատանքային</w:t>
      </w:r>
      <w:r w:rsidRPr="001304AC">
        <w:rPr>
          <w:rFonts w:ascii="GHEA Grapalat" w:hAnsi="GHEA Grapalat" w:cs="Sylfaen"/>
          <w:sz w:val="20"/>
          <w:lang w:val="hy-AM"/>
        </w:rPr>
        <w:t xml:space="preserve"> օրը ներառյալ:</w:t>
      </w:r>
      <w:r w:rsidRPr="001304A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304AC" w:rsidRDefault="00281740" w:rsidP="00281740">
      <w:pPr>
        <w:ind w:firstLine="567"/>
        <w:jc w:val="both"/>
        <w:rPr>
          <w:rFonts w:ascii="GHEA Grapalat" w:hAnsi="GHEA Grapalat" w:cs="Arial"/>
          <w:sz w:val="20"/>
          <w:lang w:val="hy-AM"/>
        </w:rPr>
      </w:pP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w:t>
      </w:r>
      <w:r w:rsidR="00CF5928" w:rsidRPr="001304AC">
        <w:rPr>
          <w:rFonts w:ascii="GHEA Grapalat" w:hAnsi="GHEA Grapalat" w:cs="Arial"/>
          <w:sz w:val="20"/>
          <w:lang w:val="hy-AM"/>
        </w:rPr>
        <w:t>008000664» գանձապետական հաշվին:</w:t>
      </w:r>
      <w:r w:rsidRPr="001304AC">
        <w:rPr>
          <w:rFonts w:ascii="GHEA Grapalat" w:hAnsi="GHEA Grapalat" w:cs="Arial"/>
          <w:sz w:val="20"/>
          <w:lang w:val="hy-AM"/>
        </w:rPr>
        <w:t xml:space="preserve"> </w:t>
      </w:r>
    </w:p>
    <w:p w:rsidR="00774D8A" w:rsidRPr="001304AC" w:rsidRDefault="00281740" w:rsidP="000B7538">
      <w:pPr>
        <w:ind w:firstLine="567"/>
        <w:jc w:val="both"/>
        <w:rPr>
          <w:rFonts w:ascii="GHEA Grapalat" w:hAnsi="GHEA Grapalat" w:cs="Arial"/>
          <w:sz w:val="20"/>
          <w:lang w:val="hy-AM"/>
        </w:rPr>
      </w:pPr>
      <w:r w:rsidRPr="001304AC">
        <w:rPr>
          <w:rFonts w:ascii="GHEA Grapalat" w:hAnsi="GHEA Grapalat" w:cs="Sylfaen"/>
          <w:sz w:val="20"/>
          <w:lang w:val="hy-AM"/>
        </w:rPr>
        <w:t xml:space="preserve">10.4 </w:t>
      </w:r>
      <w:r w:rsidR="00441C20" w:rsidRPr="001304AC">
        <w:rPr>
          <w:rFonts w:ascii="GHEA Grapalat" w:hAnsi="GHEA Grapalat" w:cs="Arial"/>
          <w:sz w:val="20"/>
          <w:lang w:val="hy-AM"/>
        </w:rPr>
        <w:t>Ե</w:t>
      </w:r>
      <w:r w:rsidR="00F96621" w:rsidRPr="001304AC">
        <w:rPr>
          <w:rFonts w:ascii="GHEA Grapalat" w:hAnsi="GHEA Grapalat" w:cs="Arial"/>
          <w:sz w:val="20"/>
          <w:lang w:val="hy-AM"/>
        </w:rPr>
        <w:t>թե</w:t>
      </w:r>
      <w:r w:rsidRPr="001304AC">
        <w:rPr>
          <w:rFonts w:ascii="GHEA Grapalat" w:hAnsi="GHEA Grapalat" w:cs="Arial"/>
          <w:sz w:val="20"/>
          <w:lang w:val="hy-AM"/>
        </w:rPr>
        <w:t xml:space="preserve"> </w:t>
      </w:r>
      <w:r w:rsidR="00F96621" w:rsidRPr="001304A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304AC">
        <w:rPr>
          <w:rFonts w:ascii="GHEA Grapalat" w:hAnsi="GHEA Grapalat" w:cs="Arial"/>
          <w:sz w:val="20"/>
          <w:lang w:val="hy-AM"/>
        </w:rPr>
        <w:t xml:space="preserve">որակավորման և պայմանագրի ապահովումները ներկայացվում են </w:t>
      </w:r>
      <w:r w:rsidR="00F96621" w:rsidRPr="001304A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304AC">
        <w:rPr>
          <w:rFonts w:ascii="GHEA Grapalat" w:hAnsi="GHEA Grapalat" w:cs="Arial"/>
          <w:sz w:val="20"/>
          <w:lang w:val="hy-AM"/>
        </w:rPr>
        <w:t xml:space="preserve"> </w:t>
      </w:r>
      <w:r w:rsidR="00543250" w:rsidRPr="001304AC">
        <w:rPr>
          <w:rFonts w:ascii="GHEA Grapalat" w:hAnsi="GHEA Grapalat" w:cs="Arial"/>
          <w:sz w:val="20"/>
          <w:lang w:val="hy-AM"/>
        </w:rPr>
        <w:t xml:space="preserve">նախատեսված ֆինանսական միջոցները գերազանցում են </w:t>
      </w:r>
      <w:r w:rsidR="00076C2C" w:rsidRPr="001304AC">
        <w:rPr>
          <w:rFonts w:ascii="GHEA Grapalat" w:hAnsi="GHEA Grapalat" w:cs="Arial"/>
          <w:sz w:val="20"/>
          <w:lang w:val="hy-AM"/>
        </w:rPr>
        <w:t>25</w:t>
      </w:r>
      <w:r w:rsidR="00543250" w:rsidRPr="001304AC">
        <w:rPr>
          <w:rFonts w:ascii="GHEA Grapalat" w:hAnsi="GHEA Grapalat" w:cs="Arial"/>
          <w:sz w:val="20"/>
          <w:lang w:val="hy-AM"/>
        </w:rPr>
        <w:t xml:space="preserve"> մլն. ՀՀ դրամը, սակայն պայմանագրի ամբողջական կատ</w:t>
      </w:r>
      <w:r w:rsidR="00694F6D" w:rsidRPr="001304AC">
        <w:rPr>
          <w:rFonts w:ascii="GHEA Grapalat" w:hAnsi="GHEA Grapalat" w:cs="Arial"/>
          <w:sz w:val="20"/>
          <w:lang w:val="hy-AM"/>
        </w:rPr>
        <w:t>արման համար հետագայում ևս պահան</w:t>
      </w:r>
      <w:r w:rsidR="00543250" w:rsidRPr="001304AC">
        <w:rPr>
          <w:rFonts w:ascii="GHEA Grapalat" w:hAnsi="GHEA Grapalat" w:cs="Arial"/>
          <w:sz w:val="20"/>
          <w:lang w:val="hy-AM"/>
        </w:rPr>
        <w:t xml:space="preserve">ջվում են ֆինանսական միջոցներ, ապա պայմանագրի </w:t>
      </w:r>
      <w:r w:rsidR="00076C2C" w:rsidRPr="001304AC">
        <w:rPr>
          <w:rFonts w:ascii="GHEA Grapalat" w:hAnsi="GHEA Grapalat" w:cs="Arial"/>
          <w:sz w:val="20"/>
          <w:lang w:val="hy-AM"/>
        </w:rPr>
        <w:t xml:space="preserve">և որակավորման </w:t>
      </w:r>
      <w:r w:rsidR="00543250" w:rsidRPr="001304AC">
        <w:rPr>
          <w:rFonts w:ascii="GHEA Grapalat" w:hAnsi="GHEA Grapalat" w:cs="Arial"/>
          <w:sz w:val="20"/>
          <w:lang w:val="hy-AM"/>
        </w:rPr>
        <w:t>ապահովում</w:t>
      </w:r>
      <w:r w:rsidR="00076C2C" w:rsidRPr="001304AC">
        <w:rPr>
          <w:rFonts w:ascii="GHEA Grapalat" w:hAnsi="GHEA Grapalat" w:cs="Arial"/>
          <w:sz w:val="20"/>
          <w:lang w:val="hy-AM"/>
        </w:rPr>
        <w:t>ներ</w:t>
      </w:r>
      <w:r w:rsidR="00543250" w:rsidRPr="001304AC">
        <w:rPr>
          <w:rFonts w:ascii="GHEA Grapalat" w:hAnsi="GHEA Grapalat" w:cs="Arial"/>
          <w:sz w:val="20"/>
          <w:lang w:val="hy-AM"/>
        </w:rPr>
        <w:t xml:space="preserve">ը, հատկացված ֆինանսական միջոցների մասով, ներկայացվում </w:t>
      </w:r>
      <w:r w:rsidR="00076C2C" w:rsidRPr="001304AC">
        <w:rPr>
          <w:rFonts w:ascii="GHEA Grapalat" w:hAnsi="GHEA Grapalat" w:cs="Arial"/>
          <w:sz w:val="20"/>
          <w:lang w:val="hy-AM"/>
        </w:rPr>
        <w:t>են</w:t>
      </w:r>
      <w:r w:rsidR="00543250" w:rsidRPr="001304AC">
        <w:rPr>
          <w:rFonts w:ascii="GHEA Grapalat" w:hAnsi="GHEA Grapalat" w:cs="Arial"/>
          <w:sz w:val="20"/>
          <w:lang w:val="hy-AM"/>
        </w:rPr>
        <w:t xml:space="preserve"> </w:t>
      </w:r>
      <w:r w:rsidR="003B269F" w:rsidRPr="001304AC">
        <w:rPr>
          <w:rFonts w:ascii="GHEA Grapalat" w:hAnsi="GHEA Grapalat" w:cs="Arial"/>
          <w:sz w:val="20"/>
          <w:lang w:val="hy-AM"/>
        </w:rPr>
        <w:t>բանկային</w:t>
      </w:r>
      <w:r w:rsidR="00543250" w:rsidRPr="001304AC">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1304AC" w:rsidRDefault="00030D40" w:rsidP="00EF3662">
      <w:pPr>
        <w:ind w:firstLine="567"/>
        <w:jc w:val="both"/>
        <w:rPr>
          <w:rFonts w:ascii="GHEA Grapalat" w:hAnsi="GHEA Grapalat" w:cs="Sylfaen"/>
          <w:i/>
          <w:sz w:val="20"/>
          <w:lang w:val="af-ZA"/>
        </w:rPr>
      </w:pPr>
      <w:r w:rsidRPr="001304AC">
        <w:rPr>
          <w:rFonts w:ascii="GHEA Grapalat" w:hAnsi="GHEA Grapalat" w:cs="Sylfaen"/>
          <w:sz w:val="20"/>
          <w:lang w:val="hy-AM"/>
        </w:rPr>
        <w:t>10</w:t>
      </w:r>
      <w:r w:rsidR="00CA1C11" w:rsidRPr="001304AC">
        <w:rPr>
          <w:rFonts w:ascii="GHEA Grapalat" w:hAnsi="GHEA Grapalat" w:cs="Sylfaen"/>
          <w:sz w:val="20"/>
          <w:lang w:val="af-ZA"/>
        </w:rPr>
        <w:t>.</w:t>
      </w:r>
      <w:r w:rsidR="00F562EA" w:rsidRPr="001304AC">
        <w:rPr>
          <w:rFonts w:ascii="GHEA Grapalat" w:hAnsi="GHEA Grapalat" w:cs="Sylfaen"/>
          <w:sz w:val="20"/>
          <w:lang w:val="af-ZA"/>
        </w:rPr>
        <w:t>5</w:t>
      </w:r>
      <w:r w:rsidR="00D93027"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Պայմանագրով</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կողմից</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հատկացվելու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նախատեսվելու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դեպքում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ընտրված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մասնակիցը</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ներկայացնում</w:t>
      </w:r>
      <w:r w:rsidR="00CA1C11" w:rsidRPr="001304AC">
        <w:rPr>
          <w:rFonts w:ascii="GHEA Grapalat" w:hAnsi="GHEA Grapalat" w:cs="Sylfaen"/>
          <w:sz w:val="20"/>
          <w:lang w:val="af-ZA"/>
        </w:rPr>
        <w:t xml:space="preserve"> </w:t>
      </w:r>
      <w:r w:rsidR="00B11B38" w:rsidRPr="001304AC">
        <w:rPr>
          <w:rFonts w:ascii="GHEA Grapalat" w:hAnsi="GHEA Grapalat" w:cs="Sylfaen"/>
          <w:sz w:val="20"/>
          <w:lang w:val="af-ZA"/>
        </w:rPr>
        <w:t xml:space="preserve">նաև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ապահովում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չափով</w:t>
      </w:r>
      <w:r w:rsidR="00CA1C11" w:rsidRPr="001304AC">
        <w:rPr>
          <w:rFonts w:ascii="GHEA Grapalat" w:hAnsi="GHEA Grapalat" w:cs="Sylfaen"/>
          <w:sz w:val="20"/>
          <w:lang w:val="af-ZA"/>
        </w:rPr>
        <w:t xml:space="preserve">, </w:t>
      </w:r>
      <w:r w:rsidR="00B413A8" w:rsidRPr="001304AC">
        <w:rPr>
          <w:rFonts w:ascii="GHEA Grapalat" w:hAnsi="GHEA Grapalat" w:cs="Sylfaen"/>
          <w:sz w:val="20"/>
          <w:lang w:val="af-ZA"/>
        </w:rPr>
        <w:t xml:space="preserve">բանկային </w:t>
      </w:r>
      <w:r w:rsidR="00CA1C11" w:rsidRPr="001304AC">
        <w:rPr>
          <w:rFonts w:ascii="GHEA Grapalat" w:hAnsi="GHEA Grapalat" w:cs="Sylfaen"/>
          <w:sz w:val="20"/>
          <w:lang w:val="hy-AM"/>
        </w:rPr>
        <w:t>երաշխիքի ձևով</w:t>
      </w:r>
      <w:r w:rsidR="00937F5E" w:rsidRPr="001304AC">
        <w:rPr>
          <w:rFonts w:ascii="GHEA Grapalat" w:hAnsi="GHEA Grapalat" w:cs="Sylfaen"/>
          <w:sz w:val="20"/>
          <w:lang w:val="hy-AM"/>
        </w:rPr>
        <w:t xml:space="preserve"> (հավելված՝ 5</w:t>
      </w:r>
      <w:r w:rsidR="00937F5E" w:rsidRPr="001304AC">
        <w:rPr>
          <w:rFonts w:ascii="Cambria Math" w:hAnsi="Cambria Math" w:cs="Cambria Math"/>
          <w:sz w:val="20"/>
          <w:lang w:val="hy-AM"/>
        </w:rPr>
        <w:t>․</w:t>
      </w:r>
      <w:r w:rsidR="00937F5E" w:rsidRPr="001304AC">
        <w:rPr>
          <w:rFonts w:ascii="GHEA Grapalat" w:hAnsi="GHEA Grapalat" w:cs="Sylfaen"/>
          <w:sz w:val="20"/>
          <w:lang w:val="hy-AM"/>
        </w:rPr>
        <w:t>2)</w:t>
      </w:r>
      <w:r w:rsidR="003A0A31" w:rsidRPr="001304AC">
        <w:rPr>
          <w:rFonts w:ascii="GHEA Grapalat" w:hAnsi="GHEA Grapalat" w:cs="Sylfaen"/>
          <w:sz w:val="20"/>
          <w:lang w:val="hy-AM"/>
        </w:rPr>
        <w:t>:</w:t>
      </w:r>
      <w:r w:rsidR="00CA1C11" w:rsidRPr="001304AC">
        <w:rPr>
          <w:rFonts w:ascii="GHEA Grapalat" w:hAnsi="GHEA Grapalat" w:cs="Sylfaen"/>
          <w:i/>
          <w:sz w:val="20"/>
          <w:lang w:val="af-ZA"/>
        </w:rPr>
        <w:t xml:space="preserve"> </w:t>
      </w:r>
    </w:p>
    <w:p w:rsidR="00096865" w:rsidRPr="001304AC" w:rsidRDefault="00030D40" w:rsidP="006D2E03">
      <w:pPr>
        <w:ind w:firstLine="567"/>
        <w:jc w:val="both"/>
        <w:rPr>
          <w:rFonts w:ascii="GHEA Grapalat" w:hAnsi="GHEA Grapalat" w:cs="Sylfaen"/>
          <w:sz w:val="20"/>
          <w:lang w:val="af-ZA"/>
        </w:rPr>
      </w:pPr>
      <w:r w:rsidRPr="001304AC">
        <w:rPr>
          <w:rFonts w:ascii="GHEA Grapalat" w:hAnsi="GHEA Grapalat" w:cs="Sylfaen"/>
          <w:sz w:val="20"/>
          <w:lang w:val="af-ZA"/>
        </w:rPr>
        <w:t>10</w:t>
      </w:r>
      <w:r w:rsidR="005162B1" w:rsidRPr="001304AC">
        <w:rPr>
          <w:rFonts w:ascii="GHEA Grapalat" w:hAnsi="GHEA Grapalat" w:cs="Sylfaen"/>
          <w:sz w:val="20"/>
          <w:lang w:val="af-ZA"/>
        </w:rPr>
        <w:t>.</w:t>
      </w:r>
      <w:r w:rsidR="00F02DBC" w:rsidRPr="001304AC">
        <w:rPr>
          <w:rFonts w:ascii="GHEA Grapalat" w:hAnsi="GHEA Grapalat" w:cs="Sylfaen"/>
          <w:sz w:val="20"/>
          <w:lang w:val="af-ZA"/>
        </w:rPr>
        <w:t>6</w:t>
      </w:r>
      <w:r w:rsidR="00D93027" w:rsidRPr="001304AC">
        <w:rPr>
          <w:rFonts w:ascii="GHEA Grapalat" w:hAnsi="GHEA Grapalat" w:cs="Sylfaen"/>
          <w:sz w:val="20"/>
          <w:lang w:val="af-ZA"/>
        </w:rPr>
        <w:t xml:space="preserve"> </w:t>
      </w:r>
      <w:r w:rsidR="00F02DBC" w:rsidRPr="001304A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1304AC"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1304AC" w:rsidRDefault="00DB4EFF" w:rsidP="006D2E03">
      <w:pPr>
        <w:ind w:firstLine="567"/>
        <w:jc w:val="both"/>
        <w:rPr>
          <w:rFonts w:ascii="GHEA Grapalat" w:hAnsi="GHEA Grapalat"/>
          <w:b/>
          <w:szCs w:val="22"/>
          <w:lang w:val="af-ZA"/>
        </w:rPr>
      </w:pPr>
    </w:p>
    <w:p w:rsidR="001570EA" w:rsidRDefault="001570EA" w:rsidP="00EF3662">
      <w:pPr>
        <w:jc w:val="center"/>
        <w:rPr>
          <w:rFonts w:ascii="GHEA Grapalat" w:hAnsi="GHEA Grapalat"/>
          <w:b/>
          <w:sz w:val="20"/>
          <w:lang w:val="af-ZA"/>
        </w:rPr>
      </w:pPr>
    </w:p>
    <w:p w:rsidR="00096865" w:rsidRPr="001304AC" w:rsidRDefault="008D5016" w:rsidP="00EF3662">
      <w:pPr>
        <w:jc w:val="center"/>
        <w:rPr>
          <w:rFonts w:ascii="GHEA Grapalat" w:hAnsi="GHEA Grapalat" w:cs="Arial"/>
          <w:b/>
          <w:sz w:val="20"/>
          <w:lang w:val="af-ZA"/>
        </w:rPr>
      </w:pPr>
      <w:r w:rsidRPr="001304AC">
        <w:rPr>
          <w:rFonts w:ascii="GHEA Grapalat" w:hAnsi="GHEA Grapalat"/>
          <w:b/>
          <w:sz w:val="20"/>
          <w:lang w:val="af-ZA"/>
        </w:rPr>
        <w:lastRenderedPageBreak/>
        <w:t>1</w:t>
      </w:r>
      <w:r w:rsidR="00030D40" w:rsidRPr="001304AC">
        <w:rPr>
          <w:rFonts w:ascii="GHEA Grapalat" w:hAnsi="GHEA Grapalat"/>
          <w:b/>
          <w:sz w:val="20"/>
          <w:lang w:val="af-ZA"/>
        </w:rPr>
        <w:t>1</w:t>
      </w:r>
      <w:r w:rsidRPr="001304AC">
        <w:rPr>
          <w:rFonts w:ascii="GHEA Grapalat" w:hAnsi="GHEA Grapalat"/>
          <w:b/>
          <w:sz w:val="20"/>
          <w:lang w:val="af-ZA"/>
        </w:rPr>
        <w:t xml:space="preserve">. </w:t>
      </w:r>
      <w:r w:rsidRPr="001304AC">
        <w:rPr>
          <w:rFonts w:ascii="GHEA Grapalat" w:hAnsi="GHEA Grapalat" w:cs="Sylfaen"/>
          <w:b/>
          <w:sz w:val="20"/>
          <w:lang w:val="af-ZA"/>
        </w:rPr>
        <w:t>ԸՆԹԱՑԱԿԱՐԳԸ</w:t>
      </w:r>
      <w:r w:rsidRPr="001304AC">
        <w:rPr>
          <w:rFonts w:ascii="GHEA Grapalat" w:hAnsi="GHEA Grapalat" w:cs="Arial"/>
          <w:b/>
          <w:sz w:val="20"/>
          <w:lang w:val="af-ZA"/>
        </w:rPr>
        <w:t xml:space="preserve"> </w:t>
      </w:r>
      <w:r w:rsidRPr="001304AC">
        <w:rPr>
          <w:rFonts w:ascii="GHEA Grapalat" w:hAnsi="GHEA Grapalat" w:cs="Sylfaen"/>
          <w:b/>
          <w:sz w:val="20"/>
          <w:lang w:val="af-ZA"/>
        </w:rPr>
        <w:t>ՉԿԱՅԱՑԱԾ</w:t>
      </w:r>
      <w:r w:rsidRPr="001304AC">
        <w:rPr>
          <w:rFonts w:ascii="GHEA Grapalat" w:hAnsi="GHEA Grapalat" w:cs="Arial"/>
          <w:b/>
          <w:sz w:val="20"/>
          <w:lang w:val="af-ZA"/>
        </w:rPr>
        <w:t xml:space="preserve"> </w:t>
      </w:r>
      <w:r w:rsidRPr="001304AC">
        <w:rPr>
          <w:rFonts w:ascii="GHEA Grapalat" w:hAnsi="GHEA Grapalat" w:cs="Sylfaen"/>
          <w:b/>
          <w:sz w:val="20"/>
          <w:lang w:val="af-ZA"/>
        </w:rPr>
        <w:t>ՀԱՅՏԱՐԱՐԵԼԸ</w:t>
      </w:r>
    </w:p>
    <w:p w:rsidR="00096865" w:rsidRPr="001304AC" w:rsidRDefault="00096865" w:rsidP="00EF3662">
      <w:pPr>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 w:val="20"/>
          <w:lang w:val="af-ZA"/>
        </w:rPr>
        <w:t>1</w:t>
      </w:r>
      <w:r w:rsidR="00030D40" w:rsidRPr="001304AC">
        <w:rPr>
          <w:rFonts w:ascii="GHEA Grapalat" w:hAnsi="GHEA Grapalat"/>
          <w:sz w:val="20"/>
          <w:lang w:val="af-ZA"/>
        </w:rPr>
        <w:t>1</w:t>
      </w:r>
      <w:r w:rsidRPr="001304AC">
        <w:rPr>
          <w:rFonts w:ascii="GHEA Grapalat" w:hAnsi="GHEA Grapalat"/>
          <w:sz w:val="20"/>
          <w:lang w:val="af-ZA"/>
        </w:rPr>
        <w:t>.</w:t>
      </w:r>
      <w:r w:rsidRPr="001304AC">
        <w:rPr>
          <w:rFonts w:ascii="GHEA Grapalat" w:hAnsi="GHEA Grapalat" w:cs="Sylfaen"/>
          <w:sz w:val="20"/>
          <w:lang w:val="af-ZA"/>
        </w:rPr>
        <w:t xml:space="preserve">1 </w:t>
      </w:r>
      <w:r w:rsidRPr="001304AC">
        <w:rPr>
          <w:rFonts w:ascii="GHEA Grapalat" w:hAnsi="GHEA Grapalat" w:cs="Sylfaen"/>
          <w:sz w:val="20"/>
          <w:lang w:val="ru-RU"/>
        </w:rPr>
        <w:t>Օրենքի</w:t>
      </w:r>
      <w:r w:rsidRPr="001304AC">
        <w:rPr>
          <w:rFonts w:ascii="GHEA Grapalat" w:hAnsi="GHEA Grapalat" w:cs="Sylfaen"/>
          <w:sz w:val="20"/>
          <w:lang w:val="af-ZA"/>
        </w:rPr>
        <w:t xml:space="preserve"> 3</w:t>
      </w:r>
      <w:r w:rsidR="00A747D4" w:rsidRPr="001304AC">
        <w:rPr>
          <w:rFonts w:ascii="GHEA Grapalat" w:hAnsi="GHEA Grapalat" w:cs="Sylfaen"/>
          <w:sz w:val="20"/>
          <w:lang w:val="af-ZA"/>
        </w:rPr>
        <w:t>7</w:t>
      </w:r>
      <w:r w:rsidRPr="001304AC">
        <w:rPr>
          <w:rFonts w:ascii="GHEA Grapalat" w:hAnsi="GHEA Grapalat" w:cs="Sylfaen"/>
          <w:sz w:val="20"/>
          <w:lang w:val="af-ZA"/>
        </w:rPr>
        <w:t>-</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ընթացակարգը</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lang w:val="ru-RU"/>
        </w:rPr>
        <w:t>հայտերից</w:t>
      </w:r>
      <w:r w:rsidRPr="001304AC">
        <w:rPr>
          <w:rFonts w:ascii="GHEA Grapalat" w:hAnsi="GHEA Grapalat" w:cs="Sylfaen"/>
          <w:sz w:val="20"/>
          <w:lang w:val="af-ZA"/>
        </w:rPr>
        <w:t xml:space="preserve"> </w:t>
      </w:r>
      <w:r w:rsidRPr="001304AC">
        <w:rPr>
          <w:rFonts w:ascii="GHEA Grapalat" w:hAnsi="GHEA Grapalat" w:cs="Sylfaen"/>
          <w:sz w:val="20"/>
          <w:lang w:val="ru-RU"/>
        </w:rPr>
        <w:t>ոչ</w:t>
      </w:r>
      <w:r w:rsidRPr="001304AC">
        <w:rPr>
          <w:rFonts w:ascii="GHEA Grapalat" w:hAnsi="GHEA Grapalat" w:cs="Sylfaen"/>
          <w:sz w:val="20"/>
          <w:lang w:val="af-ZA"/>
        </w:rPr>
        <w:t xml:space="preserve"> </w:t>
      </w:r>
      <w:r w:rsidRPr="001304AC">
        <w:rPr>
          <w:rFonts w:ascii="GHEA Grapalat" w:hAnsi="GHEA Grapalat" w:cs="Sylfaen"/>
          <w:sz w:val="20"/>
          <w:lang w:val="ru-RU"/>
        </w:rPr>
        <w:t>մեկը</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համապատասխանում</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պայմաններին</w:t>
      </w:r>
      <w:r w:rsidRPr="001304AC">
        <w:rPr>
          <w:rFonts w:ascii="GHEA Grapalat" w:hAnsi="GHEA Grapalat" w:cs="Sylfaen"/>
          <w:sz w:val="20"/>
          <w:lang w:val="af-ZA"/>
        </w:rPr>
        <w:t>.</w:t>
      </w:r>
    </w:p>
    <w:p w:rsidR="00DA6710" w:rsidRPr="001304AC" w:rsidRDefault="00096865" w:rsidP="00DA6710">
      <w:pPr>
        <w:ind w:firstLine="567"/>
        <w:jc w:val="both"/>
        <w:rPr>
          <w:rFonts w:ascii="GHEA Grapalat" w:hAnsi="GHEA Grapalat" w:cs="Sylfaen"/>
          <w:sz w:val="20"/>
          <w:vertAlign w:val="superscript"/>
          <w:lang w:val="af-ZA"/>
        </w:rPr>
      </w:pPr>
      <w:r w:rsidRPr="001304AC">
        <w:rPr>
          <w:rFonts w:ascii="GHEA Grapalat" w:hAnsi="GHEA Grapalat" w:cs="Sylfaen"/>
          <w:sz w:val="20"/>
          <w:lang w:val="af-ZA"/>
        </w:rPr>
        <w:t xml:space="preserve">2) </w:t>
      </w:r>
      <w:r w:rsidRPr="001304AC">
        <w:rPr>
          <w:rFonts w:ascii="GHEA Grapalat" w:hAnsi="GHEA Grapalat" w:cs="Sylfaen"/>
          <w:sz w:val="20"/>
          <w:lang w:val="ru-RU"/>
        </w:rPr>
        <w:t>դադարում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գոյություն</w:t>
      </w:r>
      <w:r w:rsidRPr="001304AC">
        <w:rPr>
          <w:rFonts w:ascii="GHEA Grapalat" w:hAnsi="GHEA Grapalat" w:cs="Sylfaen"/>
          <w:sz w:val="20"/>
          <w:lang w:val="af-ZA"/>
        </w:rPr>
        <w:t xml:space="preserve"> </w:t>
      </w:r>
      <w:r w:rsidRPr="001304AC">
        <w:rPr>
          <w:rFonts w:ascii="GHEA Grapalat" w:hAnsi="GHEA Grapalat" w:cs="Sylfaen"/>
          <w:sz w:val="20"/>
          <w:lang w:val="ru-RU"/>
        </w:rPr>
        <w:t>ունենալ</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պահանջը</w:t>
      </w:r>
      <w:r w:rsidR="00FF0FE2" w:rsidRPr="001304AC">
        <w:rPr>
          <w:rFonts w:ascii="GHEA Grapalat" w:hAnsi="GHEA Grapalat" w:cs="Sylfaen"/>
          <w:sz w:val="20"/>
          <w:lang w:val="hy-AM"/>
        </w:rPr>
        <w:t xml:space="preserve">: </w:t>
      </w:r>
      <w:r w:rsidR="00DA6710" w:rsidRPr="001304AC">
        <w:rPr>
          <w:rFonts w:ascii="GHEA Grapalat" w:hAnsi="GHEA Grapalat" w:cs="Sylfaen"/>
          <w:sz w:val="20"/>
          <w:lang w:val="hy-AM"/>
        </w:rPr>
        <w:t>Ընդ որում պ</w:t>
      </w:r>
      <w:r w:rsidR="00DA6710" w:rsidRPr="001304AC">
        <w:rPr>
          <w:rFonts w:ascii="GHEA Grapalat" w:hAnsi="GHEA Grapalat" w:cs="Sylfaen"/>
          <w:sz w:val="20"/>
          <w:lang w:val="ru-RU"/>
        </w:rPr>
        <w:t>ետության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համայնքների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կարիքների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համար</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կազմակերպված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գնման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ընթացակարգը</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կարող</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է</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ամբողջությամբ</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մասնակի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չկայացած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հայտարարվել</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hy-AM"/>
        </w:rPr>
        <w:t xml:space="preserve">կազմակերպության </w:t>
      </w:r>
      <w:r w:rsidR="00DA6710" w:rsidRPr="001304AC">
        <w:rPr>
          <w:rFonts w:ascii="GHEA Grapalat" w:hAnsi="GHEA Grapalat" w:cs="Sylfaen"/>
          <w:sz w:val="20"/>
          <w:lang w:val="ru-RU"/>
        </w:rPr>
        <w:t>ղեկավարի</w:t>
      </w:r>
      <w:r w:rsidR="00DA6710" w:rsidRPr="001304AC">
        <w:rPr>
          <w:rFonts w:ascii="GHEA Grapalat" w:hAnsi="GHEA Grapalat" w:cs="Sylfaen"/>
          <w:sz w:val="20"/>
          <w:lang w:val="hy-AM"/>
        </w:rPr>
        <w:t xml:space="preserve"> </w:t>
      </w:r>
      <w:r w:rsidR="00DA6710" w:rsidRPr="001304AC">
        <w:rPr>
          <w:rFonts w:ascii="GHEA Grapalat" w:hAnsi="GHEA Grapalat" w:cs="Sylfaen"/>
          <w:sz w:val="20"/>
        </w:rPr>
        <w:t>որոշման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հիման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վրա</w:t>
      </w:r>
      <w:r w:rsidR="00DA6710" w:rsidRPr="001304AC">
        <w:rPr>
          <w:rFonts w:ascii="GHEA Grapalat" w:hAnsi="GHEA Grapalat" w:cs="Sylfaen"/>
          <w:sz w:val="20"/>
          <w:lang w:val="hy-AM"/>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3) </w:t>
      </w:r>
      <w:r w:rsidRPr="001304AC">
        <w:rPr>
          <w:rFonts w:ascii="GHEA Grapalat" w:hAnsi="GHEA Grapalat" w:cs="Sylfaen"/>
          <w:sz w:val="20"/>
          <w:lang w:val="hy-AM"/>
        </w:rPr>
        <w:t>ոչ</w:t>
      </w:r>
      <w:r w:rsidRPr="001304AC">
        <w:rPr>
          <w:rFonts w:ascii="GHEA Grapalat" w:hAnsi="GHEA Grapalat" w:cs="Sylfaen"/>
          <w:sz w:val="20"/>
          <w:lang w:val="af-ZA"/>
        </w:rPr>
        <w:t xml:space="preserve"> </w:t>
      </w:r>
      <w:r w:rsidRPr="001304AC">
        <w:rPr>
          <w:rFonts w:ascii="GHEA Grapalat" w:hAnsi="GHEA Grapalat" w:cs="Sylfaen"/>
          <w:sz w:val="20"/>
          <w:lang w:val="hy-AM"/>
        </w:rPr>
        <w:t>մի</w:t>
      </w:r>
      <w:r w:rsidRPr="001304AC">
        <w:rPr>
          <w:rFonts w:ascii="GHEA Grapalat" w:hAnsi="GHEA Grapalat" w:cs="Sylfaen"/>
          <w:sz w:val="20"/>
          <w:lang w:val="af-ZA"/>
        </w:rPr>
        <w:t xml:space="preserve"> </w:t>
      </w:r>
      <w:r w:rsidRPr="001304AC">
        <w:rPr>
          <w:rFonts w:ascii="GHEA Grapalat" w:hAnsi="GHEA Grapalat" w:cs="Sylfaen"/>
          <w:sz w:val="20"/>
          <w:lang w:val="hy-AM"/>
        </w:rPr>
        <w:t>հայտ</w:t>
      </w:r>
      <w:r w:rsidRPr="001304AC">
        <w:rPr>
          <w:rFonts w:ascii="GHEA Grapalat" w:hAnsi="GHEA Grapalat" w:cs="Sylfaen"/>
          <w:sz w:val="20"/>
          <w:lang w:val="af-ZA"/>
        </w:rPr>
        <w:t xml:space="preserve"> </w:t>
      </w:r>
      <w:r w:rsidRPr="001304AC">
        <w:rPr>
          <w:rFonts w:ascii="GHEA Grapalat" w:hAnsi="GHEA Grapalat" w:cs="Sylfaen"/>
          <w:sz w:val="20"/>
          <w:lang w:val="hy-AM"/>
        </w:rPr>
        <w:t>չի</w:t>
      </w:r>
      <w:r w:rsidRPr="001304AC">
        <w:rPr>
          <w:rFonts w:ascii="GHEA Grapalat" w:hAnsi="GHEA Grapalat" w:cs="Sylfaen"/>
          <w:sz w:val="20"/>
          <w:lang w:val="af-ZA"/>
        </w:rPr>
        <w:t xml:space="preserve"> </w:t>
      </w:r>
      <w:r w:rsidRPr="001304AC">
        <w:rPr>
          <w:rFonts w:ascii="GHEA Grapalat" w:hAnsi="GHEA Grapalat" w:cs="Sylfaen"/>
          <w:sz w:val="20"/>
          <w:lang w:val="hy-AM"/>
        </w:rPr>
        <w:t>ներկայացվել</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4) </w:t>
      </w:r>
      <w:r w:rsidRPr="001304AC">
        <w:rPr>
          <w:rFonts w:ascii="GHEA Grapalat" w:hAnsi="GHEA Grapalat" w:cs="Sylfaen"/>
          <w:sz w:val="20"/>
          <w:lang w:val="ru-RU"/>
        </w:rPr>
        <w:t>պայմանագիր</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004D5671" w:rsidRPr="001304AC">
        <w:rPr>
          <w:rFonts w:ascii="GHEA Grapalat" w:hAnsi="GHEA Grapalat" w:cs="Sylfaen"/>
          <w:sz w:val="20"/>
          <w:lang w:val="ru-RU"/>
        </w:rPr>
        <w:t>։</w:t>
      </w:r>
    </w:p>
    <w:p w:rsidR="00CA1C11" w:rsidRPr="001304AC" w:rsidRDefault="00731D26" w:rsidP="00EF3662">
      <w:pPr>
        <w:ind w:firstLine="567"/>
        <w:jc w:val="both"/>
        <w:rPr>
          <w:rFonts w:ascii="GHEA Grapalat" w:hAnsi="GHEA Grapalat" w:cs="Sylfaen"/>
          <w:sz w:val="20"/>
          <w:lang w:val="af-ZA"/>
        </w:rPr>
      </w:pPr>
      <w:r w:rsidRPr="001304AC">
        <w:rPr>
          <w:rFonts w:ascii="GHEA Grapalat" w:hAnsi="GHEA Grapalat" w:cs="Sylfaen"/>
          <w:sz w:val="20"/>
          <w:lang w:val="af-ZA"/>
        </w:rPr>
        <w:t>1</w:t>
      </w:r>
      <w:r w:rsidR="00030D40" w:rsidRPr="001304AC">
        <w:rPr>
          <w:rFonts w:ascii="GHEA Grapalat" w:hAnsi="GHEA Grapalat" w:cs="Sylfaen"/>
          <w:sz w:val="20"/>
          <w:lang w:val="af-ZA"/>
        </w:rPr>
        <w:t>1</w:t>
      </w:r>
      <w:r w:rsidRPr="001304AC">
        <w:rPr>
          <w:rFonts w:ascii="GHEA Grapalat" w:hAnsi="GHEA Grapalat" w:cs="Sylfaen"/>
          <w:sz w:val="20"/>
          <w:lang w:val="af-ZA"/>
        </w:rPr>
        <w:t>.2</w:t>
      </w:r>
      <w:r w:rsidR="00FE5743" w:rsidRPr="001304AC">
        <w:rPr>
          <w:rFonts w:ascii="GHEA Grapalat" w:hAnsi="GHEA Grapalat" w:cs="Sylfaen"/>
          <w:sz w:val="20"/>
          <w:lang w:val="af-ZA"/>
        </w:rPr>
        <w:t xml:space="preserve"> Գ</w:t>
      </w:r>
      <w:r w:rsidR="00CA1C11" w:rsidRPr="001304AC">
        <w:rPr>
          <w:rFonts w:ascii="GHEA Grapalat" w:hAnsi="GHEA Grapalat" w:cs="Sylfaen"/>
          <w:sz w:val="20"/>
          <w:lang w:val="ru-RU"/>
        </w:rPr>
        <w:t>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A747D4" w:rsidRPr="001304AC">
        <w:rPr>
          <w:rFonts w:ascii="GHEA Grapalat" w:hAnsi="GHEA Grapalat" w:cs="Sylfaen"/>
          <w:sz w:val="20"/>
        </w:rPr>
        <w:t>ն</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հաջորդող</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աշխատանքային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օրվա</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ընթացքում</w:t>
      </w:r>
      <w:r w:rsidR="00CA1C11" w:rsidRPr="001304AC">
        <w:rPr>
          <w:rFonts w:ascii="GHEA Grapalat" w:hAnsi="GHEA Grapalat" w:cs="Sylfaen"/>
          <w:sz w:val="20"/>
          <w:lang w:val="af-ZA"/>
        </w:rPr>
        <w:t xml:space="preserve">, </w:t>
      </w:r>
      <w:r w:rsidR="003A2BE0" w:rsidRPr="001304AC">
        <w:rPr>
          <w:rFonts w:ascii="GHEA Grapalat" w:hAnsi="GHEA Grapalat" w:cs="Sylfaen"/>
          <w:sz w:val="20"/>
          <w:lang w:val="af-ZA"/>
        </w:rPr>
        <w:t>պ</w:t>
      </w:r>
      <w:r w:rsidR="00CA1C11" w:rsidRPr="001304AC">
        <w:rPr>
          <w:rFonts w:ascii="GHEA Grapalat" w:hAnsi="GHEA Grapalat" w:cs="Sylfaen"/>
          <w:sz w:val="20"/>
          <w:lang w:val="ru-RU"/>
        </w:rPr>
        <w:t>ատվիրատուն</w:t>
      </w:r>
      <w:r w:rsidR="00CA1C11" w:rsidRPr="001304AC">
        <w:rPr>
          <w:rFonts w:ascii="GHEA Grapalat" w:hAnsi="GHEA Grapalat" w:cs="Sylfaen"/>
          <w:sz w:val="20"/>
          <w:lang w:val="af-ZA"/>
        </w:rPr>
        <w:t xml:space="preserve"> </w:t>
      </w:r>
      <w:r w:rsidR="00A747D4" w:rsidRPr="001304AC">
        <w:rPr>
          <w:rFonts w:ascii="GHEA Grapalat" w:hAnsi="GHEA Grapalat" w:cs="Sylfaen"/>
          <w:sz w:val="20"/>
          <w:lang w:val="af-ZA"/>
        </w:rPr>
        <w:t xml:space="preserve">տեղեկագրում </w:t>
      </w:r>
      <w:r w:rsidR="005F7C1D" w:rsidRPr="001304AC">
        <w:rPr>
          <w:rFonts w:ascii="GHEA Grapalat" w:hAnsi="GHEA Grapalat" w:cs="Sylfaen"/>
          <w:sz w:val="20"/>
          <w:lang w:val="af-ZA"/>
        </w:rPr>
        <w:t xml:space="preserve">հրապարակում է </w:t>
      </w:r>
      <w:r w:rsidR="00CA1C11" w:rsidRPr="001304AC">
        <w:rPr>
          <w:rFonts w:ascii="GHEA Grapalat" w:hAnsi="GHEA Grapalat" w:cs="Sylfaen"/>
          <w:sz w:val="20"/>
          <w:lang w:val="ru-RU"/>
        </w:rPr>
        <w:t>հայտարարություն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որում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նշվում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գնման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հիմնավորումը։</w:t>
      </w:r>
      <w:r w:rsidR="00CA1C11" w:rsidRPr="001304AC">
        <w:rPr>
          <w:rFonts w:ascii="GHEA Grapalat" w:hAnsi="GHEA Grapalat" w:cs="Sylfaen"/>
          <w:sz w:val="20"/>
          <w:lang w:val="af-ZA"/>
        </w:rPr>
        <w:t xml:space="preserve"> </w:t>
      </w:r>
    </w:p>
    <w:p w:rsidR="00CA1C11" w:rsidRPr="001304AC" w:rsidRDefault="00CA1C11" w:rsidP="00EF3662">
      <w:pPr>
        <w:ind w:firstLine="567"/>
        <w:jc w:val="both"/>
        <w:rPr>
          <w:rFonts w:ascii="GHEA Grapalat" w:hAnsi="GHEA Grapalat" w:cs="Sylfaen"/>
          <w:sz w:val="20"/>
          <w:lang w:val="af-ZA"/>
        </w:rPr>
      </w:pPr>
    </w:p>
    <w:p w:rsidR="00096865" w:rsidRPr="001304AC" w:rsidRDefault="00096865" w:rsidP="00EF3662">
      <w:pPr>
        <w:pStyle w:val="BodyTextIndent"/>
        <w:spacing w:line="240" w:lineRule="auto"/>
        <w:rPr>
          <w:rFonts w:ascii="GHEA Grapalat" w:hAnsi="GHEA Grapalat"/>
          <w:i w:val="0"/>
          <w:sz w:val="18"/>
          <w:szCs w:val="18"/>
          <w:u w:val="single"/>
          <w:lang w:val="af-ZA"/>
        </w:rPr>
      </w:pP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1</w:t>
      </w:r>
      <w:r w:rsidR="00375FD2" w:rsidRPr="001304AC">
        <w:rPr>
          <w:rFonts w:ascii="GHEA Grapalat" w:hAnsi="GHEA Grapalat"/>
          <w:b/>
          <w:sz w:val="20"/>
          <w:lang w:val="af-ZA"/>
        </w:rPr>
        <w:t>2</w:t>
      </w:r>
      <w:r w:rsidRPr="001304AC">
        <w:rPr>
          <w:rFonts w:ascii="GHEA Grapalat" w:hAnsi="GHEA Grapalat"/>
          <w:b/>
          <w:sz w:val="20"/>
          <w:lang w:val="af-ZA"/>
        </w:rPr>
        <w:t xml:space="preserve">. ԳՆՄԱՆ ԳՈՐԾԸՆԹԱՑԻ ՀԵՏ ԿԱՊՎԱԾ ԳՈՐԾՈՂՈՒԹՅՈՒՆՆԵՐԸ ԵՎ (ԿԱՄ) </w:t>
      </w: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ԸՆԴՈՒՆՎԱԾ ՈՐՈՇՈՒՄՆԵՐԸ ԲՈՂՈՔԱՐԿԵԼՈՒ ՄԱՍՆԱԿՑԻ </w:t>
      </w: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ԻՐԱՎՈՒՆՔԸ ԵՎ ԿԱՐԳԸ</w:t>
      </w:r>
    </w:p>
    <w:p w:rsidR="00996C19" w:rsidRPr="001304AC" w:rsidRDefault="00996C19" w:rsidP="00EF3662">
      <w:pPr>
        <w:jc w:val="center"/>
        <w:rPr>
          <w:rFonts w:ascii="GHEA Grapalat" w:hAnsi="GHEA Grapalat"/>
          <w:b/>
          <w:sz w:val="20"/>
          <w:lang w:val="af-ZA"/>
        </w:rPr>
      </w:pP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 </w:t>
      </w: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շահագրգիռ</w:t>
      </w:r>
      <w:r w:rsidRPr="001304AC">
        <w:rPr>
          <w:rFonts w:ascii="GHEA Grapalat" w:hAnsi="GHEA Grapalat"/>
          <w:sz w:val="20"/>
          <w:szCs w:val="20"/>
          <w:lang w:val="es-ES"/>
        </w:rPr>
        <w:t xml:space="preserve"> </w:t>
      </w:r>
      <w:r w:rsidRPr="001304AC">
        <w:rPr>
          <w:rFonts w:ascii="GHEA Grapalat" w:hAnsi="GHEA Grapalat"/>
          <w:sz w:val="20"/>
          <w:szCs w:val="20"/>
        </w:rPr>
        <w:t>անձ</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գործողությունները</w:t>
      </w:r>
      <w:r w:rsidRPr="001304AC">
        <w:rPr>
          <w:rFonts w:ascii="GHEA Grapalat" w:hAnsi="GHEA Grapalat"/>
          <w:sz w:val="20"/>
          <w:szCs w:val="20"/>
          <w:lang w:val="es-ES"/>
        </w:rPr>
        <w:t xml:space="preserve"> (</w:t>
      </w:r>
      <w:r w:rsidRPr="001304AC">
        <w:rPr>
          <w:rFonts w:ascii="GHEA Grapalat" w:hAnsi="GHEA Grapalat"/>
          <w:sz w:val="20"/>
          <w:szCs w:val="20"/>
        </w:rPr>
        <w:t>անգործությունը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դատավարության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այսուհետ՝</w:t>
      </w:r>
      <w:r w:rsidRPr="001304AC">
        <w:rPr>
          <w:rFonts w:ascii="GHEA Grapalat" w:hAnsi="GHEA Grapalat"/>
          <w:sz w:val="20"/>
          <w:szCs w:val="20"/>
          <w:lang w:val="es-ES"/>
        </w:rPr>
        <w:t xml:space="preserve"> </w:t>
      </w:r>
      <w:r w:rsidRPr="001304AC">
        <w:rPr>
          <w:rFonts w:ascii="GHEA Grapalat" w:hAnsi="GHEA Grapalat"/>
          <w:sz w:val="20"/>
          <w:szCs w:val="20"/>
        </w:rPr>
        <w:t>Օրենսգիրք</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ոք</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հայտերի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վերջնաժամկետը</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առարկայի</w:t>
      </w:r>
      <w:r w:rsidRPr="001304AC">
        <w:rPr>
          <w:rFonts w:ascii="GHEA Grapalat" w:hAnsi="GHEA Grapalat"/>
          <w:sz w:val="20"/>
          <w:szCs w:val="20"/>
          <w:lang w:val="es-ES"/>
        </w:rPr>
        <w:t xml:space="preserve"> </w:t>
      </w:r>
      <w:r w:rsidRPr="001304AC">
        <w:rPr>
          <w:rFonts w:ascii="GHEA Grapalat" w:hAnsi="GHEA Grapalat"/>
          <w:sz w:val="20"/>
          <w:szCs w:val="20"/>
        </w:rPr>
        <w:t>բնութագրերը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2.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վարչական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w:t>
      </w:r>
      <w:r w:rsidRPr="001304AC">
        <w:rPr>
          <w:rFonts w:ascii="GHEA Grapalat" w:hAnsi="GHEA Grapalat"/>
          <w:sz w:val="20"/>
          <w:szCs w:val="20"/>
          <w:lang w:val="es-ES"/>
        </w:rPr>
        <w:t xml:space="preserve"> </w:t>
      </w:r>
      <w:r w:rsidRPr="001304AC">
        <w:rPr>
          <w:rFonts w:ascii="GHEA Grapalat" w:hAnsi="GHEA Grapalat"/>
          <w:sz w:val="20"/>
          <w:szCs w:val="20"/>
        </w:rPr>
        <w:t>չեն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դրանք</w:t>
      </w:r>
      <w:r w:rsidRPr="001304AC">
        <w:rPr>
          <w:rFonts w:ascii="GHEA Grapalat" w:hAnsi="GHEA Grapalat"/>
          <w:sz w:val="20"/>
          <w:szCs w:val="20"/>
          <w:lang w:val="es-ES"/>
        </w:rPr>
        <w:t xml:space="preserve"> </w:t>
      </w:r>
      <w:r w:rsidRPr="001304AC">
        <w:rPr>
          <w:rFonts w:ascii="GHEA Grapalat" w:hAnsi="GHEA Grapalat"/>
          <w:sz w:val="20"/>
          <w:szCs w:val="20"/>
        </w:rPr>
        <w:t>կարգավորվում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քաղաքացիաիրավական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կարգավորող</w:t>
      </w:r>
      <w:r w:rsidRPr="001304AC">
        <w:rPr>
          <w:rFonts w:ascii="GHEA Grapalat" w:hAnsi="GHEA Grapalat"/>
          <w:sz w:val="20"/>
          <w:szCs w:val="20"/>
          <w:lang w:val="es-ES"/>
        </w:rPr>
        <w:t xml:space="preserve"> </w:t>
      </w:r>
      <w:r w:rsidRPr="001304AC">
        <w:rPr>
          <w:rFonts w:ascii="GHEA Grapalat" w:hAnsi="GHEA Grapalat"/>
          <w:sz w:val="20"/>
          <w:szCs w:val="20"/>
        </w:rPr>
        <w:t>օրենսդրությամբ</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3.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կատարած</w:t>
      </w:r>
      <w:r w:rsidRPr="001304AC">
        <w:rPr>
          <w:rFonts w:ascii="GHEA Grapalat" w:hAnsi="GHEA Grapalat"/>
          <w:sz w:val="20"/>
          <w:szCs w:val="20"/>
          <w:lang w:val="es-ES"/>
        </w:rPr>
        <w:t xml:space="preserve"> </w:t>
      </w:r>
      <w:r w:rsidRPr="001304AC">
        <w:rPr>
          <w:rFonts w:ascii="GHEA Grapalat" w:hAnsi="GHEA Grapalat"/>
          <w:sz w:val="20"/>
          <w:szCs w:val="20"/>
        </w:rPr>
        <w:t>գործողության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հետևանքով</w:t>
      </w:r>
      <w:r w:rsidRPr="001304AC">
        <w:rPr>
          <w:rFonts w:ascii="GHEA Grapalat" w:hAnsi="GHEA Grapalat"/>
          <w:sz w:val="20"/>
          <w:szCs w:val="20"/>
          <w:lang w:val="es-ES"/>
        </w:rPr>
        <w:t xml:space="preserve"> </w:t>
      </w:r>
      <w:r w:rsidRPr="001304AC">
        <w:rPr>
          <w:rFonts w:ascii="GHEA Grapalat" w:hAnsi="GHEA Grapalat"/>
          <w:sz w:val="20"/>
          <w:szCs w:val="20"/>
        </w:rPr>
        <w:t>պատճառված</w:t>
      </w:r>
      <w:r w:rsidRPr="001304AC">
        <w:rPr>
          <w:rFonts w:ascii="GHEA Grapalat" w:hAnsi="GHEA Grapalat"/>
          <w:sz w:val="20"/>
          <w:szCs w:val="20"/>
          <w:lang w:val="es-ES"/>
        </w:rPr>
        <w:t xml:space="preserve"> </w:t>
      </w:r>
      <w:r w:rsidRPr="001304AC">
        <w:rPr>
          <w:rFonts w:ascii="GHEA Grapalat" w:hAnsi="GHEA Grapalat"/>
          <w:sz w:val="20"/>
          <w:szCs w:val="20"/>
        </w:rPr>
        <w:t>վնասները</w:t>
      </w:r>
      <w:r w:rsidRPr="001304AC">
        <w:rPr>
          <w:rFonts w:ascii="GHEA Grapalat" w:hAnsi="GHEA Grapalat"/>
          <w:sz w:val="20"/>
          <w:szCs w:val="20"/>
          <w:lang w:val="es-ES"/>
        </w:rPr>
        <w:t xml:space="preserve"> </w:t>
      </w:r>
      <w:r w:rsidRPr="001304AC">
        <w:rPr>
          <w:rFonts w:ascii="GHEA Grapalat" w:hAnsi="GHEA Grapalat"/>
          <w:sz w:val="20"/>
          <w:szCs w:val="20"/>
        </w:rPr>
        <w:t>հատուցվում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4.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պայմանագիրը</w:t>
      </w:r>
      <w:r w:rsidRPr="001304AC">
        <w:rPr>
          <w:rFonts w:ascii="GHEA Grapalat" w:hAnsi="GHEA Grapalat"/>
          <w:sz w:val="20"/>
          <w:szCs w:val="20"/>
          <w:lang w:val="es-ES"/>
        </w:rPr>
        <w:t xml:space="preserve"> </w:t>
      </w:r>
      <w:r w:rsidRPr="001304AC">
        <w:rPr>
          <w:rFonts w:ascii="GHEA Grapalat" w:hAnsi="GHEA Grapalat"/>
          <w:sz w:val="20"/>
          <w:szCs w:val="20"/>
        </w:rPr>
        <w:t>միակողմանի</w:t>
      </w:r>
      <w:r w:rsidRPr="001304AC">
        <w:rPr>
          <w:rFonts w:ascii="GHEA Grapalat" w:hAnsi="GHEA Grapalat"/>
          <w:sz w:val="20"/>
          <w:szCs w:val="20"/>
          <w:lang w:val="es-ES"/>
        </w:rPr>
        <w:t xml:space="preserve"> </w:t>
      </w:r>
      <w:r w:rsidRPr="001304AC">
        <w:rPr>
          <w:rFonts w:ascii="GHEA Grapalat" w:hAnsi="GHEA Grapalat"/>
          <w:sz w:val="20"/>
          <w:szCs w:val="20"/>
        </w:rPr>
        <w:t>լուծելու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որոնց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w:t>
      </w:r>
      <w:r w:rsidRPr="001304AC">
        <w:rPr>
          <w:rFonts w:ascii="GHEA Grapalat" w:hAnsi="GHEA Grapalat"/>
          <w:sz w:val="20"/>
          <w:szCs w:val="20"/>
          <w:lang w:val="es-ES"/>
        </w:rPr>
        <w:t xml:space="preserve"> </w:t>
      </w:r>
      <w:r w:rsidRPr="001304AC">
        <w:rPr>
          <w:rFonts w:ascii="GHEA Grapalat" w:hAnsi="GHEA Grapalat"/>
          <w:sz w:val="20"/>
          <w:szCs w:val="20"/>
        </w:rPr>
        <w:t>է</w:t>
      </w:r>
      <w:r w:rsidR="00CD0058"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5</w:t>
      </w:r>
      <w:r w:rsidRPr="001304AC">
        <w:rPr>
          <w:rFonts w:ascii="Cambria Math" w:hAnsi="Cambria Math" w:cs="Cambria Math"/>
          <w:sz w:val="20"/>
          <w:szCs w:val="20"/>
          <w:lang w:val="es-ES"/>
        </w:rPr>
        <w:t>․</w:t>
      </w:r>
      <w:r w:rsidR="00F11054" w:rsidRPr="001304AC">
        <w:rPr>
          <w:rFonts w:ascii="Cambria Math" w:hAnsi="Cambria Math" w:cs="Cambria Math"/>
          <w:sz w:val="20"/>
          <w:szCs w:val="20"/>
          <w:lang w:val="es-ES"/>
        </w:rPr>
        <w:t xml:space="preserve"> </w:t>
      </w:r>
      <w:r w:rsidRPr="001304AC">
        <w:rPr>
          <w:rFonts w:ascii="GHEA Grapalat" w:hAnsi="GHEA Grapalat" w:cs="GHEA Grapalat"/>
          <w:sz w:val="20"/>
          <w:szCs w:val="20"/>
        </w:rPr>
        <w:t>Սույն</w:t>
      </w:r>
      <w:r w:rsidRPr="001304AC">
        <w:rPr>
          <w:rFonts w:ascii="GHEA Grapalat" w:hAnsi="GHEA Grapalat"/>
          <w:sz w:val="20"/>
          <w:szCs w:val="20"/>
          <w:lang w:val="es-ES"/>
        </w:rPr>
        <w:t xml:space="preserve"> </w:t>
      </w:r>
      <w:r w:rsidRPr="001304AC">
        <w:rPr>
          <w:rFonts w:ascii="GHEA Grapalat" w:hAnsi="GHEA Grapalat" w:cs="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cs="GHEA Grapalat"/>
          <w:sz w:val="20"/>
          <w:szCs w:val="20"/>
        </w:rPr>
        <w:t>հետ</w:t>
      </w:r>
      <w:r w:rsidRPr="001304AC">
        <w:rPr>
          <w:rFonts w:ascii="GHEA Grapalat" w:hAnsi="GHEA Grapalat"/>
          <w:sz w:val="20"/>
          <w:szCs w:val="20"/>
          <w:lang w:val="es-ES"/>
        </w:rPr>
        <w:t xml:space="preserve"> </w:t>
      </w:r>
      <w:r w:rsidRPr="001304AC">
        <w:rPr>
          <w:rFonts w:ascii="GHEA Grapalat" w:hAnsi="GHEA Grapalat" w:cs="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cs="GHEA Grapalat"/>
          <w:sz w:val="20"/>
          <w:szCs w:val="20"/>
        </w:rPr>
        <w:t>վեճերը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լուծվում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Երևան</w:t>
      </w:r>
      <w:r w:rsidRPr="001304AC">
        <w:rPr>
          <w:rFonts w:ascii="GHEA Grapalat" w:hAnsi="GHEA Grapalat"/>
          <w:sz w:val="20"/>
          <w:szCs w:val="20"/>
          <w:lang w:val="es-ES"/>
        </w:rPr>
        <w:t xml:space="preserve"> </w:t>
      </w:r>
      <w:r w:rsidRPr="001304AC">
        <w:rPr>
          <w:rFonts w:ascii="GHEA Grapalat" w:hAnsi="GHEA Grapalat"/>
          <w:sz w:val="20"/>
          <w:szCs w:val="20"/>
        </w:rPr>
        <w:t>քաղաքի</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ընդհանուր</w:t>
      </w:r>
      <w:r w:rsidRPr="001304AC">
        <w:rPr>
          <w:rFonts w:ascii="GHEA Grapalat" w:hAnsi="GHEA Grapalat"/>
          <w:sz w:val="20"/>
          <w:szCs w:val="20"/>
          <w:lang w:val="es-ES"/>
        </w:rPr>
        <w:t xml:space="preserve"> </w:t>
      </w:r>
      <w:r w:rsidRPr="001304AC">
        <w:rPr>
          <w:rFonts w:ascii="GHEA Grapalat" w:hAnsi="GHEA Grapalat"/>
          <w:sz w:val="20"/>
          <w:szCs w:val="20"/>
        </w:rPr>
        <w:t>իրավասության</w:t>
      </w:r>
      <w:r w:rsidRPr="001304AC">
        <w:rPr>
          <w:rFonts w:ascii="GHEA Grapalat" w:hAnsi="GHEA Grapalat"/>
          <w:sz w:val="20"/>
          <w:szCs w:val="20"/>
          <w:lang w:val="es-ES"/>
        </w:rPr>
        <w:t xml:space="preserve"> </w:t>
      </w:r>
      <w:r w:rsidRPr="001304AC">
        <w:rPr>
          <w:rFonts w:ascii="GHEA Grapalat" w:hAnsi="GHEA Grapalat"/>
          <w:sz w:val="20"/>
          <w:szCs w:val="20"/>
        </w:rPr>
        <w:t>դատարանում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օրվա</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պատճառաբանված</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երկարաձգվել</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անգամ</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տասն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12.6.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լուծում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ներկայացվելուց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12.7.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միաժամանակ</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պատասխանողից</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բոլոր</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12.8.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կատարվում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 xml:space="preserve"> </w:t>
      </w:r>
      <w:r w:rsidRPr="001304AC">
        <w:rPr>
          <w:rFonts w:ascii="GHEA Grapalat" w:hAnsi="GHEA Grapalat"/>
          <w:sz w:val="20"/>
          <w:szCs w:val="20"/>
        </w:rPr>
        <w:t>չկատարվելու</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դրանում</w:t>
      </w:r>
      <w:r w:rsidRPr="001304AC">
        <w:rPr>
          <w:rFonts w:ascii="GHEA Grapalat" w:hAnsi="GHEA Grapalat"/>
          <w:sz w:val="20"/>
          <w:szCs w:val="20"/>
          <w:lang w:val="es-ES"/>
        </w:rPr>
        <w:t xml:space="preserve"> </w:t>
      </w:r>
      <w:r w:rsidRPr="001304AC">
        <w:rPr>
          <w:rFonts w:ascii="GHEA Grapalat" w:hAnsi="GHEA Grapalat"/>
          <w:sz w:val="20"/>
          <w:szCs w:val="20"/>
        </w:rPr>
        <w:t>առկա</w:t>
      </w:r>
      <w:r w:rsidRPr="001304AC">
        <w:rPr>
          <w:rFonts w:ascii="GHEA Grapalat" w:hAnsi="GHEA Grapalat"/>
          <w:sz w:val="20"/>
          <w:szCs w:val="20"/>
          <w:lang w:val="es-ES"/>
        </w:rPr>
        <w:t xml:space="preserve"> </w:t>
      </w:r>
      <w:r w:rsidRPr="001304AC">
        <w:rPr>
          <w:rFonts w:ascii="GHEA Grapalat" w:hAnsi="GHEA Grapalat"/>
          <w:sz w:val="20"/>
          <w:szCs w:val="20"/>
        </w:rPr>
        <w:t>ապացույցների</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հայցվորի</w:t>
      </w:r>
      <w:r w:rsidRPr="001304AC">
        <w:rPr>
          <w:rFonts w:ascii="GHEA Grapalat" w:hAnsi="GHEA Grapalat"/>
          <w:sz w:val="20"/>
          <w:szCs w:val="20"/>
          <w:lang w:val="es-ES"/>
        </w:rPr>
        <w:t xml:space="preserve"> </w:t>
      </w:r>
      <w:r w:rsidRPr="001304AC">
        <w:rPr>
          <w:rFonts w:ascii="GHEA Grapalat" w:hAnsi="GHEA Grapalat"/>
          <w:sz w:val="20"/>
          <w:szCs w:val="20"/>
        </w:rPr>
        <w:t>վկայակոչած</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փաստերը</w:t>
      </w:r>
      <w:r w:rsidRPr="001304AC">
        <w:rPr>
          <w:rFonts w:ascii="GHEA Grapalat" w:hAnsi="GHEA Grapalat"/>
          <w:sz w:val="20"/>
          <w:szCs w:val="20"/>
          <w:lang w:val="es-ES"/>
        </w:rPr>
        <w:t xml:space="preserve">, </w:t>
      </w:r>
      <w:r w:rsidRPr="001304AC">
        <w:rPr>
          <w:rFonts w:ascii="GHEA Grapalat" w:hAnsi="GHEA Grapalat"/>
          <w:sz w:val="20"/>
          <w:szCs w:val="20"/>
        </w:rPr>
        <w:t>որոնք</w:t>
      </w:r>
      <w:r w:rsidRPr="001304AC">
        <w:rPr>
          <w:rFonts w:ascii="GHEA Grapalat" w:hAnsi="GHEA Grapalat"/>
          <w:sz w:val="20"/>
          <w:szCs w:val="20"/>
          <w:lang w:val="es-ES"/>
        </w:rPr>
        <w:t xml:space="preserve"> </w:t>
      </w:r>
      <w:r w:rsidRPr="001304AC">
        <w:rPr>
          <w:rFonts w:ascii="GHEA Grapalat" w:hAnsi="GHEA Grapalat"/>
          <w:sz w:val="20"/>
          <w:szCs w:val="20"/>
        </w:rPr>
        <w:t>ենթակա</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հաստատման</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ապացույցներով</w:t>
      </w:r>
      <w:r w:rsidRPr="001304AC">
        <w:rPr>
          <w:rFonts w:ascii="GHEA Grapalat" w:hAnsi="GHEA Grapalat"/>
          <w:sz w:val="20"/>
          <w:szCs w:val="20"/>
          <w:lang w:val="es-ES"/>
        </w:rPr>
        <w:t xml:space="preserve">, </w:t>
      </w:r>
      <w:r w:rsidRPr="001304AC">
        <w:rPr>
          <w:rFonts w:ascii="GHEA Grapalat" w:hAnsi="GHEA Grapalat"/>
          <w:sz w:val="20"/>
          <w:szCs w:val="20"/>
        </w:rPr>
        <w:t>համարվում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հաստատված</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9.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գործընթացին</w:t>
      </w:r>
      <w:r w:rsidRPr="001304AC">
        <w:rPr>
          <w:rFonts w:ascii="GHEA Grapalat" w:hAnsi="GHEA Grapalat"/>
          <w:sz w:val="20"/>
          <w:szCs w:val="20"/>
          <w:lang w:val="es-ES"/>
        </w:rPr>
        <w:t xml:space="preserve"> </w:t>
      </w:r>
      <w:r w:rsidRPr="001304AC">
        <w:rPr>
          <w:rFonts w:ascii="GHEA Grapalat" w:hAnsi="GHEA Grapalat"/>
          <w:sz w:val="20"/>
          <w:szCs w:val="20"/>
        </w:rPr>
        <w:t>վերաբերող՝</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 xml:space="preserve"> </w:t>
      </w:r>
      <w:r w:rsidRPr="001304AC">
        <w:rPr>
          <w:rFonts w:ascii="GHEA Grapalat" w:hAnsi="GHEA Grapalat"/>
          <w:sz w:val="20"/>
          <w:szCs w:val="20"/>
        </w:rPr>
        <w:t>քննվող</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միացնում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 xml:space="preserve"> </w:t>
      </w:r>
      <w:r w:rsidRPr="001304AC">
        <w:rPr>
          <w:rFonts w:ascii="GHEA Grapalat" w:hAnsi="GHEA Grapalat"/>
          <w:sz w:val="20"/>
          <w:szCs w:val="20"/>
        </w:rPr>
        <w:t>նշելով</w:t>
      </w:r>
      <w:r w:rsidRPr="001304AC">
        <w:rPr>
          <w:rFonts w:ascii="GHEA Grapalat" w:hAnsi="GHEA Grapalat"/>
          <w:sz w:val="20"/>
          <w:szCs w:val="20"/>
          <w:lang w:val="es-ES"/>
        </w:rPr>
        <w:t xml:space="preserve"> </w:t>
      </w:r>
      <w:r w:rsidRPr="001304AC">
        <w:rPr>
          <w:rFonts w:ascii="GHEA Grapalat" w:hAnsi="GHEA Grapalat"/>
          <w:sz w:val="20"/>
          <w:szCs w:val="20"/>
        </w:rPr>
        <w:t>կասեցման</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պատասխանը</w:t>
      </w:r>
      <w:r w:rsidRPr="001304AC">
        <w:rPr>
          <w:rFonts w:ascii="GHEA Grapalat" w:hAnsi="GHEA Grapalat"/>
          <w:sz w:val="20"/>
          <w:szCs w:val="20"/>
          <w:lang w:val="es-ES"/>
        </w:rPr>
        <w:t xml:space="preserve"> </w:t>
      </w:r>
      <w:r w:rsidRPr="001304AC">
        <w:rPr>
          <w:rFonts w:ascii="GHEA Grapalat" w:hAnsi="GHEA Grapalat"/>
          <w:sz w:val="20"/>
          <w:szCs w:val="20"/>
        </w:rPr>
        <w:t>պատվիրատուն</w:t>
      </w:r>
      <w:r w:rsidRPr="001304AC">
        <w:rPr>
          <w:rFonts w:ascii="GHEA Grapalat" w:hAnsi="GHEA Grapalat"/>
          <w:sz w:val="20"/>
          <w:szCs w:val="20"/>
          <w:lang w:val="es-ES"/>
        </w:rPr>
        <w:t xml:space="preserve"> </w:t>
      </w:r>
      <w:r w:rsidRPr="001304AC">
        <w:rPr>
          <w:rFonts w:ascii="GHEA Grapalat" w:hAnsi="GHEA Grapalat"/>
          <w:sz w:val="20"/>
          <w:szCs w:val="20"/>
        </w:rPr>
        <w:t>ներկայացնում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lastRenderedPageBreak/>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12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անձինք</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նրանց</w:t>
      </w:r>
      <w:r w:rsidRPr="001304AC">
        <w:rPr>
          <w:rFonts w:ascii="GHEA Grapalat" w:hAnsi="GHEA Grapalat"/>
          <w:sz w:val="20"/>
          <w:szCs w:val="20"/>
          <w:lang w:val="es-ES"/>
        </w:rPr>
        <w:t xml:space="preserve"> </w:t>
      </w:r>
      <w:r w:rsidRPr="001304AC">
        <w:rPr>
          <w:rFonts w:ascii="GHEA Grapalat" w:hAnsi="GHEA Grapalat"/>
          <w:sz w:val="20"/>
          <w:szCs w:val="20"/>
        </w:rPr>
        <w:t>ներկայացուցիչները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նիստի</w:t>
      </w:r>
      <w:r w:rsidRPr="001304AC">
        <w:rPr>
          <w:rFonts w:ascii="GHEA Grapalat" w:hAnsi="GHEA Grapalat"/>
          <w:sz w:val="20"/>
          <w:szCs w:val="20"/>
          <w:lang w:val="es-ES"/>
        </w:rPr>
        <w:t xml:space="preserve"> </w:t>
      </w:r>
      <w:r w:rsidRPr="001304AC">
        <w:rPr>
          <w:rFonts w:ascii="GHEA Grapalat" w:hAnsi="GHEA Grapalat"/>
          <w:sz w:val="20"/>
          <w:szCs w:val="20"/>
        </w:rPr>
        <w:t>ժամանակի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վայրի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առանձին</w:t>
      </w:r>
      <w:r w:rsidRPr="001304AC">
        <w:rPr>
          <w:rFonts w:ascii="GHEA Grapalat" w:hAnsi="GHEA Grapalat"/>
          <w:sz w:val="20"/>
          <w:szCs w:val="20"/>
          <w:lang w:val="es-ES"/>
        </w:rPr>
        <w:t xml:space="preserve"> </w:t>
      </w:r>
      <w:r w:rsidRPr="001304AC">
        <w:rPr>
          <w:rFonts w:ascii="GHEA Grapalat" w:hAnsi="GHEA Grapalat"/>
          <w:sz w:val="20"/>
          <w:szCs w:val="20"/>
        </w:rPr>
        <w:t>դատավարական</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w:t>
      </w:r>
      <w:r w:rsidRPr="001304AC">
        <w:rPr>
          <w:rFonts w:ascii="GHEA Grapalat" w:hAnsi="GHEA Grapalat"/>
          <w:sz w:val="20"/>
          <w:szCs w:val="20"/>
          <w:lang w:val="es-ES"/>
        </w:rPr>
        <w:t xml:space="preserve"> </w:t>
      </w:r>
      <w:r w:rsidRPr="001304AC">
        <w:rPr>
          <w:rFonts w:ascii="GHEA Grapalat" w:hAnsi="GHEA Grapalat"/>
          <w:sz w:val="20"/>
          <w:szCs w:val="20"/>
        </w:rPr>
        <w:t>կատարելու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ծանուցվում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հաղորդակցության</w:t>
      </w:r>
      <w:r w:rsidRPr="001304AC">
        <w:rPr>
          <w:rFonts w:ascii="GHEA Grapalat" w:hAnsi="GHEA Grapalat"/>
          <w:sz w:val="20"/>
          <w:szCs w:val="20"/>
          <w:lang w:val="es-ES"/>
        </w:rPr>
        <w:t xml:space="preserve"> </w:t>
      </w:r>
      <w:r w:rsidRPr="001304AC">
        <w:rPr>
          <w:rFonts w:ascii="GHEA Grapalat" w:hAnsi="GHEA Grapalat"/>
          <w:sz w:val="20"/>
          <w:szCs w:val="20"/>
        </w:rPr>
        <w:t>միջոցով</w:t>
      </w:r>
      <w:r w:rsidRPr="001304AC">
        <w:rPr>
          <w:rFonts w:ascii="GHEA Grapalat" w:hAnsi="GHEA Grapalat"/>
          <w:sz w:val="20"/>
          <w:szCs w:val="20"/>
          <w:lang w:val="es-ES"/>
        </w:rPr>
        <w:t xml:space="preserve"> </w:t>
      </w:r>
      <w:r w:rsidRPr="001304AC">
        <w:rPr>
          <w:rFonts w:ascii="GHEA Grapalat" w:hAnsi="GHEA Grapalat"/>
          <w:sz w:val="20"/>
          <w:szCs w:val="20"/>
        </w:rPr>
        <w:t>ծանուցագրերը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փաստաթղթեր</w:t>
      </w:r>
      <w:r w:rsidRPr="001304AC">
        <w:rPr>
          <w:rFonts w:ascii="GHEA Grapalat" w:hAnsi="GHEA Grapalat"/>
          <w:sz w:val="20"/>
          <w:szCs w:val="20"/>
          <w:lang w:val="es-ES"/>
        </w:rPr>
        <w:t xml:space="preserve"> </w:t>
      </w:r>
      <w:r w:rsidRPr="001304AC">
        <w:rPr>
          <w:rFonts w:ascii="GHEA Grapalat" w:hAnsi="GHEA Grapalat"/>
          <w:sz w:val="20"/>
          <w:szCs w:val="20"/>
        </w:rPr>
        <w:t>Օրենսգրքի</w:t>
      </w:r>
      <w:r w:rsidRPr="001304AC">
        <w:rPr>
          <w:rFonts w:ascii="GHEA Grapalat" w:hAnsi="GHEA Grapalat"/>
          <w:sz w:val="20"/>
          <w:szCs w:val="20"/>
          <w:lang w:val="es-ES"/>
        </w:rPr>
        <w:t xml:space="preserve"> 97-</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հայցադիմումում</w:t>
      </w:r>
      <w:r w:rsidRPr="001304AC">
        <w:rPr>
          <w:rFonts w:ascii="GHEA Grapalat" w:hAnsi="GHEA Grapalat"/>
          <w:sz w:val="20"/>
          <w:szCs w:val="20"/>
          <w:lang w:val="es-ES"/>
        </w:rPr>
        <w:t xml:space="preserve"> </w:t>
      </w:r>
      <w:r w:rsidRPr="001304AC">
        <w:rPr>
          <w:rFonts w:ascii="GHEA Grapalat" w:hAnsi="GHEA Grapalat"/>
          <w:sz w:val="20"/>
          <w:szCs w:val="20"/>
        </w:rPr>
        <w:t>նշված</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փոստին</w:t>
      </w:r>
      <w:r w:rsidRPr="001304AC">
        <w:rPr>
          <w:rFonts w:ascii="GHEA Grapalat" w:hAnsi="GHEA Grapalat"/>
          <w:sz w:val="20"/>
          <w:szCs w:val="20"/>
          <w:lang w:val="es-ES"/>
        </w:rPr>
        <w:t xml:space="preserve"> </w:t>
      </w:r>
      <w:r w:rsidRPr="001304AC">
        <w:rPr>
          <w:rFonts w:ascii="GHEA Grapalat" w:hAnsi="GHEA Grapalat"/>
          <w:sz w:val="20"/>
          <w:szCs w:val="20"/>
        </w:rPr>
        <w:t>ուղարկելու</w:t>
      </w:r>
      <w:r w:rsidRPr="001304AC">
        <w:rPr>
          <w:rFonts w:ascii="GHEA Grapalat" w:hAnsi="GHEA Grapalat"/>
          <w:sz w:val="20"/>
          <w:szCs w:val="20"/>
          <w:lang w:val="es-ES"/>
        </w:rPr>
        <w:t xml:space="preserve"> </w:t>
      </w:r>
      <w:r w:rsidRPr="001304AC">
        <w:rPr>
          <w:rFonts w:ascii="GHEA Grapalat" w:hAnsi="GHEA Grapalat"/>
          <w:sz w:val="20"/>
          <w:szCs w:val="20"/>
        </w:rPr>
        <w:t>եղանակով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քննում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դրանց</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վճիռները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ընթացակարգով</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w:t>
      </w:r>
      <w:r w:rsidRPr="001304AC">
        <w:rPr>
          <w:rFonts w:ascii="GHEA Grapalat" w:hAnsi="GHEA Grapalat"/>
          <w:sz w:val="20"/>
          <w:szCs w:val="20"/>
          <w:lang w:val="es-ES"/>
        </w:rPr>
        <w:t xml:space="preserve"> </w:t>
      </w:r>
      <w:r w:rsidRPr="001304AC">
        <w:rPr>
          <w:rFonts w:ascii="GHEA Grapalat" w:hAnsi="GHEA Grapalat"/>
          <w:sz w:val="20"/>
          <w:szCs w:val="20"/>
        </w:rPr>
        <w:t>միջնորդությամբ</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նախաձեռնությամբ</w:t>
      </w:r>
      <w:r w:rsidRPr="001304AC">
        <w:rPr>
          <w:rFonts w:ascii="GHEA Grapalat" w:hAnsi="GHEA Grapalat"/>
          <w:sz w:val="20"/>
          <w:szCs w:val="20"/>
          <w:lang w:val="es-ES"/>
        </w:rPr>
        <w:t xml:space="preserve"> </w:t>
      </w:r>
      <w:r w:rsidRPr="001304AC">
        <w:rPr>
          <w:rFonts w:ascii="GHEA Grapalat" w:hAnsi="GHEA Grapalat"/>
          <w:sz w:val="20"/>
          <w:szCs w:val="20"/>
        </w:rPr>
        <w:t>եկել</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եզրահանգման</w:t>
      </w:r>
      <w:r w:rsidRPr="001304AC">
        <w:rPr>
          <w:rFonts w:ascii="GHEA Grapalat" w:hAnsi="GHEA Grapalat"/>
          <w:sz w:val="20"/>
          <w:szCs w:val="20"/>
          <w:lang w:val="es-ES"/>
        </w:rPr>
        <w:t xml:space="preserve">, </w:t>
      </w:r>
      <w:r w:rsidRPr="001304AC">
        <w:rPr>
          <w:rFonts w:ascii="GHEA Grapalat" w:hAnsi="GHEA Grapalat"/>
          <w:sz w:val="20"/>
          <w:szCs w:val="20"/>
        </w:rPr>
        <w:t>որ</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քննել</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14.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միջնորդությունը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ժամկետի</w:t>
      </w:r>
      <w:r w:rsidRPr="001304AC">
        <w:rPr>
          <w:rFonts w:ascii="GHEA Grapalat" w:hAnsi="GHEA Grapalat"/>
          <w:sz w:val="20"/>
          <w:szCs w:val="20"/>
          <w:lang w:val="es-ES"/>
        </w:rPr>
        <w:t xml:space="preserve"> </w:t>
      </w:r>
      <w:r w:rsidRPr="001304AC">
        <w:rPr>
          <w:rFonts w:ascii="GHEA Grapalat" w:hAnsi="GHEA Grapalat"/>
          <w:sz w:val="20"/>
          <w:szCs w:val="20"/>
        </w:rPr>
        <w:t>լրանալը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15.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լրանալուց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16.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լուծվել</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17</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հիմքում</w:t>
      </w:r>
      <w:r w:rsidRPr="001304AC">
        <w:rPr>
          <w:rFonts w:ascii="GHEA Grapalat" w:hAnsi="GHEA Grapalat"/>
          <w:sz w:val="20"/>
          <w:szCs w:val="20"/>
          <w:lang w:val="es-ES"/>
        </w:rPr>
        <w:t xml:space="preserve"> </w:t>
      </w:r>
      <w:r w:rsidRPr="001304AC">
        <w:rPr>
          <w:rFonts w:ascii="GHEA Grapalat" w:hAnsi="GHEA Grapalat"/>
          <w:sz w:val="20"/>
          <w:szCs w:val="20"/>
        </w:rPr>
        <w:t>ընկած</w:t>
      </w:r>
      <w:r w:rsidRPr="001304AC">
        <w:rPr>
          <w:rFonts w:ascii="GHEA Grapalat" w:hAnsi="GHEA Grapalat"/>
          <w:sz w:val="20"/>
          <w:szCs w:val="20"/>
          <w:lang w:val="es-ES"/>
        </w:rPr>
        <w:t xml:space="preserve"> </w:t>
      </w:r>
      <w:r w:rsidRPr="001304AC">
        <w:rPr>
          <w:rFonts w:ascii="GHEA Grapalat" w:hAnsi="GHEA Grapalat"/>
          <w:sz w:val="20"/>
          <w:szCs w:val="20"/>
        </w:rPr>
        <w:t>հանգամանքների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ընդունման</w:t>
      </w:r>
      <w:r w:rsidRPr="001304AC">
        <w:rPr>
          <w:rFonts w:ascii="GHEA Grapalat" w:hAnsi="GHEA Grapalat"/>
          <w:sz w:val="20"/>
          <w:szCs w:val="20"/>
          <w:lang w:val="es-ES"/>
        </w:rPr>
        <w:t xml:space="preserve"> </w:t>
      </w:r>
      <w:r w:rsidRPr="001304AC">
        <w:rPr>
          <w:rFonts w:ascii="GHEA Grapalat" w:hAnsi="GHEA Grapalat"/>
          <w:sz w:val="20"/>
          <w:szCs w:val="20"/>
        </w:rPr>
        <w:t>օրենքով</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իրավական</w:t>
      </w:r>
      <w:r w:rsidRPr="001304AC">
        <w:rPr>
          <w:rFonts w:ascii="GHEA Grapalat" w:hAnsi="GHEA Grapalat"/>
          <w:sz w:val="20"/>
          <w:szCs w:val="20"/>
          <w:lang w:val="es-ES"/>
        </w:rPr>
        <w:t xml:space="preserve"> </w:t>
      </w:r>
      <w:r w:rsidRPr="001304AC">
        <w:rPr>
          <w:rFonts w:ascii="GHEA Grapalat" w:hAnsi="GHEA Grapalat"/>
          <w:sz w:val="20"/>
          <w:szCs w:val="20"/>
        </w:rPr>
        <w:t>ակտերով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կարգը</w:t>
      </w:r>
      <w:r w:rsidRPr="001304AC">
        <w:rPr>
          <w:rFonts w:ascii="GHEA Grapalat" w:hAnsi="GHEA Grapalat"/>
          <w:sz w:val="20"/>
          <w:szCs w:val="20"/>
          <w:lang w:val="es-ES"/>
        </w:rPr>
        <w:t xml:space="preserve"> </w:t>
      </w:r>
      <w:r w:rsidRPr="001304AC">
        <w:rPr>
          <w:rFonts w:ascii="GHEA Grapalat" w:hAnsi="GHEA Grapalat"/>
          <w:sz w:val="20"/>
          <w:szCs w:val="20"/>
        </w:rPr>
        <w:t>պահպանված</w:t>
      </w:r>
      <w:r w:rsidRPr="001304AC">
        <w:rPr>
          <w:rFonts w:ascii="GHEA Grapalat" w:hAnsi="GHEA Grapalat"/>
          <w:sz w:val="20"/>
          <w:szCs w:val="20"/>
          <w:lang w:val="es-ES"/>
        </w:rPr>
        <w:t xml:space="preserve"> </w:t>
      </w:r>
      <w:r w:rsidRPr="001304AC">
        <w:rPr>
          <w:rFonts w:ascii="GHEA Grapalat" w:hAnsi="GHEA Grapalat"/>
          <w:sz w:val="20"/>
          <w:szCs w:val="20"/>
        </w:rPr>
        <w:t>լինելու</w:t>
      </w:r>
      <w:r w:rsidRPr="001304AC">
        <w:rPr>
          <w:rFonts w:ascii="GHEA Grapalat" w:hAnsi="GHEA Grapalat"/>
          <w:sz w:val="20"/>
          <w:szCs w:val="20"/>
          <w:lang w:val="es-ES"/>
        </w:rPr>
        <w:t xml:space="preserve"> </w:t>
      </w:r>
      <w:r w:rsidRPr="001304AC">
        <w:rPr>
          <w:rFonts w:ascii="GHEA Grapalat" w:hAnsi="GHEA Grapalat"/>
          <w:sz w:val="20"/>
          <w:szCs w:val="20"/>
        </w:rPr>
        <w:t>փաստերն</w:t>
      </w:r>
      <w:r w:rsidRPr="001304AC">
        <w:rPr>
          <w:rFonts w:ascii="GHEA Grapalat" w:hAnsi="GHEA Grapalat"/>
          <w:sz w:val="20"/>
          <w:szCs w:val="20"/>
          <w:lang w:val="es-ES"/>
        </w:rPr>
        <w:t xml:space="preserve"> </w:t>
      </w:r>
      <w:r w:rsidRPr="001304AC">
        <w:rPr>
          <w:rFonts w:ascii="GHEA Grapalat" w:hAnsi="GHEA Grapalat"/>
          <w:sz w:val="20"/>
          <w:szCs w:val="20"/>
        </w:rPr>
        <w:t>ապացուցելու</w:t>
      </w:r>
      <w:r w:rsidRPr="001304AC">
        <w:rPr>
          <w:rFonts w:ascii="GHEA Grapalat" w:hAnsi="GHEA Grapalat"/>
          <w:sz w:val="20"/>
          <w:szCs w:val="20"/>
          <w:lang w:val="es-ES"/>
        </w:rPr>
        <w:t xml:space="preserve"> </w:t>
      </w:r>
      <w:r w:rsidRPr="001304AC">
        <w:rPr>
          <w:rFonts w:ascii="GHEA Grapalat" w:hAnsi="GHEA Grapalat"/>
          <w:sz w:val="20"/>
          <w:szCs w:val="20"/>
        </w:rPr>
        <w:t>պարտականությունը</w:t>
      </w:r>
      <w:r w:rsidRPr="001304AC">
        <w:rPr>
          <w:rFonts w:ascii="GHEA Grapalat" w:hAnsi="GHEA Grapalat"/>
          <w:sz w:val="20"/>
          <w:szCs w:val="20"/>
          <w:lang w:val="es-ES"/>
        </w:rPr>
        <w:t xml:space="preserve"> </w:t>
      </w:r>
      <w:r w:rsidRPr="001304AC">
        <w:rPr>
          <w:rFonts w:ascii="GHEA Grapalat" w:hAnsi="GHEA Grapalat"/>
          <w:sz w:val="20"/>
          <w:szCs w:val="20"/>
        </w:rPr>
        <w:t>կրում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18</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իրավաչափությունը</w:t>
      </w:r>
      <w:r w:rsidRPr="001304AC">
        <w:rPr>
          <w:rFonts w:ascii="GHEA Grapalat" w:hAnsi="GHEA Grapalat"/>
          <w:sz w:val="20"/>
          <w:szCs w:val="20"/>
          <w:lang w:val="es-ES"/>
        </w:rPr>
        <w:t xml:space="preserve"> </w:t>
      </w:r>
      <w:r w:rsidRPr="001304AC">
        <w:rPr>
          <w:rFonts w:ascii="GHEA Grapalat" w:hAnsi="GHEA Grapalat"/>
          <w:sz w:val="20"/>
          <w:szCs w:val="20"/>
        </w:rPr>
        <w:t>հիմնավորող</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միայն</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հիմնավորում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ապացույցի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անհնարինությունը</w:t>
      </w:r>
      <w:r w:rsidRPr="001304AC">
        <w:rPr>
          <w:rFonts w:ascii="GHEA Grapalat" w:hAnsi="GHEA Grapalat"/>
          <w:sz w:val="20"/>
          <w:szCs w:val="20"/>
          <w:lang w:val="es-ES"/>
        </w:rPr>
        <w:t xml:space="preserve"> </w:t>
      </w:r>
      <w:r w:rsidRPr="001304AC">
        <w:rPr>
          <w:rFonts w:ascii="GHEA Grapalat" w:hAnsi="GHEA Grapalat"/>
          <w:sz w:val="20"/>
          <w:szCs w:val="20"/>
        </w:rPr>
        <w:t>իրենից</w:t>
      </w:r>
      <w:r w:rsidRPr="001304AC">
        <w:rPr>
          <w:rFonts w:ascii="GHEA Grapalat" w:hAnsi="GHEA Grapalat"/>
          <w:sz w:val="20"/>
          <w:szCs w:val="20"/>
          <w:lang w:val="es-ES"/>
        </w:rPr>
        <w:t xml:space="preserve"> </w:t>
      </w:r>
      <w:r w:rsidRPr="001304AC">
        <w:rPr>
          <w:rFonts w:ascii="GHEA Grapalat" w:hAnsi="GHEA Grapalat"/>
          <w:sz w:val="20"/>
          <w:szCs w:val="20"/>
        </w:rPr>
        <w:t>անկախ</w:t>
      </w:r>
      <w:r w:rsidRPr="001304AC">
        <w:rPr>
          <w:rFonts w:ascii="GHEA Grapalat" w:hAnsi="GHEA Grapalat"/>
          <w:sz w:val="20"/>
          <w:szCs w:val="20"/>
          <w:lang w:val="es-ES"/>
        </w:rPr>
        <w:t xml:space="preserve"> </w:t>
      </w:r>
      <w:r w:rsidRPr="001304AC">
        <w:rPr>
          <w:rFonts w:ascii="GHEA Grapalat" w:hAnsi="GHEA Grapalat"/>
          <w:sz w:val="20"/>
          <w:szCs w:val="20"/>
        </w:rPr>
        <w:t>պատճառներով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19.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բողոքարկումն</w:t>
      </w:r>
      <w:r w:rsidRPr="001304AC">
        <w:rPr>
          <w:rFonts w:ascii="GHEA Grapalat" w:hAnsi="GHEA Grapalat"/>
          <w:sz w:val="20"/>
          <w:szCs w:val="20"/>
          <w:lang w:val="es-ES"/>
        </w:rPr>
        <w:t xml:space="preserve"> </w:t>
      </w:r>
      <w:r w:rsidRPr="001304AC">
        <w:rPr>
          <w:rFonts w:ascii="GHEA Grapalat" w:hAnsi="GHEA Grapalat"/>
          <w:sz w:val="20"/>
          <w:szCs w:val="20"/>
        </w:rPr>
        <w:t>ինքնաբերաբար</w:t>
      </w:r>
      <w:r w:rsidRPr="001304AC">
        <w:rPr>
          <w:rFonts w:ascii="GHEA Grapalat" w:hAnsi="GHEA Grapalat"/>
          <w:sz w:val="20"/>
          <w:szCs w:val="20"/>
          <w:lang w:val="es-ES"/>
        </w:rPr>
        <w:t xml:space="preserve"> </w:t>
      </w:r>
      <w:r w:rsidRPr="001304AC">
        <w:rPr>
          <w:rFonts w:ascii="GHEA Grapalat" w:hAnsi="GHEA Grapalat"/>
          <w:sz w:val="20"/>
          <w:szCs w:val="20"/>
        </w:rPr>
        <w:t>կասեցնում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cs="GHEA Grapalat"/>
          <w:sz w:val="20"/>
          <w:szCs w:val="20"/>
        </w:rPr>
        <w:t>կետով</w:t>
      </w:r>
      <w:r w:rsidRPr="001304AC">
        <w:rPr>
          <w:rFonts w:ascii="GHEA Grapalat" w:hAnsi="GHEA Grapalat"/>
          <w:sz w:val="20"/>
          <w:szCs w:val="20"/>
          <w:lang w:val="es-ES"/>
        </w:rPr>
        <w:t xml:space="preserve"> </w:t>
      </w:r>
      <w:r w:rsidRPr="001304AC">
        <w:rPr>
          <w:rFonts w:ascii="GHEA Grapalat" w:hAnsi="GHEA Grapalat" w:cs="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հրապարակվելու</w:t>
      </w:r>
      <w:r w:rsidRPr="001304AC">
        <w:rPr>
          <w:rFonts w:ascii="GHEA Grapalat" w:hAnsi="GHEA Grapalat"/>
          <w:sz w:val="20"/>
          <w:szCs w:val="20"/>
          <w:lang w:val="es-ES"/>
        </w:rPr>
        <w:t xml:space="preserve"> </w:t>
      </w:r>
      <w:r w:rsidRPr="001304AC">
        <w:rPr>
          <w:rFonts w:ascii="GHEA Grapalat" w:hAnsi="GHEA Grapalat"/>
          <w:sz w:val="20"/>
          <w:szCs w:val="20"/>
        </w:rPr>
        <w:t>օրվանից</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վեճի</w:t>
      </w:r>
      <w:r w:rsidRPr="001304AC">
        <w:rPr>
          <w:rFonts w:ascii="GHEA Grapalat" w:hAnsi="GHEA Grapalat"/>
          <w:sz w:val="20"/>
          <w:szCs w:val="20"/>
          <w:lang w:val="es-ES"/>
        </w:rPr>
        <w:t xml:space="preserve"> </w:t>
      </w:r>
      <w:r w:rsidRPr="001304AC">
        <w:rPr>
          <w:rFonts w:ascii="GHEA Grapalat" w:hAnsi="GHEA Grapalat"/>
          <w:sz w:val="20"/>
          <w:szCs w:val="20"/>
        </w:rPr>
        <w:t>քննության</w:t>
      </w:r>
      <w:r w:rsidRPr="001304AC">
        <w:rPr>
          <w:rFonts w:ascii="GHEA Grapalat" w:hAnsi="GHEA Grapalat"/>
          <w:sz w:val="20"/>
          <w:szCs w:val="20"/>
          <w:lang w:val="es-ES"/>
        </w:rPr>
        <w:t xml:space="preserve"> </w:t>
      </w:r>
      <w:r w:rsidRPr="001304AC">
        <w:rPr>
          <w:rFonts w:ascii="GHEA Grapalat" w:hAnsi="GHEA Grapalat"/>
          <w:sz w:val="20"/>
          <w:szCs w:val="20"/>
        </w:rPr>
        <w:t>արդյունքներով</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կայացրած</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մտնելու</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20</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հանրային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պաշտպանության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ազգային</w:t>
      </w:r>
      <w:r w:rsidRPr="001304AC">
        <w:rPr>
          <w:rFonts w:ascii="GHEA Grapalat" w:hAnsi="GHEA Grapalat"/>
          <w:sz w:val="20"/>
          <w:szCs w:val="20"/>
          <w:lang w:val="es-ES"/>
        </w:rPr>
        <w:t xml:space="preserve"> </w:t>
      </w:r>
      <w:r w:rsidRPr="001304AC">
        <w:rPr>
          <w:rFonts w:ascii="GHEA Grapalat" w:hAnsi="GHEA Grapalat"/>
          <w:sz w:val="20"/>
          <w:szCs w:val="20"/>
        </w:rPr>
        <w:t>անվտանգության</w:t>
      </w:r>
      <w:r w:rsidRPr="001304AC">
        <w:rPr>
          <w:rFonts w:ascii="GHEA Grapalat" w:hAnsi="GHEA Grapalat"/>
          <w:sz w:val="20"/>
          <w:szCs w:val="20"/>
          <w:lang w:val="es-ES"/>
        </w:rPr>
        <w:t xml:space="preserve"> </w:t>
      </w:r>
      <w:r w:rsidRPr="001304AC">
        <w:rPr>
          <w:rFonts w:ascii="GHEA Grapalat" w:hAnsi="GHEA Grapalat"/>
          <w:sz w:val="20"/>
          <w:szCs w:val="20"/>
        </w:rPr>
        <w:t>շահերից</w:t>
      </w:r>
      <w:r w:rsidRPr="001304AC">
        <w:rPr>
          <w:rFonts w:ascii="GHEA Grapalat" w:hAnsi="GHEA Grapalat"/>
          <w:sz w:val="20"/>
          <w:szCs w:val="20"/>
          <w:lang w:val="es-ES"/>
        </w:rPr>
        <w:t xml:space="preserve"> </w:t>
      </w:r>
      <w:r w:rsidRPr="001304AC">
        <w:rPr>
          <w:rFonts w:ascii="GHEA Grapalat" w:hAnsi="GHEA Grapalat"/>
          <w:sz w:val="20"/>
          <w:szCs w:val="20"/>
        </w:rPr>
        <w:t>ելնելով</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շարունակել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1-</w:t>
      </w:r>
      <w:r w:rsidRPr="001304AC">
        <w:rPr>
          <w:rFonts w:ascii="GHEA Grapalat" w:hAnsi="GHEA Grapalat"/>
          <w:sz w:val="20"/>
          <w:szCs w:val="20"/>
        </w:rPr>
        <w:t>ին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մարմինների</w:t>
      </w:r>
      <w:r w:rsidRPr="001304AC">
        <w:rPr>
          <w:rFonts w:ascii="GHEA Grapalat" w:hAnsi="GHEA Grapalat"/>
          <w:sz w:val="20"/>
          <w:szCs w:val="20"/>
          <w:lang w:val="es-ES"/>
        </w:rPr>
        <w:t xml:space="preserve"> </w:t>
      </w:r>
      <w:r w:rsidRPr="001304AC">
        <w:rPr>
          <w:rFonts w:ascii="GHEA Grapalat" w:hAnsi="GHEA Grapalat"/>
          <w:sz w:val="20"/>
          <w:szCs w:val="20"/>
        </w:rPr>
        <w:t>ղեկավարների</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իրավաբանական</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գործադիր</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ղեկավարի</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միջնորդության</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կասեցումը</w:t>
      </w:r>
      <w:r w:rsidRPr="001304AC">
        <w:rPr>
          <w:rFonts w:ascii="GHEA Grapalat" w:hAnsi="GHEA Grapalat"/>
          <w:sz w:val="20"/>
          <w:szCs w:val="20"/>
          <w:lang w:val="es-ES"/>
        </w:rPr>
        <w:t xml:space="preserve"> </w:t>
      </w:r>
      <w:r w:rsidRPr="001304AC">
        <w:rPr>
          <w:rFonts w:ascii="GHEA Grapalat" w:hAnsi="GHEA Grapalat"/>
          <w:sz w:val="20"/>
          <w:szCs w:val="20"/>
        </w:rPr>
        <w:t>վերացնելու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կայացման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մարմինն</w:t>
      </w:r>
      <w:r w:rsidRPr="001304AC">
        <w:rPr>
          <w:rFonts w:ascii="GHEA Grapalat" w:hAnsi="GHEA Grapalat"/>
          <w:sz w:val="20"/>
          <w:szCs w:val="20"/>
          <w:lang w:val="es-ES"/>
        </w:rPr>
        <w:t xml:space="preserve"> </w:t>
      </w:r>
      <w:r w:rsidRPr="001304AC">
        <w:rPr>
          <w:rFonts w:ascii="GHEA Grapalat" w:hAnsi="GHEA Grapalat"/>
          <w:sz w:val="20"/>
          <w:szCs w:val="20"/>
        </w:rPr>
        <w:t>այդ</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մտնում</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պահից</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12.22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cs="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cs="GHEA Grapalat"/>
          <w:sz w:val="20"/>
          <w:szCs w:val="20"/>
        </w:rPr>
        <w:t>համար</w:t>
      </w:r>
      <w:r w:rsidRPr="001304AC">
        <w:rPr>
          <w:rFonts w:ascii="GHEA Grapalat" w:hAnsi="GHEA Grapalat"/>
          <w:sz w:val="20"/>
          <w:szCs w:val="20"/>
          <w:lang w:val="es-ES"/>
        </w:rPr>
        <w:t xml:space="preserve"> </w:t>
      </w:r>
      <w:r w:rsidRPr="001304AC">
        <w:rPr>
          <w:rFonts w:ascii="GHEA Grapalat" w:hAnsi="GHEA Grapalat" w:cs="GHEA Grapalat"/>
          <w:sz w:val="20"/>
          <w:szCs w:val="20"/>
        </w:rPr>
        <w:t>գանձվող</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տուրքերի</w:t>
      </w:r>
      <w:r w:rsidRPr="001304AC">
        <w:rPr>
          <w:rFonts w:ascii="GHEA Grapalat" w:hAnsi="GHEA Grapalat"/>
          <w:sz w:val="20"/>
          <w:szCs w:val="20"/>
          <w:lang w:val="es-ES"/>
        </w:rPr>
        <w:t xml:space="preserve"> </w:t>
      </w:r>
      <w:r w:rsidRPr="001304AC">
        <w:rPr>
          <w:rFonts w:ascii="GHEA Grapalat" w:hAnsi="GHEA Grapalat"/>
          <w:sz w:val="20"/>
          <w:szCs w:val="20"/>
        </w:rPr>
        <w:t>դրույքաչափերը</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տուրքի</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օրենքով։</w:t>
      </w:r>
    </w:p>
    <w:p w:rsidR="00096865" w:rsidRPr="001304AC" w:rsidRDefault="003B269F" w:rsidP="003B269F">
      <w:pPr>
        <w:ind w:firstLine="567"/>
        <w:jc w:val="center"/>
        <w:rPr>
          <w:rFonts w:ascii="GHEA Grapalat" w:hAnsi="GHEA Grapalat"/>
          <w:b/>
          <w:szCs w:val="22"/>
          <w:lang w:val="af-ZA"/>
        </w:rPr>
      </w:pPr>
      <w:r w:rsidRPr="001304AC">
        <w:rPr>
          <w:rFonts w:ascii="GHEA Grapalat" w:hAnsi="GHEA Grapalat" w:cs="Sylfaen"/>
          <w:b/>
          <w:szCs w:val="22"/>
          <w:lang w:val="es-ES"/>
        </w:rPr>
        <w:br w:type="page"/>
      </w:r>
      <w:r w:rsidR="00096865" w:rsidRPr="001304AC">
        <w:rPr>
          <w:rFonts w:ascii="GHEA Grapalat" w:hAnsi="GHEA Grapalat" w:cs="Sylfaen"/>
          <w:b/>
          <w:szCs w:val="22"/>
          <w:lang w:val="es-ES"/>
        </w:rPr>
        <w:lastRenderedPageBreak/>
        <w:t>ՄԱՍ</w:t>
      </w:r>
      <w:r w:rsidR="00096865" w:rsidRPr="001304AC">
        <w:rPr>
          <w:rFonts w:ascii="GHEA Grapalat" w:hAnsi="GHEA Grapalat"/>
          <w:b/>
          <w:szCs w:val="22"/>
          <w:lang w:val="af-ZA"/>
        </w:rPr>
        <w:t xml:space="preserve">  II</w:t>
      </w:r>
    </w:p>
    <w:p w:rsidR="00096865" w:rsidRPr="001304AC" w:rsidRDefault="00096865" w:rsidP="00EF3662">
      <w:pPr>
        <w:pStyle w:val="BodyText"/>
        <w:ind w:right="-7"/>
        <w:jc w:val="center"/>
        <w:rPr>
          <w:rFonts w:ascii="GHEA Grapalat" w:hAnsi="GHEA Grapalat"/>
          <w:b/>
          <w:szCs w:val="22"/>
          <w:lang w:val="af-ZA"/>
        </w:rPr>
      </w:pP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Ն</w:t>
      </w:r>
      <w:r w:rsidRPr="001304AC">
        <w:rPr>
          <w:rFonts w:ascii="GHEA Grapalat" w:hAnsi="GHEA Grapalat"/>
          <w:b/>
          <w:szCs w:val="22"/>
          <w:lang w:val="af-ZA"/>
        </w:rPr>
        <w:t xml:space="preserve"> </w:t>
      </w:r>
      <w:r w:rsidRPr="001304AC">
        <w:rPr>
          <w:rFonts w:ascii="GHEA Grapalat" w:hAnsi="GHEA Grapalat" w:cs="Sylfaen"/>
          <w:b/>
          <w:szCs w:val="22"/>
          <w:lang w:val="es-ES"/>
        </w:rPr>
        <w:t>Գ</w:t>
      </w:r>
    </w:p>
    <w:p w:rsidR="00B22508" w:rsidRPr="001304AC" w:rsidRDefault="00B22508" w:rsidP="00B22508">
      <w:pPr>
        <w:pStyle w:val="BodyText"/>
        <w:ind w:right="-7"/>
        <w:jc w:val="center"/>
        <w:rPr>
          <w:rFonts w:ascii="GHEA Grapalat" w:hAnsi="GHEA Grapalat"/>
          <w:b/>
          <w:szCs w:val="22"/>
          <w:lang w:val="af-ZA"/>
        </w:rPr>
      </w:pPr>
      <w:r w:rsidRPr="001304AC">
        <w:rPr>
          <w:rFonts w:ascii="GHEA Grapalat" w:hAnsi="GHEA Grapalat" w:cs="Sylfaen"/>
          <w:b/>
          <w:szCs w:val="22"/>
          <w:lang w:val="es-ES"/>
        </w:rPr>
        <w:t>Գ Ն Ա Ն Շ Մ Ա Ն</w:t>
      </w:r>
      <w:r w:rsidRPr="001304AC">
        <w:rPr>
          <w:rFonts w:ascii="GHEA Grapalat" w:hAnsi="GHEA Grapalat"/>
          <w:b/>
          <w:szCs w:val="22"/>
          <w:lang w:val="af-ZA"/>
        </w:rPr>
        <w:t xml:space="preserve">   Հ Ա Ր Ց Մ Ա Ն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Յ</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Ը</w:t>
      </w:r>
      <w:r w:rsidRPr="001304AC">
        <w:rPr>
          <w:rFonts w:ascii="GHEA Grapalat" w:hAnsi="GHEA Grapalat"/>
          <w:b/>
          <w:szCs w:val="22"/>
          <w:lang w:val="af-ZA"/>
        </w:rPr>
        <w:t xml:space="preserve">   </w:t>
      </w:r>
      <w:r w:rsidRPr="001304AC">
        <w:rPr>
          <w:rFonts w:ascii="GHEA Grapalat" w:hAnsi="GHEA Grapalat" w:cs="Sylfaen"/>
          <w:b/>
          <w:szCs w:val="22"/>
          <w:lang w:val="es-ES"/>
        </w:rPr>
        <w:t>Պ</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Ս</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Ե</w:t>
      </w:r>
      <w:r w:rsidRPr="001304AC">
        <w:rPr>
          <w:rFonts w:ascii="GHEA Grapalat" w:hAnsi="GHEA Grapalat"/>
          <w:b/>
          <w:szCs w:val="22"/>
          <w:lang w:val="af-ZA"/>
        </w:rPr>
        <w:t xml:space="preserve"> </w:t>
      </w:r>
      <w:r w:rsidRPr="001304AC">
        <w:rPr>
          <w:rFonts w:ascii="GHEA Grapalat" w:hAnsi="GHEA Grapalat" w:cs="Sylfaen"/>
          <w:b/>
          <w:szCs w:val="22"/>
          <w:lang w:val="es-ES"/>
        </w:rPr>
        <w:t>Լ</w:t>
      </w:r>
      <w:r w:rsidRPr="001304AC">
        <w:rPr>
          <w:rFonts w:ascii="GHEA Grapalat" w:hAnsi="GHEA Grapalat"/>
          <w:b/>
          <w:szCs w:val="22"/>
          <w:lang w:val="af-ZA"/>
        </w:rPr>
        <w:t xml:space="preserve"> </w:t>
      </w:r>
      <w:r w:rsidRPr="001304AC">
        <w:rPr>
          <w:rFonts w:ascii="GHEA Grapalat" w:hAnsi="GHEA Grapalat" w:cs="Sylfaen"/>
          <w:b/>
          <w:szCs w:val="22"/>
          <w:lang w:val="es-ES"/>
        </w:rPr>
        <w:t>ՈՒ</w:t>
      </w:r>
    </w:p>
    <w:p w:rsidR="00096865" w:rsidRPr="001304AC" w:rsidRDefault="00096865" w:rsidP="00EF3662">
      <w:pPr>
        <w:ind w:firstLine="567"/>
        <w:jc w:val="center"/>
        <w:rPr>
          <w:rFonts w:ascii="GHEA Grapalat" w:hAnsi="GHEA Grapalat"/>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1. </w:t>
      </w:r>
      <w:r w:rsidRPr="001304AC">
        <w:rPr>
          <w:rFonts w:ascii="GHEA Grapalat" w:hAnsi="GHEA Grapalat" w:cs="Sylfaen"/>
          <w:b/>
          <w:sz w:val="20"/>
          <w:lang w:val="es-ES"/>
        </w:rPr>
        <w:t>ԸՆԴՀԱՆՈՒՐ</w:t>
      </w:r>
      <w:r w:rsidRPr="001304AC">
        <w:rPr>
          <w:rFonts w:ascii="GHEA Grapalat" w:hAnsi="GHEA Grapalat"/>
          <w:b/>
          <w:sz w:val="20"/>
          <w:lang w:val="af-ZA"/>
        </w:rPr>
        <w:t xml:space="preserve"> </w:t>
      </w:r>
      <w:r w:rsidRPr="001304AC">
        <w:rPr>
          <w:rFonts w:ascii="GHEA Grapalat" w:hAnsi="GHEA Grapalat" w:cs="Sylfaen"/>
          <w:b/>
          <w:sz w:val="20"/>
          <w:lang w:val="es-ES"/>
        </w:rPr>
        <w:t>ԴՐՈՒՅԹՆԵՐ</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Cs w:val="22"/>
          <w:lang w:val="af-ZA"/>
        </w:rPr>
        <w:t xml:space="preserve"> </w:t>
      </w:r>
      <w:r w:rsidRPr="001304AC">
        <w:rPr>
          <w:rFonts w:ascii="GHEA Grapalat" w:hAnsi="GHEA Grapalat" w:cs="Sylfaen"/>
          <w:sz w:val="20"/>
          <w:lang w:val="af-ZA"/>
        </w:rPr>
        <w:t xml:space="preserve">1.1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հրահանգը</w:t>
      </w:r>
      <w:r w:rsidRPr="001304AC">
        <w:rPr>
          <w:rFonts w:ascii="GHEA Grapalat" w:hAnsi="GHEA Grapalat" w:cs="Sylfaen"/>
          <w:sz w:val="20"/>
          <w:lang w:val="af-ZA"/>
        </w:rPr>
        <w:t xml:space="preserve"> </w:t>
      </w:r>
      <w:r w:rsidRPr="001304AC">
        <w:rPr>
          <w:rFonts w:ascii="GHEA Grapalat" w:hAnsi="GHEA Grapalat" w:cs="Sylfaen"/>
          <w:sz w:val="20"/>
          <w:lang w:val="ru-RU"/>
        </w:rPr>
        <w:t>նպատակ</w:t>
      </w:r>
      <w:r w:rsidRPr="001304AC">
        <w:rPr>
          <w:rFonts w:ascii="GHEA Grapalat" w:hAnsi="GHEA Grapalat" w:cs="Sylfaen"/>
          <w:sz w:val="20"/>
          <w:lang w:val="af-ZA"/>
        </w:rPr>
        <w:t xml:space="preserve"> </w:t>
      </w:r>
      <w:r w:rsidRPr="001304AC">
        <w:rPr>
          <w:rFonts w:ascii="GHEA Grapalat" w:hAnsi="GHEA Grapalat" w:cs="Sylfaen"/>
          <w:sz w:val="20"/>
          <w:lang w:val="ru-RU"/>
        </w:rPr>
        <w:t>ունի</w:t>
      </w:r>
      <w:r w:rsidRPr="001304AC">
        <w:rPr>
          <w:rFonts w:ascii="GHEA Grapalat" w:hAnsi="GHEA Grapalat" w:cs="Sylfaen"/>
          <w:sz w:val="20"/>
          <w:lang w:val="af-ZA"/>
        </w:rPr>
        <w:t xml:space="preserve"> </w:t>
      </w:r>
      <w:r w:rsidRPr="001304AC">
        <w:rPr>
          <w:rFonts w:ascii="GHEA Grapalat" w:hAnsi="GHEA Grapalat" w:cs="Sylfaen"/>
          <w:sz w:val="20"/>
          <w:lang w:val="ru-RU"/>
        </w:rPr>
        <w:t>օժանդակել</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ասնակիցներին</w:t>
      </w:r>
      <w:r w:rsidRPr="001304AC">
        <w:rPr>
          <w:rFonts w:ascii="GHEA Grapalat" w:hAnsi="GHEA Grapalat" w:cs="Sylfaen"/>
          <w:sz w:val="20"/>
          <w:lang w:val="af-ZA"/>
        </w:rPr>
        <w:t xml:space="preserve"> </w:t>
      </w:r>
      <w:r w:rsidRPr="001304AC">
        <w:rPr>
          <w:rFonts w:ascii="GHEA Grapalat" w:hAnsi="GHEA Grapalat" w:cs="Sylfaen"/>
          <w:sz w:val="20"/>
          <w:lang w:val="ru-RU"/>
        </w:rPr>
        <w:t>հայտը</w:t>
      </w:r>
      <w:r w:rsidRPr="001304AC">
        <w:rPr>
          <w:rFonts w:ascii="GHEA Grapalat" w:hAnsi="GHEA Grapalat" w:cs="Sylfaen"/>
          <w:sz w:val="20"/>
          <w:lang w:val="af-ZA"/>
        </w:rPr>
        <w:t xml:space="preserve"> </w:t>
      </w:r>
      <w:r w:rsidRPr="001304AC">
        <w:rPr>
          <w:rFonts w:ascii="GHEA Grapalat" w:hAnsi="GHEA Grapalat" w:cs="Sylfaen"/>
          <w:sz w:val="20"/>
          <w:lang w:val="ru-RU"/>
        </w:rPr>
        <w:t>պատրաստելիս</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1.2 </w:t>
      </w:r>
      <w:r w:rsidRPr="001304AC">
        <w:rPr>
          <w:rFonts w:ascii="GHEA Grapalat" w:hAnsi="GHEA Grapalat" w:cs="Sylfaen"/>
          <w:sz w:val="20"/>
          <w:lang w:val="ru-RU"/>
        </w:rPr>
        <w:t>Նպատակահարմարության</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ասնակիցը</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տեղեկությունները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ներկայացնել</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հրահանգով</w:t>
      </w:r>
      <w:r w:rsidRPr="001304AC">
        <w:rPr>
          <w:rFonts w:ascii="GHEA Grapalat" w:hAnsi="GHEA Grapalat" w:cs="Sylfaen"/>
          <w:sz w:val="20"/>
          <w:lang w:val="af-ZA"/>
        </w:rPr>
        <w:t xml:space="preserve"> </w:t>
      </w:r>
      <w:r w:rsidRPr="001304AC">
        <w:rPr>
          <w:rFonts w:ascii="GHEA Grapalat" w:hAnsi="GHEA Grapalat" w:cs="Sylfaen"/>
          <w:sz w:val="20"/>
          <w:lang w:val="ru-RU"/>
        </w:rPr>
        <w:t>առաջարկվող</w:t>
      </w:r>
      <w:r w:rsidRPr="001304AC">
        <w:rPr>
          <w:rFonts w:ascii="GHEA Grapalat" w:hAnsi="GHEA Grapalat" w:cs="Sylfaen"/>
          <w:sz w:val="20"/>
          <w:lang w:val="af-ZA"/>
        </w:rPr>
        <w:t xml:space="preserve"> </w:t>
      </w:r>
      <w:r w:rsidRPr="001304AC">
        <w:rPr>
          <w:rFonts w:ascii="GHEA Grapalat" w:hAnsi="GHEA Grapalat" w:cs="Sylfaen"/>
          <w:sz w:val="20"/>
          <w:lang w:val="ru-RU"/>
        </w:rPr>
        <w:t>ձևերից</w:t>
      </w:r>
      <w:r w:rsidRPr="001304AC">
        <w:rPr>
          <w:rFonts w:ascii="GHEA Grapalat" w:hAnsi="GHEA Grapalat" w:cs="Sylfaen"/>
          <w:sz w:val="20"/>
          <w:lang w:val="af-ZA"/>
        </w:rPr>
        <w:t xml:space="preserve"> </w:t>
      </w:r>
      <w:r w:rsidRPr="001304AC">
        <w:rPr>
          <w:rFonts w:ascii="GHEA Grapalat" w:hAnsi="GHEA Grapalat" w:cs="Sylfaen"/>
          <w:sz w:val="20"/>
          <w:lang w:val="ru-RU"/>
        </w:rPr>
        <w:t>տարբերվող</w:t>
      </w:r>
      <w:r w:rsidRPr="001304AC">
        <w:rPr>
          <w:rFonts w:ascii="GHEA Grapalat" w:hAnsi="GHEA Grapalat" w:cs="Sylfaen"/>
          <w:sz w:val="20"/>
          <w:lang w:val="af-ZA"/>
        </w:rPr>
        <w:t xml:space="preserve">` </w:t>
      </w:r>
      <w:r w:rsidRPr="001304AC">
        <w:rPr>
          <w:rFonts w:ascii="GHEA Grapalat" w:hAnsi="GHEA Grapalat" w:cs="Sylfaen"/>
          <w:sz w:val="20"/>
          <w:lang w:val="ru-RU"/>
        </w:rPr>
        <w:t>այլ</w:t>
      </w:r>
      <w:r w:rsidRPr="001304AC">
        <w:rPr>
          <w:rFonts w:ascii="GHEA Grapalat" w:hAnsi="GHEA Grapalat" w:cs="Sylfaen"/>
          <w:sz w:val="20"/>
          <w:lang w:val="af-ZA"/>
        </w:rPr>
        <w:t xml:space="preserve"> </w:t>
      </w:r>
      <w:r w:rsidRPr="001304AC">
        <w:rPr>
          <w:rFonts w:ascii="GHEA Grapalat" w:hAnsi="GHEA Grapalat" w:cs="Sylfaen"/>
          <w:sz w:val="20"/>
          <w:lang w:val="ru-RU"/>
        </w:rPr>
        <w:t>ձևերով</w:t>
      </w:r>
      <w:r w:rsidRPr="001304AC">
        <w:rPr>
          <w:rFonts w:ascii="GHEA Grapalat" w:hAnsi="GHEA Grapalat" w:cs="Sylfaen"/>
          <w:sz w:val="20"/>
          <w:lang w:val="af-ZA"/>
        </w:rPr>
        <w:t xml:space="preserve">` </w:t>
      </w:r>
      <w:r w:rsidRPr="001304AC">
        <w:rPr>
          <w:rFonts w:ascii="GHEA Grapalat" w:hAnsi="GHEA Grapalat" w:cs="Sylfaen"/>
          <w:sz w:val="20"/>
          <w:lang w:val="ru-RU"/>
        </w:rPr>
        <w:t>պահպանելով</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վավերապայմանները</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1.3 </w:t>
      </w:r>
      <w:r w:rsidRPr="001304AC">
        <w:rPr>
          <w:rFonts w:ascii="GHEA Grapalat" w:hAnsi="GHEA Grapalat" w:cs="Sylfaen"/>
          <w:sz w:val="20"/>
          <w:lang w:val="ru-RU"/>
        </w:rPr>
        <w:t>Հայտերը</w:t>
      </w:r>
      <w:r w:rsidR="00AE679C" w:rsidRPr="001304AC">
        <w:rPr>
          <w:rFonts w:ascii="GHEA Grapalat" w:hAnsi="GHEA Grapalat" w:cs="Sylfaen"/>
          <w:sz w:val="20"/>
          <w:lang w:val="af-ZA"/>
        </w:rPr>
        <w:t>,</w:t>
      </w:r>
      <w:r w:rsidRPr="001304AC">
        <w:rPr>
          <w:rFonts w:ascii="GHEA Grapalat" w:hAnsi="GHEA Grapalat" w:cs="Sylfaen"/>
          <w:sz w:val="20"/>
          <w:lang w:val="af-ZA"/>
        </w:rPr>
        <w:t xml:space="preserve"> </w:t>
      </w:r>
      <w:r w:rsidR="005D71EF" w:rsidRPr="001304AC">
        <w:rPr>
          <w:rFonts w:ascii="GHEA Grapalat" w:hAnsi="GHEA Grapalat" w:cs="Sylfaen"/>
          <w:sz w:val="20"/>
          <w:lang w:val="ru-RU"/>
        </w:rPr>
        <w:t>հայերենից</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բացի</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կարող</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ներկայացվել</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նաև</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անգլերեն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կամ</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ռուսերեն</w:t>
      </w:r>
      <w:r w:rsidR="004D5671" w:rsidRPr="001304AC">
        <w:rPr>
          <w:rFonts w:ascii="GHEA Grapalat" w:hAnsi="GHEA Grapalat" w:cs="Sylfaen"/>
          <w:sz w:val="20"/>
          <w:lang w:val="ru-RU"/>
        </w:rPr>
        <w:t>։</w:t>
      </w:r>
      <w:r w:rsidRPr="001304AC">
        <w:rPr>
          <w:rFonts w:ascii="GHEA Grapalat" w:hAnsi="GHEA Grapalat" w:cs="Sylfaen"/>
          <w:sz w:val="20"/>
          <w:lang w:val="af-ZA"/>
        </w:rPr>
        <w:t xml:space="preserve"> </w:t>
      </w:r>
    </w:p>
    <w:p w:rsidR="00096865" w:rsidRPr="001304AC" w:rsidRDefault="00096865" w:rsidP="00EF3662">
      <w:pPr>
        <w:jc w:val="center"/>
        <w:rPr>
          <w:rFonts w:ascii="GHEA Grapalat" w:hAnsi="GHEA Grapalat"/>
          <w:b/>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2. </w:t>
      </w:r>
      <w:r w:rsidRPr="001304AC">
        <w:rPr>
          <w:rFonts w:ascii="GHEA Grapalat" w:hAnsi="GHEA Grapalat" w:cs="Sylfaen"/>
          <w:b/>
          <w:sz w:val="20"/>
          <w:lang w:val="es-ES"/>
        </w:rPr>
        <w:t>ԸՆԹԱՑԱԿԱՐԳԻ</w:t>
      </w:r>
      <w:r w:rsidRPr="001304AC">
        <w:rPr>
          <w:rFonts w:ascii="GHEA Grapalat" w:hAnsi="GHEA Grapalat"/>
          <w:b/>
          <w:sz w:val="20"/>
          <w:lang w:val="af-ZA"/>
        </w:rPr>
        <w:t xml:space="preserve"> </w:t>
      </w:r>
      <w:r w:rsidRPr="001304AC">
        <w:rPr>
          <w:rFonts w:ascii="GHEA Grapalat" w:hAnsi="GHEA Grapalat" w:cs="Sylfaen"/>
          <w:b/>
          <w:sz w:val="20"/>
          <w:lang w:val="es-ES"/>
        </w:rPr>
        <w:t>ՀԱՅՏԸ</w:t>
      </w:r>
    </w:p>
    <w:p w:rsidR="009247B8" w:rsidRPr="001304AC" w:rsidRDefault="009247B8" w:rsidP="009247B8">
      <w:pPr>
        <w:ind w:firstLine="567"/>
        <w:jc w:val="both"/>
        <w:rPr>
          <w:rFonts w:ascii="GHEA Grapalat" w:hAnsi="GHEA Grapalat"/>
          <w:sz w:val="20"/>
          <w:szCs w:val="20"/>
          <w:lang w:val="es-ES"/>
        </w:rPr>
      </w:pPr>
      <w:r w:rsidRPr="001304AC">
        <w:rPr>
          <w:rFonts w:ascii="GHEA Grapalat" w:hAnsi="GHEA Grapalat"/>
          <w:sz w:val="20"/>
          <w:szCs w:val="20"/>
          <w:lang w:val="hy-AM"/>
        </w:rPr>
        <w:t xml:space="preserve">Ընթացակարգին մասնակցելու համար </w:t>
      </w:r>
      <w:r w:rsidRPr="001304AC">
        <w:rPr>
          <w:rFonts w:ascii="GHEA Grapalat" w:hAnsi="GHEA Grapalat"/>
          <w:sz w:val="20"/>
          <w:szCs w:val="20"/>
        </w:rPr>
        <w:t>մ</w:t>
      </w:r>
      <w:r w:rsidRPr="001304AC">
        <w:rPr>
          <w:rFonts w:ascii="GHEA Grapalat" w:hAnsi="GHEA Grapalat"/>
          <w:sz w:val="20"/>
          <w:szCs w:val="20"/>
          <w:lang w:val="hy-AM"/>
        </w:rPr>
        <w:t xml:space="preserve">ասնակիցը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sz w:val="20"/>
          <w:szCs w:val="20"/>
        </w:rPr>
        <w:t>հրավերի</w:t>
      </w:r>
      <w:r w:rsidRPr="001304AC">
        <w:rPr>
          <w:rFonts w:ascii="GHEA Grapalat" w:hAnsi="GHEA Grapalat"/>
          <w:sz w:val="20"/>
          <w:szCs w:val="20"/>
          <w:lang w:val="af-ZA"/>
        </w:rPr>
        <w:t xml:space="preserve"> 2-</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մասի</w:t>
      </w:r>
      <w:r w:rsidRPr="001304AC">
        <w:rPr>
          <w:rFonts w:ascii="GHEA Grapalat" w:hAnsi="GHEA Grapalat"/>
          <w:sz w:val="20"/>
          <w:szCs w:val="20"/>
          <w:lang w:val="af-ZA"/>
        </w:rPr>
        <w:t xml:space="preserve"> 3-</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բաժնով</w:t>
      </w:r>
      <w:r w:rsidRPr="001304AC">
        <w:rPr>
          <w:rFonts w:ascii="GHEA Grapalat" w:hAnsi="GHEA Grapalat"/>
          <w:sz w:val="20"/>
          <w:szCs w:val="20"/>
          <w:lang w:val="af-ZA"/>
        </w:rPr>
        <w:t xml:space="preserve"> </w:t>
      </w:r>
      <w:r w:rsidRPr="001304AC">
        <w:rPr>
          <w:rFonts w:ascii="GHEA Grapalat" w:hAnsi="GHEA Grapalat"/>
          <w:sz w:val="20"/>
          <w:szCs w:val="20"/>
        </w:rPr>
        <w:t>սահմանված</w:t>
      </w:r>
      <w:r w:rsidRPr="001304AC">
        <w:rPr>
          <w:rFonts w:ascii="GHEA Grapalat" w:hAnsi="GHEA Grapalat"/>
          <w:sz w:val="20"/>
          <w:szCs w:val="20"/>
          <w:lang w:val="af-ZA"/>
        </w:rPr>
        <w:t xml:space="preserve"> </w:t>
      </w:r>
      <w:r w:rsidRPr="001304AC">
        <w:rPr>
          <w:rFonts w:ascii="GHEA Grapalat" w:hAnsi="GHEA Grapalat"/>
          <w:sz w:val="20"/>
          <w:szCs w:val="20"/>
        </w:rPr>
        <w:t>կարգով</w:t>
      </w:r>
      <w:r w:rsidRPr="001304A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1304AC">
        <w:rPr>
          <w:rFonts w:ascii="GHEA Grapalat" w:hAnsi="GHEA Grapalat"/>
          <w:sz w:val="20"/>
          <w:szCs w:val="20"/>
          <w:lang w:val="es-ES"/>
        </w:rPr>
        <w:t>ը:</w:t>
      </w:r>
    </w:p>
    <w:p w:rsidR="002D5CF0" w:rsidRPr="001304AC" w:rsidRDefault="0078387F" w:rsidP="00EF3662">
      <w:pPr>
        <w:ind w:firstLine="567"/>
        <w:jc w:val="both"/>
        <w:rPr>
          <w:rFonts w:ascii="GHEA Grapalat" w:hAnsi="GHEA Grapalat" w:cs="Sylfaen"/>
          <w:sz w:val="20"/>
          <w:lang w:val="es-ES"/>
        </w:rPr>
      </w:pPr>
      <w:r w:rsidRPr="001304AC">
        <w:rPr>
          <w:rFonts w:ascii="GHEA Grapalat" w:hAnsi="GHEA Grapalat" w:cs="Sylfaen"/>
          <w:sz w:val="20"/>
        </w:rPr>
        <w:t>Մասնակիցը</w:t>
      </w:r>
      <w:r w:rsidRPr="001304AC">
        <w:rPr>
          <w:rFonts w:ascii="GHEA Grapalat" w:hAnsi="GHEA Grapalat" w:cs="Sylfaen"/>
          <w:sz w:val="20"/>
          <w:lang w:val="es-ES"/>
        </w:rPr>
        <w:t xml:space="preserve"> </w:t>
      </w:r>
      <w:r w:rsidR="002240AB" w:rsidRPr="001304AC">
        <w:rPr>
          <w:rFonts w:ascii="GHEA Grapalat" w:hAnsi="GHEA Grapalat" w:cs="Sylfaen"/>
          <w:sz w:val="20"/>
        </w:rPr>
        <w:t>հայտով</w:t>
      </w:r>
      <w:r w:rsidR="002240AB" w:rsidRPr="001304AC">
        <w:rPr>
          <w:rFonts w:ascii="GHEA Grapalat" w:hAnsi="GHEA Grapalat" w:cs="Sylfaen"/>
          <w:sz w:val="20"/>
          <w:lang w:val="es-ES"/>
        </w:rPr>
        <w:t xml:space="preserve"> </w:t>
      </w:r>
      <w:r w:rsidRPr="001304AC">
        <w:rPr>
          <w:rFonts w:ascii="GHEA Grapalat" w:hAnsi="GHEA Grapalat" w:cs="Sylfaen"/>
          <w:sz w:val="20"/>
        </w:rPr>
        <w:t>ներկայացնում</w:t>
      </w:r>
      <w:r w:rsidRPr="001304AC">
        <w:rPr>
          <w:rFonts w:ascii="GHEA Grapalat" w:hAnsi="GHEA Grapalat" w:cs="Sylfaen"/>
          <w:sz w:val="20"/>
          <w:lang w:val="es-ES"/>
        </w:rPr>
        <w:t xml:space="preserve"> </w:t>
      </w:r>
      <w:r w:rsidRPr="001304AC">
        <w:rPr>
          <w:rFonts w:ascii="GHEA Grapalat" w:hAnsi="GHEA Grapalat" w:cs="Sylfaen"/>
          <w:sz w:val="20"/>
        </w:rPr>
        <w:t>է</w:t>
      </w:r>
      <w:r w:rsidRPr="001304AC">
        <w:rPr>
          <w:rFonts w:ascii="GHEA Grapalat" w:hAnsi="GHEA Grapalat" w:cs="Sylfaen"/>
          <w:sz w:val="20"/>
          <w:lang w:val="es-ES"/>
        </w:rPr>
        <w:t xml:space="preserve"> </w:t>
      </w:r>
      <w:r w:rsidRPr="001304AC">
        <w:rPr>
          <w:rFonts w:ascii="GHEA Grapalat" w:hAnsi="GHEA Grapalat" w:cs="Sylfaen"/>
          <w:sz w:val="20"/>
        </w:rPr>
        <w:t>իր</w:t>
      </w:r>
      <w:r w:rsidRPr="001304AC">
        <w:rPr>
          <w:rFonts w:ascii="GHEA Grapalat" w:hAnsi="GHEA Grapalat" w:cs="Sylfaen"/>
          <w:sz w:val="20"/>
          <w:lang w:val="es-ES"/>
        </w:rPr>
        <w:t xml:space="preserve"> </w:t>
      </w:r>
      <w:r w:rsidRPr="001304AC">
        <w:rPr>
          <w:rFonts w:ascii="GHEA Grapalat" w:hAnsi="GHEA Grapalat" w:cs="Sylfaen"/>
          <w:sz w:val="20"/>
        </w:rPr>
        <w:t>կողմից</w:t>
      </w:r>
      <w:r w:rsidRPr="001304AC">
        <w:rPr>
          <w:rFonts w:ascii="GHEA Grapalat" w:hAnsi="GHEA Grapalat" w:cs="Sylfaen"/>
          <w:sz w:val="20"/>
          <w:lang w:val="es-ES"/>
        </w:rPr>
        <w:t xml:space="preserve"> </w:t>
      </w:r>
      <w:r w:rsidRPr="001304AC">
        <w:rPr>
          <w:rFonts w:ascii="GHEA Grapalat" w:hAnsi="GHEA Grapalat" w:cs="Sylfaen"/>
          <w:sz w:val="20"/>
        </w:rPr>
        <w:t>հաստատված</w:t>
      </w:r>
      <w:r w:rsidRPr="001304AC">
        <w:rPr>
          <w:rFonts w:ascii="GHEA Grapalat" w:hAnsi="GHEA Grapalat" w:cs="Sylfaen"/>
          <w:sz w:val="20"/>
          <w:lang w:val="es-ES"/>
        </w:rPr>
        <w:t>`</w:t>
      </w:r>
    </w:p>
    <w:p w:rsidR="00096865" w:rsidRPr="001304AC" w:rsidRDefault="002D5CF0" w:rsidP="00EF3662">
      <w:pPr>
        <w:ind w:firstLine="567"/>
        <w:jc w:val="both"/>
        <w:rPr>
          <w:rFonts w:ascii="GHEA Grapalat" w:hAnsi="GHEA Grapalat" w:cs="Sylfaen"/>
          <w:sz w:val="20"/>
          <w:lang w:val="es-ES"/>
        </w:rPr>
      </w:pPr>
      <w:r w:rsidRPr="001304AC">
        <w:rPr>
          <w:rFonts w:ascii="GHEA Grapalat" w:hAnsi="GHEA Grapalat" w:cs="Sylfaen"/>
          <w:sz w:val="20"/>
          <w:lang w:val="es-ES"/>
        </w:rPr>
        <w:t>2.</w:t>
      </w:r>
      <w:r w:rsidR="00D76BBA" w:rsidRPr="001304AC">
        <w:rPr>
          <w:rFonts w:ascii="GHEA Grapalat" w:hAnsi="GHEA Grapalat" w:cs="Sylfaen"/>
          <w:sz w:val="20"/>
          <w:lang w:val="es-ES"/>
        </w:rPr>
        <w:t>1</w:t>
      </w:r>
      <w:r w:rsidRPr="001304AC">
        <w:rPr>
          <w:rFonts w:ascii="GHEA Grapalat" w:hAnsi="GHEA Grapalat" w:cs="Sylfaen"/>
          <w:sz w:val="20"/>
          <w:lang w:val="es-ES"/>
        </w:rPr>
        <w:t xml:space="preserve"> </w:t>
      </w:r>
      <w:r w:rsidR="00096865" w:rsidRPr="001304AC">
        <w:rPr>
          <w:rFonts w:ascii="GHEA Grapalat" w:hAnsi="GHEA Grapalat" w:cs="Sylfaen"/>
          <w:sz w:val="20"/>
          <w:lang w:val="ru-RU"/>
        </w:rPr>
        <w:t>ընթացակարգին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մասնակցելու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դիմում</w:t>
      </w:r>
      <w:r w:rsidR="00EF4630" w:rsidRPr="001304AC">
        <w:rPr>
          <w:rFonts w:ascii="GHEA Grapalat" w:hAnsi="GHEA Grapalat" w:cs="Sylfaen"/>
          <w:sz w:val="20"/>
          <w:lang w:val="es-ES"/>
        </w:rPr>
        <w:t>-</w:t>
      </w:r>
      <w:r w:rsidR="00EF4630" w:rsidRPr="001304AC">
        <w:rPr>
          <w:rFonts w:ascii="GHEA Grapalat" w:hAnsi="GHEA Grapalat" w:cs="Sylfaen"/>
          <w:sz w:val="20"/>
        </w:rPr>
        <w:t>հայտարարություն</w:t>
      </w:r>
      <w:r w:rsidR="00096865" w:rsidRPr="001304AC">
        <w:rPr>
          <w:rFonts w:ascii="GHEA Grapalat" w:hAnsi="GHEA Grapalat" w:cs="Sylfaen"/>
          <w:sz w:val="20"/>
          <w:lang w:val="af-ZA"/>
        </w:rPr>
        <w:t xml:space="preserve">` </w:t>
      </w:r>
      <w:r w:rsidR="006F49AA" w:rsidRPr="001304AC">
        <w:rPr>
          <w:rFonts w:ascii="GHEA Grapalat" w:hAnsi="GHEA Grapalat" w:cs="Sylfaen"/>
          <w:sz w:val="20"/>
          <w:lang w:val="af-ZA"/>
        </w:rPr>
        <w:t>համաձայն հ</w:t>
      </w:r>
      <w:r w:rsidR="00096865" w:rsidRPr="001304AC">
        <w:rPr>
          <w:rFonts w:ascii="GHEA Grapalat" w:hAnsi="GHEA Grapalat" w:cs="Sylfaen"/>
          <w:sz w:val="20"/>
          <w:lang w:val="ru-RU"/>
        </w:rPr>
        <w:t>ավելված</w:t>
      </w:r>
      <w:r w:rsidR="00096865" w:rsidRPr="001304AC">
        <w:rPr>
          <w:rFonts w:ascii="GHEA Grapalat" w:hAnsi="GHEA Grapalat" w:cs="Sylfaen"/>
          <w:sz w:val="20"/>
          <w:lang w:val="af-ZA"/>
        </w:rPr>
        <w:t xml:space="preserve"> N 1</w:t>
      </w:r>
      <w:r w:rsidR="006F49AA" w:rsidRPr="001304AC">
        <w:rPr>
          <w:rFonts w:ascii="GHEA Grapalat" w:hAnsi="GHEA Grapalat" w:cs="Sylfaen"/>
          <w:sz w:val="20"/>
          <w:lang w:val="af-ZA"/>
        </w:rPr>
        <w:t>-ի</w:t>
      </w:r>
      <w:r w:rsidR="00BC6807" w:rsidRPr="001304AC">
        <w:rPr>
          <w:rFonts w:ascii="GHEA Grapalat" w:hAnsi="GHEA Grapalat" w:cs="Sylfaen"/>
          <w:sz w:val="20"/>
          <w:lang w:val="es-ES"/>
        </w:rPr>
        <w:t>.</w:t>
      </w:r>
    </w:p>
    <w:p w:rsidR="00E968EF" w:rsidRPr="001304AC" w:rsidRDefault="00E968EF" w:rsidP="00E968EF">
      <w:pPr>
        <w:ind w:firstLine="567"/>
        <w:jc w:val="both"/>
        <w:rPr>
          <w:rFonts w:ascii="GHEA Grapalat" w:hAnsi="GHEA Grapalat" w:cs="Sylfaen"/>
          <w:sz w:val="20"/>
          <w:lang w:val="es-ES"/>
        </w:rPr>
      </w:pPr>
      <w:r w:rsidRPr="001304AC">
        <w:rPr>
          <w:rFonts w:ascii="GHEA Grapalat" w:hAnsi="GHEA Grapalat"/>
          <w:sz w:val="20"/>
          <w:lang w:val="es-ES"/>
        </w:rPr>
        <w:t xml:space="preserve">2.2 </w:t>
      </w:r>
      <w:r w:rsidRPr="001304AC">
        <w:rPr>
          <w:rFonts w:ascii="GHEA Grapalat" w:hAnsi="GHEA Grapalat" w:cs="Sylfaen"/>
          <w:sz w:val="20"/>
          <w:lang w:val="es-ES"/>
        </w:rPr>
        <w:t xml:space="preserve">իր կողմից հաստատված` </w:t>
      </w:r>
      <w:r w:rsidRPr="001304AC">
        <w:rPr>
          <w:rFonts w:ascii="GHEA Grapalat" w:hAnsi="GHEA Grapalat" w:cs="Sylfaen"/>
          <w:sz w:val="20"/>
        </w:rPr>
        <w:t>առաջարկվող</w:t>
      </w:r>
      <w:r w:rsidRPr="001304AC">
        <w:rPr>
          <w:rFonts w:ascii="GHEA Grapalat" w:hAnsi="GHEA Grapalat" w:cs="Sylfaen"/>
          <w:sz w:val="20"/>
          <w:lang w:val="es-ES"/>
        </w:rPr>
        <w:t xml:space="preserve"> </w:t>
      </w:r>
      <w:r w:rsidRPr="001304AC">
        <w:rPr>
          <w:rFonts w:ascii="GHEA Grapalat" w:hAnsi="GHEA Grapalat" w:cs="Sylfaen"/>
          <w:sz w:val="20"/>
        </w:rPr>
        <w:t>ապրանքի</w:t>
      </w:r>
      <w:r w:rsidRPr="001304AC">
        <w:rPr>
          <w:rFonts w:ascii="GHEA Grapalat" w:hAnsi="GHEA Grapalat" w:cs="Sylfaen"/>
          <w:sz w:val="20"/>
          <w:lang w:val="es-ES"/>
        </w:rPr>
        <w:t xml:space="preserve"> </w:t>
      </w:r>
      <w:r w:rsidRPr="001304AC">
        <w:rPr>
          <w:rFonts w:ascii="GHEA Grapalat" w:hAnsi="GHEA Grapalat"/>
          <w:sz w:val="20"/>
          <w:szCs w:val="20"/>
          <w:lang w:val="hy-AM"/>
        </w:rPr>
        <w:t>ամբողջական նկարագիրը</w:t>
      </w:r>
      <w:r w:rsidRPr="001304AC">
        <w:rPr>
          <w:rFonts w:ascii="GHEA Grapalat" w:hAnsi="GHEA Grapalat"/>
          <w:sz w:val="20"/>
          <w:szCs w:val="20"/>
          <w:lang w:val="es-ES"/>
        </w:rPr>
        <w:t xml:space="preserve">` </w:t>
      </w:r>
      <w:r w:rsidRPr="001304AC">
        <w:rPr>
          <w:rFonts w:ascii="GHEA Grapalat" w:hAnsi="GHEA Grapalat"/>
          <w:sz w:val="20"/>
          <w:szCs w:val="20"/>
        </w:rPr>
        <w:t>համաձայն</w:t>
      </w:r>
      <w:r w:rsidRPr="001304AC">
        <w:rPr>
          <w:rFonts w:ascii="GHEA Grapalat" w:hAnsi="GHEA Grapalat"/>
          <w:sz w:val="20"/>
          <w:szCs w:val="20"/>
          <w:lang w:val="es-ES"/>
        </w:rPr>
        <w:t xml:space="preserve"> </w:t>
      </w:r>
      <w:r w:rsidRPr="001304AC">
        <w:rPr>
          <w:rFonts w:ascii="GHEA Grapalat" w:hAnsi="GHEA Grapalat"/>
          <w:sz w:val="20"/>
          <w:szCs w:val="20"/>
        </w:rPr>
        <w:t>հավելված</w:t>
      </w:r>
      <w:r w:rsidRPr="001304AC">
        <w:rPr>
          <w:rFonts w:ascii="GHEA Grapalat" w:hAnsi="GHEA Grapalat"/>
          <w:sz w:val="20"/>
          <w:szCs w:val="20"/>
          <w:lang w:val="es-ES"/>
        </w:rPr>
        <w:t xml:space="preserve"> N 1.1-</w:t>
      </w:r>
      <w:r w:rsidRPr="001304AC">
        <w:rPr>
          <w:rFonts w:ascii="GHEA Grapalat" w:hAnsi="GHEA Grapalat"/>
          <w:sz w:val="20"/>
          <w:szCs w:val="20"/>
        </w:rPr>
        <w:t>ի</w:t>
      </w:r>
      <w:r w:rsidRPr="001304AC">
        <w:rPr>
          <w:rFonts w:ascii="GHEA Grapalat" w:hAnsi="GHEA Grapalat" w:cs="Sylfaen"/>
          <w:sz w:val="20"/>
          <w:lang w:val="es-ES"/>
        </w:rPr>
        <w:t>.</w:t>
      </w:r>
    </w:p>
    <w:p w:rsidR="00EF4630" w:rsidRPr="001304AC" w:rsidRDefault="00096865" w:rsidP="00EF4630">
      <w:pPr>
        <w:pStyle w:val="norm"/>
        <w:spacing w:line="276" w:lineRule="auto"/>
        <w:ind w:firstLine="567"/>
        <w:rPr>
          <w:rFonts w:ascii="GHEA Grapalat" w:hAnsi="GHEA Grapalat" w:cs="Sylfaen"/>
          <w:sz w:val="20"/>
          <w:szCs w:val="24"/>
          <w:lang w:val="af-ZA" w:eastAsia="en-US"/>
        </w:rPr>
      </w:pPr>
      <w:r w:rsidRPr="001304AC">
        <w:rPr>
          <w:rFonts w:ascii="GHEA Grapalat" w:hAnsi="GHEA Grapalat" w:cs="Sylfaen"/>
          <w:sz w:val="20"/>
          <w:lang w:val="af-ZA"/>
        </w:rPr>
        <w:t>2.</w:t>
      </w:r>
      <w:r w:rsidR="00E968EF" w:rsidRPr="001304AC">
        <w:rPr>
          <w:rFonts w:ascii="GHEA Grapalat" w:hAnsi="GHEA Grapalat" w:cs="Sylfaen"/>
          <w:sz w:val="20"/>
          <w:lang w:val="af-ZA"/>
        </w:rPr>
        <w:t>3</w:t>
      </w:r>
      <w:r w:rsidRPr="001304AC">
        <w:rPr>
          <w:rFonts w:ascii="GHEA Grapalat" w:hAnsi="GHEA Grapalat" w:cs="Sylfaen"/>
          <w:sz w:val="20"/>
          <w:lang w:val="af-ZA"/>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պայմանագրի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պատճենը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և</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դրա</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կողմ</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հանդիսացող</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անձի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տվյալները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եթե</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պայմանագիրն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իրականացվելու</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է</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միջոցով</w:t>
      </w:r>
      <w:r w:rsidR="00EF4630" w:rsidRPr="001304AC">
        <w:rPr>
          <w:rFonts w:ascii="GHEA Grapalat" w:hAnsi="GHEA Grapalat" w:cs="Sylfaen"/>
          <w:sz w:val="20"/>
          <w:szCs w:val="24"/>
          <w:lang w:val="af-ZA" w:eastAsia="en-US"/>
        </w:rPr>
        <w:t>.</w:t>
      </w:r>
    </w:p>
    <w:p w:rsidR="00EF4630" w:rsidRPr="001304AC" w:rsidRDefault="00EF4630" w:rsidP="00505AD4">
      <w:pPr>
        <w:pStyle w:val="norm"/>
        <w:spacing w:line="240" w:lineRule="auto"/>
        <w:ind w:firstLine="567"/>
        <w:rPr>
          <w:rFonts w:ascii="GHEA Grapalat" w:hAnsi="GHEA Grapalat" w:cs="Sylfaen"/>
          <w:color w:val="FFFFFF"/>
          <w:sz w:val="20"/>
          <w:szCs w:val="24"/>
          <w:lang w:val="af-ZA" w:eastAsia="en-US"/>
        </w:rPr>
      </w:pPr>
      <w:r w:rsidRPr="001304AC">
        <w:rPr>
          <w:rFonts w:ascii="GHEA Grapalat" w:hAnsi="GHEA Grapalat" w:cs="Sylfaen"/>
          <w:sz w:val="20"/>
          <w:szCs w:val="24"/>
          <w:lang w:val="af-ZA" w:eastAsia="en-US"/>
        </w:rPr>
        <w:t>2.</w:t>
      </w:r>
      <w:r w:rsidR="00E968EF" w:rsidRPr="001304AC">
        <w:rPr>
          <w:rFonts w:ascii="GHEA Grapalat" w:hAnsi="GHEA Grapalat" w:cs="Sylfaen"/>
          <w:sz w:val="20"/>
          <w:szCs w:val="24"/>
          <w:lang w:val="af-ZA" w:eastAsia="en-US"/>
        </w:rPr>
        <w:t>4</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գնման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կարգով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կոնսորցիումով</w:t>
      </w:r>
      <w:r w:rsidRPr="001304AC">
        <w:rPr>
          <w:rFonts w:ascii="GHEA Grapalat" w:hAnsi="GHEA Grapalat" w:cs="Sylfaen"/>
          <w:sz w:val="20"/>
          <w:szCs w:val="24"/>
          <w:lang w:val="af-ZA" w:eastAsia="en-US"/>
        </w:rPr>
        <w:t>).</w:t>
      </w:r>
      <w:r w:rsidR="004B7C30" w:rsidRPr="001304AC">
        <w:rPr>
          <w:rFonts w:ascii="GHEA Grapalat" w:hAnsi="GHEA Grapalat" w:cs="Sylfaen"/>
          <w:sz w:val="20"/>
          <w:szCs w:val="24"/>
          <w:vertAlign w:val="superscript"/>
          <w:lang w:val="af-ZA" w:eastAsia="en-US"/>
        </w:rPr>
        <w:t xml:space="preserve">15 </w:t>
      </w:r>
      <w:r w:rsidRPr="001304AC">
        <w:rPr>
          <w:rStyle w:val="FootnoteReference"/>
          <w:rFonts w:ascii="GHEA Grapalat" w:hAnsi="GHEA Grapalat" w:cs="Sylfaen"/>
          <w:color w:val="FFFFFF"/>
          <w:sz w:val="20"/>
          <w:szCs w:val="24"/>
          <w:lang w:val="af-ZA" w:eastAsia="en-US"/>
        </w:rPr>
        <w:footnoteReference w:id="1"/>
      </w:r>
    </w:p>
    <w:p w:rsidR="006505D2" w:rsidRPr="001304AC" w:rsidRDefault="002C4DBF" w:rsidP="006A26BE">
      <w:pPr>
        <w:ind w:firstLine="567"/>
        <w:jc w:val="both"/>
        <w:rPr>
          <w:rFonts w:ascii="GHEA Grapalat" w:hAnsi="GHEA Grapalat"/>
          <w:sz w:val="20"/>
          <w:vertAlign w:val="superscript"/>
          <w:lang w:val="af-ZA"/>
        </w:rPr>
      </w:pPr>
      <w:r w:rsidRPr="001304AC">
        <w:rPr>
          <w:rFonts w:ascii="GHEA Grapalat" w:hAnsi="GHEA Grapalat" w:cs="Sylfaen"/>
          <w:sz w:val="20"/>
          <w:lang w:val="af-ZA"/>
        </w:rPr>
        <w:t>2</w:t>
      </w:r>
      <w:r w:rsidR="00E968EF" w:rsidRPr="001304AC">
        <w:rPr>
          <w:rFonts w:ascii="GHEA Grapalat" w:hAnsi="GHEA Grapalat" w:cs="Sylfaen"/>
          <w:sz w:val="20"/>
          <w:lang w:val="af-ZA"/>
        </w:rPr>
        <w:t>.5</w:t>
      </w:r>
      <w:r w:rsidR="002240AB" w:rsidRPr="001304AC">
        <w:rPr>
          <w:rFonts w:ascii="GHEA Grapalat" w:hAnsi="GHEA Grapalat" w:cs="Sylfaen"/>
          <w:sz w:val="20"/>
          <w:lang w:val="af-ZA"/>
        </w:rPr>
        <w:t xml:space="preserve"> </w:t>
      </w:r>
      <w:r w:rsidRPr="001304AC">
        <w:rPr>
          <w:rFonts w:ascii="GHEA Grapalat" w:hAnsi="GHEA Grapalat" w:cs="Sylfaen"/>
          <w:sz w:val="20"/>
          <w:lang w:val="hy-AM"/>
        </w:rPr>
        <w:t>հայտի</w:t>
      </w:r>
      <w:r w:rsidRPr="001304AC">
        <w:rPr>
          <w:rFonts w:ascii="GHEA Grapalat" w:hAnsi="GHEA Grapalat" w:cs="Sylfaen"/>
          <w:sz w:val="20"/>
          <w:lang w:val="af-ZA"/>
        </w:rPr>
        <w:t xml:space="preserve"> </w:t>
      </w:r>
      <w:r w:rsidRPr="001304AC">
        <w:rPr>
          <w:rFonts w:ascii="GHEA Grapalat" w:hAnsi="GHEA Grapalat" w:cs="Sylfaen"/>
          <w:sz w:val="20"/>
          <w:lang w:val="hy-AM"/>
        </w:rPr>
        <w:t>ապահովում</w:t>
      </w:r>
      <w:r w:rsidR="006A26BE" w:rsidRPr="001304AC">
        <w:rPr>
          <w:rFonts w:ascii="GHEA Grapalat" w:hAnsi="GHEA Grapalat" w:cs="Sylfaen"/>
          <w:sz w:val="20"/>
          <w:lang w:val="hy-AM"/>
        </w:rPr>
        <w:t>, որը ներկայացվում է</w:t>
      </w:r>
      <w:r w:rsidR="000F3B31" w:rsidRPr="001304AC">
        <w:rPr>
          <w:rFonts w:ascii="GHEA Grapalat" w:hAnsi="GHEA Grapalat" w:cs="Sylfaen"/>
          <w:sz w:val="20"/>
          <w:lang w:val="hy-AM"/>
        </w:rPr>
        <w:t xml:space="preserve"> </w:t>
      </w:r>
      <w:r w:rsidR="000C062F" w:rsidRPr="001304AC">
        <w:rPr>
          <w:rFonts w:ascii="GHEA Grapalat" w:hAnsi="GHEA Grapalat" w:cs="Sylfaen"/>
          <w:sz w:val="20"/>
          <w:lang w:val="hy-AM"/>
        </w:rPr>
        <w:t xml:space="preserve">կանխիկ փողի </w:t>
      </w:r>
      <w:r w:rsidR="006505D2" w:rsidRPr="001304AC">
        <w:rPr>
          <w:rFonts w:ascii="GHEA Grapalat" w:hAnsi="GHEA Grapalat" w:cs="Sylfaen"/>
          <w:sz w:val="20"/>
          <w:lang w:val="hy-AM"/>
        </w:rPr>
        <w:t xml:space="preserve">կամ բանկային երաշխիքի </w:t>
      </w:r>
      <w:r w:rsidR="000C062F" w:rsidRPr="001304AC">
        <w:rPr>
          <w:rFonts w:ascii="GHEA Grapalat" w:hAnsi="GHEA Grapalat" w:cs="Sylfaen"/>
          <w:sz w:val="20"/>
          <w:lang w:val="hy-AM"/>
        </w:rPr>
        <w:t>ձևով</w:t>
      </w:r>
      <w:r w:rsidR="00F02DBC" w:rsidRPr="001304AC">
        <w:rPr>
          <w:rFonts w:ascii="GHEA Grapalat" w:hAnsi="GHEA Grapalat" w:cs="Sylfaen"/>
          <w:sz w:val="20"/>
          <w:lang w:val="af-ZA"/>
        </w:rPr>
        <w:t xml:space="preserve"> (</w:t>
      </w:r>
      <w:r w:rsidR="00F02DBC" w:rsidRPr="001304AC">
        <w:rPr>
          <w:rFonts w:ascii="GHEA Grapalat" w:hAnsi="GHEA Grapalat" w:cs="Sylfaen"/>
          <w:sz w:val="20"/>
        </w:rPr>
        <w:t>հավելված</w:t>
      </w:r>
      <w:r w:rsidR="00F02DBC" w:rsidRPr="001304AC">
        <w:rPr>
          <w:rFonts w:ascii="GHEA Grapalat" w:hAnsi="GHEA Grapalat" w:cs="Sylfaen"/>
          <w:sz w:val="20"/>
          <w:lang w:val="af-ZA"/>
        </w:rPr>
        <w:t xml:space="preserve"> N 3)</w:t>
      </w:r>
      <w:r w:rsidR="006A26BE" w:rsidRPr="001304AC">
        <w:rPr>
          <w:rFonts w:ascii="GHEA Grapalat" w:hAnsi="GHEA Grapalat" w:cs="Sylfaen"/>
          <w:sz w:val="20"/>
          <w:lang w:val="hy-AM"/>
        </w:rPr>
        <w:t>:</w:t>
      </w:r>
      <w:r w:rsidR="0077364F" w:rsidRPr="001304AC">
        <w:rPr>
          <w:rFonts w:ascii="GHEA Grapalat" w:hAnsi="GHEA Grapalat" w:cs="Sylfaen"/>
          <w:sz w:val="20"/>
          <w:lang w:val="hy-AM"/>
        </w:rPr>
        <w:t xml:space="preserve"> </w:t>
      </w:r>
      <w:r w:rsidR="009247B8" w:rsidRPr="001304AC">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1304AC">
        <w:rPr>
          <w:rFonts w:ascii="GHEA Grapalat" w:hAnsi="GHEA Grapalat" w:cs="Sylfaen"/>
          <w:sz w:val="20"/>
        </w:rPr>
        <w:t>ը</w:t>
      </w:r>
      <w:r w:rsidR="009247B8" w:rsidRPr="001304AC">
        <w:rPr>
          <w:rFonts w:ascii="GHEA Grapalat" w:hAnsi="GHEA Grapalat" w:cs="Sylfaen"/>
          <w:sz w:val="20"/>
          <w:lang w:val="af-ZA"/>
        </w:rPr>
        <w:t>:</w:t>
      </w:r>
      <w:r w:rsidR="004B7C30" w:rsidRPr="001304AC">
        <w:rPr>
          <w:rFonts w:ascii="GHEA Grapalat" w:hAnsi="GHEA Grapalat"/>
          <w:sz w:val="20"/>
          <w:vertAlign w:val="superscript"/>
          <w:lang w:val="af-ZA"/>
        </w:rPr>
        <w:t>16</w:t>
      </w:r>
      <w:r w:rsidR="00AE3B58" w:rsidRPr="001304AC">
        <w:rPr>
          <w:rStyle w:val="FootnoteReference"/>
          <w:rFonts w:ascii="GHEA Grapalat" w:hAnsi="GHEA Grapalat"/>
          <w:color w:val="FFFFFF"/>
          <w:sz w:val="20"/>
          <w:lang w:val="hy-AM"/>
        </w:rPr>
        <w:footnoteReference w:id="2"/>
      </w:r>
    </w:p>
    <w:p w:rsidR="00E67BA7"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2.</w:t>
      </w:r>
      <w:r w:rsidR="004B7C30" w:rsidRPr="001304AC">
        <w:rPr>
          <w:rFonts w:ascii="GHEA Grapalat" w:hAnsi="GHEA Grapalat" w:cs="Sylfaen"/>
          <w:sz w:val="20"/>
          <w:lang w:val="af-ZA"/>
        </w:rPr>
        <w:t xml:space="preserve">6 </w:t>
      </w:r>
      <w:r w:rsidR="00E67BA7" w:rsidRPr="001304AC">
        <w:rPr>
          <w:rFonts w:ascii="GHEA Grapalat" w:hAnsi="GHEA Grapalat" w:cs="Sylfaen"/>
          <w:sz w:val="20"/>
          <w:lang w:val="hy-AM"/>
        </w:rPr>
        <w:t>գնային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առաջարկ</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համաձայն</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հավելված</w:t>
      </w:r>
      <w:r w:rsidR="00294FFF" w:rsidRPr="001304AC">
        <w:rPr>
          <w:rFonts w:ascii="GHEA Grapalat" w:hAnsi="GHEA Grapalat" w:cs="Sylfaen"/>
          <w:sz w:val="20"/>
          <w:lang w:val="af-ZA"/>
        </w:rPr>
        <w:t xml:space="preserve"> N </w:t>
      </w:r>
      <w:r w:rsidR="004D557A" w:rsidRPr="001304AC">
        <w:rPr>
          <w:rFonts w:ascii="GHEA Grapalat" w:hAnsi="GHEA Grapalat" w:cs="Sylfaen"/>
          <w:sz w:val="20"/>
          <w:lang w:val="af-ZA"/>
        </w:rPr>
        <w:t>2</w:t>
      </w:r>
      <w:r w:rsidR="00294FFF" w:rsidRPr="001304AC">
        <w:rPr>
          <w:rFonts w:ascii="GHEA Grapalat" w:hAnsi="GHEA Grapalat" w:cs="Sylfaen"/>
          <w:sz w:val="20"/>
          <w:lang w:val="af-ZA"/>
        </w:rPr>
        <w:t>-</w:t>
      </w:r>
      <w:r w:rsidR="00294FFF" w:rsidRPr="001304AC">
        <w:rPr>
          <w:rFonts w:ascii="GHEA Grapalat" w:hAnsi="GHEA Grapalat" w:cs="Sylfaen"/>
          <w:sz w:val="20"/>
          <w:lang w:val="hy-AM"/>
        </w:rPr>
        <w:t>ի</w:t>
      </w:r>
      <w:r w:rsidR="00294FFF" w:rsidRPr="001304AC">
        <w:rPr>
          <w:rFonts w:ascii="GHEA Grapalat" w:hAnsi="GHEA Grapalat" w:cs="Sylfaen"/>
          <w:sz w:val="20"/>
          <w:lang w:val="af-ZA"/>
        </w:rPr>
        <w:t>: Գնային առաջարկը</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ներկայացվում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է</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af-ZA"/>
        </w:rPr>
        <w:t>արժեք (ինքնարժեքի և կանխատեսվող շահույթի հանրագումարը)</w:t>
      </w:r>
      <w:r w:rsidR="00712DB8" w:rsidRPr="001304AC">
        <w:rPr>
          <w:rFonts w:ascii="GHEA Grapalat" w:hAnsi="GHEA Grapalat" w:cs="Sylfaen"/>
          <w:sz w:val="22"/>
          <w:szCs w:val="22"/>
          <w:lang w:val="af-ZA"/>
        </w:rPr>
        <w:t xml:space="preserve"> </w:t>
      </w:r>
      <w:r w:rsidR="00E67BA7" w:rsidRPr="001304AC">
        <w:rPr>
          <w:rFonts w:ascii="GHEA Grapalat" w:hAnsi="GHEA Grapalat" w:cs="Sylfaen"/>
          <w:sz w:val="20"/>
          <w:lang w:val="hy-AM"/>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ավելացված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արժեքի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հարկ</w:t>
      </w:r>
      <w:r w:rsidR="00E67BA7" w:rsidRPr="001304AC" w:rsidDel="001A1F55">
        <w:rPr>
          <w:rFonts w:ascii="GHEA Grapalat" w:hAnsi="GHEA Grapalat" w:cs="Sylfaen"/>
          <w:sz w:val="20"/>
          <w:lang w:val="af-ZA"/>
        </w:rPr>
        <w:t xml:space="preserve"> </w:t>
      </w:r>
      <w:r w:rsidR="00E67BA7" w:rsidRPr="001304AC">
        <w:rPr>
          <w:rFonts w:ascii="GHEA Grapalat" w:hAnsi="GHEA Grapalat" w:cs="Sylfaen"/>
          <w:sz w:val="20"/>
          <w:lang w:val="hy-AM"/>
        </w:rPr>
        <w:t>ընդհանրական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բաղադրիչներից</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բաղկացած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հաշվարկի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ձևով։</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hy-AM"/>
        </w:rPr>
        <w:t>Ա</w:t>
      </w:r>
      <w:r w:rsidR="005A1D54" w:rsidRPr="001304AC">
        <w:rPr>
          <w:rFonts w:ascii="GHEA Grapalat" w:hAnsi="GHEA Grapalat" w:cs="Sylfaen"/>
          <w:sz w:val="20"/>
          <w:lang w:val="hy-AM"/>
        </w:rPr>
        <w:t>րժեքի</w:t>
      </w:r>
      <w:r w:rsidR="005A1D54" w:rsidRPr="001304AC">
        <w:rPr>
          <w:rFonts w:ascii="GHEA Grapalat" w:hAnsi="GHEA Grapalat" w:cs="Sylfaen"/>
          <w:sz w:val="20"/>
          <w:lang w:val="af-ZA"/>
        </w:rPr>
        <w:t xml:space="preserve"> </w:t>
      </w:r>
      <w:r w:rsidR="00E67BA7" w:rsidRPr="001304AC">
        <w:rPr>
          <w:rFonts w:ascii="GHEA Grapalat" w:hAnsi="GHEA Grapalat" w:cs="Sylfaen"/>
          <w:sz w:val="20"/>
          <w:lang w:val="ru-RU"/>
        </w:rPr>
        <w:t>բաղադրիչների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հաշվարկ</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բացվածք</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կամ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այլ</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մանրամասներ</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չեն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պահանջվում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ներկայացվում</w:t>
      </w:r>
      <w:r w:rsidR="00DD2498" w:rsidRPr="001304AC">
        <w:rPr>
          <w:rFonts w:ascii="GHEA Grapalat" w:hAnsi="GHEA Grapalat" w:cs="Sylfaen"/>
          <w:sz w:val="20"/>
          <w:lang w:val="af-ZA"/>
        </w:rPr>
        <w:t>:</w:t>
      </w:r>
      <w:r w:rsidR="00401BA5" w:rsidRPr="001304AC">
        <w:rPr>
          <w:rFonts w:ascii="GHEA Grapalat" w:hAnsi="GHEA Grapalat" w:cs="Sylfaen"/>
          <w:sz w:val="20"/>
          <w:lang w:val="af-ZA"/>
        </w:rPr>
        <w:t xml:space="preserve"> </w:t>
      </w:r>
    </w:p>
    <w:p w:rsidR="00AB0304" w:rsidRPr="001304AC" w:rsidRDefault="00AB0304" w:rsidP="00EF3662">
      <w:pPr>
        <w:ind w:firstLine="567"/>
        <w:jc w:val="both"/>
        <w:rPr>
          <w:rFonts w:ascii="GHEA Grapalat" w:hAnsi="GHEA Grapalat"/>
          <w:b/>
          <w:sz w:val="20"/>
          <w:lang w:val="af-ZA"/>
        </w:rPr>
      </w:pPr>
    </w:p>
    <w:p w:rsidR="009247B8" w:rsidRPr="001304AC" w:rsidRDefault="009247B8" w:rsidP="009247B8">
      <w:pPr>
        <w:jc w:val="center"/>
        <w:rPr>
          <w:rFonts w:ascii="GHEA Grapalat" w:hAnsi="GHEA Grapalat" w:cs="Sylfaen"/>
          <w:b/>
          <w:sz w:val="20"/>
          <w:lang w:val="es-ES"/>
        </w:rPr>
      </w:pPr>
      <w:r w:rsidRPr="001304AC">
        <w:rPr>
          <w:rFonts w:ascii="GHEA Grapalat" w:hAnsi="GHEA Grapalat"/>
          <w:b/>
          <w:sz w:val="20"/>
          <w:lang w:val="es-ES"/>
        </w:rPr>
        <w:t xml:space="preserve">3. </w:t>
      </w:r>
      <w:r w:rsidRPr="001304AC">
        <w:rPr>
          <w:rFonts w:ascii="GHEA Grapalat" w:hAnsi="GHEA Grapalat" w:cs="Sylfaen"/>
          <w:b/>
          <w:sz w:val="20"/>
          <w:lang w:val="es-ES"/>
        </w:rPr>
        <w:t>ՀԱՅՏԸ</w:t>
      </w:r>
      <w:r w:rsidRPr="001304AC">
        <w:rPr>
          <w:rFonts w:ascii="GHEA Grapalat" w:hAnsi="GHEA Grapalat" w:cs="Arial"/>
          <w:b/>
          <w:sz w:val="20"/>
          <w:lang w:val="es-ES"/>
        </w:rPr>
        <w:t xml:space="preserve">  </w:t>
      </w:r>
      <w:r w:rsidRPr="001304AC">
        <w:rPr>
          <w:rFonts w:ascii="GHEA Grapalat" w:hAnsi="GHEA Grapalat" w:cs="Sylfaen"/>
          <w:b/>
          <w:sz w:val="20"/>
          <w:lang w:val="es-ES"/>
        </w:rPr>
        <w:t>ՊԱՏՐԱՍՏԵԼՈՒ</w:t>
      </w:r>
      <w:r w:rsidRPr="001304AC">
        <w:rPr>
          <w:rFonts w:ascii="GHEA Grapalat" w:hAnsi="GHEA Grapalat" w:cs="Arial"/>
          <w:b/>
          <w:sz w:val="20"/>
          <w:lang w:val="es-ES"/>
        </w:rPr>
        <w:t xml:space="preserve">  </w:t>
      </w:r>
      <w:r w:rsidRPr="001304AC">
        <w:rPr>
          <w:rFonts w:ascii="GHEA Grapalat" w:hAnsi="GHEA Grapalat" w:cs="Sylfaen"/>
          <w:b/>
          <w:sz w:val="20"/>
          <w:lang w:val="es-ES"/>
        </w:rPr>
        <w:t>ԿԱՐԳԸ</w:t>
      </w:r>
    </w:p>
    <w:p w:rsidR="009247B8" w:rsidRPr="001304AC" w:rsidRDefault="009247B8" w:rsidP="009247B8">
      <w:pPr>
        <w:ind w:firstLine="567"/>
        <w:jc w:val="both"/>
        <w:rPr>
          <w:rFonts w:ascii="GHEA Grapalat" w:hAnsi="GHEA Grapalat" w:cs="Sylfaen"/>
          <w:sz w:val="20"/>
          <w:szCs w:val="20"/>
          <w:lang w:val="es-ES"/>
        </w:rPr>
      </w:pPr>
      <w:r w:rsidRPr="001304AC">
        <w:rPr>
          <w:rFonts w:ascii="GHEA Grapalat" w:hAnsi="GHEA Grapalat"/>
          <w:sz w:val="20"/>
          <w:szCs w:val="20"/>
          <w:lang w:val="es-ES"/>
        </w:rPr>
        <w:t xml:space="preserve">3.1 </w:t>
      </w:r>
      <w:r w:rsidRPr="001304AC">
        <w:rPr>
          <w:rFonts w:ascii="GHEA Grapalat" w:hAnsi="GHEA Grapalat" w:cs="Sylfaen"/>
          <w:sz w:val="20"/>
          <w:szCs w:val="20"/>
          <w:lang w:val="ru-RU"/>
        </w:rPr>
        <w:t>Մասնակիցը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ներկայացնում</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է</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սույն</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հրավերով</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սահմանված</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կարգով։</w:t>
      </w:r>
      <w:r w:rsidRPr="001304AC">
        <w:rPr>
          <w:rFonts w:ascii="GHEA Grapalat" w:hAnsi="GHEA Grapalat" w:cs="Sylfaen"/>
          <w:sz w:val="20"/>
          <w:szCs w:val="20"/>
          <w:lang w:val="es-ES"/>
        </w:rPr>
        <w:t xml:space="preserve"> </w:t>
      </w:r>
    </w:p>
    <w:p w:rsidR="009247B8" w:rsidRPr="001304AC" w:rsidRDefault="009247B8" w:rsidP="009247B8">
      <w:pPr>
        <w:ind w:firstLine="567"/>
        <w:jc w:val="both"/>
        <w:rPr>
          <w:rFonts w:ascii="GHEA Grapalat" w:hAnsi="GHEA Grapalat" w:cs="Sylfaen"/>
          <w:sz w:val="20"/>
          <w:lang w:val="af-ZA"/>
        </w:rPr>
      </w:pP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es-ES"/>
        </w:rPr>
        <w:t xml:space="preserve"> </w:t>
      </w:r>
      <w:r w:rsidRPr="001304AC">
        <w:rPr>
          <w:rFonts w:ascii="GHEA Grapalat" w:hAnsi="GHEA Grapalat" w:cs="Sylfaen"/>
          <w:sz w:val="20"/>
          <w:szCs w:val="20"/>
        </w:rPr>
        <w:t>առաջարկները</w:t>
      </w:r>
      <w:r w:rsidRPr="001304AC">
        <w:rPr>
          <w:rFonts w:ascii="GHEA Grapalat" w:hAnsi="GHEA Grapalat"/>
          <w:sz w:val="20"/>
          <w:szCs w:val="20"/>
          <w:lang w:val="es-ES"/>
        </w:rPr>
        <w:t xml:space="preserve">, </w:t>
      </w:r>
      <w:r w:rsidRPr="001304AC">
        <w:rPr>
          <w:rFonts w:ascii="GHEA Grapalat" w:hAnsi="GHEA Grapalat" w:cs="Sylfaen"/>
          <w:sz w:val="20"/>
          <w:szCs w:val="20"/>
        </w:rPr>
        <w:t>դրանց</w:t>
      </w:r>
      <w:r w:rsidRPr="001304AC">
        <w:rPr>
          <w:rFonts w:ascii="GHEA Grapalat" w:hAnsi="GHEA Grapalat"/>
          <w:sz w:val="20"/>
          <w:szCs w:val="20"/>
          <w:lang w:val="es-ES"/>
        </w:rPr>
        <w:t xml:space="preserve"> </w:t>
      </w:r>
      <w:r w:rsidRPr="001304AC">
        <w:rPr>
          <w:rFonts w:ascii="GHEA Grapalat" w:hAnsi="GHEA Grapalat" w:cs="Sylfaen"/>
          <w:sz w:val="20"/>
          <w:szCs w:val="20"/>
        </w:rPr>
        <w:t>վերաբերող</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sz w:val="20"/>
          <w:szCs w:val="20"/>
          <w:lang w:val="es-ES"/>
        </w:rPr>
        <w:t xml:space="preserve"> </w:t>
      </w:r>
      <w:r w:rsidRPr="001304AC">
        <w:rPr>
          <w:rFonts w:ascii="GHEA Grapalat" w:hAnsi="GHEA Grapalat" w:cs="Sylfaen"/>
          <w:sz w:val="20"/>
          <w:szCs w:val="20"/>
        </w:rPr>
        <w:t>դրվում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ծրարի</w:t>
      </w:r>
      <w:r w:rsidRPr="001304AC">
        <w:rPr>
          <w:rFonts w:ascii="GHEA Grapalat" w:hAnsi="GHEA Grapalat"/>
          <w:sz w:val="20"/>
          <w:szCs w:val="20"/>
          <w:lang w:val="es-ES"/>
        </w:rPr>
        <w:t xml:space="preserve"> </w:t>
      </w:r>
      <w:r w:rsidRPr="001304AC">
        <w:rPr>
          <w:rFonts w:ascii="GHEA Grapalat" w:hAnsi="GHEA Grapalat" w:cs="Sylfaen"/>
          <w:sz w:val="20"/>
          <w:szCs w:val="20"/>
        </w:rPr>
        <w:t>մեջ</w:t>
      </w:r>
      <w:r w:rsidRPr="001304AC">
        <w:rPr>
          <w:rFonts w:ascii="GHEA Grapalat" w:hAnsi="GHEA Grapalat"/>
          <w:sz w:val="20"/>
          <w:szCs w:val="20"/>
          <w:lang w:val="es-ES"/>
        </w:rPr>
        <w:t xml:space="preserve">, </w:t>
      </w:r>
      <w:r w:rsidRPr="001304AC">
        <w:rPr>
          <w:rFonts w:ascii="GHEA Grapalat" w:hAnsi="GHEA Grapalat" w:cs="Sylfaen"/>
          <w:sz w:val="20"/>
          <w:szCs w:val="20"/>
        </w:rPr>
        <w:t>որը</w:t>
      </w:r>
      <w:r w:rsidRPr="001304AC">
        <w:rPr>
          <w:rFonts w:ascii="GHEA Grapalat" w:hAnsi="GHEA Grapalat"/>
          <w:sz w:val="20"/>
          <w:szCs w:val="20"/>
          <w:lang w:val="es-ES"/>
        </w:rPr>
        <w:t xml:space="preserve"> </w:t>
      </w:r>
      <w:r w:rsidRPr="001304AC">
        <w:rPr>
          <w:rFonts w:ascii="GHEA Grapalat" w:hAnsi="GHEA Grapalat" w:cs="Sylfaen"/>
          <w:sz w:val="20"/>
          <w:szCs w:val="20"/>
        </w:rPr>
        <w:t>սոսնձում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cs="Sylfaen"/>
          <w:sz w:val="20"/>
          <w:szCs w:val="20"/>
        </w:rPr>
        <w:t>այն</w:t>
      </w:r>
      <w:r w:rsidRPr="001304AC">
        <w:rPr>
          <w:rFonts w:ascii="GHEA Grapalat" w:hAnsi="GHEA Grapalat"/>
          <w:sz w:val="20"/>
          <w:szCs w:val="20"/>
          <w:lang w:val="es-ES"/>
        </w:rPr>
        <w:t xml:space="preserve"> </w:t>
      </w:r>
      <w:r w:rsidRPr="001304AC">
        <w:rPr>
          <w:rFonts w:ascii="GHEA Grapalat" w:hAnsi="GHEA Grapalat" w:cs="Sylfaen"/>
          <w:sz w:val="20"/>
          <w:szCs w:val="20"/>
        </w:rPr>
        <w:t>ներկայացնողը</w:t>
      </w:r>
      <w:r w:rsidRPr="001304AC">
        <w:rPr>
          <w:rFonts w:ascii="GHEA Grapalat" w:hAnsi="GHEA Grapalat"/>
          <w:sz w:val="20"/>
          <w:szCs w:val="20"/>
          <w:lang w:val="es-ES"/>
        </w:rPr>
        <w:t xml:space="preserve">: </w:t>
      </w:r>
      <w:r w:rsidRPr="001304AC">
        <w:rPr>
          <w:rFonts w:ascii="GHEA Grapalat" w:hAnsi="GHEA Grapalat" w:cs="Sylfaen"/>
          <w:sz w:val="20"/>
          <w:szCs w:val="20"/>
        </w:rPr>
        <w:t>Ծրարում</w:t>
      </w:r>
      <w:r w:rsidRPr="001304AC">
        <w:rPr>
          <w:rFonts w:ascii="GHEA Grapalat" w:hAnsi="GHEA Grapalat"/>
          <w:sz w:val="20"/>
          <w:szCs w:val="20"/>
          <w:lang w:val="es-ES"/>
        </w:rPr>
        <w:t xml:space="preserve"> </w:t>
      </w:r>
      <w:r w:rsidRPr="001304AC">
        <w:rPr>
          <w:rFonts w:ascii="GHEA Grapalat" w:hAnsi="GHEA Grapalat" w:cs="Sylfaen"/>
          <w:sz w:val="20"/>
          <w:szCs w:val="20"/>
        </w:rPr>
        <w:t>ներառված</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կազմվում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բնօրինակից</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00FF7C74" w:rsidRPr="001304AC">
        <w:rPr>
          <w:rFonts w:ascii="GHEA Grapalat" w:hAnsi="GHEA Grapalat"/>
          <w:b/>
          <w:sz w:val="20"/>
          <w:szCs w:val="20"/>
          <w:lang w:val="es-ES"/>
        </w:rPr>
        <w:t xml:space="preserve">1 </w:t>
      </w:r>
      <w:r w:rsidR="00FF7C74" w:rsidRPr="001304AC">
        <w:rPr>
          <w:rFonts w:ascii="GHEA Grapalat" w:hAnsi="GHEA Grapalat"/>
          <w:b/>
          <w:sz w:val="20"/>
          <w:szCs w:val="20"/>
        </w:rPr>
        <w:t>օրինակ</w:t>
      </w:r>
      <w:r w:rsidR="00FF7C74" w:rsidRPr="001304AC">
        <w:rPr>
          <w:rFonts w:ascii="GHEA Grapalat" w:hAnsi="GHEA Grapalat"/>
          <w:b/>
          <w:sz w:val="20"/>
          <w:szCs w:val="20"/>
          <w:lang w:val="es-ES"/>
        </w:rPr>
        <w:t xml:space="preserve"> </w:t>
      </w:r>
      <w:r w:rsidR="00FF7C74" w:rsidRPr="001304AC">
        <w:rPr>
          <w:rFonts w:ascii="GHEA Grapalat" w:hAnsi="GHEA Grapalat" w:cs="Sylfaen"/>
          <w:b/>
          <w:sz w:val="20"/>
          <w:szCs w:val="20"/>
        </w:rPr>
        <w:t>պատճենից</w:t>
      </w:r>
      <w:r w:rsidR="00FF7C74" w:rsidRPr="001304AC">
        <w:rPr>
          <w:rFonts w:ascii="GHEA Grapalat" w:hAnsi="GHEA Grapalat"/>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Փաստաթղթերի</w:t>
      </w:r>
      <w:r w:rsidRPr="001304AC">
        <w:rPr>
          <w:rFonts w:ascii="GHEA Grapalat" w:hAnsi="GHEA Grapalat"/>
          <w:sz w:val="20"/>
          <w:szCs w:val="20"/>
          <w:lang w:val="es-ES"/>
        </w:rPr>
        <w:t xml:space="preserve"> </w:t>
      </w:r>
      <w:r w:rsidRPr="001304AC">
        <w:rPr>
          <w:rFonts w:ascii="GHEA Grapalat" w:hAnsi="GHEA Grapalat" w:cs="Sylfaen"/>
          <w:sz w:val="20"/>
          <w:szCs w:val="20"/>
        </w:rPr>
        <w:t>փաթեթների</w:t>
      </w:r>
      <w:r w:rsidRPr="001304AC">
        <w:rPr>
          <w:rFonts w:ascii="GHEA Grapalat" w:hAnsi="GHEA Grapalat"/>
          <w:sz w:val="20"/>
          <w:szCs w:val="20"/>
          <w:lang w:val="es-ES"/>
        </w:rPr>
        <w:t xml:space="preserve"> </w:t>
      </w:r>
      <w:r w:rsidRPr="001304AC">
        <w:rPr>
          <w:rFonts w:ascii="GHEA Grapalat" w:hAnsi="GHEA Grapalat" w:cs="Sylfaen"/>
          <w:sz w:val="20"/>
          <w:szCs w:val="20"/>
        </w:rPr>
        <w:t>վրա</w:t>
      </w:r>
      <w:r w:rsidRPr="001304AC">
        <w:rPr>
          <w:rFonts w:ascii="GHEA Grapalat" w:hAnsi="GHEA Grapalat"/>
          <w:sz w:val="20"/>
          <w:szCs w:val="20"/>
          <w:lang w:val="es-ES"/>
        </w:rPr>
        <w:t xml:space="preserve"> </w:t>
      </w:r>
      <w:r w:rsidRPr="001304AC">
        <w:rPr>
          <w:rFonts w:ascii="GHEA Grapalat" w:hAnsi="GHEA Grapalat" w:cs="Sylfaen"/>
          <w:sz w:val="20"/>
          <w:szCs w:val="20"/>
        </w:rPr>
        <w:t>համապատասխանաբար</w:t>
      </w:r>
      <w:r w:rsidRPr="001304AC">
        <w:rPr>
          <w:rFonts w:ascii="GHEA Grapalat" w:hAnsi="GHEA Grapalat"/>
          <w:sz w:val="20"/>
          <w:szCs w:val="20"/>
          <w:lang w:val="es-ES"/>
        </w:rPr>
        <w:t xml:space="preserve"> </w:t>
      </w:r>
      <w:r w:rsidRPr="001304AC">
        <w:rPr>
          <w:rFonts w:ascii="GHEA Grapalat" w:hAnsi="GHEA Grapalat" w:cs="Sylfaen"/>
          <w:sz w:val="20"/>
          <w:szCs w:val="20"/>
        </w:rPr>
        <w:t>գրվում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w:t>
      </w:r>
      <w:r w:rsidRPr="001304AC">
        <w:rPr>
          <w:rFonts w:ascii="GHEA Grapalat" w:hAnsi="GHEA Grapalat"/>
          <w:sz w:val="20"/>
          <w:szCs w:val="20"/>
          <w:lang w:val="es-ES"/>
        </w:rPr>
        <w:t xml:space="preserve">»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Pr="001304AC">
        <w:rPr>
          <w:rFonts w:ascii="GHEA Grapalat" w:hAnsi="GHEA Grapalat" w:cs="Sylfaen"/>
          <w:sz w:val="20"/>
          <w:szCs w:val="20"/>
        </w:rPr>
        <w:t>պատճեն</w:t>
      </w:r>
      <w:r w:rsidRPr="001304AC">
        <w:rPr>
          <w:rFonts w:ascii="GHEA Grapalat" w:hAnsi="GHEA Grapalat"/>
          <w:sz w:val="20"/>
          <w:szCs w:val="20"/>
          <w:lang w:val="es-ES"/>
        </w:rPr>
        <w:t xml:space="preserve">» </w:t>
      </w:r>
      <w:r w:rsidRPr="001304AC">
        <w:rPr>
          <w:rFonts w:ascii="GHEA Grapalat" w:hAnsi="GHEA Grapalat" w:cs="Sylfaen"/>
          <w:sz w:val="20"/>
          <w:szCs w:val="20"/>
        </w:rPr>
        <w:t>բառերը</w:t>
      </w:r>
      <w:r w:rsidRPr="001304AC">
        <w:rPr>
          <w:rFonts w:ascii="GHEA Grapalat" w:hAnsi="GHEA Grapalat"/>
          <w:sz w:val="20"/>
          <w:szCs w:val="20"/>
          <w:lang w:val="es-ES"/>
        </w:rPr>
        <w:t xml:space="preserve">: </w:t>
      </w:r>
      <w:r w:rsidRPr="001304AC">
        <w:rPr>
          <w:rFonts w:ascii="GHEA Grapalat" w:hAnsi="GHEA Grapalat" w:cs="Sylfaen"/>
          <w:sz w:val="20"/>
          <w:lang w:val="ru-RU"/>
        </w:rPr>
        <w:t>Հայտում</w:t>
      </w:r>
      <w:r w:rsidRPr="001304AC">
        <w:rPr>
          <w:rFonts w:ascii="GHEA Grapalat" w:hAnsi="GHEA Grapalat" w:cs="Sylfaen"/>
          <w:sz w:val="20"/>
          <w:lang w:val="af-ZA"/>
        </w:rPr>
        <w:t xml:space="preserve"> </w:t>
      </w:r>
      <w:r w:rsidRPr="001304AC">
        <w:rPr>
          <w:rFonts w:ascii="GHEA Grapalat" w:hAnsi="GHEA Grapalat" w:cs="Sylfaen"/>
          <w:sz w:val="20"/>
          <w:lang w:val="ru-RU"/>
        </w:rPr>
        <w:t>ներառվող</w:t>
      </w:r>
      <w:r w:rsidRPr="001304AC">
        <w:rPr>
          <w:rFonts w:ascii="GHEA Grapalat" w:hAnsi="GHEA Grapalat" w:cs="Sylfaen"/>
          <w:sz w:val="20"/>
          <w:lang w:val="af-ZA"/>
        </w:rPr>
        <w:t xml:space="preserve"> </w:t>
      </w:r>
      <w:r w:rsidRPr="001304AC">
        <w:rPr>
          <w:rFonts w:ascii="GHEA Grapalat" w:hAnsi="GHEA Grapalat" w:cs="Sylfaen"/>
          <w:sz w:val="20"/>
          <w:lang w:val="ru-RU"/>
        </w:rPr>
        <w:t>բնօրինակ</w:t>
      </w:r>
      <w:r w:rsidRPr="001304AC">
        <w:rPr>
          <w:rFonts w:ascii="GHEA Grapalat" w:hAnsi="GHEA Grapalat" w:cs="Sylfaen"/>
          <w:sz w:val="20"/>
          <w:lang w:val="af-ZA"/>
        </w:rPr>
        <w:t xml:space="preserve"> </w:t>
      </w:r>
      <w:r w:rsidRPr="001304AC">
        <w:rPr>
          <w:rFonts w:ascii="GHEA Grapalat" w:hAnsi="GHEA Grapalat" w:cs="Sylfaen"/>
          <w:sz w:val="20"/>
          <w:lang w:val="ru-RU"/>
        </w:rPr>
        <w:t>փաստաթղթերի</w:t>
      </w:r>
      <w:r w:rsidRPr="001304AC">
        <w:rPr>
          <w:rFonts w:ascii="GHEA Grapalat" w:hAnsi="GHEA Grapalat" w:cs="Sylfaen"/>
          <w:sz w:val="20"/>
          <w:lang w:val="af-ZA"/>
        </w:rPr>
        <w:t xml:space="preserve"> </w:t>
      </w:r>
      <w:r w:rsidRPr="001304AC">
        <w:rPr>
          <w:rFonts w:ascii="GHEA Grapalat" w:hAnsi="GHEA Grapalat" w:cs="Sylfaen"/>
          <w:sz w:val="20"/>
          <w:lang w:val="ru-RU"/>
        </w:rPr>
        <w:t>փոխարեն</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ներկայացվել</w:t>
      </w:r>
      <w:r w:rsidRPr="001304AC">
        <w:rPr>
          <w:rFonts w:ascii="GHEA Grapalat" w:hAnsi="GHEA Grapalat" w:cs="Sylfaen"/>
          <w:sz w:val="20"/>
          <w:lang w:val="af-ZA"/>
        </w:rPr>
        <w:t xml:space="preserve"> </w:t>
      </w:r>
      <w:r w:rsidRPr="001304AC">
        <w:rPr>
          <w:rFonts w:ascii="GHEA Grapalat" w:hAnsi="GHEA Grapalat" w:cs="Sylfaen"/>
          <w:sz w:val="20"/>
          <w:lang w:val="ru-RU"/>
        </w:rPr>
        <w:t>դրանց</w:t>
      </w:r>
      <w:r w:rsidRPr="001304AC">
        <w:rPr>
          <w:rFonts w:ascii="GHEA Grapalat" w:hAnsi="GHEA Grapalat" w:cs="Sylfaen"/>
          <w:sz w:val="20"/>
          <w:lang w:val="af-ZA"/>
        </w:rPr>
        <w:t xml:space="preserve"> </w:t>
      </w:r>
      <w:r w:rsidRPr="001304AC">
        <w:rPr>
          <w:rFonts w:ascii="GHEA Grapalat" w:hAnsi="GHEA Grapalat" w:cs="Sylfaen"/>
          <w:sz w:val="20"/>
          <w:lang w:val="ru-RU"/>
        </w:rPr>
        <w:t>նոտարական</w:t>
      </w:r>
      <w:r w:rsidRPr="001304AC">
        <w:rPr>
          <w:rFonts w:ascii="GHEA Grapalat" w:hAnsi="GHEA Grapalat" w:cs="Sylfaen"/>
          <w:sz w:val="20"/>
          <w:lang w:val="af-ZA"/>
        </w:rPr>
        <w:t xml:space="preserve"> </w:t>
      </w:r>
      <w:r w:rsidRPr="001304AC">
        <w:rPr>
          <w:rFonts w:ascii="GHEA Grapalat" w:hAnsi="GHEA Grapalat" w:cs="Sylfaen"/>
          <w:sz w:val="20"/>
          <w:lang w:val="ru-RU"/>
        </w:rPr>
        <w:t>կարգով</w:t>
      </w:r>
      <w:r w:rsidRPr="001304AC">
        <w:rPr>
          <w:rFonts w:ascii="GHEA Grapalat" w:hAnsi="GHEA Grapalat" w:cs="Sylfaen"/>
          <w:sz w:val="20"/>
          <w:lang w:val="af-ZA"/>
        </w:rPr>
        <w:t xml:space="preserve"> </w:t>
      </w:r>
      <w:r w:rsidRPr="001304AC">
        <w:rPr>
          <w:rFonts w:ascii="GHEA Grapalat" w:hAnsi="GHEA Grapalat" w:cs="Sylfaen"/>
          <w:sz w:val="20"/>
          <w:lang w:val="ru-RU"/>
        </w:rPr>
        <w:t>վավերացված</w:t>
      </w:r>
      <w:r w:rsidRPr="001304AC">
        <w:rPr>
          <w:rFonts w:ascii="GHEA Grapalat" w:hAnsi="GHEA Grapalat" w:cs="Sylfaen"/>
          <w:sz w:val="20"/>
          <w:lang w:val="af-ZA"/>
        </w:rPr>
        <w:t xml:space="preserve"> </w:t>
      </w:r>
      <w:r w:rsidRPr="001304AC">
        <w:rPr>
          <w:rFonts w:ascii="GHEA Grapalat" w:hAnsi="GHEA Grapalat" w:cs="Sylfaen"/>
          <w:sz w:val="20"/>
          <w:lang w:val="ru-RU"/>
        </w:rPr>
        <w:t>օրինակները։</w:t>
      </w:r>
    </w:p>
    <w:p w:rsidR="009247B8" w:rsidRPr="001304AC" w:rsidRDefault="009247B8" w:rsidP="009247B8">
      <w:pPr>
        <w:ind w:firstLine="720"/>
        <w:jc w:val="both"/>
        <w:rPr>
          <w:rFonts w:ascii="GHEA Grapalat" w:hAnsi="GHEA Grapalat"/>
          <w:sz w:val="20"/>
          <w:szCs w:val="20"/>
          <w:lang w:val="af-ZA"/>
        </w:rPr>
      </w:pPr>
      <w:r w:rsidRPr="001304AC">
        <w:rPr>
          <w:rFonts w:ascii="GHEA Grapalat" w:hAnsi="GHEA Grapalat" w:cs="Sylfaen"/>
          <w:sz w:val="20"/>
          <w:szCs w:val="20"/>
        </w:rPr>
        <w:t>Ծրարը</w:t>
      </w:r>
      <w:r w:rsidRPr="001304AC">
        <w:rPr>
          <w:rFonts w:ascii="GHEA Grapalat" w:hAnsi="GHEA Grapalat"/>
          <w:sz w:val="20"/>
          <w:szCs w:val="20"/>
          <w:lang w:val="af-ZA"/>
        </w:rPr>
        <w:t xml:space="preserve"> </w:t>
      </w:r>
      <w:r w:rsidRPr="001304AC">
        <w:rPr>
          <w:rFonts w:ascii="GHEA Grapalat" w:hAnsi="GHEA Grapalat" w:cs="Sylfaen"/>
          <w:sz w:val="20"/>
          <w:szCs w:val="20"/>
        </w:rPr>
        <w:t>և</w:t>
      </w:r>
      <w:r w:rsidRPr="001304AC">
        <w:rPr>
          <w:rFonts w:ascii="GHEA Grapalat" w:hAnsi="GHEA Grapalat"/>
          <w:sz w:val="20"/>
          <w:szCs w:val="20"/>
          <w:lang w:val="af-ZA"/>
        </w:rPr>
        <w:t xml:space="preserve">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cs="Sylfaen"/>
          <w:sz w:val="20"/>
          <w:szCs w:val="20"/>
        </w:rPr>
        <w:t>հրավերով</w:t>
      </w:r>
      <w:r w:rsidRPr="001304AC">
        <w:rPr>
          <w:rFonts w:ascii="GHEA Grapalat" w:hAnsi="GHEA Grapalat"/>
          <w:sz w:val="20"/>
          <w:szCs w:val="20"/>
          <w:lang w:val="af-ZA"/>
        </w:rPr>
        <w:t xml:space="preserve"> </w:t>
      </w:r>
      <w:r w:rsidRPr="001304AC">
        <w:rPr>
          <w:rFonts w:ascii="GHEA Grapalat" w:hAnsi="GHEA Grapalat" w:cs="Sylfaen"/>
          <w:sz w:val="20"/>
          <w:szCs w:val="20"/>
        </w:rPr>
        <w:t>նախատեսված</w:t>
      </w:r>
      <w:r w:rsidRPr="001304AC">
        <w:rPr>
          <w:rFonts w:ascii="GHEA Grapalat" w:hAnsi="GHEA Grapalat"/>
          <w:sz w:val="20"/>
          <w:szCs w:val="20"/>
          <w:lang w:val="af-ZA"/>
        </w:rPr>
        <w:t xml:space="preserve">` </w:t>
      </w: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af-ZA"/>
        </w:rPr>
        <w:t xml:space="preserve"> </w:t>
      </w:r>
      <w:r w:rsidRPr="001304AC">
        <w:rPr>
          <w:rFonts w:ascii="GHEA Grapalat" w:hAnsi="GHEA Grapalat" w:cs="Sylfaen"/>
          <w:sz w:val="20"/>
          <w:szCs w:val="20"/>
        </w:rPr>
        <w:t>կազմած</w:t>
      </w:r>
      <w:r w:rsidRPr="001304AC">
        <w:rPr>
          <w:rFonts w:ascii="GHEA Grapalat" w:hAnsi="GHEA Grapalat"/>
          <w:sz w:val="20"/>
          <w:szCs w:val="20"/>
          <w:lang w:val="af-ZA"/>
        </w:rPr>
        <w:t xml:space="preserve"> </w:t>
      </w:r>
      <w:r w:rsidRPr="001304AC">
        <w:rPr>
          <w:rFonts w:ascii="GHEA Grapalat" w:hAnsi="GHEA Grapalat" w:cs="Sylfaen"/>
          <w:sz w:val="20"/>
          <w:szCs w:val="20"/>
        </w:rPr>
        <w:t>փաստաթղթերն</w:t>
      </w:r>
      <w:r w:rsidRPr="001304AC">
        <w:rPr>
          <w:rFonts w:ascii="GHEA Grapalat" w:hAnsi="GHEA Grapalat"/>
          <w:sz w:val="20"/>
          <w:szCs w:val="20"/>
          <w:lang w:val="af-ZA"/>
        </w:rPr>
        <w:t xml:space="preserve"> </w:t>
      </w:r>
      <w:r w:rsidRPr="001304AC">
        <w:rPr>
          <w:rFonts w:ascii="GHEA Grapalat" w:hAnsi="GHEA Grapalat" w:cs="Sylfaen"/>
          <w:sz w:val="20"/>
          <w:szCs w:val="20"/>
        </w:rPr>
        <w:t>ստորագրում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դրանք</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ներկայացնող</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կամ</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լիազորված</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այսուհետ</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w:t>
      </w:r>
      <w:r w:rsidRPr="001304AC">
        <w:rPr>
          <w:rFonts w:ascii="GHEA Grapalat" w:hAnsi="GHEA Grapalat"/>
          <w:sz w:val="20"/>
          <w:szCs w:val="20"/>
          <w:lang w:val="af-ZA"/>
        </w:rPr>
        <w:t xml:space="preserve">): </w:t>
      </w:r>
      <w:r w:rsidRPr="001304AC">
        <w:rPr>
          <w:rFonts w:ascii="GHEA Grapalat" w:hAnsi="GHEA Grapalat" w:cs="Sylfaen"/>
          <w:sz w:val="20"/>
          <w:szCs w:val="20"/>
        </w:rPr>
        <w:t>Եթե</w:t>
      </w:r>
      <w:r w:rsidRPr="001304AC">
        <w:rPr>
          <w:rFonts w:ascii="GHEA Grapalat" w:hAnsi="GHEA Grapalat"/>
          <w:sz w:val="20"/>
          <w:szCs w:val="20"/>
          <w:lang w:val="af-ZA"/>
        </w:rPr>
        <w:t xml:space="preserve"> </w:t>
      </w:r>
      <w:r w:rsidRPr="001304AC">
        <w:rPr>
          <w:rFonts w:ascii="GHEA Grapalat" w:hAnsi="GHEA Grapalat" w:cs="Sylfaen"/>
          <w:sz w:val="20"/>
          <w:szCs w:val="20"/>
        </w:rPr>
        <w:t>հայտը</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գործակալը</w:t>
      </w:r>
      <w:r w:rsidRPr="001304AC">
        <w:rPr>
          <w:rFonts w:ascii="GHEA Grapalat" w:hAnsi="GHEA Grapalat"/>
          <w:sz w:val="20"/>
          <w:szCs w:val="20"/>
          <w:lang w:val="af-ZA"/>
        </w:rPr>
        <w:t xml:space="preserve">, </w:t>
      </w:r>
      <w:r w:rsidRPr="001304AC">
        <w:rPr>
          <w:rFonts w:ascii="GHEA Grapalat" w:hAnsi="GHEA Grapalat" w:cs="Sylfaen"/>
          <w:sz w:val="20"/>
          <w:szCs w:val="20"/>
        </w:rPr>
        <w:t>ապա</w:t>
      </w:r>
      <w:r w:rsidRPr="001304AC">
        <w:rPr>
          <w:rFonts w:ascii="GHEA Grapalat" w:hAnsi="GHEA Grapalat"/>
          <w:sz w:val="20"/>
          <w:szCs w:val="20"/>
          <w:lang w:val="af-ZA"/>
        </w:rPr>
        <w:t xml:space="preserve"> </w:t>
      </w:r>
      <w:r w:rsidRPr="001304AC">
        <w:rPr>
          <w:rFonts w:ascii="GHEA Grapalat" w:hAnsi="GHEA Grapalat" w:cs="Sylfaen"/>
          <w:sz w:val="20"/>
          <w:szCs w:val="20"/>
        </w:rPr>
        <w:t>հայտով</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ներկայացվում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այդ</w:t>
      </w:r>
      <w:r w:rsidRPr="001304AC">
        <w:rPr>
          <w:rFonts w:ascii="GHEA Grapalat" w:hAnsi="GHEA Grapalat"/>
          <w:sz w:val="20"/>
          <w:szCs w:val="20"/>
          <w:lang w:val="af-ZA"/>
        </w:rPr>
        <w:t xml:space="preserve"> </w:t>
      </w:r>
      <w:r w:rsidRPr="001304AC">
        <w:rPr>
          <w:rFonts w:ascii="GHEA Grapalat" w:hAnsi="GHEA Grapalat" w:cs="Sylfaen"/>
          <w:sz w:val="20"/>
          <w:szCs w:val="20"/>
        </w:rPr>
        <w:t>լիազորությունը</w:t>
      </w:r>
      <w:r w:rsidRPr="001304AC">
        <w:rPr>
          <w:rFonts w:ascii="GHEA Grapalat" w:hAnsi="GHEA Grapalat"/>
          <w:sz w:val="20"/>
          <w:szCs w:val="20"/>
          <w:lang w:val="af-ZA"/>
        </w:rPr>
        <w:t xml:space="preserve"> </w:t>
      </w:r>
      <w:r w:rsidRPr="001304AC">
        <w:rPr>
          <w:rFonts w:ascii="GHEA Grapalat" w:hAnsi="GHEA Grapalat" w:cs="Sylfaen"/>
          <w:sz w:val="20"/>
          <w:szCs w:val="20"/>
        </w:rPr>
        <w:t>վերապահված</w:t>
      </w:r>
      <w:r w:rsidRPr="001304AC">
        <w:rPr>
          <w:rFonts w:ascii="GHEA Grapalat" w:hAnsi="GHEA Grapalat"/>
          <w:sz w:val="20"/>
          <w:szCs w:val="20"/>
          <w:lang w:val="af-ZA"/>
        </w:rPr>
        <w:t xml:space="preserve"> </w:t>
      </w:r>
      <w:r w:rsidRPr="001304AC">
        <w:rPr>
          <w:rFonts w:ascii="GHEA Grapalat" w:hAnsi="GHEA Grapalat" w:cs="Sylfaen"/>
          <w:sz w:val="20"/>
          <w:szCs w:val="20"/>
        </w:rPr>
        <w:t>լինելու</w:t>
      </w:r>
      <w:r w:rsidRPr="001304AC">
        <w:rPr>
          <w:rFonts w:ascii="GHEA Grapalat" w:hAnsi="GHEA Grapalat"/>
          <w:sz w:val="20"/>
          <w:szCs w:val="20"/>
          <w:lang w:val="af-ZA"/>
        </w:rPr>
        <w:t xml:space="preserve"> </w:t>
      </w:r>
      <w:r w:rsidRPr="001304AC">
        <w:rPr>
          <w:rFonts w:ascii="GHEA Grapalat" w:hAnsi="GHEA Grapalat" w:cs="Sylfaen"/>
          <w:sz w:val="20"/>
          <w:szCs w:val="20"/>
        </w:rPr>
        <w:t>մասին</w:t>
      </w:r>
      <w:r w:rsidRPr="001304AC">
        <w:rPr>
          <w:rFonts w:ascii="GHEA Grapalat" w:hAnsi="GHEA Grapalat" w:cs="Sylfaen"/>
          <w:sz w:val="20"/>
          <w:szCs w:val="20"/>
          <w:lang w:val="af-ZA"/>
        </w:rPr>
        <w:t xml:space="preserve"> </w:t>
      </w:r>
      <w:r w:rsidRPr="001304AC">
        <w:rPr>
          <w:rFonts w:ascii="GHEA Grapalat" w:hAnsi="GHEA Grapalat" w:cs="Sylfaen"/>
          <w:sz w:val="20"/>
          <w:szCs w:val="20"/>
        </w:rPr>
        <w:t>փաստաթուղթ</w:t>
      </w:r>
      <w:r w:rsidRPr="001304AC">
        <w:rPr>
          <w:rFonts w:ascii="GHEA Grapalat" w:hAnsi="GHEA Grapalat" w:cs="Sylfaen"/>
          <w:sz w:val="20"/>
          <w:szCs w:val="20"/>
          <w:lang w:val="af-ZA"/>
        </w:rPr>
        <w:t>:</w:t>
      </w:r>
    </w:p>
    <w:p w:rsidR="009247B8" w:rsidRPr="001304AC" w:rsidRDefault="009247B8" w:rsidP="009247B8">
      <w:pPr>
        <w:ind w:firstLine="720"/>
        <w:jc w:val="both"/>
        <w:rPr>
          <w:rFonts w:ascii="GHEA Grapalat" w:hAnsi="GHEA Grapalat"/>
          <w:b/>
          <w:sz w:val="20"/>
          <w:szCs w:val="20"/>
          <w:lang w:val="af-ZA"/>
        </w:rPr>
      </w:pPr>
      <w:r w:rsidRPr="001304AC">
        <w:rPr>
          <w:rFonts w:ascii="GHEA Grapalat" w:hAnsi="GHEA Grapalat"/>
          <w:b/>
          <w:sz w:val="20"/>
          <w:szCs w:val="20"/>
          <w:lang w:val="af-ZA"/>
        </w:rPr>
        <w:t xml:space="preserve">3.2 </w:t>
      </w:r>
      <w:r w:rsidRPr="001304AC">
        <w:rPr>
          <w:rFonts w:ascii="GHEA Grapalat" w:hAnsi="GHEA Grapalat" w:cs="Sylfaen"/>
          <w:b/>
          <w:sz w:val="20"/>
          <w:szCs w:val="20"/>
        </w:rPr>
        <w:t>Սույն</w:t>
      </w:r>
      <w:r w:rsidRPr="001304AC">
        <w:rPr>
          <w:rFonts w:ascii="GHEA Grapalat" w:hAnsi="GHEA Grapalat"/>
          <w:b/>
          <w:sz w:val="20"/>
          <w:szCs w:val="20"/>
          <w:lang w:val="af-ZA"/>
        </w:rPr>
        <w:t xml:space="preserve"> </w:t>
      </w:r>
      <w:r w:rsidRPr="001304AC">
        <w:rPr>
          <w:rFonts w:ascii="GHEA Grapalat" w:hAnsi="GHEA Grapalat"/>
          <w:b/>
          <w:sz w:val="20"/>
          <w:szCs w:val="20"/>
        </w:rPr>
        <w:t>հրահանգի</w:t>
      </w:r>
      <w:r w:rsidRPr="001304AC">
        <w:rPr>
          <w:rFonts w:ascii="GHEA Grapalat" w:hAnsi="GHEA Grapalat"/>
          <w:b/>
          <w:sz w:val="20"/>
          <w:szCs w:val="20"/>
          <w:lang w:val="af-ZA"/>
        </w:rPr>
        <w:t xml:space="preserve"> 3.1 </w:t>
      </w:r>
      <w:r w:rsidRPr="001304AC">
        <w:rPr>
          <w:rFonts w:ascii="GHEA Grapalat" w:hAnsi="GHEA Grapalat"/>
          <w:b/>
          <w:sz w:val="20"/>
          <w:szCs w:val="20"/>
        </w:rPr>
        <w:t>կետում</w:t>
      </w:r>
      <w:r w:rsidRPr="001304AC">
        <w:rPr>
          <w:rFonts w:ascii="GHEA Grapalat" w:hAnsi="GHEA Grapalat"/>
          <w:b/>
          <w:sz w:val="20"/>
          <w:szCs w:val="20"/>
          <w:lang w:val="af-ZA"/>
        </w:rPr>
        <w:t xml:space="preserve"> </w:t>
      </w:r>
      <w:r w:rsidRPr="001304AC">
        <w:rPr>
          <w:rFonts w:ascii="GHEA Grapalat" w:hAnsi="GHEA Grapalat" w:cs="Sylfaen"/>
          <w:b/>
          <w:sz w:val="20"/>
          <w:szCs w:val="20"/>
        </w:rPr>
        <w:t>նշված</w:t>
      </w:r>
      <w:r w:rsidRPr="001304AC">
        <w:rPr>
          <w:rFonts w:ascii="GHEA Grapalat" w:hAnsi="GHEA Grapalat"/>
          <w:b/>
          <w:sz w:val="20"/>
          <w:szCs w:val="20"/>
          <w:lang w:val="af-ZA"/>
        </w:rPr>
        <w:t xml:space="preserve"> </w:t>
      </w:r>
      <w:r w:rsidRPr="001304AC">
        <w:rPr>
          <w:rFonts w:ascii="GHEA Grapalat" w:hAnsi="GHEA Grapalat" w:cs="Sylfaen"/>
          <w:b/>
          <w:sz w:val="20"/>
          <w:szCs w:val="20"/>
        </w:rPr>
        <w:t>ծրարի</w:t>
      </w:r>
      <w:r w:rsidRPr="001304AC">
        <w:rPr>
          <w:rFonts w:ascii="GHEA Grapalat" w:hAnsi="GHEA Grapalat"/>
          <w:b/>
          <w:sz w:val="20"/>
          <w:szCs w:val="20"/>
          <w:lang w:val="af-ZA"/>
        </w:rPr>
        <w:t xml:space="preserve"> </w:t>
      </w:r>
      <w:r w:rsidRPr="001304AC">
        <w:rPr>
          <w:rFonts w:ascii="GHEA Grapalat" w:hAnsi="GHEA Grapalat" w:cs="Sylfaen"/>
          <w:b/>
          <w:sz w:val="20"/>
          <w:szCs w:val="20"/>
        </w:rPr>
        <w:t>վրա</w:t>
      </w:r>
      <w:r w:rsidRPr="001304AC">
        <w:rPr>
          <w:rFonts w:ascii="GHEA Grapalat" w:hAnsi="GHEA Grapalat"/>
          <w:b/>
          <w:sz w:val="20"/>
          <w:szCs w:val="20"/>
          <w:lang w:val="af-ZA"/>
        </w:rPr>
        <w:t xml:space="preserve"> </w:t>
      </w:r>
      <w:r w:rsidRPr="001304AC">
        <w:rPr>
          <w:rFonts w:ascii="GHEA Grapalat" w:hAnsi="GHEA Grapalat" w:cs="Sylfaen"/>
          <w:b/>
          <w:sz w:val="20"/>
          <w:szCs w:val="20"/>
        </w:rPr>
        <w:t>հայտը</w:t>
      </w:r>
      <w:r w:rsidRPr="001304AC">
        <w:rPr>
          <w:rFonts w:ascii="GHEA Grapalat" w:hAnsi="GHEA Grapalat"/>
          <w:b/>
          <w:sz w:val="20"/>
          <w:szCs w:val="20"/>
          <w:lang w:val="af-ZA"/>
        </w:rPr>
        <w:t xml:space="preserve"> </w:t>
      </w:r>
      <w:r w:rsidRPr="001304AC">
        <w:rPr>
          <w:rFonts w:ascii="GHEA Grapalat" w:hAnsi="GHEA Grapalat" w:cs="Sylfaen"/>
          <w:b/>
          <w:sz w:val="20"/>
          <w:szCs w:val="20"/>
        </w:rPr>
        <w:t>կազմելու</w:t>
      </w:r>
      <w:r w:rsidRPr="001304AC">
        <w:rPr>
          <w:rFonts w:ascii="GHEA Grapalat" w:hAnsi="GHEA Grapalat"/>
          <w:b/>
          <w:sz w:val="20"/>
          <w:szCs w:val="20"/>
          <w:lang w:val="af-ZA"/>
        </w:rPr>
        <w:t xml:space="preserve"> </w:t>
      </w:r>
      <w:r w:rsidRPr="001304AC">
        <w:rPr>
          <w:rFonts w:ascii="GHEA Grapalat" w:hAnsi="GHEA Grapalat" w:cs="Sylfaen"/>
          <w:b/>
          <w:sz w:val="20"/>
          <w:szCs w:val="20"/>
        </w:rPr>
        <w:t>լեզվով</w:t>
      </w:r>
      <w:r w:rsidRPr="001304AC">
        <w:rPr>
          <w:rFonts w:ascii="GHEA Grapalat" w:hAnsi="GHEA Grapalat"/>
          <w:b/>
          <w:sz w:val="20"/>
          <w:szCs w:val="20"/>
          <w:lang w:val="af-ZA"/>
        </w:rPr>
        <w:t xml:space="preserve"> </w:t>
      </w:r>
      <w:r w:rsidRPr="001304AC">
        <w:rPr>
          <w:rFonts w:ascii="GHEA Grapalat" w:hAnsi="GHEA Grapalat" w:cs="Sylfaen"/>
          <w:b/>
          <w:sz w:val="20"/>
          <w:szCs w:val="20"/>
        </w:rPr>
        <w:t>նշվում</w:t>
      </w:r>
      <w:r w:rsidRPr="001304AC">
        <w:rPr>
          <w:rFonts w:ascii="GHEA Grapalat" w:hAnsi="GHEA Grapalat"/>
          <w:b/>
          <w:sz w:val="20"/>
          <w:szCs w:val="20"/>
          <w:lang w:val="af-ZA"/>
        </w:rPr>
        <w:t xml:space="preserve"> </w:t>
      </w:r>
      <w:r w:rsidRPr="001304AC">
        <w:rPr>
          <w:rFonts w:ascii="GHEA Grapalat" w:hAnsi="GHEA Grapalat" w:cs="Sylfaen"/>
          <w:b/>
          <w:sz w:val="20"/>
          <w:szCs w:val="20"/>
        </w:rPr>
        <w:t>են</w:t>
      </w:r>
      <w:r w:rsidRPr="001304AC">
        <w:rPr>
          <w:rFonts w:ascii="GHEA Grapalat" w:hAnsi="GHEA Grapalat"/>
          <w:b/>
          <w:sz w:val="20"/>
          <w:szCs w:val="20"/>
          <w:lang w:val="af-ZA"/>
        </w:rPr>
        <w:t xml:space="preserve">` </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1) </w:t>
      </w:r>
      <w:r w:rsidRPr="001304AC">
        <w:rPr>
          <w:rFonts w:ascii="GHEA Grapalat" w:hAnsi="GHEA Grapalat"/>
          <w:b/>
          <w:sz w:val="20"/>
          <w:szCs w:val="20"/>
        </w:rPr>
        <w:t>պ</w:t>
      </w:r>
      <w:r w:rsidRPr="001304AC">
        <w:rPr>
          <w:rFonts w:ascii="GHEA Grapalat" w:hAnsi="GHEA Grapalat" w:cs="Sylfaen"/>
          <w:b/>
          <w:sz w:val="20"/>
          <w:szCs w:val="20"/>
        </w:rPr>
        <w:t>ատվիրատուի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հայտի</w:t>
      </w:r>
      <w:r w:rsidRPr="001304AC">
        <w:rPr>
          <w:rFonts w:ascii="GHEA Grapalat" w:hAnsi="GHEA Grapalat"/>
          <w:b/>
          <w:sz w:val="20"/>
          <w:szCs w:val="20"/>
          <w:lang w:val="af-ZA"/>
        </w:rPr>
        <w:t xml:space="preserve"> </w:t>
      </w:r>
      <w:r w:rsidRPr="001304AC">
        <w:rPr>
          <w:rFonts w:ascii="GHEA Grapalat" w:hAnsi="GHEA Grapalat" w:cs="Sylfaen"/>
          <w:b/>
          <w:sz w:val="20"/>
          <w:szCs w:val="20"/>
        </w:rPr>
        <w:t>ներկայացման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հասցեն</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2) </w:t>
      </w:r>
      <w:r w:rsidR="00A47A4E" w:rsidRPr="001304AC">
        <w:rPr>
          <w:rFonts w:ascii="GHEA Grapalat" w:hAnsi="GHEA Grapalat"/>
          <w:b/>
          <w:sz w:val="20"/>
          <w:szCs w:val="20"/>
        </w:rPr>
        <w:t>ընթացակարգի</w:t>
      </w:r>
      <w:r w:rsidRPr="001304AC">
        <w:rPr>
          <w:rFonts w:ascii="GHEA Grapalat" w:hAnsi="GHEA Grapalat" w:cs="Sylfaen"/>
          <w:b/>
          <w:sz w:val="20"/>
          <w:szCs w:val="20"/>
          <w:lang w:val="af-ZA"/>
        </w:rPr>
        <w:t xml:space="preserve"> </w:t>
      </w:r>
      <w:r w:rsidRPr="001304AC">
        <w:rPr>
          <w:rFonts w:ascii="GHEA Grapalat" w:hAnsi="GHEA Grapalat" w:cs="Sylfaen"/>
          <w:b/>
          <w:sz w:val="20"/>
          <w:szCs w:val="20"/>
        </w:rPr>
        <w:t>ծածկագիրը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3) «</w:t>
      </w:r>
      <w:r w:rsidRPr="001304AC">
        <w:rPr>
          <w:rFonts w:ascii="GHEA Grapalat" w:hAnsi="GHEA Grapalat" w:cs="Sylfaen"/>
          <w:b/>
          <w:sz w:val="20"/>
          <w:szCs w:val="20"/>
        </w:rPr>
        <w:t>չբացել</w:t>
      </w:r>
      <w:r w:rsidRPr="001304AC">
        <w:rPr>
          <w:rFonts w:ascii="GHEA Grapalat" w:hAnsi="GHEA Grapalat"/>
          <w:b/>
          <w:sz w:val="20"/>
          <w:szCs w:val="20"/>
          <w:lang w:val="af-ZA"/>
        </w:rPr>
        <w:t xml:space="preserve"> </w:t>
      </w:r>
      <w:r w:rsidRPr="001304AC">
        <w:rPr>
          <w:rFonts w:ascii="GHEA Grapalat" w:hAnsi="GHEA Grapalat" w:cs="Sylfaen"/>
          <w:b/>
          <w:sz w:val="20"/>
          <w:szCs w:val="20"/>
        </w:rPr>
        <w:t>մինչև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հայտերի</w:t>
      </w:r>
      <w:r w:rsidRPr="001304AC">
        <w:rPr>
          <w:rFonts w:ascii="GHEA Grapalat" w:hAnsi="GHEA Grapalat"/>
          <w:b/>
          <w:sz w:val="20"/>
          <w:szCs w:val="20"/>
          <w:lang w:val="af-ZA"/>
        </w:rPr>
        <w:t xml:space="preserve"> </w:t>
      </w:r>
      <w:r w:rsidRPr="001304AC">
        <w:rPr>
          <w:rFonts w:ascii="GHEA Grapalat" w:hAnsi="GHEA Grapalat" w:cs="Sylfaen"/>
          <w:b/>
          <w:sz w:val="20"/>
          <w:szCs w:val="20"/>
        </w:rPr>
        <w:t>բացման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նիստը</w:t>
      </w:r>
      <w:r w:rsidRPr="001304AC">
        <w:rPr>
          <w:rFonts w:ascii="GHEA Grapalat" w:hAnsi="GHEA Grapalat"/>
          <w:b/>
          <w:sz w:val="20"/>
          <w:szCs w:val="20"/>
          <w:lang w:val="af-ZA"/>
        </w:rPr>
        <w:t xml:space="preserve">» </w:t>
      </w:r>
      <w:r w:rsidRPr="001304AC">
        <w:rPr>
          <w:rFonts w:ascii="GHEA Grapalat" w:hAnsi="GHEA Grapalat" w:cs="Sylfaen"/>
          <w:b/>
          <w:sz w:val="20"/>
          <w:szCs w:val="20"/>
        </w:rPr>
        <w:t>բառերը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4) </w:t>
      </w:r>
      <w:r w:rsidRPr="001304AC">
        <w:rPr>
          <w:rFonts w:ascii="GHEA Grapalat" w:hAnsi="GHEA Grapalat"/>
          <w:b/>
          <w:sz w:val="20"/>
          <w:szCs w:val="20"/>
        </w:rPr>
        <w:t>մ</w:t>
      </w:r>
      <w:r w:rsidRPr="001304AC">
        <w:rPr>
          <w:rFonts w:ascii="GHEA Grapalat" w:hAnsi="GHEA Grapalat" w:cs="Sylfaen"/>
          <w:b/>
          <w:sz w:val="20"/>
          <w:szCs w:val="20"/>
        </w:rPr>
        <w:t>ասնակցի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անունը</w:t>
      </w:r>
      <w:r w:rsidRPr="001304AC">
        <w:rPr>
          <w:rFonts w:ascii="GHEA Grapalat" w:hAnsi="GHEA Grapalat"/>
          <w:b/>
          <w:sz w:val="20"/>
          <w:szCs w:val="20"/>
          <w:lang w:val="af-ZA"/>
        </w:rPr>
        <w:t xml:space="preserve">), </w:t>
      </w:r>
      <w:r w:rsidRPr="001304AC">
        <w:rPr>
          <w:rFonts w:ascii="GHEA Grapalat" w:hAnsi="GHEA Grapalat" w:cs="Sylfaen"/>
          <w:b/>
          <w:sz w:val="20"/>
          <w:szCs w:val="20"/>
        </w:rPr>
        <w:t>գտնվելու</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հեռախոսահամարը</w:t>
      </w:r>
      <w:r w:rsidRPr="001304AC">
        <w:rPr>
          <w:rFonts w:ascii="GHEA Grapalat" w:hAnsi="GHEA Grapalat"/>
          <w:b/>
          <w:sz w:val="20"/>
          <w:szCs w:val="20"/>
          <w:lang w:val="af-ZA"/>
        </w:rPr>
        <w:t>:</w:t>
      </w:r>
    </w:p>
    <w:p w:rsidR="009247B8" w:rsidRPr="001304AC" w:rsidRDefault="009247B8" w:rsidP="009247B8">
      <w:pPr>
        <w:ind w:firstLine="720"/>
        <w:jc w:val="both"/>
        <w:rPr>
          <w:rFonts w:ascii="GHEA Grapalat" w:hAnsi="GHEA Grapalat" w:cs="Sylfaen"/>
          <w:sz w:val="20"/>
          <w:szCs w:val="20"/>
          <w:lang w:val="af-ZA"/>
        </w:rPr>
      </w:pPr>
      <w:r w:rsidRPr="001304AC">
        <w:rPr>
          <w:rFonts w:ascii="GHEA Grapalat" w:hAnsi="GHEA Grapalat" w:cs="Sylfaen"/>
          <w:sz w:val="20"/>
          <w:szCs w:val="20"/>
          <w:lang w:val="af-ZA"/>
        </w:rPr>
        <w:t xml:space="preserve">3.3 </w:t>
      </w:r>
      <w:r w:rsidRPr="001304AC">
        <w:rPr>
          <w:rFonts w:ascii="GHEA Grapalat" w:hAnsi="GHEA Grapalat" w:cs="Sylfaen"/>
          <w:sz w:val="20"/>
          <w:szCs w:val="20"/>
        </w:rPr>
        <w:t>Սույն</w:t>
      </w:r>
      <w:r w:rsidRPr="001304AC">
        <w:rPr>
          <w:rFonts w:ascii="GHEA Grapalat" w:hAnsi="GHEA Grapalat" w:cs="Sylfaen"/>
          <w:sz w:val="20"/>
          <w:szCs w:val="20"/>
          <w:lang w:val="af-ZA"/>
        </w:rPr>
        <w:t xml:space="preserve"> </w:t>
      </w:r>
      <w:r w:rsidRPr="001304AC">
        <w:rPr>
          <w:rFonts w:ascii="GHEA Grapalat" w:hAnsi="GHEA Grapalat" w:cs="Sylfaen"/>
          <w:sz w:val="20"/>
          <w:szCs w:val="20"/>
        </w:rPr>
        <w:t>հրահանգի</w:t>
      </w:r>
      <w:r w:rsidRPr="001304AC">
        <w:rPr>
          <w:rFonts w:ascii="GHEA Grapalat" w:hAnsi="GHEA Grapalat" w:cs="Sylfaen"/>
          <w:sz w:val="20"/>
          <w:szCs w:val="20"/>
          <w:lang w:val="af-ZA"/>
        </w:rPr>
        <w:t xml:space="preserve"> 3.1 </w:t>
      </w:r>
      <w:r w:rsidRPr="001304AC">
        <w:rPr>
          <w:rFonts w:ascii="GHEA Grapalat" w:hAnsi="GHEA Grapalat" w:cs="Sylfaen"/>
          <w:sz w:val="20"/>
          <w:szCs w:val="20"/>
        </w:rPr>
        <w:t>և</w:t>
      </w:r>
      <w:r w:rsidRPr="001304AC">
        <w:rPr>
          <w:rFonts w:ascii="GHEA Grapalat" w:hAnsi="GHEA Grapalat" w:cs="Sylfaen"/>
          <w:sz w:val="20"/>
          <w:szCs w:val="20"/>
          <w:lang w:val="af-ZA"/>
        </w:rPr>
        <w:t xml:space="preserve"> 3.2 </w:t>
      </w:r>
      <w:r w:rsidRPr="001304AC">
        <w:rPr>
          <w:rFonts w:ascii="GHEA Grapalat" w:hAnsi="GHEA Grapalat" w:cs="Sylfaen"/>
          <w:sz w:val="20"/>
          <w:szCs w:val="20"/>
        </w:rPr>
        <w:t>կետերի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պահանջներին</w:t>
      </w:r>
      <w:r w:rsidRPr="001304AC">
        <w:rPr>
          <w:rFonts w:ascii="GHEA Grapalat" w:hAnsi="GHEA Grapalat" w:cs="Sylfaen"/>
          <w:sz w:val="20"/>
          <w:szCs w:val="20"/>
          <w:lang w:val="af-ZA"/>
        </w:rPr>
        <w:t xml:space="preserve"> </w:t>
      </w:r>
      <w:r w:rsidRPr="001304AC">
        <w:rPr>
          <w:rFonts w:ascii="GHEA Grapalat" w:hAnsi="GHEA Grapalat" w:cs="Sylfaen"/>
          <w:sz w:val="20"/>
          <w:szCs w:val="20"/>
        </w:rPr>
        <w:t>չհամապատասխանող</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հանձնաժողովը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բացման</w:t>
      </w:r>
      <w:r w:rsidRPr="001304AC">
        <w:rPr>
          <w:rFonts w:ascii="GHEA Grapalat" w:hAnsi="GHEA Grapalat" w:cs="Sylfaen"/>
          <w:sz w:val="20"/>
          <w:szCs w:val="20"/>
          <w:lang w:val="af-ZA"/>
        </w:rPr>
        <w:t xml:space="preserve"> </w:t>
      </w:r>
      <w:r w:rsidRPr="001304AC">
        <w:rPr>
          <w:rFonts w:ascii="GHEA Grapalat" w:hAnsi="GHEA Grapalat" w:cs="Sylfaen"/>
          <w:sz w:val="20"/>
          <w:szCs w:val="20"/>
        </w:rPr>
        <w:t>նիստում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մերժում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է</w:t>
      </w:r>
      <w:r w:rsidRPr="001304AC">
        <w:rPr>
          <w:rFonts w:ascii="GHEA Grapalat" w:hAnsi="GHEA Grapalat" w:cs="Sylfaen"/>
          <w:sz w:val="20"/>
          <w:szCs w:val="20"/>
          <w:lang w:val="af-ZA"/>
        </w:rPr>
        <w:t xml:space="preserve"> </w:t>
      </w:r>
      <w:r w:rsidRPr="001304AC">
        <w:rPr>
          <w:rFonts w:ascii="GHEA Grapalat" w:hAnsi="GHEA Grapalat" w:cs="Sylfaen"/>
          <w:sz w:val="20"/>
          <w:szCs w:val="20"/>
        </w:rPr>
        <w:t>և</w:t>
      </w:r>
      <w:r w:rsidRPr="001304AC">
        <w:rPr>
          <w:rFonts w:ascii="GHEA Grapalat" w:hAnsi="GHEA Grapalat" w:cs="Sylfaen"/>
          <w:sz w:val="20"/>
          <w:szCs w:val="20"/>
          <w:lang w:val="af-ZA"/>
        </w:rPr>
        <w:t xml:space="preserve"> </w:t>
      </w:r>
      <w:r w:rsidRPr="001304AC">
        <w:rPr>
          <w:rFonts w:ascii="GHEA Grapalat" w:hAnsi="GHEA Grapalat" w:cs="Sylfaen"/>
          <w:sz w:val="20"/>
          <w:szCs w:val="20"/>
        </w:rPr>
        <w:t>նույնությամբ</w:t>
      </w:r>
      <w:r w:rsidRPr="001304AC">
        <w:rPr>
          <w:rFonts w:ascii="GHEA Grapalat" w:hAnsi="GHEA Grapalat" w:cs="Sylfaen"/>
          <w:sz w:val="20"/>
          <w:szCs w:val="20"/>
          <w:lang w:val="af-ZA"/>
        </w:rPr>
        <w:t xml:space="preserve"> </w:t>
      </w:r>
      <w:r w:rsidRPr="001304AC">
        <w:rPr>
          <w:rFonts w:ascii="GHEA Grapalat" w:hAnsi="GHEA Grapalat" w:cs="Sylfaen"/>
          <w:sz w:val="20"/>
          <w:szCs w:val="20"/>
        </w:rPr>
        <w:t>վերադարձնում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ներկայացնողին</w:t>
      </w:r>
      <w:r w:rsidRPr="001304AC">
        <w:rPr>
          <w:rFonts w:ascii="GHEA Grapalat" w:hAnsi="GHEA Grapalat" w:cs="Sylfaen"/>
          <w:sz w:val="20"/>
          <w:szCs w:val="20"/>
          <w:lang w:val="af-ZA"/>
        </w:rPr>
        <w:t>:</w:t>
      </w:r>
    </w:p>
    <w:p w:rsidR="00880AA5" w:rsidRPr="001304AC" w:rsidRDefault="00880AA5" w:rsidP="002F13A3">
      <w:pPr>
        <w:jc w:val="right"/>
        <w:rPr>
          <w:rFonts w:ascii="GHEA Grapalat" w:hAnsi="GHEA Grapalat" w:cs="Arial"/>
          <w:b/>
          <w:sz w:val="20"/>
          <w:lang w:val="es-ES"/>
        </w:rPr>
      </w:pPr>
      <w:r w:rsidRPr="001304AC">
        <w:rPr>
          <w:rFonts w:ascii="GHEA Grapalat" w:hAnsi="GHEA Grapalat" w:cs="Sylfaen"/>
          <w:b/>
          <w:sz w:val="20"/>
          <w:lang w:val="es-ES"/>
        </w:rPr>
        <w:br w:type="page"/>
      </w:r>
      <w:r w:rsidRPr="001304AC">
        <w:rPr>
          <w:rFonts w:ascii="GHEA Grapalat" w:hAnsi="GHEA Grapalat" w:cs="Sylfaen"/>
          <w:b/>
          <w:sz w:val="20"/>
          <w:lang w:val="es-ES"/>
        </w:rPr>
        <w:lastRenderedPageBreak/>
        <w:t>Հավելված</w:t>
      </w:r>
      <w:r w:rsidRPr="001304AC">
        <w:rPr>
          <w:rFonts w:ascii="GHEA Grapalat" w:hAnsi="GHEA Grapalat" w:cs="Arial"/>
          <w:b/>
          <w:sz w:val="20"/>
          <w:lang w:val="es-ES"/>
        </w:rPr>
        <w:t xml:space="preserve">  N 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666243">
        <w:rPr>
          <w:rFonts w:ascii="GHEA Grapalat" w:hAnsi="GHEA Grapalat"/>
          <w:b/>
          <w:color w:val="000000"/>
          <w:lang w:val="hy-AM"/>
        </w:rPr>
        <w:t>ԳՀԱՊՁԲ-ՀՎԿԱԿ-2023-20</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jc w:val="center"/>
        <w:rPr>
          <w:rFonts w:ascii="GHEA Grapalat" w:hAnsi="GHEA Grapalat" w:cs="Sylfaen"/>
          <w:b/>
          <w:lang w:val="es-ES"/>
        </w:rPr>
      </w:pPr>
    </w:p>
    <w:p w:rsidR="00880AA5" w:rsidRPr="001304AC" w:rsidRDefault="00880AA5" w:rsidP="00880AA5">
      <w:pPr>
        <w:jc w:val="center"/>
        <w:rPr>
          <w:rFonts w:ascii="GHEA Grapalat" w:hAnsi="GHEA Grapalat" w:cs="Arial"/>
          <w:b/>
          <w:lang w:val="es-ES"/>
        </w:rPr>
      </w:pPr>
      <w:r w:rsidRPr="001304AC">
        <w:rPr>
          <w:rFonts w:ascii="GHEA Grapalat" w:hAnsi="GHEA Grapalat" w:cs="Sylfaen"/>
          <w:b/>
          <w:lang w:val="es-ES"/>
        </w:rPr>
        <w:t>ԴԻՄՈՒՄՀԱՅՏԱՐԱՐՈՒԹՅՈՒՆ*</w:t>
      </w:r>
    </w:p>
    <w:p w:rsidR="00880AA5" w:rsidRPr="001304AC" w:rsidRDefault="00880AA5" w:rsidP="00880AA5">
      <w:pPr>
        <w:pStyle w:val="Heading6"/>
        <w:jc w:val="center"/>
        <w:rPr>
          <w:rFonts w:ascii="GHEA Grapalat" w:hAnsi="GHEA Grapalat" w:cs="Arial"/>
          <w:color w:val="auto"/>
          <w:sz w:val="24"/>
          <w:szCs w:val="24"/>
          <w:lang w:val="es-ES"/>
        </w:rPr>
      </w:pPr>
      <w:r w:rsidRPr="001304AC">
        <w:rPr>
          <w:rFonts w:ascii="GHEA Grapalat" w:hAnsi="GHEA Grapalat" w:cs="Sylfaen"/>
          <w:color w:val="auto"/>
          <w:sz w:val="24"/>
          <w:szCs w:val="24"/>
          <w:lang w:val="hy-AM"/>
        </w:rPr>
        <w:t>գնանշման հարցմանը</w:t>
      </w:r>
      <w:r w:rsidRPr="001304AC">
        <w:rPr>
          <w:rFonts w:ascii="GHEA Grapalat" w:hAnsi="GHEA Grapalat" w:cs="Sylfaen"/>
          <w:color w:val="auto"/>
          <w:sz w:val="24"/>
          <w:szCs w:val="24"/>
          <w:lang w:val="es-ES"/>
        </w:rPr>
        <w:t xml:space="preserve"> մասնակցելու</w:t>
      </w:r>
      <w:r w:rsidRPr="001304AC">
        <w:rPr>
          <w:rFonts w:ascii="GHEA Grapalat" w:hAnsi="GHEA Grapalat" w:cs="Arial"/>
          <w:color w:val="auto"/>
          <w:sz w:val="24"/>
          <w:szCs w:val="24"/>
          <w:lang w:val="es-ES"/>
        </w:rPr>
        <w:t xml:space="preserve">  </w:t>
      </w:r>
    </w:p>
    <w:p w:rsidR="00880AA5" w:rsidRPr="001304AC" w:rsidRDefault="00880AA5" w:rsidP="00880AA5">
      <w:pPr>
        <w:rPr>
          <w:lang w:val="es-ES" w:eastAsia="ru-RU"/>
        </w:rPr>
      </w:pPr>
    </w:p>
    <w:p w:rsidR="00880AA5" w:rsidRPr="001304AC" w:rsidRDefault="00880AA5" w:rsidP="00880AA5">
      <w:pPr>
        <w:jc w:val="both"/>
        <w:rPr>
          <w:rFonts w:ascii="GHEA Grapalat" w:hAnsi="GHEA Grapalat" w:cs="Arial"/>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lang w:val="es-ES"/>
        </w:rPr>
        <w:t xml:space="preserve"> </w:t>
      </w:r>
      <w:proofErr w:type="gramStart"/>
      <w:r w:rsidRPr="001304AC">
        <w:rPr>
          <w:rFonts w:ascii="GHEA Grapalat" w:hAnsi="GHEA Grapalat" w:cs="Sylfaen"/>
          <w:sz w:val="20"/>
          <w:szCs w:val="20"/>
          <w:lang w:val="es-ES"/>
        </w:rPr>
        <w:t>հայտնում</w:t>
      </w:r>
      <w:proofErr w:type="gramEnd"/>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որ</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ցանկություն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ունի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մասնակցել</w:t>
      </w:r>
    </w:p>
    <w:p w:rsidR="00880AA5" w:rsidRPr="001304AC" w:rsidRDefault="00880AA5" w:rsidP="00880AA5">
      <w:pPr>
        <w:jc w:val="both"/>
        <w:rPr>
          <w:rFonts w:ascii="GHEA Grapalat" w:hAnsi="GHEA Grapalat"/>
          <w:sz w:val="22"/>
          <w:szCs w:val="22"/>
          <w:vertAlign w:val="superscript"/>
          <w:lang w:val="es-ES"/>
        </w:rPr>
      </w:pPr>
      <w:r w:rsidRPr="001304AC">
        <w:rPr>
          <w:rFonts w:ascii="GHEA Grapalat" w:hAnsi="GHEA Grapalat"/>
          <w:vertAlign w:val="superscript"/>
          <w:lang w:val="es-ES"/>
        </w:rPr>
        <w:t xml:space="preserve">               </w:t>
      </w:r>
      <w:r w:rsidRPr="001304AC">
        <w:rPr>
          <w:rFonts w:ascii="GHEA Grapalat" w:hAnsi="GHEA Grapala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5E4B1D" w:rsidRPr="001304AC" w:rsidRDefault="00880AA5" w:rsidP="00880AA5">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666243">
        <w:rPr>
          <w:rFonts w:ascii="GHEA Grapalat" w:hAnsi="GHEA Grapalat"/>
          <w:b/>
          <w:color w:val="000000"/>
          <w:sz w:val="20"/>
          <w:szCs w:val="20"/>
          <w:lang w:val="hy-AM"/>
        </w:rPr>
        <w:t>ԳՀԱՊՁԲ-ՀՎԿԱԿ-2023-20</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5E4B1D" w:rsidRPr="001304AC" w:rsidRDefault="005E4B1D"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proofErr w:type="gramStart"/>
      <w:r w:rsidRPr="001304AC">
        <w:rPr>
          <w:rFonts w:ascii="GHEA Grapalat" w:hAnsi="GHEA Grapalat" w:cs="Sylfaen"/>
          <w:sz w:val="20"/>
          <w:szCs w:val="20"/>
          <w:lang w:val="es-ES"/>
        </w:rPr>
        <w:t>հայտարարված</w:t>
      </w:r>
      <w:proofErr w:type="gramEnd"/>
      <w:r w:rsidRPr="001304AC">
        <w:rPr>
          <w:rFonts w:ascii="GHEA Grapalat" w:hAnsi="GHEA Grapalat" w:cs="Sylfaen"/>
          <w:sz w:val="20"/>
          <w:szCs w:val="20"/>
          <w:lang w:val="es-ES"/>
        </w:rPr>
        <w:t xml:space="preserve"> </w:t>
      </w:r>
      <w:r w:rsidRPr="001304AC">
        <w:rPr>
          <w:rFonts w:ascii="GHEA Grapalat" w:hAnsi="GHEA Grapalat" w:cs="Sylfaen"/>
          <w:sz w:val="20"/>
          <w:szCs w:val="20"/>
          <w:lang w:val="hy-AM"/>
        </w:rPr>
        <w:t>գնանշման հարցման</w:t>
      </w:r>
      <w:r w:rsidRPr="001304AC">
        <w:rPr>
          <w:rFonts w:ascii="GHEA Grapalat" w:hAnsi="GHEA Grapalat"/>
          <w:u w:val="single"/>
          <w:lang w:val="es-ES"/>
        </w:rPr>
        <w:tab/>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 xml:space="preserve">     </w:t>
      </w:r>
      <w:r w:rsidRPr="001304AC">
        <w:rPr>
          <w:rFonts w:ascii="GHEA Grapalat" w:hAnsi="GHEA Grapalat" w:cs="Sylfaen"/>
          <w:sz w:val="20"/>
          <w:szCs w:val="20"/>
          <w:lang w:val="es-ES"/>
        </w:rPr>
        <w:t xml:space="preserve"> չափաբաժնին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չափաբաժիններին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p>
    <w:p w:rsidR="00880AA5" w:rsidRPr="001304AC" w:rsidRDefault="00880AA5" w:rsidP="00880AA5">
      <w:pPr>
        <w:jc w:val="both"/>
        <w:rPr>
          <w:rFonts w:ascii="GHEA Grapalat" w:hAnsi="GHEA Grapalat"/>
          <w:vertAlign w:val="superscript"/>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չափաբաժնի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չափաբաժինների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համարը</w:t>
      </w:r>
    </w:p>
    <w:p w:rsidR="00880AA5" w:rsidRPr="001304AC" w:rsidRDefault="00880AA5" w:rsidP="00880AA5">
      <w:pPr>
        <w:jc w:val="both"/>
        <w:rPr>
          <w:rFonts w:ascii="GHEA Grapalat" w:hAnsi="GHEA Grapalat"/>
          <w:sz w:val="20"/>
          <w:szCs w:val="20"/>
          <w:lang w:val="es-ES"/>
        </w:rPr>
      </w:pPr>
      <w:r w:rsidRPr="001304AC">
        <w:rPr>
          <w:rFonts w:ascii="GHEA Grapalat" w:hAnsi="GHEA Grapalat"/>
          <w:vertAlign w:val="superscript"/>
          <w:lang w:val="es-ES"/>
        </w:rPr>
        <w:t xml:space="preserve"> </w:t>
      </w:r>
      <w:proofErr w:type="gramStart"/>
      <w:r w:rsidRPr="001304AC">
        <w:rPr>
          <w:rFonts w:ascii="GHEA Grapalat" w:hAnsi="GHEA Grapalat" w:cs="Sylfaen"/>
          <w:sz w:val="20"/>
          <w:szCs w:val="20"/>
          <w:lang w:val="es-ES"/>
        </w:rPr>
        <w:t>հրավերի</w:t>
      </w:r>
      <w:proofErr w:type="gramEnd"/>
      <w:r w:rsidRPr="001304AC">
        <w:rPr>
          <w:rFonts w:ascii="GHEA Grapalat" w:hAnsi="GHEA Grapalat" w:cs="Sylfaen"/>
          <w:sz w:val="20"/>
          <w:szCs w:val="20"/>
          <w:lang w:val="es-ES"/>
        </w:rPr>
        <w:t xml:space="preserve"> պահանջներին համապատասխան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ներկայացնում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w:t>
      </w:r>
    </w:p>
    <w:p w:rsidR="00880AA5" w:rsidRPr="001304AC" w:rsidRDefault="00880AA5" w:rsidP="00880AA5">
      <w:pPr>
        <w:jc w:val="both"/>
        <w:rPr>
          <w:rFonts w:ascii="GHEA Grapalat" w:hAnsi="GHEA Grapalat"/>
          <w:sz w:val="12"/>
          <w:szCs w:val="12"/>
          <w:u w:val="single"/>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lang w:val="es-ES"/>
        </w:rPr>
        <w:t>-</w:t>
      </w:r>
      <w:r w:rsidRPr="001304AC">
        <w:rPr>
          <w:rFonts w:ascii="GHEA Grapalat" w:hAnsi="GHEA Grapalat" w:cs="Sylfaen"/>
          <w:sz w:val="20"/>
          <w:szCs w:val="20"/>
          <w:lang w:val="es-ES"/>
        </w:rPr>
        <w:t>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հավաստում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 xml:space="preserve">որ հանդիսանում է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proofErr w:type="gramStart"/>
      <w:r w:rsidRPr="001304AC">
        <w:rPr>
          <w:rFonts w:ascii="GHEA Grapalat" w:hAnsi="GHEA Grapalat" w:cs="Sylfaen"/>
          <w:sz w:val="20"/>
          <w:szCs w:val="20"/>
          <w:lang w:val="es-ES"/>
        </w:rPr>
        <w:t>ռեզիդենտ</w:t>
      </w:r>
      <w:proofErr w:type="gramEnd"/>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Arial"/>
          <w:vertAlign w:val="superscript"/>
          <w:lang w:val="es-ES"/>
        </w:rPr>
      </w:pP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երկրի</w:t>
      </w:r>
      <w:proofErr w:type="gramEnd"/>
      <w:r w:rsidRPr="001304AC">
        <w:rPr>
          <w:rFonts w:ascii="GHEA Grapalat" w:hAnsi="GHEA Grapalat" w:cs="Arial"/>
          <w:vertAlign w:val="superscript"/>
          <w:lang w:val="es-ES"/>
        </w:rPr>
        <w:t xml:space="preserve"> անվանումը</w:t>
      </w:r>
    </w:p>
    <w:p w:rsidR="00880AA5" w:rsidRPr="001304AC" w:rsidDel="00437CDB" w:rsidRDefault="00880AA5"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0"/>
          <w:szCs w:val="20"/>
          <w:u w:val="single"/>
          <w:lang w:val="es-ES"/>
        </w:rPr>
        <w:t xml:space="preserve">                                         </w:t>
      </w:r>
      <w:r w:rsidRPr="001304AC">
        <w:rPr>
          <w:rFonts w:ascii="GHEA Grapalat" w:hAnsi="GHEA Grapalat"/>
          <w:sz w:val="20"/>
          <w:szCs w:val="20"/>
          <w:lang w:val="es-ES"/>
        </w:rPr>
        <w:t>-</w:t>
      </w:r>
      <w:r w:rsidRPr="001304AC">
        <w:rPr>
          <w:rFonts w:ascii="GHEA Grapalat" w:hAnsi="GHEA Grapalat" w:cs="Sylfaen"/>
          <w:sz w:val="20"/>
          <w:szCs w:val="20"/>
          <w:lang w:val="es-ES"/>
        </w:rPr>
        <w:t>ի՝</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880AA5" w:rsidRPr="001304AC" w:rsidRDefault="00880AA5" w:rsidP="00880AA5">
      <w:pPr>
        <w:numPr>
          <w:ilvl w:val="0"/>
          <w:numId w:val="27"/>
        </w:numPr>
        <w:jc w:val="both"/>
        <w:rPr>
          <w:rFonts w:ascii="GHEA Grapalat" w:hAnsi="GHEA Grapalat" w:cs="Arial"/>
          <w:szCs w:val="22"/>
          <w:u w:val="single"/>
          <w:lang w:val="es-ES"/>
        </w:rPr>
      </w:pPr>
      <w:r w:rsidRPr="001304AC">
        <w:rPr>
          <w:rFonts w:ascii="GHEA Grapalat" w:hAnsi="GHEA Grapalat" w:cs="Arial"/>
          <w:sz w:val="20"/>
          <w:szCs w:val="20"/>
          <w:lang w:val="es-ES"/>
        </w:rPr>
        <w:t xml:space="preserve">հարկ վճարողի հաշվառման համարն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t>:</w:t>
      </w:r>
    </w:p>
    <w:p w:rsidR="00880AA5" w:rsidRPr="001304AC" w:rsidRDefault="00880AA5" w:rsidP="00880AA5">
      <w:pPr>
        <w:ind w:left="1416" w:firstLine="708"/>
        <w:jc w:val="both"/>
        <w:rPr>
          <w:rFonts w:ascii="GHEA Grapalat" w:hAnsi="GHEA Grapalat" w:cs="Arial"/>
          <w:vertAlign w:val="superscript"/>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հարկի</w:t>
      </w:r>
      <w:proofErr w:type="gramEnd"/>
      <w:r w:rsidRPr="001304AC">
        <w:rPr>
          <w:rFonts w:ascii="GHEA Grapalat" w:hAnsi="GHEA Grapalat" w:cs="Arial"/>
          <w:vertAlign w:val="superscript"/>
          <w:lang w:val="es-ES"/>
        </w:rPr>
        <w:t xml:space="preserve"> վճարողի հաշվառման համարը</w:t>
      </w:r>
    </w:p>
    <w:p w:rsidR="00880AA5" w:rsidRPr="001304AC" w:rsidRDefault="00880AA5" w:rsidP="00880AA5">
      <w:pPr>
        <w:jc w:val="both"/>
        <w:rPr>
          <w:rFonts w:ascii="GHEA Grapalat" w:hAnsi="GHEA Grapalat" w:cs="Arial"/>
          <w:vertAlign w:val="superscript"/>
          <w:lang w:val="es-ES"/>
        </w:rPr>
      </w:pPr>
    </w:p>
    <w:p w:rsidR="00880AA5" w:rsidRPr="001304AC" w:rsidRDefault="00880AA5" w:rsidP="00880AA5">
      <w:pPr>
        <w:jc w:val="both"/>
        <w:rPr>
          <w:rFonts w:ascii="GHEA Grapalat" w:hAnsi="GHEA Grapalat"/>
          <w:sz w:val="22"/>
          <w:szCs w:val="22"/>
          <w:lang w:val="es-ES"/>
        </w:rPr>
      </w:pPr>
    </w:p>
    <w:p w:rsidR="00880AA5" w:rsidRPr="001304AC" w:rsidRDefault="00880AA5" w:rsidP="00880AA5">
      <w:pPr>
        <w:numPr>
          <w:ilvl w:val="0"/>
          <w:numId w:val="27"/>
        </w:numPr>
        <w:jc w:val="both"/>
        <w:rPr>
          <w:rFonts w:ascii="GHEA Grapalat" w:hAnsi="GHEA Grapalat"/>
          <w:sz w:val="22"/>
          <w:szCs w:val="22"/>
          <w:u w:val="single"/>
          <w:lang w:val="es-ES"/>
        </w:rPr>
      </w:pPr>
      <w:r w:rsidRPr="001304AC">
        <w:rPr>
          <w:rFonts w:ascii="GHEA Grapalat" w:hAnsi="GHEA Grapalat" w:cs="Sylfaen"/>
          <w:sz w:val="20"/>
          <w:szCs w:val="20"/>
          <w:lang w:val="es-ES"/>
        </w:rPr>
        <w:t>էլեկտրոնային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փոստի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հասցեն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w:t>
      </w:r>
    </w:p>
    <w:p w:rsidR="00880AA5" w:rsidRPr="001304AC" w:rsidRDefault="00880AA5" w:rsidP="00880AA5">
      <w:pPr>
        <w:jc w:val="both"/>
        <w:rPr>
          <w:rFonts w:ascii="GHEA Grapalat" w:hAnsi="GHEA Grapalat"/>
          <w:sz w:val="10"/>
          <w:szCs w:val="10"/>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էլեկտրոնային</w:t>
      </w:r>
      <w:proofErr w:type="gramEnd"/>
      <w:r w:rsidRPr="001304AC">
        <w:rPr>
          <w:rFonts w:ascii="GHEA Grapalat" w:hAnsi="GHEA Grapalat" w:cs="Arial"/>
          <w:vertAlign w:val="superscript"/>
          <w:lang w:val="es-ES"/>
        </w:rPr>
        <w:t xml:space="preserve"> փոստի հասցեն</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գործունեության հասցեն է՝ -------------------------------------------------:</w:t>
      </w:r>
      <w:r w:rsidRPr="001304AC">
        <w:rPr>
          <w:rFonts w:ascii="GHEA Grapalat" w:hAnsi="GHEA Grapalat"/>
          <w:sz w:val="20"/>
          <w:szCs w:val="20"/>
          <w:lang w:val="es-ES"/>
        </w:rPr>
        <w:t xml:space="preserve">                                     </w:t>
      </w:r>
    </w:p>
    <w:p w:rsidR="00880AA5" w:rsidRPr="001304AC" w:rsidRDefault="00880AA5" w:rsidP="00880AA5">
      <w:pPr>
        <w:jc w:val="both"/>
        <w:rPr>
          <w:rFonts w:ascii="GHEA Grapalat" w:hAnsi="GHEA Grapalat"/>
          <w:sz w:val="16"/>
          <w:szCs w:val="16"/>
          <w:lang w:val="hy-AM"/>
        </w:rPr>
      </w:pPr>
      <w:r w:rsidRPr="001304AC">
        <w:rPr>
          <w:rFonts w:ascii="GHEA Grapalat" w:hAnsi="GHEA Grapalat"/>
          <w:sz w:val="16"/>
          <w:szCs w:val="16"/>
          <w:lang w:val="hy-AM"/>
        </w:rPr>
        <w:t xml:space="preserve">                                                                                                      գործունեության հասցեն</w:t>
      </w:r>
    </w:p>
    <w:p w:rsidR="00880AA5" w:rsidRPr="001304AC" w:rsidRDefault="00880AA5" w:rsidP="00880AA5">
      <w:pPr>
        <w:jc w:val="right"/>
        <w:rPr>
          <w:rFonts w:ascii="GHEA Grapalat" w:hAnsi="GHEA Grapalat"/>
          <w:sz w:val="10"/>
          <w:szCs w:val="10"/>
          <w:lang w:val="hy-AM"/>
        </w:rPr>
      </w:pPr>
    </w:p>
    <w:p w:rsidR="00880AA5" w:rsidRPr="001304AC" w:rsidRDefault="00880AA5" w:rsidP="00880AA5">
      <w:pPr>
        <w:ind w:firstLine="708"/>
        <w:jc w:val="both"/>
        <w:rPr>
          <w:rFonts w:ascii="GHEA Grapalat" w:hAnsi="GHEA Grapalat" w:cs="Arial"/>
          <w:sz w:val="20"/>
          <w:szCs w:val="2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հեռախոսահամարն է՝ -------------------------------------------------:</w:t>
      </w:r>
      <w:r w:rsidRPr="001304AC">
        <w:rPr>
          <w:rFonts w:ascii="GHEA Grapalat" w:hAnsi="GHEA Grapalat"/>
          <w:sz w:val="20"/>
          <w:szCs w:val="20"/>
          <w:lang w:val="es-ES"/>
        </w:rPr>
        <w:t xml:space="preserve">                                     </w:t>
      </w:r>
    </w:p>
    <w:p w:rsidR="00880AA5" w:rsidRPr="001304AC" w:rsidRDefault="00880AA5" w:rsidP="00880AA5">
      <w:pPr>
        <w:ind w:left="3540"/>
        <w:jc w:val="both"/>
        <w:rPr>
          <w:rFonts w:ascii="GHEA Grapalat" w:hAnsi="GHEA Grapalat"/>
          <w:sz w:val="16"/>
          <w:szCs w:val="16"/>
          <w:lang w:val="hy-AM"/>
        </w:rPr>
      </w:pPr>
      <w:r w:rsidRPr="001304AC">
        <w:rPr>
          <w:rFonts w:ascii="GHEA Grapalat" w:hAnsi="GHEA Grapalat"/>
          <w:sz w:val="16"/>
          <w:szCs w:val="16"/>
          <w:lang w:val="hy-AM"/>
        </w:rPr>
        <w:t>հեռախոսի համարը</w:t>
      </w:r>
    </w:p>
    <w:p w:rsidR="00880AA5" w:rsidRPr="001304AC" w:rsidRDefault="00880AA5" w:rsidP="00880AA5">
      <w:pPr>
        <w:ind w:firstLine="709"/>
        <w:rPr>
          <w:rFonts w:ascii="GHEA Grapalat" w:hAnsi="GHEA Grapalat" w:cs="Arial"/>
          <w:sz w:val="20"/>
          <w:szCs w:val="20"/>
          <w:lang w:val="hy-AM"/>
        </w:rPr>
      </w:pPr>
    </w:p>
    <w:p w:rsidR="00880AA5" w:rsidRPr="001304AC" w:rsidRDefault="00880AA5" w:rsidP="00880AA5">
      <w:pPr>
        <w:ind w:firstLine="709"/>
        <w:jc w:val="both"/>
        <w:rPr>
          <w:rFonts w:ascii="GHEA Grapalat" w:hAnsi="GHEA Grapalat" w:cs="Arial"/>
          <w:sz w:val="20"/>
          <w:szCs w:val="20"/>
          <w:lang w:val="hy-AM"/>
        </w:rPr>
      </w:pP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Սույնով</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 հայտարարում և հավաստում է, որ՝</w:t>
      </w:r>
      <w:r w:rsidRPr="001304AC">
        <w:rPr>
          <w:rFonts w:ascii="GHEA Grapalat" w:hAnsi="GHEA Grapalat" w:cs="Arial"/>
          <w:lang w:val="hy-AM"/>
        </w:rPr>
        <w:t xml:space="preserve"> </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1)</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 xml:space="preserve">ն </w:t>
      </w:r>
      <w:r w:rsidRPr="001304AC">
        <w:rPr>
          <w:rFonts w:ascii="GHEA Grapalat" w:hAnsi="GHEA Grapalat" w:cs="Arial"/>
          <w:sz w:val="20"/>
          <w:szCs w:val="20"/>
          <w:lang w:val="hy-AM"/>
        </w:rPr>
        <w:t>և իրեն փոխկապակցված անձինք</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 xml:space="preserve"> </w:t>
      </w:r>
      <w:proofErr w:type="gramStart"/>
      <w:r w:rsidRPr="001304AC">
        <w:rPr>
          <w:rFonts w:ascii="GHEA Grapalat" w:hAnsi="GHEA Grapalat" w:cs="Arial"/>
          <w:sz w:val="20"/>
          <w:szCs w:val="20"/>
          <w:lang w:val="es-ES"/>
        </w:rPr>
        <w:t>բավարարում</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են</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666243">
        <w:rPr>
          <w:rFonts w:ascii="GHEA Grapalat" w:hAnsi="GHEA Grapalat"/>
          <w:b/>
          <w:color w:val="000000"/>
          <w:sz w:val="20"/>
          <w:szCs w:val="20"/>
          <w:lang w:val="hy-AM"/>
        </w:rPr>
        <w:t>ԳՀԱՊՁԲ-ՀՎԿԱԿ-2023-20</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հրավերով սահմանված մասնակցության իրավունքի պահանջներին </w:t>
      </w:r>
      <w:r w:rsidRPr="001304AC">
        <w:rPr>
          <w:rFonts w:ascii="GHEA Grapalat" w:hAnsi="GHEA Grapalat" w:cs="Arial"/>
          <w:sz w:val="20"/>
          <w:szCs w:val="20"/>
          <w:lang w:val="hy-AM"/>
        </w:rPr>
        <w:t xml:space="preserve"> և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w:t>
      </w:r>
      <w:r w:rsidRPr="001304AC">
        <w:rPr>
          <w:rFonts w:ascii="GHEA Grapalat" w:hAnsi="GHEA Grapalat" w:cs="Sylfaen"/>
          <w:sz w:val="20"/>
          <w:lang w:val="hy-AM"/>
        </w:rPr>
        <w:t xml:space="preserve"> պարտավորվում է </w:t>
      </w:r>
    </w:p>
    <w:p w:rsidR="00880AA5" w:rsidRPr="001304AC" w:rsidRDefault="00880AA5" w:rsidP="00880AA5">
      <w:pPr>
        <w:tabs>
          <w:tab w:val="left" w:pos="6450"/>
        </w:tabs>
        <w:jc w:val="both"/>
        <w:rPr>
          <w:rFonts w:ascii="GHEA Grapalat" w:hAnsi="GHEA Grapalat" w:cs="Sylfaen"/>
          <w:sz w:val="20"/>
          <w:lang w:val="es-ES"/>
        </w:rPr>
      </w:pPr>
      <w:r w:rsidRPr="001304AC">
        <w:rPr>
          <w:rFonts w:ascii="GHEA Grapalat" w:hAnsi="GHEA Grapalat" w:cs="Sylfaen"/>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sidRPr="001304AC" w:rsidDel="00DD24B8">
        <w:rPr>
          <w:rFonts w:ascii="GHEA Grapalat" w:hAnsi="GHEA Grapalat" w:cs="Arial"/>
          <w:sz w:val="20"/>
          <w:szCs w:val="20"/>
          <w:lang w:val="es-ES"/>
        </w:rPr>
        <w:t xml:space="preserve"> </w:t>
      </w:r>
      <w:r w:rsidRPr="001304AC">
        <w:rPr>
          <w:rStyle w:val="FootnoteReference"/>
          <w:rFonts w:ascii="GHEA Grapalat" w:hAnsi="GHEA Grapalat" w:cs="Sylfaen"/>
          <w:sz w:val="20"/>
          <w:lang w:val="hy-AM"/>
        </w:rPr>
        <w:footnoteReference w:id="3"/>
      </w:r>
      <w:r w:rsidRPr="001304AC">
        <w:rPr>
          <w:rFonts w:ascii="GHEA Grapalat" w:hAnsi="GHEA Grapalat" w:cs="Sylfaen"/>
          <w:sz w:val="20"/>
          <w:lang w:val="es-ES"/>
        </w:rPr>
        <w:t>.</w:t>
      </w:r>
      <w:r w:rsidRPr="001304AC">
        <w:rPr>
          <w:rFonts w:ascii="GHEA Grapalat" w:hAnsi="GHEA Grapalat" w:cs="Sylfaen"/>
          <w:sz w:val="20"/>
          <w:lang w:val="hy-AM"/>
        </w:rPr>
        <w:t xml:space="preserve"> </w:t>
      </w:r>
    </w:p>
    <w:p w:rsidR="00880AA5" w:rsidRPr="001304AC" w:rsidRDefault="00880AA5" w:rsidP="00880AA5">
      <w:pPr>
        <w:ind w:firstLine="708"/>
        <w:jc w:val="both"/>
        <w:rPr>
          <w:rFonts w:ascii="GHEA Grapalat" w:hAnsi="GHEA Grapalat" w:cs="Arial"/>
          <w:sz w:val="22"/>
          <w:szCs w:val="22"/>
          <w:lang w:val="es-ES"/>
        </w:rPr>
      </w:pPr>
      <w:r w:rsidRPr="001304AC">
        <w:rPr>
          <w:rFonts w:ascii="GHEA Grapalat" w:hAnsi="GHEA Grapalat" w:cs="Arial"/>
          <w:sz w:val="20"/>
          <w:szCs w:val="20"/>
          <w:lang w:val="hy-AM"/>
        </w:rPr>
        <w:lastRenderedPageBreak/>
        <w:t>2</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666243">
        <w:rPr>
          <w:rFonts w:ascii="GHEA Grapalat" w:hAnsi="GHEA Grapalat"/>
          <w:b/>
          <w:color w:val="000000"/>
          <w:sz w:val="20"/>
          <w:szCs w:val="20"/>
          <w:lang w:val="hy-AM"/>
        </w:rPr>
        <w:t>ԳՀԱՊՁԲ-ՀՎԿԱԿ-2023-20</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sz w:val="20"/>
          <w:szCs w:val="20"/>
          <w:lang w:val="hy-AM"/>
        </w:rPr>
        <w:t>գնանշման հարցմանը</w:t>
      </w:r>
      <w:r w:rsidRPr="001304AC">
        <w:rPr>
          <w:rFonts w:ascii="GHEA Grapalat" w:hAnsi="GHEA Grapalat" w:cs="Arial"/>
          <w:sz w:val="20"/>
          <w:szCs w:val="20"/>
          <w:lang w:val="es-ES"/>
        </w:rPr>
        <w:t xml:space="preserve"> մասնակցելու շրջանակում`</w:t>
      </w:r>
      <w:r w:rsidRPr="001304AC">
        <w:rPr>
          <w:rFonts w:ascii="GHEA Grapalat" w:hAnsi="GHEA Grapalat" w:cs="Sylfaen"/>
          <w:sz w:val="22"/>
          <w:szCs w:val="22"/>
          <w:lang w:val="es-ES"/>
        </w:rPr>
        <w:t xml:space="preserve">  </w:t>
      </w:r>
    </w:p>
    <w:p w:rsidR="00880AA5" w:rsidRPr="001304AC" w:rsidRDefault="00880AA5" w:rsidP="00880AA5">
      <w:pPr>
        <w:numPr>
          <w:ilvl w:val="0"/>
          <w:numId w:val="18"/>
        </w:numPr>
        <w:ind w:left="0" w:firstLine="720"/>
        <w:jc w:val="both"/>
        <w:rPr>
          <w:rFonts w:ascii="GHEA Grapalat" w:hAnsi="GHEA Grapalat" w:cs="Arial"/>
          <w:sz w:val="20"/>
          <w:szCs w:val="20"/>
          <w:lang w:val="es-ES"/>
        </w:rPr>
      </w:pPr>
      <w:r w:rsidRPr="001304AC">
        <w:rPr>
          <w:rFonts w:ascii="GHEA Grapalat" w:hAnsi="GHEA Grapalat" w:cs="Arial"/>
          <w:sz w:val="20"/>
          <w:szCs w:val="20"/>
          <w:lang w:val="es-ES"/>
        </w:rPr>
        <w:t>թույլ չի տվել և (կամ) թույլ չի տալու</w:t>
      </w:r>
      <w:r w:rsidRPr="001304AC">
        <w:rPr>
          <w:rFonts w:ascii="GHEA Grapalat" w:hAnsi="GHEA Grapalat" w:cs="Arial"/>
          <w:sz w:val="20"/>
          <w:szCs w:val="20"/>
          <w:lang w:val="hy-AM"/>
        </w:rPr>
        <w:t xml:space="preserve"> անբարեխիղճ մրցակցություն, </w:t>
      </w:r>
      <w:r w:rsidRPr="001304AC">
        <w:rPr>
          <w:rFonts w:ascii="GHEA Grapalat" w:hAnsi="GHEA Grapalat" w:cs="Arial"/>
          <w:sz w:val="20"/>
          <w:szCs w:val="20"/>
          <w:lang w:val="es-ES"/>
        </w:rPr>
        <w:t>գերիշխող դիրքի չարաշահում և հակամրցակցային համաձայնություն,</w:t>
      </w:r>
    </w:p>
    <w:p w:rsidR="00880AA5" w:rsidRPr="001304AC" w:rsidRDefault="00880AA5" w:rsidP="00880AA5">
      <w:pPr>
        <w:numPr>
          <w:ilvl w:val="0"/>
          <w:numId w:val="18"/>
        </w:numPr>
        <w:ind w:left="0" w:firstLine="720"/>
        <w:jc w:val="both"/>
        <w:rPr>
          <w:rFonts w:ascii="GHEA Grapalat" w:hAnsi="GHEA Grapalat"/>
          <w:sz w:val="22"/>
          <w:szCs w:val="22"/>
          <w:lang w:val="es-ES"/>
        </w:rPr>
      </w:pPr>
      <w:r w:rsidRPr="001304AC">
        <w:rPr>
          <w:rFonts w:ascii="GHEA Grapalat" w:hAnsi="GHEA Grapalat" w:cs="Arial"/>
          <w:sz w:val="20"/>
          <w:szCs w:val="20"/>
          <w:lang w:val="es-ES"/>
        </w:rPr>
        <w:t>բացակայում է հրավերով սահմանված`</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-ին</w:t>
      </w:r>
      <w:r w:rsidRPr="001304AC">
        <w:rPr>
          <w:rFonts w:ascii="GHEA Grapalat" w:hAnsi="GHEA Grapalat"/>
          <w:sz w:val="22"/>
          <w:szCs w:val="22"/>
          <w:lang w:val="es-ES"/>
        </w:rPr>
        <w:t xml:space="preserve"> </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փոխկապակցված</w:t>
      </w:r>
      <w:proofErr w:type="gramEnd"/>
      <w:r w:rsidRPr="001304AC">
        <w:rPr>
          <w:rFonts w:ascii="GHEA Grapalat" w:hAnsi="GHEA Grapalat" w:cs="Arial"/>
          <w:sz w:val="20"/>
          <w:szCs w:val="20"/>
          <w:lang w:val="es-ES"/>
        </w:rPr>
        <w:t xml:space="preserve"> անձանց և (կամ)</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w:t>
      </w:r>
      <w:r w:rsidRPr="001304AC">
        <w:rPr>
          <w:rFonts w:ascii="GHEA Grapalat" w:hAnsi="GHEA Grapalat"/>
          <w:sz w:val="22"/>
          <w:szCs w:val="22"/>
          <w:u w:val="single"/>
          <w:lang w:val="es-ES"/>
        </w:rPr>
        <w:t xml:space="preserve">  </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կողմից</w:t>
      </w:r>
      <w:proofErr w:type="gramEnd"/>
      <w:r w:rsidRPr="001304AC">
        <w:rPr>
          <w:rFonts w:ascii="GHEA Grapalat" w:hAnsi="GHEA Grapalat" w:cs="Arial"/>
          <w:sz w:val="20"/>
          <w:szCs w:val="20"/>
          <w:lang w:val="es-ES"/>
        </w:rPr>
        <w:t xml:space="preserve"> հիմնադրված կամ ավելի քան հիսուն տոկոս</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-ին</w:t>
      </w:r>
    </w:p>
    <w:p w:rsidR="00880AA5" w:rsidRPr="001304AC" w:rsidRDefault="00880AA5" w:rsidP="00880AA5">
      <w:pPr>
        <w:jc w:val="both"/>
        <w:rPr>
          <w:rFonts w:ascii="GHEA Grapalat" w:hAnsi="GHEA Grapalat"/>
          <w:sz w:val="22"/>
          <w:szCs w:val="22"/>
          <w:lang w:val="es-ES"/>
        </w:rPr>
      </w:pPr>
      <w:r w:rsidRPr="001304AC">
        <w:rPr>
          <w:rFonts w:ascii="GHEA Grapalat" w:hAnsi="GHEA Grapalat" w:cs="Sylfaen"/>
          <w:vertAlign w:val="superscript"/>
          <w:lang w:val="es-ES"/>
        </w:rPr>
        <w:t xml:space="preserve">                                                                     </w:t>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cs="Arial"/>
          <w:sz w:val="20"/>
          <w:szCs w:val="20"/>
          <w:lang w:val="es-ES"/>
        </w:rPr>
      </w:pPr>
      <w:proofErr w:type="gramStart"/>
      <w:r w:rsidRPr="001304AC">
        <w:rPr>
          <w:rFonts w:ascii="GHEA Grapalat" w:hAnsi="GHEA Grapalat" w:cs="Arial"/>
          <w:sz w:val="20"/>
          <w:szCs w:val="20"/>
          <w:lang w:val="es-ES"/>
        </w:rPr>
        <w:t>պատկանող</w:t>
      </w:r>
      <w:proofErr w:type="gramEnd"/>
      <w:r w:rsidRPr="001304A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880AA5" w:rsidRPr="001304AC" w:rsidRDefault="00880AA5" w:rsidP="00880AA5">
      <w:pPr>
        <w:ind w:left="720"/>
        <w:jc w:val="both"/>
        <w:rPr>
          <w:rFonts w:ascii="GHEA Grapalat" w:hAnsi="GHEA Grapalat" w:cs="Arial"/>
          <w:sz w:val="20"/>
          <w:szCs w:val="20"/>
          <w:lang w:val="es-ES"/>
        </w:rPr>
      </w:pPr>
    </w:p>
    <w:p w:rsidR="00880AA5" w:rsidRPr="001304AC" w:rsidRDefault="00880AA5" w:rsidP="00880AA5">
      <w:pPr>
        <w:ind w:left="720"/>
        <w:jc w:val="both"/>
        <w:rPr>
          <w:rFonts w:ascii="GHEA Grapalat" w:hAnsi="GHEA Grapalat"/>
          <w:sz w:val="22"/>
          <w:szCs w:val="22"/>
          <w:lang w:val="es-ES"/>
        </w:rPr>
      </w:pPr>
      <w:r w:rsidRPr="001304AC">
        <w:rPr>
          <w:rFonts w:ascii="GHEA Grapalat" w:hAnsi="GHEA Grapalat" w:cs="Arial"/>
          <w:sz w:val="20"/>
          <w:szCs w:val="20"/>
          <w:lang w:val="hy-AM"/>
        </w:rPr>
        <w:t>Ս</w:t>
      </w:r>
      <w:r w:rsidRPr="001304AC">
        <w:rPr>
          <w:rFonts w:ascii="GHEA Grapalat" w:hAnsi="GHEA Grapalat" w:cs="Arial"/>
          <w:sz w:val="20"/>
          <w:szCs w:val="20"/>
          <w:lang w:val="es-ES"/>
        </w:rPr>
        <w:t xml:space="preserve">տորև ներկայացնում  </w:t>
      </w:r>
      <w:r w:rsidRPr="001304AC">
        <w:rPr>
          <w:rFonts w:ascii="GHEA Grapalat" w:hAnsi="GHEA Grapalat" w:cs="Arial"/>
          <w:sz w:val="20"/>
          <w:szCs w:val="20"/>
          <w:lang w:val="hy-AM"/>
        </w:rPr>
        <w:t xml:space="preserve">է </w:t>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w:t>
      </w:r>
      <w:r w:rsidRPr="001304AC">
        <w:rPr>
          <w:rFonts w:ascii="GHEA Grapalat" w:hAnsi="GHEA Grapalat" w:cs="Arial"/>
          <w:sz w:val="20"/>
          <w:szCs w:val="20"/>
          <w:lang w:val="hy-AM"/>
        </w:rPr>
        <w:t xml:space="preserve"> </w:t>
      </w:r>
      <w:r w:rsidRPr="001304AC">
        <w:rPr>
          <w:rFonts w:ascii="GHEA Grapalat" w:hAnsi="GHEA Grapalat" w:cs="Arial"/>
          <w:sz w:val="20"/>
          <w:szCs w:val="20"/>
          <w:lang w:val="es-ES"/>
        </w:rPr>
        <w:t xml:space="preserve"> իրական շահառուների վերաբերյալ</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vertAlign w:val="superscript"/>
          <w:lang w:val="hy-AM"/>
        </w:rPr>
        <w:t xml:space="preserve">      </w:t>
      </w:r>
      <w:r w:rsidRPr="001304AC">
        <w:rPr>
          <w:rFonts w:ascii="GHEA Grapalat" w:hAnsi="GHEA Grapalat"/>
          <w:vertAlign w:val="superscript"/>
          <w:lang w:val="es-ES"/>
        </w:rPr>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lang w:val="hy-AM"/>
        </w:rPr>
      </w:pPr>
    </w:p>
    <w:p w:rsidR="00880AA5" w:rsidRPr="001304AC" w:rsidRDefault="00880AA5" w:rsidP="00880AA5">
      <w:pPr>
        <w:jc w:val="both"/>
        <w:rPr>
          <w:rFonts w:ascii="GHEA Grapalat" w:hAnsi="GHEA Grapalat" w:cs="Arial"/>
          <w:sz w:val="18"/>
          <w:szCs w:val="18"/>
          <w:vertAlign w:val="superscript"/>
          <w:lang w:val="es-ES"/>
        </w:rPr>
      </w:pPr>
      <w:proofErr w:type="gramStart"/>
      <w:r w:rsidRPr="001304AC">
        <w:rPr>
          <w:rFonts w:ascii="GHEA Grapalat" w:hAnsi="GHEA Grapalat" w:cs="Arial"/>
          <w:sz w:val="20"/>
          <w:szCs w:val="20"/>
          <w:lang w:val="es-ES"/>
        </w:rPr>
        <w:t>տեղեկություններ</w:t>
      </w:r>
      <w:proofErr w:type="gramEnd"/>
      <w:r w:rsidRPr="001304AC">
        <w:rPr>
          <w:rFonts w:ascii="GHEA Grapalat" w:hAnsi="GHEA Grapalat" w:cs="Arial"/>
          <w:sz w:val="20"/>
          <w:szCs w:val="20"/>
          <w:lang w:val="es-ES"/>
        </w:rPr>
        <w:t xml:space="preserve"> պարունակող կայքէջի հղումը՝ ----</w:t>
      </w:r>
      <w:r w:rsidRPr="001304AC">
        <w:rPr>
          <w:rFonts w:ascii="GHEA Grapalat" w:hAnsi="GHEA Grapalat" w:cs="Arial"/>
          <w:sz w:val="20"/>
          <w:szCs w:val="20"/>
          <w:lang w:val="hy-AM"/>
        </w:rPr>
        <w:t>-------------------</w:t>
      </w:r>
      <w:r w:rsidRPr="001304AC">
        <w:rPr>
          <w:rFonts w:ascii="GHEA Grapalat" w:hAnsi="GHEA Grapalat" w:cs="Arial"/>
          <w:sz w:val="20"/>
          <w:szCs w:val="20"/>
          <w:lang w:val="es-ES"/>
        </w:rPr>
        <w:t>-----------------------------</w:t>
      </w:r>
      <w:r w:rsidRPr="001304AC">
        <w:rPr>
          <w:rFonts w:cs="Arial"/>
          <w:sz w:val="18"/>
          <w:szCs w:val="18"/>
          <w:lang w:val="hy-AM"/>
        </w:rPr>
        <w:t>**</w:t>
      </w:r>
      <w:r w:rsidRPr="001304AC">
        <w:rPr>
          <w:rFonts w:ascii="GHEA Grapalat" w:hAnsi="GHEA Grapalat" w:cs="Arial"/>
          <w:sz w:val="18"/>
          <w:szCs w:val="18"/>
          <w:vertAlign w:val="superscript"/>
          <w:lang w:val="es-ES"/>
        </w:rPr>
        <w:t xml:space="preserve"> </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ind w:firstLine="708"/>
        <w:jc w:val="both"/>
        <w:rPr>
          <w:rFonts w:ascii="GHEA Grapalat" w:hAnsi="GHEA Grapalat"/>
          <w:sz w:val="20"/>
          <w:lang w:val="es-ES"/>
        </w:rPr>
      </w:pPr>
      <w:r w:rsidRPr="001304AC">
        <w:rPr>
          <w:rFonts w:ascii="GHEA Grapalat" w:hAnsi="GHEA Grapalat"/>
          <w:sz w:val="20"/>
          <w:lang w:val="es-ES"/>
        </w:rPr>
        <w:t xml:space="preserve">Կից ներկայացվում է </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 xml:space="preserve"> կողմից առաջարկվող </w:t>
      </w:r>
    </w:p>
    <w:p w:rsidR="00880AA5" w:rsidRPr="001304AC" w:rsidRDefault="00880AA5" w:rsidP="00880AA5">
      <w:pPr>
        <w:jc w:val="both"/>
        <w:rPr>
          <w:rFonts w:ascii="GHEA Grapalat" w:hAnsi="GHEA Grapalat"/>
          <w:sz w:val="22"/>
          <w:szCs w:val="22"/>
          <w:lang w:val="es-ES"/>
        </w:rPr>
      </w:pP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0"/>
          <w:lang w:val="es-ES"/>
        </w:rPr>
      </w:pPr>
      <w:proofErr w:type="gramStart"/>
      <w:r w:rsidRPr="001304AC">
        <w:rPr>
          <w:rFonts w:ascii="GHEA Grapalat" w:hAnsi="GHEA Grapalat"/>
          <w:sz w:val="20"/>
          <w:lang w:val="es-ES"/>
        </w:rPr>
        <w:t>ապրանքի</w:t>
      </w:r>
      <w:proofErr w:type="gramEnd"/>
      <w:r w:rsidRPr="001304AC">
        <w:rPr>
          <w:rFonts w:ascii="GHEA Grapalat" w:hAnsi="GHEA Grapalat"/>
          <w:sz w:val="20"/>
          <w:lang w:val="es-ES"/>
        </w:rPr>
        <w:t xml:space="preserve"> ամբողջական նկարագիրը՝ համաձայն հավելված 1.1-ի: </w:t>
      </w: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cs="Arial"/>
          <w:sz w:val="20"/>
          <w:vertAlign w:val="superscript"/>
          <w:lang w:val="es-ES"/>
        </w:rPr>
      </w:pPr>
      <w:r w:rsidRPr="001304AC">
        <w:rPr>
          <w:rFonts w:ascii="GHEA Grapalat" w:hAnsi="GHEA Grapalat"/>
          <w:sz w:val="20"/>
          <w:lang w:val="es-ES"/>
        </w:rPr>
        <w:t xml:space="preserve">   </w:t>
      </w:r>
      <w:r w:rsidRPr="001304AC">
        <w:rPr>
          <w:rFonts w:ascii="GHEA Grapalat" w:hAnsi="GHEA Grapalat"/>
          <w:sz w:val="20"/>
          <w:lang w:val="hy-AM"/>
        </w:rPr>
        <w:t xml:space="preserve">___________________________________________________ </w:t>
      </w:r>
      <w:r w:rsidRPr="001304AC">
        <w:rPr>
          <w:rFonts w:ascii="GHEA Grapalat" w:hAnsi="GHEA Grapalat"/>
          <w:sz w:val="20"/>
          <w:lang w:val="hy-AM"/>
        </w:rPr>
        <w:tab/>
        <w:t xml:space="preserve">                _____________</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hy-AM"/>
        </w:rPr>
        <w:t xml:space="preserve"> </w:t>
      </w:r>
      <w:r w:rsidRPr="001304AC">
        <w:rPr>
          <w:rFonts w:ascii="GHEA Grapalat" w:hAnsi="GHEA Grapalat" w:cs="Sylfaen"/>
          <w:sz w:val="20"/>
          <w:vertAlign w:val="superscript"/>
          <w:lang w:val="hy-AM"/>
        </w:rPr>
        <w:t>Մասնակցի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անվանումը</w:t>
      </w:r>
      <w:r w:rsidRPr="001304AC">
        <w:rPr>
          <w:rFonts w:ascii="GHEA Grapalat" w:hAnsi="GHEA Grapalat" w:cs="Arial"/>
          <w:sz w:val="20"/>
          <w:vertAlign w:val="superscript"/>
          <w:lang w:val="hy-AM"/>
        </w:rPr>
        <w:t xml:space="preserve"> </w:t>
      </w:r>
      <w:r w:rsidRPr="001304AC">
        <w:rPr>
          <w:rFonts w:ascii="GHEA Grapalat" w:hAnsi="GHEA Grapalat"/>
          <w:sz w:val="20"/>
          <w:vertAlign w:val="superscript"/>
          <w:lang w:val="hy-AM"/>
        </w:rPr>
        <w:t xml:space="preserve"> (</w:t>
      </w:r>
      <w:r w:rsidRPr="001304AC">
        <w:rPr>
          <w:rFonts w:ascii="GHEA Grapalat" w:hAnsi="GHEA Grapalat" w:cs="Sylfaen"/>
          <w:sz w:val="20"/>
          <w:vertAlign w:val="superscript"/>
          <w:lang w:val="hy-AM"/>
        </w:rPr>
        <w:t>ղեկավարի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պաշտոնը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rPr>
        <w:t>ա</w:t>
      </w:r>
      <w:r w:rsidRPr="001304AC">
        <w:rPr>
          <w:rFonts w:ascii="GHEA Grapalat" w:hAnsi="GHEA Grapalat" w:cs="Sylfaen"/>
          <w:sz w:val="20"/>
          <w:vertAlign w:val="superscript"/>
          <w:lang w:val="hy-AM"/>
        </w:rPr>
        <w:t>նուն</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rPr>
        <w:t>ա</w:t>
      </w:r>
      <w:r w:rsidRPr="001304AC">
        <w:rPr>
          <w:rFonts w:ascii="GHEA Grapalat" w:hAnsi="GHEA Grapalat" w:cs="Sylfaen"/>
          <w:sz w:val="20"/>
          <w:vertAlign w:val="superscript"/>
          <w:lang w:val="hy-AM"/>
        </w:rPr>
        <w:t>զգանունը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lang w:val="es-ES"/>
        </w:rPr>
        <w:t xml:space="preserve">               </w:t>
      </w:r>
      <w:r w:rsidRPr="001304AC">
        <w:rPr>
          <w:rFonts w:ascii="GHEA Grapalat" w:hAnsi="GHEA Grapalat" w:cs="Sylfaen"/>
          <w:sz w:val="20"/>
          <w:vertAlign w:val="superscript"/>
          <w:lang w:val="hy-AM"/>
        </w:rPr>
        <w:t>ստորագրությունը</w:t>
      </w:r>
      <w:r w:rsidRPr="001304AC">
        <w:rPr>
          <w:rFonts w:ascii="GHEA Grapalat" w:hAnsi="GHEA Grapalat" w:cs="Arial"/>
          <w:sz w:val="20"/>
          <w:vertAlign w:val="superscript"/>
          <w:lang w:val="hy-AM"/>
        </w:rPr>
        <w:t>)</w:t>
      </w:r>
    </w:p>
    <w:p w:rsidR="00880AA5" w:rsidRPr="001304AC" w:rsidRDefault="00880AA5" w:rsidP="00880AA5">
      <w:pPr>
        <w:jc w:val="both"/>
        <w:rPr>
          <w:rFonts w:ascii="GHEA Grapalat" w:hAnsi="GHEA Grapalat" w:cs="Arial"/>
          <w:sz w:val="20"/>
          <w:vertAlign w:val="superscript"/>
          <w:lang w:val="es-ES"/>
        </w:rPr>
      </w:pPr>
    </w:p>
    <w:p w:rsidR="00880AA5" w:rsidRPr="001304AC" w:rsidRDefault="00880AA5" w:rsidP="00880AA5">
      <w:pPr>
        <w:jc w:val="both"/>
        <w:rPr>
          <w:rFonts w:ascii="GHEA Grapalat" w:hAnsi="GHEA Grapalat"/>
          <w:sz w:val="20"/>
          <w:lang w:val="hy-AM"/>
        </w:rPr>
      </w:pPr>
      <w:r w:rsidRPr="001304AC">
        <w:rPr>
          <w:rFonts w:ascii="GHEA Grapalat" w:hAnsi="GHEA Grapalat"/>
          <w:sz w:val="20"/>
          <w:lang w:val="hy-AM"/>
        </w:rPr>
        <w:t xml:space="preserve">    </w:t>
      </w: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Style w:val="FootnoteReference"/>
          <w:rFonts w:ascii="GHEA Grapalat" w:hAnsi="GHEA Grapalat" w:cs="Arial"/>
          <w:color w:val="FFFFFF"/>
          <w:sz w:val="20"/>
          <w:lang w:val="hy-AM"/>
        </w:rPr>
        <w:footnoteReference w:id="4"/>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pStyle w:val="BodyTextIndent3"/>
        <w:spacing w:line="240" w:lineRule="auto"/>
        <w:ind w:firstLine="0"/>
        <w:rPr>
          <w:rFonts w:ascii="GHEA Grapalat" w:hAnsi="GHEA Grapalat" w:cs="Sylfaen"/>
          <w:b/>
          <w:lang w:val="hy-AM"/>
        </w:rPr>
      </w:pPr>
      <w:r w:rsidRPr="001304AC">
        <w:rPr>
          <w:rFonts w:ascii="GHEA Grapalat" w:hAnsi="GHEA Grapalat" w:cs="Sylfaen"/>
          <w:b/>
          <w:lang w:val="hy-AM"/>
        </w:rPr>
        <w:br w:type="page"/>
      </w:r>
      <w:r w:rsidRPr="001304AC">
        <w:rPr>
          <w:rFonts w:ascii="GHEA Grapalat" w:hAnsi="GHEA Grapalat" w:cs="Sylfaen"/>
          <w:b/>
          <w:lang w:val="hy-AM"/>
        </w:rPr>
        <w:lastRenderedPageBreak/>
        <w:t xml:space="preserve"> </w:t>
      </w:r>
    </w:p>
    <w:p w:rsidR="00880AA5" w:rsidRPr="001304AC" w:rsidRDefault="00880AA5" w:rsidP="00880AA5">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t>Հավելված</w:t>
      </w:r>
      <w:r w:rsidRPr="001304AC">
        <w:rPr>
          <w:rFonts w:ascii="GHEA Grapalat" w:hAnsi="GHEA Grapalat" w:cs="Arial"/>
          <w:b/>
          <w:i w:val="0"/>
          <w:lang w:val="hy-AM"/>
        </w:rPr>
        <w:t xml:space="preserve"> 1.1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666243">
        <w:rPr>
          <w:rFonts w:ascii="GHEA Grapalat" w:hAnsi="GHEA Grapalat"/>
          <w:b/>
          <w:color w:val="000000"/>
          <w:lang w:val="hy-AM"/>
        </w:rPr>
        <w:t>ԳՀԱՊՁԲ-ՀՎԿԱԿ-2023-20</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ind w:left="-66"/>
        <w:jc w:val="center"/>
        <w:rPr>
          <w:rFonts w:ascii="GHEA Grapalat" w:hAnsi="GHEA Grapalat"/>
          <w:b/>
          <w:lang w:val="es-ES"/>
        </w:rPr>
      </w:pPr>
    </w:p>
    <w:p w:rsidR="00880AA5" w:rsidRPr="001304AC" w:rsidRDefault="00880AA5" w:rsidP="00880AA5">
      <w:pPr>
        <w:ind w:left="-66"/>
        <w:jc w:val="center"/>
        <w:rPr>
          <w:rFonts w:ascii="GHEA Grapalat" w:hAnsi="GHEA Grapalat"/>
          <w:b/>
          <w:lang w:val="es-ES"/>
        </w:rPr>
      </w:pPr>
    </w:p>
    <w:p w:rsidR="00880AA5" w:rsidRPr="001304AC" w:rsidRDefault="00880AA5" w:rsidP="00880AA5">
      <w:pPr>
        <w:pStyle w:val="Heading3"/>
        <w:spacing w:line="240" w:lineRule="auto"/>
        <w:ind w:firstLine="567"/>
        <w:jc w:val="left"/>
        <w:rPr>
          <w:rFonts w:ascii="GHEA Grapalat" w:hAnsi="GHEA Grapalat"/>
          <w:b/>
          <w:lang w:val="hy-AM"/>
        </w:rPr>
      </w:pP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ՆԿԱՐԱԳԻՐ</w:t>
      </w: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 xml:space="preserve">առաջարկվող ապրանքի ամբողջական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ind w:firstLine="567"/>
        <w:jc w:val="both"/>
        <w:rPr>
          <w:rFonts w:ascii="GHEA Grapalat" w:hAnsi="GHEA Grapalat" w:cs="Arial"/>
          <w:sz w:val="20"/>
          <w:szCs w:val="20"/>
          <w:lang w:val="es-ES"/>
        </w:rPr>
      </w:pP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t xml:space="preserve">      </w:t>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lang w:val="es-ES"/>
        </w:rPr>
        <w:t xml:space="preserve">-ն </w:t>
      </w:r>
      <w:r w:rsidRPr="001304AC">
        <w:rPr>
          <w:rFonts w:ascii="GHEA Grapalat" w:hAnsi="GHEA Grapalat"/>
          <w:b/>
          <w:color w:val="000000"/>
          <w:sz w:val="20"/>
          <w:szCs w:val="20"/>
          <w:lang w:val="hy-AM"/>
        </w:rPr>
        <w:t>«</w:t>
      </w:r>
      <w:r w:rsidR="00666243">
        <w:rPr>
          <w:rFonts w:ascii="GHEA Grapalat" w:hAnsi="GHEA Grapalat"/>
          <w:b/>
          <w:color w:val="000000"/>
          <w:sz w:val="20"/>
          <w:szCs w:val="20"/>
          <w:lang w:val="hy-AM"/>
        </w:rPr>
        <w:t>ԳՀԱՊՁԲ-ՀՎԿԱԿ-2023-20</w:t>
      </w:r>
      <w:r w:rsidRPr="001304AC">
        <w:rPr>
          <w:rFonts w:ascii="GHEA Grapalat" w:hAnsi="GHEA Grapalat"/>
          <w:b/>
          <w:color w:val="000000"/>
          <w:sz w:val="20"/>
          <w:szCs w:val="20"/>
          <w:lang w:val="hy-AM"/>
        </w:rPr>
        <w:t>»</w:t>
      </w: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 xml:space="preserve">  </w:t>
      </w:r>
    </w:p>
    <w:p w:rsidR="00880AA5" w:rsidRPr="001304AC" w:rsidRDefault="00880AA5" w:rsidP="00880AA5">
      <w:pPr>
        <w:jc w:val="both"/>
        <w:rPr>
          <w:rFonts w:ascii="GHEA Grapalat" w:hAnsi="GHEA Grapalat" w:cs="Arial"/>
          <w:sz w:val="20"/>
          <w:szCs w:val="20"/>
          <w:u w:val="single"/>
          <w:lang w:val="es-ES"/>
        </w:rPr>
      </w:pP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մասնակցի անվանումը</w:t>
      </w:r>
    </w:p>
    <w:p w:rsidR="00880AA5" w:rsidRPr="001304AC" w:rsidRDefault="00880AA5" w:rsidP="00880AA5">
      <w:pPr>
        <w:jc w:val="both"/>
        <w:rPr>
          <w:rFonts w:ascii="GHEA Grapalat" w:hAnsi="GHEA Grapalat"/>
          <w:lang w:val="hy-AM"/>
        </w:rPr>
      </w:pPr>
      <w:proofErr w:type="gramStart"/>
      <w:r w:rsidRPr="001304AC">
        <w:rPr>
          <w:rFonts w:ascii="GHEA Grapalat" w:hAnsi="GHEA Grapalat" w:cs="Arial"/>
          <w:sz w:val="20"/>
          <w:szCs w:val="20"/>
          <w:lang w:val="es-ES"/>
        </w:rPr>
        <w:t>ծածկագրով</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րջանակում ըստ չափաբաժինների ստորև ներկայացնում է իր կողմից առաջարկվող ապրանքի ամբողջական նկարագիրը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880AA5" w:rsidRPr="001304AC" w:rsidTr="008136AE">
        <w:tc>
          <w:tcPr>
            <w:tcW w:w="1368" w:type="dxa"/>
            <w:vMerge w:val="restart"/>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Չափաբաժնի համար</w:t>
            </w:r>
          </w:p>
        </w:tc>
        <w:tc>
          <w:tcPr>
            <w:tcW w:w="8550" w:type="dxa"/>
            <w:gridSpan w:val="5"/>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Առաջարկվող ապրանքի</w:t>
            </w:r>
          </w:p>
        </w:tc>
      </w:tr>
      <w:tr w:rsidR="00880AA5" w:rsidRPr="001304AC" w:rsidTr="008136AE">
        <w:tc>
          <w:tcPr>
            <w:tcW w:w="1368" w:type="dxa"/>
            <w:vMerge/>
            <w:vAlign w:val="center"/>
          </w:tcPr>
          <w:p w:rsidR="00880AA5" w:rsidRPr="001304AC" w:rsidRDefault="00880AA5" w:rsidP="008136AE">
            <w:pPr>
              <w:jc w:val="center"/>
              <w:rPr>
                <w:rFonts w:ascii="GHEA Grapalat" w:hAnsi="GHEA Grapalat"/>
                <w:b/>
                <w:bCs/>
                <w:sz w:val="16"/>
                <w:szCs w:val="18"/>
                <w:lang w:val="es-ES"/>
              </w:rPr>
            </w:pPr>
          </w:p>
        </w:tc>
        <w:tc>
          <w:tcPr>
            <w:tcW w:w="146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rPr>
              <w:t>ֆ</w:t>
            </w:r>
            <w:r w:rsidRPr="001304AC">
              <w:rPr>
                <w:rFonts w:ascii="GHEA Grapalat" w:hAnsi="GHEA Grapalat"/>
                <w:b/>
                <w:bCs/>
                <w:sz w:val="16"/>
                <w:szCs w:val="18"/>
                <w:lang w:val="hy-AM"/>
              </w:rPr>
              <w:t>իրմային անվանումը</w:t>
            </w:r>
          </w:p>
        </w:tc>
        <w:tc>
          <w:tcPr>
            <w:tcW w:w="2003"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ապրանքային նշանը</w:t>
            </w:r>
          </w:p>
        </w:tc>
        <w:tc>
          <w:tcPr>
            <w:tcW w:w="1757" w:type="dxa"/>
            <w:vAlign w:val="center"/>
          </w:tcPr>
          <w:p w:rsidR="00880AA5" w:rsidRPr="001304AC" w:rsidRDefault="00880AA5" w:rsidP="008136AE">
            <w:pPr>
              <w:jc w:val="center"/>
              <w:rPr>
                <w:rFonts w:ascii="GHEA Grapalat" w:hAnsi="GHEA Grapalat"/>
                <w:b/>
                <w:bCs/>
                <w:sz w:val="16"/>
                <w:szCs w:val="18"/>
                <w:lang w:val="hy-AM"/>
              </w:rPr>
            </w:pPr>
            <w:r w:rsidRPr="001304AC">
              <w:rPr>
                <w:rFonts w:ascii="GHEA Grapalat" w:hAnsi="GHEA Grapalat"/>
                <w:b/>
                <w:bCs/>
                <w:sz w:val="16"/>
                <w:szCs w:val="18"/>
                <w:lang w:val="hy-AM"/>
              </w:rPr>
              <w:t>մոդելը</w:t>
            </w:r>
          </w:p>
        </w:tc>
        <w:tc>
          <w:tcPr>
            <w:tcW w:w="153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արտադրողի անվանումը</w:t>
            </w:r>
          </w:p>
        </w:tc>
        <w:tc>
          <w:tcPr>
            <w:tcW w:w="180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տեխնիկական բնութագրերը</w:t>
            </w: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bl>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rPr>
          <w:rFonts w:ascii="GHEA Grapalat" w:hAnsi="GHEA Grapalat"/>
          <w:sz w:val="20"/>
          <w:lang w:val="es-ES"/>
        </w:rPr>
      </w:pPr>
    </w:p>
    <w:p w:rsidR="00880AA5" w:rsidRPr="001304AC" w:rsidRDefault="00880AA5" w:rsidP="00880AA5">
      <w:pPr>
        <w:jc w:val="both"/>
        <w:rPr>
          <w:rFonts w:ascii="GHEA Grapalat" w:hAnsi="GHEA Grapalat"/>
          <w:sz w:val="20"/>
          <w:u w:val="single"/>
        </w:rPr>
      </w:pP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t xml:space="preserve">    </w:t>
      </w:r>
    </w:p>
    <w:p w:rsidR="00880AA5" w:rsidRPr="001304AC" w:rsidRDefault="00880AA5" w:rsidP="00880AA5">
      <w:pPr>
        <w:jc w:val="both"/>
        <w:rPr>
          <w:rFonts w:ascii="GHEA Grapalat" w:hAnsi="GHEA Grapalat"/>
          <w:sz w:val="20"/>
          <w:u w:val="single"/>
          <w:lang w:val="hy-AM"/>
        </w:rPr>
      </w:pPr>
      <w:r w:rsidRPr="001304AC">
        <w:rPr>
          <w:rFonts w:ascii="GHEA Grapalat" w:hAnsi="GHEA Grapalat" w:cs="Sylfaen"/>
          <w:sz w:val="20"/>
          <w:vertAlign w:val="superscript"/>
          <w:lang w:val="hy-AM"/>
        </w:rPr>
        <w:t xml:space="preserve">                              մասնակցի անվանումը (ղեկավարի պաշտոնը, անուն ազգանունը)  </w:t>
      </w:r>
      <w:r w:rsidRPr="001304AC">
        <w:rPr>
          <w:rFonts w:ascii="GHEA Grapalat" w:hAnsi="GHEA Grapalat" w:cs="Sylfaen"/>
          <w:sz w:val="20"/>
          <w:vertAlign w:val="superscript"/>
          <w:lang w:val="hy-AM"/>
        </w:rPr>
        <w:tab/>
      </w:r>
      <w:r w:rsidRPr="001304AC">
        <w:rPr>
          <w:rFonts w:ascii="GHEA Grapalat" w:hAnsi="GHEA Grapalat" w:cs="Sylfaen"/>
          <w:sz w:val="20"/>
          <w:vertAlign w:val="superscript"/>
          <w:lang w:val="hy-AM"/>
        </w:rPr>
        <w:tab/>
      </w:r>
      <w:r w:rsidRPr="001304AC">
        <w:rPr>
          <w:rFonts w:ascii="GHEA Grapalat" w:hAnsi="GHEA Grapalat" w:cs="Sylfaen"/>
          <w:vertAlign w:val="superscript"/>
          <w:lang w:val="hy-AM"/>
        </w:rPr>
        <w:t xml:space="preserve">                                              </w:t>
      </w:r>
      <w:r w:rsidRPr="001304AC">
        <w:rPr>
          <w:rFonts w:ascii="GHEA Grapalat" w:hAnsi="GHEA Grapalat" w:cs="Sylfaen"/>
          <w:sz w:val="20"/>
          <w:vertAlign w:val="superscript"/>
          <w:lang w:val="hy-AM"/>
        </w:rPr>
        <w:t>ստորագրություն</w:t>
      </w:r>
      <w:r w:rsidRPr="001304AC">
        <w:rPr>
          <w:rFonts w:ascii="GHEA Grapalat" w:hAnsi="GHEA Grapalat" w:cs="Sylfaen"/>
          <w:sz w:val="20"/>
          <w:lang w:val="hy-AM"/>
        </w:rPr>
        <w:t xml:space="preserve"> </w:t>
      </w: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jc w:val="right"/>
        <w:rPr>
          <w:rFonts w:ascii="GHEA Grapalat" w:hAnsi="GHEA Grapalat"/>
          <w:sz w:val="20"/>
          <w:lang w:val="hy-AM"/>
        </w:rPr>
      </w:pPr>
    </w:p>
    <w:p w:rsidR="00880AA5" w:rsidRPr="001304AC" w:rsidRDefault="00880AA5" w:rsidP="00880AA5">
      <w:pPr>
        <w:jc w:val="right"/>
        <w:rPr>
          <w:rFonts w:ascii="GHEA Grapalat" w:hAnsi="GHEA Grapalat"/>
          <w:sz w:val="20"/>
          <w:lang w:val="hy-AM"/>
        </w:rPr>
      </w:pPr>
    </w:p>
    <w:p w:rsidR="00880AA5" w:rsidRPr="001304AC" w:rsidRDefault="00880AA5" w:rsidP="00880AA5">
      <w:pPr>
        <w:pStyle w:val="FootnoteText"/>
        <w:rPr>
          <w:rFonts w:ascii="GHEA Grapalat" w:hAnsi="GHEA Grapalat"/>
          <w:i/>
          <w:sz w:val="16"/>
          <w:szCs w:val="16"/>
          <w:lang w:val="af-ZA"/>
        </w:rPr>
      </w:pP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BF1194">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lastRenderedPageBreak/>
        <w:t>Հավելված</w:t>
      </w:r>
      <w:r w:rsidRPr="001304AC">
        <w:rPr>
          <w:rFonts w:ascii="GHEA Grapalat" w:hAnsi="GHEA Grapalat" w:cs="Arial"/>
          <w:b/>
          <w:i w:val="0"/>
          <w:lang w:val="hy-AM"/>
        </w:rPr>
        <w:t xml:space="preserve"> 1.2**</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666243">
        <w:rPr>
          <w:rFonts w:ascii="GHEA Grapalat" w:hAnsi="GHEA Grapalat"/>
          <w:b/>
          <w:color w:val="000000"/>
          <w:lang w:val="hy-AM"/>
        </w:rPr>
        <w:t>ԳՀԱՊՁԲ-ՀՎԿԱԿ-2023-20</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BF1194" w:rsidRPr="001304AC" w:rsidRDefault="00BF1194" w:rsidP="000B1088">
      <w:pPr>
        <w:pStyle w:val="BodyTextIndent3"/>
        <w:spacing w:line="240" w:lineRule="auto"/>
        <w:ind w:firstLine="0"/>
        <w:jc w:val="right"/>
        <w:rPr>
          <w:rFonts w:ascii="GHEA Grapalat" w:hAnsi="GHEA Grapalat"/>
          <w:b/>
          <w:lang w:val="es-ES"/>
        </w:rPr>
      </w:pPr>
    </w:p>
    <w:p w:rsidR="00BF1194" w:rsidRPr="001304AC" w:rsidRDefault="002929EF" w:rsidP="002929EF">
      <w:pPr>
        <w:pStyle w:val="BodyTextIndent3"/>
        <w:spacing w:line="240" w:lineRule="auto"/>
        <w:ind w:firstLine="0"/>
        <w:jc w:val="center"/>
        <w:rPr>
          <w:rFonts w:ascii="GHEA Grapalat" w:hAnsi="GHEA Grapalat"/>
          <w:b/>
          <w:lang w:val="hy-AM"/>
        </w:rPr>
      </w:pPr>
      <w:r w:rsidRPr="001304AC">
        <w:rPr>
          <w:rFonts w:ascii="GHEA Grapalat" w:hAnsi="GHEA Grapalat"/>
          <w:b/>
          <w:lang w:val="hy-AM"/>
        </w:rPr>
        <w:t>ՁԵՎ</w:t>
      </w:r>
    </w:p>
    <w:p w:rsidR="00BF1194" w:rsidRPr="001304AC" w:rsidRDefault="00BF1194" w:rsidP="00BF1194">
      <w:pPr>
        <w:ind w:left="360" w:hanging="360"/>
        <w:jc w:val="center"/>
        <w:rPr>
          <w:rFonts w:ascii="GHEA Grapalat" w:eastAsia="GHEA Grapalat" w:hAnsi="GHEA Grapalat" w:cs="GHEA Grapalat"/>
          <w:lang w:val="hy-AM"/>
        </w:rPr>
      </w:pPr>
      <w:r w:rsidRPr="001304AC">
        <w:rPr>
          <w:rFonts w:ascii="GHEA Grapalat" w:eastAsia="GHEA Grapalat" w:hAnsi="GHEA Grapalat" w:cs="GHEA Grapalat"/>
          <w:lang w:val="hy-AM"/>
        </w:rPr>
        <w:t xml:space="preserve">ԻՐԱԿԱՆ ՇԱՀԱՌՈՒՆԵՐԻ ՎԵՐԱԲԵՐՅԱԼ </w:t>
      </w:r>
      <w:r w:rsidR="002929EF" w:rsidRPr="001304AC">
        <w:rPr>
          <w:rFonts w:ascii="GHEA Grapalat" w:eastAsia="GHEA Grapalat" w:hAnsi="GHEA Grapalat" w:cs="GHEA Grapalat"/>
          <w:lang w:val="hy-AM"/>
        </w:rPr>
        <w:t>ՀԱՅՏԱՐԱՐԱԳՐԻ</w:t>
      </w:r>
    </w:p>
    <w:p w:rsidR="00BF1194" w:rsidRPr="001304AC" w:rsidRDefault="00BF1194" w:rsidP="00BF1194">
      <w:pPr>
        <w:ind w:left="360" w:hanging="360"/>
        <w:jc w:val="center"/>
        <w:rPr>
          <w:rFonts w:ascii="GHEA Grapalat" w:eastAsia="GHEA Grapalat" w:hAnsi="GHEA Grapalat" w:cs="GHEA Grapalat"/>
          <w:lang w:val="hy-AM"/>
        </w:rPr>
      </w:pP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Կազմակերպությունը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էջերի քանակը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rPr>
          <w:rFonts w:ascii="GHEA Grapalat" w:eastAsia="GHEA Grapalat" w:hAnsi="GHEA Grapalat" w:cs="GHEA Grapalat"/>
        </w:rPr>
      </w:pPr>
    </w:p>
    <w:p w:rsidR="00BF1194" w:rsidRPr="001304AC" w:rsidRDefault="00BF1194" w:rsidP="00BF1194">
      <w:pPr>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1304AC">
        <w:rPr>
          <w:rFonts w:ascii="GHEA Grapalat" w:eastAsia="GHEA Grapalat" w:hAnsi="GHEA Grapalat" w:cs="GHEA Grapalat"/>
          <w:b/>
          <w:color w:val="000000"/>
        </w:rPr>
        <w:lastRenderedPageBreak/>
        <w:t>Բաժնետոմսերի</w:t>
      </w:r>
      <w:r w:rsidRPr="001304AC">
        <w:rPr>
          <w:rFonts w:ascii="GHEA Grapalat" w:eastAsia="GHEA Grapalat" w:hAnsi="GHEA Grapalat" w:cs="GHEA Grapalat"/>
          <w:color w:val="000000"/>
        </w:rPr>
        <w:t xml:space="preserve"> </w:t>
      </w:r>
      <w:r w:rsidRPr="001304AC">
        <w:rPr>
          <w:rFonts w:ascii="GHEA Grapalat" w:eastAsia="GHEA Grapalat" w:hAnsi="GHEA Grapalat" w:cs="GHEA Grapalat"/>
          <w:b/>
          <w:color w:val="000000"/>
        </w:rPr>
        <w:t>ցուցակման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304A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pBdr>
          <w:top w:val="nil"/>
          <w:left w:val="nil"/>
          <w:bottom w:val="nil"/>
          <w:right w:val="nil"/>
          <w:between w:val="nil"/>
        </w:pBdr>
        <w:spacing w:before="240"/>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rPr>
          <w:rFonts w:ascii="GHEA Grapalat" w:eastAsia="GHEA Grapalat" w:hAnsi="GHEA Grapalat" w:cs="GHEA Grapalat"/>
          <w:b/>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Իրական շահառուի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Քաղաքացիությունը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Ծննդյան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Տրամադրման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Տրամադրող մարմինը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ՀԾՀ կամ համարժեք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 xml:space="preserve">Փողոցի անվանումը, շենքը </w:t>
            </w:r>
            <w:r w:rsidRPr="001304AC">
              <w:rPr>
                <w:rFonts w:ascii="GHEA Grapalat" w:eastAsia="GHEA Grapalat" w:hAnsi="GHEA Grapalat" w:cs="GHEA Grapalat"/>
                <w:color w:val="000000"/>
              </w:rPr>
              <w:lastRenderedPageBreak/>
              <w:t>(տունը),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1304AC">
              <w:rPr>
                <w:rFonts w:ascii="GHEA Grapalat" w:hAnsi="GHEA Grapalat"/>
              </w:rPr>
              <w:t xml:space="preserve"> </w:t>
            </w:r>
            <w:r w:rsidRPr="001304AC">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1304AC">
              <w:rPr>
                <w:rFonts w:ascii="GHEA Grapalat" w:eastAsia="GHEA Grapalat" w:hAnsi="GHEA Grapalat" w:cs="GHEA Grapalat"/>
              </w:rPr>
              <w:lastRenderedPageBreak/>
              <w:t>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դ</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ե</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 xml:space="preserve">Առանձին </w:t>
            </w:r>
          </w:p>
          <w:p w:rsidR="00BF1194" w:rsidRPr="001304AC" w:rsidRDefault="00BF1194" w:rsidP="003465D8">
            <w:pPr>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Փոխկապակցված անձանց հետ համատեղ</w:t>
            </w: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Այո</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Ոչ</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Էլ</w:t>
            </w:r>
            <w:r w:rsidRPr="001304AC">
              <w:rPr>
                <w:rFonts w:ascii="Cambria Math" w:eastAsia="Cambria Math" w:hAnsi="Cambria Math" w:cs="Cambria Math"/>
                <w:color w:val="000000"/>
              </w:rPr>
              <w:t>․</w:t>
            </w:r>
            <w:r w:rsidRPr="001304AC">
              <w:rPr>
                <w:rFonts w:ascii="GHEA Grapalat" w:eastAsia="GHEA Grapalat" w:hAnsi="GHEA Grapalat" w:cs="GHEA Grapalat"/>
                <w:color w:val="000000"/>
              </w:rPr>
              <w:t xml:space="preserve"> փոստի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Հեռախոսահամարը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Միջանկյալ իրավաբանական անձինք</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rPr>
          <w:trHeight w:val="853"/>
        </w:trPr>
        <w:tc>
          <w:tcPr>
            <w:tcW w:w="2835" w:type="dxa"/>
            <w:vMerge w:val="restart"/>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304A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8136AE">
      <w:pPr>
        <w:pBdr>
          <w:top w:val="nil"/>
          <w:left w:val="nil"/>
          <w:bottom w:val="nil"/>
          <w:right w:val="nil"/>
          <w:between w:val="nil"/>
        </w:pBdr>
        <w:spacing w:before="240"/>
        <w:rPr>
          <w:rFonts w:ascii="GHEA Grapalat" w:eastAsia="GHEA Grapalat" w:hAnsi="GHEA Grapalat" w:cs="GHEA Grapalat"/>
          <w:b/>
          <w:color w:val="000000"/>
        </w:rPr>
      </w:pPr>
      <w:r w:rsidRPr="001304AC">
        <w:rPr>
          <w:rFonts w:ascii="GHEA Grapalat" w:eastAsia="GHEA Grapalat" w:hAnsi="GHEA Grapalat" w:cs="GHEA Grapalat"/>
          <w:i/>
        </w:rPr>
        <w:br w:type="page"/>
      </w:r>
      <w:r w:rsidRPr="001304AC">
        <w:rPr>
          <w:rFonts w:ascii="GHEA Grapalat" w:eastAsia="GHEA Grapalat" w:hAnsi="GHEA Grapalat" w:cs="GHEA Grapalat"/>
          <w:b/>
          <w:color w:val="000000"/>
        </w:rPr>
        <w:lastRenderedPageBreak/>
        <w:t>Լրացուցիչ նշումներ</w:t>
      </w:r>
    </w:p>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1304AC" w:rsidTr="003465D8">
        <w:tc>
          <w:tcPr>
            <w:tcW w:w="9016" w:type="dxa"/>
            <w:shd w:val="clear" w:color="auto" w:fill="DEEAF6"/>
          </w:tcPr>
          <w:p w:rsidR="00BF1194" w:rsidRPr="001304AC" w:rsidRDefault="00BF1194" w:rsidP="003465D8">
            <w:pP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304AC" w:rsidTr="003465D8">
        <w:trPr>
          <w:trHeight w:val="10187"/>
        </w:trPr>
        <w:tc>
          <w:tcPr>
            <w:tcW w:w="9016" w:type="dxa"/>
            <w:shd w:val="clear" w:color="auto" w:fill="auto"/>
          </w:tcPr>
          <w:p w:rsidR="00BF1194" w:rsidRPr="001304AC" w:rsidRDefault="00BF1194" w:rsidP="003465D8">
            <w:pPr>
              <w:rPr>
                <w:rFonts w:ascii="GHEA Grapalat" w:eastAsia="GHEA Grapalat" w:hAnsi="GHEA Grapalat" w:cs="GHEA Grapalat"/>
                <w:b/>
                <w:color w:val="000000"/>
              </w:rPr>
            </w:pPr>
          </w:p>
        </w:tc>
      </w:tr>
    </w:tbl>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1304AC" w:rsidRDefault="00BF1194" w:rsidP="00BF1194">
      <w:pPr>
        <w:pStyle w:val="BodyTextIndent3"/>
        <w:spacing w:line="240" w:lineRule="auto"/>
        <w:jc w:val="right"/>
        <w:rPr>
          <w:rFonts w:ascii="GHEA Grapalat" w:hAnsi="GHEA Grapalat" w:cs="Arial"/>
          <w:b/>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r w:rsidRPr="001304AC">
        <w:rPr>
          <w:rFonts w:ascii="GHEA Grapalat" w:eastAsia="GHEA Grapalat" w:hAnsi="GHEA Grapalat" w:cs="GHEA Grapalat"/>
          <w:b/>
        </w:rPr>
        <w:lastRenderedPageBreak/>
        <w:t>I. Հայտարարագրի լրացման կարգը</w:t>
      </w:r>
    </w:p>
    <w:p w:rsidR="00BF1194" w:rsidRPr="001304AC"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1304AC">
        <w:rPr>
          <w:rFonts w:ascii="GHEA Grapalat" w:eastAsia="GHEA Grapalat" w:hAnsi="GHEA Grapalat" w:cs="GHEA Grapalat"/>
          <w:lang w:val="hy-AM"/>
        </w:rPr>
        <w:t xml:space="preserve">սույն ընթացակարգի </w:t>
      </w:r>
      <w:r w:rsidRPr="001304AC">
        <w:rPr>
          <w:rFonts w:ascii="GHEA Grapalat" w:eastAsia="GHEA Grapalat" w:hAnsi="GHEA Grapalat" w:cs="GHEA Grapalat"/>
        </w:rPr>
        <w:t>հայտում ներառվող փաստաթղթերը.</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1304AC" w:rsidRDefault="00BF1194" w:rsidP="00BF1194">
      <w:pPr>
        <w:spacing w:line="276"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w:t>
      </w:r>
      <w:r w:rsidRPr="001304AC">
        <w:rPr>
          <w:rFonts w:ascii="GHEA Grapalat" w:eastAsia="GHEA Grapalat" w:hAnsi="GHEA Grapalat" w:cs="GHEA Grapalat"/>
          <w:color w:val="000000"/>
        </w:rPr>
        <w:t xml:space="preserve"> 2-րդ բաժինը (Բաժնետոմսերի ցուցակման տվյալները)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կամ Կազմակերպություն</w:t>
      </w:r>
      <w:r w:rsidRPr="001304AC">
        <w:rPr>
          <w:rFonts w:ascii="GHEA Grapalat" w:eastAsia="GHEA Grapalat" w:hAnsi="GHEA Grapalat" w:cs="GHEA Grapalat"/>
        </w:rPr>
        <w:t xml:space="preserve">ն </w:t>
      </w:r>
      <w:r w:rsidRPr="001304A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304AC">
        <w:rPr>
          <w:rFonts w:ascii="GHEA Grapalat" w:eastAsia="GHEA Grapalat" w:hAnsi="GHEA Grapalat" w:cs="GHEA Grapalat"/>
        </w:rPr>
        <w:t>այս</w:t>
      </w:r>
      <w:r w:rsidRPr="001304AC">
        <w:rPr>
          <w:rFonts w:ascii="GHEA Grapalat" w:eastAsia="GHEA Grapalat" w:hAnsi="GHEA Grapalat" w:cs="GHEA Grapalat"/>
          <w:color w:val="000000"/>
        </w:rPr>
        <w:t xml:space="preserve"> բաժինը լրացվում է Կազմակերպության կամ </w:t>
      </w:r>
      <w:r w:rsidRPr="001304AC">
        <w:rPr>
          <w:rFonts w:ascii="GHEA Grapalat" w:eastAsia="GHEA Grapalat" w:hAnsi="GHEA Grapalat" w:cs="GHEA Grapalat"/>
        </w:rPr>
        <w:t>Կազմակերպությունն</w:t>
      </w:r>
      <w:r w:rsidRPr="001304AC">
        <w:rPr>
          <w:rFonts w:ascii="GHEA Grapalat" w:eastAsia="GHEA Grapalat" w:hAnsi="GHEA Grapalat" w:cs="GHEA Grapalat"/>
          <w:color w:val="000000"/>
        </w:rPr>
        <w:t xml:space="preserve"> ամբողջությամբ վերահսկող այլ իրավաբանական անձի համար։ </w:t>
      </w:r>
      <w:r w:rsidRPr="001304A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1304AC">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«Վերահսկողության մակարդակը» ենթաբաժինը լրացվում է, եթե հայտարարագրի 2</w:t>
      </w:r>
      <w:r w:rsidRPr="001304AC">
        <w:rPr>
          <w:rFonts w:ascii="Cambria Math" w:eastAsia="Cambria Math" w:hAnsi="Cambria Math" w:cs="Cambria Math"/>
        </w:rPr>
        <w:t>․</w:t>
      </w:r>
      <w:r w:rsidRPr="001304A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1304AC">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1304AC">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1304AC">
        <w:rPr>
          <w:rFonts w:ascii="GHEA Grapalat" w:eastAsia="GHEA Grapalat" w:hAnsi="GHEA Grapalat" w:cs="GHEA Grapalat"/>
        </w:rPr>
        <w:lastRenderedPageBreak/>
        <w:t xml:space="preserve">կամ անուղղակի լինելու մասին։ </w:t>
      </w:r>
      <w:proofErr w:type="gramStart"/>
      <w:r w:rsidRPr="001304AC">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բ</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գ</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1304A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304AC">
        <w:rPr>
          <w:rFonts w:ascii="Cambria Math" w:eastAsia="Cambria Math" w:hAnsi="Cambria Math" w:cs="Cambria Math"/>
        </w:rPr>
        <w:t>․</w:t>
      </w:r>
      <w:r w:rsidRPr="001304A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1304AC">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բ</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գ</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lastRenderedPageBreak/>
        <w:t>դ</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դ</w:t>
      </w:r>
      <w:r w:rsidRPr="001304AC">
        <w:rPr>
          <w:rFonts w:ascii="GHEA Grapalat" w:eastAsia="GHEA Grapalat" w:hAnsi="GHEA Grapalat" w:cs="GHEA Grapalat"/>
        </w:rPr>
        <w:t>»</w:t>
      </w:r>
      <w:r w:rsidRPr="001304AC">
        <w:rPr>
          <w:rFonts w:ascii="GHEA Grapalat" w:eastAsia="GHEA Grapalat" w:hAnsi="GHEA Grapalat" w:cs="GHEA Grapalat"/>
          <w:b/>
        </w:rPr>
        <w:t xml:space="preserve"> </w:t>
      </w:r>
      <w:r w:rsidRPr="001304AC">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ե</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ե</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304AC">
        <w:rPr>
          <w:rFonts w:ascii="GHEA Grapalat" w:eastAsia="GHEA Grapalat" w:hAnsi="GHEA Grapalat" w:cs="GHEA Grapalat"/>
          <w:color w:val="000000"/>
        </w:rPr>
        <w:t xml:space="preserve">ենթակա է լրացման յուրաքանչյուր </w:t>
      </w:r>
      <w:r w:rsidRPr="001304A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«Իրական շահառուի տվյալները» ենթաբաժնում լրացվում են այն իրական </w:t>
      </w:r>
      <w:proofErr w:type="gramStart"/>
      <w:r w:rsidRPr="001304AC">
        <w:rPr>
          <w:rFonts w:ascii="GHEA Grapalat" w:eastAsia="GHEA Grapalat" w:hAnsi="GHEA Grapalat" w:cs="GHEA Grapalat"/>
        </w:rPr>
        <w:t>շահառու(</w:t>
      </w:r>
      <w:proofErr w:type="gramEnd"/>
      <w:r w:rsidRPr="001304AC">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լրացնում և ստորագրում է հայտը ներկայացնող անձը։ </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i/>
          <w:sz w:val="16"/>
          <w:szCs w:val="16"/>
          <w:lang w:val="hy-AM"/>
        </w:rPr>
      </w:pPr>
      <w:r w:rsidRPr="001304AC">
        <w:rPr>
          <w:rFonts w:ascii="GHEA Grapalat" w:hAnsi="GHEA Grapalat" w:cs="Sylfaen"/>
          <w:i/>
          <w:sz w:val="16"/>
          <w:szCs w:val="16"/>
          <w:lang w:val="hy-AM" w:eastAsia="ru-RU"/>
        </w:rPr>
        <w:t>*</w:t>
      </w:r>
      <w:r w:rsidRPr="001304AC">
        <w:rPr>
          <w:rFonts w:ascii="GHEA Grapalat" w:hAnsi="GHEA Grapalat"/>
          <w:i/>
          <w:sz w:val="16"/>
          <w:szCs w:val="16"/>
          <w:lang w:val="af-ZA"/>
        </w:rPr>
        <w:t xml:space="preserve"> </w:t>
      </w: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r w:rsidRPr="001304AC">
        <w:rPr>
          <w:rFonts w:ascii="GHEA Grapalat" w:hAnsi="GHEA Grapalat" w:cs="Sylfaen"/>
          <w:i/>
          <w:sz w:val="16"/>
          <w:szCs w:val="16"/>
          <w:lang w:val="hy-AM" w:eastAsia="ru-RU"/>
        </w:rPr>
        <w:t>** 1.2</w:t>
      </w:r>
      <w:r w:rsidRPr="001304AC">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1304AC">
        <w:rPr>
          <w:rFonts w:ascii="GHEA Grapalat" w:hAnsi="GHEA Grapalat"/>
          <w:i/>
          <w:sz w:val="16"/>
          <w:szCs w:val="16"/>
          <w:lang w:val="hy-AM"/>
        </w:rPr>
        <w:t>ւմը, ինչպես նաև եթե մասնակիցը անհատ ձեռնարկատեր</w:t>
      </w:r>
      <w:r w:rsidRPr="001304AC">
        <w:rPr>
          <w:rFonts w:ascii="GHEA Grapalat" w:hAnsi="GHEA Grapalat"/>
          <w:i/>
          <w:sz w:val="16"/>
          <w:szCs w:val="16"/>
          <w:lang w:val="hy-AM"/>
        </w:rPr>
        <w:t xml:space="preserve"> է կամ ֆիզիկական անձ։</w:t>
      </w:r>
    </w:p>
    <w:p w:rsidR="008136AE" w:rsidRPr="001304AC" w:rsidRDefault="000B1088" w:rsidP="008136AE">
      <w:pPr>
        <w:pStyle w:val="BodyTextIndent3"/>
        <w:spacing w:line="240" w:lineRule="auto"/>
        <w:ind w:firstLine="0"/>
        <w:jc w:val="right"/>
        <w:rPr>
          <w:rFonts w:ascii="GHEA Grapalat" w:hAnsi="GHEA Grapalat" w:cs="Arial"/>
          <w:b/>
          <w:lang w:val="hy-AM"/>
        </w:rPr>
      </w:pPr>
      <w:r w:rsidRPr="001304AC">
        <w:rPr>
          <w:rFonts w:ascii="GHEA Grapalat" w:hAnsi="GHEA Grapalat"/>
          <w:b/>
          <w:lang w:val="hy-AM"/>
        </w:rPr>
        <w:t xml:space="preserve"> </w:t>
      </w:r>
      <w:r w:rsidRPr="001304AC">
        <w:rPr>
          <w:rFonts w:ascii="GHEA Grapalat" w:hAnsi="GHEA Grapalat"/>
          <w:b/>
          <w:lang w:val="hy-AM"/>
        </w:rPr>
        <w:br w:type="page"/>
      </w:r>
      <w:r w:rsidR="008136AE" w:rsidRPr="001304AC">
        <w:rPr>
          <w:rFonts w:ascii="GHEA Grapalat" w:hAnsi="GHEA Grapalat" w:cs="Sylfaen"/>
          <w:b/>
          <w:lang w:val="hy-AM"/>
        </w:rPr>
        <w:lastRenderedPageBreak/>
        <w:t>Հավելված</w:t>
      </w:r>
      <w:r w:rsidR="008136AE" w:rsidRPr="001304AC">
        <w:rPr>
          <w:rFonts w:ascii="GHEA Grapalat" w:hAnsi="GHEA Grapalat" w:cs="Arial"/>
          <w:b/>
          <w:lang w:val="hy-AM"/>
        </w:rPr>
        <w:t xml:space="preserve"> 2</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w:t>
      </w:r>
      <w:r w:rsidR="00666243">
        <w:rPr>
          <w:rFonts w:ascii="GHEA Grapalat" w:hAnsi="GHEA Grapalat"/>
          <w:b/>
          <w:color w:val="000000"/>
          <w:lang w:val="hy-AM"/>
        </w:rPr>
        <w:t>ԳՀԱՊՁԲ-ՀՎԿԱԿ-2023-20</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136AE" w:rsidRPr="001304AC" w:rsidRDefault="008136AE" w:rsidP="008136AE">
      <w:pPr>
        <w:ind w:firstLine="567"/>
        <w:jc w:val="center"/>
        <w:rPr>
          <w:rFonts w:ascii="GHEA Grapalat" w:hAnsi="GHEA Grapalat"/>
          <w:sz w:val="20"/>
          <w:lang w:val="hy-AM"/>
        </w:rPr>
      </w:pPr>
    </w:p>
    <w:p w:rsidR="008136AE" w:rsidRPr="001304AC" w:rsidRDefault="008136AE" w:rsidP="008136AE">
      <w:pPr>
        <w:ind w:left="-66"/>
        <w:jc w:val="center"/>
        <w:rPr>
          <w:rFonts w:ascii="GHEA Grapalat" w:hAnsi="GHEA Grapalat"/>
          <w:b/>
          <w:sz w:val="20"/>
          <w:lang w:val="hy-AM"/>
        </w:rPr>
      </w:pPr>
      <w:r w:rsidRPr="001304AC">
        <w:rPr>
          <w:rFonts w:ascii="GHEA Grapalat" w:hAnsi="GHEA Grapalat"/>
          <w:b/>
          <w:sz w:val="20"/>
          <w:lang w:val="hy-AM"/>
        </w:rPr>
        <w:t>Գ Ն Ա Յ Ի Ն   Ա Ռ Ա Ջ Ա Ր Կ</w:t>
      </w:r>
    </w:p>
    <w:p w:rsidR="008136AE" w:rsidRPr="001304AC" w:rsidRDefault="008136AE" w:rsidP="008136AE">
      <w:pPr>
        <w:ind w:firstLine="567"/>
        <w:rPr>
          <w:rFonts w:ascii="GHEA Grapalat" w:hAnsi="GHEA Grapalat"/>
          <w:lang w:val="hy-AM"/>
        </w:rPr>
      </w:pPr>
    </w:p>
    <w:p w:rsidR="008136AE" w:rsidRPr="001304AC" w:rsidRDefault="008136AE" w:rsidP="008136AE">
      <w:pPr>
        <w:ind w:firstLine="567"/>
        <w:jc w:val="both"/>
        <w:rPr>
          <w:rFonts w:ascii="GHEA Grapalat" w:hAnsi="GHEA Grapalat" w:cs="Arial"/>
          <w:lang w:val="hy-AM"/>
        </w:rPr>
      </w:pPr>
      <w:r w:rsidRPr="001304AC">
        <w:rPr>
          <w:rFonts w:ascii="GHEA Grapalat" w:hAnsi="GHEA Grapalat" w:cs="Arial"/>
          <w:sz w:val="20"/>
          <w:szCs w:val="20"/>
          <w:lang w:val="es-ES"/>
        </w:rPr>
        <w:t xml:space="preserve">Ուսումնասիրելով </w:t>
      </w:r>
      <w:r w:rsidRPr="001304AC">
        <w:rPr>
          <w:rFonts w:ascii="GHEA Grapalat" w:hAnsi="GHEA Grapalat"/>
          <w:b/>
          <w:color w:val="000000"/>
          <w:sz w:val="20"/>
          <w:szCs w:val="20"/>
          <w:lang w:val="hy-AM"/>
        </w:rPr>
        <w:t>«</w:t>
      </w:r>
      <w:r w:rsidR="00666243">
        <w:rPr>
          <w:rFonts w:ascii="GHEA Grapalat" w:hAnsi="GHEA Grapalat"/>
          <w:b/>
          <w:color w:val="000000"/>
          <w:sz w:val="20"/>
          <w:szCs w:val="20"/>
          <w:lang w:val="hy-AM"/>
        </w:rPr>
        <w:t>ԳՀԱՊՁԲ-ՀՎԿԱԿ-2023-20</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հրավերը, այդ թվում կնքվելիք  պայմանագրի նախագիծը</w:t>
      </w:r>
      <w:r w:rsidRPr="001304AC">
        <w:rPr>
          <w:rFonts w:ascii="GHEA Grapalat" w:hAnsi="GHEA Grapalat" w:cs="Arial"/>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cs="Arial"/>
          <w:sz w:val="20"/>
          <w:szCs w:val="20"/>
          <w:lang w:val="es-ES"/>
        </w:rPr>
        <w:t>-ն առաջարկում է</w:t>
      </w:r>
      <w:r w:rsidRPr="001304AC">
        <w:rPr>
          <w:rFonts w:ascii="GHEA Grapalat" w:hAnsi="GHEA Grapalat" w:cs="Arial"/>
          <w:lang w:val="hy-AM"/>
        </w:rPr>
        <w:t xml:space="preserve">   </w:t>
      </w:r>
    </w:p>
    <w:p w:rsidR="008136AE" w:rsidRPr="001304AC" w:rsidRDefault="008136AE" w:rsidP="008136AE">
      <w:pPr>
        <w:ind w:firstLine="567"/>
        <w:jc w:val="both"/>
        <w:rPr>
          <w:rFonts w:ascii="GHEA Grapalat" w:hAnsi="GHEA Grapalat" w:cs="Arial"/>
        </w:rPr>
      </w:pPr>
      <w:bookmarkStart w:id="8" w:name="_Hlk23147299"/>
      <w:r w:rsidRPr="001304AC">
        <w:rPr>
          <w:rFonts w:ascii="GHEA Grapalat" w:hAnsi="GHEA Grapalat" w:cs="Sylfaen"/>
          <w:vertAlign w:val="superscript"/>
          <w:lang w:val="hy-AM"/>
        </w:rPr>
        <w:t xml:space="preserve">                                                                                     մասնակցի անվանումը</w:t>
      </w:r>
    </w:p>
    <w:bookmarkEnd w:id="8"/>
    <w:p w:rsidR="008136AE" w:rsidRPr="001304AC" w:rsidRDefault="008136AE" w:rsidP="008136AE">
      <w:pPr>
        <w:jc w:val="both"/>
        <w:rPr>
          <w:rFonts w:ascii="GHEA Grapalat" w:hAnsi="GHEA Grapalat"/>
          <w:sz w:val="20"/>
          <w:lang w:val="hy-AM"/>
        </w:rPr>
      </w:pPr>
      <w:proofErr w:type="gramStart"/>
      <w:r w:rsidRPr="001304AC">
        <w:rPr>
          <w:rFonts w:ascii="GHEA Grapalat" w:hAnsi="GHEA Grapalat" w:cs="Arial"/>
          <w:sz w:val="20"/>
          <w:szCs w:val="20"/>
          <w:lang w:val="es-ES"/>
        </w:rPr>
        <w:t>պայմանագիրը</w:t>
      </w:r>
      <w:proofErr w:type="gramEnd"/>
      <w:r w:rsidRPr="001304AC">
        <w:rPr>
          <w:rFonts w:ascii="GHEA Grapalat" w:hAnsi="GHEA Grapalat" w:cs="Arial"/>
          <w:sz w:val="20"/>
          <w:szCs w:val="20"/>
          <w:lang w:val="es-ES"/>
        </w:rPr>
        <w:t xml:space="preserve"> կատարել ներքոհիշյալ ընդհանուր գներով.</w:t>
      </w:r>
    </w:p>
    <w:p w:rsidR="008136AE" w:rsidRPr="001304AC" w:rsidRDefault="008136AE" w:rsidP="008136AE">
      <w:pPr>
        <w:jc w:val="center"/>
        <w:rPr>
          <w:rFonts w:ascii="GHEA Grapalat" w:hAnsi="GHEA Grapalat"/>
          <w:sz w:val="20"/>
          <w:lang w:val="hy-AM"/>
        </w:rPr>
      </w:pPr>
      <w:r w:rsidRPr="001304AC">
        <w:rPr>
          <w:rFonts w:ascii="GHEA Grapalat" w:hAnsi="GHEA Grapalat"/>
          <w:sz w:val="20"/>
          <w:szCs w:val="20"/>
          <w:lang w:val="es-ES"/>
        </w:rPr>
        <w:t xml:space="preserve">                                                                                                                                   </w:t>
      </w:r>
      <w:r w:rsidRPr="001304A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136AE" w:rsidRPr="00666243" w:rsidTr="008136AE">
        <w:trPr>
          <w:cantSplit/>
          <w:trHeight w:val="916"/>
          <w:jc w:val="center"/>
        </w:trPr>
        <w:tc>
          <w:tcPr>
            <w:tcW w:w="113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w:t>
            </w:r>
          </w:p>
          <w:p w:rsidR="008136AE" w:rsidRPr="001304AC" w:rsidRDefault="008136AE" w:rsidP="008136AE">
            <w:pPr>
              <w:jc w:val="center"/>
              <w:rPr>
                <w:rFonts w:ascii="GHEA Grapalat" w:hAnsi="GHEA Grapalat"/>
                <w:b/>
                <w:bCs/>
                <w:sz w:val="16"/>
                <w:lang w:val="es-ES"/>
              </w:rPr>
            </w:pPr>
            <w:r w:rsidRPr="001304A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hy-AM"/>
              </w:rPr>
            </w:pPr>
            <w:r w:rsidRPr="001304AC">
              <w:rPr>
                <w:rFonts w:ascii="GHEA Grapalat" w:hAnsi="GHEA Grapalat"/>
                <w:b/>
                <w:bCs/>
                <w:sz w:val="16"/>
                <w:szCs w:val="18"/>
                <w:lang w:val="hy-AM"/>
              </w:rPr>
              <w:t>Ա</w:t>
            </w:r>
            <w:r w:rsidRPr="001304AC">
              <w:rPr>
                <w:rFonts w:ascii="GHEA Grapalat" w:hAnsi="GHEA Grapalat"/>
                <w:b/>
                <w:bCs/>
                <w:sz w:val="16"/>
                <w:szCs w:val="18"/>
                <w:lang w:val="es-ES"/>
              </w:rPr>
              <w:t>րժեք</w:t>
            </w:r>
          </w:p>
          <w:p w:rsidR="008136AE" w:rsidRPr="001304AC" w:rsidRDefault="008136AE" w:rsidP="008136AE">
            <w:pPr>
              <w:jc w:val="center"/>
              <w:rPr>
                <w:rFonts w:ascii="GHEA Grapalat" w:hAnsi="GHEA Grapalat" w:cs="Sylfaen"/>
                <w:sz w:val="16"/>
                <w:szCs w:val="16"/>
                <w:lang w:val="hy-AM"/>
              </w:rPr>
            </w:pPr>
            <w:r w:rsidRPr="001304AC">
              <w:rPr>
                <w:rFonts w:ascii="GHEA Grapalat" w:hAnsi="GHEA Grapalat" w:cs="Sylfaen"/>
                <w:sz w:val="16"/>
                <w:szCs w:val="16"/>
                <w:lang w:val="af-ZA"/>
              </w:rPr>
              <w:t>(ինքնարժեքի և կանխատեսվող շահույթի հանրագումարը)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ԱԱՀ**</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Ընդհանուր գինը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 xml:space="preserve"> /տառերով և թվերով/</w:t>
            </w:r>
          </w:p>
        </w:tc>
      </w:tr>
      <w:tr w:rsidR="008136AE" w:rsidRPr="001304AC" w:rsidTr="008136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hy-AM"/>
              </w:rPr>
            </w:pPr>
            <w:r w:rsidRPr="001304AC">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hy-AM"/>
              </w:rPr>
              <w:t>5</w:t>
            </w:r>
            <w:r w:rsidRPr="001304AC">
              <w:rPr>
                <w:rFonts w:ascii="GHEA Grapalat" w:hAnsi="GHEA Grapalat"/>
                <w:b/>
                <w:i/>
                <w:sz w:val="16"/>
                <w:lang w:val="es-ES"/>
              </w:rPr>
              <w:t>=3+4</w:t>
            </w:r>
          </w:p>
        </w:tc>
      </w:tr>
      <w:tr w:rsidR="008136AE" w:rsidRPr="00666243" w:rsidTr="008136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666243" w:rsidTr="008136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rPr>
                <w:rFonts w:ascii="GHEA Grapalat" w:hAnsi="GHEA Grapalat"/>
                <w:lang w:val="es-ES"/>
              </w:rPr>
            </w:pPr>
          </w:p>
        </w:tc>
      </w:tr>
      <w:tr w:rsidR="008136AE" w:rsidRPr="00666243"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r>
    </w:tbl>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hy-AM"/>
        </w:rPr>
      </w:pPr>
    </w:p>
    <w:p w:rsidR="008136AE" w:rsidRPr="001304AC" w:rsidRDefault="008136AE" w:rsidP="008136AE">
      <w:pPr>
        <w:ind w:left="720" w:firstLine="720"/>
        <w:jc w:val="both"/>
        <w:rPr>
          <w:rFonts w:ascii="GHEA Grapalat" w:hAnsi="GHEA Grapalat"/>
          <w:sz w:val="20"/>
          <w:lang w:val="hy-AM"/>
        </w:rPr>
      </w:pPr>
      <w:r w:rsidRPr="001304AC">
        <w:rPr>
          <w:rFonts w:ascii="GHEA Grapalat" w:hAnsi="GHEA Grapalat"/>
          <w:sz w:val="20"/>
        </w:rPr>
        <w:t xml:space="preserve">     </w:t>
      </w:r>
      <w:r w:rsidRPr="001304AC">
        <w:rPr>
          <w:rFonts w:ascii="GHEA Grapalat" w:hAnsi="GHEA Grapalat"/>
          <w:sz w:val="20"/>
          <w:lang w:val="hy-AM"/>
        </w:rPr>
        <w:t xml:space="preserve">___________________________________________ </w:t>
      </w:r>
      <w:r w:rsidRPr="001304AC">
        <w:rPr>
          <w:rFonts w:ascii="GHEA Grapalat" w:hAnsi="GHEA Grapalat"/>
          <w:sz w:val="20"/>
          <w:lang w:val="hy-AM"/>
        </w:rPr>
        <w:tab/>
        <w:t xml:space="preserve">                </w:t>
      </w:r>
      <w:r w:rsidRPr="001304AC">
        <w:rPr>
          <w:rFonts w:ascii="GHEA Grapalat" w:hAnsi="GHEA Grapalat"/>
          <w:sz w:val="20"/>
        </w:rPr>
        <w:t xml:space="preserve">       </w:t>
      </w:r>
      <w:r w:rsidRPr="001304AC">
        <w:rPr>
          <w:rFonts w:ascii="GHEA Grapalat" w:hAnsi="GHEA Grapalat"/>
          <w:sz w:val="20"/>
          <w:lang w:val="hy-AM"/>
        </w:rPr>
        <w:t xml:space="preserve">_____________ </w:t>
      </w:r>
    </w:p>
    <w:p w:rsidR="008136AE" w:rsidRPr="001304AC" w:rsidRDefault="008136AE" w:rsidP="008136AE">
      <w:pPr>
        <w:jc w:val="both"/>
        <w:rPr>
          <w:rFonts w:ascii="GHEA Grapalat" w:hAnsi="GHEA Grapalat"/>
          <w:sz w:val="20"/>
          <w:vertAlign w:val="superscript"/>
          <w:lang w:val="hy-AM"/>
        </w:rPr>
      </w:pPr>
      <w:r w:rsidRPr="001304A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304AC">
        <w:rPr>
          <w:rFonts w:ascii="GHEA Grapalat" w:hAnsi="GHEA Grapalat"/>
          <w:sz w:val="20"/>
          <w:vertAlign w:val="superscript"/>
          <w:lang w:val="hy-AM"/>
        </w:rPr>
        <w:tab/>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 xml:space="preserve">    </w:t>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Կ. Տ.</w:t>
      </w:r>
      <w:r w:rsidRPr="001304AC">
        <w:rPr>
          <w:rStyle w:val="FootnoteReference"/>
          <w:rFonts w:ascii="GHEA Grapalat" w:hAnsi="GHEA Grapalat"/>
          <w:color w:val="FFFFFF"/>
          <w:sz w:val="20"/>
          <w:lang w:val="hy-AM"/>
        </w:rPr>
        <w:footnoteReference w:id="5"/>
      </w:r>
      <w:r w:rsidRPr="001304AC">
        <w:rPr>
          <w:rFonts w:ascii="GHEA Grapalat" w:hAnsi="GHEA Grapalat"/>
          <w:sz w:val="20"/>
          <w:lang w:val="hy-AM"/>
        </w:rPr>
        <w:tab/>
      </w:r>
      <w:r w:rsidRPr="001304AC">
        <w:rPr>
          <w:rFonts w:ascii="GHEA Grapalat" w:hAnsi="GHEA Grapalat"/>
          <w:sz w:val="20"/>
          <w:lang w:val="hy-AM"/>
        </w:rPr>
        <w:tab/>
        <w:t xml:space="preserve"> </w:t>
      </w:r>
    </w:p>
    <w:p w:rsidR="008136AE" w:rsidRPr="001304AC" w:rsidRDefault="008136AE" w:rsidP="008136AE">
      <w:pPr>
        <w:jc w:val="right"/>
        <w:rPr>
          <w:rFonts w:ascii="GHEA Grapalat" w:hAnsi="GHEA Grapalat"/>
          <w:sz w:val="20"/>
          <w:lang w:val="hy-AM"/>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es-ES" w:eastAsia="ru-RU"/>
        </w:rPr>
      </w:pPr>
    </w:p>
    <w:p w:rsidR="000B1088" w:rsidRPr="001304AC" w:rsidDel="000B1088" w:rsidRDefault="00B2572B" w:rsidP="008136AE">
      <w:pPr>
        <w:pStyle w:val="BodyTextIndent3"/>
        <w:spacing w:line="240" w:lineRule="auto"/>
        <w:ind w:firstLine="0"/>
        <w:jc w:val="right"/>
        <w:rPr>
          <w:rFonts w:ascii="GHEA Grapalat" w:hAnsi="GHEA Grapalat"/>
          <w:i/>
          <w:lang w:val="es-ES" w:eastAsia="ru-RU"/>
        </w:rPr>
      </w:pPr>
      <w:r w:rsidRPr="001304AC">
        <w:rPr>
          <w:rFonts w:ascii="GHEA Grapalat" w:hAnsi="GHEA Grapalat"/>
          <w:i/>
          <w:lang w:val="es-ES" w:eastAsia="ru-RU"/>
        </w:rPr>
        <w:br w:type="page"/>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cs="Sylfaen"/>
          <w:b/>
          <w:lang w:val="hy-AM"/>
        </w:rPr>
        <w:lastRenderedPageBreak/>
        <w:t>Հավելված</w:t>
      </w:r>
      <w:r w:rsidRPr="001304AC">
        <w:rPr>
          <w:rFonts w:ascii="GHEA Grapalat" w:hAnsi="GHEA Grapalat" w:cs="Arial"/>
          <w:b/>
          <w:lang w:val="hy-AM"/>
        </w:rPr>
        <w:t xml:space="preserve"> 4.2</w:t>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w:t>
      </w:r>
      <w:r w:rsidR="00666243">
        <w:rPr>
          <w:rFonts w:ascii="GHEA Grapalat" w:hAnsi="GHEA Grapalat"/>
          <w:b/>
          <w:color w:val="000000"/>
          <w:lang w:val="hy-AM"/>
        </w:rPr>
        <w:t>ԳՀԱՊՁԲ-ՀՎԿԱԿ-2023-20</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30AF7" w:rsidRPr="001304AC" w:rsidRDefault="00830AF7" w:rsidP="00830AF7">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30AF7" w:rsidRPr="001304AC" w:rsidRDefault="00830AF7" w:rsidP="00830AF7">
      <w:pPr>
        <w:pStyle w:val="BodyTextIndent3"/>
        <w:spacing w:line="240" w:lineRule="auto"/>
        <w:jc w:val="right"/>
        <w:rPr>
          <w:rFonts w:ascii="GHEA Grapalat" w:hAnsi="GHEA Grapalat" w:cs="Sylfaen"/>
          <w:b/>
          <w:lang w:val="hy-AM"/>
        </w:rPr>
      </w:pP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(որակավորման ապահովում)</w:t>
      </w:r>
    </w:p>
    <w:p w:rsidR="00830AF7" w:rsidRPr="001304AC" w:rsidRDefault="00830AF7" w:rsidP="00830AF7">
      <w:pPr>
        <w:rPr>
          <w:rFonts w:ascii="GHEA Grapalat" w:hAnsi="GHEA Grapalat" w:cs="GHEA Grapalat"/>
          <w:b/>
          <w:sz w:val="20"/>
          <w:szCs w:val="20"/>
          <w:lang w:val="hy-AM"/>
        </w:rPr>
      </w:pPr>
      <w:r w:rsidRPr="001304AC">
        <w:rPr>
          <w:rFonts w:ascii="GHEA Grapalat" w:hAnsi="GHEA Grapalat" w:cs="GHEA Grapalat"/>
          <w:color w:val="FF0000"/>
          <w:sz w:val="20"/>
          <w:szCs w:val="20"/>
          <w:shd w:val="clear" w:color="auto" w:fill="92CDDC"/>
          <w:lang w:val="hy-AM"/>
        </w:rPr>
        <w:t xml:space="preserve">                                                              </w:t>
      </w:r>
    </w:p>
    <w:p w:rsidR="00830AF7" w:rsidRPr="001304AC" w:rsidRDefault="00830AF7" w:rsidP="00830AF7">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830AF7" w:rsidRPr="001304AC" w:rsidRDefault="00830AF7" w:rsidP="00830AF7">
      <w:pPr>
        <w:rPr>
          <w:rFonts w:ascii="GHEA Grapalat" w:hAnsi="GHEA Grapalat" w:cs="GHEA Grapalat"/>
          <w:sz w:val="20"/>
          <w:szCs w:val="20"/>
          <w:lang w:val="hy-AM"/>
        </w:rPr>
      </w:pPr>
    </w:p>
    <w:p w:rsidR="00830AF7" w:rsidRPr="001304AC" w:rsidRDefault="00830AF7" w:rsidP="00830AF7">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0AF7" w:rsidRPr="001304AC" w:rsidRDefault="00830AF7" w:rsidP="00830AF7">
      <w:pPr>
        <w:ind w:firstLine="708"/>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 xml:space="preserve"> Հ</w:t>
      </w:r>
      <w:r w:rsidRPr="001304AC">
        <w:rPr>
          <w:rFonts w:ascii="GHEA Grapalat" w:hAnsi="GHEA Grapalat" w:cs="GHEA Grapalat"/>
          <w:b/>
          <w:sz w:val="20"/>
          <w:szCs w:val="20"/>
        </w:rPr>
        <w:t>ամաձայնության առարկան</w:t>
      </w:r>
    </w:p>
    <w:p w:rsidR="00830AF7" w:rsidRPr="001304AC" w:rsidRDefault="00830AF7" w:rsidP="00830AF7">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830AF7" w:rsidRPr="001304AC" w:rsidRDefault="00830AF7" w:rsidP="00830AF7">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666243">
        <w:rPr>
          <w:rFonts w:ascii="GHEA Grapalat" w:hAnsi="GHEA Grapalat"/>
          <w:b/>
          <w:color w:val="000000"/>
          <w:sz w:val="20"/>
          <w:szCs w:val="20"/>
          <w:lang w:val="hy-AM"/>
        </w:rPr>
        <w:t>ԳՀԱՊՁԲ-ՀՎԿԱԿ-2023-20</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830AF7" w:rsidRPr="001304AC" w:rsidRDefault="00830AF7" w:rsidP="00830AF7">
      <w:pPr>
        <w:ind w:firstLine="360"/>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30AF7" w:rsidRPr="001304AC" w:rsidRDefault="00830AF7" w:rsidP="00830AF7">
      <w:pPr>
        <w:ind w:firstLine="360"/>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30AF7" w:rsidRPr="001304AC" w:rsidRDefault="00830AF7" w:rsidP="00830AF7">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30AF7" w:rsidRPr="001304AC" w:rsidRDefault="00830AF7" w:rsidP="00830AF7">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830AF7" w:rsidRPr="001304AC" w:rsidRDefault="00830AF7" w:rsidP="00830AF7">
      <w:pPr>
        <w:numPr>
          <w:ilvl w:val="1"/>
          <w:numId w:val="25"/>
        </w:numPr>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1.6 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1.7 </w:t>
      </w: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830AF7" w:rsidRPr="001304AC" w:rsidRDefault="00830AF7" w:rsidP="00830AF7">
      <w:pPr>
        <w:ind w:firstLine="360"/>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1.8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30AF7" w:rsidRPr="001304AC" w:rsidRDefault="00830AF7" w:rsidP="00830AF7">
      <w:pPr>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rPr>
      </w:pPr>
      <w:r w:rsidRPr="001304AC">
        <w:rPr>
          <w:rFonts w:ascii="GHEA Grapalat" w:hAnsi="GHEA Grapalat" w:cs="GHEA Grapalat"/>
          <w:b/>
          <w:bCs/>
          <w:sz w:val="20"/>
          <w:szCs w:val="20"/>
        </w:rPr>
        <w:lastRenderedPageBreak/>
        <w:t>Այլ պայմաններ</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rPr>
        <w:t>2.1 Սույն համաձայնագիրը</w:t>
      </w:r>
      <w:r w:rsidRPr="001304AC">
        <w:rPr>
          <w:rFonts w:ascii="GHEA Grapalat" w:hAnsi="GHEA Grapalat" w:cs="GHEA Grapalat"/>
          <w:sz w:val="20"/>
          <w:szCs w:val="20"/>
          <w:lang w:val="hy-AM"/>
        </w:rPr>
        <w:t xml:space="preserve"> և Պահանջագիրը անհետկանչելի են,</w:t>
      </w:r>
      <w:r w:rsidRPr="001304AC">
        <w:rPr>
          <w:rFonts w:ascii="GHEA Grapalat" w:hAnsi="GHEA Grapalat" w:cs="GHEA Grapalat"/>
          <w:sz w:val="20"/>
          <w:szCs w:val="20"/>
        </w:rPr>
        <w:t xml:space="preserve"> ուժի մեջ </w:t>
      </w:r>
      <w:r w:rsidRPr="001304AC">
        <w:rPr>
          <w:rFonts w:ascii="GHEA Grapalat" w:hAnsi="GHEA Grapalat" w:cs="GHEA Grapalat"/>
          <w:sz w:val="20"/>
          <w:szCs w:val="20"/>
          <w:lang w:val="hy-AM"/>
        </w:rPr>
        <w:t>են</w:t>
      </w:r>
      <w:r w:rsidRPr="001304AC">
        <w:rPr>
          <w:rFonts w:ascii="GHEA Grapalat" w:hAnsi="GHEA Grapalat" w:cs="GHEA Grapalat"/>
          <w:sz w:val="20"/>
          <w:szCs w:val="20"/>
        </w:rPr>
        <w:t xml:space="preserve"> մտնում Ընկերության կողմից վավերացման պահից և ուժի մեջ</w:t>
      </w:r>
      <w:r w:rsidRPr="001304AC">
        <w:rPr>
          <w:rFonts w:ascii="GHEA Grapalat" w:hAnsi="GHEA Grapalat" w:cs="GHEA Grapalat"/>
          <w:sz w:val="20"/>
          <w:szCs w:val="20"/>
          <w:lang w:val="hy-AM"/>
        </w:rPr>
        <w:t xml:space="preserve"> են մինչև </w:t>
      </w:r>
      <w:r w:rsidRPr="001304A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30AF7" w:rsidRPr="001304AC" w:rsidDel="00A13215"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30AF7" w:rsidRPr="001304AC" w:rsidRDefault="00830AF7" w:rsidP="00830AF7">
      <w:pPr>
        <w:ind w:firstLine="567"/>
        <w:jc w:val="both"/>
        <w:rPr>
          <w:rFonts w:ascii="GHEA Grapalat" w:hAnsi="GHEA Grapalat" w:cs="GHEA Grapalat"/>
          <w:sz w:val="20"/>
          <w:szCs w:val="20"/>
          <w:lang w:val="hy-AM"/>
        </w:rPr>
      </w:pPr>
    </w:p>
    <w:p w:rsidR="00830AF7" w:rsidRPr="001304AC" w:rsidRDefault="00830AF7" w:rsidP="00830AF7">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830AF7" w:rsidRPr="001304AC" w:rsidRDefault="00830AF7" w:rsidP="00830AF7">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vertAlign w:val="superscript"/>
          <w:lang w:val="hy-AM"/>
        </w:rPr>
        <w:t xml:space="preserve"> </w:t>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հասցեն</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ընկերությանը սպասարկող բանկի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u w:val="single"/>
          <w:vertAlign w:val="superscript"/>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Կ.Տ</w:t>
      </w:r>
    </w:p>
    <w:p w:rsidR="00830AF7" w:rsidRPr="001304AC" w:rsidRDefault="00830AF7" w:rsidP="00830AF7">
      <w:pPr>
        <w:jc w:val="both"/>
        <w:rPr>
          <w:rFonts w:ascii="GHEA Grapalat" w:hAnsi="GHEA Grapalat"/>
          <w:sz w:val="20"/>
          <w:szCs w:val="20"/>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830AF7" w:rsidRPr="001304AC" w:rsidRDefault="00830AF7" w:rsidP="00830AF7">
      <w:pPr>
        <w:jc w:val="both"/>
        <w:rPr>
          <w:rFonts w:ascii="GHEA Grapalat" w:hAnsi="GHEA Grapalat"/>
          <w:sz w:val="18"/>
          <w:szCs w:val="18"/>
          <w:vertAlign w:val="superscript"/>
          <w:lang w:val="hy-AM"/>
        </w:rPr>
      </w:pPr>
    </w:p>
    <w:p w:rsidR="00830AF7" w:rsidRPr="001304AC" w:rsidRDefault="00830AF7" w:rsidP="00830AF7">
      <w:pPr>
        <w:jc w:val="both"/>
        <w:rPr>
          <w:rFonts w:ascii="GHEA Grapalat" w:hAnsi="GHEA Grapalat" w:cs="GHEA Grapalat"/>
          <w:i/>
          <w:sz w:val="18"/>
          <w:szCs w:val="18"/>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304AC">
        <w:rPr>
          <w:rFonts w:ascii="GHEA Grapalat" w:hAnsi="GHEA Grapalat" w:cs="Sylfaen"/>
          <w:i/>
          <w:sz w:val="16"/>
          <w:szCs w:val="16"/>
          <w:lang w:val="hy-AM"/>
        </w:rPr>
        <w:t xml:space="preserve">* </w:t>
      </w:r>
      <w:r w:rsidRPr="001304AC">
        <w:rPr>
          <w:rFonts w:ascii="GHEA Grapalat" w:hAnsi="GHEA Grapalat"/>
          <w:i/>
          <w:sz w:val="16"/>
          <w:szCs w:val="16"/>
          <w:lang w:val="hy-AM"/>
        </w:rPr>
        <w:t>լրացվում է հանձնաժողովի քարտուղարի կողմից` մինչև հրավերը տեղեկագրում հրապարակելը:</w:t>
      </w:r>
    </w:p>
    <w:p w:rsidR="00830AF7" w:rsidRPr="001304AC" w:rsidRDefault="00830AF7" w:rsidP="00830AF7">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830AF7" w:rsidRPr="001304AC" w:rsidRDefault="00830AF7" w:rsidP="001304AC">
            <w:pPr>
              <w:jc w:val="center"/>
              <w:rPr>
                <w:rFonts w:ascii="GHEA Grapalat" w:hAnsi="GHEA Grapalat" w:cs="Arial"/>
                <w:bCs/>
                <w:i/>
                <w:sz w:val="20"/>
                <w:szCs w:val="20"/>
              </w:rPr>
            </w:pP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830AF7"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830AF7"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(որակավորման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830AF7"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830AF7" w:rsidRPr="001304AC" w:rsidRDefault="00830AF7" w:rsidP="001304AC">
            <w:pPr>
              <w:rPr>
                <w:rFonts w:ascii="GHEA Grapalat" w:hAnsi="GHEA Grapalat" w:cs="Arial"/>
                <w:sz w:val="20"/>
                <w:szCs w:val="20"/>
              </w:rPr>
            </w:pPr>
          </w:p>
        </w:tc>
      </w:tr>
      <w:tr w:rsidR="00830AF7"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830AF7" w:rsidRPr="001304AC" w:rsidRDefault="00830AF7" w:rsidP="001304AC">
            <w:pPr>
              <w:rPr>
                <w:rFonts w:ascii="GHEA Grapalat" w:hAnsi="GHEA Grapalat" w:cs="Sylfaen"/>
                <w:sz w:val="20"/>
                <w:szCs w:val="20"/>
                <w:lang w:val="ru-RU"/>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830AF7" w:rsidRPr="001304AC" w:rsidRDefault="00830AF7" w:rsidP="001304AC">
            <w:pPr>
              <w:rPr>
                <w:rFonts w:ascii="GHEA Grapalat" w:hAnsi="GHEA Grapalat" w:cs="Sylfaen"/>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Կ.Տ.</w:t>
            </w:r>
          </w:p>
          <w:p w:rsidR="00830AF7" w:rsidRPr="001304AC" w:rsidRDefault="00830AF7"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830AF7" w:rsidRPr="001304AC" w:rsidRDefault="00830AF7" w:rsidP="001304AC">
            <w:pPr>
              <w:jc w:val="right"/>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right"/>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830AF7" w:rsidRPr="001304AC" w:rsidRDefault="00830AF7" w:rsidP="001304AC">
            <w:pPr>
              <w:jc w:val="right"/>
              <w:rPr>
                <w:rFonts w:ascii="GHEA Grapalat" w:hAnsi="GHEA Grapalat" w:cs="Sylfaen"/>
                <w:sz w:val="20"/>
                <w:szCs w:val="20"/>
              </w:rPr>
            </w:pPr>
          </w:p>
        </w:tc>
      </w:tr>
      <w:tr w:rsidR="00830AF7"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830AF7" w:rsidRPr="001304AC" w:rsidRDefault="00830AF7" w:rsidP="001304AC">
            <w:pPr>
              <w:jc w:val="right"/>
              <w:rPr>
                <w:rFonts w:ascii="GHEA Grapalat" w:hAnsi="GHEA Grapalat" w:cs="Arial"/>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830AF7" w:rsidRPr="001304AC" w:rsidRDefault="00830AF7" w:rsidP="001304AC">
            <w:pPr>
              <w:rPr>
                <w:rFonts w:ascii="GHEA Grapalat" w:hAnsi="GHEA Grapalat" w:cs="Sylfaen"/>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Arial"/>
                <w:sz w:val="20"/>
                <w:szCs w:val="20"/>
              </w:rPr>
            </w:pPr>
          </w:p>
        </w:tc>
      </w:tr>
    </w:tbl>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30AF7" w:rsidRPr="001304AC" w:rsidRDefault="00830AF7" w:rsidP="00830AF7">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830AF7" w:rsidRPr="001304AC" w:rsidRDefault="00830AF7" w:rsidP="00830AF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Նշված դաշտի/</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5</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830AF7" w:rsidRPr="00666243"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666243"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որակավորման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304AC">
              <w:rPr>
                <w:rFonts w:ascii="GHEA Grapalat" w:hAnsi="GHEA Grapalat"/>
                <w:sz w:val="20"/>
                <w:szCs w:val="20"/>
              </w:rPr>
              <w:lastRenderedPageBreak/>
              <w:t>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830AF7" w:rsidRPr="00666243"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Del="0010680B" w:rsidRDefault="00830AF7"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830AF7" w:rsidRPr="00666243"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r>
      <w:tr w:rsidR="00830AF7" w:rsidRPr="00666243"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bl>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rPr>
          <w:rFonts w:ascii="GHEA Grapalat" w:hAnsi="GHEA Grapalat"/>
        </w:rPr>
      </w:pPr>
    </w:p>
    <w:p w:rsidR="00631658" w:rsidRPr="001304AC" w:rsidRDefault="009C370D" w:rsidP="00830AF7">
      <w:pPr>
        <w:jc w:val="right"/>
        <w:rPr>
          <w:rFonts w:ascii="GHEA Grapalat" w:hAnsi="GHEA Grapalat" w:cs="GHEA Grapalat"/>
          <w:i/>
          <w:sz w:val="18"/>
          <w:szCs w:val="18"/>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5.1</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w:t>
      </w:r>
      <w:r w:rsidR="00666243">
        <w:rPr>
          <w:rFonts w:ascii="GHEA Grapalat" w:hAnsi="GHEA Grapalat"/>
          <w:b/>
          <w:color w:val="000000"/>
          <w:lang w:val="hy-AM"/>
        </w:rPr>
        <w:t>ԳՀԱՊՁԲ-ՀՎԿԱԿ-2023-20</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pStyle w:val="BodyTextIndent3"/>
        <w:spacing w:line="240" w:lineRule="auto"/>
        <w:jc w:val="right"/>
        <w:rPr>
          <w:rFonts w:ascii="GHEA Grapalat" w:hAnsi="GHEA Grapalat" w:cs="Sylfaen"/>
          <w:b/>
          <w:lang w:val="hy-AM"/>
        </w:rPr>
      </w:pP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sz w:val="20"/>
          <w:szCs w:val="20"/>
          <w:lang w:val="hy-AM"/>
        </w:rPr>
        <w:t xml:space="preserve">  </w:t>
      </w:r>
      <w:r w:rsidRPr="001304AC">
        <w:rPr>
          <w:rFonts w:ascii="GHEA Grapalat" w:hAnsi="GHEA Grapalat" w:cs="GHEA Grapalat"/>
          <w:b/>
          <w:sz w:val="20"/>
          <w:szCs w:val="20"/>
          <w:lang w:val="hy-AM"/>
        </w:rPr>
        <w:t xml:space="preserve"> </w:t>
      </w:r>
      <w:r w:rsidRPr="001304AC">
        <w:rPr>
          <w:rFonts w:ascii="GHEA Grapalat" w:hAnsi="GHEA Grapalat" w:cs="GHEA Grapalat"/>
          <w:b/>
          <w:sz w:val="18"/>
          <w:szCs w:val="18"/>
          <w:lang w:val="hy-AM"/>
        </w:rPr>
        <w:t xml:space="preserve">         (պայմանագրի ապահովում)</w:t>
      </w:r>
    </w:p>
    <w:p w:rsidR="00D12240" w:rsidRPr="001304AC" w:rsidRDefault="00D12240" w:rsidP="00D12240">
      <w:pPr>
        <w:rPr>
          <w:rFonts w:ascii="GHEA Grapalat" w:hAnsi="GHEA Grapalat" w:cs="GHEA Grapalat"/>
          <w:b/>
          <w:sz w:val="20"/>
          <w:szCs w:val="20"/>
          <w:lang w:val="hy-AM"/>
        </w:rPr>
      </w:pPr>
    </w:p>
    <w:p w:rsidR="00D12240" w:rsidRPr="001304AC" w:rsidRDefault="00D12240" w:rsidP="00D12240">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D12240" w:rsidRPr="001304AC" w:rsidRDefault="00D12240" w:rsidP="00D12240">
      <w:pPr>
        <w:rPr>
          <w:rFonts w:ascii="GHEA Grapalat" w:hAnsi="GHEA Grapalat" w:cs="GHEA Grapalat"/>
          <w:sz w:val="20"/>
          <w:szCs w:val="20"/>
          <w:lang w:val="hy-AM"/>
        </w:rPr>
      </w:pPr>
    </w:p>
    <w:p w:rsidR="00D12240" w:rsidRPr="001304AC" w:rsidRDefault="00D12240" w:rsidP="00D12240">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12240" w:rsidRPr="001304AC" w:rsidRDefault="00D12240" w:rsidP="00D12240">
      <w:pPr>
        <w:ind w:firstLine="708"/>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1. Համաձայնության առարկան</w:t>
      </w:r>
    </w:p>
    <w:p w:rsidR="00D12240" w:rsidRPr="001304AC" w:rsidRDefault="00D12240" w:rsidP="00D12240">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D12240" w:rsidRPr="001304AC" w:rsidRDefault="00D12240" w:rsidP="00D12240">
      <w:pPr>
        <w:ind w:left="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1.1 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666243">
        <w:rPr>
          <w:rFonts w:ascii="GHEA Grapalat" w:hAnsi="GHEA Grapalat"/>
          <w:b/>
          <w:color w:val="000000"/>
          <w:sz w:val="20"/>
          <w:szCs w:val="20"/>
          <w:lang w:val="hy-AM"/>
        </w:rPr>
        <w:t>ԳՀԱՊՁԲ-ՀՎԿԱԿ-2023-20</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D12240" w:rsidRPr="001304AC" w:rsidRDefault="00D12240" w:rsidP="00D12240">
      <w:pPr>
        <w:ind w:firstLine="426"/>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12240" w:rsidRPr="001304AC" w:rsidRDefault="00D12240" w:rsidP="00D12240">
      <w:pPr>
        <w:ind w:firstLine="426"/>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06DB5" w:rsidRPr="00006DB5"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12240" w:rsidRPr="001304AC"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1.4</w:t>
      </w:r>
      <w:r w:rsidRPr="001304A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12240" w:rsidRPr="001304AC" w:rsidRDefault="00D12240" w:rsidP="00D12240">
      <w:pPr>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hy-AM"/>
        </w:rPr>
      </w:pPr>
      <w:r w:rsidRPr="001304AC">
        <w:rPr>
          <w:rFonts w:ascii="GHEA Grapalat" w:hAnsi="GHEA Grapalat" w:cs="GHEA Grapalat"/>
          <w:b/>
          <w:bCs/>
          <w:sz w:val="20"/>
          <w:szCs w:val="20"/>
          <w:lang w:val="hy-AM"/>
        </w:rPr>
        <w:t>2. Այլ պայմաններ</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12240" w:rsidRPr="001304AC" w:rsidDel="00A13215"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cs="GHEA Grapalat"/>
          <w:sz w:val="20"/>
          <w:szCs w:val="20"/>
          <w:lang w:val="hy-AM"/>
        </w:rPr>
      </w:pPr>
    </w:p>
    <w:p w:rsidR="00D12240" w:rsidRPr="001304AC" w:rsidRDefault="00D12240" w:rsidP="00D12240">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D12240" w:rsidRPr="001304AC" w:rsidRDefault="00D12240" w:rsidP="00D12240">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անվանումը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vertAlign w:val="superscript"/>
          <w:lang w:val="hy-AM"/>
        </w:rPr>
        <w:t xml:space="preserve"> </w:t>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հասցեն</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ընկերությանը սպասարկող բանկի անվանումը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բանկային հաշվեհամարը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հարկ վճարողի հաշվառման համարը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տնօրենի անունը, ազգանունը և ստորագրությունը</w:t>
      </w: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Կ.Տ</w:t>
      </w:r>
    </w:p>
    <w:p w:rsidR="00D12240" w:rsidRPr="001304AC" w:rsidRDefault="00D12240" w:rsidP="00D12240">
      <w:pPr>
        <w:jc w:val="both"/>
        <w:rPr>
          <w:rFonts w:ascii="GHEA Grapalat" w:hAnsi="GHEA Grapalat"/>
          <w:sz w:val="20"/>
          <w:szCs w:val="20"/>
          <w:lang w:val="hy-AM"/>
        </w:rPr>
      </w:pP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D12240" w:rsidRPr="001304AC" w:rsidRDefault="00D12240" w:rsidP="00D12240">
      <w:pPr>
        <w:jc w:val="center"/>
        <w:rPr>
          <w:rFonts w:ascii="GHEA Grapalat" w:hAnsi="GHEA Grapalat" w:cs="GHEA Grapalat"/>
          <w:sz w:val="20"/>
          <w:szCs w:val="20"/>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304AC">
        <w:rPr>
          <w:rFonts w:ascii="GHEA Grapalat" w:hAnsi="GHEA Grapalat" w:cs="Sylfaen"/>
          <w:i/>
          <w:sz w:val="20"/>
          <w:szCs w:val="20"/>
          <w:lang w:val="hy-AM"/>
        </w:rPr>
        <w:t xml:space="preserve">* </w:t>
      </w:r>
      <w:r w:rsidRPr="001304AC">
        <w:rPr>
          <w:rFonts w:ascii="GHEA Grapalat" w:hAnsi="GHEA Grapalat"/>
          <w:i/>
          <w:sz w:val="20"/>
          <w:szCs w:val="20"/>
          <w:lang w:val="hy-AM"/>
        </w:rPr>
        <w:t>լրացվում է հանձնաժողովի քարտուղարի կողմից` մինչև հրավերը տեղեկագրում հրապարակելը:</w:t>
      </w: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D12240" w:rsidRPr="001304AC" w:rsidRDefault="00D12240" w:rsidP="001304AC">
            <w:pPr>
              <w:jc w:val="center"/>
              <w:rPr>
                <w:rFonts w:ascii="GHEA Grapalat" w:hAnsi="GHEA Grapalat" w:cs="Arial"/>
                <w:bCs/>
                <w:i/>
                <w:sz w:val="20"/>
                <w:szCs w:val="20"/>
              </w:rPr>
            </w:pP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D12240"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D12240"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D12240"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w:t>
            </w:r>
            <w:r w:rsidRPr="001304AC">
              <w:rPr>
                <w:rFonts w:ascii="GHEA Grapalat" w:hAnsi="GHEA Grapalat" w:cs="Sylfaen"/>
                <w:bCs/>
                <w:i/>
                <w:sz w:val="20"/>
                <w:szCs w:val="20"/>
                <w:lang w:val="hy-AM"/>
              </w:rPr>
              <w:t>պայմանագրի կատարման</w:t>
            </w:r>
            <w:r w:rsidRPr="001304AC">
              <w:rPr>
                <w:rFonts w:ascii="GHEA Grapalat" w:hAnsi="GHEA Grapalat" w:cs="Sylfaen"/>
                <w:bCs/>
                <w:i/>
                <w:sz w:val="20"/>
                <w:szCs w:val="20"/>
              </w:rPr>
              <w:t xml:space="preserve">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D12240"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D12240" w:rsidRPr="001304AC" w:rsidRDefault="00D12240" w:rsidP="001304AC">
            <w:pPr>
              <w:rPr>
                <w:rFonts w:ascii="GHEA Grapalat" w:hAnsi="GHEA Grapalat" w:cs="Arial"/>
                <w:sz w:val="20"/>
                <w:szCs w:val="20"/>
              </w:rPr>
            </w:pPr>
          </w:p>
        </w:tc>
      </w:tr>
      <w:tr w:rsidR="00D12240"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D12240" w:rsidRPr="001304AC" w:rsidRDefault="00D12240" w:rsidP="001304AC">
            <w:pPr>
              <w:rPr>
                <w:rFonts w:ascii="GHEA Grapalat" w:hAnsi="GHEA Grapalat" w:cs="Sylfaen"/>
                <w:sz w:val="20"/>
                <w:szCs w:val="20"/>
                <w:lang w:val="ru-RU"/>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D12240" w:rsidRPr="001304AC" w:rsidRDefault="00D12240" w:rsidP="001304AC">
            <w:pPr>
              <w:rPr>
                <w:rFonts w:ascii="GHEA Grapalat" w:hAnsi="GHEA Grapalat" w:cs="Sylfaen"/>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Կ.Տ.</w:t>
            </w:r>
          </w:p>
          <w:p w:rsidR="00D12240" w:rsidRPr="001304AC" w:rsidRDefault="00D12240"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D12240" w:rsidRPr="001304AC" w:rsidRDefault="00D12240" w:rsidP="001304AC">
            <w:pPr>
              <w:jc w:val="right"/>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right"/>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D12240" w:rsidRPr="001304AC" w:rsidRDefault="00D12240" w:rsidP="001304AC">
            <w:pPr>
              <w:jc w:val="right"/>
              <w:rPr>
                <w:rFonts w:ascii="GHEA Grapalat" w:hAnsi="GHEA Grapalat" w:cs="Sylfaen"/>
                <w:sz w:val="20"/>
                <w:szCs w:val="20"/>
              </w:rPr>
            </w:pPr>
          </w:p>
        </w:tc>
      </w:tr>
      <w:tr w:rsidR="00D12240"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D12240" w:rsidRPr="001304AC" w:rsidRDefault="00D12240" w:rsidP="001304AC">
            <w:pPr>
              <w:jc w:val="right"/>
              <w:rPr>
                <w:rFonts w:ascii="GHEA Grapalat" w:hAnsi="GHEA Grapalat" w:cs="Arial"/>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D12240" w:rsidRPr="001304AC" w:rsidRDefault="00D12240" w:rsidP="001304AC">
            <w:pPr>
              <w:rPr>
                <w:rFonts w:ascii="GHEA Grapalat" w:hAnsi="GHEA Grapalat" w:cs="Sylfaen"/>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Arial"/>
                <w:sz w:val="20"/>
                <w:szCs w:val="20"/>
              </w:rPr>
            </w:pPr>
          </w:p>
        </w:tc>
      </w:tr>
    </w:tbl>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D12240" w:rsidRPr="001304AC" w:rsidRDefault="00D12240" w:rsidP="00D12240">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D12240" w:rsidRPr="001304AC" w:rsidRDefault="00D12240" w:rsidP="00D1224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Նշված դաշտի/</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5</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D12240" w:rsidRPr="00666243"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666243"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պայմանագրի կատարման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304AC">
              <w:rPr>
                <w:rFonts w:ascii="GHEA Grapalat" w:hAnsi="GHEA Grapalat"/>
                <w:sz w:val="20"/>
                <w:szCs w:val="20"/>
              </w:rPr>
              <w:lastRenderedPageBreak/>
              <w:t>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D12240" w:rsidRPr="00666243"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Del="0010680B" w:rsidRDefault="00D12240"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D12240" w:rsidRPr="00666243"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r>
      <w:tr w:rsidR="00D12240" w:rsidRPr="00666243"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bl>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6</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w:t>
      </w:r>
      <w:r w:rsidR="00666243">
        <w:rPr>
          <w:rFonts w:ascii="GHEA Grapalat" w:hAnsi="GHEA Grapalat"/>
          <w:b/>
          <w:color w:val="000000"/>
          <w:lang w:val="hy-AM"/>
        </w:rPr>
        <w:t>ԳՀԱՊՁԲ-ՀՎԿԱԿ-2023-20</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jc w:val="right"/>
        <w:rPr>
          <w:rFonts w:ascii="GHEA Grapalat" w:hAnsi="GHEA Grapalat"/>
          <w:i/>
          <w:sz w:val="20"/>
          <w:lang w:val="hy-AM"/>
        </w:rPr>
      </w:pPr>
    </w:p>
    <w:p w:rsidR="00D12240" w:rsidRPr="001304AC" w:rsidRDefault="00D12240" w:rsidP="00D12240">
      <w:pPr>
        <w:tabs>
          <w:tab w:val="left" w:pos="2268"/>
        </w:tabs>
        <w:ind w:left="-284" w:firstLine="284"/>
        <w:jc w:val="right"/>
        <w:rPr>
          <w:rFonts w:ascii="GHEA Grapalat" w:hAnsi="GHEA Grapalat"/>
          <w:lang w:val="hy-AM"/>
        </w:rPr>
      </w:pPr>
    </w:p>
    <w:p w:rsidR="00D12240" w:rsidRPr="001304AC" w:rsidRDefault="00D12240" w:rsidP="00D12240">
      <w:pPr>
        <w:ind w:left="-142" w:firstLine="142"/>
        <w:jc w:val="center"/>
        <w:rPr>
          <w:rFonts w:ascii="GHEA Grapalat" w:hAnsi="GHEA Grapalat"/>
          <w:b/>
          <w:sz w:val="22"/>
          <w:lang w:val="hy-AM"/>
        </w:rPr>
      </w:pPr>
      <w:r w:rsidRPr="001304AC">
        <w:rPr>
          <w:rFonts w:ascii="GHEA Grapalat" w:hAnsi="GHEA Grapalat" w:cs="Sylfaen"/>
          <w:b/>
          <w:sz w:val="22"/>
          <w:lang w:val="hy-AM"/>
        </w:rPr>
        <w:t>ՊԵՏՈՒԹՅԱՆ</w:t>
      </w:r>
      <w:r w:rsidRPr="001304AC">
        <w:rPr>
          <w:rFonts w:ascii="GHEA Grapalat" w:hAnsi="GHEA Grapalat" w:cs="Times Armenian"/>
          <w:b/>
          <w:sz w:val="22"/>
          <w:lang w:val="hy-AM"/>
        </w:rPr>
        <w:t xml:space="preserve">  </w:t>
      </w:r>
      <w:r w:rsidRPr="001304AC">
        <w:rPr>
          <w:rFonts w:ascii="GHEA Grapalat" w:hAnsi="GHEA Grapalat" w:cs="Sylfaen"/>
          <w:b/>
          <w:sz w:val="22"/>
          <w:lang w:val="hy-AM"/>
        </w:rPr>
        <w:t>ԿԱՐԻՔՆԵՐԻ</w:t>
      </w:r>
      <w:r w:rsidRPr="001304AC">
        <w:rPr>
          <w:rFonts w:ascii="GHEA Grapalat" w:hAnsi="GHEA Grapalat" w:cs="Times Armenian"/>
          <w:b/>
          <w:sz w:val="22"/>
          <w:lang w:val="hy-AM"/>
        </w:rPr>
        <w:t xml:space="preserve"> </w:t>
      </w:r>
      <w:r w:rsidRPr="001304AC">
        <w:rPr>
          <w:rFonts w:ascii="GHEA Grapalat" w:hAnsi="GHEA Grapalat" w:cs="Sylfaen"/>
          <w:b/>
          <w:sz w:val="22"/>
          <w:lang w:val="hy-AM"/>
        </w:rPr>
        <w:t>ՀԱՄԱՐ ԱՊՐԱՆՔԻ ՄԱՏԱԿԱՐԱՐՄԱՆ</w:t>
      </w:r>
    </w:p>
    <w:p w:rsidR="00D12240" w:rsidRPr="001304AC" w:rsidRDefault="00D12240" w:rsidP="00D12240">
      <w:pPr>
        <w:ind w:left="-142" w:firstLine="142"/>
        <w:jc w:val="center"/>
        <w:rPr>
          <w:rFonts w:ascii="GHEA Grapalat" w:hAnsi="GHEA Grapalat" w:cs="Times Armenian"/>
          <w:b/>
          <w:lang w:val="hy-AM"/>
        </w:rPr>
      </w:pPr>
      <w:r w:rsidRPr="001304AC">
        <w:rPr>
          <w:rFonts w:ascii="GHEA Grapalat" w:hAnsi="GHEA Grapalat" w:cs="Sylfaen"/>
          <w:b/>
          <w:sz w:val="22"/>
          <w:lang w:val="hy-AM"/>
        </w:rPr>
        <w:t>ՊԱՅՄԱՆԱԳԻՐ</w:t>
      </w:r>
      <w:r w:rsidRPr="001304AC">
        <w:rPr>
          <w:rFonts w:ascii="GHEA Grapalat" w:hAnsi="GHEA Grapalat" w:cs="Times Armenian"/>
          <w:b/>
          <w:sz w:val="22"/>
          <w:lang w:val="hy-AM"/>
        </w:rPr>
        <w:t xml:space="preserve">   </w:t>
      </w:r>
    </w:p>
    <w:p w:rsidR="00D12240" w:rsidRPr="001304AC" w:rsidRDefault="00D12240" w:rsidP="00D12240">
      <w:pPr>
        <w:ind w:left="-142" w:firstLine="142"/>
        <w:jc w:val="center"/>
        <w:rPr>
          <w:rFonts w:ascii="GHEA Grapalat" w:hAnsi="GHEA Grapalat"/>
          <w:b/>
          <w:u w:val="single"/>
          <w:lang w:val="hy-AM"/>
        </w:rPr>
      </w:pPr>
      <w:r w:rsidRPr="001304AC">
        <w:rPr>
          <w:rFonts w:ascii="GHEA Grapalat" w:hAnsi="GHEA Grapalat"/>
          <w:b/>
          <w:lang w:val="hy-AM"/>
        </w:rPr>
        <w:t xml:space="preserve">N </w:t>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p>
    <w:p w:rsidR="00D12240" w:rsidRPr="001304AC" w:rsidRDefault="00D12240" w:rsidP="00D12240">
      <w:pPr>
        <w:jc w:val="center"/>
        <w:rPr>
          <w:rFonts w:ascii="GHEA Grapalat" w:hAnsi="GHEA Grapalat" w:cs="Sylfaen"/>
          <w:sz w:val="20"/>
          <w:lang w:val="hy-AM"/>
        </w:rPr>
      </w:pPr>
    </w:p>
    <w:p w:rsidR="00D12240" w:rsidRPr="001304AC" w:rsidRDefault="00D12240" w:rsidP="00D12240">
      <w:pPr>
        <w:tabs>
          <w:tab w:val="left" w:pos="720"/>
          <w:tab w:val="left" w:pos="1440"/>
          <w:tab w:val="left" w:pos="8865"/>
        </w:tabs>
        <w:jc w:val="both"/>
        <w:rPr>
          <w:rFonts w:ascii="GHEA Grapalat" w:hAnsi="GHEA Grapalat" w:cs="Sylfaen"/>
          <w:sz w:val="20"/>
          <w:lang w:val="hy-AM"/>
        </w:rPr>
      </w:pPr>
      <w:r w:rsidRPr="001304AC">
        <w:rPr>
          <w:rFonts w:ascii="GHEA Grapalat" w:hAnsi="GHEA Grapalat" w:cs="Sylfaen"/>
          <w:sz w:val="20"/>
          <w:lang w:val="hy-AM"/>
        </w:rPr>
        <w:tab/>
        <w:t xml:space="preserve">         ք. </w:t>
      </w:r>
      <w:r w:rsidRPr="001304AC">
        <w:rPr>
          <w:rFonts w:ascii="GHEA Grapalat" w:hAnsi="GHEA Grapalat" w:cs="Sylfaen"/>
          <w:sz w:val="20"/>
          <w:u w:val="single"/>
          <w:lang w:val="hy-AM"/>
        </w:rPr>
        <w:t xml:space="preserve">           </w:t>
      </w:r>
      <w:r w:rsidRPr="001304AC">
        <w:rPr>
          <w:rFonts w:ascii="GHEA Grapalat" w:hAnsi="GHEA Grapalat" w:cs="Sylfaen"/>
          <w:sz w:val="20"/>
          <w:lang w:val="hy-AM"/>
        </w:rPr>
        <w:t xml:space="preserve">                                                                                          </w:t>
      </w:r>
      <w:r w:rsidRPr="001304AC">
        <w:rPr>
          <w:rFonts w:ascii="GHEA Grapalat" w:hAnsi="GHEA Grapalat"/>
          <w:lang w:val="hy-AM"/>
        </w:rPr>
        <w:t>«</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cs="Sylfaen"/>
          <w:sz w:val="20"/>
          <w:lang w:val="hy-AM"/>
        </w:rPr>
        <w:t>20   թ.</w:t>
      </w:r>
    </w:p>
    <w:p w:rsidR="00D12240" w:rsidRPr="001304AC" w:rsidRDefault="00D12240" w:rsidP="00D12240">
      <w:pPr>
        <w:tabs>
          <w:tab w:val="left" w:pos="720"/>
          <w:tab w:val="left" w:pos="1440"/>
          <w:tab w:val="left" w:pos="8865"/>
        </w:tabs>
        <w:jc w:val="both"/>
        <w:rPr>
          <w:rFonts w:ascii="GHEA Grapalat" w:hAnsi="GHEA Grapalat" w:cs="Sylfaen"/>
          <w:sz w:val="20"/>
          <w:lang w:val="hy-AM"/>
        </w:rPr>
      </w:pPr>
    </w:p>
    <w:p w:rsidR="00D12240" w:rsidRPr="001304AC" w:rsidRDefault="00D12240" w:rsidP="00D12240">
      <w:pPr>
        <w:ind w:firstLine="720"/>
        <w:jc w:val="both"/>
        <w:rPr>
          <w:rFonts w:ascii="GHEA Grapalat" w:hAnsi="GHEA Grapalat"/>
          <w:sz w:val="20"/>
          <w:lang w:val="hy-AM"/>
        </w:rPr>
      </w:pPr>
      <w:r w:rsidRPr="001304AC">
        <w:rPr>
          <w:rFonts w:ascii="GHEA Grapalat" w:hAnsi="GHEA Grapalat"/>
          <w:u w:val="single"/>
          <w:lang w:val="hy-AM"/>
        </w:rPr>
        <w:t xml:space="preserve">______                         </w:t>
      </w:r>
      <w:r w:rsidRPr="001304AC">
        <w:rPr>
          <w:rFonts w:ascii="GHEA Grapalat" w:hAnsi="GHEA Grapalat"/>
          <w:sz w:val="20"/>
          <w:lang w:val="hy-AM"/>
        </w:rPr>
        <w:t>-ը ի դեմս _____</w:t>
      </w:r>
      <w:r w:rsidRPr="001304AC">
        <w:rPr>
          <w:rFonts w:ascii="GHEA Grapalat" w:hAnsi="GHEA Grapalat"/>
          <w:sz w:val="20"/>
          <w:u w:val="single"/>
          <w:lang w:val="hy-AM"/>
        </w:rPr>
        <w:t xml:space="preserve">                     </w:t>
      </w:r>
      <w:r w:rsidRPr="001304AC">
        <w:rPr>
          <w:rFonts w:ascii="GHEA Grapalat" w:hAnsi="GHEA Grapalat"/>
          <w:sz w:val="20"/>
          <w:lang w:val="hy-AM"/>
        </w:rPr>
        <w:t>-ի, որը գործում է</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Գնորդ</w:t>
      </w:r>
      <w:r w:rsidRPr="001304AC">
        <w:rPr>
          <w:rFonts w:ascii="GHEA Grapalat" w:hAnsi="GHEA Grapalat"/>
          <w:lang w:val="hy-AM"/>
        </w:rPr>
        <w:t>»</w:t>
      </w:r>
      <w:r w:rsidRPr="001304AC">
        <w:rPr>
          <w:rFonts w:ascii="GHEA Grapalat" w:hAnsi="GHEA Grapalat"/>
          <w:sz w:val="20"/>
          <w:lang w:val="hy-AM"/>
        </w:rPr>
        <w:t xml:space="preserve">, մի կողմից,  և __________________-ը, ի դեմս տնօրեն _____________________-ի, որը գործում է </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Վաճառող</w:t>
      </w:r>
      <w:r w:rsidRPr="001304AC">
        <w:rPr>
          <w:rFonts w:ascii="GHEA Grapalat" w:hAnsi="GHEA Grapalat"/>
          <w:lang w:val="hy-AM"/>
        </w:rPr>
        <w:t>»</w:t>
      </w:r>
      <w:r w:rsidRPr="001304AC">
        <w:rPr>
          <w:rFonts w:ascii="GHEA Grapalat" w:hAnsi="GHEA Grapalat"/>
          <w:sz w:val="20"/>
          <w:lang w:val="hy-AM"/>
        </w:rPr>
        <w:t xml:space="preserve"> մյուս կողմից, կնքեցին սույն պայմանագիրը հետևյալի մասին։</w:t>
      </w: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cs="Times Armenian"/>
          <w:b/>
          <w:sz w:val="20"/>
          <w:lang w:val="hy-AM"/>
        </w:rPr>
      </w:pPr>
      <w:r w:rsidRPr="001304AC">
        <w:rPr>
          <w:rFonts w:ascii="GHEA Grapalat" w:hAnsi="GHEA Grapalat"/>
          <w:b/>
          <w:sz w:val="20"/>
          <w:lang w:val="hy-AM"/>
        </w:rPr>
        <w:t xml:space="preserve">1. </w:t>
      </w:r>
      <w:r w:rsidRPr="001304AC">
        <w:rPr>
          <w:rFonts w:ascii="GHEA Grapalat" w:hAnsi="GHEA Grapalat" w:cs="Sylfaen"/>
          <w:b/>
          <w:sz w:val="20"/>
          <w:lang w:val="hy-AM"/>
        </w:rPr>
        <w:t>ՊԱՅՄԱՆԱԳՐԻ</w:t>
      </w:r>
      <w:r w:rsidRPr="001304AC">
        <w:rPr>
          <w:rFonts w:ascii="GHEA Grapalat" w:hAnsi="GHEA Grapalat" w:cs="Times Armenian"/>
          <w:b/>
          <w:sz w:val="20"/>
          <w:lang w:val="hy-AM"/>
        </w:rPr>
        <w:t xml:space="preserve"> </w:t>
      </w:r>
      <w:r w:rsidRPr="001304AC">
        <w:rPr>
          <w:rFonts w:ascii="GHEA Grapalat" w:hAnsi="GHEA Grapalat" w:cs="Sylfaen"/>
          <w:b/>
          <w:sz w:val="20"/>
          <w:lang w:val="hy-AM"/>
        </w:rPr>
        <w:t>ԱՌԱՐԿԱՆ</w:t>
      </w:r>
    </w:p>
    <w:p w:rsidR="00D12240" w:rsidRPr="001304AC" w:rsidRDefault="00D12240" w:rsidP="00D12240">
      <w:pPr>
        <w:ind w:firstLine="709"/>
        <w:jc w:val="center"/>
        <w:rPr>
          <w:rFonts w:ascii="GHEA Grapalat" w:hAnsi="GHEA Grapalat" w:cs="Times Armenian"/>
          <w:b/>
          <w:sz w:val="20"/>
          <w:lang w:val="hy-AM"/>
        </w:rPr>
      </w:pPr>
    </w:p>
    <w:p w:rsidR="00D12240" w:rsidRPr="001304AC" w:rsidRDefault="00D12240" w:rsidP="00D12240">
      <w:pPr>
        <w:ind w:firstLine="709"/>
        <w:jc w:val="both"/>
        <w:rPr>
          <w:rFonts w:ascii="GHEA Grapalat" w:hAnsi="GHEA Grapalat" w:cs="Times Armenian"/>
          <w:sz w:val="20"/>
          <w:lang w:val="hy-AM"/>
        </w:rPr>
      </w:pPr>
      <w:r w:rsidRPr="001304AC">
        <w:rPr>
          <w:rFonts w:ascii="GHEA Grapalat" w:hAnsi="GHEA Grapalat"/>
          <w:sz w:val="20"/>
          <w:lang w:val="hy-AM"/>
        </w:rPr>
        <w:t xml:space="preserve">1.1. </w:t>
      </w:r>
      <w:r w:rsidRPr="001304AC">
        <w:rPr>
          <w:rFonts w:ascii="GHEA Grapalat" w:hAnsi="GHEA Grapalat" w:cs="Sylfaen"/>
          <w:sz w:val="20"/>
          <w:lang w:val="hy-AM"/>
        </w:rPr>
        <w:t>Վաճառողը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սույն</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րով (այսուհետ</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իր) սահմանված</w:t>
      </w:r>
      <w:r w:rsidRPr="001304AC">
        <w:rPr>
          <w:rFonts w:ascii="GHEA Grapalat" w:hAnsi="GHEA Grapalat" w:cs="Times Armenian"/>
          <w:sz w:val="20"/>
          <w:lang w:val="hy-AM"/>
        </w:rPr>
        <w:t xml:space="preserve">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 </w:t>
      </w:r>
      <w:r w:rsidRPr="001304AC">
        <w:rPr>
          <w:rFonts w:ascii="GHEA Grapalat" w:hAnsi="GHEA Grapalat" w:cs="Sylfaen"/>
          <w:sz w:val="20"/>
          <w:lang w:val="hy-AM"/>
        </w:rPr>
        <w:t>Գնորդին</w:t>
      </w:r>
      <w:r w:rsidRPr="001304AC">
        <w:rPr>
          <w:rFonts w:ascii="GHEA Grapalat" w:hAnsi="GHEA Grapalat" w:cs="Times Armenian"/>
          <w:sz w:val="20"/>
          <w:lang w:val="hy-AM"/>
        </w:rPr>
        <w:t xml:space="preserve"> </w:t>
      </w:r>
      <w:r w:rsidRPr="001304AC">
        <w:rPr>
          <w:rFonts w:ascii="GHEA Grapalat" w:hAnsi="GHEA Grapalat" w:cs="Sylfaen"/>
          <w:sz w:val="20"/>
          <w:lang w:val="hy-AM"/>
        </w:rPr>
        <w:t>մատակարարել</w:t>
      </w:r>
      <w:r w:rsidRPr="001304AC">
        <w:rPr>
          <w:rFonts w:ascii="GHEA Grapalat" w:hAnsi="GHEA Grapalat" w:cs="Times Armenian"/>
          <w:sz w:val="20"/>
          <w:lang w:val="hy-AM"/>
        </w:rPr>
        <w:t xml:space="preserve"> պ</w:t>
      </w:r>
      <w:r w:rsidRPr="001304AC">
        <w:rPr>
          <w:rFonts w:ascii="GHEA Grapalat" w:hAnsi="GHEA Grapalat" w:cs="Sylfaen"/>
          <w:sz w:val="20"/>
          <w:lang w:val="hy-AM"/>
        </w:rPr>
        <w:t>այմանա</w:t>
      </w:r>
      <w:r w:rsidRPr="001304AC">
        <w:rPr>
          <w:rFonts w:ascii="GHEA Grapalat" w:hAnsi="GHEA Grapalat"/>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N 1 </w:t>
      </w:r>
      <w:r w:rsidRPr="001304AC">
        <w:rPr>
          <w:rFonts w:ascii="GHEA Grapalat" w:hAnsi="GHEA Grapalat" w:cs="Sylfaen"/>
          <w:sz w:val="20"/>
          <w:lang w:val="hy-AM"/>
        </w:rPr>
        <w:t>հավելվածով`</w:t>
      </w:r>
      <w:r w:rsidRPr="001304AC">
        <w:rPr>
          <w:rFonts w:ascii="GHEA Grapalat" w:hAnsi="GHEA Grapalat" w:cs="Times Armenian"/>
          <w:sz w:val="20"/>
          <w:lang w:val="hy-AM"/>
        </w:rPr>
        <w:t xml:space="preserve"> </w:t>
      </w:r>
      <w:r w:rsidRPr="001304AC">
        <w:rPr>
          <w:rFonts w:ascii="GHEA Grapalat" w:hAnsi="GHEA Grapalat" w:cs="Sylfaen"/>
          <w:sz w:val="20"/>
          <w:lang w:val="hy-AM"/>
        </w:rPr>
        <w:t>Տեխնիկական</w:t>
      </w:r>
      <w:r w:rsidRPr="001304AC">
        <w:rPr>
          <w:rFonts w:ascii="GHEA Grapalat" w:hAnsi="GHEA Grapalat" w:cs="Times Armenian"/>
          <w:sz w:val="20"/>
          <w:lang w:val="hy-AM"/>
        </w:rPr>
        <w:t xml:space="preserve"> </w:t>
      </w:r>
      <w:r w:rsidRPr="001304AC">
        <w:rPr>
          <w:rFonts w:ascii="GHEA Grapalat" w:hAnsi="GHEA Grapalat" w:cs="Sylfaen"/>
          <w:sz w:val="20"/>
          <w:lang w:val="hy-AM"/>
        </w:rPr>
        <w:t>բնութա</w:t>
      </w:r>
      <w:r w:rsidRPr="001304AC">
        <w:rPr>
          <w:rFonts w:ascii="GHEA Grapalat" w:hAnsi="GHEA Grapalat" w:cs="Times Armenian"/>
          <w:sz w:val="20"/>
          <w:lang w:val="hy-AM"/>
        </w:rPr>
        <w:t>գի</w:t>
      </w:r>
      <w:r w:rsidRPr="001304AC">
        <w:rPr>
          <w:rFonts w:ascii="GHEA Grapalat" w:hAnsi="GHEA Grapalat" w:cs="Sylfaen"/>
          <w:sz w:val="20"/>
          <w:lang w:val="hy-AM"/>
        </w:rPr>
        <w:t>ր-գնման-ժամանակացուցով նախատեսված</w:t>
      </w:r>
      <w:r w:rsidRPr="001304AC">
        <w:rPr>
          <w:rFonts w:ascii="GHEA Grapalat" w:hAnsi="GHEA Grapalat" w:cs="Times Armenian"/>
          <w:sz w:val="20"/>
          <w:lang w:val="hy-AM"/>
        </w:rPr>
        <w:t xml:space="preserve"> ապրանքը (այսուհետ` ապրանք), </w:t>
      </w:r>
      <w:r w:rsidRPr="001304AC">
        <w:rPr>
          <w:rFonts w:ascii="GHEA Grapalat" w:hAnsi="GHEA Grapalat" w:cs="Sylfaen"/>
          <w:sz w:val="20"/>
          <w:lang w:val="hy-AM"/>
        </w:rPr>
        <w:t>իսկ</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ընդունել</w:t>
      </w:r>
      <w:r w:rsidRPr="001304AC">
        <w:rPr>
          <w:rFonts w:ascii="GHEA Grapalat" w:hAnsi="GHEA Grapalat" w:cs="Times Armenian"/>
          <w:sz w:val="20"/>
          <w:lang w:val="hy-AM"/>
        </w:rPr>
        <w:t xml:space="preserve"> ա</w:t>
      </w:r>
      <w:r w:rsidRPr="001304AC">
        <w:rPr>
          <w:rFonts w:ascii="GHEA Grapalat" w:hAnsi="GHEA Grapalat" w:cs="Sylfaen"/>
          <w:sz w:val="20"/>
          <w:lang w:val="hy-AM"/>
        </w:rPr>
        <w:t>պրանքը</w:t>
      </w:r>
      <w:r w:rsidRPr="001304AC">
        <w:rPr>
          <w:rFonts w:ascii="GHEA Grapalat" w:hAnsi="GHEA Grapalat" w:cs="Times Armenian"/>
          <w:sz w:val="20"/>
          <w:lang w:val="hy-AM"/>
        </w:rPr>
        <w:t xml:space="preserve"> </w:t>
      </w:r>
      <w:r w:rsidRPr="001304AC">
        <w:rPr>
          <w:rFonts w:ascii="GHEA Grapalat" w:hAnsi="GHEA Grapalat" w:cs="Sylfaen"/>
          <w:sz w:val="20"/>
          <w:lang w:val="hy-AM"/>
        </w:rPr>
        <w:t>և</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վճարել</w:t>
      </w:r>
      <w:r w:rsidRPr="001304AC">
        <w:rPr>
          <w:rFonts w:ascii="GHEA Grapalat" w:hAnsi="GHEA Grapalat" w:cs="Times Armenian"/>
          <w:sz w:val="20"/>
          <w:lang w:val="hy-AM"/>
        </w:rPr>
        <w:t xml:space="preserve"> </w:t>
      </w:r>
      <w:r w:rsidRPr="001304AC">
        <w:rPr>
          <w:rFonts w:ascii="GHEA Grapalat" w:hAnsi="GHEA Grapalat" w:cs="Sylfaen"/>
          <w:sz w:val="20"/>
          <w:lang w:val="hy-AM"/>
        </w:rPr>
        <w:t>դրա</w:t>
      </w:r>
      <w:r w:rsidRPr="001304AC">
        <w:rPr>
          <w:rFonts w:ascii="GHEA Grapalat" w:hAnsi="GHEA Grapalat" w:cs="Times Armenian"/>
          <w:sz w:val="20"/>
          <w:lang w:val="hy-AM"/>
        </w:rPr>
        <w:t xml:space="preserve"> </w:t>
      </w:r>
      <w:r w:rsidRPr="001304AC">
        <w:rPr>
          <w:rFonts w:ascii="GHEA Grapalat" w:hAnsi="GHEA Grapalat" w:cs="Sylfaen"/>
          <w:sz w:val="20"/>
          <w:lang w:val="hy-AM"/>
        </w:rPr>
        <w:t>համար</w:t>
      </w:r>
      <w:r w:rsidRPr="001304AC">
        <w:rPr>
          <w:rFonts w:ascii="GHEA Grapalat" w:hAnsi="GHEA Grapalat" w:cs="Times Armenian"/>
          <w:sz w:val="20"/>
          <w:lang w:val="hy-AM"/>
        </w:rPr>
        <w:t xml:space="preserve">։ </w:t>
      </w:r>
    </w:p>
    <w:p w:rsidR="00D12240" w:rsidRPr="001304AC" w:rsidRDefault="00D12240" w:rsidP="00D12240">
      <w:pPr>
        <w:ind w:firstLine="709"/>
        <w:jc w:val="both"/>
        <w:rPr>
          <w:rFonts w:ascii="GHEA Grapalat" w:hAnsi="GHEA Grapalat" w:cs="Times Armenian"/>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sz w:val="20"/>
          <w:lang w:val="hy-AM"/>
        </w:rPr>
        <w:tab/>
      </w:r>
      <w:r w:rsidRPr="001304AC">
        <w:rPr>
          <w:rFonts w:ascii="GHEA Grapalat" w:hAnsi="GHEA Grapalat"/>
          <w:b/>
          <w:sz w:val="20"/>
          <w:lang w:val="hy-AM"/>
        </w:rPr>
        <w:t>2. ԿՈՂՄԵՐԻ ԻՐԱՎՈՒՆՔՆԵՐԸ ԵՎ ՊԱՐՏԱԿԱՆՈՒԹՅՈՒՆՆԵՐԸ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2.1 Գնորդն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304AC">
        <w:rPr>
          <w:rFonts w:ascii="GHEA Grapalat" w:hAnsi="GHEA Grapalat"/>
          <w:b/>
          <w:sz w:val="20"/>
          <w:lang w:val="hy-AM"/>
        </w:rPr>
        <w:t>են 10 օրից ավելի</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հատուցելու ապրանքի անպատշաճ որակի լինելու պատճառով իր կատարած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հրաժարվել պայմանագիրը կատարելուց և պահանջել վերադարձնելու ապրանքի համար վճարված գումարը: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2.1.3 Եթե հանձնվել է պայմանագրով որոշվածից պակաս քանակի ապրանք, ապա`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լրացնելու ապրանքի պակաս հանձնված քանակը,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2.1.4 Եթե հանձնվել է տեսակի պայմանի խախտմամբ ապրանք,  իր ընտրությամբ`</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1304AC">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2.1.7.1 Վաճառողի կողմից պայմանագիրը խախտելն էական է համարվում, եթե`</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 xml:space="preserve">բ) ապրանքի մատակարարման ժամկետները խախտվել են </w:t>
      </w:r>
      <w:r w:rsidRPr="001304AC">
        <w:rPr>
          <w:rFonts w:ascii="GHEA Grapalat" w:hAnsi="GHEA Grapalat"/>
          <w:b/>
          <w:sz w:val="20"/>
          <w:lang w:val="hy-AM"/>
        </w:rPr>
        <w:t>10 օրից ավելի</w:t>
      </w:r>
      <w:r w:rsidRPr="001304AC">
        <w:rPr>
          <w:rFonts w:ascii="GHEA Grapalat" w:hAnsi="GHEA Grapalat"/>
          <w:sz w:val="20"/>
          <w:lang w:val="hy-AM"/>
        </w:rPr>
        <w:t>,</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2.1.8 Զննել ապրանքը և հայտնաբերված թերությունների մասին անհապաղ տեղեկացնել Վաճառողին։</w:t>
      </w:r>
    </w:p>
    <w:p w:rsidR="00D12240" w:rsidRPr="001304AC" w:rsidRDefault="00D12240" w:rsidP="00D12240">
      <w:pPr>
        <w:tabs>
          <w:tab w:val="left" w:pos="720"/>
        </w:tabs>
        <w:ind w:firstLine="709"/>
        <w:jc w:val="both"/>
        <w:rPr>
          <w:rFonts w:ascii="GHEA Grapalat" w:hAnsi="GHEA Grapalat"/>
          <w:sz w:val="12"/>
          <w:szCs w:val="12"/>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2.2 Գնորդը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2.3 Վաճառողն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2.3.1 Գնորդից պահանջել ընդունելու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ապրանքը: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2.3.2 Գնորդից պահանջել վճարելու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 Միակողմանի լուծել պայմանագիրը (լրիվ կամ մասնակի), եթե Գնորդն էականորեն խախտել է պայմանագիրը: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2.3.4 Գնորդի համաձայնությամբ վաղաժամկետ մատակարարել ապրանքը։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2.4 Վաճառողը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2.4.1 Գնորդին հանձնել ապրանքը` պայմանագրով նախատեսված կարգով,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2.4.3 Գնորդին հանձնել երրորդ անձանց իրավունքներից ազատ ապրանք:</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2.4.9 Գնորդին հանձնել ապրանքի պատկանելիքները և համապատասխան փաստաթղթերը։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D12240" w:rsidRPr="001304AC" w:rsidRDefault="00D12240" w:rsidP="00D12240">
      <w:pPr>
        <w:ind w:firstLine="709"/>
        <w:jc w:val="both"/>
        <w:rPr>
          <w:rFonts w:ascii="GHEA Grapalat" w:hAnsi="GHEA Grapalat"/>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3. ՊԱՅՄԱՆԱԳՐԻ ԳԻՆԸ ԵՎ ՎՃԱՐՄԱՆ ԿԱՐԳԸ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3.1  Պայմանագրի գինը կազմում է ________________ ՀՀ դրամ, ներառյալ ԱԱՀ-ն:</w:t>
      </w:r>
      <w:r w:rsidRPr="001304AC">
        <w:rPr>
          <w:rFonts w:ascii="GHEA Grapalat" w:hAnsi="GHEA Grapalat"/>
          <w:sz w:val="20"/>
          <w:vertAlign w:val="superscript"/>
          <w:lang w:val="hy-AM"/>
        </w:rPr>
        <w:t>17</w:t>
      </w:r>
      <w:r w:rsidRPr="001304AC">
        <w:rPr>
          <w:rFonts w:ascii="GHEA Grapalat" w:hAnsi="GHEA Grapalat"/>
          <w:color w:val="FFFFFF"/>
          <w:sz w:val="20"/>
          <w:vertAlign w:val="superscript"/>
          <w:lang w:val="hy-AM"/>
        </w:rPr>
        <w:t>29</w:t>
      </w:r>
      <w:r w:rsidRPr="001304AC">
        <w:rPr>
          <w:rStyle w:val="FootnoteReference"/>
          <w:rFonts w:ascii="GHEA Grapalat" w:hAnsi="GHEA Grapalat"/>
          <w:color w:val="FFFFFF"/>
          <w:sz w:val="20"/>
          <w:lang w:val="hy-AM"/>
        </w:rPr>
        <w:footnoteReference w:id="6"/>
      </w:r>
      <w:r w:rsidRPr="001304AC">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cs="Sylfaen"/>
          <w:sz w:val="20"/>
          <w:lang w:val="hy-AM"/>
        </w:rPr>
        <w:t>3.2 Պայմանա</w:t>
      </w:r>
      <w:r w:rsidRPr="001304AC">
        <w:rPr>
          <w:rFonts w:ascii="GHEA Grapalat" w:hAnsi="GHEA Grapalat" w:cs="Times Armenian"/>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գ</w:t>
      </w:r>
      <w:r w:rsidRPr="001304AC">
        <w:rPr>
          <w:rFonts w:ascii="GHEA Grapalat" w:hAnsi="GHEA Grapalat" w:cs="Sylfaen"/>
          <w:sz w:val="20"/>
          <w:lang w:val="hy-AM"/>
        </w:rPr>
        <w:t>նից</w:t>
      </w:r>
      <w:r w:rsidRPr="001304AC">
        <w:rPr>
          <w:rFonts w:ascii="GHEA Grapalat" w:hAnsi="GHEA Grapalat" w:cs="Times Armenian"/>
          <w:sz w:val="20"/>
          <w:lang w:val="hy-AM"/>
        </w:rPr>
        <w:t xml:space="preserve">` մինչև </w:t>
      </w:r>
      <w:r w:rsidRPr="001304AC">
        <w:rPr>
          <w:rFonts w:ascii="GHEA Grapalat" w:hAnsi="GHEA Grapalat" w:cs="Times Armenian"/>
          <w:sz w:val="20"/>
          <w:u w:val="single"/>
          <w:lang w:val="hy-AM"/>
        </w:rPr>
        <w:t xml:space="preserve">             </w:t>
      </w:r>
      <w:r w:rsidRPr="001304AC">
        <w:rPr>
          <w:rFonts w:ascii="GHEA Grapalat" w:hAnsi="GHEA Grapalat" w:cs="Times Armenian"/>
          <w:sz w:val="20"/>
          <w:lang w:val="hy-AM"/>
        </w:rPr>
        <w:t xml:space="preserve"> </w:t>
      </w:r>
      <w:r w:rsidRPr="001304AC">
        <w:rPr>
          <w:rFonts w:ascii="GHEA Grapalat" w:hAnsi="GHEA Grapalat" w:cs="Sylfaen"/>
          <w:sz w:val="20"/>
          <w:lang w:val="hy-AM"/>
        </w:rPr>
        <w:t>ՀՀ</w:t>
      </w:r>
      <w:r w:rsidRPr="001304AC">
        <w:rPr>
          <w:rFonts w:ascii="GHEA Grapalat" w:hAnsi="GHEA Grapalat" w:cs="Times Armenian"/>
          <w:sz w:val="20"/>
          <w:lang w:val="hy-AM"/>
        </w:rPr>
        <w:t xml:space="preserve"> </w:t>
      </w:r>
      <w:r w:rsidRPr="001304AC">
        <w:rPr>
          <w:rFonts w:ascii="GHEA Grapalat" w:hAnsi="GHEA Grapalat" w:cs="Sylfaen"/>
          <w:sz w:val="20"/>
          <w:lang w:val="hy-AM"/>
        </w:rPr>
        <w:t>դրամը</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փոխանցում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Վաճառողի </w:t>
      </w:r>
      <w:r w:rsidRPr="001304AC">
        <w:rPr>
          <w:rFonts w:ascii="GHEA Grapalat" w:hAnsi="GHEA Grapalat" w:cs="Sylfaen"/>
          <w:sz w:val="20"/>
          <w:lang w:val="hy-AM"/>
        </w:rPr>
        <w:t>բանկային</w:t>
      </w:r>
      <w:r w:rsidRPr="001304AC">
        <w:rPr>
          <w:rFonts w:ascii="GHEA Grapalat" w:hAnsi="GHEA Grapalat" w:cs="Times Armenian"/>
          <w:sz w:val="20"/>
          <w:lang w:val="hy-AM"/>
        </w:rPr>
        <w:t xml:space="preserve"> </w:t>
      </w:r>
      <w:r w:rsidRPr="001304AC">
        <w:rPr>
          <w:rFonts w:ascii="GHEA Grapalat" w:hAnsi="GHEA Grapalat" w:cs="Sylfaen"/>
          <w:sz w:val="20"/>
          <w:lang w:val="hy-AM"/>
        </w:rPr>
        <w:t>հաշվին</w:t>
      </w:r>
      <w:r w:rsidRPr="001304AC">
        <w:rPr>
          <w:rFonts w:ascii="GHEA Grapalat" w:hAnsi="GHEA Grapalat" w:cs="Times Armenian"/>
          <w:sz w:val="20"/>
          <w:lang w:val="hy-AM"/>
        </w:rPr>
        <w:t xml:space="preserve">` </w:t>
      </w:r>
      <w:r w:rsidRPr="001304AC">
        <w:rPr>
          <w:rFonts w:ascii="GHEA Grapalat" w:hAnsi="GHEA Grapalat" w:cs="Sylfaen"/>
          <w:sz w:val="20"/>
          <w:lang w:val="hy-AM"/>
        </w:rPr>
        <w:t>որպես</w:t>
      </w:r>
      <w:r w:rsidRPr="001304AC">
        <w:rPr>
          <w:rFonts w:ascii="GHEA Grapalat" w:hAnsi="GHEA Grapalat" w:cs="Times Armenian"/>
          <w:sz w:val="20"/>
          <w:lang w:val="hy-AM"/>
        </w:rPr>
        <w:t xml:space="preserve"> </w:t>
      </w:r>
      <w:r w:rsidRPr="001304AC">
        <w:rPr>
          <w:rFonts w:ascii="GHEA Grapalat" w:hAnsi="GHEA Grapalat" w:cs="Sylfaen"/>
          <w:sz w:val="20"/>
          <w:lang w:val="hy-AM"/>
        </w:rPr>
        <w:t>կանխավճար։ Կանխավճարի</w:t>
      </w:r>
      <w:r w:rsidRPr="001304AC">
        <w:rPr>
          <w:rFonts w:ascii="GHEA Grapalat" w:hAnsi="GHEA Grapalat" w:cs="Times Armenian"/>
          <w:sz w:val="20"/>
          <w:lang w:val="hy-AM"/>
        </w:rPr>
        <w:t xml:space="preserve"> </w:t>
      </w:r>
      <w:r w:rsidRPr="001304AC">
        <w:rPr>
          <w:rFonts w:ascii="GHEA Grapalat" w:hAnsi="GHEA Grapalat" w:cs="Sylfaen"/>
          <w:sz w:val="20"/>
          <w:lang w:val="hy-AM"/>
        </w:rPr>
        <w:t>մարումն</w:t>
      </w:r>
      <w:r w:rsidRPr="001304AC">
        <w:rPr>
          <w:rFonts w:ascii="GHEA Grapalat" w:hAnsi="GHEA Grapalat" w:cs="Times Armenian"/>
          <w:sz w:val="20"/>
          <w:lang w:val="hy-AM"/>
        </w:rPr>
        <w:t xml:space="preserve"> </w:t>
      </w:r>
      <w:r w:rsidRPr="001304AC">
        <w:rPr>
          <w:rFonts w:ascii="GHEA Grapalat" w:hAnsi="GHEA Grapalat" w:cs="Sylfaen"/>
          <w:sz w:val="20"/>
          <w:lang w:val="hy-AM"/>
        </w:rPr>
        <w:t>իրականացվում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sz w:val="20"/>
          <w:lang w:val="hy-AM"/>
        </w:rPr>
        <w:t xml:space="preserve">հանձնման-ընդունման </w:t>
      </w:r>
      <w:r w:rsidRPr="001304AC">
        <w:rPr>
          <w:rFonts w:ascii="GHEA Grapalat" w:hAnsi="GHEA Grapalat" w:cs="Sylfaen"/>
          <w:sz w:val="20"/>
          <w:lang w:val="hy-AM"/>
        </w:rPr>
        <w:t>արձանագրությունների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հիման</w:t>
      </w:r>
      <w:r w:rsidRPr="001304AC">
        <w:rPr>
          <w:rFonts w:ascii="GHEA Grapalat" w:hAnsi="GHEA Grapalat" w:cs="Times Armenian"/>
          <w:sz w:val="20"/>
          <w:lang w:val="hy-AM"/>
        </w:rPr>
        <w:t xml:space="preserve"> </w:t>
      </w:r>
      <w:r w:rsidRPr="001304AC">
        <w:rPr>
          <w:rFonts w:ascii="GHEA Grapalat" w:hAnsi="GHEA Grapalat" w:cs="Sylfaen"/>
          <w:sz w:val="20"/>
          <w:lang w:val="hy-AM"/>
        </w:rPr>
        <w:t>վրա</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կատարվող</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վճարումներից</w:t>
      </w:r>
      <w:r w:rsidRPr="001304AC">
        <w:rPr>
          <w:rFonts w:ascii="GHEA Grapalat" w:hAnsi="GHEA Grapalat" w:cs="Times Armenian"/>
          <w:sz w:val="20"/>
          <w:lang w:val="hy-AM"/>
        </w:rPr>
        <w:t xml:space="preserve"> </w:t>
      </w:r>
      <w:r w:rsidRPr="001304AC">
        <w:rPr>
          <w:rFonts w:ascii="GHEA Grapalat" w:hAnsi="GHEA Grapalat" w:cs="Sylfaen"/>
          <w:sz w:val="20"/>
          <w:lang w:val="hy-AM"/>
        </w:rPr>
        <w:t>նվազեցումներ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պահումներ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կատարելու</w:t>
      </w:r>
      <w:r w:rsidRPr="001304AC">
        <w:rPr>
          <w:rFonts w:ascii="GHEA Grapalat" w:hAnsi="GHEA Grapalat" w:cs="Times Armenian"/>
          <w:sz w:val="20"/>
          <w:lang w:val="hy-AM"/>
        </w:rPr>
        <w:t xml:space="preserve"> </w:t>
      </w:r>
      <w:r w:rsidRPr="001304AC">
        <w:rPr>
          <w:rFonts w:ascii="GHEA Grapalat" w:hAnsi="GHEA Grapalat" w:cs="Sylfaen"/>
          <w:sz w:val="20"/>
          <w:lang w:val="hy-AM"/>
        </w:rPr>
        <w:t>ձևով</w:t>
      </w:r>
      <w:r w:rsidRPr="001304AC">
        <w:rPr>
          <w:rFonts w:ascii="GHEA Grapalat" w:hAnsi="GHEA Grapalat" w:cs="Times Armenian"/>
          <w:sz w:val="20"/>
          <w:lang w:val="hy-AM"/>
        </w:rPr>
        <w:t>։ Ընդ որում մինչև կանխավճարի ամբողջական մարումը, Վաճառողին վճարումներ չեն կատարվում</w:t>
      </w:r>
      <w:r w:rsidRPr="001304AC">
        <w:rPr>
          <w:rFonts w:ascii="GHEA Grapalat" w:hAnsi="GHEA Grapalat" w:cs="Sylfaen"/>
          <w:sz w:val="20"/>
          <w:lang w:val="hy-AM"/>
        </w:rPr>
        <w:t>:</w:t>
      </w:r>
      <w:r w:rsidRPr="001304AC">
        <w:rPr>
          <w:rFonts w:ascii="GHEA Grapalat" w:hAnsi="GHEA Grapalat" w:cs="Sylfaen"/>
          <w:sz w:val="20"/>
          <w:vertAlign w:val="superscript"/>
          <w:lang w:val="hy-AM"/>
        </w:rPr>
        <w:t>18</w:t>
      </w:r>
      <w:r w:rsidRPr="001304AC">
        <w:rPr>
          <w:rFonts w:ascii="GHEA Grapalat" w:hAnsi="GHEA Grapalat" w:cs="Sylfaen"/>
          <w:color w:val="FFFFFF"/>
          <w:sz w:val="20"/>
          <w:vertAlign w:val="superscript"/>
          <w:lang w:val="hy-AM"/>
        </w:rPr>
        <w:t>30</w:t>
      </w:r>
      <w:r w:rsidRPr="001304AC">
        <w:rPr>
          <w:rStyle w:val="FootnoteReference"/>
          <w:rFonts w:ascii="GHEA Grapalat" w:hAnsi="GHEA Grapalat" w:cs="Sylfaen"/>
          <w:color w:val="FFFFFF"/>
          <w:sz w:val="20"/>
          <w:lang w:val="hy-AM"/>
        </w:rPr>
        <w:footnoteReference w:id="7"/>
      </w:r>
      <w:r w:rsidRPr="001304AC">
        <w:rPr>
          <w:rFonts w:ascii="GHEA Grapalat" w:hAnsi="GHEA Grapalat"/>
          <w:sz w:val="20"/>
          <w:lang w:val="hy-AM"/>
        </w:rPr>
        <w:t xml:space="preserve">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30--ը: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304AC">
        <w:rPr>
          <w:rFonts w:ascii="GHEA Grapalat" w:hAnsi="GHEA Grapalat"/>
          <w:sz w:val="20"/>
          <w:vertAlign w:val="superscript"/>
          <w:lang w:val="hy-AM"/>
        </w:rPr>
        <w:t>17.1</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20"/>
        <w:jc w:val="both"/>
        <w:rPr>
          <w:rFonts w:ascii="GHEA Grapalat" w:hAnsi="GHEA Grapalat" w:cs="Sylfaen"/>
          <w:i/>
          <w:sz w:val="20"/>
          <w:u w:val="single"/>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4. ԱՊՐԱՆՔԻ ՈՐԱԿԸ ԵՎ ԵՐԱՇԽԻՔԸ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5. ԱՊՐԱՆՔԻ ՀԱՆՁՆՈՒՄԸ ԵՎ ԸՆԴՈՒՆՈՒՄԸ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5.1 Մատակարարված ապրանքն </w:t>
      </w:r>
      <w:r w:rsidRPr="001304A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D12240" w:rsidRPr="001304AC" w:rsidRDefault="00D12240" w:rsidP="00D12240">
      <w:pPr>
        <w:ind w:firstLine="720"/>
        <w:jc w:val="both"/>
        <w:rPr>
          <w:rFonts w:ascii="GHEA Grapalat" w:hAnsi="GHEA Grapalat" w:cs="Sylfaen"/>
          <w:sz w:val="20"/>
          <w:szCs w:val="20"/>
          <w:lang w:val="hy-AM"/>
        </w:rPr>
      </w:pPr>
      <w:r w:rsidRPr="001304A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1304AC">
        <w:rPr>
          <w:rFonts w:ascii="GHEA Grapalat" w:hAnsi="GHEA Grapalat" w:cs="Sylfaen"/>
          <w:b/>
          <w:sz w:val="20"/>
          <w:szCs w:val="20"/>
          <w:lang w:val="hy-AM"/>
        </w:rPr>
        <w:t>2 (երկու)</w:t>
      </w:r>
      <w:r w:rsidRPr="001304AC">
        <w:rPr>
          <w:rFonts w:ascii="GHEA Grapalat" w:hAnsi="GHEA Grapalat" w:cs="Sylfaen"/>
          <w:sz w:val="20"/>
          <w:szCs w:val="20"/>
          <w:lang w:val="hy-AM"/>
        </w:rPr>
        <w:t xml:space="preserve"> օրինակ (հավելված N 3): </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5.2 Հանձնման-ընդունման արձանագրությունը ստորագրվում է, եթե </w:t>
      </w:r>
      <w:r w:rsidRPr="001304AC">
        <w:rPr>
          <w:rFonts w:ascii="GHEA Grapalat" w:hAnsi="GHEA Grapalat"/>
          <w:sz w:val="20"/>
          <w:lang w:val="pt-BR"/>
        </w:rPr>
        <w:t xml:space="preserve">մատակարարված ապրանքը </w:t>
      </w:r>
      <w:r w:rsidRPr="001304A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5.3 Գնորդը հանձնման-ընդունման արձանագրությունը ստանալու </w:t>
      </w:r>
      <w:r w:rsidRPr="001304AC">
        <w:rPr>
          <w:rFonts w:ascii="GHEA Grapalat" w:hAnsi="GHEA Grapalat" w:cs="Sylfaen"/>
          <w:sz w:val="20"/>
          <w:szCs w:val="20"/>
          <w:lang w:val="hy-AM"/>
        </w:rPr>
        <w:t xml:space="preserve">օրվան հաջորդող աշխատանքային օրվանից հաշված </w:t>
      </w:r>
      <w:r w:rsidRPr="001304AC">
        <w:rPr>
          <w:rFonts w:ascii="GHEA Grapalat" w:hAnsi="GHEA Grapalat" w:cs="Sylfaen"/>
          <w:b/>
          <w:sz w:val="20"/>
          <w:szCs w:val="20"/>
          <w:lang w:val="hy-AM"/>
        </w:rPr>
        <w:t>15 աշխատանքային օրվա</w:t>
      </w:r>
      <w:r w:rsidRPr="001304AC">
        <w:rPr>
          <w:rFonts w:ascii="GHEA Grapalat" w:hAnsi="GHEA Grapalat" w:cs="Sylfaen"/>
          <w:sz w:val="20"/>
          <w:szCs w:val="20"/>
          <w:lang w:val="hy-AM"/>
        </w:rPr>
        <w:t xml:space="preserve"> ընթացքում </w:t>
      </w:r>
      <w:r w:rsidRPr="001304A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5.4 </w:t>
      </w:r>
      <w:r w:rsidRPr="001304AC">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1304A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304AC">
        <w:rPr>
          <w:rFonts w:ascii="GHEA Grapalat" w:hAnsi="GHEA Grapalat" w:cs="Sylfaen"/>
          <w:sz w:val="20"/>
          <w:lang w:val="hy-AM"/>
        </w:rPr>
        <w:softHyphen/>
        <w:t xml:space="preserve">գրությունը: </w:t>
      </w:r>
    </w:p>
    <w:p w:rsidR="00D12240" w:rsidRPr="001304AC" w:rsidRDefault="00D12240" w:rsidP="00D12240">
      <w:pPr>
        <w:ind w:firstLine="720"/>
        <w:jc w:val="both"/>
        <w:rPr>
          <w:rFonts w:ascii="GHEA Grapalat" w:hAnsi="GHEA Grapalat" w:cs="Sylfaen"/>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6. ԿՈՂՄԵՐԻ ՊԱՏԱՍԽԱՆԱՏՎՈՒԹՅՈՒՆԸ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304AC">
        <w:rPr>
          <w:rFonts w:ascii="GHEA Grapalat" w:hAnsi="GHEA Grapalat" w:cs="Sylfaen"/>
          <w:sz w:val="20"/>
          <w:lang w:val="hy-AM"/>
        </w:rPr>
        <w:t>(զրո ամբողջ հինգ տասնորդական) տոկոսի</w:t>
      </w:r>
      <w:r w:rsidRPr="001304AC" w:rsidDel="009B7E9C">
        <w:rPr>
          <w:rFonts w:ascii="GHEA Grapalat" w:hAnsi="GHEA Grapalat"/>
          <w:sz w:val="20"/>
          <w:lang w:val="hy-AM"/>
        </w:rPr>
        <w:t xml:space="preserve"> </w:t>
      </w:r>
      <w:r w:rsidRPr="001304AC">
        <w:rPr>
          <w:rFonts w:ascii="GHEA Grapalat" w:hAnsi="GHEA Grapalat"/>
          <w:sz w:val="20"/>
          <w:lang w:val="hy-AM"/>
        </w:rPr>
        <w:t xml:space="preserve"> չափով:</w:t>
      </w:r>
      <w:r w:rsidRPr="001304AC">
        <w:rPr>
          <w:rFonts w:ascii="GHEA Grapalat" w:hAnsi="GHEA Grapalat"/>
          <w:sz w:val="20"/>
          <w:vertAlign w:val="superscript"/>
          <w:lang w:val="hy-AM"/>
        </w:rPr>
        <w:t>20</w:t>
      </w:r>
      <w:r w:rsidRPr="001304AC">
        <w:rPr>
          <w:rFonts w:ascii="GHEA Grapalat" w:hAnsi="GHEA Grapalat"/>
          <w:color w:val="FFFFFF"/>
          <w:sz w:val="20"/>
          <w:vertAlign w:val="superscript"/>
          <w:lang w:val="hy-AM"/>
        </w:rPr>
        <w:t>32</w:t>
      </w:r>
      <w:r w:rsidRPr="001304AC">
        <w:rPr>
          <w:rStyle w:val="FootnoteReference"/>
          <w:rFonts w:ascii="GHEA Grapalat" w:hAnsi="GHEA Grapalat"/>
          <w:color w:val="FFFFFF"/>
          <w:sz w:val="20"/>
          <w:lang w:val="hy-AM"/>
        </w:rPr>
        <w:footnoteReference w:id="8"/>
      </w:r>
      <w:r w:rsidRPr="001304A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7. ԱՆՀԱՂԹԱՀԱՐԵԼԻ ՈՒԺԻ ԱԶԴԵՑՈՒԹՅՈՒՆԸ (ՖՈՐՍ-ՄԱԺՈՐ)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8. ԱՅԼ ՊԱՅՄԱՆՆԵՐ</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sz w:val="20"/>
          <w:lang w:val="hy-AM"/>
        </w:rPr>
        <w:t xml:space="preserve">8.1 </w:t>
      </w:r>
      <w:r w:rsidRPr="001304AC">
        <w:rPr>
          <w:rFonts w:ascii="GHEA Grapalat" w:hAnsi="GHEA Grapalat" w:cs="Sylfaen"/>
          <w:sz w:val="20"/>
          <w:lang w:val="hy-AM"/>
        </w:rPr>
        <w:t>Պայմանագիրն</w:t>
      </w:r>
      <w:r w:rsidRPr="001304AC">
        <w:rPr>
          <w:rFonts w:ascii="GHEA Grapalat" w:hAnsi="GHEA Grapalat" w:cs="Times Armenian"/>
          <w:sz w:val="20"/>
          <w:lang w:val="hy-AM"/>
        </w:rPr>
        <w:t xml:space="preserve"> </w:t>
      </w:r>
      <w:r w:rsidRPr="001304AC">
        <w:rPr>
          <w:rFonts w:ascii="GHEA Grapalat" w:hAnsi="GHEA Grapalat" w:cs="Sylfaen"/>
          <w:sz w:val="20"/>
          <w:lang w:val="hy-AM"/>
        </w:rPr>
        <w:t>ուժի</w:t>
      </w:r>
      <w:r w:rsidRPr="001304AC">
        <w:rPr>
          <w:rFonts w:ascii="GHEA Grapalat" w:hAnsi="GHEA Grapalat" w:cs="Times Armenian"/>
          <w:sz w:val="20"/>
          <w:lang w:val="hy-AM"/>
        </w:rPr>
        <w:t xml:space="preserve"> </w:t>
      </w:r>
      <w:r w:rsidRPr="001304AC">
        <w:rPr>
          <w:rFonts w:ascii="GHEA Grapalat" w:hAnsi="GHEA Grapalat" w:cs="Sylfaen"/>
          <w:sz w:val="20"/>
          <w:lang w:val="hy-AM"/>
        </w:rPr>
        <w:t>մեջ</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մտնում</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w:t>
      </w:r>
      <w:r w:rsidRPr="001304AC">
        <w:rPr>
          <w:rFonts w:ascii="GHEA Grapalat" w:hAnsi="GHEA Grapalat" w:cs="Times Armenian"/>
          <w:sz w:val="20"/>
          <w:lang w:val="hy-AM"/>
        </w:rPr>
        <w:t xml:space="preserve"> </w:t>
      </w:r>
      <w:r w:rsidRPr="001304AC">
        <w:rPr>
          <w:rFonts w:ascii="GHEA Grapalat" w:hAnsi="GHEA Grapalat" w:cs="Sylfaen"/>
          <w:sz w:val="20"/>
          <w:lang w:val="hy-AM"/>
        </w:rPr>
        <w:t>ստորագրման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պահից և գործում է մինչև</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 պայմանագրով</w:t>
      </w:r>
      <w:r w:rsidRPr="001304AC">
        <w:rPr>
          <w:rFonts w:ascii="GHEA Grapalat" w:hAnsi="GHEA Grapalat" w:cs="Times Armenian"/>
          <w:sz w:val="20"/>
          <w:lang w:val="hy-AM"/>
        </w:rPr>
        <w:t xml:space="preserve"> </w:t>
      </w:r>
      <w:r w:rsidRPr="001304AC">
        <w:rPr>
          <w:rFonts w:ascii="GHEA Grapalat" w:hAnsi="GHEA Grapalat" w:cs="Sylfaen"/>
          <w:sz w:val="20"/>
          <w:lang w:val="hy-AM"/>
        </w:rPr>
        <w:t>ստանձնած</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ողջ</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ծավալով</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կատարումը</w:t>
      </w:r>
      <w:r w:rsidRPr="001304AC">
        <w:rPr>
          <w:rFonts w:ascii="GHEA Grapalat" w:hAnsi="GHEA Grapalat" w:cs="Times Armenian"/>
          <w:sz w:val="2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12240" w:rsidRPr="001304AC" w:rsidRDefault="00D12240" w:rsidP="00D12240">
      <w:pPr>
        <w:shd w:val="clear" w:color="auto" w:fill="FFFFFF"/>
        <w:ind w:firstLine="375"/>
        <w:jc w:val="both"/>
        <w:rPr>
          <w:rFonts w:ascii="GHEA Grapalat" w:hAnsi="GHEA Grapalat"/>
          <w:color w:val="000000"/>
          <w:lang w:val="hy-AM"/>
        </w:rPr>
      </w:pPr>
      <w:r w:rsidRPr="001304A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1304AC">
        <w:rPr>
          <w:rFonts w:ascii="GHEA Grapalat" w:hAnsi="GHEA Grapalat"/>
          <w:color w:val="00000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8.5</w:t>
      </w:r>
      <w:r w:rsidRPr="001304A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12240" w:rsidRPr="001304AC" w:rsidRDefault="00D12240" w:rsidP="00D12240">
      <w:pPr>
        <w:tabs>
          <w:tab w:val="left" w:pos="1276"/>
        </w:tabs>
        <w:ind w:firstLine="720"/>
        <w:jc w:val="both"/>
        <w:rPr>
          <w:rFonts w:ascii="GHEA Grapalat" w:hAnsi="GHEA Grapalat"/>
          <w:sz w:val="20"/>
          <w:lang w:val="hy-AM"/>
        </w:rPr>
      </w:pPr>
      <w:r w:rsidRPr="001304AC">
        <w:rPr>
          <w:rFonts w:ascii="GHEA Grapalat" w:hAnsi="GHEA Grapalat"/>
          <w:sz w:val="20"/>
          <w:lang w:val="pt-BR"/>
        </w:rPr>
        <w:t>8.6 Եթե պայմանագիրն  իրականացվ</w:t>
      </w:r>
      <w:r w:rsidRPr="001304AC">
        <w:rPr>
          <w:rFonts w:ascii="GHEA Grapalat" w:hAnsi="GHEA Grapalat"/>
          <w:sz w:val="20"/>
          <w:lang w:val="hy-AM"/>
        </w:rPr>
        <w:t>ում է</w:t>
      </w:r>
      <w:r w:rsidRPr="001304AC">
        <w:rPr>
          <w:rFonts w:ascii="GHEA Grapalat" w:hAnsi="GHEA Grapalat"/>
          <w:sz w:val="20"/>
          <w:lang w:val="pt-BR"/>
        </w:rPr>
        <w:t xml:space="preserve"> գործակալության պայմանագիր կնքելու միջոցով.</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hy-AM"/>
        </w:rPr>
        <w:t>1)</w:t>
      </w:r>
      <w:r w:rsidRPr="001304AC">
        <w:rPr>
          <w:rFonts w:ascii="GHEA Grapalat" w:hAnsi="GHEA Grapalat"/>
          <w:sz w:val="20"/>
          <w:lang w:val="pt-BR"/>
        </w:rPr>
        <w:t xml:space="preserve"> Վաճառ</w:t>
      </w:r>
      <w:r w:rsidRPr="001304AC">
        <w:rPr>
          <w:rFonts w:ascii="GHEA Grapalat" w:hAnsi="GHEA Grapalat"/>
          <w:sz w:val="20"/>
          <w:lang w:val="hy-AM"/>
        </w:rPr>
        <w:t>ողը</w:t>
      </w:r>
      <w:r w:rsidRPr="001304A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2) պայմանագրի կատարման ընթացքում գործակալի փոփոխման դեպքում Վաճառ</w:t>
      </w:r>
      <w:r w:rsidRPr="001304AC">
        <w:rPr>
          <w:rFonts w:ascii="GHEA Grapalat" w:hAnsi="GHEA Grapalat"/>
          <w:sz w:val="20"/>
          <w:lang w:val="hy-AM"/>
        </w:rPr>
        <w:t>ող</w:t>
      </w:r>
      <w:r w:rsidRPr="001304A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304AC">
        <w:rPr>
          <w:rFonts w:ascii="GHEA Grapalat" w:hAnsi="GHEA Grapalat"/>
          <w:sz w:val="20"/>
          <w:vertAlign w:val="superscript"/>
          <w:lang w:val="pt-BR"/>
        </w:rPr>
        <w:t>22</w:t>
      </w:r>
      <w:r w:rsidRPr="001304AC">
        <w:rPr>
          <w:rStyle w:val="FootnoteReference"/>
          <w:rFonts w:ascii="GHEA Grapalat" w:hAnsi="GHEA Grapalat"/>
          <w:color w:val="FFFFFF"/>
          <w:sz w:val="20"/>
          <w:lang w:val="pt-BR"/>
        </w:rPr>
        <w:footnoteReference w:id="9"/>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304AC">
        <w:rPr>
          <w:rFonts w:ascii="GHEA Grapalat" w:hAnsi="GHEA Grapalat"/>
          <w:sz w:val="20"/>
          <w:vertAlign w:val="superscript"/>
          <w:lang w:val="pt-BR"/>
        </w:rPr>
        <w:t>23</w:t>
      </w:r>
      <w:r w:rsidRPr="001304AC">
        <w:rPr>
          <w:rStyle w:val="FootnoteReference"/>
          <w:rFonts w:ascii="GHEA Grapalat" w:hAnsi="GHEA Grapalat"/>
          <w:color w:val="FFFFFF"/>
          <w:sz w:val="20"/>
          <w:lang w:val="pt-BR"/>
        </w:rPr>
        <w:footnoteReference w:id="10"/>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cs="Times Armenian"/>
          <w:sz w:val="20"/>
          <w:lang w:val="pt-BR"/>
        </w:rPr>
        <w:t>8</w:t>
      </w:r>
      <w:r w:rsidRPr="001304AC">
        <w:rPr>
          <w:rFonts w:ascii="GHEA Grapalat" w:hAnsi="GHEA Grapalat" w:cs="Times Armenian"/>
          <w:sz w:val="20"/>
          <w:lang w:val="hy-AM"/>
        </w:rPr>
        <w:t>.</w:t>
      </w:r>
      <w:r w:rsidRPr="001304AC">
        <w:rPr>
          <w:rFonts w:ascii="GHEA Grapalat" w:hAnsi="GHEA Grapalat" w:cs="Times Armenian"/>
          <w:sz w:val="20"/>
          <w:lang w:val="pt-BR"/>
        </w:rPr>
        <w:t>8</w:t>
      </w:r>
      <w:r w:rsidRPr="001304AC">
        <w:rPr>
          <w:rFonts w:ascii="GHEA Grapalat" w:hAnsi="GHEA Grapalat" w:cs="Times Armenian"/>
          <w:sz w:val="20"/>
          <w:lang w:val="hy-AM"/>
        </w:rPr>
        <w:t xml:space="preserve"> Ա</w:t>
      </w:r>
      <w:r w:rsidRPr="001304AC">
        <w:rPr>
          <w:rFonts w:ascii="GHEA Grapalat" w:hAnsi="GHEA Grapalat" w:cs="Times Armenian"/>
          <w:sz w:val="20"/>
        </w:rPr>
        <w:t>պր</w:t>
      </w:r>
      <w:r w:rsidRPr="001304AC">
        <w:rPr>
          <w:rFonts w:ascii="GHEA Grapalat" w:hAnsi="GHEA Grapalat" w:cs="Times Armenian"/>
          <w:sz w:val="20"/>
          <w:lang w:val="hy-AM"/>
        </w:rPr>
        <w:t xml:space="preserve">անքի </w:t>
      </w:r>
      <w:r w:rsidRPr="001304AC">
        <w:rPr>
          <w:rFonts w:ascii="GHEA Grapalat" w:hAnsi="GHEA Grapalat" w:cs="Times Armenian"/>
          <w:sz w:val="20"/>
        </w:rPr>
        <w:t>մատա</w:t>
      </w:r>
      <w:r w:rsidRPr="001304AC">
        <w:rPr>
          <w:rFonts w:ascii="GHEA Grapalat" w:hAnsi="GHEA Grapalat" w:cs="Sylfaen"/>
          <w:sz w:val="20"/>
          <w:lang w:val="hy-AM"/>
        </w:rPr>
        <w:t>կա</w:t>
      </w:r>
      <w:r w:rsidRPr="001304AC">
        <w:rPr>
          <w:rFonts w:ascii="GHEA Grapalat" w:hAnsi="GHEA Grapalat" w:cs="Sylfaen"/>
          <w:sz w:val="20"/>
        </w:rPr>
        <w:t>ր</w:t>
      </w:r>
      <w:r w:rsidRPr="001304AC">
        <w:rPr>
          <w:rFonts w:ascii="GHEA Grapalat" w:hAnsi="GHEA Grapalat" w:cs="Sylfaen"/>
          <w:sz w:val="20"/>
          <w:lang w:val="hy-AM"/>
        </w:rPr>
        <w:t>արման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Sylfaen"/>
          <w:sz w:val="20"/>
          <w:lang w:val="hy-AM"/>
        </w:rPr>
        <w:t>մինչև</w:t>
      </w:r>
      <w:r w:rsidRPr="001304AC">
        <w:rPr>
          <w:rFonts w:ascii="GHEA Grapalat" w:hAnsi="GHEA Grapalat" w:cs="Times Armenian"/>
          <w:sz w:val="20"/>
          <w:lang w:val="hy-AM"/>
        </w:rPr>
        <w:t xml:space="preserve"> </w:t>
      </w:r>
      <w:r w:rsidRPr="001304AC">
        <w:rPr>
          <w:rFonts w:ascii="GHEA Grapalat" w:hAnsi="GHEA Grapalat" w:cs="Times Armenian"/>
          <w:sz w:val="20"/>
        </w:rPr>
        <w:t>պ</w:t>
      </w:r>
      <w:r w:rsidRPr="001304AC">
        <w:rPr>
          <w:rFonts w:ascii="GHEA Grapalat" w:hAnsi="GHEA Grapalat" w:cs="Times Armenian"/>
          <w:sz w:val="20"/>
          <w:lang w:val="hy-AM"/>
        </w:rPr>
        <w:t xml:space="preserve">այմանագրով </w:t>
      </w:r>
      <w:r w:rsidRPr="001304AC">
        <w:rPr>
          <w:rFonts w:ascii="GHEA Grapalat" w:hAnsi="GHEA Grapalat" w:cs="Sylfaen"/>
          <w:sz w:val="20"/>
          <w:lang w:val="hy-AM"/>
        </w:rPr>
        <w:t>այդ</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լրանալը</w:t>
      </w:r>
      <w:r w:rsidRPr="001304AC">
        <w:rPr>
          <w:rFonts w:ascii="GHEA Grapalat" w:hAnsi="GHEA Grapalat" w:cs="Sylfaen"/>
          <w:sz w:val="20"/>
          <w:lang w:val="pt-BR"/>
        </w:rPr>
        <w:t>`</w:t>
      </w:r>
      <w:r w:rsidRPr="001304AC">
        <w:rPr>
          <w:rFonts w:ascii="GHEA Grapalat" w:hAnsi="GHEA Grapalat" w:cs="Times Armenian"/>
          <w:sz w:val="20"/>
          <w:lang w:val="hy-AM"/>
        </w:rPr>
        <w:t xml:space="preserve"> </w:t>
      </w:r>
      <w:r w:rsidRPr="001304AC">
        <w:rPr>
          <w:rFonts w:ascii="GHEA Grapalat" w:hAnsi="GHEA Grapalat" w:cs="Times Armenian"/>
          <w:sz w:val="20"/>
        </w:rPr>
        <w:t>Վաճառողի</w:t>
      </w:r>
      <w:r w:rsidRPr="001304AC">
        <w:rPr>
          <w:rFonts w:ascii="GHEA Grapalat" w:hAnsi="GHEA Grapalat" w:cs="Times Armenian"/>
          <w:sz w:val="20"/>
          <w:lang w:val="pt-BR"/>
        </w:rPr>
        <w:t xml:space="preserve"> </w:t>
      </w:r>
      <w:r w:rsidRPr="001304AC">
        <w:rPr>
          <w:rFonts w:ascii="GHEA Grapalat" w:hAnsi="GHEA Grapalat" w:cs="Sylfaen"/>
          <w:sz w:val="20"/>
          <w:lang w:val="hy-AM"/>
        </w:rPr>
        <w:t>առաջարկության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առկայության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դեպքում</w:t>
      </w:r>
      <w:r w:rsidRPr="001304AC">
        <w:rPr>
          <w:rFonts w:ascii="GHEA Grapalat" w:hAnsi="GHEA Grapalat" w:cs="Times Armenian"/>
          <w:sz w:val="20"/>
          <w:lang w:val="pt-BR"/>
        </w:rPr>
        <w:t>,</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պայմանով</w:t>
      </w:r>
      <w:r w:rsidRPr="001304AC">
        <w:rPr>
          <w:rFonts w:ascii="GHEA Grapalat" w:hAnsi="GHEA Grapalat" w:cs="Times Armenian"/>
          <w:sz w:val="20"/>
          <w:lang w:val="hy-AM"/>
        </w:rPr>
        <w:t xml:space="preserve">, </w:t>
      </w:r>
      <w:r w:rsidRPr="001304AC">
        <w:rPr>
          <w:rFonts w:ascii="GHEA Grapalat" w:hAnsi="GHEA Grapalat" w:cs="Sylfaen"/>
          <w:sz w:val="20"/>
          <w:lang w:val="hy-AM"/>
        </w:rPr>
        <w:t>որ</w:t>
      </w:r>
      <w:r w:rsidRPr="001304AC">
        <w:rPr>
          <w:rFonts w:ascii="GHEA Grapalat" w:hAnsi="GHEA Grapalat"/>
          <w:sz w:val="20"/>
          <w:lang w:val="hy-AM"/>
        </w:rPr>
        <w:t xml:space="preserve"> </w:t>
      </w:r>
      <w:r w:rsidRPr="001304AC">
        <w:rPr>
          <w:rFonts w:ascii="GHEA Grapalat" w:hAnsi="GHEA Grapalat"/>
          <w:sz w:val="20"/>
        </w:rPr>
        <w:t>Գնորդ</w:t>
      </w:r>
      <w:r w:rsidRPr="001304AC">
        <w:rPr>
          <w:rFonts w:ascii="GHEA Grapalat" w:hAnsi="GHEA Grapalat"/>
          <w:sz w:val="20"/>
          <w:lang w:val="hy-AM"/>
        </w:rPr>
        <w:t>ի</w:t>
      </w:r>
      <w:r w:rsidRPr="001304AC">
        <w:rPr>
          <w:rFonts w:ascii="GHEA Grapalat" w:hAnsi="GHEA Grapalat" w:cs="Times Armenian"/>
          <w:sz w:val="20"/>
          <w:lang w:val="hy-AM"/>
        </w:rPr>
        <w:t xml:space="preserve"> </w:t>
      </w:r>
      <w:r w:rsidRPr="001304AC">
        <w:rPr>
          <w:rFonts w:ascii="GHEA Grapalat" w:hAnsi="GHEA Grapalat" w:cs="Sylfaen"/>
          <w:sz w:val="20"/>
          <w:lang w:val="hy-AM"/>
        </w:rPr>
        <w:t>մոտ</w:t>
      </w:r>
      <w:r w:rsidRPr="001304AC">
        <w:rPr>
          <w:rFonts w:ascii="GHEA Grapalat" w:hAnsi="GHEA Grapalat" w:cs="Times Armenian"/>
          <w:sz w:val="20"/>
          <w:lang w:val="hy-AM"/>
        </w:rPr>
        <w:t xml:space="preserve"> </w:t>
      </w:r>
      <w:r w:rsidRPr="001304AC">
        <w:rPr>
          <w:rFonts w:ascii="GHEA Grapalat" w:hAnsi="GHEA Grapalat" w:cs="Sylfaen"/>
          <w:sz w:val="20"/>
          <w:lang w:val="hy-AM"/>
        </w:rPr>
        <w:t>չի</w:t>
      </w:r>
      <w:r w:rsidRPr="001304AC">
        <w:rPr>
          <w:rFonts w:ascii="GHEA Grapalat" w:hAnsi="GHEA Grapalat" w:cs="Times Armenian"/>
          <w:sz w:val="20"/>
          <w:lang w:val="hy-AM"/>
        </w:rPr>
        <w:t xml:space="preserve"> </w:t>
      </w:r>
      <w:r w:rsidRPr="001304AC">
        <w:rPr>
          <w:rFonts w:ascii="GHEA Grapalat" w:hAnsi="GHEA Grapalat" w:cs="Sylfaen"/>
          <w:sz w:val="20"/>
          <w:lang w:val="hy-AM"/>
        </w:rPr>
        <w:t>վերացել</w:t>
      </w:r>
      <w:r w:rsidRPr="001304AC">
        <w:rPr>
          <w:rFonts w:ascii="GHEA Grapalat" w:hAnsi="GHEA Grapalat" w:cs="Times Armenian"/>
          <w:sz w:val="20"/>
          <w:lang w:val="hy-AM"/>
        </w:rPr>
        <w:t xml:space="preserve"> </w:t>
      </w:r>
      <w:r w:rsidRPr="001304AC">
        <w:rPr>
          <w:rFonts w:ascii="GHEA Grapalat" w:hAnsi="GHEA Grapalat" w:cs="Times Armenian"/>
          <w:sz w:val="20"/>
        </w:rPr>
        <w:t>ապրանքի</w:t>
      </w:r>
      <w:r w:rsidRPr="001304AC">
        <w:rPr>
          <w:rFonts w:ascii="GHEA Grapalat" w:hAnsi="GHEA Grapalat" w:cs="Times Armenian"/>
          <w:sz w:val="20"/>
          <w:lang w:val="pt-BR"/>
        </w:rPr>
        <w:t xml:space="preserve"> </w:t>
      </w:r>
      <w:r w:rsidRPr="001304AC">
        <w:rPr>
          <w:rFonts w:ascii="GHEA Grapalat" w:hAnsi="GHEA Grapalat" w:cs="Sylfaen"/>
          <w:sz w:val="20"/>
          <w:lang w:val="hy-AM"/>
        </w:rPr>
        <w:t>օգտագործման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պահանջը</w:t>
      </w:r>
      <w:r w:rsidRPr="001304AC">
        <w:rPr>
          <w:rFonts w:ascii="GHEA Grapalat" w:hAnsi="GHEA Grapalat" w:cs="Sylfaen"/>
          <w:sz w:val="20"/>
          <w:lang w:val="pt-BR"/>
        </w:rPr>
        <w:t xml:space="preserve">, </w:t>
      </w:r>
      <w:r w:rsidRPr="001304AC">
        <w:rPr>
          <w:rFonts w:ascii="GHEA Grapalat" w:hAnsi="GHEA Grapalat" w:cs="Sylfaen"/>
          <w:sz w:val="20"/>
        </w:rPr>
        <w:t>իսկ</w:t>
      </w:r>
      <w:r w:rsidRPr="001304AC">
        <w:rPr>
          <w:rFonts w:ascii="GHEA Grapalat" w:hAnsi="GHEA Grapalat" w:cs="Sylfaen"/>
          <w:sz w:val="20"/>
          <w:lang w:val="pt-BR"/>
        </w:rPr>
        <w:t xml:space="preserve"> </w:t>
      </w:r>
      <w:r w:rsidRPr="001304AC">
        <w:rPr>
          <w:rFonts w:ascii="GHEA Grapalat" w:hAnsi="GHEA Grapalat" w:cs="Sylfaen"/>
          <w:sz w:val="20"/>
        </w:rPr>
        <w:t>Վաճառողի</w:t>
      </w:r>
      <w:r w:rsidRPr="001304AC">
        <w:rPr>
          <w:rFonts w:ascii="GHEA Grapalat" w:hAnsi="GHEA Grapalat" w:cs="Sylfaen"/>
          <w:sz w:val="20"/>
          <w:lang w:val="pt-BR"/>
        </w:rPr>
        <w:t xml:space="preserve"> </w:t>
      </w:r>
      <w:r w:rsidRPr="001304AC">
        <w:rPr>
          <w:rFonts w:ascii="GHEA Grapalat" w:hAnsi="GHEA Grapalat" w:cs="Sylfaen"/>
          <w:sz w:val="20"/>
        </w:rPr>
        <w:t>առաջարկությունը</w:t>
      </w:r>
      <w:r w:rsidRPr="001304AC">
        <w:rPr>
          <w:rFonts w:ascii="GHEA Grapalat" w:hAnsi="GHEA Grapalat" w:cs="Sylfaen"/>
          <w:sz w:val="20"/>
          <w:lang w:val="pt-BR"/>
        </w:rPr>
        <w:t xml:space="preserve"> </w:t>
      </w:r>
      <w:r w:rsidRPr="001304AC">
        <w:rPr>
          <w:rFonts w:ascii="GHEA Grapalat" w:hAnsi="GHEA Grapalat" w:cs="Sylfaen"/>
          <w:sz w:val="20"/>
        </w:rPr>
        <w:t>ներկայացվել</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ուշ</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ի</w:t>
      </w:r>
      <w:r w:rsidRPr="001304AC">
        <w:rPr>
          <w:rFonts w:ascii="GHEA Grapalat" w:hAnsi="GHEA Grapalat" w:cs="Sylfaen"/>
          <w:sz w:val="20"/>
          <w:lang w:val="pt-BR"/>
        </w:rPr>
        <w:t xml:space="preserve"> </w:t>
      </w:r>
      <w:r w:rsidRPr="001304AC">
        <w:rPr>
          <w:rFonts w:ascii="GHEA Grapalat" w:hAnsi="GHEA Grapalat" w:cs="Sylfaen"/>
          <w:sz w:val="20"/>
        </w:rPr>
        <w:t>սկզբանե</w:t>
      </w:r>
      <w:r w:rsidRPr="001304AC">
        <w:rPr>
          <w:rFonts w:ascii="GHEA Grapalat" w:hAnsi="GHEA Grapalat" w:cs="Sylfaen"/>
          <w:sz w:val="20"/>
          <w:lang w:val="pt-BR"/>
        </w:rPr>
        <w:t xml:space="preserve"> </w:t>
      </w:r>
      <w:r w:rsidRPr="001304AC">
        <w:rPr>
          <w:rFonts w:ascii="GHEA Grapalat" w:hAnsi="GHEA Grapalat" w:cs="Sylfaen"/>
          <w:sz w:val="20"/>
        </w:rPr>
        <w:t>մատակարարման</w:t>
      </w:r>
      <w:r w:rsidRPr="001304AC">
        <w:rPr>
          <w:rFonts w:ascii="GHEA Grapalat" w:hAnsi="GHEA Grapalat" w:cs="Sylfaen"/>
          <w:sz w:val="20"/>
          <w:lang w:val="pt-BR"/>
        </w:rPr>
        <w:t xml:space="preserve"> </w:t>
      </w:r>
      <w:r w:rsidRPr="001304AC">
        <w:rPr>
          <w:rFonts w:ascii="GHEA Grapalat" w:hAnsi="GHEA Grapalat" w:cs="Sylfaen"/>
          <w:sz w:val="20"/>
        </w:rPr>
        <w:t>համար</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ժամկետը</w:t>
      </w:r>
      <w:r w:rsidRPr="001304AC">
        <w:rPr>
          <w:rFonts w:ascii="GHEA Grapalat" w:hAnsi="GHEA Grapalat" w:cs="Sylfaen"/>
          <w:sz w:val="20"/>
          <w:lang w:val="pt-BR"/>
        </w:rPr>
        <w:t xml:space="preserve"> </w:t>
      </w:r>
      <w:r w:rsidRPr="001304AC">
        <w:rPr>
          <w:rFonts w:ascii="GHEA Grapalat" w:hAnsi="GHEA Grapalat" w:cs="Sylfaen"/>
          <w:sz w:val="20"/>
        </w:rPr>
        <w:t>լրանալուց</w:t>
      </w:r>
      <w:r w:rsidRPr="001304AC">
        <w:rPr>
          <w:rFonts w:ascii="GHEA Grapalat" w:hAnsi="GHEA Grapalat" w:cs="Sylfaen"/>
          <w:sz w:val="20"/>
          <w:lang w:val="pt-BR"/>
        </w:rPr>
        <w:t xml:space="preserve"> </w:t>
      </w:r>
      <w:r w:rsidRPr="001304AC">
        <w:rPr>
          <w:rFonts w:ascii="GHEA Grapalat" w:hAnsi="GHEA Grapalat" w:cs="Sylfaen"/>
          <w:sz w:val="20"/>
        </w:rPr>
        <w:t>առնվազն</w:t>
      </w:r>
      <w:r w:rsidRPr="001304AC">
        <w:rPr>
          <w:rFonts w:ascii="GHEA Grapalat" w:hAnsi="GHEA Grapalat" w:cs="Sylfaen"/>
          <w:sz w:val="20"/>
          <w:lang w:val="pt-BR"/>
        </w:rPr>
        <w:t xml:space="preserve"> 5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w:t>
      </w:r>
      <w:r w:rsidRPr="001304AC">
        <w:rPr>
          <w:rFonts w:ascii="GHEA Grapalat" w:hAnsi="GHEA Grapalat" w:cs="Sylfaen"/>
          <w:sz w:val="20"/>
          <w:lang w:val="pt-BR"/>
        </w:rPr>
        <w:t xml:space="preserve"> </w:t>
      </w:r>
      <w:r w:rsidRPr="001304AC">
        <w:rPr>
          <w:rFonts w:ascii="GHEA Grapalat" w:hAnsi="GHEA Grapalat" w:cs="Sylfaen"/>
          <w:sz w:val="20"/>
        </w:rPr>
        <w:t>առաջ</w:t>
      </w:r>
      <w:r w:rsidRPr="001304AC">
        <w:rPr>
          <w:rFonts w:ascii="GHEA Grapalat" w:hAnsi="GHEA Grapalat" w:cs="Sylfaen"/>
          <w:sz w:val="20"/>
          <w:lang w:val="pt-BR"/>
        </w:rPr>
        <w:t>: Ընդ որում սույն կետով սահմանված դեպքում ապրա</w:t>
      </w:r>
      <w:r w:rsidRPr="001304AC">
        <w:rPr>
          <w:rFonts w:ascii="GHEA Grapalat" w:hAnsi="GHEA Grapalat" w:cs="Times Armenian"/>
          <w:sz w:val="20"/>
          <w:lang w:val="hy-AM"/>
        </w:rPr>
        <w:t xml:space="preserve">նքի </w:t>
      </w:r>
      <w:r w:rsidRPr="001304AC">
        <w:rPr>
          <w:rFonts w:ascii="GHEA Grapalat" w:hAnsi="GHEA Grapalat" w:cs="Times Armenian"/>
          <w:sz w:val="20"/>
        </w:rPr>
        <w:t>մատակարա</w:t>
      </w:r>
      <w:r w:rsidRPr="001304AC">
        <w:rPr>
          <w:rFonts w:ascii="GHEA Grapalat" w:hAnsi="GHEA Grapalat" w:cs="Sylfaen"/>
          <w:sz w:val="20"/>
          <w:lang w:val="hy-AM"/>
        </w:rPr>
        <w:t>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Times Armenian"/>
          <w:sz w:val="20"/>
        </w:rPr>
        <w:t>մեկ</w:t>
      </w:r>
      <w:r w:rsidRPr="001304AC">
        <w:rPr>
          <w:rFonts w:ascii="GHEA Grapalat" w:hAnsi="GHEA Grapalat" w:cs="Times Armenian"/>
          <w:sz w:val="20"/>
          <w:lang w:val="pt-BR"/>
        </w:rPr>
        <w:t xml:space="preserve"> </w:t>
      </w:r>
      <w:r w:rsidRPr="001304AC">
        <w:rPr>
          <w:rFonts w:ascii="GHEA Grapalat" w:hAnsi="GHEA Grapalat" w:cs="Times Armenian"/>
          <w:sz w:val="20"/>
        </w:rPr>
        <w:t>անգամ</w:t>
      </w:r>
      <w:r w:rsidRPr="001304AC">
        <w:rPr>
          <w:rFonts w:ascii="GHEA Grapalat" w:hAnsi="GHEA Grapalat" w:cs="Times Armenian"/>
          <w:sz w:val="20"/>
          <w:lang w:val="pt-BR"/>
        </w:rPr>
        <w:t xml:space="preserve"> </w:t>
      </w:r>
      <w:r w:rsidRPr="001304AC">
        <w:rPr>
          <w:rFonts w:ascii="GHEA Grapalat" w:hAnsi="GHEA Grapalat" w:cs="Sylfaen"/>
          <w:sz w:val="20"/>
          <w:lang w:val="hy-AM"/>
        </w:rPr>
        <w:t>մինչև</w:t>
      </w:r>
      <w:r w:rsidRPr="001304AC">
        <w:rPr>
          <w:rFonts w:ascii="GHEA Grapalat" w:hAnsi="GHEA Grapalat" w:cs="Sylfaen"/>
          <w:sz w:val="20"/>
          <w:lang w:val="pt-BR"/>
        </w:rPr>
        <w:t xml:space="preserve"> 30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օրով</w:t>
      </w:r>
      <w:r w:rsidRPr="001304AC">
        <w:rPr>
          <w:rFonts w:ascii="GHEA Grapalat" w:hAnsi="GHEA Grapalat" w:cs="Sylfaen"/>
          <w:sz w:val="20"/>
          <w:lang w:val="pt-BR"/>
        </w:rPr>
        <w:t xml:space="preserve">, </w:t>
      </w:r>
      <w:r w:rsidRPr="001304AC">
        <w:rPr>
          <w:rFonts w:ascii="GHEA Grapalat" w:hAnsi="GHEA Grapalat" w:cs="Sylfaen"/>
          <w:sz w:val="20"/>
        </w:rPr>
        <w:t>բայց</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ավել</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ժամկետն</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w:t>
      </w:r>
    </w:p>
    <w:p w:rsidR="00D12240" w:rsidRPr="001304AC" w:rsidRDefault="00D12240" w:rsidP="00D12240">
      <w:pPr>
        <w:tabs>
          <w:tab w:val="left" w:pos="720"/>
        </w:tabs>
        <w:jc w:val="both"/>
        <w:rPr>
          <w:rFonts w:ascii="GHEA Grapalat" w:hAnsi="GHEA Grapalat"/>
          <w:sz w:val="20"/>
          <w:lang w:val="hy-AM"/>
        </w:rPr>
      </w:pPr>
      <w:r w:rsidRPr="001304A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D12240" w:rsidRPr="001304AC" w:rsidRDefault="00D12240" w:rsidP="00D12240">
      <w:pPr>
        <w:tabs>
          <w:tab w:val="num" w:pos="0"/>
          <w:tab w:val="left" w:pos="720"/>
          <w:tab w:val="num" w:pos="900"/>
        </w:tabs>
        <w:jc w:val="both"/>
        <w:rPr>
          <w:rFonts w:ascii="GHEA Grapalat" w:hAnsi="GHEA Grapalat"/>
          <w:sz w:val="20"/>
          <w:lang w:val="hy-AM"/>
        </w:rPr>
      </w:pPr>
      <w:r w:rsidRPr="001304A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lang w:val="hy-AM"/>
        </w:rPr>
        <w:lastRenderedPageBreak/>
        <w:tab/>
        <w:t>8.10 Պ</w:t>
      </w:r>
      <w:r w:rsidRPr="001304AC">
        <w:rPr>
          <w:rFonts w:ascii="GHEA Grapalat" w:hAnsi="GHEA Grapalat"/>
          <w:spacing w:val="-4"/>
          <w:sz w:val="20"/>
          <w:szCs w:val="20"/>
          <w:lang w:val="hy-AM" w:eastAsia="ru-RU"/>
        </w:rPr>
        <w:t xml:space="preserve">այմանագիրը չի </w:t>
      </w:r>
      <w:r w:rsidRPr="001304AC">
        <w:rPr>
          <w:rFonts w:ascii="GHEA Grapalat" w:hAnsi="GHEA Grapalat"/>
          <w:sz w:val="20"/>
          <w:szCs w:val="20"/>
          <w:lang w:val="hy-AM" w:eastAsia="ru-RU"/>
        </w:rPr>
        <w:t>կարող փոփոխվել կողմերի պարտա</w:t>
      </w:r>
      <w:r w:rsidRPr="001304AC">
        <w:rPr>
          <w:rFonts w:ascii="GHEA Grapalat" w:hAnsi="GHEA Grapalat"/>
          <w:sz w:val="20"/>
          <w:szCs w:val="20"/>
          <w:lang w:val="hy-AM" w:eastAsia="ru-RU"/>
        </w:rPr>
        <w:softHyphen/>
        <w:t>վորու</w:t>
      </w:r>
      <w:r w:rsidRPr="001304AC">
        <w:rPr>
          <w:rFonts w:ascii="GHEA Grapalat" w:hAnsi="GHEA Grapalat"/>
          <w:sz w:val="20"/>
          <w:szCs w:val="20"/>
          <w:lang w:val="hy-AM" w:eastAsia="ru-RU"/>
        </w:rPr>
        <w:softHyphen/>
        <w:t>թյունների մասնակի չկատարման հետևանքով</w:t>
      </w:r>
      <w:r w:rsidRPr="001304AC" w:rsidDel="00591DE3">
        <w:rPr>
          <w:rFonts w:ascii="GHEA Grapalat" w:hAnsi="GHEA Grapalat"/>
          <w:sz w:val="20"/>
          <w:szCs w:val="20"/>
          <w:lang w:val="hy-AM" w:eastAsia="ru-RU"/>
        </w:rPr>
        <w:t xml:space="preserve"> </w:t>
      </w:r>
      <w:r w:rsidRPr="001304A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ab/>
        <w:t>8.11 Վաճառողի  կողմից ստանձնած պարտավորությունները չկատա</w:t>
      </w:r>
      <w:r w:rsidRPr="001304A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4" w:name="_Hlk23253914"/>
      <w:r w:rsidRPr="001304A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4"/>
      <w:r w:rsidRPr="001304AC">
        <w:rPr>
          <w:rFonts w:ascii="GHEA Grapalat" w:hAnsi="GHEA Grapalat"/>
          <w:sz w:val="20"/>
          <w:szCs w:val="20"/>
          <w:lang w:val="hy-AM" w:eastAsia="ru-RU"/>
        </w:rPr>
        <w:t xml:space="preserve">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8.12</w:t>
      </w:r>
      <w:r w:rsidRPr="001304A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3.1 հավելվածները, համարվում են պայմանագրի անբաժանելի մասը։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D12240" w:rsidRPr="001304AC" w:rsidRDefault="00D12240" w:rsidP="00D12240">
      <w:pPr>
        <w:ind w:firstLine="567"/>
        <w:jc w:val="both"/>
        <w:rPr>
          <w:rFonts w:ascii="GHEA Grapalat" w:hAnsi="GHEA Grapalat"/>
          <w:b/>
          <w:sz w:val="20"/>
          <w:szCs w:val="20"/>
          <w:lang w:val="hy-AM" w:eastAsia="ru-RU"/>
        </w:rPr>
      </w:pPr>
      <w:r w:rsidRPr="001304AC">
        <w:rPr>
          <w:rFonts w:ascii="GHEA Grapalat" w:hAnsi="GHEA Grapalat"/>
          <w:sz w:val="20"/>
          <w:szCs w:val="20"/>
          <w:lang w:val="hy-AM" w:eastAsia="ru-RU"/>
        </w:rPr>
        <w:tab/>
        <w:t xml:space="preserve">8.15 </w:t>
      </w:r>
      <w:r w:rsidRPr="001304AC">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1304AC">
        <w:rPr>
          <w:rFonts w:ascii="GHEA Grapalat" w:hAnsi="GHEA Grapalat"/>
          <w:b/>
          <w:sz w:val="20"/>
          <w:szCs w:val="20"/>
          <w:vertAlign w:val="superscript"/>
          <w:lang w:val="hy-AM" w:eastAsia="ru-RU"/>
        </w:rPr>
        <w:t>24</w:t>
      </w:r>
      <w:r w:rsidRPr="001304AC">
        <w:rPr>
          <w:rStyle w:val="FootnoteReference"/>
          <w:rFonts w:ascii="GHEA Grapalat" w:hAnsi="GHEA Grapalat"/>
          <w:b/>
          <w:color w:val="FFFFFF"/>
          <w:sz w:val="20"/>
          <w:szCs w:val="20"/>
          <w:lang w:val="hy-AM" w:eastAsia="ru-RU"/>
        </w:rPr>
        <w:footnoteReference w:id="11"/>
      </w:r>
    </w:p>
    <w:p w:rsidR="00D12240" w:rsidRPr="001304AC" w:rsidRDefault="00D12240" w:rsidP="00D12240">
      <w:pPr>
        <w:tabs>
          <w:tab w:val="left" w:pos="1276"/>
        </w:tabs>
        <w:ind w:firstLine="720"/>
        <w:jc w:val="both"/>
        <w:rPr>
          <w:rFonts w:ascii="GHEA Grapalat" w:hAnsi="GHEA Grapalat" w:cs="Sylfaen"/>
          <w:sz w:val="20"/>
          <w:u w:val="single"/>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9. Կողմերի հասցեները, բանկային վավերապայմանները և ստորագրությունները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D12240" w:rsidRPr="001304AC" w:rsidTr="001304AC">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jc w:val="center"/>
              <w:rPr>
                <w:rFonts w:ascii="GHEA Grapalat" w:hAnsi="GHEA Grapalat"/>
                <w:sz w:val="22"/>
                <w:szCs w:val="22"/>
                <w:u w:val="single"/>
              </w:rPr>
            </w:pPr>
            <w:r w:rsidRPr="001304AC">
              <w:rPr>
                <w:rFonts w:ascii="GHEA Grapalat" w:hAnsi="GHEA Grapalat"/>
                <w:sz w:val="22"/>
                <w:szCs w:val="22"/>
                <w:u w:val="single"/>
              </w:rPr>
              <w:t xml:space="preserve"> </w:t>
            </w:r>
          </w:p>
          <w:p w:rsidR="00D12240" w:rsidRPr="001304AC" w:rsidRDefault="00D12240" w:rsidP="001304AC">
            <w:pP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c>
          <w:tcPr>
            <w:tcW w:w="760" w:type="dxa"/>
          </w:tcPr>
          <w:p w:rsidR="00D12240" w:rsidRPr="001304AC" w:rsidRDefault="00D12240" w:rsidP="001304AC">
            <w:pPr>
              <w:jc w:val="center"/>
              <w:rPr>
                <w:rFonts w:ascii="GHEA Grapalat" w:hAnsi="GHEA Grapalat"/>
                <w:lang w:val="hy-AM"/>
              </w:rPr>
            </w:pPr>
          </w:p>
        </w:tc>
        <w:tc>
          <w:tcPr>
            <w:tcW w:w="4343" w:type="dxa"/>
          </w:tcPr>
          <w:p w:rsidR="00D12240" w:rsidRPr="001304AC" w:rsidRDefault="00D12240" w:rsidP="001304AC">
            <w:pPr>
              <w:jc w:val="center"/>
              <w:rPr>
                <w:rFonts w:ascii="GHEA Grapalat" w:hAnsi="GHEA Grapalat" w:cs="Sylfaen"/>
                <w:b/>
                <w:bCs/>
                <w:lang w:val="hy-AM"/>
              </w:rPr>
            </w:pPr>
            <w:r w:rsidRPr="001304AC">
              <w:rPr>
                <w:rFonts w:ascii="GHEA Grapalat" w:hAnsi="GHEA Grapalat" w:cs="Sylfaen"/>
                <w:b/>
                <w:bCs/>
                <w:lang w:val="hy-AM"/>
              </w:rPr>
              <w:t>ՎԱՃԱՌՈՂ</w:t>
            </w: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r>
    </w:tbl>
    <w:p w:rsidR="00D12240" w:rsidRPr="001304AC" w:rsidRDefault="00D12240" w:rsidP="00D12240">
      <w:pPr>
        <w:ind w:firstLine="720"/>
        <w:jc w:val="both"/>
        <w:rPr>
          <w:rFonts w:ascii="GHEA Grapalat" w:hAnsi="GHEA Grapalat"/>
          <w:sz w:val="20"/>
          <w:lang w:val="hy-AM"/>
        </w:rPr>
      </w:pPr>
      <w:r w:rsidRPr="001304A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D12240" w:rsidRPr="001304AC" w:rsidRDefault="00D12240" w:rsidP="00D12240">
      <w:pPr>
        <w:rPr>
          <w:rFonts w:ascii="GHEA Grapalat" w:hAnsi="GHEA Grapalat"/>
          <w:sz w:val="20"/>
          <w:lang w:val="hy-AM"/>
        </w:rPr>
      </w:pPr>
    </w:p>
    <w:p w:rsidR="00D12240" w:rsidRPr="001304AC" w:rsidRDefault="00D12240" w:rsidP="00D12240">
      <w:pPr>
        <w:rPr>
          <w:rFonts w:ascii="GHEA Grapalat" w:hAnsi="GHEA Grapalat"/>
          <w:i/>
          <w:sz w:val="18"/>
          <w:lang w:val="hy-AM"/>
        </w:rPr>
      </w:pPr>
      <w:r w:rsidRPr="001304AC">
        <w:rPr>
          <w:rFonts w:ascii="GHEA Grapalat" w:hAnsi="GHEA Grapalat"/>
          <w:i/>
          <w:sz w:val="18"/>
          <w:lang w:val="hy-AM"/>
        </w:rPr>
        <w:br w:type="page"/>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lastRenderedPageBreak/>
        <w:t>Հավելված N 1</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jc w:val="center"/>
        <w:rPr>
          <w:rFonts w:ascii="GHEA Grapalat" w:hAnsi="GHEA Grapalat"/>
          <w:sz w:val="18"/>
          <w:lang w:val="hy-AM"/>
        </w:rPr>
      </w:pPr>
    </w:p>
    <w:p w:rsidR="00D12240" w:rsidRPr="001304AC" w:rsidRDefault="00D12240" w:rsidP="00D12240">
      <w:pPr>
        <w:jc w:val="center"/>
        <w:rPr>
          <w:rFonts w:ascii="GHEA Grapalat" w:hAnsi="GHEA Grapalat"/>
          <w:sz w:val="20"/>
          <w:lang w:val="hy-AM"/>
        </w:rPr>
      </w:pPr>
    </w:p>
    <w:p w:rsidR="00D12240" w:rsidRPr="001304AC" w:rsidRDefault="00D12240" w:rsidP="00D12240">
      <w:pPr>
        <w:tabs>
          <w:tab w:val="center" w:pos="7792"/>
          <w:tab w:val="left" w:pos="11190"/>
        </w:tabs>
        <w:jc w:val="center"/>
        <w:rPr>
          <w:rFonts w:ascii="GHEA Grapalat" w:hAnsi="GHEA Grapalat"/>
          <w:sz w:val="20"/>
          <w:lang w:val="hy-AM"/>
        </w:rPr>
      </w:pPr>
      <w:r w:rsidRPr="001304AC">
        <w:rPr>
          <w:rFonts w:ascii="GHEA Grapalat" w:hAnsi="GHEA Grapalat"/>
          <w:sz w:val="20"/>
          <w:lang w:val="hy-AM"/>
        </w:rPr>
        <w:t>ՏԵԽՆԻԿԱԿԱՆ ԲՆՈՒԹԱԳԻՐ - ԳՆՄԱՆ ԺԱՄԱՆԱԿԱՑՈՒՅՑ*</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b/>
          <w:color w:val="FF0000"/>
          <w:sz w:val="48"/>
          <w:szCs w:val="48"/>
          <w:lang w:val="hy-AM"/>
        </w:rPr>
      </w:pPr>
      <w:r w:rsidRPr="001304AC">
        <w:rPr>
          <w:rFonts w:ascii="GHEA Grapalat" w:hAnsi="GHEA Grapalat"/>
          <w:b/>
          <w:color w:val="FF0000"/>
          <w:sz w:val="48"/>
          <w:szCs w:val="48"/>
          <w:lang w:val="hy-AM"/>
        </w:rPr>
        <w:t>ԿՑՎՈՒՄ Է</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sz w:val="20"/>
          <w:lang w:val="hy-AM"/>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jc w:val="both"/>
        <w:rPr>
          <w:rFonts w:ascii="GHEA Grapalat" w:hAnsi="GHEA Grapalat"/>
          <w:sz w:val="20"/>
          <w:lang w:val="hy-AM"/>
        </w:rPr>
      </w:pPr>
    </w:p>
    <w:p w:rsidR="00D12240" w:rsidRPr="001304AC" w:rsidRDefault="00D12240" w:rsidP="00D12240">
      <w:pPr>
        <w:jc w:val="both"/>
        <w:rPr>
          <w:rFonts w:ascii="GHEA Grapalat" w:hAnsi="GHEA Grapalat" w:cs="Sylfaen"/>
          <w:i/>
          <w:sz w:val="18"/>
          <w:szCs w:val="18"/>
          <w:lang w:val="pt-BR"/>
        </w:rPr>
      </w:pPr>
      <w:r w:rsidRPr="001304AC">
        <w:rPr>
          <w:rFonts w:ascii="GHEA Grapalat" w:hAnsi="GHEA Grapalat"/>
          <w:sz w:val="20"/>
          <w:lang w:val="hy-AM"/>
        </w:rPr>
        <w:t xml:space="preserve"> * </w:t>
      </w:r>
      <w:r w:rsidRPr="001304A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D12240" w:rsidRPr="001304AC" w:rsidRDefault="00D12240" w:rsidP="00D12240">
      <w:pPr>
        <w:jc w:val="both"/>
        <w:rPr>
          <w:rFonts w:ascii="GHEA Grapalat" w:hAnsi="GHEA Grapalat" w:cs="Sylfaen"/>
          <w:i/>
          <w:sz w:val="12"/>
          <w:szCs w:val="12"/>
          <w:lang w:val="pt-BR"/>
        </w:rPr>
      </w:pPr>
    </w:p>
    <w:p w:rsidR="00D12240" w:rsidRPr="001304AC" w:rsidRDefault="00D12240" w:rsidP="00D12240">
      <w:pPr>
        <w:pStyle w:val="FootnoteText"/>
        <w:jc w:val="both"/>
        <w:rPr>
          <w:lang w:val="pt-BR"/>
        </w:rPr>
      </w:pPr>
      <w:r w:rsidRPr="001304AC">
        <w:rPr>
          <w:rFonts w:ascii="GHEA Grapalat" w:hAnsi="GHEA Grapalat"/>
          <w:lang w:val="pt-BR"/>
        </w:rPr>
        <w:t xml:space="preserve">** </w:t>
      </w:r>
      <w:r w:rsidRPr="001304AC">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1304AC">
        <w:rPr>
          <w:rFonts w:ascii="GHEA Grapalat" w:hAnsi="GHEA Grapalat" w:cs="Sylfaen"/>
          <w:i/>
          <w:sz w:val="18"/>
          <w:szCs w:val="18"/>
          <w:lang w:val="hy-AM" w:eastAsia="en-US"/>
        </w:rPr>
        <w:t>մոդել</w:t>
      </w:r>
      <w:r w:rsidRPr="001304AC">
        <w:rPr>
          <w:rFonts w:ascii="GHEA Grapalat" w:hAnsi="GHEA Grapalat" w:cs="Sylfaen"/>
          <w:i/>
          <w:sz w:val="18"/>
          <w:szCs w:val="18"/>
          <w:lang w:val="pt-BR" w:eastAsia="en-US"/>
        </w:rPr>
        <w:t xml:space="preserve"> ունեցող ապրանքներ, ապա </w:t>
      </w:r>
      <w:r w:rsidRPr="001304AC">
        <w:rPr>
          <w:rFonts w:ascii="GHEA Grapalat" w:hAnsi="GHEA Grapalat" w:cs="Sylfaen"/>
          <w:i/>
          <w:sz w:val="18"/>
          <w:szCs w:val="18"/>
          <w:lang w:val="hy-AM" w:eastAsia="en-US"/>
        </w:rPr>
        <w:t>դրանցից բավարար գնահատվածները</w:t>
      </w:r>
      <w:r w:rsidRPr="001304AC">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1304AC">
        <w:rPr>
          <w:rFonts w:ascii="GHEA Grapalat" w:hAnsi="GHEA Grapalat" w:cs="Sylfaen"/>
          <w:i/>
          <w:sz w:val="18"/>
          <w:szCs w:val="18"/>
          <w:lang w:val="hy-AM" w:eastAsia="en-US"/>
        </w:rPr>
        <w:t>մոդելի</w:t>
      </w:r>
      <w:r w:rsidRPr="001304AC">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sidRPr="001304AC">
        <w:rPr>
          <w:rFonts w:ascii="GHEA Grapalat" w:hAnsi="GHEA Grapalat" w:cs="Sylfaen"/>
          <w:i/>
          <w:sz w:val="18"/>
          <w:szCs w:val="18"/>
          <w:lang w:val="hy-AM" w:eastAsia="en-US"/>
        </w:rPr>
        <w:t xml:space="preserve">ֆիրմային անվանումը, մոդելը </w:t>
      </w:r>
      <w:r w:rsidRPr="001304AC">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D12240" w:rsidRPr="001304AC" w:rsidRDefault="00D12240" w:rsidP="00D12240">
      <w:pPr>
        <w:jc w:val="both"/>
        <w:rPr>
          <w:rFonts w:ascii="GHEA Grapalat" w:hAnsi="GHEA Grapalat"/>
          <w:sz w:val="12"/>
          <w:szCs w:val="12"/>
          <w:lang w:val="pt-BR"/>
        </w:rPr>
      </w:pPr>
    </w:p>
    <w:p w:rsidR="00D12240" w:rsidRPr="001304AC" w:rsidRDefault="00D12240" w:rsidP="00D12240">
      <w:pPr>
        <w:jc w:val="both"/>
        <w:rPr>
          <w:rFonts w:ascii="GHEA Grapalat" w:hAnsi="GHEA Grapalat"/>
          <w:sz w:val="20"/>
          <w:lang w:val="pt-BR"/>
        </w:rPr>
      </w:pPr>
      <w:r w:rsidRPr="001304A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D12240" w:rsidRPr="001304AC" w:rsidRDefault="00D12240" w:rsidP="00D12240">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D12240" w:rsidRPr="001304AC" w:rsidTr="001304AC">
        <w:trPr>
          <w:jc w:val="center"/>
        </w:trPr>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rPr>
                <w:rFonts w:ascii="GHEA Grapalat" w:hAnsi="GHEA Grapalat"/>
                <w:sz w:val="22"/>
                <w:szCs w:val="22"/>
                <w:lang w:val="ru-RU"/>
              </w:rPr>
            </w:pPr>
          </w:p>
          <w:p w:rsidR="00D12240" w:rsidRPr="001304AC" w:rsidRDefault="00D12240" w:rsidP="001304AC">
            <w:pP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c>
          <w:tcPr>
            <w:tcW w:w="760" w:type="dxa"/>
          </w:tcPr>
          <w:p w:rsidR="00D12240" w:rsidRPr="001304AC" w:rsidRDefault="00D12240" w:rsidP="001304AC">
            <w:pPr>
              <w:jc w:val="center"/>
              <w:rPr>
                <w:rFonts w:ascii="GHEA Grapalat" w:hAnsi="GHEA Grapalat"/>
                <w:lang w:val="ru-RU"/>
              </w:rPr>
            </w:pPr>
          </w:p>
        </w:tc>
        <w:tc>
          <w:tcPr>
            <w:tcW w:w="4343" w:type="dxa"/>
          </w:tcPr>
          <w:p w:rsidR="00D12240" w:rsidRPr="001304AC" w:rsidRDefault="00D12240" w:rsidP="001304AC">
            <w:pPr>
              <w:jc w:val="center"/>
              <w:rPr>
                <w:rFonts w:ascii="GHEA Grapalat" w:hAnsi="GHEA Grapalat" w:cs="Sylfaen"/>
                <w:b/>
                <w:bCs/>
                <w:lang w:val="ru-RU"/>
              </w:rPr>
            </w:pPr>
            <w:r w:rsidRPr="001304AC">
              <w:rPr>
                <w:rFonts w:ascii="GHEA Grapalat" w:hAnsi="GHEA Grapalat" w:cs="Sylfaen"/>
                <w:b/>
                <w:bCs/>
                <w:lang w:val="pt-BR"/>
              </w:rPr>
              <w:t>ՎԱՃԱՌՈՂ</w:t>
            </w: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r>
    </w:tbl>
    <w:p w:rsidR="00D12240" w:rsidRPr="001304AC" w:rsidRDefault="00D12240" w:rsidP="00D12240">
      <w:pPr>
        <w:jc w:val="center"/>
        <w:rPr>
          <w:rFonts w:ascii="GHEA Grapalat" w:hAnsi="GHEA Grapalat"/>
          <w:sz w:val="20"/>
        </w:rPr>
      </w:pPr>
      <w:r w:rsidRPr="001304AC">
        <w:rPr>
          <w:rFonts w:ascii="GHEA Grapalat" w:hAnsi="GHEA Grapalat"/>
          <w:sz w:val="20"/>
        </w:rPr>
        <w:br w:type="page"/>
      </w:r>
    </w:p>
    <w:p w:rsidR="00D12240" w:rsidRPr="001304AC" w:rsidRDefault="00D12240" w:rsidP="00D12240">
      <w:pPr>
        <w:jc w:val="right"/>
        <w:rPr>
          <w:rFonts w:ascii="GHEA Grapalat" w:hAnsi="GHEA Grapalat"/>
          <w:sz w:val="20"/>
        </w:rPr>
      </w:pPr>
    </w:p>
    <w:p w:rsidR="00D12240" w:rsidRPr="001304AC" w:rsidRDefault="00D12240" w:rsidP="00D12240">
      <w:pPr>
        <w:jc w:val="right"/>
        <w:rPr>
          <w:rFonts w:ascii="GHEA Grapalat" w:hAnsi="GHEA Grapalat"/>
          <w:i/>
          <w:sz w:val="18"/>
          <w:lang w:val="ru-RU"/>
        </w:rPr>
      </w:pPr>
      <w:r w:rsidRPr="001304AC">
        <w:rPr>
          <w:rFonts w:ascii="GHEA Grapalat" w:hAnsi="GHEA Grapalat"/>
          <w:i/>
          <w:sz w:val="18"/>
          <w:lang w:val="hy-AM"/>
        </w:rPr>
        <w:t xml:space="preserve">Հավելված N </w:t>
      </w:r>
      <w:r w:rsidRPr="001304AC">
        <w:rPr>
          <w:rFonts w:ascii="GHEA Grapalat" w:hAnsi="GHEA Grapalat"/>
          <w:i/>
          <w:sz w:val="18"/>
          <w:lang w:val="ru-RU"/>
        </w:rPr>
        <w:t>3</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ind w:left="-142" w:firstLine="142"/>
        <w:jc w:val="center"/>
        <w:rPr>
          <w:rFonts w:ascii="GHEA Grapalat" w:hAnsi="GHEA Grapalat" w:cs="Sylfaen"/>
          <w:b/>
          <w:lang w:val="ru-RU"/>
        </w:rPr>
      </w:pPr>
    </w:p>
    <w:p w:rsidR="00D12240" w:rsidRPr="001304AC" w:rsidRDefault="00D12240" w:rsidP="00D1224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D12240" w:rsidRPr="00666243" w:rsidTr="001304AC">
        <w:trPr>
          <w:tblCellSpacing w:w="7" w:type="dxa"/>
          <w:jc w:val="center"/>
        </w:trPr>
        <w:tc>
          <w:tcPr>
            <w:tcW w:w="0" w:type="auto"/>
            <w:vAlign w:val="center"/>
          </w:tcPr>
          <w:p w:rsidR="00D12240" w:rsidRPr="001304AC" w:rsidRDefault="00972C17" w:rsidP="001304AC">
            <w:pPr>
              <w:jc w:val="center"/>
              <w:rPr>
                <w:rFonts w:ascii="GHEA Grapalat" w:hAnsi="GHEA Grapalat"/>
                <w:iCs/>
                <w:color w:val="000000"/>
                <w:sz w:val="21"/>
                <w:szCs w:val="21"/>
                <w:lang w:val="pt-BR"/>
              </w:rPr>
            </w:pPr>
            <w:r w:rsidRPr="00972C17">
              <w:rPr>
                <w:noProof/>
              </w:rPr>
              <w:pict>
                <v:rect id="Rectangle 100" o:spid="_x0000_s1027" style="position:absolute;left:0;text-align:left;margin-left:189pt;margin-top:13.2pt;width:9pt;height:8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D12240" w:rsidRPr="001304AC">
              <w:rPr>
                <w:rFonts w:ascii="GHEA Grapalat" w:hAnsi="GHEA Grapalat"/>
                <w:iCs/>
                <w:color w:val="000000"/>
                <w:sz w:val="21"/>
                <w:szCs w:val="21"/>
              </w:rPr>
              <w:t>Պայմանագրի</w:t>
            </w:r>
            <w:r w:rsidR="00D12240" w:rsidRPr="001304AC">
              <w:rPr>
                <w:rFonts w:ascii="GHEA Grapalat" w:hAnsi="GHEA Grapalat"/>
                <w:iCs/>
                <w:color w:val="000000"/>
                <w:sz w:val="21"/>
                <w:szCs w:val="21"/>
                <w:lang w:val="pt-BR"/>
              </w:rPr>
              <w:t xml:space="preserve"> </w:t>
            </w:r>
            <w:r w:rsidR="00D12240" w:rsidRPr="001304AC">
              <w:rPr>
                <w:rFonts w:ascii="GHEA Grapalat" w:hAnsi="GHEA Grapalat"/>
                <w:iCs/>
                <w:color w:val="000000"/>
                <w:sz w:val="21"/>
                <w:szCs w:val="21"/>
              </w:rPr>
              <w:t>կողմ</w:t>
            </w:r>
            <w:r w:rsidR="00D12240" w:rsidRPr="001304AC">
              <w:rPr>
                <w:rFonts w:ascii="GHEA Grapalat" w:hAnsi="GHEA Grapalat"/>
                <w:iCs/>
                <w:color w:val="000000"/>
                <w:sz w:val="21"/>
                <w:szCs w:val="21"/>
                <w:lang w:val="pt-BR"/>
              </w:rPr>
              <w:t xml:space="preserve">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 xml:space="preserve"> _________________________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 xml:space="preserve"> _______________________ </w:t>
            </w:r>
          </w:p>
        </w:tc>
        <w:tc>
          <w:tcPr>
            <w:tcW w:w="0" w:type="auto"/>
            <w:vAlign w:val="center"/>
          </w:tcPr>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Պատվիրատու</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___________________________</w:t>
            </w:r>
          </w:p>
        </w:tc>
      </w:tr>
    </w:tbl>
    <w:p w:rsidR="00D12240" w:rsidRPr="001304AC" w:rsidRDefault="00D12240" w:rsidP="00D12240">
      <w:pPr>
        <w:ind w:firstLine="375"/>
        <w:rPr>
          <w:rFonts w:ascii="Arial" w:hAnsi="Arial" w:cs="Arial"/>
          <w:iCs/>
          <w:color w:val="000000"/>
          <w:sz w:val="21"/>
          <w:szCs w:val="21"/>
          <w:lang w:val="pt-BR"/>
        </w:rPr>
      </w:pPr>
      <w:r w:rsidRPr="001304AC">
        <w:rPr>
          <w:rFonts w:ascii="Arial" w:hAnsi="Arial" w:cs="Arial"/>
          <w:iCs/>
          <w:color w:val="000000"/>
          <w:sz w:val="21"/>
          <w:szCs w:val="21"/>
          <w:lang w:val="pt-BR"/>
        </w:rPr>
        <w:t>  </w:t>
      </w:r>
    </w:p>
    <w:p w:rsidR="00D12240" w:rsidRPr="001304AC" w:rsidRDefault="00D12240" w:rsidP="00D12240">
      <w:pPr>
        <w:ind w:firstLine="375"/>
        <w:rPr>
          <w:rFonts w:ascii="GHEA Grapalat" w:hAnsi="GHEA Grapalat"/>
          <w:iCs/>
          <w:color w:val="000000"/>
          <w:sz w:val="15"/>
          <w:szCs w:val="21"/>
          <w:lang w:val="pt-BR"/>
        </w:rPr>
      </w:pPr>
    </w:p>
    <w:p w:rsidR="00D12240" w:rsidRPr="001304AC" w:rsidRDefault="00D12240" w:rsidP="00D12240">
      <w:pPr>
        <w:ind w:firstLine="375"/>
        <w:jc w:val="center"/>
        <w:rPr>
          <w:rFonts w:ascii="GHEA Grapalat" w:hAnsi="GHEA Grapalat"/>
          <w:iCs/>
          <w:color w:val="000000"/>
          <w:sz w:val="22"/>
          <w:szCs w:val="22"/>
          <w:lang w:val="pt-BR"/>
        </w:rPr>
      </w:pPr>
      <w:r w:rsidRPr="001304AC">
        <w:rPr>
          <w:rFonts w:ascii="GHEA Grapalat" w:hAnsi="GHEA Grapalat"/>
          <w:b/>
          <w:bCs/>
          <w:iCs/>
          <w:color w:val="000000"/>
          <w:sz w:val="22"/>
          <w:szCs w:val="22"/>
        </w:rPr>
        <w:t>ԱՐՁԱՆԱԳՐՈՒԹՅՈՒՆ</w:t>
      </w:r>
      <w:r w:rsidRPr="001304AC">
        <w:rPr>
          <w:rFonts w:ascii="GHEA Grapalat" w:hAnsi="GHEA Grapalat"/>
          <w:b/>
          <w:bCs/>
          <w:iCs/>
          <w:color w:val="000000"/>
          <w:sz w:val="22"/>
          <w:szCs w:val="22"/>
          <w:lang w:val="pt-BR"/>
        </w:rPr>
        <w:t xml:space="preserve"> N</w:t>
      </w:r>
    </w:p>
    <w:p w:rsidR="00D12240" w:rsidRPr="001304AC" w:rsidRDefault="00D12240" w:rsidP="00D12240">
      <w:pPr>
        <w:ind w:firstLine="375"/>
        <w:jc w:val="center"/>
        <w:rPr>
          <w:rFonts w:ascii="GHEA Grapalat" w:hAnsi="GHEA Grapalat"/>
          <w:b/>
          <w:bCs/>
          <w:iCs/>
          <w:color w:val="000000"/>
          <w:sz w:val="22"/>
          <w:szCs w:val="22"/>
          <w:lang w:val="pt-BR"/>
        </w:rPr>
      </w:pPr>
      <w:r w:rsidRPr="001304AC">
        <w:rPr>
          <w:rFonts w:ascii="GHEA Grapalat" w:hAnsi="GHEA Grapalat"/>
          <w:b/>
          <w:bCs/>
          <w:iCs/>
          <w:color w:val="000000"/>
          <w:sz w:val="22"/>
          <w:szCs w:val="22"/>
        </w:rPr>
        <w:t>ՊԱՅՄԱՆԱԳՐԻ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ԿԱՄ</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ԴՐԱ</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ՄԱՍԻ</w:t>
      </w:r>
      <w:r w:rsidRPr="001304AC">
        <w:rPr>
          <w:rFonts w:ascii="GHEA Grapalat" w:hAnsi="GHEA Grapalat"/>
          <w:b/>
          <w:bCs/>
          <w:iCs/>
          <w:color w:val="000000"/>
          <w:sz w:val="22"/>
          <w:szCs w:val="22"/>
          <w:lang w:val="pt-BR"/>
        </w:rPr>
        <w:t xml:space="preserve"> ԿԱՏԱՐՄԱՆ ԱՐԴՅՈՒՆՔՆԵՐԻ </w:t>
      </w:r>
    </w:p>
    <w:p w:rsidR="00D12240" w:rsidRPr="001304AC" w:rsidRDefault="00D12240" w:rsidP="00D12240">
      <w:pPr>
        <w:ind w:firstLine="375"/>
        <w:jc w:val="center"/>
        <w:rPr>
          <w:rFonts w:ascii="Arial Unicode" w:hAnsi="Arial Unicode"/>
          <w:iCs/>
          <w:color w:val="000000"/>
          <w:sz w:val="22"/>
          <w:szCs w:val="22"/>
          <w:lang w:val="pt-BR"/>
        </w:rPr>
      </w:pPr>
      <w:r w:rsidRPr="001304AC">
        <w:rPr>
          <w:rFonts w:ascii="GHEA Grapalat" w:hAnsi="GHEA Grapalat"/>
          <w:b/>
          <w:bCs/>
          <w:iCs/>
          <w:color w:val="000000"/>
          <w:sz w:val="22"/>
          <w:szCs w:val="22"/>
        </w:rPr>
        <w:t>ՀԱՆՁՆՄԱՆ</w:t>
      </w:r>
      <w:r w:rsidRPr="001304AC">
        <w:rPr>
          <w:rFonts w:ascii="GHEA Grapalat" w:hAnsi="GHEA Grapalat"/>
          <w:b/>
          <w:bCs/>
          <w:iCs/>
          <w:color w:val="000000"/>
          <w:sz w:val="22"/>
          <w:szCs w:val="22"/>
          <w:lang w:val="pt-BR"/>
        </w:rPr>
        <w:t>-</w:t>
      </w:r>
      <w:r w:rsidRPr="001304AC">
        <w:rPr>
          <w:rFonts w:ascii="GHEA Grapalat" w:hAnsi="GHEA Grapalat"/>
          <w:b/>
          <w:bCs/>
          <w:iCs/>
          <w:color w:val="000000"/>
          <w:sz w:val="22"/>
          <w:szCs w:val="22"/>
        </w:rPr>
        <w:t>ԸՆԴՈՒՆՄԱՆ</w:t>
      </w:r>
    </w:p>
    <w:p w:rsidR="00D12240" w:rsidRPr="001304AC" w:rsidRDefault="00D12240" w:rsidP="00D12240">
      <w:pPr>
        <w:pStyle w:val="BodyTextIndent"/>
        <w:spacing w:line="240" w:lineRule="auto"/>
        <w:ind w:firstLine="0"/>
        <w:jc w:val="center"/>
        <w:rPr>
          <w:b/>
          <w:bCs/>
          <w:iCs/>
          <w:lang w:val="es-ES"/>
        </w:rPr>
      </w:pPr>
    </w:p>
    <w:p w:rsidR="00D12240" w:rsidRPr="001304AC" w:rsidRDefault="00D12240" w:rsidP="00D12240">
      <w:pPr>
        <w:pStyle w:val="BodyTextIndent"/>
        <w:spacing w:line="240" w:lineRule="auto"/>
        <w:ind w:firstLine="540"/>
        <w:rPr>
          <w:iCs/>
          <w:lang w:val="es-ES"/>
        </w:rPr>
      </w:pPr>
      <w:r w:rsidRPr="001304AC">
        <w:rPr>
          <w:rFonts w:ascii="GHEA Grapalat" w:hAnsi="GHEA Grapalat"/>
          <w:color w:val="000000"/>
          <w:sz w:val="21"/>
          <w:szCs w:val="21"/>
          <w:lang w:val="es-ES" w:eastAsia="ru-RU"/>
        </w:rPr>
        <w:t>«      » «              »</w:t>
      </w:r>
      <w:r w:rsidRPr="001304AC">
        <w:rPr>
          <w:iCs/>
          <w:lang w:val="es-ES"/>
        </w:rPr>
        <w:t xml:space="preserve">  </w:t>
      </w:r>
      <w:r w:rsidRPr="001304AC">
        <w:rPr>
          <w:rFonts w:ascii="GHEA Grapalat" w:hAnsi="GHEA Grapalat"/>
          <w:color w:val="000000"/>
          <w:sz w:val="21"/>
          <w:szCs w:val="21"/>
          <w:lang w:val="es-ES" w:eastAsia="ru-RU"/>
        </w:rPr>
        <w:t xml:space="preserve">20    </w:t>
      </w:r>
      <w:r w:rsidRPr="001304AC">
        <w:rPr>
          <w:rFonts w:ascii="GHEA Grapalat" w:hAnsi="GHEA Grapalat"/>
          <w:color w:val="000000"/>
          <w:sz w:val="21"/>
          <w:szCs w:val="21"/>
          <w:lang w:eastAsia="ru-RU"/>
        </w:rPr>
        <w:t>թ</w:t>
      </w:r>
      <w:r w:rsidRPr="001304AC">
        <w:rPr>
          <w:rFonts w:ascii="GHEA Grapalat" w:hAnsi="GHEA Grapalat"/>
          <w:color w:val="000000"/>
          <w:sz w:val="21"/>
          <w:szCs w:val="21"/>
          <w:lang w:val="es-ES" w:eastAsia="ru-RU"/>
        </w:rPr>
        <w:t>.</w:t>
      </w:r>
    </w:p>
    <w:p w:rsidR="00D12240" w:rsidRPr="001304AC" w:rsidRDefault="00D12240" w:rsidP="00D12240">
      <w:pPr>
        <w:pStyle w:val="BodyTextIndent"/>
        <w:spacing w:line="240" w:lineRule="auto"/>
        <w:ind w:firstLine="0"/>
        <w:rPr>
          <w:iCs/>
          <w:lang w:val="es-ES"/>
        </w:rPr>
      </w:pP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այսուհետ</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Պայմանագիր</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անվանումը</w:t>
      </w:r>
      <w:r w:rsidRPr="001304AC">
        <w:rPr>
          <w:rFonts w:ascii="GHEA Grapalat" w:hAnsi="GHEA Grapalat"/>
          <w:color w:val="000000"/>
          <w:sz w:val="21"/>
          <w:szCs w:val="21"/>
          <w:lang w:val="es-ES"/>
        </w:rPr>
        <w:t>` ____________________________________________________________________________________________</w:t>
      </w: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proofErr w:type="gramStart"/>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կնքման</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ամսաթիվը</w:t>
      </w:r>
      <w:r w:rsidRPr="001304AC">
        <w:rPr>
          <w:rFonts w:ascii="GHEA Grapalat" w:hAnsi="GHEA Grapalat"/>
          <w:color w:val="000000"/>
          <w:sz w:val="21"/>
          <w:szCs w:val="21"/>
          <w:lang w:val="es-ES"/>
        </w:rPr>
        <w:t xml:space="preserve">` «____» «__________________» 20 </w:t>
      </w:r>
      <w:r w:rsidRPr="001304AC">
        <w:rPr>
          <w:rFonts w:ascii="GHEA Grapalat" w:hAnsi="GHEA Grapalat"/>
          <w:color w:val="000000"/>
          <w:sz w:val="21"/>
          <w:szCs w:val="21"/>
        </w:rPr>
        <w:t>թ</w:t>
      </w:r>
      <w:r w:rsidRPr="001304AC">
        <w:rPr>
          <w:rFonts w:ascii="GHEA Grapalat" w:hAnsi="GHEA Grapalat"/>
          <w:color w:val="000000"/>
          <w:sz w:val="21"/>
          <w:szCs w:val="21"/>
          <w:lang w:val="es-ES"/>
        </w:rPr>
        <w:t>.</w:t>
      </w:r>
      <w:proofErr w:type="gramEnd"/>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համարը</w:t>
      </w:r>
      <w:r w:rsidRPr="001304AC">
        <w:rPr>
          <w:rFonts w:ascii="GHEA Grapalat" w:hAnsi="GHEA Grapalat"/>
          <w:color w:val="000000"/>
          <w:sz w:val="21"/>
          <w:szCs w:val="21"/>
          <w:lang w:val="es-ES"/>
        </w:rPr>
        <w:t>`    __________</w:t>
      </w:r>
    </w:p>
    <w:p w:rsidR="00D12240" w:rsidRPr="001304AC" w:rsidRDefault="00D12240" w:rsidP="00D12240">
      <w:pPr>
        <w:jc w:val="both"/>
        <w:rPr>
          <w:rFonts w:ascii="GHEA Grapalat" w:hAnsi="GHEA Grapalat" w:cs="Sylfaen"/>
          <w:iCs/>
          <w:lang w:val="es-ES"/>
        </w:rPr>
      </w:pPr>
      <w:proofErr w:type="gramStart"/>
      <w:r w:rsidRPr="001304AC">
        <w:rPr>
          <w:rFonts w:ascii="GHEA Grapalat" w:hAnsi="GHEA Grapalat"/>
          <w:iCs/>
          <w:color w:val="000000"/>
          <w:sz w:val="21"/>
          <w:szCs w:val="21"/>
        </w:rPr>
        <w:t>Պատվիրատուն</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և</w:t>
      </w:r>
      <w:proofErr w:type="gramEnd"/>
      <w:r w:rsidRPr="001304AC">
        <w:rPr>
          <w:rFonts w:ascii="GHEA Grapalat" w:hAnsi="GHEA Grapalat"/>
          <w:iCs/>
          <w:color w:val="000000"/>
          <w:sz w:val="21"/>
          <w:szCs w:val="21"/>
          <w:lang w:val="es-ES"/>
        </w:rPr>
        <w:t xml:space="preserve">  </w:t>
      </w: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կողմը՝</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հիմք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ընդունելով</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պայմանագրի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կատարման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վերաբերյալ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20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թ. դուրս գրված </w:t>
      </w:r>
      <w:r w:rsidRPr="001304AC">
        <w:rPr>
          <w:rFonts w:ascii="GHEA Grapalat" w:hAnsi="GHEA Grapalat"/>
          <w:color w:val="000000"/>
          <w:sz w:val="21"/>
          <w:szCs w:val="21"/>
          <w:lang w:val="es-ES"/>
        </w:rPr>
        <w:t xml:space="preserve">N ___   </w:t>
      </w:r>
      <w:r w:rsidRPr="001304AC">
        <w:rPr>
          <w:rFonts w:ascii="GHEA Grapalat" w:hAnsi="GHEA Grapalat"/>
          <w:color w:val="000000"/>
          <w:sz w:val="21"/>
          <w:szCs w:val="21"/>
          <w:lang w:val="hy-AM"/>
        </w:rPr>
        <w:t xml:space="preserve">հաշիվ ապրանքագիրը, </w:t>
      </w:r>
      <w:r w:rsidRPr="001304AC">
        <w:rPr>
          <w:rFonts w:ascii="GHEA Grapalat" w:hAnsi="GHEA Grapalat"/>
          <w:color w:val="000000"/>
          <w:sz w:val="21"/>
          <w:szCs w:val="21"/>
          <w:lang w:val="es-ES"/>
        </w:rPr>
        <w:t>կազմեցին սույն արձանագրությունը հետևյալի մասին.</w:t>
      </w:r>
    </w:p>
    <w:p w:rsidR="00D12240" w:rsidRPr="001304AC" w:rsidRDefault="00D12240" w:rsidP="00D12240">
      <w:pPr>
        <w:jc w:val="both"/>
        <w:rPr>
          <w:rFonts w:ascii="GHEA Grapalat" w:hAnsi="GHEA Grapalat"/>
          <w:iCs/>
          <w:color w:val="000000"/>
          <w:sz w:val="21"/>
          <w:szCs w:val="21"/>
          <w:lang w:val="hy-AM"/>
        </w:rPr>
      </w:pPr>
      <w:r w:rsidRPr="001304AC">
        <w:rPr>
          <w:rFonts w:ascii="GHEA Grapalat" w:hAnsi="GHEA Grapalat"/>
          <w:iCs/>
          <w:color w:val="000000"/>
          <w:sz w:val="21"/>
          <w:szCs w:val="21"/>
        </w:rPr>
        <w:t>Պայմանագրի</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շրջանակներում</w:t>
      </w:r>
      <w:r w:rsidRPr="001304AC">
        <w:rPr>
          <w:rFonts w:ascii="GHEA Grapalat" w:hAnsi="GHEA Grapalat"/>
          <w:iCs/>
          <w:color w:val="000000"/>
          <w:sz w:val="21"/>
          <w:szCs w:val="21"/>
          <w:lang w:val="es-ES"/>
        </w:rPr>
        <w:t xml:space="preserve"> </w:t>
      </w:r>
      <w:r w:rsidRPr="001304AC">
        <w:rPr>
          <w:rFonts w:ascii="GHEA Grapalat" w:hAnsi="GHEA Grapalat"/>
          <w:iCs/>
          <w:snapToGrid w:val="0"/>
          <w:color w:val="000000"/>
          <w:sz w:val="21"/>
          <w:szCs w:val="21"/>
          <w:lang w:val="es-ES"/>
        </w:rPr>
        <w:t xml:space="preserve">Պայմանագրի </w:t>
      </w:r>
      <w:proofErr w:type="gramStart"/>
      <w:r w:rsidRPr="001304AC">
        <w:rPr>
          <w:rFonts w:ascii="GHEA Grapalat" w:hAnsi="GHEA Grapalat"/>
          <w:iCs/>
          <w:snapToGrid w:val="0"/>
          <w:color w:val="000000"/>
          <w:sz w:val="21"/>
          <w:szCs w:val="21"/>
          <w:lang w:val="es-ES"/>
        </w:rPr>
        <w:t xml:space="preserve">կողմը  </w:t>
      </w:r>
      <w:r w:rsidRPr="001304AC">
        <w:rPr>
          <w:rFonts w:ascii="GHEA Grapalat" w:hAnsi="GHEA Grapalat"/>
          <w:iCs/>
          <w:color w:val="000000"/>
          <w:sz w:val="21"/>
          <w:szCs w:val="21"/>
        </w:rPr>
        <w:t>մատակարարել</w:t>
      </w:r>
      <w:proofErr w:type="gramEnd"/>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է</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հետևյալ</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ապրանքները՝</w:t>
      </w:r>
    </w:p>
    <w:p w:rsidR="00D12240" w:rsidRPr="001304AC" w:rsidRDefault="00D12240" w:rsidP="00D1224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D12240" w:rsidRPr="001304AC" w:rsidTr="001304AC">
        <w:trPr>
          <w:jc w:val="right"/>
        </w:trPr>
        <w:tc>
          <w:tcPr>
            <w:tcW w:w="357"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N</w:t>
            </w:r>
          </w:p>
        </w:tc>
        <w:tc>
          <w:tcPr>
            <w:tcW w:w="10348" w:type="dxa"/>
            <w:gridSpan w:val="8"/>
            <w:shd w:val="clear" w:color="auto" w:fill="auto"/>
            <w:vAlign w:val="center"/>
          </w:tcPr>
          <w:p w:rsidR="00D12240" w:rsidRPr="001304AC" w:rsidRDefault="00D12240" w:rsidP="00130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304AC">
              <w:rPr>
                <w:rFonts w:ascii="GHEA Grapalat" w:hAnsi="GHEA Grapalat" w:cs="Sylfaen"/>
                <w:sz w:val="18"/>
                <w:szCs w:val="18"/>
              </w:rPr>
              <w:t>Մատակարարված</w:t>
            </w:r>
            <w:r w:rsidRPr="001304AC">
              <w:rPr>
                <w:rFonts w:ascii="GHEA Grapalat" w:hAnsi="GHEA Grapalat" w:cs="Courier New"/>
                <w:sz w:val="18"/>
                <w:szCs w:val="18"/>
              </w:rPr>
              <w:t xml:space="preserve"> </w:t>
            </w:r>
            <w:r w:rsidRPr="001304AC">
              <w:rPr>
                <w:rFonts w:ascii="GHEA Grapalat" w:hAnsi="GHEA Grapalat" w:cs="Sylfaen"/>
                <w:sz w:val="18"/>
                <w:szCs w:val="18"/>
              </w:rPr>
              <w:t>ապրանքների</w:t>
            </w:r>
          </w:p>
        </w:tc>
      </w:tr>
      <w:tr w:rsidR="00D12240" w:rsidRPr="001304AC" w:rsidTr="001304AC">
        <w:trPr>
          <w:jc w:val="right"/>
        </w:trPr>
        <w:tc>
          <w:tcPr>
            <w:tcW w:w="357" w:type="dxa"/>
            <w:vMerge/>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անվանումը</w:t>
            </w:r>
          </w:p>
        </w:tc>
        <w:tc>
          <w:tcPr>
            <w:tcW w:w="1440"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քանակական ցուցանիշը</w:t>
            </w:r>
          </w:p>
        </w:tc>
        <w:tc>
          <w:tcPr>
            <w:tcW w:w="297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կատարման ժամկետը</w:t>
            </w:r>
          </w:p>
        </w:tc>
        <w:tc>
          <w:tcPr>
            <w:tcW w:w="1168"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ժամկետը /ըստ վճարման ժամանակացույցի/</w:t>
            </w:r>
          </w:p>
        </w:tc>
      </w:tr>
      <w:tr w:rsidR="00D12240" w:rsidRPr="001304AC" w:rsidTr="001304AC">
        <w:trPr>
          <w:trHeight w:val="1105"/>
          <w:jc w:val="right"/>
        </w:trPr>
        <w:tc>
          <w:tcPr>
            <w:tcW w:w="357" w:type="dxa"/>
            <w:vMerge/>
            <w:tcBorders>
              <w:bottom w:val="single" w:sz="4" w:space="0" w:color="auto"/>
            </w:tcBorders>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73"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44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0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16"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42"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34"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68"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675"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r>
    </w:tbl>
    <w:p w:rsidR="00D12240" w:rsidRPr="001304AC" w:rsidRDefault="00D12240" w:rsidP="00D12240">
      <w:pPr>
        <w:ind w:firstLine="375"/>
        <w:jc w:val="both"/>
        <w:rPr>
          <w:rFonts w:ascii="Arial" w:hAnsi="Arial" w:cs="Arial"/>
          <w:iCs/>
          <w:color w:val="000000"/>
          <w:sz w:val="21"/>
          <w:szCs w:val="21"/>
          <w:lang w:val="es-ES"/>
        </w:rPr>
      </w:pPr>
      <w:r w:rsidRPr="001304AC">
        <w:rPr>
          <w:rFonts w:ascii="Arial" w:hAnsi="Arial" w:cs="Arial"/>
          <w:iCs/>
          <w:color w:val="000000"/>
          <w:sz w:val="21"/>
          <w:szCs w:val="21"/>
          <w:lang w:val="es-ES"/>
        </w:rPr>
        <w:t> </w:t>
      </w:r>
    </w:p>
    <w:p w:rsidR="00D12240" w:rsidRPr="001304AC" w:rsidRDefault="00D12240" w:rsidP="00D12240">
      <w:pPr>
        <w:ind w:firstLine="375"/>
        <w:jc w:val="both"/>
        <w:rPr>
          <w:rFonts w:ascii="GHEA Grapalat" w:hAnsi="GHEA Grapalat"/>
          <w:iCs/>
          <w:snapToGrid w:val="0"/>
          <w:color w:val="000000"/>
          <w:sz w:val="21"/>
          <w:szCs w:val="21"/>
          <w:lang w:val="es-ES"/>
        </w:rPr>
      </w:pPr>
      <w:r w:rsidRPr="001304AC">
        <w:rPr>
          <w:rFonts w:ascii="Arial" w:hAnsi="Arial" w:cs="Arial"/>
          <w:iCs/>
          <w:color w:val="000000"/>
          <w:sz w:val="21"/>
          <w:szCs w:val="21"/>
          <w:lang w:val="es-ES"/>
        </w:rPr>
        <w:t> </w:t>
      </w:r>
      <w:r w:rsidRPr="001304AC">
        <w:rPr>
          <w:rFonts w:ascii="GHEA Grapalat" w:hAnsi="GHEA Grapalat"/>
          <w:iCs/>
          <w:snapToGrid w:val="0"/>
          <w:color w:val="000000"/>
          <w:sz w:val="21"/>
          <w:szCs w:val="21"/>
          <w:lang w:val="hy-AM"/>
        </w:rPr>
        <w:t xml:space="preserve">Սույն </w:t>
      </w:r>
      <w:r w:rsidRPr="001304AC">
        <w:rPr>
          <w:rFonts w:ascii="GHEA Grapalat" w:hAnsi="GHEA Grapalat"/>
          <w:iCs/>
          <w:snapToGrid w:val="0"/>
          <w:color w:val="000000"/>
          <w:sz w:val="21"/>
          <w:szCs w:val="21"/>
        </w:rPr>
        <w:t>արձանագրության</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երկկողմ</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հաստատման համար հիմք հանդիսացած</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հաշիվ</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ապրանքագիրը</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և</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 xml:space="preserve">դրական </w:t>
      </w:r>
      <w:r w:rsidRPr="001304AC">
        <w:rPr>
          <w:rFonts w:ascii="GHEA Grapalat" w:hAnsi="GHEA Grapalat"/>
          <w:color w:val="000000"/>
          <w:sz w:val="21"/>
          <w:szCs w:val="21"/>
          <w:lang w:val="es-ES"/>
        </w:rPr>
        <w:t>եզրակացությունը</w:t>
      </w:r>
      <w:r w:rsidRPr="001304A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D12240" w:rsidRPr="001304AC" w:rsidRDefault="00D12240" w:rsidP="00D12240">
      <w:pPr>
        <w:ind w:firstLine="375"/>
        <w:jc w:val="both"/>
        <w:rPr>
          <w:rFonts w:ascii="GHEA Grapalat" w:hAnsi="GHEA Grapalat"/>
          <w:iCs/>
          <w:snapToGrid w:val="0"/>
          <w:color w:val="000000"/>
          <w:sz w:val="21"/>
          <w:szCs w:val="21"/>
          <w:lang w:val="es-ES"/>
        </w:rPr>
      </w:pPr>
    </w:p>
    <w:p w:rsidR="00D12240" w:rsidRPr="001304AC" w:rsidRDefault="00D12240" w:rsidP="00D12240">
      <w:pPr>
        <w:ind w:firstLine="375"/>
        <w:jc w:val="both"/>
        <w:rPr>
          <w:rFonts w:ascii="GHEA Grapalat" w:hAnsi="GHEA Grapalat"/>
          <w:iCs/>
          <w:snapToGrid w:val="0"/>
          <w:color w:val="000000"/>
          <w:sz w:val="2"/>
          <w:szCs w:val="21"/>
          <w:lang w:val="es-ES"/>
        </w:rPr>
      </w:pPr>
    </w:p>
    <w:p w:rsidR="00D12240" w:rsidRPr="001304AC" w:rsidRDefault="00D12240" w:rsidP="00D12240">
      <w:pPr>
        <w:ind w:firstLine="375"/>
        <w:rPr>
          <w:rFonts w:ascii="GHEA Grapalat" w:hAnsi="GHEA Grapalat"/>
          <w:iCs/>
          <w:snapToGrid w:val="0"/>
          <w:color w:val="000000"/>
          <w:sz w:val="2"/>
          <w:szCs w:val="21"/>
          <w:lang w:val="es-ES"/>
        </w:rPr>
      </w:pPr>
      <w:r w:rsidRPr="001304A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D12240" w:rsidRPr="001304AC" w:rsidTr="001304AC">
        <w:trPr>
          <w:trHeight w:val="266"/>
          <w:tblCellSpacing w:w="7" w:type="dxa"/>
          <w:jc w:val="center"/>
        </w:trPr>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 xml:space="preserve">Ապրանքը հանձնեց </w:t>
            </w:r>
          </w:p>
        </w:tc>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Ապրանքը ընդունեց</w:t>
            </w:r>
          </w:p>
        </w:tc>
      </w:tr>
      <w:tr w:rsidR="00D12240" w:rsidRPr="001304AC" w:rsidTr="001304AC">
        <w:trPr>
          <w:trHeight w:val="47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r>
      <w:tr w:rsidR="00D12240" w:rsidRPr="001304AC" w:rsidTr="001304AC">
        <w:trPr>
          <w:trHeight w:val="50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r>
      <w:tr w:rsidR="00D12240" w:rsidRPr="001304AC" w:rsidTr="001304AC">
        <w:trPr>
          <w:trHeight w:val="281"/>
          <w:tblCellSpacing w:w="7" w:type="dxa"/>
          <w:jc w:val="center"/>
        </w:trPr>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GHEA Grapalat" w:hAnsi="GHEA Grapalat"/>
                <w:iCs/>
                <w:color w:val="000000"/>
                <w:sz w:val="21"/>
                <w:szCs w:val="21"/>
              </w:rPr>
              <w:t xml:space="preserve">                              Կ.Տ.</w:t>
            </w:r>
            <w:r w:rsidRPr="001304AC">
              <w:rPr>
                <w:rFonts w:ascii="Arial" w:hAnsi="Arial" w:cs="Arial"/>
                <w:iCs/>
                <w:color w:val="000000"/>
                <w:sz w:val="21"/>
                <w:szCs w:val="21"/>
              </w:rPr>
              <w:t xml:space="preserve">                                                                                 </w:t>
            </w:r>
          </w:p>
        </w:tc>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Arial" w:hAnsi="Arial" w:cs="Arial"/>
                <w:iCs/>
                <w:color w:val="000000"/>
                <w:sz w:val="21"/>
                <w:szCs w:val="21"/>
              </w:rPr>
              <w:t xml:space="preserve">                                     </w:t>
            </w:r>
            <w:r w:rsidRPr="001304AC">
              <w:rPr>
                <w:rFonts w:ascii="GHEA Grapalat" w:hAnsi="GHEA Grapalat"/>
                <w:iCs/>
                <w:color w:val="000000"/>
                <w:sz w:val="21"/>
                <w:szCs w:val="21"/>
              </w:rPr>
              <w:t>Կ.Տ.</w:t>
            </w:r>
          </w:p>
        </w:tc>
      </w:tr>
    </w:tbl>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jc w:val="right"/>
        <w:rPr>
          <w:rFonts w:ascii="GHEA Grapalat" w:hAnsi="GHEA Grapalat" w:cs="Sylfaen"/>
          <w:i/>
          <w:sz w:val="20"/>
          <w:lang w:val="pt-BR"/>
        </w:rPr>
      </w:pPr>
    </w:p>
    <w:p w:rsidR="00D12240" w:rsidRPr="001304AC" w:rsidRDefault="00D12240" w:rsidP="00D12240">
      <w:pPr>
        <w:jc w:val="right"/>
        <w:rPr>
          <w:rFonts w:ascii="GHEA Grapalat" w:hAnsi="GHEA Grapalat" w:cs="Sylfaen"/>
          <w:i/>
          <w:sz w:val="20"/>
        </w:rPr>
      </w:pPr>
      <w:r w:rsidRPr="001304AC">
        <w:rPr>
          <w:rFonts w:ascii="GHEA Grapalat" w:hAnsi="GHEA Grapalat" w:cs="Sylfaen"/>
          <w:i/>
          <w:sz w:val="20"/>
          <w:lang w:val="pt-BR"/>
        </w:rPr>
        <w:t>Հավելված</w:t>
      </w:r>
      <w:r w:rsidRPr="001304AC">
        <w:rPr>
          <w:rFonts w:ascii="GHEA Grapalat" w:hAnsi="GHEA Grapalat" w:cs="Sylfaen"/>
          <w:i/>
          <w:sz w:val="20"/>
        </w:rPr>
        <w:t xml:space="preserve"> 3.1</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              20  թ. կնքված </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ծածկագրով պայմանագրի</w:t>
      </w: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ind w:left="-142" w:firstLine="142"/>
        <w:jc w:val="center"/>
        <w:rPr>
          <w:rFonts w:ascii="GHEA Grapalat" w:hAnsi="GHEA Grapalat" w:cs="Sylfaen"/>
        </w:rPr>
      </w:pPr>
    </w:p>
    <w:p w:rsidR="00D12240" w:rsidRPr="001304AC" w:rsidRDefault="00D12240" w:rsidP="00D12240">
      <w:pPr>
        <w:jc w:val="center"/>
        <w:rPr>
          <w:rFonts w:ascii="GHEA Grapalat" w:hAnsi="GHEA Grapalat" w:cs="Sylfaen"/>
          <w:bCs/>
          <w:sz w:val="18"/>
          <w:szCs w:val="18"/>
        </w:rPr>
      </w:pPr>
      <w:r w:rsidRPr="001304AC">
        <w:rPr>
          <w:rFonts w:ascii="GHEA Grapalat" w:hAnsi="GHEA Grapalat" w:cs="Sylfaen"/>
          <w:bCs/>
          <w:sz w:val="18"/>
          <w:szCs w:val="18"/>
        </w:rPr>
        <w:t xml:space="preserve">ԱԿՏ    N </w:t>
      </w:r>
      <w:r w:rsidRPr="001304AC">
        <w:rPr>
          <w:rFonts w:ascii="GHEA Grapalat" w:hAnsi="GHEA Grapalat" w:cs="Sylfaen"/>
          <w:bCs/>
          <w:sz w:val="18"/>
          <w:szCs w:val="18"/>
          <w:u w:val="single"/>
        </w:rPr>
        <w:tab/>
      </w: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 w:val="left" w:pos="2250"/>
        </w:tabs>
        <w:jc w:val="center"/>
        <w:rPr>
          <w:rFonts w:ascii="GHEA Grapalat" w:hAnsi="GHEA Grapalat" w:cs="Sylfaen"/>
          <w:bCs/>
          <w:sz w:val="18"/>
          <w:szCs w:val="18"/>
        </w:rPr>
      </w:pPr>
      <w:proofErr w:type="gramStart"/>
      <w:r w:rsidRPr="001304AC">
        <w:rPr>
          <w:rFonts w:ascii="GHEA Grapalat" w:hAnsi="GHEA Grapalat" w:cs="Sylfaen"/>
          <w:bCs/>
          <w:sz w:val="18"/>
          <w:szCs w:val="18"/>
        </w:rPr>
        <w:t>պայմանագրի</w:t>
      </w:r>
      <w:proofErr w:type="gramEnd"/>
      <w:r w:rsidRPr="001304AC">
        <w:rPr>
          <w:rFonts w:ascii="GHEA Grapalat" w:hAnsi="GHEA Grapalat" w:cs="Sylfaen"/>
          <w:bCs/>
          <w:sz w:val="18"/>
          <w:szCs w:val="18"/>
        </w:rPr>
        <w:t xml:space="preserve"> արդյունքը Գնորդին հանձնելու փաստը ֆիքսելու վերաբերյալ                                                                                                                               </w:t>
      </w:r>
    </w:p>
    <w:p w:rsidR="00D12240" w:rsidRPr="001304AC" w:rsidRDefault="00D12240" w:rsidP="00D12240">
      <w:pPr>
        <w:jc w:val="center"/>
        <w:rPr>
          <w:rFonts w:ascii="GHEA Grapalat" w:hAnsi="GHEA Grapalat" w:cs="Sylfaen"/>
          <w:b/>
          <w:bCs/>
          <w:sz w:val="18"/>
          <w:szCs w:val="18"/>
        </w:rPr>
      </w:pP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s>
        <w:rPr>
          <w:rFonts w:ascii="GHEA Grapalat" w:hAnsi="GHEA Grapalat" w:cs="Sylfaen"/>
          <w:sz w:val="18"/>
          <w:szCs w:val="22"/>
        </w:rPr>
      </w:pPr>
    </w:p>
    <w:p w:rsidR="00D12240" w:rsidRPr="001304AC" w:rsidRDefault="00D12240" w:rsidP="00D12240">
      <w:pPr>
        <w:tabs>
          <w:tab w:val="left" w:pos="360"/>
          <w:tab w:val="left" w:pos="540"/>
        </w:tabs>
        <w:ind w:left="-540" w:firstLine="180"/>
        <w:jc w:val="both"/>
        <w:rPr>
          <w:rFonts w:ascii="GHEA Grapalat" w:hAnsi="GHEA Grapalat" w:cs="Sylfaen"/>
          <w:sz w:val="20"/>
        </w:rPr>
      </w:pPr>
      <w:r w:rsidRPr="001304AC">
        <w:rPr>
          <w:rFonts w:ascii="GHEA Grapalat" w:hAnsi="GHEA Grapalat" w:cs="Sylfaen"/>
          <w:sz w:val="20"/>
        </w:rPr>
        <w:tab/>
      </w:r>
      <w:r w:rsidRPr="001304AC">
        <w:rPr>
          <w:rFonts w:ascii="GHEA Grapalat" w:hAnsi="GHEA Grapalat" w:cs="Sylfaen"/>
          <w:sz w:val="20"/>
          <w:lang w:val="hy-AM"/>
        </w:rPr>
        <w:t xml:space="preserve">Սույնով </w:t>
      </w:r>
      <w:r w:rsidRPr="001304AC">
        <w:rPr>
          <w:rFonts w:ascii="GHEA Grapalat" w:hAnsi="GHEA Grapalat" w:cs="Sylfaen"/>
          <w:sz w:val="20"/>
        </w:rPr>
        <w:t>արձանագրվում է</w:t>
      </w:r>
      <w:r w:rsidRPr="001304AC">
        <w:rPr>
          <w:rFonts w:ascii="GHEA Grapalat" w:hAnsi="GHEA Grapalat" w:cs="Sylfaen"/>
          <w:sz w:val="20"/>
          <w:lang w:val="hy-AM"/>
        </w:rPr>
        <w:t xml:space="preserve">, որ </w:t>
      </w:r>
      <w:r w:rsidRPr="001304AC">
        <w:rPr>
          <w:rFonts w:ascii="GHEA Grapalat" w:hAnsi="GHEA Grapalat" w:cs="Sylfaen"/>
          <w:sz w:val="20"/>
          <w:u w:val="single"/>
        </w:rPr>
        <w:tab/>
      </w:r>
      <w:r w:rsidRPr="001304AC">
        <w:rPr>
          <w:rFonts w:ascii="GHEA Grapalat" w:hAnsi="GHEA Grapalat" w:cs="Sylfaen"/>
          <w:sz w:val="20"/>
          <w:u w:val="single"/>
        </w:rPr>
        <w:tab/>
        <w:t xml:space="preserve">        </w:t>
      </w:r>
      <w:r w:rsidRPr="001304AC">
        <w:rPr>
          <w:rFonts w:ascii="GHEA Grapalat" w:hAnsi="GHEA Grapalat" w:cs="Sylfaen"/>
          <w:sz w:val="20"/>
        </w:rPr>
        <w:t xml:space="preserve">-ի (այսուհետ` Գնորդ) </w:t>
      </w:r>
      <w:r w:rsidRPr="001304AC">
        <w:rPr>
          <w:rFonts w:ascii="GHEA Grapalat" w:hAnsi="GHEA Grapalat" w:cs="Sylfaen"/>
          <w:sz w:val="20"/>
          <w:lang w:val="hy-AM"/>
        </w:rPr>
        <w:t xml:space="preserve">և </w:t>
      </w:r>
      <w:r w:rsidRPr="001304AC">
        <w:rPr>
          <w:rFonts w:ascii="GHEA Grapalat" w:hAnsi="GHEA Grapalat" w:cs="Sylfaen"/>
          <w:sz w:val="20"/>
        </w:rPr>
        <w:t xml:space="preserve">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p>
    <w:p w:rsidR="00D12240" w:rsidRPr="001304AC" w:rsidRDefault="00D12240" w:rsidP="00D12240">
      <w:pPr>
        <w:tabs>
          <w:tab w:val="left" w:pos="360"/>
          <w:tab w:val="left" w:pos="540"/>
        </w:tabs>
        <w:ind w:left="-540" w:firstLine="180"/>
        <w:jc w:val="both"/>
        <w:rPr>
          <w:rFonts w:ascii="GHEA Grapalat" w:hAnsi="GHEA Grapalat" w:cs="Sylfaen"/>
          <w:sz w:val="12"/>
          <w:szCs w:val="16"/>
        </w:rPr>
      </w:pP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t xml:space="preserve">        </w:t>
      </w:r>
      <w:r w:rsidRPr="001304AC">
        <w:rPr>
          <w:rFonts w:ascii="GHEA Grapalat" w:hAnsi="GHEA Grapalat" w:cs="Sylfaen"/>
          <w:sz w:val="12"/>
          <w:szCs w:val="16"/>
        </w:rPr>
        <w:t xml:space="preserve">Գնորդի անվանումը     </w:t>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t xml:space="preserve">            Վաճառողի անվանումը</w:t>
      </w:r>
      <w:r w:rsidRPr="001304AC">
        <w:rPr>
          <w:rFonts w:ascii="GHEA Grapalat" w:hAnsi="GHEA Grapalat" w:cs="Sylfaen"/>
          <w:sz w:val="12"/>
          <w:szCs w:val="16"/>
        </w:rPr>
        <w:tab/>
      </w:r>
    </w:p>
    <w:p w:rsidR="00D12240" w:rsidRPr="001304AC" w:rsidRDefault="00D12240" w:rsidP="00D12240">
      <w:pPr>
        <w:tabs>
          <w:tab w:val="left" w:pos="360"/>
          <w:tab w:val="left" w:pos="540"/>
        </w:tabs>
        <w:ind w:right="-360"/>
        <w:jc w:val="both"/>
        <w:rPr>
          <w:rFonts w:ascii="GHEA Grapalat" w:hAnsi="GHEA Grapalat" w:cs="Sylfaen"/>
          <w:sz w:val="20"/>
          <w:u w:val="single"/>
          <w:lang w:val="hy-AM"/>
        </w:rPr>
      </w:pPr>
      <w:r w:rsidRPr="001304AC">
        <w:rPr>
          <w:rFonts w:ascii="GHEA Grapalat" w:hAnsi="GHEA Grapalat" w:cs="Sylfaen"/>
          <w:sz w:val="20"/>
          <w:lang w:val="hy-AM"/>
        </w:rPr>
        <w:t xml:space="preserve">(այսուհետ` </w:t>
      </w:r>
      <w:r w:rsidRPr="001304AC">
        <w:rPr>
          <w:rFonts w:ascii="GHEA Grapalat" w:hAnsi="GHEA Grapalat" w:cs="Sylfaen"/>
          <w:sz w:val="20"/>
        </w:rPr>
        <w:t>Վաճառող</w:t>
      </w:r>
      <w:r w:rsidRPr="001304AC">
        <w:rPr>
          <w:rFonts w:ascii="GHEA Grapalat" w:hAnsi="GHEA Grapalat" w:cs="Sylfaen"/>
          <w:sz w:val="20"/>
          <w:lang w:val="hy-AM"/>
        </w:rPr>
        <w:t>)</w:t>
      </w:r>
      <w:r w:rsidRPr="001304AC">
        <w:rPr>
          <w:rFonts w:ascii="GHEA Grapalat" w:hAnsi="GHEA Grapalat" w:cs="Sylfaen"/>
          <w:sz w:val="20"/>
        </w:rPr>
        <w:t xml:space="preserve"> միջև 20     թ.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lang w:val="hy-AM"/>
        </w:rPr>
        <w:t xml:space="preserve"> -ին կնքված N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p>
    <w:p w:rsidR="00D12240" w:rsidRPr="001304AC" w:rsidRDefault="00D12240" w:rsidP="00D12240">
      <w:pPr>
        <w:tabs>
          <w:tab w:val="left" w:pos="360"/>
          <w:tab w:val="left" w:pos="540"/>
        </w:tabs>
        <w:ind w:right="-360"/>
        <w:jc w:val="both"/>
        <w:rPr>
          <w:rFonts w:ascii="GHEA Grapalat" w:hAnsi="GHEA Grapalat" w:cs="Sylfaen"/>
          <w:sz w:val="12"/>
          <w:szCs w:val="16"/>
          <w:lang w:val="hy-AM"/>
        </w:rPr>
      </w:pP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պայմանագրի կնքման ամսաթիվը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 xml:space="preserve">      պայմանագրի համարը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p>
    <w:p w:rsidR="00D12240" w:rsidRPr="001304AC" w:rsidRDefault="00D12240" w:rsidP="00D12240">
      <w:pPr>
        <w:tabs>
          <w:tab w:val="left" w:pos="360"/>
          <w:tab w:val="left" w:pos="540"/>
        </w:tabs>
        <w:jc w:val="both"/>
        <w:rPr>
          <w:rFonts w:ascii="GHEA Grapalat" w:hAnsi="GHEA Grapalat" w:cs="Sylfaen"/>
          <w:sz w:val="20"/>
          <w:lang w:val="hy-AM"/>
        </w:rPr>
      </w:pPr>
      <w:r w:rsidRPr="001304AC">
        <w:rPr>
          <w:rFonts w:ascii="GHEA Grapalat" w:hAnsi="GHEA Grapalat" w:cs="Sylfaen"/>
          <w:sz w:val="20"/>
          <w:lang w:val="hy-AM"/>
        </w:rPr>
        <w:t xml:space="preserve">պայմանագրի շրջանակներում Վաճառողը  20  թ.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lang w:val="hy-AM"/>
        </w:rPr>
        <w:t>-ին հանձնման-ընդունման նպատակով Գնորդին հանձնեց ստորև նշված ապրանքները.</w:t>
      </w:r>
    </w:p>
    <w:p w:rsidR="00D12240" w:rsidRPr="001304AC" w:rsidRDefault="00D12240" w:rsidP="00D12240">
      <w:pPr>
        <w:tabs>
          <w:tab w:val="left" w:pos="2972"/>
        </w:tabs>
        <w:jc w:val="both"/>
        <w:rPr>
          <w:rFonts w:ascii="GHEA Grapalat" w:hAnsi="GHEA Grapalat" w:cs="Sylfaen"/>
          <w:sz w:val="20"/>
          <w:lang w:val="hy-AM"/>
        </w:rPr>
      </w:pPr>
      <w:r w:rsidRPr="001304A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D12240" w:rsidRPr="001304AC" w:rsidTr="001304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D12240" w:rsidRPr="001304AC" w:rsidRDefault="00D12240" w:rsidP="001304AC">
            <w:pPr>
              <w:jc w:val="center"/>
              <w:rPr>
                <w:rFonts w:ascii="GHEA Grapalat" w:hAnsi="GHEA Grapalat" w:cs="Sylfaen"/>
                <w:bCs/>
                <w:sz w:val="18"/>
                <w:szCs w:val="18"/>
                <w:lang w:eastAsia="ru-RU"/>
              </w:rPr>
            </w:pPr>
            <w:r w:rsidRPr="001304AC">
              <w:rPr>
                <w:rFonts w:ascii="GHEA Grapalat" w:hAnsi="GHEA Grapalat" w:cs="Sylfaen"/>
                <w:bCs/>
                <w:sz w:val="18"/>
                <w:szCs w:val="18"/>
                <w:lang w:eastAsia="ru-RU"/>
              </w:rPr>
              <w:t>Ապրանքի</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քանակը</w:t>
            </w:r>
            <w:r w:rsidRPr="001304AC">
              <w:rPr>
                <w:rFonts w:ascii="GHEA Grapalat" w:hAnsi="GHEA Grapalat"/>
                <w:sz w:val="18"/>
                <w:szCs w:val="18"/>
              </w:rPr>
              <w:t xml:space="preserve"> (</w:t>
            </w:r>
            <w:r w:rsidRPr="001304AC">
              <w:rPr>
                <w:rFonts w:ascii="GHEA Grapalat" w:hAnsi="GHEA Grapalat" w:cs="Sylfaen"/>
                <w:sz w:val="18"/>
                <w:szCs w:val="18"/>
              </w:rPr>
              <w:t>փաստացի</w:t>
            </w:r>
            <w:r w:rsidRPr="001304AC">
              <w:rPr>
                <w:rFonts w:ascii="GHEA Grapalat" w:hAnsi="GHEA Grapalat"/>
                <w:sz w:val="18"/>
                <w:szCs w:val="18"/>
              </w:rPr>
              <w:t>)</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bl>
    <w:p w:rsidR="00D12240" w:rsidRPr="001304AC" w:rsidRDefault="00D12240" w:rsidP="00D12240">
      <w:pPr>
        <w:tabs>
          <w:tab w:val="left" w:pos="360"/>
          <w:tab w:val="left" w:pos="540"/>
        </w:tabs>
        <w:jc w:val="both"/>
        <w:rPr>
          <w:rFonts w:ascii="GHEA Grapalat" w:hAnsi="GHEA Grapalat" w:cs="Sylfaen"/>
          <w:lang w:eastAsia="ru-RU"/>
        </w:rPr>
      </w:pPr>
    </w:p>
    <w:p w:rsidR="00D12240" w:rsidRPr="001304AC" w:rsidRDefault="00D12240" w:rsidP="00D12240">
      <w:pPr>
        <w:tabs>
          <w:tab w:val="left" w:pos="360"/>
          <w:tab w:val="left" w:pos="540"/>
        </w:tabs>
        <w:jc w:val="both"/>
        <w:rPr>
          <w:rFonts w:ascii="GHEA Grapalat" w:hAnsi="GHEA Grapalat" w:cs="Sylfaen"/>
          <w:sz w:val="20"/>
        </w:rPr>
      </w:pPr>
      <w:r w:rsidRPr="001304AC">
        <w:rPr>
          <w:rFonts w:ascii="GHEA Grapalat" w:hAnsi="GHEA Grapalat" w:cs="Sylfaen"/>
          <w:sz w:val="20"/>
        </w:rPr>
        <w:t>Սույն ակտը կազմված է 2 օրինակից, յուրաքանչյուր կողմին տրամադրվում է մեկական օրինակ:</w:t>
      </w:r>
    </w:p>
    <w:p w:rsidR="00D12240" w:rsidRPr="001304AC" w:rsidRDefault="00D12240" w:rsidP="00D12240">
      <w:pPr>
        <w:tabs>
          <w:tab w:val="left" w:pos="360"/>
          <w:tab w:val="left" w:pos="540"/>
        </w:tabs>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14"/>
          <w:szCs w:val="14"/>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rPr>
      </w:pPr>
      <w:r w:rsidRPr="001304AC">
        <w:rPr>
          <w:rFonts w:ascii="GHEA Grapalat" w:hAnsi="GHEA Grapalat" w:cs="Sylfaen"/>
          <w:sz w:val="22"/>
          <w:szCs w:val="22"/>
        </w:rPr>
        <w:t>ԿՈՂՄԵՐԸ</w:t>
      </w:r>
    </w:p>
    <w:p w:rsidR="00D12240" w:rsidRPr="001304AC" w:rsidRDefault="00D12240" w:rsidP="00D12240">
      <w:pPr>
        <w:jc w:val="center"/>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D12240" w:rsidRPr="001304AC" w:rsidTr="001304AC">
        <w:tc>
          <w:tcPr>
            <w:tcW w:w="4785"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Հանձնեց</w:t>
            </w:r>
          </w:p>
        </w:tc>
        <w:tc>
          <w:tcPr>
            <w:tcW w:w="5223"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 xml:space="preserve">        Ընդունեց</w:t>
            </w:r>
          </w:p>
        </w:tc>
      </w:tr>
    </w:tbl>
    <w:p w:rsidR="00D12240" w:rsidRPr="001304AC" w:rsidRDefault="00D12240" w:rsidP="00D12240">
      <w:pPr>
        <w:tabs>
          <w:tab w:val="left" w:pos="360"/>
          <w:tab w:val="left" w:pos="540"/>
        </w:tabs>
        <w:rPr>
          <w:rFonts w:ascii="GHEA Grapalat" w:hAnsi="GHEA Grapalat" w:cs="Sylfaen"/>
          <w:sz w:val="20"/>
          <w:szCs w:val="20"/>
          <w:lang w:eastAsia="ru-RU"/>
        </w:rPr>
      </w:pPr>
      <w:r w:rsidRPr="001304AC">
        <w:rPr>
          <w:rFonts w:ascii="GHEA Grapalat" w:hAnsi="GHEA Grapalat" w:cs="Sylfaen"/>
          <w:sz w:val="20"/>
          <w:szCs w:val="20"/>
          <w:lang w:eastAsia="ru-RU"/>
        </w:rPr>
        <w:t xml:space="preserve">                                                                                                  </w:t>
      </w:r>
      <w:proofErr w:type="gramStart"/>
      <w:r w:rsidRPr="001304AC">
        <w:rPr>
          <w:rFonts w:ascii="GHEA Grapalat" w:hAnsi="GHEA Grapalat" w:cs="Sylfaen"/>
          <w:sz w:val="20"/>
          <w:szCs w:val="20"/>
          <w:lang w:eastAsia="ru-RU"/>
        </w:rPr>
        <w:t>հայտը</w:t>
      </w:r>
      <w:proofErr w:type="gramEnd"/>
      <w:r w:rsidRPr="001304AC">
        <w:rPr>
          <w:rFonts w:ascii="GHEA Grapalat" w:hAnsi="GHEA Grapalat" w:cs="Sylfaen"/>
          <w:sz w:val="20"/>
          <w:szCs w:val="20"/>
          <w:lang w:eastAsia="ru-RU"/>
        </w:rPr>
        <w:t xml:space="preserve"> նախագծած ներկայացուցիչ`</w:t>
      </w:r>
    </w:p>
    <w:p w:rsidR="00D12240" w:rsidRPr="001304AC" w:rsidRDefault="00D12240" w:rsidP="00D1224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D12240" w:rsidRPr="001304AC"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r>
      <w:tr w:rsidR="00D12240" w:rsidRPr="00AE2768"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AE2768"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r>
      <w:tr w:rsidR="00D12240" w:rsidRPr="00AE2768" w:rsidTr="001304AC">
        <w:trPr>
          <w:tblCellSpacing w:w="7" w:type="dxa"/>
          <w:jc w:val="center"/>
        </w:trPr>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p>
        </w:tc>
      </w:tr>
    </w:tbl>
    <w:p w:rsidR="00D12240" w:rsidRDefault="00D12240" w:rsidP="00D12240">
      <w:pPr>
        <w:rPr>
          <w:rFonts w:ascii="GHEA Grapalat" w:hAnsi="GHEA Grapalat" w:cs="Sylfaen"/>
          <w:b/>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Default="00D12240" w:rsidP="00D12240">
      <w:pPr>
        <w:rPr>
          <w:rFonts w:ascii="GHEA Grapalat" w:hAnsi="GHEA Grapalat" w:cs="Sylfaen"/>
        </w:rPr>
      </w:pPr>
    </w:p>
    <w:p w:rsidR="00D12240" w:rsidRPr="00131E9C" w:rsidRDefault="00D12240" w:rsidP="00D12240">
      <w:pPr>
        <w:tabs>
          <w:tab w:val="left" w:pos="8640"/>
        </w:tabs>
        <w:rPr>
          <w:rFonts w:ascii="GHEA Grapalat" w:hAnsi="GHEA Grapalat" w:cs="GHEA Grapalat"/>
          <w:sz w:val="22"/>
          <w:szCs w:val="22"/>
          <w:lang w:val="hy-AM"/>
        </w:rPr>
      </w:pPr>
      <w:r>
        <w:rPr>
          <w:rFonts w:ascii="GHEA Grapalat" w:hAnsi="GHEA Grapalat" w:cs="Sylfaen"/>
        </w:rPr>
        <w:tab/>
      </w:r>
    </w:p>
    <w:p w:rsidR="00B2572B" w:rsidRPr="00131E9C" w:rsidRDefault="00B2572B" w:rsidP="00D12240">
      <w:pPr>
        <w:pStyle w:val="BodyTextIndent3"/>
        <w:spacing w:line="240" w:lineRule="auto"/>
        <w:jc w:val="right"/>
        <w:rPr>
          <w:rFonts w:ascii="GHEA Grapalat" w:hAnsi="GHEA Grapalat" w:cs="GHEA Grapalat"/>
          <w:sz w:val="22"/>
          <w:szCs w:val="22"/>
          <w:lang w:val="hy-AM"/>
        </w:rPr>
      </w:pPr>
    </w:p>
    <w:sectPr w:rsidR="00B2572B" w:rsidRPr="00131E9C" w:rsidSect="00D12240">
      <w:pgSz w:w="11906" w:h="16838" w:code="9"/>
      <w:pgMar w:top="720" w:right="662" w:bottom="426" w:left="1138"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6E2" w:rsidRDefault="00FC66E2">
      <w:r>
        <w:separator/>
      </w:r>
    </w:p>
  </w:endnote>
  <w:endnote w:type="continuationSeparator" w:id="0">
    <w:p w:rsidR="00FC66E2" w:rsidRDefault="00FC66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6E2" w:rsidRDefault="00FC66E2">
      <w:r>
        <w:separator/>
      </w:r>
    </w:p>
  </w:footnote>
  <w:footnote w:type="continuationSeparator" w:id="0">
    <w:p w:rsidR="00FC66E2" w:rsidRDefault="00FC66E2">
      <w:r>
        <w:continuationSeparator/>
      </w:r>
    </w:p>
  </w:footnote>
  <w:footnote w:id="1">
    <w:p w:rsidR="00FC66E2" w:rsidRPr="006265F4" w:rsidRDefault="00FC66E2"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F15E9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FC66E2" w:rsidRPr="00AB6289" w:rsidRDefault="00FC66E2"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3">
    <w:p w:rsidR="00FC66E2" w:rsidRPr="000B7538" w:rsidRDefault="00FC66E2" w:rsidP="00880AA5">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FC66E2" w:rsidRPr="00880354" w:rsidRDefault="00FC66E2" w:rsidP="00880AA5">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4">
    <w:p w:rsidR="00FC66E2" w:rsidRPr="00D33685" w:rsidRDefault="00FC66E2" w:rsidP="00880AA5">
      <w:pPr>
        <w:pStyle w:val="FootnoteText"/>
        <w:rPr>
          <w:rFonts w:ascii="GHEA Grapalat" w:hAnsi="GHEA Grapalat"/>
          <w:i/>
          <w:sz w:val="16"/>
          <w:szCs w:val="16"/>
          <w:lang w:val="hy-AM"/>
        </w:rPr>
      </w:pPr>
      <w:r w:rsidRPr="000D1C4E">
        <w:rPr>
          <w:rFonts w:ascii="GHEA Grapalat" w:hAnsi="GHEA Grapalat"/>
          <w:i/>
          <w:sz w:val="16"/>
          <w:szCs w:val="16"/>
          <w:lang w:val="hy-AM"/>
        </w:rPr>
        <w:t>*</w:t>
      </w:r>
      <w:r w:rsidRPr="00D33685">
        <w:rPr>
          <w:rFonts w:ascii="GHEA Grapalat" w:hAnsi="GHEA Grapalat"/>
          <w:i/>
          <w:sz w:val="16"/>
          <w:szCs w:val="16"/>
          <w:lang w:val="hy-AM"/>
        </w:rPr>
        <w:t>լրացվում է հանձնաժողովի քարտուղարի կողմից` մինչև հրավերը տեղեկագրում հրապարակելը:</w:t>
      </w:r>
    </w:p>
    <w:p w:rsidR="00FC66E2" w:rsidRPr="00D33685" w:rsidRDefault="00FC66E2" w:rsidP="00D33685">
      <w:pPr>
        <w:pStyle w:val="FootnoteText"/>
        <w:jc w:val="both"/>
        <w:rPr>
          <w:rFonts w:ascii="Calibri" w:hAnsi="Calibri"/>
          <w:sz w:val="16"/>
          <w:szCs w:val="16"/>
          <w:lang w:val="hy-AM"/>
        </w:rPr>
      </w:pPr>
      <w:r w:rsidRPr="00D33685">
        <w:rPr>
          <w:rFonts w:ascii="GHEA Grapalat" w:hAnsi="GHEA Grapalat"/>
          <w:i/>
          <w:sz w:val="16"/>
          <w:szCs w:val="16"/>
          <w:lang w:val="hy-AM"/>
        </w:rPr>
        <w:t>** - ՀՀ</w:t>
      </w:r>
      <w:r w:rsidRPr="00D33685">
        <w:rPr>
          <w:rFonts w:ascii="GHEA Grapalat" w:hAnsi="GHEA Grapalat"/>
          <w:i/>
          <w:sz w:val="16"/>
          <w:szCs w:val="16"/>
          <w:lang w:val="af-ZA"/>
        </w:rPr>
        <w:t xml:space="preserve"> </w:t>
      </w:r>
      <w:r w:rsidRPr="00D33685">
        <w:rPr>
          <w:rFonts w:ascii="GHEA Grapalat" w:hAnsi="GHEA Grapalat"/>
          <w:i/>
          <w:sz w:val="16"/>
          <w:szCs w:val="16"/>
          <w:lang w:val="hy-AM"/>
        </w:rPr>
        <w:t>ռեզիդենտ</w:t>
      </w:r>
      <w:r w:rsidRPr="00D33685">
        <w:rPr>
          <w:rFonts w:ascii="GHEA Grapalat" w:hAnsi="GHEA Grapalat"/>
          <w:i/>
          <w:sz w:val="16"/>
          <w:szCs w:val="16"/>
          <w:lang w:val="af-ZA"/>
        </w:rPr>
        <w:t xml:space="preserve"> </w:t>
      </w:r>
      <w:r w:rsidRPr="00D33685">
        <w:rPr>
          <w:rFonts w:ascii="GHEA Grapalat" w:hAnsi="GHEA Grapalat"/>
          <w:i/>
          <w:sz w:val="16"/>
          <w:szCs w:val="16"/>
          <w:lang w:val="hy-AM"/>
        </w:rPr>
        <w:t>հանդիասցող</w:t>
      </w:r>
      <w:r w:rsidRPr="00D33685">
        <w:rPr>
          <w:rFonts w:ascii="GHEA Grapalat" w:hAnsi="GHEA Grapalat"/>
          <w:i/>
          <w:sz w:val="16"/>
          <w:szCs w:val="16"/>
          <w:lang w:val="af-ZA"/>
        </w:rPr>
        <w:t xml:space="preserve"> </w:t>
      </w:r>
      <w:r w:rsidRPr="00D33685">
        <w:rPr>
          <w:rFonts w:ascii="GHEA Grapalat" w:hAnsi="GHEA Grapalat"/>
          <w:i/>
          <w:sz w:val="16"/>
          <w:szCs w:val="16"/>
          <w:lang w:val="hy-AM"/>
        </w:rPr>
        <w:t>մասնակիցը</w:t>
      </w:r>
      <w:r w:rsidRPr="00D33685">
        <w:rPr>
          <w:rFonts w:ascii="GHEA Grapalat" w:hAnsi="GHEA Grapalat"/>
          <w:i/>
          <w:sz w:val="16"/>
          <w:szCs w:val="16"/>
          <w:lang w:val="af-ZA"/>
        </w:rPr>
        <w:t xml:space="preserve"> </w:t>
      </w:r>
      <w:r w:rsidRPr="00D33685">
        <w:rPr>
          <w:rFonts w:ascii="GHEA Grapalat" w:hAnsi="GHEA Grapalat"/>
          <w:i/>
          <w:sz w:val="16"/>
          <w:szCs w:val="16"/>
          <w:lang w:val="hy-AM"/>
        </w:rPr>
        <w:t>դիմում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հայտարարությունը</w:t>
      </w:r>
      <w:r w:rsidRPr="00D33685">
        <w:rPr>
          <w:rFonts w:ascii="GHEA Grapalat" w:hAnsi="GHEA Grapalat"/>
          <w:i/>
          <w:sz w:val="16"/>
          <w:szCs w:val="16"/>
          <w:lang w:val="af-ZA"/>
        </w:rPr>
        <w:t xml:space="preserve"> </w:t>
      </w:r>
      <w:r w:rsidRPr="00D33685">
        <w:rPr>
          <w:rFonts w:ascii="GHEA Grapalat" w:hAnsi="GHEA Grapalat"/>
          <w:i/>
          <w:sz w:val="16"/>
          <w:szCs w:val="16"/>
          <w:lang w:val="hy-AM"/>
        </w:rPr>
        <w:t>լրացնելիս</w:t>
      </w:r>
      <w:r w:rsidRPr="00D33685">
        <w:rPr>
          <w:rFonts w:ascii="GHEA Grapalat" w:hAnsi="GHEA Grapalat"/>
          <w:i/>
          <w:sz w:val="16"/>
          <w:szCs w:val="16"/>
          <w:lang w:val="af-ZA"/>
        </w:rPr>
        <w:t xml:space="preserve"> </w:t>
      </w:r>
      <w:r w:rsidRPr="00D33685">
        <w:rPr>
          <w:rFonts w:ascii="GHEA Grapalat" w:hAnsi="GHEA Grapalat"/>
          <w:i/>
          <w:sz w:val="16"/>
          <w:szCs w:val="16"/>
          <w:lang w:val="hy-AM"/>
        </w:rPr>
        <w:t>նշում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է</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գրանցման</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ստորաբաժանումների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հիմնարկների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և</w:t>
      </w:r>
      <w:r w:rsidRPr="00D33685">
        <w:rPr>
          <w:rFonts w:ascii="GHEA Grapalat" w:hAnsi="GHEA Grapalat"/>
          <w:i/>
          <w:sz w:val="16"/>
          <w:szCs w:val="16"/>
          <w:lang w:val="af-ZA"/>
        </w:rPr>
        <w:t xml:space="preserve"> </w:t>
      </w:r>
      <w:r w:rsidRPr="00D33685">
        <w:rPr>
          <w:rFonts w:ascii="GHEA Grapalat" w:hAnsi="GHEA Grapalat"/>
          <w:i/>
          <w:sz w:val="16"/>
          <w:szCs w:val="16"/>
          <w:lang w:val="hy-AM"/>
        </w:rPr>
        <w:t>անհատ</w:t>
      </w:r>
      <w:r w:rsidRPr="00D33685">
        <w:rPr>
          <w:rFonts w:ascii="GHEA Grapalat" w:hAnsi="GHEA Grapalat"/>
          <w:i/>
          <w:sz w:val="16"/>
          <w:szCs w:val="16"/>
          <w:lang w:val="af-ZA"/>
        </w:rPr>
        <w:t xml:space="preserve"> </w:t>
      </w:r>
      <w:r w:rsidRPr="00D33685">
        <w:rPr>
          <w:rFonts w:ascii="GHEA Grapalat" w:hAnsi="GHEA Grapalat"/>
          <w:i/>
          <w:sz w:val="16"/>
          <w:szCs w:val="16"/>
          <w:lang w:val="hy-AM"/>
        </w:rPr>
        <w:t>ձեռնարկատերերի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հաշվառման</w:t>
      </w:r>
      <w:r w:rsidRPr="00D33685">
        <w:rPr>
          <w:rFonts w:ascii="Calibri" w:hAnsi="Calibri" w:cs="Calibri"/>
          <w:i/>
          <w:sz w:val="16"/>
          <w:szCs w:val="16"/>
          <w:lang w:val="af-ZA"/>
        </w:rPr>
        <w:t> </w:t>
      </w:r>
      <w:r w:rsidRPr="00D33685">
        <w:rPr>
          <w:rFonts w:ascii="GHEA Grapalat" w:hAnsi="GHEA Grapalat" w:cs="GHEA Grapalat"/>
          <w:i/>
          <w:sz w:val="16"/>
          <w:szCs w:val="16"/>
          <w:lang w:val="hy-AM"/>
        </w:rPr>
        <w:t>մասին</w:t>
      </w:r>
      <w:r w:rsidRPr="00D33685">
        <w:rPr>
          <w:rFonts w:ascii="GHEA Grapalat" w:hAnsi="GHEA Grapalat" w:cs="GHEA Grapalat"/>
          <w:i/>
          <w:sz w:val="16"/>
          <w:szCs w:val="16"/>
          <w:lang w:val="af-ZA"/>
        </w:rPr>
        <w:t>»</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օրենքի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համաձայն՝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ռեգիստրի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գործակալությունում</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գրանցած՝</w:t>
      </w:r>
      <w:r w:rsidRPr="00D33685">
        <w:rPr>
          <w:rFonts w:ascii="GHEA Grapalat" w:hAnsi="GHEA Grapalat"/>
          <w:i/>
          <w:sz w:val="16"/>
          <w:szCs w:val="16"/>
          <w:lang w:val="af-ZA"/>
        </w:rPr>
        <w:t xml:space="preserve"> </w:t>
      </w:r>
      <w:r w:rsidRPr="00D33685">
        <w:rPr>
          <w:rFonts w:ascii="GHEA Grapalat" w:hAnsi="GHEA Grapalat"/>
          <w:i/>
          <w:sz w:val="16"/>
          <w:szCs w:val="16"/>
          <w:lang w:val="hy-AM"/>
        </w:rPr>
        <w:t>իր</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շահառուների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վերաբերյալ</w:t>
      </w:r>
      <w:r w:rsidRPr="00D33685">
        <w:rPr>
          <w:rFonts w:ascii="GHEA Grapalat" w:hAnsi="GHEA Grapalat"/>
          <w:i/>
          <w:sz w:val="16"/>
          <w:szCs w:val="16"/>
          <w:lang w:val="af-ZA"/>
        </w:rPr>
        <w:t xml:space="preserve"> </w:t>
      </w:r>
      <w:r w:rsidRPr="00D33685">
        <w:rPr>
          <w:rFonts w:ascii="GHEA Grapalat" w:hAnsi="GHEA Grapalat"/>
          <w:i/>
          <w:sz w:val="16"/>
          <w:szCs w:val="16"/>
          <w:lang w:val="hy-AM"/>
        </w:rPr>
        <w:t>տեղեկություններ</w:t>
      </w:r>
      <w:r w:rsidRPr="00D33685">
        <w:rPr>
          <w:rFonts w:ascii="GHEA Grapalat" w:hAnsi="GHEA Grapalat"/>
          <w:i/>
          <w:sz w:val="16"/>
          <w:szCs w:val="16"/>
          <w:lang w:val="af-ZA"/>
        </w:rPr>
        <w:t xml:space="preserve"> </w:t>
      </w:r>
      <w:r w:rsidRPr="00D33685">
        <w:rPr>
          <w:rFonts w:ascii="GHEA Grapalat" w:hAnsi="GHEA Grapalat"/>
          <w:i/>
          <w:sz w:val="16"/>
          <w:szCs w:val="16"/>
          <w:lang w:val="hy-AM"/>
        </w:rPr>
        <w:t>պարունակող</w:t>
      </w:r>
      <w:r w:rsidRPr="00D33685">
        <w:rPr>
          <w:rFonts w:ascii="GHEA Grapalat" w:hAnsi="GHEA Grapalat"/>
          <w:i/>
          <w:sz w:val="16"/>
          <w:szCs w:val="16"/>
          <w:lang w:val="af-ZA"/>
        </w:rPr>
        <w:t xml:space="preserve"> </w:t>
      </w:r>
      <w:r w:rsidRPr="00D33685">
        <w:rPr>
          <w:rFonts w:ascii="GHEA Grapalat" w:hAnsi="GHEA Grapalat"/>
          <w:i/>
          <w:sz w:val="16"/>
          <w:szCs w:val="16"/>
          <w:lang w:val="hy-AM"/>
        </w:rPr>
        <w:t>կայքէջի</w:t>
      </w:r>
      <w:r w:rsidRPr="00D33685">
        <w:rPr>
          <w:rFonts w:ascii="GHEA Grapalat" w:hAnsi="GHEA Grapalat"/>
          <w:i/>
          <w:sz w:val="16"/>
          <w:szCs w:val="16"/>
          <w:lang w:val="af-ZA"/>
        </w:rPr>
        <w:t xml:space="preserve"> </w:t>
      </w:r>
      <w:r w:rsidRPr="00D33685">
        <w:rPr>
          <w:rFonts w:ascii="GHEA Grapalat" w:hAnsi="GHEA Grapalat"/>
          <w:i/>
          <w:sz w:val="16"/>
          <w:szCs w:val="16"/>
          <w:lang w:val="hy-AM"/>
        </w:rPr>
        <w:t>հղումը՝</w:t>
      </w:r>
      <w:r w:rsidRPr="00D33685">
        <w:rPr>
          <w:rFonts w:ascii="GHEA Grapalat" w:hAnsi="GHEA Grapalat"/>
          <w:i/>
          <w:sz w:val="16"/>
          <w:szCs w:val="16"/>
          <w:lang w:val="af-ZA"/>
        </w:rPr>
        <w:t xml:space="preserve"> </w:t>
      </w:r>
    </w:p>
    <w:p w:rsidR="00FC66E2" w:rsidRPr="00D33685" w:rsidRDefault="00FC66E2" w:rsidP="00D33685">
      <w:pPr>
        <w:pStyle w:val="BodyTextIndent3"/>
        <w:spacing w:line="240" w:lineRule="auto"/>
        <w:ind w:left="142" w:firstLine="0"/>
        <w:rPr>
          <w:rFonts w:ascii="GHEA Grapalat" w:hAnsi="GHEA Grapalat"/>
          <w:i/>
          <w:sz w:val="16"/>
          <w:szCs w:val="16"/>
          <w:lang w:val="hy-AM" w:eastAsia="ru-RU"/>
        </w:rPr>
      </w:pPr>
      <w:r w:rsidRPr="00D33685">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D33685">
        <w:rPr>
          <w:rFonts w:ascii="Cambria Math" w:hAnsi="Cambria Math" w:cs="Cambria Math"/>
          <w:i/>
          <w:sz w:val="16"/>
          <w:szCs w:val="16"/>
          <w:lang w:val="hy-AM" w:eastAsia="ru-RU"/>
        </w:rPr>
        <w:t>․</w:t>
      </w:r>
      <w:r w:rsidRPr="00D33685">
        <w:rPr>
          <w:rFonts w:ascii="GHEA Grapalat" w:hAnsi="GHEA Grapalat"/>
          <w:i/>
          <w:sz w:val="16"/>
          <w:szCs w:val="16"/>
          <w:lang w:val="hy-AM" w:eastAsia="ru-RU"/>
        </w:rPr>
        <w:t>2-ի&gt;&gt; բառերով,</w:t>
      </w:r>
    </w:p>
    <w:p w:rsidR="00FC66E2" w:rsidRPr="002B6991" w:rsidRDefault="00FC66E2" w:rsidP="00D33685">
      <w:pPr>
        <w:pStyle w:val="FootnoteText"/>
        <w:jc w:val="both"/>
        <w:rPr>
          <w:rFonts w:ascii="GHEA Grapalat" w:hAnsi="GHEA Grapalat"/>
          <w:i/>
          <w:sz w:val="16"/>
          <w:szCs w:val="16"/>
          <w:lang w:val="hy-AM"/>
        </w:rPr>
      </w:pPr>
      <w:r w:rsidRPr="00D33685">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bookmarkStart w:id="5" w:name="_GoBack"/>
      <w:bookmarkEnd w:id="5"/>
    </w:p>
    <w:p w:rsidR="00FC66E2" w:rsidRPr="00BF58CA" w:rsidRDefault="00FC66E2" w:rsidP="00D33685">
      <w:pPr>
        <w:pStyle w:val="BodyTextIndent3"/>
        <w:spacing w:line="240" w:lineRule="auto"/>
        <w:ind w:left="142" w:firstLine="0"/>
        <w:rPr>
          <w:rFonts w:ascii="GHEA Grapalat" w:hAnsi="GHEA Grapalat"/>
          <w:i/>
          <w:sz w:val="16"/>
          <w:szCs w:val="16"/>
          <w:lang w:val="hy-AM"/>
        </w:rPr>
      </w:pPr>
    </w:p>
    <w:p w:rsidR="00FC66E2" w:rsidRPr="00B20703" w:rsidDel="006C3873" w:rsidRDefault="00FC66E2" w:rsidP="00880AA5">
      <w:pPr>
        <w:jc w:val="both"/>
        <w:rPr>
          <w:del w:id="6" w:author="User" w:date="2019-05-26T09:52:00Z"/>
          <w:rFonts w:ascii="GHEA Grapalat" w:hAnsi="GHEA Grapalat" w:cs="Sylfaen"/>
          <w:sz w:val="20"/>
          <w:lang w:val="hy-AM"/>
        </w:rPr>
      </w:pPr>
    </w:p>
  </w:footnote>
  <w:footnote w:id="5">
    <w:p w:rsidR="00FC66E2" w:rsidRPr="006265F4" w:rsidRDefault="00FC66E2" w:rsidP="008136AE">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FC66E2" w:rsidRPr="006265F4" w:rsidRDefault="00FC66E2" w:rsidP="008136AE">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FC66E2" w:rsidRPr="006265F4" w:rsidDel="00856FDE" w:rsidRDefault="00FC66E2" w:rsidP="008136AE">
      <w:pPr>
        <w:pStyle w:val="FootnoteText"/>
        <w:rPr>
          <w:del w:id="9" w:author="User" w:date="2019-05-26T09:57:00Z"/>
          <w:i/>
          <w:lang w:val="af-ZA"/>
        </w:rPr>
      </w:pPr>
    </w:p>
  </w:footnote>
  <w:footnote w:id="6">
    <w:p w:rsidR="00FC66E2" w:rsidRPr="00C65A05" w:rsidRDefault="00FC66E2" w:rsidP="00D12240">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FC66E2" w:rsidRPr="00C65A05" w:rsidRDefault="00FC66E2" w:rsidP="00D12240">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rsidR="00FC66E2" w:rsidRPr="006265F4" w:rsidDel="007942E8" w:rsidRDefault="00FC66E2" w:rsidP="00D12240">
      <w:pPr>
        <w:pStyle w:val="FootnoteText"/>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rsidR="00FC66E2" w:rsidRPr="006265F4" w:rsidRDefault="00FC66E2" w:rsidP="00D12240">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FC66E2" w:rsidRPr="006265F4" w:rsidDel="007942E8" w:rsidRDefault="00FC66E2" w:rsidP="00D12240">
      <w:pPr>
        <w:pStyle w:val="FootnoteText"/>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FC66E2" w:rsidRPr="006265F4" w:rsidDel="002877FC" w:rsidRDefault="00FC66E2" w:rsidP="00D12240">
      <w:pPr>
        <w:pStyle w:val="FootnoteText"/>
        <w:jc w:val="both"/>
        <w:rPr>
          <w:del w:id="1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FC66E2" w:rsidRPr="006265F4" w:rsidDel="002877FC" w:rsidRDefault="00FC66E2" w:rsidP="00D12240">
      <w:pPr>
        <w:pStyle w:val="FootnoteText"/>
        <w:jc w:val="both"/>
        <w:rPr>
          <w:del w:id="1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FC66E2" w:rsidRPr="008C7473" w:rsidRDefault="00FC66E2" w:rsidP="00D12240">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0FC2D16"/>
    <w:multiLevelType w:val="hybridMultilevel"/>
    <w:tmpl w:val="9B7C6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6"/>
  </w:num>
  <w:num w:numId="14">
    <w:abstractNumId w:val="9"/>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1"/>
  </w:num>
  <w:num w:numId="31">
    <w:abstractNumId w:val="19"/>
  </w:num>
  <w:num w:numId="32">
    <w:abstractNumId w:val="25"/>
  </w:num>
  <w:num w:numId="33">
    <w:abstractNumId w:val="10"/>
  </w:num>
  <w:num w:numId="34">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BAA"/>
    <w:rsid w:val="00002C23"/>
    <w:rsid w:val="000031E3"/>
    <w:rsid w:val="000033BC"/>
    <w:rsid w:val="00003DF0"/>
    <w:rsid w:val="000058CF"/>
    <w:rsid w:val="00005D30"/>
    <w:rsid w:val="00006DB5"/>
    <w:rsid w:val="000076A1"/>
    <w:rsid w:val="0000776B"/>
    <w:rsid w:val="00012347"/>
    <w:rsid w:val="00012E2C"/>
    <w:rsid w:val="00013093"/>
    <w:rsid w:val="000132F3"/>
    <w:rsid w:val="00013C24"/>
    <w:rsid w:val="000149F3"/>
    <w:rsid w:val="00014B97"/>
    <w:rsid w:val="00014D2F"/>
    <w:rsid w:val="00017479"/>
    <w:rsid w:val="00017484"/>
    <w:rsid w:val="00017D55"/>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5FF"/>
    <w:rsid w:val="000408D8"/>
    <w:rsid w:val="000412AF"/>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6500"/>
    <w:rsid w:val="000676AE"/>
    <w:rsid w:val="000676EA"/>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4BC"/>
    <w:rsid w:val="000845F6"/>
    <w:rsid w:val="00085931"/>
    <w:rsid w:val="000878DB"/>
    <w:rsid w:val="00087A30"/>
    <w:rsid w:val="000910DD"/>
    <w:rsid w:val="000911CA"/>
    <w:rsid w:val="00091EBC"/>
    <w:rsid w:val="00092D0A"/>
    <w:rsid w:val="0009380C"/>
    <w:rsid w:val="0009449B"/>
    <w:rsid w:val="000946A3"/>
    <w:rsid w:val="000952D8"/>
    <w:rsid w:val="00095EB1"/>
    <w:rsid w:val="00096865"/>
    <w:rsid w:val="00097B2B"/>
    <w:rsid w:val="00097DE8"/>
    <w:rsid w:val="000A37CE"/>
    <w:rsid w:val="000A4087"/>
    <w:rsid w:val="000A5B16"/>
    <w:rsid w:val="000A6B75"/>
    <w:rsid w:val="000A72AD"/>
    <w:rsid w:val="000A7528"/>
    <w:rsid w:val="000B033F"/>
    <w:rsid w:val="000B1088"/>
    <w:rsid w:val="000B1228"/>
    <w:rsid w:val="000B259E"/>
    <w:rsid w:val="000B46BE"/>
    <w:rsid w:val="000B5AE5"/>
    <w:rsid w:val="000B67A5"/>
    <w:rsid w:val="000B700B"/>
    <w:rsid w:val="000B70EF"/>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261A"/>
    <w:rsid w:val="000D3188"/>
    <w:rsid w:val="000D34C8"/>
    <w:rsid w:val="000D3B6D"/>
    <w:rsid w:val="000D4471"/>
    <w:rsid w:val="000D52A5"/>
    <w:rsid w:val="000D5766"/>
    <w:rsid w:val="000D590A"/>
    <w:rsid w:val="000D6A89"/>
    <w:rsid w:val="000D6C21"/>
    <w:rsid w:val="000D701E"/>
    <w:rsid w:val="000D7502"/>
    <w:rsid w:val="000D77C1"/>
    <w:rsid w:val="000D7F6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08D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7F"/>
    <w:rsid w:val="001276C9"/>
    <w:rsid w:val="00130202"/>
    <w:rsid w:val="001304AC"/>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0EA"/>
    <w:rsid w:val="001578A1"/>
    <w:rsid w:val="001578D4"/>
    <w:rsid w:val="001600FF"/>
    <w:rsid w:val="0016055A"/>
    <w:rsid w:val="001609F6"/>
    <w:rsid w:val="00160AE4"/>
    <w:rsid w:val="00160BB4"/>
    <w:rsid w:val="0016111C"/>
    <w:rsid w:val="00161428"/>
    <w:rsid w:val="00161FE4"/>
    <w:rsid w:val="001635B8"/>
    <w:rsid w:val="001636ED"/>
    <w:rsid w:val="00164BBC"/>
    <w:rsid w:val="0016519F"/>
    <w:rsid w:val="001669C1"/>
    <w:rsid w:val="001679A6"/>
    <w:rsid w:val="0017022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5E08"/>
    <w:rsid w:val="00187A32"/>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D61"/>
    <w:rsid w:val="001B37D2"/>
    <w:rsid w:val="001B45A9"/>
    <w:rsid w:val="001B478E"/>
    <w:rsid w:val="001B6EBC"/>
    <w:rsid w:val="001B6FCF"/>
    <w:rsid w:val="001B7698"/>
    <w:rsid w:val="001C07C6"/>
    <w:rsid w:val="001C0849"/>
    <w:rsid w:val="001C0B2D"/>
    <w:rsid w:val="001C3D83"/>
    <w:rsid w:val="001C3F6C"/>
    <w:rsid w:val="001C4C13"/>
    <w:rsid w:val="001C76F7"/>
    <w:rsid w:val="001C7A63"/>
    <w:rsid w:val="001C7C1A"/>
    <w:rsid w:val="001D1139"/>
    <w:rsid w:val="001D1D00"/>
    <w:rsid w:val="001D2D62"/>
    <w:rsid w:val="001D5FF7"/>
    <w:rsid w:val="001D6531"/>
    <w:rsid w:val="001D718C"/>
    <w:rsid w:val="001D7228"/>
    <w:rsid w:val="001D74FA"/>
    <w:rsid w:val="001D78C5"/>
    <w:rsid w:val="001E0216"/>
    <w:rsid w:val="001E074E"/>
    <w:rsid w:val="001E17BA"/>
    <w:rsid w:val="001E2794"/>
    <w:rsid w:val="001E2814"/>
    <w:rsid w:val="001E55B2"/>
    <w:rsid w:val="001E5866"/>
    <w:rsid w:val="001E7733"/>
    <w:rsid w:val="001F0335"/>
    <w:rsid w:val="001F0371"/>
    <w:rsid w:val="001F1DF0"/>
    <w:rsid w:val="001F3094"/>
    <w:rsid w:val="001F3237"/>
    <w:rsid w:val="001F386B"/>
    <w:rsid w:val="001F397F"/>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B0C"/>
    <w:rsid w:val="002137E6"/>
    <w:rsid w:val="00213EB8"/>
    <w:rsid w:val="00214DC6"/>
    <w:rsid w:val="00217710"/>
    <w:rsid w:val="00220491"/>
    <w:rsid w:val="00220ACB"/>
    <w:rsid w:val="00220C7C"/>
    <w:rsid w:val="002218FE"/>
    <w:rsid w:val="00221907"/>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8C2"/>
    <w:rsid w:val="00286AD3"/>
    <w:rsid w:val="0028726A"/>
    <w:rsid w:val="002877FC"/>
    <w:rsid w:val="00287968"/>
    <w:rsid w:val="00291919"/>
    <w:rsid w:val="00291B23"/>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EFC"/>
    <w:rsid w:val="002A4619"/>
    <w:rsid w:val="002A464D"/>
    <w:rsid w:val="002A5BDB"/>
    <w:rsid w:val="002A5FB6"/>
    <w:rsid w:val="002A7380"/>
    <w:rsid w:val="002A76C6"/>
    <w:rsid w:val="002A7A40"/>
    <w:rsid w:val="002B01B8"/>
    <w:rsid w:val="002B0631"/>
    <w:rsid w:val="002B0AEA"/>
    <w:rsid w:val="002B103D"/>
    <w:rsid w:val="002B121D"/>
    <w:rsid w:val="002B155B"/>
    <w:rsid w:val="002B1ABE"/>
    <w:rsid w:val="002B1C9C"/>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098D"/>
    <w:rsid w:val="002E3165"/>
    <w:rsid w:val="002E33D8"/>
    <w:rsid w:val="002E4305"/>
    <w:rsid w:val="002E530A"/>
    <w:rsid w:val="002E531D"/>
    <w:rsid w:val="002E67D3"/>
    <w:rsid w:val="002E7EE1"/>
    <w:rsid w:val="002F13A3"/>
    <w:rsid w:val="002F1AB3"/>
    <w:rsid w:val="002F2B23"/>
    <w:rsid w:val="002F2C5F"/>
    <w:rsid w:val="002F2CE0"/>
    <w:rsid w:val="002F35FE"/>
    <w:rsid w:val="002F4E3A"/>
    <w:rsid w:val="002F6164"/>
    <w:rsid w:val="002F6FA0"/>
    <w:rsid w:val="002F7A7E"/>
    <w:rsid w:val="00301193"/>
    <w:rsid w:val="0030129D"/>
    <w:rsid w:val="00303732"/>
    <w:rsid w:val="003041A8"/>
    <w:rsid w:val="00304436"/>
    <w:rsid w:val="00304648"/>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9AD"/>
    <w:rsid w:val="00323B33"/>
    <w:rsid w:val="00324445"/>
    <w:rsid w:val="0032535E"/>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7F4"/>
    <w:rsid w:val="003579C1"/>
    <w:rsid w:val="00357A33"/>
    <w:rsid w:val="00357AA2"/>
    <w:rsid w:val="00357D48"/>
    <w:rsid w:val="00357E1B"/>
    <w:rsid w:val="00361308"/>
    <w:rsid w:val="003620BC"/>
    <w:rsid w:val="00362238"/>
    <w:rsid w:val="0036230B"/>
    <w:rsid w:val="00362336"/>
    <w:rsid w:val="00363298"/>
    <w:rsid w:val="00363335"/>
    <w:rsid w:val="00363627"/>
    <w:rsid w:val="00363E98"/>
    <w:rsid w:val="00364E7A"/>
    <w:rsid w:val="003650C5"/>
    <w:rsid w:val="00365FCC"/>
    <w:rsid w:val="003675B2"/>
    <w:rsid w:val="00370ECD"/>
    <w:rsid w:val="0037177E"/>
    <w:rsid w:val="003717D2"/>
    <w:rsid w:val="003717FB"/>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28B"/>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BCB"/>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E3E"/>
    <w:rsid w:val="003B7086"/>
    <w:rsid w:val="003B7D9D"/>
    <w:rsid w:val="003C0D07"/>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8EC"/>
    <w:rsid w:val="00410B68"/>
    <w:rsid w:val="00410FAF"/>
    <w:rsid w:val="004110AC"/>
    <w:rsid w:val="00411D9D"/>
    <w:rsid w:val="004134BB"/>
    <w:rsid w:val="00413A8A"/>
    <w:rsid w:val="00414D1B"/>
    <w:rsid w:val="004165E8"/>
    <w:rsid w:val="00416F1E"/>
    <w:rsid w:val="00417553"/>
    <w:rsid w:val="004175B6"/>
    <w:rsid w:val="004177EC"/>
    <w:rsid w:val="0042084B"/>
    <w:rsid w:val="004227D0"/>
    <w:rsid w:val="00423D6D"/>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529"/>
    <w:rsid w:val="0044660E"/>
    <w:rsid w:val="00446953"/>
    <w:rsid w:val="00446FD1"/>
    <w:rsid w:val="00447808"/>
    <w:rsid w:val="00447FFD"/>
    <w:rsid w:val="004504F0"/>
    <w:rsid w:val="004515BF"/>
    <w:rsid w:val="00452896"/>
    <w:rsid w:val="00454D73"/>
    <w:rsid w:val="0045525D"/>
    <w:rsid w:val="004553DE"/>
    <w:rsid w:val="00455D4A"/>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7EA"/>
    <w:rsid w:val="00483944"/>
    <w:rsid w:val="0048419C"/>
    <w:rsid w:val="00484FED"/>
    <w:rsid w:val="004859E2"/>
    <w:rsid w:val="00486303"/>
    <w:rsid w:val="004863E1"/>
    <w:rsid w:val="00486B55"/>
    <w:rsid w:val="004874EC"/>
    <w:rsid w:val="0049223B"/>
    <w:rsid w:val="004929E4"/>
    <w:rsid w:val="00493AF9"/>
    <w:rsid w:val="00494273"/>
    <w:rsid w:val="00496E18"/>
    <w:rsid w:val="004974D8"/>
    <w:rsid w:val="004A08CB"/>
    <w:rsid w:val="004A1734"/>
    <w:rsid w:val="004A1C5D"/>
    <w:rsid w:val="004A3051"/>
    <w:rsid w:val="004A3A81"/>
    <w:rsid w:val="004A4128"/>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5E4"/>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01F"/>
    <w:rsid w:val="00502330"/>
    <w:rsid w:val="00502397"/>
    <w:rsid w:val="005024D2"/>
    <w:rsid w:val="00503AE1"/>
    <w:rsid w:val="00503BFB"/>
    <w:rsid w:val="00504841"/>
    <w:rsid w:val="00504862"/>
    <w:rsid w:val="00504C17"/>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581"/>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04CD"/>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1B7"/>
    <w:rsid w:val="00595213"/>
    <w:rsid w:val="005953F4"/>
    <w:rsid w:val="005960B4"/>
    <w:rsid w:val="0059636E"/>
    <w:rsid w:val="005A0817"/>
    <w:rsid w:val="005A1236"/>
    <w:rsid w:val="005A16C6"/>
    <w:rsid w:val="005A1D54"/>
    <w:rsid w:val="005A3A35"/>
    <w:rsid w:val="005A3DC6"/>
    <w:rsid w:val="005A3EB8"/>
    <w:rsid w:val="005A3EDC"/>
    <w:rsid w:val="005A51C8"/>
    <w:rsid w:val="005A5B64"/>
    <w:rsid w:val="005A64FF"/>
    <w:rsid w:val="005A72DB"/>
    <w:rsid w:val="005A765C"/>
    <w:rsid w:val="005A7FD2"/>
    <w:rsid w:val="005B0106"/>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B1D"/>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25EA"/>
    <w:rsid w:val="00613C1B"/>
    <w:rsid w:val="00614934"/>
    <w:rsid w:val="00614B60"/>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B97"/>
    <w:rsid w:val="00637DAB"/>
    <w:rsid w:val="00641AD5"/>
    <w:rsid w:val="00642402"/>
    <w:rsid w:val="00642EFE"/>
    <w:rsid w:val="00644CE2"/>
    <w:rsid w:val="00647B5C"/>
    <w:rsid w:val="00650073"/>
    <w:rsid w:val="00650458"/>
    <w:rsid w:val="006505D2"/>
    <w:rsid w:val="00651408"/>
    <w:rsid w:val="00651C37"/>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6243"/>
    <w:rsid w:val="006675F2"/>
    <w:rsid w:val="00667A56"/>
    <w:rsid w:val="0067027E"/>
    <w:rsid w:val="0067102D"/>
    <w:rsid w:val="00671A82"/>
    <w:rsid w:val="0067229B"/>
    <w:rsid w:val="006754FC"/>
    <w:rsid w:val="0067579A"/>
    <w:rsid w:val="00675DB0"/>
    <w:rsid w:val="00676178"/>
    <w:rsid w:val="00677658"/>
    <w:rsid w:val="006776B9"/>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283"/>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E35"/>
    <w:rsid w:val="006C1293"/>
    <w:rsid w:val="006C12EC"/>
    <w:rsid w:val="006C135E"/>
    <w:rsid w:val="006C1460"/>
    <w:rsid w:val="006C1D25"/>
    <w:rsid w:val="006C3115"/>
    <w:rsid w:val="006C3873"/>
    <w:rsid w:val="006C3909"/>
    <w:rsid w:val="006C3E33"/>
    <w:rsid w:val="006C459C"/>
    <w:rsid w:val="006C47F0"/>
    <w:rsid w:val="006C679A"/>
    <w:rsid w:val="006C778B"/>
    <w:rsid w:val="006C7B6E"/>
    <w:rsid w:val="006C7FE2"/>
    <w:rsid w:val="006D04CD"/>
    <w:rsid w:val="006D0B02"/>
    <w:rsid w:val="006D0D6F"/>
    <w:rsid w:val="006D1739"/>
    <w:rsid w:val="006D1826"/>
    <w:rsid w:val="006D1BA0"/>
    <w:rsid w:val="006D2E03"/>
    <w:rsid w:val="006D3D3F"/>
    <w:rsid w:val="006D46AB"/>
    <w:rsid w:val="006D4E1D"/>
    <w:rsid w:val="006D54D5"/>
    <w:rsid w:val="006D5516"/>
    <w:rsid w:val="006D5E0B"/>
    <w:rsid w:val="006D6150"/>
    <w:rsid w:val="006D67D5"/>
    <w:rsid w:val="006E07C1"/>
    <w:rsid w:val="006E0F22"/>
    <w:rsid w:val="006E10B9"/>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2D5"/>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147"/>
    <w:rsid w:val="0070731F"/>
    <w:rsid w:val="00707B86"/>
    <w:rsid w:val="00710307"/>
    <w:rsid w:val="00712311"/>
    <w:rsid w:val="00712DB8"/>
    <w:rsid w:val="007131F4"/>
    <w:rsid w:val="00713EEE"/>
    <w:rsid w:val="00714C96"/>
    <w:rsid w:val="007154FC"/>
    <w:rsid w:val="0071687B"/>
    <w:rsid w:val="0071689A"/>
    <w:rsid w:val="00716F47"/>
    <w:rsid w:val="007170FC"/>
    <w:rsid w:val="00720451"/>
    <w:rsid w:val="007204FD"/>
    <w:rsid w:val="007210AC"/>
    <w:rsid w:val="0072179E"/>
    <w:rsid w:val="00721CBC"/>
    <w:rsid w:val="007224D2"/>
    <w:rsid w:val="00722665"/>
    <w:rsid w:val="00723462"/>
    <w:rsid w:val="007248F1"/>
    <w:rsid w:val="00725ED3"/>
    <w:rsid w:val="007268F5"/>
    <w:rsid w:val="00730B26"/>
    <w:rsid w:val="00730C78"/>
    <w:rsid w:val="00731BD1"/>
    <w:rsid w:val="00731D26"/>
    <w:rsid w:val="00732AA1"/>
    <w:rsid w:val="00734132"/>
    <w:rsid w:val="007344C5"/>
    <w:rsid w:val="00735365"/>
    <w:rsid w:val="00736A43"/>
    <w:rsid w:val="00737986"/>
    <w:rsid w:val="00737B2F"/>
    <w:rsid w:val="00737D93"/>
    <w:rsid w:val="0074030F"/>
    <w:rsid w:val="00740919"/>
    <w:rsid w:val="0074145B"/>
    <w:rsid w:val="00741823"/>
    <w:rsid w:val="007431AB"/>
    <w:rsid w:val="0074334C"/>
    <w:rsid w:val="00744742"/>
    <w:rsid w:val="0074489A"/>
    <w:rsid w:val="00744D01"/>
    <w:rsid w:val="00745561"/>
    <w:rsid w:val="00747893"/>
    <w:rsid w:val="00750052"/>
    <w:rsid w:val="00750406"/>
    <w:rsid w:val="0075067F"/>
    <w:rsid w:val="00750AED"/>
    <w:rsid w:val="00751116"/>
    <w:rsid w:val="007525C0"/>
    <w:rsid w:val="00753610"/>
    <w:rsid w:val="00753C9B"/>
    <w:rsid w:val="00753E6E"/>
    <w:rsid w:val="007542A6"/>
    <w:rsid w:val="00754697"/>
    <w:rsid w:val="007547BE"/>
    <w:rsid w:val="007554B5"/>
    <w:rsid w:val="00755AA2"/>
    <w:rsid w:val="0075696C"/>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6F0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1C4"/>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092"/>
    <w:rsid w:val="007B6811"/>
    <w:rsid w:val="007C009B"/>
    <w:rsid w:val="007C0217"/>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63"/>
    <w:rsid w:val="007D17DA"/>
    <w:rsid w:val="007D2B56"/>
    <w:rsid w:val="007D3E45"/>
    <w:rsid w:val="007D4017"/>
    <w:rsid w:val="007D716A"/>
    <w:rsid w:val="007D7707"/>
    <w:rsid w:val="007D7E5F"/>
    <w:rsid w:val="007E0DD7"/>
    <w:rsid w:val="007E0E5F"/>
    <w:rsid w:val="007E0EA0"/>
    <w:rsid w:val="007E0EB8"/>
    <w:rsid w:val="007E155F"/>
    <w:rsid w:val="007E15A7"/>
    <w:rsid w:val="007E1A5C"/>
    <w:rsid w:val="007E238F"/>
    <w:rsid w:val="007E2F6D"/>
    <w:rsid w:val="007E3AEE"/>
    <w:rsid w:val="007E46FE"/>
    <w:rsid w:val="007E54E1"/>
    <w:rsid w:val="007E6804"/>
    <w:rsid w:val="007E6E01"/>
    <w:rsid w:val="007E7260"/>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303"/>
    <w:rsid w:val="0080763E"/>
    <w:rsid w:val="00807F1E"/>
    <w:rsid w:val="00807F3B"/>
    <w:rsid w:val="008105B4"/>
    <w:rsid w:val="00811D16"/>
    <w:rsid w:val="008128C9"/>
    <w:rsid w:val="00812AF4"/>
    <w:rsid w:val="008136AE"/>
    <w:rsid w:val="00814170"/>
    <w:rsid w:val="00814DBD"/>
    <w:rsid w:val="00816505"/>
    <w:rsid w:val="00817461"/>
    <w:rsid w:val="00820257"/>
    <w:rsid w:val="0082054B"/>
    <w:rsid w:val="0082102B"/>
    <w:rsid w:val="00821921"/>
    <w:rsid w:val="008223F5"/>
    <w:rsid w:val="008225FF"/>
    <w:rsid w:val="00822942"/>
    <w:rsid w:val="008229D3"/>
    <w:rsid w:val="00823554"/>
    <w:rsid w:val="00824F68"/>
    <w:rsid w:val="008258A1"/>
    <w:rsid w:val="00826193"/>
    <w:rsid w:val="008264EB"/>
    <w:rsid w:val="00826744"/>
    <w:rsid w:val="00830036"/>
    <w:rsid w:val="00830AF7"/>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1E4"/>
    <w:rsid w:val="00842193"/>
    <w:rsid w:val="00842873"/>
    <w:rsid w:val="00842CDF"/>
    <w:rsid w:val="00842DEA"/>
    <w:rsid w:val="008435A4"/>
    <w:rsid w:val="008435DB"/>
    <w:rsid w:val="00843892"/>
    <w:rsid w:val="00844434"/>
    <w:rsid w:val="00845AA5"/>
    <w:rsid w:val="00846AAA"/>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AA5"/>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66D"/>
    <w:rsid w:val="008A2E7F"/>
    <w:rsid w:val="008A2FF1"/>
    <w:rsid w:val="008A345D"/>
    <w:rsid w:val="008A3652"/>
    <w:rsid w:val="008A3C43"/>
    <w:rsid w:val="008A403C"/>
    <w:rsid w:val="008A4842"/>
    <w:rsid w:val="008A4DA3"/>
    <w:rsid w:val="008A511D"/>
    <w:rsid w:val="008A56AD"/>
    <w:rsid w:val="008A5CEA"/>
    <w:rsid w:val="008A73D0"/>
    <w:rsid w:val="008A7905"/>
    <w:rsid w:val="008B12AF"/>
    <w:rsid w:val="008B1605"/>
    <w:rsid w:val="008B1B4F"/>
    <w:rsid w:val="008B3D7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A2E"/>
    <w:rsid w:val="008D6EF8"/>
    <w:rsid w:val="008D77B2"/>
    <w:rsid w:val="008D7FF8"/>
    <w:rsid w:val="008E00F2"/>
    <w:rsid w:val="008E1FEB"/>
    <w:rsid w:val="008E20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859"/>
    <w:rsid w:val="008F6B74"/>
    <w:rsid w:val="00902BB9"/>
    <w:rsid w:val="00902D0C"/>
    <w:rsid w:val="00903898"/>
    <w:rsid w:val="00903D6D"/>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58F"/>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4978"/>
    <w:rsid w:val="0094684E"/>
    <w:rsid w:val="009471C4"/>
    <w:rsid w:val="00947D03"/>
    <w:rsid w:val="00950D11"/>
    <w:rsid w:val="0095176C"/>
    <w:rsid w:val="0095199F"/>
    <w:rsid w:val="00953382"/>
    <w:rsid w:val="00953F12"/>
    <w:rsid w:val="00954F59"/>
    <w:rsid w:val="00955A1E"/>
    <w:rsid w:val="00955CC1"/>
    <w:rsid w:val="00955E87"/>
    <w:rsid w:val="00956D11"/>
    <w:rsid w:val="00957386"/>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2C17"/>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361"/>
    <w:rsid w:val="009A73D5"/>
    <w:rsid w:val="009A796C"/>
    <w:rsid w:val="009A7A60"/>
    <w:rsid w:val="009A7E8F"/>
    <w:rsid w:val="009B0273"/>
    <w:rsid w:val="009B0824"/>
    <w:rsid w:val="009B0DA1"/>
    <w:rsid w:val="009B3CA3"/>
    <w:rsid w:val="009B434B"/>
    <w:rsid w:val="009B5889"/>
    <w:rsid w:val="009B58F7"/>
    <w:rsid w:val="009B5949"/>
    <w:rsid w:val="009B5ED1"/>
    <w:rsid w:val="009B6D58"/>
    <w:rsid w:val="009B7802"/>
    <w:rsid w:val="009C1A9B"/>
    <w:rsid w:val="009C1D0F"/>
    <w:rsid w:val="009C2D0C"/>
    <w:rsid w:val="009C370D"/>
    <w:rsid w:val="009C3A20"/>
    <w:rsid w:val="009C3A21"/>
    <w:rsid w:val="009C3B73"/>
    <w:rsid w:val="009C3EC5"/>
    <w:rsid w:val="009C6103"/>
    <w:rsid w:val="009C7DD3"/>
    <w:rsid w:val="009D03A4"/>
    <w:rsid w:val="009D158E"/>
    <w:rsid w:val="009D181F"/>
    <w:rsid w:val="009D2415"/>
    <w:rsid w:val="009D2800"/>
    <w:rsid w:val="009D352B"/>
    <w:rsid w:val="009D3747"/>
    <w:rsid w:val="009D47AF"/>
    <w:rsid w:val="009D5EB9"/>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079E1"/>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342B"/>
    <w:rsid w:val="00A24827"/>
    <w:rsid w:val="00A249DB"/>
    <w:rsid w:val="00A24F80"/>
    <w:rsid w:val="00A27FAF"/>
    <w:rsid w:val="00A3062D"/>
    <w:rsid w:val="00A30B3F"/>
    <w:rsid w:val="00A31A12"/>
    <w:rsid w:val="00A31F51"/>
    <w:rsid w:val="00A3284C"/>
    <w:rsid w:val="00A34587"/>
    <w:rsid w:val="00A37070"/>
    <w:rsid w:val="00A37126"/>
    <w:rsid w:val="00A40446"/>
    <w:rsid w:val="00A408CE"/>
    <w:rsid w:val="00A41BBC"/>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48F5"/>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472"/>
    <w:rsid w:val="00AE3822"/>
    <w:rsid w:val="00AE3B58"/>
    <w:rsid w:val="00AE4008"/>
    <w:rsid w:val="00AE43E4"/>
    <w:rsid w:val="00AE44A9"/>
    <w:rsid w:val="00AE44E0"/>
    <w:rsid w:val="00AE468B"/>
    <w:rsid w:val="00AE52DD"/>
    <w:rsid w:val="00AE56B3"/>
    <w:rsid w:val="00AE5E4B"/>
    <w:rsid w:val="00AE679C"/>
    <w:rsid w:val="00AE7384"/>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614"/>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508"/>
    <w:rsid w:val="00B2283B"/>
    <w:rsid w:val="00B2394E"/>
    <w:rsid w:val="00B25447"/>
    <w:rsid w:val="00B2561E"/>
    <w:rsid w:val="00B2572B"/>
    <w:rsid w:val="00B25FC4"/>
    <w:rsid w:val="00B26428"/>
    <w:rsid w:val="00B2681D"/>
    <w:rsid w:val="00B2752E"/>
    <w:rsid w:val="00B30994"/>
    <w:rsid w:val="00B31A8B"/>
    <w:rsid w:val="00B32124"/>
    <w:rsid w:val="00B3239F"/>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272E"/>
    <w:rsid w:val="00B73AB8"/>
    <w:rsid w:val="00B73DE0"/>
    <w:rsid w:val="00B744F6"/>
    <w:rsid w:val="00B75687"/>
    <w:rsid w:val="00B75AF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D40"/>
    <w:rsid w:val="00BB3575"/>
    <w:rsid w:val="00BB4ADD"/>
    <w:rsid w:val="00BB500A"/>
    <w:rsid w:val="00BB52F9"/>
    <w:rsid w:val="00BB5B35"/>
    <w:rsid w:val="00BB5B81"/>
    <w:rsid w:val="00BB5F0B"/>
    <w:rsid w:val="00BB682B"/>
    <w:rsid w:val="00BB6DDF"/>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2B98"/>
    <w:rsid w:val="00BD3B55"/>
    <w:rsid w:val="00BD4817"/>
    <w:rsid w:val="00BD572E"/>
    <w:rsid w:val="00BD5F94"/>
    <w:rsid w:val="00BD6BF7"/>
    <w:rsid w:val="00BD72E6"/>
    <w:rsid w:val="00BE01AE"/>
    <w:rsid w:val="00BE037D"/>
    <w:rsid w:val="00BE0F04"/>
    <w:rsid w:val="00BE2063"/>
    <w:rsid w:val="00BE3F61"/>
    <w:rsid w:val="00BE439E"/>
    <w:rsid w:val="00BE45B6"/>
    <w:rsid w:val="00BE54A9"/>
    <w:rsid w:val="00BE557F"/>
    <w:rsid w:val="00BE6363"/>
    <w:rsid w:val="00BE6F5D"/>
    <w:rsid w:val="00BE7276"/>
    <w:rsid w:val="00BE7FE1"/>
    <w:rsid w:val="00BF009A"/>
    <w:rsid w:val="00BF0368"/>
    <w:rsid w:val="00BF0913"/>
    <w:rsid w:val="00BF1194"/>
    <w:rsid w:val="00BF1ADC"/>
    <w:rsid w:val="00BF1E2F"/>
    <w:rsid w:val="00BF2B40"/>
    <w:rsid w:val="00BF4538"/>
    <w:rsid w:val="00BF46D6"/>
    <w:rsid w:val="00BF475A"/>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6EE"/>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3BA"/>
    <w:rsid w:val="00C6256F"/>
    <w:rsid w:val="00C6329E"/>
    <w:rsid w:val="00C63E1C"/>
    <w:rsid w:val="00C6467B"/>
    <w:rsid w:val="00C647D8"/>
    <w:rsid w:val="00C648B6"/>
    <w:rsid w:val="00C64BF0"/>
    <w:rsid w:val="00C65A05"/>
    <w:rsid w:val="00C66474"/>
    <w:rsid w:val="00C66A65"/>
    <w:rsid w:val="00C67E80"/>
    <w:rsid w:val="00C700FE"/>
    <w:rsid w:val="00C7052C"/>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79F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6C"/>
    <w:rsid w:val="00CB4C1E"/>
    <w:rsid w:val="00CB5290"/>
    <w:rsid w:val="00CB57BB"/>
    <w:rsid w:val="00CB5EFD"/>
    <w:rsid w:val="00CB68EF"/>
    <w:rsid w:val="00CB71A2"/>
    <w:rsid w:val="00CB759C"/>
    <w:rsid w:val="00CB79A4"/>
    <w:rsid w:val="00CC049D"/>
    <w:rsid w:val="00CC07AE"/>
    <w:rsid w:val="00CC0A8D"/>
    <w:rsid w:val="00CC16CF"/>
    <w:rsid w:val="00CC2E47"/>
    <w:rsid w:val="00CC32EA"/>
    <w:rsid w:val="00CC3419"/>
    <w:rsid w:val="00CC3A77"/>
    <w:rsid w:val="00CC3C8B"/>
    <w:rsid w:val="00CC43F3"/>
    <w:rsid w:val="00CC49B7"/>
    <w:rsid w:val="00CC518E"/>
    <w:rsid w:val="00CC73F0"/>
    <w:rsid w:val="00CC7693"/>
    <w:rsid w:val="00CD0058"/>
    <w:rsid w:val="00CD043A"/>
    <w:rsid w:val="00CD1735"/>
    <w:rsid w:val="00CD1E70"/>
    <w:rsid w:val="00CD3548"/>
    <w:rsid w:val="00CD4190"/>
    <w:rsid w:val="00CD435C"/>
    <w:rsid w:val="00CD43C8"/>
    <w:rsid w:val="00CD4898"/>
    <w:rsid w:val="00CE0D69"/>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752"/>
    <w:rsid w:val="00CF5928"/>
    <w:rsid w:val="00D00401"/>
    <w:rsid w:val="00D0068C"/>
    <w:rsid w:val="00D008B5"/>
    <w:rsid w:val="00D00A61"/>
    <w:rsid w:val="00D00BED"/>
    <w:rsid w:val="00D01B3C"/>
    <w:rsid w:val="00D0210C"/>
    <w:rsid w:val="00D02861"/>
    <w:rsid w:val="00D03331"/>
    <w:rsid w:val="00D03E7C"/>
    <w:rsid w:val="00D03FA5"/>
    <w:rsid w:val="00D048EE"/>
    <w:rsid w:val="00D04B17"/>
    <w:rsid w:val="00D05A4D"/>
    <w:rsid w:val="00D05F06"/>
    <w:rsid w:val="00D073B2"/>
    <w:rsid w:val="00D104E6"/>
    <w:rsid w:val="00D10B0C"/>
    <w:rsid w:val="00D11611"/>
    <w:rsid w:val="00D12240"/>
    <w:rsid w:val="00D12FF0"/>
    <w:rsid w:val="00D132BC"/>
    <w:rsid w:val="00D14B02"/>
    <w:rsid w:val="00D150B0"/>
    <w:rsid w:val="00D15272"/>
    <w:rsid w:val="00D15ED6"/>
    <w:rsid w:val="00D161B8"/>
    <w:rsid w:val="00D17209"/>
    <w:rsid w:val="00D17258"/>
    <w:rsid w:val="00D20DD6"/>
    <w:rsid w:val="00D20E79"/>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685"/>
    <w:rsid w:val="00D33F62"/>
    <w:rsid w:val="00D34695"/>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8A5"/>
    <w:rsid w:val="00D54E6F"/>
    <w:rsid w:val="00D55235"/>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E70"/>
    <w:rsid w:val="00D75F27"/>
    <w:rsid w:val="00D76BBA"/>
    <w:rsid w:val="00D770E9"/>
    <w:rsid w:val="00D77ADB"/>
    <w:rsid w:val="00D77EF7"/>
    <w:rsid w:val="00D815D1"/>
    <w:rsid w:val="00D81660"/>
    <w:rsid w:val="00D81962"/>
    <w:rsid w:val="00D820D2"/>
    <w:rsid w:val="00D82979"/>
    <w:rsid w:val="00D82DAD"/>
    <w:rsid w:val="00D83043"/>
    <w:rsid w:val="00D8313C"/>
    <w:rsid w:val="00D84287"/>
    <w:rsid w:val="00D84988"/>
    <w:rsid w:val="00D85304"/>
    <w:rsid w:val="00D86538"/>
    <w:rsid w:val="00D873FE"/>
    <w:rsid w:val="00D875CB"/>
    <w:rsid w:val="00D879FD"/>
    <w:rsid w:val="00D93027"/>
    <w:rsid w:val="00D9515B"/>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10"/>
    <w:rsid w:val="00DA687B"/>
    <w:rsid w:val="00DA6C97"/>
    <w:rsid w:val="00DA7203"/>
    <w:rsid w:val="00DB01A7"/>
    <w:rsid w:val="00DB0602"/>
    <w:rsid w:val="00DB2BCC"/>
    <w:rsid w:val="00DB3E17"/>
    <w:rsid w:val="00DB41B7"/>
    <w:rsid w:val="00DB4273"/>
    <w:rsid w:val="00DB4CC7"/>
    <w:rsid w:val="00DB4EFF"/>
    <w:rsid w:val="00DB64C8"/>
    <w:rsid w:val="00DB6D02"/>
    <w:rsid w:val="00DB7B3C"/>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257"/>
    <w:rsid w:val="00DE3538"/>
    <w:rsid w:val="00DE3C28"/>
    <w:rsid w:val="00DE4085"/>
    <w:rsid w:val="00DE5B89"/>
    <w:rsid w:val="00DE65EA"/>
    <w:rsid w:val="00DE7B31"/>
    <w:rsid w:val="00DE7F8F"/>
    <w:rsid w:val="00DF11C4"/>
    <w:rsid w:val="00DF1625"/>
    <w:rsid w:val="00DF19A1"/>
    <w:rsid w:val="00DF5182"/>
    <w:rsid w:val="00DF68A6"/>
    <w:rsid w:val="00DF78B8"/>
    <w:rsid w:val="00E00C22"/>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539"/>
    <w:rsid w:val="00E22E51"/>
    <w:rsid w:val="00E23921"/>
    <w:rsid w:val="00E23A9A"/>
    <w:rsid w:val="00E23F7F"/>
    <w:rsid w:val="00E2406F"/>
    <w:rsid w:val="00E242FF"/>
    <w:rsid w:val="00E24565"/>
    <w:rsid w:val="00E24EBF"/>
    <w:rsid w:val="00E25D59"/>
    <w:rsid w:val="00E2620A"/>
    <w:rsid w:val="00E26A48"/>
    <w:rsid w:val="00E26DCE"/>
    <w:rsid w:val="00E279E5"/>
    <w:rsid w:val="00E30D12"/>
    <w:rsid w:val="00E31A0F"/>
    <w:rsid w:val="00E326DD"/>
    <w:rsid w:val="00E327B8"/>
    <w:rsid w:val="00E34189"/>
    <w:rsid w:val="00E34F0D"/>
    <w:rsid w:val="00E36717"/>
    <w:rsid w:val="00E36A86"/>
    <w:rsid w:val="00E37C01"/>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349"/>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288F"/>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5F27"/>
    <w:rsid w:val="00E968EF"/>
    <w:rsid w:val="00E969ED"/>
    <w:rsid w:val="00E96E51"/>
    <w:rsid w:val="00E9746B"/>
    <w:rsid w:val="00E97AB0"/>
    <w:rsid w:val="00EA059F"/>
    <w:rsid w:val="00EA06E9"/>
    <w:rsid w:val="00EA12C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068"/>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D49"/>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896"/>
    <w:rsid w:val="00F03B10"/>
    <w:rsid w:val="00F04FC3"/>
    <w:rsid w:val="00F05954"/>
    <w:rsid w:val="00F06F30"/>
    <w:rsid w:val="00F109AC"/>
    <w:rsid w:val="00F11054"/>
    <w:rsid w:val="00F11794"/>
    <w:rsid w:val="00F11AC7"/>
    <w:rsid w:val="00F11D9C"/>
    <w:rsid w:val="00F1231F"/>
    <w:rsid w:val="00F124AB"/>
    <w:rsid w:val="00F125C4"/>
    <w:rsid w:val="00F1261C"/>
    <w:rsid w:val="00F130E4"/>
    <w:rsid w:val="00F1389B"/>
    <w:rsid w:val="00F13FFF"/>
    <w:rsid w:val="00F141E2"/>
    <w:rsid w:val="00F15176"/>
    <w:rsid w:val="00F154A2"/>
    <w:rsid w:val="00F15E9F"/>
    <w:rsid w:val="00F15F72"/>
    <w:rsid w:val="00F16EF4"/>
    <w:rsid w:val="00F1738A"/>
    <w:rsid w:val="00F20917"/>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5DE7"/>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A64"/>
    <w:rsid w:val="00F60C5F"/>
    <w:rsid w:val="00F61898"/>
    <w:rsid w:val="00F61A9D"/>
    <w:rsid w:val="00F61D7A"/>
    <w:rsid w:val="00F63223"/>
    <w:rsid w:val="00F64028"/>
    <w:rsid w:val="00F64BF8"/>
    <w:rsid w:val="00F64DF9"/>
    <w:rsid w:val="00F658E7"/>
    <w:rsid w:val="00F676CB"/>
    <w:rsid w:val="00F67946"/>
    <w:rsid w:val="00F67CD4"/>
    <w:rsid w:val="00F7009A"/>
    <w:rsid w:val="00F70A3D"/>
    <w:rsid w:val="00F70E55"/>
    <w:rsid w:val="00F71DE3"/>
    <w:rsid w:val="00F73CAB"/>
    <w:rsid w:val="00F743B3"/>
    <w:rsid w:val="00F7451F"/>
    <w:rsid w:val="00F7467F"/>
    <w:rsid w:val="00F74984"/>
    <w:rsid w:val="00F7548C"/>
    <w:rsid w:val="00F7609B"/>
    <w:rsid w:val="00F8049A"/>
    <w:rsid w:val="00F825AC"/>
    <w:rsid w:val="00F82623"/>
    <w:rsid w:val="00F839B3"/>
    <w:rsid w:val="00F83B76"/>
    <w:rsid w:val="00F8462A"/>
    <w:rsid w:val="00F85584"/>
    <w:rsid w:val="00F85DFC"/>
    <w:rsid w:val="00F85F62"/>
    <w:rsid w:val="00F86162"/>
    <w:rsid w:val="00F86ED5"/>
    <w:rsid w:val="00F871C2"/>
    <w:rsid w:val="00F913EC"/>
    <w:rsid w:val="00F914CF"/>
    <w:rsid w:val="00F930CD"/>
    <w:rsid w:val="00F9314A"/>
    <w:rsid w:val="00F932ED"/>
    <w:rsid w:val="00F9448B"/>
    <w:rsid w:val="00F954E8"/>
    <w:rsid w:val="00F96621"/>
    <w:rsid w:val="00F97279"/>
    <w:rsid w:val="00F97D3E"/>
    <w:rsid w:val="00FA0498"/>
    <w:rsid w:val="00FA0E41"/>
    <w:rsid w:val="00FA1AB3"/>
    <w:rsid w:val="00FA2BFA"/>
    <w:rsid w:val="00FA2FB6"/>
    <w:rsid w:val="00FA37C3"/>
    <w:rsid w:val="00FA409E"/>
    <w:rsid w:val="00FA4725"/>
    <w:rsid w:val="00FA4F9D"/>
    <w:rsid w:val="00FA5CBD"/>
    <w:rsid w:val="00FA6B1A"/>
    <w:rsid w:val="00FA6B94"/>
    <w:rsid w:val="00FA6F47"/>
    <w:rsid w:val="00FA751D"/>
    <w:rsid w:val="00FA79BA"/>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01B"/>
    <w:rsid w:val="00FC22F4"/>
    <w:rsid w:val="00FC283C"/>
    <w:rsid w:val="00FC2D43"/>
    <w:rsid w:val="00FC31D8"/>
    <w:rsid w:val="00FC4412"/>
    <w:rsid w:val="00FC4575"/>
    <w:rsid w:val="00FC4B16"/>
    <w:rsid w:val="00FC5FA5"/>
    <w:rsid w:val="00FC6150"/>
    <w:rsid w:val="00FC66E2"/>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485A"/>
    <w:rsid w:val="00FE54DC"/>
    <w:rsid w:val="00FE5743"/>
    <w:rsid w:val="00FE6887"/>
    <w:rsid w:val="00FE6C2A"/>
    <w:rsid w:val="00FE76B9"/>
    <w:rsid w:val="00FE7898"/>
    <w:rsid w:val="00FF0766"/>
    <w:rsid w:val="00FF0775"/>
    <w:rsid w:val="00FF0FE2"/>
    <w:rsid w:val="00FF1424"/>
    <w:rsid w:val="00FF1BF0"/>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C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basedOn w:val="DefaultParagraphFont"/>
    <w:link w:val="CommentText"/>
    <w:semiHidden/>
    <w:rsid w:val="00D12240"/>
    <w:rPr>
      <w:rFonts w:ascii="Times Armenian" w:hAnsi="Times Armenian"/>
      <w:lang w:eastAsia="ru-RU"/>
    </w:rPr>
  </w:style>
  <w:style w:type="character" w:customStyle="1" w:styleId="CommentSubjectChar">
    <w:name w:val="Comment Subject Char"/>
    <w:basedOn w:val="CommentTextChar"/>
    <w:link w:val="CommentSubject"/>
    <w:semiHidden/>
    <w:rsid w:val="00D12240"/>
    <w:rPr>
      <w:b/>
      <w:bCs/>
    </w:rPr>
  </w:style>
  <w:style w:type="character" w:customStyle="1" w:styleId="EndnoteTextChar">
    <w:name w:val="Endnote Text Char"/>
    <w:basedOn w:val="DefaultParagraphFont"/>
    <w:link w:val="EndnoteText"/>
    <w:semiHidden/>
    <w:rsid w:val="00D12240"/>
    <w:rPr>
      <w:rFonts w:ascii="Times Armenian" w:hAnsi="Times Armenian"/>
      <w:lang w:eastAsia="ru-RU"/>
    </w:rPr>
  </w:style>
  <w:style w:type="character" w:customStyle="1" w:styleId="DocumentMapChar">
    <w:name w:val="Document Map Char"/>
    <w:basedOn w:val="DefaultParagraphFont"/>
    <w:link w:val="DocumentMap"/>
    <w:semiHidden/>
    <w:rsid w:val="00D12240"/>
    <w:rPr>
      <w:rFonts w:ascii="Tahoma" w:hAnsi="Tahoma" w:cs="Tahoma"/>
      <w:shd w:val="clear" w:color="auto" w:fill="000080"/>
      <w:lang w:eastAsia="ru-RU"/>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89C6D-F270-4E02-9E8A-53F8CE6E4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64</Pages>
  <Words>15707</Words>
  <Characters>120068</Characters>
  <Application>Microsoft Office Word</Application>
  <DocSecurity>0</DocSecurity>
  <Lines>1000</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135504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Siranush.Papikyan</cp:lastModifiedBy>
  <cp:revision>167</cp:revision>
  <cp:lastPrinted>2018-02-16T07:12:00Z</cp:lastPrinted>
  <dcterms:created xsi:type="dcterms:W3CDTF">2022-10-31T10:53:00Z</dcterms:created>
  <dcterms:modified xsi:type="dcterms:W3CDTF">2023-03-09T07:57:00Z</dcterms:modified>
</cp:coreProperties>
</file>