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8420BD" w:rsidRDefault="00642EFE" w:rsidP="00EF3662">
      <w:pPr>
        <w:pStyle w:val="BodyTextIndent"/>
        <w:spacing w:line="240" w:lineRule="auto"/>
        <w:jc w:val="center"/>
        <w:rPr>
          <w:rFonts w:ascii="GHEA Grapalat" w:hAnsi="GHEA Grapalat"/>
          <w:i w:val="0"/>
          <w:lang w:val="af-ZA"/>
        </w:rPr>
      </w:pPr>
      <w:r w:rsidRPr="008420BD">
        <w:rPr>
          <w:rFonts w:ascii="GHEA Grapalat" w:hAnsi="GHEA Grapalat"/>
          <w:i w:val="0"/>
          <w:lang w:val="af-ZA"/>
        </w:rPr>
        <w:t>ՀԱՅՏԱՐԱՐՈՒԹՅՈՒՆ</w:t>
      </w:r>
    </w:p>
    <w:p w:rsidR="00C0345B" w:rsidRPr="00344665" w:rsidRDefault="00C0345B" w:rsidP="00C0345B">
      <w:pPr>
        <w:pStyle w:val="BodyTextIndent"/>
        <w:spacing w:line="240" w:lineRule="auto"/>
        <w:jc w:val="center"/>
        <w:rPr>
          <w:rFonts w:ascii="GHEA Grapalat" w:hAnsi="GHEA Grapalat"/>
          <w:i w:val="0"/>
          <w:lang w:val="af-ZA"/>
        </w:rPr>
      </w:pPr>
      <w:r w:rsidRPr="008420BD">
        <w:rPr>
          <w:rFonts w:ascii="GHEA Grapalat" w:hAnsi="GHEA Grapalat"/>
          <w:i w:val="0"/>
          <w:lang w:val="hy-AM"/>
        </w:rPr>
        <w:t xml:space="preserve">ԳՆԱՆՇՄԱՆ </w:t>
      </w:r>
      <w:r w:rsidRPr="00344665">
        <w:rPr>
          <w:rFonts w:ascii="GHEA Grapalat" w:hAnsi="GHEA Grapalat"/>
          <w:i w:val="0"/>
          <w:lang w:val="hy-AM"/>
        </w:rPr>
        <w:t>ՀԱՐՑՄԱՆ</w:t>
      </w:r>
      <w:r w:rsidRPr="00344665">
        <w:rPr>
          <w:rFonts w:ascii="GHEA Grapalat" w:hAnsi="GHEA Grapalat"/>
          <w:i w:val="0"/>
          <w:lang w:val="af-ZA"/>
        </w:rPr>
        <w:t xml:space="preserve"> ՄԱՍԻՆ</w:t>
      </w:r>
    </w:p>
    <w:p w:rsidR="00642EFE" w:rsidRPr="00344665" w:rsidRDefault="00642EFE" w:rsidP="00EF3662">
      <w:pPr>
        <w:pStyle w:val="BodyTextIndent"/>
        <w:spacing w:line="240" w:lineRule="auto"/>
        <w:jc w:val="center"/>
        <w:rPr>
          <w:rFonts w:ascii="GHEA Grapalat" w:hAnsi="GHEA Grapalat"/>
          <w:i w:val="0"/>
          <w:lang w:val="af-ZA"/>
        </w:rPr>
      </w:pPr>
    </w:p>
    <w:p w:rsidR="00642EFE" w:rsidRPr="00344665" w:rsidRDefault="00642EFE" w:rsidP="00EF3662">
      <w:pPr>
        <w:pStyle w:val="BodyTextIndent"/>
        <w:spacing w:line="240" w:lineRule="auto"/>
        <w:jc w:val="center"/>
        <w:rPr>
          <w:rFonts w:ascii="GHEA Grapalat" w:hAnsi="GHEA Grapalat"/>
          <w:i w:val="0"/>
          <w:lang w:val="af-ZA"/>
        </w:rPr>
      </w:pPr>
      <w:r w:rsidRPr="00344665">
        <w:rPr>
          <w:rFonts w:ascii="GHEA Grapalat" w:hAnsi="GHEA Grapalat"/>
          <w:i w:val="0"/>
          <w:lang w:val="af-ZA"/>
        </w:rPr>
        <w:t xml:space="preserve">Հայտարարության սույն տեքստը հաստատված է </w:t>
      </w:r>
      <w:r w:rsidR="00C0193C" w:rsidRPr="00344665">
        <w:rPr>
          <w:rFonts w:ascii="GHEA Grapalat" w:hAnsi="GHEA Grapalat"/>
          <w:i w:val="0"/>
          <w:lang w:val="af-ZA"/>
        </w:rPr>
        <w:t xml:space="preserve">գնահատող </w:t>
      </w:r>
      <w:r w:rsidRPr="00344665">
        <w:rPr>
          <w:rFonts w:ascii="GHEA Grapalat" w:hAnsi="GHEA Grapalat"/>
          <w:i w:val="0"/>
          <w:lang w:val="af-ZA"/>
        </w:rPr>
        <w:t>հանձնաժողովի</w:t>
      </w:r>
    </w:p>
    <w:p w:rsidR="00C0345B" w:rsidRPr="002F7F7E" w:rsidRDefault="00C0345B" w:rsidP="00C0345B">
      <w:pPr>
        <w:pStyle w:val="BodyTextIndent"/>
        <w:spacing w:line="240" w:lineRule="auto"/>
        <w:jc w:val="center"/>
        <w:rPr>
          <w:rFonts w:ascii="GHEA Grapalat" w:hAnsi="GHEA Grapalat"/>
          <w:i w:val="0"/>
          <w:lang w:val="af-ZA"/>
        </w:rPr>
      </w:pPr>
      <w:r w:rsidRPr="00344665">
        <w:rPr>
          <w:rFonts w:ascii="GHEA Grapalat" w:hAnsi="GHEA Grapalat"/>
          <w:i w:val="0"/>
          <w:color w:val="000000"/>
          <w:lang w:val="af-ZA"/>
        </w:rPr>
        <w:t>2022 թվականի</w:t>
      </w:r>
      <w:r w:rsidRPr="00344665">
        <w:rPr>
          <w:rFonts w:ascii="GHEA Grapalat" w:hAnsi="GHEA Grapalat"/>
          <w:i w:val="0"/>
          <w:color w:val="000000"/>
          <w:lang w:val="hy-AM"/>
        </w:rPr>
        <w:t xml:space="preserve"> </w:t>
      </w:r>
      <w:r w:rsidR="002F7F7E" w:rsidRPr="002F7F7E">
        <w:rPr>
          <w:rFonts w:ascii="GHEA Grapalat" w:hAnsi="GHEA Grapalat"/>
          <w:b/>
          <w:i w:val="0"/>
          <w:lang w:val="hy-AM"/>
        </w:rPr>
        <w:t xml:space="preserve">օգոստոսի </w:t>
      </w:r>
      <w:r w:rsidR="002F7F7E" w:rsidRPr="00AD1B30">
        <w:rPr>
          <w:rFonts w:ascii="GHEA Grapalat" w:hAnsi="GHEA Grapalat"/>
          <w:b/>
          <w:i w:val="0"/>
          <w:lang w:val="af-ZA"/>
        </w:rPr>
        <w:t>31</w:t>
      </w:r>
      <w:r w:rsidRPr="002F7F7E">
        <w:rPr>
          <w:rFonts w:ascii="GHEA Grapalat" w:hAnsi="GHEA Grapalat"/>
          <w:b/>
          <w:i w:val="0"/>
          <w:lang w:val="hy-AM"/>
        </w:rPr>
        <w:t>-ի</w:t>
      </w:r>
      <w:r w:rsidRPr="002F7F7E">
        <w:rPr>
          <w:rFonts w:ascii="GHEA Grapalat" w:hAnsi="GHEA Grapalat"/>
          <w:i w:val="0"/>
          <w:lang w:val="hy-AM"/>
        </w:rPr>
        <w:t xml:space="preserve"> թիվ 1</w:t>
      </w:r>
      <w:r w:rsidRPr="002F7F7E">
        <w:rPr>
          <w:rFonts w:ascii="GHEA Grapalat" w:hAnsi="GHEA Grapalat"/>
          <w:i w:val="0"/>
          <w:lang w:val="af-ZA"/>
        </w:rPr>
        <w:t xml:space="preserve"> որոշմամբ </w:t>
      </w:r>
    </w:p>
    <w:p w:rsidR="0091042F" w:rsidRPr="002F7F7E" w:rsidRDefault="0091042F" w:rsidP="00D21F8D">
      <w:pPr>
        <w:pStyle w:val="BodyTextIndent"/>
        <w:spacing w:line="240" w:lineRule="auto"/>
        <w:jc w:val="center"/>
        <w:rPr>
          <w:rFonts w:ascii="GHEA Grapalat" w:hAnsi="GHEA Grapalat"/>
          <w:i w:val="0"/>
          <w:lang w:val="af-ZA"/>
        </w:rPr>
      </w:pPr>
    </w:p>
    <w:p w:rsidR="0091042F" w:rsidRPr="00344665" w:rsidRDefault="0091042F" w:rsidP="00EF3662">
      <w:pPr>
        <w:pStyle w:val="BodyTextIndent"/>
        <w:spacing w:line="240" w:lineRule="auto"/>
        <w:jc w:val="center"/>
        <w:rPr>
          <w:rFonts w:ascii="GHEA Grapalat" w:hAnsi="GHEA Grapalat"/>
          <w:i w:val="0"/>
          <w:lang w:val="af-ZA"/>
        </w:rPr>
      </w:pPr>
    </w:p>
    <w:p w:rsidR="0091042F" w:rsidRPr="00344665" w:rsidRDefault="00496E18" w:rsidP="00434739">
      <w:pPr>
        <w:pStyle w:val="BodyTextIndent"/>
        <w:spacing w:line="240" w:lineRule="auto"/>
        <w:jc w:val="center"/>
        <w:rPr>
          <w:rFonts w:ascii="GHEA Grapalat" w:hAnsi="GHEA Grapalat"/>
          <w:b/>
          <w:i w:val="0"/>
          <w:lang w:val="af-ZA"/>
        </w:rPr>
      </w:pPr>
      <w:r w:rsidRPr="00344665">
        <w:rPr>
          <w:rFonts w:ascii="GHEA Grapalat" w:hAnsi="GHEA Grapalat"/>
          <w:i w:val="0"/>
          <w:lang w:val="af-ZA"/>
        </w:rPr>
        <w:t xml:space="preserve">Ընթացակարգի </w:t>
      </w:r>
      <w:r w:rsidR="00642EFE" w:rsidRPr="00344665">
        <w:rPr>
          <w:rFonts w:ascii="GHEA Grapalat" w:hAnsi="GHEA Grapalat"/>
          <w:i w:val="0"/>
          <w:lang w:val="af-ZA"/>
        </w:rPr>
        <w:t>ծածկագիրը`</w:t>
      </w:r>
      <w:r w:rsidR="0091042F" w:rsidRPr="00344665">
        <w:rPr>
          <w:rFonts w:ascii="GHEA Grapalat" w:hAnsi="GHEA Grapalat"/>
          <w:i w:val="0"/>
          <w:lang w:val="af-ZA"/>
        </w:rPr>
        <w:t xml:space="preserve"> </w:t>
      </w:r>
      <w:r w:rsidR="00434739" w:rsidRPr="00344665">
        <w:rPr>
          <w:rFonts w:ascii="GHEA Grapalat" w:hAnsi="GHEA Grapalat"/>
          <w:b/>
          <w:i w:val="0"/>
          <w:lang w:val="hy-AM"/>
        </w:rPr>
        <w:t>«</w:t>
      </w:r>
      <w:r w:rsidR="00D81F53">
        <w:rPr>
          <w:rFonts w:ascii="GHEA Grapalat" w:hAnsi="GHEA Grapalat"/>
          <w:b/>
          <w:i w:val="0"/>
          <w:lang w:val="af-ZA"/>
        </w:rPr>
        <w:t>ԳՀԱՊՁԲ-ՀՎԿԱԿ-2022-75</w:t>
      </w:r>
      <w:r w:rsidR="00434739" w:rsidRPr="00344665">
        <w:rPr>
          <w:rFonts w:ascii="GHEA Grapalat" w:hAnsi="GHEA Grapalat"/>
          <w:b/>
          <w:i w:val="0"/>
          <w:lang w:val="hy-AM"/>
        </w:rPr>
        <w:t>»</w:t>
      </w:r>
    </w:p>
    <w:p w:rsidR="00434739" w:rsidRPr="00344665" w:rsidRDefault="00434739" w:rsidP="00434739">
      <w:pPr>
        <w:pStyle w:val="BodyTextIndent"/>
        <w:spacing w:line="240" w:lineRule="auto"/>
        <w:jc w:val="center"/>
        <w:rPr>
          <w:rFonts w:ascii="GHEA Grapalat" w:hAnsi="GHEA Grapalat"/>
          <w:i w:val="0"/>
          <w:lang w:val="af-ZA"/>
        </w:rPr>
      </w:pPr>
    </w:p>
    <w:p w:rsidR="00642EFE" w:rsidRPr="00A71D81" w:rsidRDefault="00642EFE" w:rsidP="00E5272A">
      <w:pPr>
        <w:pStyle w:val="BodyTextIndent"/>
        <w:spacing w:line="240" w:lineRule="auto"/>
        <w:ind w:firstLine="708"/>
        <w:jc w:val="left"/>
        <w:rPr>
          <w:rFonts w:ascii="GHEA Grapalat" w:hAnsi="GHEA Grapalat"/>
          <w:i w:val="0"/>
          <w:lang w:val="af-ZA"/>
        </w:rPr>
      </w:pPr>
      <w:r w:rsidRPr="00344665">
        <w:rPr>
          <w:rFonts w:ascii="GHEA Grapalat" w:hAnsi="GHEA Grapalat"/>
          <w:i w:val="0"/>
          <w:lang w:val="af-ZA"/>
        </w:rPr>
        <w:t>Պատվիրատուն`</w:t>
      </w:r>
      <w:r w:rsidR="0091042F" w:rsidRPr="00344665">
        <w:rPr>
          <w:rFonts w:ascii="GHEA Grapalat" w:hAnsi="GHEA Grapalat"/>
          <w:i w:val="0"/>
          <w:lang w:val="af-ZA"/>
        </w:rPr>
        <w:t xml:space="preserve"> </w:t>
      </w:r>
      <w:r w:rsidR="00E5272A" w:rsidRPr="00344665">
        <w:rPr>
          <w:rFonts w:ascii="GHEA Grapalat" w:hAnsi="GHEA Grapalat"/>
          <w:b/>
          <w:i w:val="0"/>
          <w:lang w:val="af-ZA"/>
        </w:rPr>
        <w:t xml:space="preserve">«Հիվանդությունների վերահսկման և կանխարգելման ազգային կենտրոն» ՊՈԱԿ-ը, </w:t>
      </w:r>
      <w:r w:rsidR="00E5272A" w:rsidRPr="00344665">
        <w:rPr>
          <w:rFonts w:ascii="GHEA Grapalat" w:hAnsi="GHEA Grapalat"/>
          <w:i w:val="0"/>
          <w:lang w:val="af-ZA"/>
        </w:rPr>
        <w:t>որը գտնվում է Մ.Հերացի 12 հասցեում հայտարարում է գնանշման հարցում</w:t>
      </w:r>
      <w:r w:rsidR="00A20B69" w:rsidRPr="00344665">
        <w:rPr>
          <w:rFonts w:ascii="GHEA Grapalat" w:hAnsi="GHEA Grapalat"/>
          <w:i w:val="0"/>
          <w:lang w:val="af-ZA"/>
        </w:rPr>
        <w:t>, որն</w:t>
      </w:r>
      <w:r w:rsidR="00A20B69" w:rsidRPr="00A71D81">
        <w:rPr>
          <w:rFonts w:ascii="GHEA Grapalat" w:hAnsi="GHEA Grapalat"/>
          <w:i w:val="0"/>
          <w:lang w:val="af-ZA"/>
        </w:rPr>
        <w:t xml:space="preserve"> իրականացվում է մեկ փուլով</w:t>
      </w:r>
      <w:r w:rsidR="00236B75" w:rsidRPr="00A71D81">
        <w:rPr>
          <w:rFonts w:ascii="GHEA Grapalat" w:hAnsi="GHEA Grapalat"/>
          <w:i w:val="0"/>
          <w:lang w:val="af-ZA"/>
        </w:rPr>
        <w:t>:</w:t>
      </w:r>
    </w:p>
    <w:p w:rsidR="006265F4" w:rsidRPr="00A71D81" w:rsidRDefault="00A20B69" w:rsidP="006265F4">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B11F6F">
        <w:rPr>
          <w:rFonts w:ascii="GHEA Grapalat" w:hAnsi="GHEA Grapalat"/>
          <w:b/>
          <w:i w:val="0"/>
          <w:lang w:val="hy-AM"/>
        </w:rPr>
        <w:t>տնտեսական ապրանքների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rsidR="00357D48" w:rsidRPr="00A71D81" w:rsidRDefault="00496E18"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rsidR="00CE081E" w:rsidRPr="00A475AA" w:rsidRDefault="00332EE7" w:rsidP="00CE081E">
      <w:pPr>
        <w:pStyle w:val="BodyTextIndent"/>
        <w:spacing w:line="240" w:lineRule="auto"/>
        <w:rPr>
          <w:rFonts w:ascii="GHEA Grapalat" w:hAnsi="GHEA Grapalat"/>
          <w:i w:val="0"/>
          <w:lang w:val="af-ZA"/>
        </w:rPr>
      </w:pPr>
      <w:r w:rsidRPr="00A475AA">
        <w:rPr>
          <w:rFonts w:ascii="GHEA Grapalat" w:hAnsi="GHEA Grapalat"/>
          <w:i w:val="0"/>
          <w:lang w:val="af-ZA"/>
        </w:rPr>
        <w:t>Սույն ընթացակարգին մասնակցության հայտերն անհրաժեշտ է ներկայացնել</w:t>
      </w:r>
      <w:r w:rsidRPr="00A475AA">
        <w:rPr>
          <w:rFonts w:ascii="GHEA Grapalat" w:hAnsi="GHEA Grapalat"/>
          <w:i w:val="0"/>
          <w:lang w:val="af-ZA" w:eastAsia="ru-RU"/>
        </w:rPr>
        <w:t xml:space="preserve"> </w:t>
      </w:r>
      <w:r w:rsidR="00CE081E" w:rsidRPr="00A475AA">
        <w:rPr>
          <w:rFonts w:ascii="GHEA Grapalat" w:hAnsi="GHEA Grapalat"/>
          <w:b/>
          <w:i w:val="0"/>
          <w:lang w:val="af-ZA"/>
        </w:rPr>
        <w:t>ք.Երևան,</w:t>
      </w:r>
      <w:r w:rsidR="00CE081E" w:rsidRPr="00A475AA">
        <w:rPr>
          <w:rFonts w:ascii="GHEA Grapalat" w:hAnsi="GHEA Grapalat"/>
          <w:i w:val="0"/>
          <w:lang w:val="af-ZA"/>
        </w:rPr>
        <w:t xml:space="preserve"> </w:t>
      </w:r>
      <w:r w:rsidR="00CE081E" w:rsidRPr="00A475AA">
        <w:rPr>
          <w:rFonts w:ascii="GHEA Grapalat" w:hAnsi="GHEA Grapalat"/>
          <w:b/>
          <w:i w:val="0"/>
          <w:lang w:val="hy-AM"/>
        </w:rPr>
        <w:t xml:space="preserve">Մ.Հերացի 12 </w:t>
      </w:r>
      <w:r w:rsidR="00CE081E" w:rsidRPr="00A475AA">
        <w:rPr>
          <w:rFonts w:ascii="GHEA Grapalat" w:hAnsi="GHEA Grapalat"/>
          <w:i w:val="0"/>
          <w:lang w:val="af-ZA"/>
        </w:rPr>
        <w:t>հասցեով, փաստաթղթային ձևով</w:t>
      </w:r>
      <w:r w:rsidR="00CE081E" w:rsidRPr="00A475AA">
        <w:rPr>
          <w:rFonts w:ascii="GHEA Grapalat" w:hAnsi="GHEA Grapalat"/>
          <w:i w:val="0"/>
          <w:lang w:val="af-ZA" w:eastAsia="ru-RU"/>
        </w:rPr>
        <w:t xml:space="preserve"> </w:t>
      </w:r>
      <w:r w:rsidR="00CE081E" w:rsidRPr="00A475AA">
        <w:rPr>
          <w:rFonts w:ascii="GHEA Grapalat" w:hAnsi="GHEA Grapalat"/>
          <w:i w:val="0"/>
          <w:lang w:val="af-ZA"/>
        </w:rPr>
        <w:t>մինչև սույն հայտարարության հրապարակման օրվանից հաշված</w:t>
      </w:r>
      <w:r w:rsidR="00CE081E" w:rsidRPr="00A475AA">
        <w:rPr>
          <w:rFonts w:ascii="GHEA Grapalat" w:hAnsi="GHEA Grapalat"/>
          <w:b/>
          <w:i w:val="0"/>
          <w:lang w:val="af-ZA"/>
        </w:rPr>
        <w:t xml:space="preserve"> </w:t>
      </w:r>
      <w:r w:rsidR="00F728FD">
        <w:rPr>
          <w:rFonts w:ascii="GHEA Grapalat" w:hAnsi="GHEA Grapalat"/>
          <w:b/>
          <w:i w:val="0"/>
          <w:lang w:val="hy-AM"/>
        </w:rPr>
        <w:t>07</w:t>
      </w:r>
      <w:r w:rsidR="00CE081E" w:rsidRPr="00A475AA">
        <w:rPr>
          <w:rFonts w:ascii="GHEA Grapalat" w:hAnsi="GHEA Grapalat"/>
          <w:b/>
          <w:i w:val="0"/>
          <w:lang w:val="af-ZA"/>
        </w:rPr>
        <w:t xml:space="preserve">-րդ օրվա ժամը </w:t>
      </w:r>
      <w:r w:rsidR="00CE081E" w:rsidRPr="00A475AA">
        <w:rPr>
          <w:rFonts w:ascii="GHEA Grapalat" w:hAnsi="GHEA Grapalat"/>
          <w:b/>
          <w:i w:val="0"/>
          <w:lang w:val="hy-AM"/>
        </w:rPr>
        <w:t>1</w:t>
      </w:r>
      <w:r w:rsidR="00F728FD">
        <w:rPr>
          <w:rFonts w:ascii="GHEA Grapalat" w:hAnsi="GHEA Grapalat"/>
          <w:b/>
          <w:i w:val="0"/>
          <w:lang w:val="hy-AM"/>
        </w:rPr>
        <w:t>0</w:t>
      </w:r>
      <w:r w:rsidR="00CE081E" w:rsidRPr="00A475AA">
        <w:rPr>
          <w:rFonts w:ascii="GHEA Grapalat" w:hAnsi="GHEA Grapalat"/>
          <w:b/>
          <w:i w:val="0"/>
          <w:lang w:val="hy-AM"/>
        </w:rPr>
        <w:t>:30</w:t>
      </w:r>
      <w:r w:rsidR="00CE081E" w:rsidRPr="00A475AA">
        <w:rPr>
          <w:rFonts w:ascii="GHEA Grapalat" w:hAnsi="GHEA Grapalat"/>
          <w:b/>
          <w:i w:val="0"/>
          <w:lang w:val="af-ZA"/>
        </w:rPr>
        <w:t>-ը:</w:t>
      </w:r>
      <w:r w:rsidR="00CE081E" w:rsidRPr="00A475AA">
        <w:rPr>
          <w:rFonts w:ascii="GHEA Grapalat" w:hAnsi="GHEA Grapalat"/>
          <w:i w:val="0"/>
          <w:lang w:val="af-ZA"/>
        </w:rPr>
        <w:t xml:space="preserve"> </w:t>
      </w:r>
    </w:p>
    <w:p w:rsidR="00357D48" w:rsidRPr="00A475AA" w:rsidRDefault="000076A1" w:rsidP="00CE081E">
      <w:pPr>
        <w:pStyle w:val="BodyTextIndent"/>
        <w:spacing w:line="240" w:lineRule="auto"/>
        <w:rPr>
          <w:rFonts w:ascii="GHEA Grapalat" w:hAnsi="GHEA Grapalat"/>
          <w:i w:val="0"/>
          <w:lang w:val="af-ZA"/>
        </w:rPr>
      </w:pPr>
      <w:r w:rsidRPr="00A475AA">
        <w:rPr>
          <w:rFonts w:ascii="GHEA Grapalat" w:hAnsi="GHEA Grapalat"/>
          <w:i w:val="0"/>
          <w:lang w:val="af-ZA"/>
        </w:rPr>
        <w:t>Հայտերը, հայերենից բացի, կարող են ներկայացվել նաև անգլերեն կամ ռուսերեն:</w:t>
      </w:r>
      <w:r w:rsidR="00357D48" w:rsidRPr="00A475AA">
        <w:rPr>
          <w:rFonts w:ascii="GHEA Grapalat" w:hAnsi="GHEA Grapalat"/>
          <w:i w:val="0"/>
          <w:lang w:val="af-ZA"/>
        </w:rPr>
        <w:t xml:space="preserve"> </w:t>
      </w:r>
    </w:p>
    <w:p w:rsidR="001D3623" w:rsidRPr="00D81F53" w:rsidRDefault="001D3623" w:rsidP="001D3623">
      <w:pPr>
        <w:pStyle w:val="BodyTextIndent"/>
        <w:spacing w:line="240" w:lineRule="auto"/>
        <w:ind w:firstLine="708"/>
        <w:rPr>
          <w:rFonts w:ascii="GHEA Grapalat" w:hAnsi="GHEA Grapalat"/>
          <w:i w:val="0"/>
          <w:color w:val="FF0000"/>
          <w:lang w:val="af-ZA"/>
        </w:rPr>
      </w:pPr>
      <w:r w:rsidRPr="00A475AA">
        <w:rPr>
          <w:rFonts w:ascii="GHEA Grapalat" w:hAnsi="GHEA Grapalat"/>
          <w:i w:val="0"/>
          <w:color w:val="000000"/>
          <w:lang w:val="af-ZA"/>
        </w:rPr>
        <w:t xml:space="preserve">Հայտերի բացումը տեղի կունենա </w:t>
      </w:r>
      <w:r w:rsidRPr="00A475AA">
        <w:rPr>
          <w:rFonts w:ascii="GHEA Grapalat" w:hAnsi="GHEA Grapalat"/>
          <w:b/>
          <w:i w:val="0"/>
          <w:color w:val="000000"/>
          <w:lang w:val="af-ZA"/>
        </w:rPr>
        <w:t>ք.Երևան,</w:t>
      </w:r>
      <w:r w:rsidRPr="00A475AA">
        <w:rPr>
          <w:rFonts w:ascii="GHEA Grapalat" w:hAnsi="GHEA Grapalat"/>
          <w:i w:val="0"/>
          <w:color w:val="000000"/>
          <w:lang w:val="af-ZA"/>
        </w:rPr>
        <w:t xml:space="preserve"> </w:t>
      </w:r>
      <w:r w:rsidRPr="00A475AA">
        <w:rPr>
          <w:rFonts w:ascii="GHEA Grapalat" w:hAnsi="GHEA Grapalat"/>
          <w:b/>
          <w:i w:val="0"/>
          <w:color w:val="000000"/>
          <w:lang w:val="hy-AM"/>
        </w:rPr>
        <w:t>Մ.Հերացի 12</w:t>
      </w:r>
      <w:r w:rsidRPr="00A475AA">
        <w:rPr>
          <w:rFonts w:ascii="GHEA Grapalat" w:hAnsi="GHEA Grapalat"/>
          <w:i w:val="0"/>
          <w:color w:val="000000"/>
          <w:lang w:val="af-ZA"/>
        </w:rPr>
        <w:t xml:space="preserve"> հասցեում,</w:t>
      </w:r>
      <w:r w:rsidRPr="00A475AA">
        <w:rPr>
          <w:rFonts w:ascii="GHEA Grapalat" w:hAnsi="GHEA Grapalat"/>
          <w:i w:val="0"/>
          <w:color w:val="000000"/>
          <w:lang w:val="hy-AM"/>
        </w:rPr>
        <w:t xml:space="preserve"> </w:t>
      </w:r>
      <w:r w:rsidRPr="00A475AA">
        <w:rPr>
          <w:rFonts w:ascii="GHEA Grapalat" w:hAnsi="GHEA Grapalat"/>
          <w:b/>
          <w:i w:val="0"/>
          <w:color w:val="000000"/>
          <w:lang w:val="hy-AM"/>
        </w:rPr>
        <w:t>202</w:t>
      </w:r>
      <w:r w:rsidRPr="00A475AA">
        <w:rPr>
          <w:rFonts w:ascii="GHEA Grapalat" w:hAnsi="GHEA Grapalat"/>
          <w:b/>
          <w:i w:val="0"/>
          <w:color w:val="000000"/>
          <w:lang w:val="af-ZA"/>
        </w:rPr>
        <w:t>2-</w:t>
      </w:r>
      <w:r w:rsidRPr="00A475AA">
        <w:rPr>
          <w:rFonts w:ascii="GHEA Grapalat" w:hAnsi="GHEA Grapalat"/>
          <w:b/>
          <w:i w:val="0"/>
          <w:color w:val="000000"/>
          <w:lang w:val="hy-AM"/>
        </w:rPr>
        <w:t xml:space="preserve">ի </w:t>
      </w:r>
      <w:r w:rsidR="002F7F7E" w:rsidRPr="002F7F7E">
        <w:rPr>
          <w:rFonts w:ascii="GHEA Grapalat" w:hAnsi="GHEA Grapalat"/>
          <w:b/>
          <w:i w:val="0"/>
          <w:lang w:val="af-ZA"/>
        </w:rPr>
        <w:t>սեպտեմբերի</w:t>
      </w:r>
      <w:r w:rsidR="00F728FD" w:rsidRPr="002F7F7E">
        <w:rPr>
          <w:rFonts w:ascii="GHEA Grapalat" w:hAnsi="GHEA Grapalat"/>
          <w:b/>
          <w:i w:val="0"/>
          <w:lang w:val="hy-AM"/>
        </w:rPr>
        <w:t xml:space="preserve"> </w:t>
      </w:r>
      <w:r w:rsidR="002F7F7E" w:rsidRPr="002F7F7E">
        <w:rPr>
          <w:rFonts w:ascii="GHEA Grapalat" w:hAnsi="GHEA Grapalat"/>
          <w:b/>
          <w:i w:val="0"/>
          <w:lang w:val="af-ZA"/>
        </w:rPr>
        <w:t>7</w:t>
      </w:r>
      <w:r w:rsidRPr="002F7F7E">
        <w:rPr>
          <w:rFonts w:ascii="GHEA Grapalat" w:hAnsi="GHEA Grapalat"/>
          <w:b/>
          <w:i w:val="0"/>
          <w:lang w:val="hy-AM"/>
        </w:rPr>
        <w:t>-</w:t>
      </w:r>
      <w:r w:rsidRPr="002F7F7E">
        <w:rPr>
          <w:rFonts w:ascii="GHEA Grapalat" w:hAnsi="GHEA Grapalat"/>
          <w:b/>
          <w:i w:val="0"/>
          <w:lang w:val="af-ZA"/>
        </w:rPr>
        <w:t xml:space="preserve">ին ժամը </w:t>
      </w:r>
      <w:r w:rsidRPr="002F7F7E">
        <w:rPr>
          <w:rFonts w:ascii="GHEA Grapalat" w:hAnsi="GHEA Grapalat"/>
          <w:b/>
          <w:i w:val="0"/>
          <w:lang w:val="hy-AM"/>
        </w:rPr>
        <w:t>1</w:t>
      </w:r>
      <w:r w:rsidR="00F728FD" w:rsidRPr="002F7F7E">
        <w:rPr>
          <w:rFonts w:ascii="GHEA Grapalat" w:hAnsi="GHEA Grapalat"/>
          <w:b/>
          <w:i w:val="0"/>
          <w:lang w:val="hy-AM"/>
        </w:rPr>
        <w:t>0</w:t>
      </w:r>
      <w:r w:rsidRPr="002F7F7E">
        <w:rPr>
          <w:rFonts w:ascii="GHEA Grapalat" w:hAnsi="GHEA Grapalat"/>
          <w:b/>
          <w:i w:val="0"/>
          <w:lang w:val="hy-AM"/>
        </w:rPr>
        <w:t>:</w:t>
      </w:r>
      <w:r w:rsidRPr="002F7F7E">
        <w:rPr>
          <w:rFonts w:ascii="GHEA Grapalat" w:hAnsi="GHEA Grapalat"/>
          <w:b/>
          <w:i w:val="0"/>
          <w:lang w:val="af-ZA"/>
        </w:rPr>
        <w:t>3</w:t>
      </w:r>
      <w:r w:rsidRPr="002F7F7E">
        <w:rPr>
          <w:rFonts w:ascii="GHEA Grapalat" w:hAnsi="GHEA Grapalat"/>
          <w:b/>
          <w:i w:val="0"/>
          <w:lang w:val="hy-AM"/>
        </w:rPr>
        <w:t>0</w:t>
      </w:r>
      <w:r w:rsidRPr="002F7F7E">
        <w:rPr>
          <w:rFonts w:ascii="GHEA Grapalat" w:hAnsi="GHEA Grapalat"/>
          <w:b/>
          <w:i w:val="0"/>
          <w:lang w:val="af-ZA"/>
        </w:rPr>
        <w:t>-ին։</w:t>
      </w:r>
      <w:r w:rsidRPr="00D81F53">
        <w:rPr>
          <w:rFonts w:ascii="GHEA Grapalat" w:hAnsi="GHEA Grapalat"/>
          <w:i w:val="0"/>
          <w:color w:val="FF0000"/>
          <w:lang w:val="af-ZA"/>
        </w:rPr>
        <w:t xml:space="preserve"> </w:t>
      </w:r>
    </w:p>
    <w:p w:rsidR="006675F2" w:rsidRPr="006675F2" w:rsidRDefault="006675F2" w:rsidP="006675F2">
      <w:pPr>
        <w:ind w:firstLine="720"/>
        <w:jc w:val="both"/>
        <w:rPr>
          <w:rFonts w:ascii="GHEA Grapalat" w:hAnsi="GHEA Grapalat"/>
          <w:sz w:val="20"/>
          <w:szCs w:val="20"/>
          <w:lang w:val="hy-AM"/>
        </w:rPr>
      </w:pPr>
      <w:r w:rsidRPr="00A475AA">
        <w:rPr>
          <w:rFonts w:ascii="GHEA Grapalat" w:hAnsi="GHEA Grapalat"/>
          <w:sz w:val="20"/>
          <w:szCs w:val="20"/>
          <w:lang w:val="af-ZA"/>
        </w:rPr>
        <w:t>Սույն ընթացակարգի վերաբերյալ բողոք</w:t>
      </w:r>
      <w:r w:rsidRPr="00A475AA">
        <w:rPr>
          <w:rFonts w:ascii="GHEA Grapalat" w:hAnsi="GHEA Grapalat"/>
          <w:sz w:val="20"/>
          <w:szCs w:val="20"/>
          <w:lang w:val="hy-AM"/>
        </w:rPr>
        <w:t xml:space="preserve">արկումն իրականացվում է </w:t>
      </w:r>
      <w:r w:rsidRPr="00A475AA">
        <w:rPr>
          <w:rFonts w:ascii="GHEA Grapalat" w:hAnsi="GHEA Grapalat"/>
          <w:sz w:val="20"/>
          <w:szCs w:val="20"/>
          <w:lang w:val="af-ZA"/>
        </w:rPr>
        <w:t>«</w:t>
      </w:r>
      <w:r w:rsidRPr="00A475AA">
        <w:rPr>
          <w:rFonts w:ascii="GHEA Grapalat" w:hAnsi="GHEA Grapalat"/>
          <w:sz w:val="20"/>
          <w:szCs w:val="20"/>
          <w:lang w:val="hy-AM"/>
        </w:rPr>
        <w:t>Գնումների</w:t>
      </w:r>
      <w:r w:rsidRPr="00A475AA">
        <w:rPr>
          <w:rFonts w:ascii="GHEA Grapalat" w:hAnsi="GHEA Grapalat"/>
          <w:sz w:val="20"/>
          <w:szCs w:val="20"/>
          <w:lang w:val="af-ZA"/>
        </w:rPr>
        <w:t xml:space="preserve"> </w:t>
      </w:r>
      <w:r w:rsidRPr="00A475AA">
        <w:rPr>
          <w:rFonts w:ascii="GHEA Grapalat" w:hAnsi="GHEA Grapalat"/>
          <w:sz w:val="20"/>
          <w:szCs w:val="20"/>
          <w:lang w:val="hy-AM"/>
        </w:rPr>
        <w:t>մասին</w:t>
      </w:r>
      <w:r w:rsidRPr="00A475AA">
        <w:rPr>
          <w:rFonts w:ascii="GHEA Grapalat" w:hAnsi="GHEA Grapalat"/>
          <w:sz w:val="20"/>
          <w:szCs w:val="20"/>
          <w:lang w:val="af-ZA"/>
        </w:rPr>
        <w:t>»</w:t>
      </w:r>
      <w:r w:rsidRPr="00A475AA">
        <w:rPr>
          <w:rFonts w:ascii="GHEA Grapalat" w:hAnsi="GHEA Grapalat"/>
          <w:sz w:val="20"/>
          <w:szCs w:val="20"/>
          <w:lang w:val="hy-AM"/>
        </w:rPr>
        <w:t xml:space="preserve"> ՀՀ</w:t>
      </w:r>
      <w:r w:rsidRPr="00A475AA">
        <w:rPr>
          <w:rFonts w:ascii="GHEA Grapalat" w:hAnsi="GHEA Grapalat"/>
          <w:sz w:val="20"/>
          <w:szCs w:val="20"/>
          <w:lang w:val="af-ZA"/>
        </w:rPr>
        <w:t xml:space="preserve"> </w:t>
      </w:r>
      <w:r w:rsidRPr="00A475AA">
        <w:rPr>
          <w:rFonts w:ascii="GHEA Grapalat" w:hAnsi="GHEA Grapalat"/>
          <w:sz w:val="20"/>
          <w:szCs w:val="20"/>
          <w:lang w:val="hy-AM"/>
        </w:rPr>
        <w:t>օրենքով</w:t>
      </w:r>
      <w:r w:rsidRPr="00A475AA">
        <w:rPr>
          <w:rFonts w:ascii="GHEA Grapalat" w:hAnsi="GHEA Grapalat"/>
          <w:sz w:val="20"/>
          <w:szCs w:val="20"/>
          <w:lang w:val="af-ZA"/>
        </w:rPr>
        <w:t xml:space="preserve"> </w:t>
      </w:r>
      <w:r w:rsidRPr="00A475AA">
        <w:rPr>
          <w:rFonts w:ascii="GHEA Grapalat" w:hAnsi="GHEA Grapalat"/>
          <w:sz w:val="20"/>
          <w:szCs w:val="20"/>
          <w:lang w:val="hy-AM"/>
        </w:rPr>
        <w:t>և</w:t>
      </w:r>
      <w:r w:rsidRPr="00A475AA">
        <w:rPr>
          <w:rFonts w:ascii="GHEA Grapalat" w:hAnsi="GHEA Grapalat"/>
          <w:sz w:val="20"/>
          <w:szCs w:val="20"/>
          <w:lang w:val="af-ZA"/>
        </w:rPr>
        <w:t xml:space="preserve"> </w:t>
      </w:r>
      <w:r w:rsidRPr="00A475AA">
        <w:rPr>
          <w:rFonts w:ascii="GHEA Grapalat" w:hAnsi="GHEA Grapalat"/>
          <w:sz w:val="20"/>
          <w:szCs w:val="20"/>
          <w:lang w:val="hy-AM"/>
        </w:rPr>
        <w:t>ՀՀ քաղաքացիական դատավարության օրենսգրքով սահմանված կարգով։</w:t>
      </w:r>
    </w:p>
    <w:p w:rsidR="00334AC2" w:rsidRPr="00E5082A" w:rsidRDefault="00334AC2" w:rsidP="00334AC2">
      <w:pPr>
        <w:pStyle w:val="BodyTextIndent"/>
        <w:spacing w:line="240" w:lineRule="auto"/>
        <w:rPr>
          <w:rFonts w:ascii="GHEA Grapalat" w:hAnsi="GHEA Grapalat"/>
          <w:i w:val="0"/>
          <w:lang w:val="hy-AM"/>
        </w:rPr>
      </w:pPr>
      <w:r w:rsidRPr="00A71D81">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607095">
        <w:rPr>
          <w:rFonts w:ascii="GHEA Grapalat" w:hAnsi="GHEA Grapalat"/>
          <w:b/>
          <w:i w:val="0"/>
          <w:lang w:val="hy-AM"/>
        </w:rPr>
        <w:t xml:space="preserve"> </w:t>
      </w:r>
      <w:r w:rsidR="00D81F53" w:rsidRPr="00D81F53">
        <w:rPr>
          <w:rFonts w:ascii="GHEA Grapalat" w:hAnsi="GHEA Grapalat"/>
          <w:b/>
          <w:i w:val="0"/>
          <w:lang w:val="hy-AM"/>
        </w:rPr>
        <w:t>Հայկանուշ Հովհաննիս</w:t>
      </w:r>
      <w:r w:rsidR="00F728FD">
        <w:rPr>
          <w:rFonts w:ascii="GHEA Grapalat" w:hAnsi="GHEA Grapalat"/>
          <w:b/>
          <w:i w:val="0"/>
          <w:lang w:val="hy-AM"/>
        </w:rPr>
        <w:t>յանին</w:t>
      </w:r>
      <w:r w:rsidRPr="00E5082A">
        <w:rPr>
          <w:rFonts w:ascii="GHEA Grapalat" w:hAnsi="GHEA Grapalat"/>
          <w:b/>
          <w:i w:val="0"/>
          <w:lang w:val="hy-AM"/>
        </w:rPr>
        <w:t>:</w:t>
      </w:r>
    </w:p>
    <w:p w:rsidR="00334AC2" w:rsidRDefault="00334AC2" w:rsidP="00334AC2">
      <w:pPr>
        <w:pStyle w:val="BodyTextIndent"/>
        <w:spacing w:line="240" w:lineRule="auto"/>
        <w:ind w:left="709" w:firstLine="0"/>
        <w:contextualSpacing/>
        <w:jc w:val="left"/>
        <w:rPr>
          <w:rFonts w:ascii="GHEA Grapalat" w:hAnsi="GHEA Grapalat"/>
          <w:i w:val="0"/>
          <w:lang w:val="hy-AM"/>
        </w:rPr>
      </w:pPr>
    </w:p>
    <w:p w:rsidR="00334AC2" w:rsidRPr="002F7F7E" w:rsidRDefault="00334AC2" w:rsidP="00334AC2">
      <w:pPr>
        <w:pStyle w:val="BodyTextIndent"/>
        <w:spacing w:line="240" w:lineRule="auto"/>
        <w:ind w:left="709" w:firstLine="0"/>
        <w:contextualSpacing/>
        <w:jc w:val="left"/>
        <w:rPr>
          <w:rFonts w:ascii="GHEA Grapalat" w:hAnsi="GHEA Grapalat"/>
          <w:i w:val="0"/>
          <w:lang w:val="hy-AM"/>
        </w:rPr>
      </w:pPr>
      <w:r w:rsidRPr="00F2736C">
        <w:rPr>
          <w:rFonts w:ascii="GHEA Grapalat" w:hAnsi="GHEA Grapalat"/>
          <w:i w:val="0"/>
          <w:lang w:val="af-ZA"/>
        </w:rPr>
        <w:t xml:space="preserve">Հեռախոս՝ </w:t>
      </w:r>
      <w:r w:rsidRPr="00955658">
        <w:rPr>
          <w:rFonts w:ascii="GHEA Grapalat" w:hAnsi="GHEA Grapalat"/>
          <w:b/>
          <w:i w:val="0"/>
          <w:lang w:val="hy-AM"/>
        </w:rPr>
        <w:t>012</w:t>
      </w:r>
      <w:r w:rsidR="0077182A" w:rsidRPr="00D81F53">
        <w:rPr>
          <w:rFonts w:ascii="GHEA Grapalat" w:hAnsi="GHEA Grapalat"/>
          <w:b/>
          <w:i w:val="0"/>
          <w:lang w:val="hy-AM"/>
        </w:rPr>
        <w:t>-</w:t>
      </w:r>
      <w:r w:rsidRPr="00955658">
        <w:rPr>
          <w:rFonts w:ascii="GHEA Grapalat" w:hAnsi="GHEA Grapalat"/>
          <w:b/>
          <w:i w:val="0"/>
          <w:lang w:val="hy-AM"/>
        </w:rPr>
        <w:t>80</w:t>
      </w:r>
      <w:r w:rsidR="0077182A" w:rsidRPr="00D81F53">
        <w:rPr>
          <w:rFonts w:ascii="GHEA Grapalat" w:hAnsi="GHEA Grapalat"/>
          <w:b/>
          <w:i w:val="0"/>
          <w:lang w:val="hy-AM"/>
        </w:rPr>
        <w:t>-</w:t>
      </w:r>
      <w:r w:rsidRPr="00955658">
        <w:rPr>
          <w:rFonts w:ascii="GHEA Grapalat" w:hAnsi="GHEA Grapalat"/>
          <w:b/>
          <w:i w:val="0"/>
          <w:lang w:val="hy-AM"/>
        </w:rPr>
        <w:t>80</w:t>
      </w:r>
      <w:r w:rsidR="0077182A" w:rsidRPr="00D81F53">
        <w:rPr>
          <w:rFonts w:ascii="GHEA Grapalat" w:hAnsi="GHEA Grapalat"/>
          <w:b/>
          <w:i w:val="0"/>
          <w:lang w:val="hy-AM"/>
        </w:rPr>
        <w:t>-</w:t>
      </w:r>
      <w:r w:rsidRPr="00955658">
        <w:rPr>
          <w:rFonts w:ascii="GHEA Grapalat" w:hAnsi="GHEA Grapalat"/>
          <w:b/>
          <w:i w:val="0"/>
          <w:lang w:val="hy-AM"/>
        </w:rPr>
        <w:t xml:space="preserve">83 </w:t>
      </w:r>
      <w:r w:rsidR="00D81F53">
        <w:rPr>
          <w:rFonts w:ascii="GHEA Grapalat" w:hAnsi="GHEA Grapalat"/>
          <w:b/>
          <w:i w:val="0"/>
          <w:lang w:val="hy-AM"/>
        </w:rPr>
        <w:t>(6014), 0</w:t>
      </w:r>
      <w:r w:rsidR="00D81F53" w:rsidRPr="002F7F7E">
        <w:rPr>
          <w:rFonts w:ascii="GHEA Grapalat" w:hAnsi="GHEA Grapalat"/>
          <w:b/>
          <w:i w:val="0"/>
          <w:lang w:val="hy-AM"/>
        </w:rPr>
        <w:t>77</w:t>
      </w:r>
      <w:r w:rsidR="0077182A" w:rsidRPr="00D81F53">
        <w:rPr>
          <w:rFonts w:ascii="GHEA Grapalat" w:hAnsi="GHEA Grapalat"/>
          <w:b/>
          <w:i w:val="0"/>
          <w:lang w:val="hy-AM"/>
        </w:rPr>
        <w:t>-</w:t>
      </w:r>
      <w:r w:rsidR="00D81F53" w:rsidRPr="002F7F7E">
        <w:rPr>
          <w:rFonts w:ascii="GHEA Grapalat" w:hAnsi="GHEA Grapalat"/>
          <w:b/>
          <w:i w:val="0"/>
          <w:lang w:val="hy-AM"/>
        </w:rPr>
        <w:t>534</w:t>
      </w:r>
      <w:r w:rsidR="0077182A" w:rsidRPr="00D81F53">
        <w:rPr>
          <w:rFonts w:ascii="GHEA Grapalat" w:hAnsi="GHEA Grapalat"/>
          <w:b/>
          <w:i w:val="0"/>
          <w:lang w:val="hy-AM"/>
        </w:rPr>
        <w:t>-</w:t>
      </w:r>
      <w:r w:rsidR="00D81F53" w:rsidRPr="002F7F7E">
        <w:rPr>
          <w:rFonts w:ascii="GHEA Grapalat" w:hAnsi="GHEA Grapalat"/>
          <w:b/>
          <w:i w:val="0"/>
          <w:lang w:val="hy-AM"/>
        </w:rPr>
        <w:t>3</w:t>
      </w:r>
      <w:r w:rsidR="0077182A" w:rsidRPr="00D81F53">
        <w:rPr>
          <w:rFonts w:ascii="GHEA Grapalat" w:hAnsi="GHEA Grapalat"/>
          <w:b/>
          <w:i w:val="0"/>
          <w:lang w:val="hy-AM"/>
        </w:rPr>
        <w:t>5</w:t>
      </w:r>
      <w:r w:rsidR="00D81F53" w:rsidRPr="002F7F7E">
        <w:rPr>
          <w:rFonts w:ascii="GHEA Grapalat" w:hAnsi="GHEA Grapalat"/>
          <w:b/>
          <w:i w:val="0"/>
          <w:lang w:val="hy-AM"/>
        </w:rPr>
        <w:t>4</w:t>
      </w:r>
    </w:p>
    <w:p w:rsidR="00334AC2" w:rsidRPr="00955658" w:rsidRDefault="00334AC2" w:rsidP="00334AC2">
      <w:pPr>
        <w:pStyle w:val="BodyTextIndent"/>
        <w:spacing w:line="240" w:lineRule="auto"/>
        <w:ind w:left="709" w:firstLine="0"/>
        <w:contextualSpacing/>
        <w:jc w:val="left"/>
        <w:rPr>
          <w:rFonts w:ascii="GHEA Grapalat" w:hAnsi="GHEA Grapalat"/>
          <w:b/>
          <w:i w:val="0"/>
          <w:lang w:val="af-ZA"/>
        </w:rPr>
      </w:pPr>
      <w:r w:rsidRPr="00955658">
        <w:rPr>
          <w:rFonts w:ascii="GHEA Grapalat" w:hAnsi="GHEA Grapalat"/>
          <w:i w:val="0"/>
          <w:lang w:val="af-ZA"/>
        </w:rPr>
        <w:t xml:space="preserve">Էլ. փոստ՝  </w:t>
      </w:r>
      <w:r w:rsidRPr="00955658">
        <w:rPr>
          <w:rFonts w:ascii="GHEA Grapalat" w:hAnsi="GHEA Grapalat"/>
          <w:b/>
          <w:i w:val="0"/>
          <w:color w:val="000000"/>
          <w:lang w:val="af-ZA"/>
        </w:rPr>
        <w:t>procurement@ncdc.am</w:t>
      </w:r>
    </w:p>
    <w:p w:rsidR="00334AC2" w:rsidRPr="00955658" w:rsidRDefault="00334AC2" w:rsidP="00334AC2">
      <w:pPr>
        <w:pStyle w:val="BodyText2"/>
        <w:spacing w:line="240" w:lineRule="auto"/>
        <w:ind w:left="709"/>
        <w:contextualSpacing/>
        <w:rPr>
          <w:rFonts w:ascii="GHEA Grapalat" w:hAnsi="GHEA Grapalat" w:cs="Sylfaen"/>
          <w:i/>
          <w:sz w:val="22"/>
          <w:lang w:val="af-ZA"/>
        </w:rPr>
      </w:pPr>
      <w:r w:rsidRPr="00955658">
        <w:rPr>
          <w:rFonts w:ascii="GHEA Grapalat" w:hAnsi="GHEA Grapalat"/>
          <w:lang w:val="af-ZA"/>
        </w:rPr>
        <w:t xml:space="preserve">Պատվիրատու՝ </w:t>
      </w:r>
      <w:r w:rsidRPr="00955658">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955658">
        <w:rPr>
          <w:rFonts w:ascii="GHEA Grapalat" w:hAnsi="GHEA Grapalat"/>
          <w:b/>
          <w:lang w:val="af-ZA"/>
        </w:rPr>
        <w:t>։</w:t>
      </w:r>
    </w:p>
    <w:p w:rsidR="00055CC2" w:rsidRPr="00A71D81" w:rsidRDefault="00055CC2" w:rsidP="00EF3662">
      <w:pPr>
        <w:pStyle w:val="BodyText"/>
        <w:ind w:right="-7" w:firstLine="567"/>
        <w:jc w:val="right"/>
        <w:rPr>
          <w:rFonts w:ascii="GHEA Grapalat" w:hAnsi="GHEA Grapalat" w:cs="Sylfaen"/>
          <w:i/>
          <w:sz w:val="22"/>
          <w:lang w:val="af-ZA"/>
        </w:rPr>
      </w:pPr>
    </w:p>
    <w:p w:rsidR="000C21CD" w:rsidRPr="00861BC3" w:rsidRDefault="000C21CD" w:rsidP="000C21CD">
      <w:pPr>
        <w:ind w:firstLine="567"/>
        <w:jc w:val="both"/>
        <w:rPr>
          <w:rFonts w:ascii="GHEA Grapalat" w:hAnsi="GHEA Grapalat" w:cs="Sylfaen"/>
          <w:b/>
          <w:i/>
          <w:color w:val="FF0000"/>
          <w:sz w:val="22"/>
          <w:szCs w:val="22"/>
          <w:lang w:val="af-ZA"/>
        </w:rPr>
      </w:pPr>
    </w:p>
    <w:p w:rsidR="000C21CD" w:rsidRPr="00861BC3" w:rsidRDefault="000C21CD" w:rsidP="000C21CD">
      <w:pPr>
        <w:ind w:firstLine="567"/>
        <w:jc w:val="both"/>
        <w:rPr>
          <w:rFonts w:ascii="GHEA Grapalat" w:hAnsi="GHEA Grapalat" w:cs="Sylfaen"/>
          <w:b/>
          <w:i/>
          <w:color w:val="FF0000"/>
          <w:sz w:val="22"/>
          <w:szCs w:val="22"/>
          <w:lang w:val="af-ZA"/>
        </w:rPr>
      </w:pPr>
    </w:p>
    <w:p w:rsidR="0044229E" w:rsidRPr="00861BC3" w:rsidRDefault="000C21CD" w:rsidP="00F728FD">
      <w:pPr>
        <w:ind w:firstLine="567"/>
        <w:jc w:val="both"/>
        <w:rPr>
          <w:rFonts w:ascii="GHEA Grapalat" w:hAnsi="GHEA Grapalat" w:cs="Sylfaen"/>
          <w:i/>
          <w:sz w:val="20"/>
          <w:szCs w:val="20"/>
          <w:lang w:val="af-ZA"/>
        </w:rPr>
      </w:pPr>
      <w:r>
        <w:rPr>
          <w:rFonts w:ascii="GHEA Grapalat" w:hAnsi="GHEA Grapalat" w:cs="Sylfaen"/>
          <w:b/>
          <w:i/>
          <w:color w:val="FF0000"/>
          <w:sz w:val="22"/>
          <w:szCs w:val="22"/>
        </w:rPr>
        <w:t>Ը</w:t>
      </w:r>
      <w:r w:rsidRPr="00B74812">
        <w:rPr>
          <w:rFonts w:ascii="GHEA Grapalat" w:hAnsi="GHEA Grapalat" w:cs="Sylfaen"/>
          <w:b/>
          <w:i/>
          <w:color w:val="FF0000"/>
          <w:sz w:val="22"/>
          <w:szCs w:val="22"/>
        </w:rPr>
        <w:t>նթացակարգը</w:t>
      </w:r>
      <w:r w:rsidRPr="00604B7B">
        <w:rPr>
          <w:rFonts w:ascii="GHEA Grapalat" w:hAnsi="GHEA Grapalat" w:cs="Sylfaen"/>
          <w:b/>
          <w:i/>
          <w:color w:val="FF0000"/>
          <w:sz w:val="22"/>
          <w:szCs w:val="22"/>
          <w:lang w:val="af-ZA"/>
        </w:rPr>
        <w:t xml:space="preserve"> </w:t>
      </w:r>
      <w:r w:rsidRPr="00B74812">
        <w:rPr>
          <w:rFonts w:ascii="GHEA Grapalat" w:hAnsi="GHEA Grapalat" w:cs="Sylfaen"/>
          <w:b/>
          <w:i/>
          <w:color w:val="FF0000"/>
          <w:sz w:val="22"/>
          <w:szCs w:val="22"/>
        </w:rPr>
        <w:t>կազմակերպվում</w:t>
      </w:r>
      <w:r w:rsidRPr="00604B7B">
        <w:rPr>
          <w:rFonts w:ascii="GHEA Grapalat" w:hAnsi="GHEA Grapalat" w:cs="Sylfaen"/>
          <w:b/>
          <w:i/>
          <w:color w:val="FF0000"/>
          <w:sz w:val="22"/>
          <w:szCs w:val="22"/>
          <w:lang w:val="af-ZA"/>
        </w:rPr>
        <w:t xml:space="preserve"> </w:t>
      </w:r>
      <w:r w:rsidRPr="00B74812">
        <w:rPr>
          <w:rFonts w:ascii="GHEA Grapalat" w:hAnsi="GHEA Grapalat" w:cs="Sylfaen"/>
          <w:b/>
          <w:i/>
          <w:color w:val="FF0000"/>
          <w:sz w:val="22"/>
          <w:szCs w:val="22"/>
        </w:rPr>
        <w:t>է</w:t>
      </w:r>
      <w:r w:rsidRPr="00604B7B">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Գնումների</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մասին</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ՀՀ</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օրենքի</w:t>
      </w:r>
      <w:r w:rsidRPr="00C247E3">
        <w:rPr>
          <w:rFonts w:ascii="GHEA Grapalat" w:hAnsi="GHEA Grapalat" w:cs="Sylfaen"/>
          <w:b/>
          <w:i/>
          <w:color w:val="FF0000"/>
          <w:sz w:val="22"/>
          <w:szCs w:val="22"/>
          <w:lang w:val="af-ZA"/>
        </w:rPr>
        <w:t xml:space="preserve"> 15-</w:t>
      </w:r>
      <w:r w:rsidRPr="00C247E3">
        <w:rPr>
          <w:rFonts w:ascii="GHEA Grapalat" w:hAnsi="GHEA Grapalat" w:cs="Sylfaen"/>
          <w:b/>
          <w:i/>
          <w:color w:val="FF0000"/>
          <w:sz w:val="22"/>
          <w:szCs w:val="22"/>
        </w:rPr>
        <w:t>րդ</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հոդվածի</w:t>
      </w:r>
      <w:r w:rsidRPr="00C247E3">
        <w:rPr>
          <w:rFonts w:ascii="GHEA Grapalat" w:hAnsi="GHEA Grapalat" w:cs="Sylfaen"/>
          <w:b/>
          <w:i/>
          <w:color w:val="FF0000"/>
          <w:sz w:val="22"/>
          <w:szCs w:val="22"/>
          <w:lang w:val="af-ZA"/>
        </w:rPr>
        <w:t xml:space="preserve"> 6-</w:t>
      </w:r>
      <w:r w:rsidRPr="00C247E3">
        <w:rPr>
          <w:rFonts w:ascii="GHEA Grapalat" w:hAnsi="GHEA Grapalat" w:cs="Sylfaen"/>
          <w:b/>
          <w:i/>
          <w:color w:val="FF0000"/>
          <w:sz w:val="22"/>
          <w:szCs w:val="22"/>
        </w:rPr>
        <w:t>րդ</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մասի</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հիման</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վրա</w:t>
      </w:r>
      <w:r w:rsidRPr="00C247E3">
        <w:rPr>
          <w:rFonts w:ascii="GHEA Grapalat" w:hAnsi="GHEA Grapalat" w:cs="Sylfaen"/>
          <w:b/>
          <w:i/>
          <w:color w:val="FF0000"/>
          <w:sz w:val="22"/>
          <w:szCs w:val="22"/>
          <w:lang w:val="af-ZA"/>
        </w:rPr>
        <w:t>:</w:t>
      </w:r>
    </w:p>
    <w:p w:rsidR="00F728FD" w:rsidRDefault="00F728FD">
      <w:pPr>
        <w:rPr>
          <w:rFonts w:ascii="GHEA Grapalat" w:hAnsi="GHEA Grapalat" w:cs="Sylfaen"/>
          <w:i/>
          <w:sz w:val="20"/>
          <w:szCs w:val="20"/>
          <w:lang w:val="hy-AM"/>
        </w:rPr>
      </w:pPr>
      <w:r>
        <w:rPr>
          <w:rFonts w:ascii="GHEA Grapalat" w:hAnsi="GHEA Grapalat" w:cs="Sylfaen"/>
          <w:i/>
          <w:sz w:val="20"/>
          <w:szCs w:val="20"/>
          <w:lang w:val="hy-AM"/>
        </w:rPr>
        <w:br w:type="page"/>
      </w:r>
    </w:p>
    <w:p w:rsidR="006A63BB" w:rsidRPr="00161670" w:rsidRDefault="006A63BB" w:rsidP="006A63BB">
      <w:pPr>
        <w:pStyle w:val="BodyText"/>
        <w:spacing w:after="0"/>
        <w:ind w:firstLine="567"/>
        <w:jc w:val="right"/>
        <w:rPr>
          <w:rFonts w:ascii="GHEA Grapalat" w:hAnsi="GHEA Grapalat" w:cs="Sylfaen"/>
          <w:i/>
          <w:sz w:val="20"/>
          <w:szCs w:val="20"/>
          <w:lang w:val="af-ZA"/>
        </w:rPr>
      </w:pPr>
      <w:r w:rsidRPr="00161670">
        <w:rPr>
          <w:rFonts w:ascii="GHEA Grapalat" w:hAnsi="GHEA Grapalat" w:cs="Sylfaen"/>
          <w:i/>
          <w:sz w:val="20"/>
          <w:szCs w:val="20"/>
          <w:lang w:val="hy-AM"/>
        </w:rPr>
        <w:lastRenderedPageBreak/>
        <w:t>Հաստատված</w:t>
      </w:r>
      <w:r w:rsidRPr="00161670">
        <w:rPr>
          <w:rFonts w:ascii="GHEA Grapalat" w:hAnsi="GHEA Grapalat" w:cs="Times Armenian"/>
          <w:i/>
          <w:sz w:val="20"/>
          <w:szCs w:val="20"/>
          <w:lang w:val="af-ZA"/>
        </w:rPr>
        <w:t xml:space="preserve"> </w:t>
      </w:r>
      <w:r w:rsidRPr="00161670">
        <w:rPr>
          <w:rFonts w:ascii="GHEA Grapalat" w:hAnsi="GHEA Grapalat" w:cs="Sylfaen"/>
          <w:i/>
          <w:sz w:val="20"/>
          <w:szCs w:val="20"/>
          <w:lang w:val="hy-AM"/>
        </w:rPr>
        <w:t>է</w:t>
      </w:r>
    </w:p>
    <w:p w:rsidR="006A63BB" w:rsidRPr="00161670" w:rsidRDefault="006A63BB" w:rsidP="006A63BB">
      <w:pPr>
        <w:pStyle w:val="BodyText"/>
        <w:spacing w:after="0"/>
        <w:ind w:right="-6" w:firstLine="567"/>
        <w:contextualSpacing/>
        <w:jc w:val="right"/>
        <w:rPr>
          <w:rFonts w:ascii="GHEA Grapalat" w:hAnsi="GHEA Grapalat" w:cs="Sylfaen"/>
          <w:sz w:val="20"/>
          <w:szCs w:val="20"/>
          <w:lang w:val="af-ZA"/>
        </w:rPr>
      </w:pPr>
      <w:r w:rsidRPr="00161670">
        <w:rPr>
          <w:rFonts w:ascii="GHEA Grapalat" w:hAnsi="GHEA Grapalat"/>
          <w:b/>
          <w:sz w:val="20"/>
          <w:szCs w:val="20"/>
          <w:lang w:val="hy-AM"/>
        </w:rPr>
        <w:t>«</w:t>
      </w:r>
      <w:r w:rsidR="00D81F53">
        <w:rPr>
          <w:rFonts w:ascii="GHEA Grapalat" w:hAnsi="GHEA Grapalat"/>
          <w:b/>
          <w:sz w:val="20"/>
          <w:szCs w:val="20"/>
          <w:lang w:val="af-ZA"/>
        </w:rPr>
        <w:t>ԳՀԱՊՁԲ-ՀՎԿԱԿ-2022-75</w:t>
      </w:r>
      <w:r w:rsidRPr="00161670">
        <w:rPr>
          <w:rFonts w:ascii="GHEA Grapalat" w:hAnsi="GHEA Grapalat"/>
          <w:b/>
          <w:sz w:val="20"/>
          <w:szCs w:val="20"/>
          <w:lang w:val="hy-AM"/>
        </w:rPr>
        <w:t>»</w:t>
      </w:r>
      <w:r w:rsidRPr="00161670">
        <w:rPr>
          <w:rFonts w:ascii="GHEA Grapalat" w:hAnsi="GHEA Grapalat"/>
          <w:b/>
          <w:sz w:val="20"/>
          <w:szCs w:val="20"/>
          <w:lang w:val="af-ZA"/>
        </w:rPr>
        <w:t xml:space="preserve"> </w:t>
      </w:r>
      <w:r w:rsidRPr="00161670">
        <w:rPr>
          <w:rFonts w:ascii="GHEA Grapalat" w:hAnsi="GHEA Grapalat" w:cs="Sylfaen"/>
          <w:sz w:val="20"/>
          <w:szCs w:val="20"/>
          <w:lang w:val="hy-AM"/>
        </w:rPr>
        <w:t>ծածկագրով</w:t>
      </w:r>
      <w:r w:rsidRPr="00161670">
        <w:rPr>
          <w:rFonts w:ascii="GHEA Grapalat" w:hAnsi="GHEA Grapalat" w:cs="Sylfaen"/>
          <w:sz w:val="20"/>
          <w:szCs w:val="20"/>
          <w:lang w:val="af-ZA"/>
        </w:rPr>
        <w:t xml:space="preserve"> </w:t>
      </w:r>
    </w:p>
    <w:p w:rsidR="006A63BB" w:rsidRPr="00161670" w:rsidRDefault="006A63BB" w:rsidP="006A63BB">
      <w:pPr>
        <w:pStyle w:val="BodyText"/>
        <w:spacing w:after="0"/>
        <w:ind w:right="-6" w:firstLine="567"/>
        <w:contextualSpacing/>
        <w:jc w:val="right"/>
        <w:rPr>
          <w:rFonts w:ascii="GHEA Grapalat" w:hAnsi="GHEA Grapalat" w:cs="Sylfaen"/>
          <w:color w:val="000000"/>
          <w:sz w:val="20"/>
          <w:szCs w:val="20"/>
          <w:lang w:val="af-ZA"/>
        </w:rPr>
      </w:pPr>
      <w:r w:rsidRPr="00161670">
        <w:rPr>
          <w:rFonts w:ascii="GHEA Grapalat" w:hAnsi="GHEA Grapalat" w:cs="Sylfaen"/>
          <w:color w:val="000000"/>
          <w:sz w:val="20"/>
          <w:szCs w:val="20"/>
          <w:lang w:val="hy-AM"/>
        </w:rPr>
        <w:t>գնանշման</w:t>
      </w:r>
      <w:r w:rsidRPr="00161670">
        <w:rPr>
          <w:rFonts w:ascii="GHEA Grapalat" w:hAnsi="GHEA Grapalat" w:cs="Sylfaen"/>
          <w:color w:val="000000"/>
          <w:sz w:val="20"/>
          <w:szCs w:val="20"/>
          <w:lang w:val="af-ZA"/>
        </w:rPr>
        <w:t xml:space="preserve"> </w:t>
      </w:r>
      <w:r w:rsidRPr="00161670">
        <w:rPr>
          <w:rFonts w:ascii="GHEA Grapalat" w:hAnsi="GHEA Grapalat" w:cs="Sylfaen"/>
          <w:color w:val="000000"/>
          <w:sz w:val="20"/>
          <w:szCs w:val="20"/>
          <w:lang w:val="hy-AM"/>
        </w:rPr>
        <w:t>հարցման</w:t>
      </w:r>
      <w:r w:rsidRPr="00161670">
        <w:rPr>
          <w:rFonts w:ascii="GHEA Grapalat" w:hAnsi="GHEA Grapalat" w:cs="Sylfaen"/>
          <w:color w:val="000000"/>
          <w:sz w:val="20"/>
          <w:szCs w:val="20"/>
          <w:lang w:val="af-ZA"/>
        </w:rPr>
        <w:t xml:space="preserve"> </w:t>
      </w:r>
      <w:r w:rsidRPr="00161670">
        <w:rPr>
          <w:rFonts w:ascii="GHEA Grapalat" w:hAnsi="GHEA Grapalat" w:cs="Sylfaen"/>
          <w:color w:val="000000"/>
          <w:sz w:val="20"/>
          <w:szCs w:val="20"/>
          <w:lang w:val="hy-AM"/>
        </w:rPr>
        <w:t>գնահատող</w:t>
      </w:r>
      <w:r w:rsidRPr="00161670">
        <w:rPr>
          <w:rFonts w:ascii="GHEA Grapalat" w:hAnsi="GHEA Grapalat" w:cs="Sylfaen"/>
          <w:color w:val="000000"/>
          <w:sz w:val="20"/>
          <w:szCs w:val="20"/>
          <w:lang w:val="af-ZA"/>
        </w:rPr>
        <w:t xml:space="preserve"> </w:t>
      </w:r>
      <w:r w:rsidRPr="00161670">
        <w:rPr>
          <w:rFonts w:ascii="GHEA Grapalat" w:hAnsi="GHEA Grapalat" w:cs="Sylfaen"/>
          <w:color w:val="000000"/>
          <w:sz w:val="20"/>
          <w:szCs w:val="20"/>
          <w:lang w:val="hy-AM"/>
        </w:rPr>
        <w:t>հանձնաժողովի</w:t>
      </w:r>
    </w:p>
    <w:p w:rsidR="006A63BB" w:rsidRPr="00907C59" w:rsidRDefault="006A63BB" w:rsidP="006A63BB">
      <w:pPr>
        <w:pStyle w:val="BodyText"/>
        <w:spacing w:after="0"/>
        <w:ind w:right="-6" w:firstLine="567"/>
        <w:contextualSpacing/>
        <w:jc w:val="right"/>
        <w:rPr>
          <w:rFonts w:ascii="GHEA Grapalat" w:hAnsi="GHEA Grapalat"/>
          <w:color w:val="000000"/>
          <w:sz w:val="22"/>
          <w:lang w:val="af-ZA"/>
        </w:rPr>
      </w:pPr>
      <w:r w:rsidRPr="002F7F7E">
        <w:rPr>
          <w:rFonts w:ascii="GHEA Grapalat" w:hAnsi="GHEA Grapalat" w:cs="Sylfaen"/>
          <w:b/>
          <w:color w:val="FF0000"/>
          <w:sz w:val="22"/>
          <w:lang w:val="af-ZA"/>
        </w:rPr>
        <w:t xml:space="preserve"> </w:t>
      </w:r>
      <w:r w:rsidR="002F7F7E" w:rsidRPr="002F7F7E">
        <w:rPr>
          <w:rFonts w:ascii="GHEA Grapalat" w:hAnsi="GHEA Grapalat" w:cs="Sylfaen"/>
          <w:b/>
          <w:sz w:val="20"/>
          <w:szCs w:val="20"/>
          <w:lang w:val="af-ZA"/>
        </w:rPr>
        <w:t>2022 թ. օգոստոսի 31-ի</w:t>
      </w:r>
      <w:r w:rsidR="002F7F7E">
        <w:rPr>
          <w:rFonts w:ascii="GHEA Grapalat" w:hAnsi="GHEA Grapalat" w:cs="Sylfaen"/>
          <w:sz w:val="20"/>
          <w:szCs w:val="20"/>
          <w:lang w:val="af-ZA"/>
        </w:rPr>
        <w:t xml:space="preserve"> </w:t>
      </w:r>
      <w:r w:rsidRPr="002F7F7E">
        <w:rPr>
          <w:rFonts w:ascii="GHEA Grapalat" w:hAnsi="GHEA Grapalat" w:cs="Times Armenian"/>
          <w:sz w:val="20"/>
          <w:szCs w:val="20"/>
          <w:vertAlign w:val="subscript"/>
          <w:lang w:val="af-ZA"/>
        </w:rPr>
        <w:t xml:space="preserve"> </w:t>
      </w:r>
      <w:r w:rsidRPr="00161670">
        <w:rPr>
          <w:rFonts w:ascii="GHEA Grapalat" w:hAnsi="GHEA Grapalat" w:cs="Times Armenian"/>
          <w:color w:val="000000"/>
          <w:sz w:val="20"/>
          <w:szCs w:val="20"/>
          <w:lang w:val="af-ZA"/>
        </w:rPr>
        <w:t xml:space="preserve">N 1 </w:t>
      </w:r>
      <w:r w:rsidRPr="00161670">
        <w:rPr>
          <w:rFonts w:ascii="GHEA Grapalat" w:hAnsi="GHEA Grapalat" w:cs="Sylfaen"/>
          <w:color w:val="000000"/>
          <w:sz w:val="20"/>
          <w:szCs w:val="20"/>
        </w:rPr>
        <w:t>որոշմամբ</w:t>
      </w: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9B3841" w:rsidRPr="002C2BE0" w:rsidRDefault="009B3841" w:rsidP="009B3841">
      <w:pPr>
        <w:pStyle w:val="BodyText"/>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rsidR="00096865" w:rsidRPr="00A71D81" w:rsidRDefault="00096865" w:rsidP="00EF3662">
      <w:pPr>
        <w:pStyle w:val="BodyText"/>
        <w:tabs>
          <w:tab w:val="left" w:pos="5968"/>
        </w:tabs>
        <w:ind w:right="-7" w:firstLine="567"/>
        <w:rPr>
          <w:rFonts w:ascii="GHEA Grapalat" w:hAnsi="GHEA Grapalat"/>
          <w:lang w:val="af-ZA"/>
        </w:rPr>
      </w:pPr>
      <w:r w:rsidRPr="00A71D81">
        <w:rPr>
          <w:rFonts w:ascii="GHEA Grapalat" w:hAnsi="GHEA Grapalat"/>
          <w:lang w:val="af-ZA"/>
        </w:rPr>
        <w:tab/>
      </w: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rsidR="00096865" w:rsidRPr="00A71D81" w:rsidRDefault="00096865" w:rsidP="00EF3662">
      <w:pPr>
        <w:pStyle w:val="BodyText"/>
        <w:ind w:right="-7" w:firstLine="567"/>
        <w:jc w:val="center"/>
        <w:rPr>
          <w:rFonts w:ascii="GHEA Grapalat" w:hAnsi="GHEA Grapalat" w:cs="Sylfaen"/>
          <w:lang w:val="af-ZA"/>
        </w:rPr>
      </w:pPr>
    </w:p>
    <w:p w:rsidR="00096865" w:rsidRPr="00A71D81" w:rsidRDefault="00096865" w:rsidP="00EF3662">
      <w:pPr>
        <w:pStyle w:val="BodyText"/>
        <w:ind w:right="-7" w:firstLine="567"/>
        <w:jc w:val="center"/>
        <w:rPr>
          <w:rFonts w:ascii="GHEA Grapalat" w:hAnsi="GHEA Grapalat" w:cs="Sylfaen"/>
          <w:lang w:val="af-ZA"/>
        </w:rPr>
      </w:pPr>
    </w:p>
    <w:p w:rsidR="001E097A" w:rsidRPr="00916E26" w:rsidRDefault="001E097A" w:rsidP="001E097A">
      <w:pPr>
        <w:pStyle w:val="BodyText"/>
        <w:ind w:right="-7"/>
        <w:jc w:val="center"/>
        <w:rPr>
          <w:rFonts w:ascii="GHEA Grapalat" w:hAnsi="GHEA Grapalat"/>
          <w:b/>
          <w:szCs w:val="22"/>
          <w:lang w:val="af-ZA"/>
        </w:rPr>
      </w:pPr>
      <w:r w:rsidRPr="00916E26">
        <w:rPr>
          <w:rFonts w:ascii="GHEA Grapalat" w:hAnsi="GHEA Grapalat" w:cs="Sylfaen"/>
          <w:b/>
          <w:lang w:val="af-ZA"/>
        </w:rPr>
        <w:t xml:space="preserve">ԱՆ «ՀԻՎԱՆԴՈՒԹՅՈՒՆՆԵՐԻ ՎԵՐԱՀՍԿՄԱՆ ԵՎ ԿԱՆԽԱՐԳԵԼՄԱՆ ԱԶԳԱՅԻՆ ԿԵՆՏՐՈՆ» ՊՈԱԿ-Ի </w:t>
      </w:r>
      <w:r w:rsidRPr="00916E26">
        <w:rPr>
          <w:rFonts w:ascii="GHEA Grapalat" w:hAnsi="GHEA Grapalat" w:cs="Sylfaen"/>
          <w:b/>
        </w:rPr>
        <w:t>ԿԱՐԻՔՆԵՐԻ</w:t>
      </w:r>
      <w:r w:rsidRPr="00916E26">
        <w:rPr>
          <w:rFonts w:ascii="GHEA Grapalat" w:hAnsi="GHEA Grapalat" w:cs="Times Armenian"/>
          <w:b/>
          <w:lang w:val="af-ZA"/>
        </w:rPr>
        <w:t xml:space="preserve"> </w:t>
      </w:r>
      <w:r w:rsidRPr="00916E26">
        <w:rPr>
          <w:rFonts w:ascii="GHEA Grapalat" w:hAnsi="GHEA Grapalat" w:cs="Sylfaen"/>
          <w:b/>
        </w:rPr>
        <w:t>ՀԱՄԱՐ</w:t>
      </w:r>
      <w:r w:rsidRPr="00916E26">
        <w:rPr>
          <w:rFonts w:ascii="GHEA Grapalat" w:hAnsi="GHEA Grapalat" w:cs="Times Armenian"/>
          <w:b/>
          <w:lang w:val="af-ZA"/>
        </w:rPr>
        <w:t xml:space="preserve">` </w:t>
      </w:r>
      <w:r w:rsidR="00D46194">
        <w:rPr>
          <w:rFonts w:ascii="GHEA Grapalat" w:hAnsi="GHEA Grapalat"/>
          <w:b/>
          <w:lang w:val="hy-AM"/>
        </w:rPr>
        <w:t>ՏՆՏԵՍԱԿԱՆ ԱՊՐԱՆՔՆԵՐԻ</w:t>
      </w:r>
      <w:r w:rsidRPr="00EF067A">
        <w:rPr>
          <w:rFonts w:ascii="GHEA Grapalat" w:hAnsi="GHEA Grapalat"/>
          <w:b/>
          <w:lang w:val="af-ZA"/>
        </w:rPr>
        <w:t xml:space="preserve"> </w:t>
      </w:r>
      <w:r w:rsidRPr="00916E26">
        <w:rPr>
          <w:rFonts w:ascii="GHEA Grapalat" w:hAnsi="GHEA Grapalat" w:cs="Sylfaen"/>
          <w:b/>
        </w:rPr>
        <w:t>ՁԵՌՔԲԵՐՄԱՆ</w:t>
      </w:r>
      <w:r w:rsidRPr="00916E26">
        <w:rPr>
          <w:rFonts w:ascii="GHEA Grapalat" w:hAnsi="GHEA Grapalat" w:cs="Times Armenian"/>
          <w:b/>
          <w:lang w:val="af-ZA"/>
        </w:rPr>
        <w:t xml:space="preserve"> </w:t>
      </w:r>
      <w:r w:rsidRPr="00916E26">
        <w:rPr>
          <w:rFonts w:ascii="GHEA Grapalat" w:hAnsi="GHEA Grapalat" w:cs="Sylfaen"/>
          <w:b/>
        </w:rPr>
        <w:t>ՆՊԱՏԱԿՈՎ</w:t>
      </w:r>
      <w:r w:rsidRPr="00916E26">
        <w:rPr>
          <w:rFonts w:ascii="GHEA Grapalat" w:hAnsi="GHEA Grapalat" w:cs="Sylfaen"/>
          <w:b/>
          <w:lang w:val="af-ZA"/>
        </w:rPr>
        <w:t xml:space="preserve"> </w:t>
      </w:r>
      <w:r w:rsidRPr="00916E26">
        <w:rPr>
          <w:rFonts w:ascii="GHEA Grapalat" w:hAnsi="GHEA Grapalat" w:cs="Sylfaen"/>
          <w:b/>
        </w:rPr>
        <w:t>ՀԱՅՏԱՐԱՐՎԱԾ</w:t>
      </w:r>
      <w:r w:rsidRPr="00916E26">
        <w:rPr>
          <w:rFonts w:ascii="GHEA Grapalat" w:hAnsi="GHEA Grapalat" w:cs="Times Armenian"/>
          <w:b/>
          <w:lang w:val="af-ZA"/>
        </w:rPr>
        <w:t xml:space="preserve"> </w:t>
      </w:r>
      <w:r w:rsidRPr="00916E26">
        <w:rPr>
          <w:rFonts w:ascii="GHEA Grapalat" w:hAnsi="GHEA Grapalat" w:cs="Sylfaen"/>
          <w:b/>
        </w:rPr>
        <w:t>ԳՆԱՆՇՄԱՆ</w:t>
      </w:r>
      <w:r w:rsidRPr="00916E26">
        <w:rPr>
          <w:rFonts w:ascii="GHEA Grapalat" w:hAnsi="GHEA Grapalat" w:cs="Sylfaen"/>
          <w:b/>
          <w:lang w:val="af-ZA"/>
        </w:rPr>
        <w:t xml:space="preserve"> </w:t>
      </w:r>
      <w:r w:rsidRPr="00916E26">
        <w:rPr>
          <w:rFonts w:ascii="GHEA Grapalat" w:hAnsi="GHEA Grapalat" w:cs="Sylfaen"/>
          <w:b/>
        </w:rPr>
        <w:t>ՀԱՐՑՄԱՆ</w:t>
      </w:r>
    </w:p>
    <w:p w:rsidR="00096865" w:rsidRPr="00A71D81" w:rsidRDefault="00096865" w:rsidP="00EF3662">
      <w:pPr>
        <w:pStyle w:val="BodyText"/>
        <w:ind w:right="-7"/>
        <w:jc w:val="center"/>
        <w:rPr>
          <w:rFonts w:ascii="GHEA Grapalat" w:hAnsi="GHEA Grapalat"/>
          <w:szCs w:val="22"/>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2B32D6" w:rsidRPr="00A71D81" w:rsidRDefault="002B32D6"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966582" w:rsidRPr="00734265" w:rsidRDefault="00966582" w:rsidP="00966582">
      <w:pPr>
        <w:pStyle w:val="BodyText"/>
        <w:ind w:right="-7" w:firstLine="567"/>
        <w:jc w:val="both"/>
        <w:rPr>
          <w:rFonts w:ascii="GHEA Grapalat" w:hAnsi="GHEA Grapalat"/>
          <w:b/>
          <w:color w:val="FF0000"/>
          <w:lang w:val="af-ZA"/>
        </w:rPr>
      </w:pPr>
      <w:r w:rsidRPr="00734265">
        <w:rPr>
          <w:rFonts w:ascii="GHEA Grapalat" w:hAnsi="GHEA Grapalat" w:cs="Sylfaen"/>
          <w:b/>
          <w:i/>
          <w:color w:val="FF0000"/>
          <w:sz w:val="22"/>
          <w:szCs w:val="22"/>
        </w:rPr>
        <w:t>Հարգելի</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մասնակից</w:t>
      </w:r>
      <w:r w:rsidRPr="00734265">
        <w:rPr>
          <w:rFonts w:ascii="GHEA Grapalat" w:hAnsi="GHEA Grapalat" w:cs="Sylfaen"/>
          <w:b/>
          <w:i/>
          <w:color w:val="FF0000"/>
          <w:sz w:val="22"/>
          <w:szCs w:val="22"/>
          <w:lang w:val="af-ZA"/>
        </w:rPr>
        <w:t xml:space="preserve"> </w:t>
      </w:r>
      <w:r w:rsidRPr="00734265">
        <w:rPr>
          <w:rFonts w:ascii="GHEA Grapalat" w:hAnsi="GHEA Grapalat" w:cs="Sylfaen"/>
          <w:b/>
          <w:i/>
          <w:color w:val="FF0000"/>
          <w:sz w:val="22"/>
          <w:szCs w:val="22"/>
        </w:rPr>
        <w:t>նախքան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հայտ</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կազմելը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և</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ներկայացնելը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խնդրում</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ենք</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մանրամասնորեն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ուսումնասիրել</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սույն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հրավերը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քանի</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որ</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հրավերին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չհամապատասխանող</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հայտերը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ենթակա</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են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մերժման</w:t>
      </w:r>
      <w:r w:rsidRPr="00734265">
        <w:rPr>
          <w:rFonts w:ascii="GHEA Grapalat" w:hAnsi="GHEA Grapalat" w:cs="Sylfaen"/>
          <w:b/>
          <w:i/>
          <w:color w:val="FF0000"/>
          <w:sz w:val="22"/>
          <w:szCs w:val="22"/>
          <w:lang w:val="af-ZA"/>
        </w:rPr>
        <w:t>:</w:t>
      </w:r>
    </w:p>
    <w:p w:rsidR="00160AE4" w:rsidRPr="00A71D81" w:rsidRDefault="00967498" w:rsidP="00D81F53">
      <w:pPr>
        <w:jc w:val="center"/>
        <w:rPr>
          <w:rFonts w:ascii="GHEA Grapalat" w:hAnsi="GHEA Grapalat"/>
          <w:b/>
          <w:sz w:val="20"/>
          <w:szCs w:val="20"/>
          <w:lang w:val="af-ZA"/>
        </w:rPr>
      </w:pPr>
      <w:r w:rsidRPr="00861BC3">
        <w:rPr>
          <w:rFonts w:ascii="GHEA Grapalat" w:hAnsi="GHEA Grapalat" w:cs="Sylfaen"/>
          <w:b/>
          <w:sz w:val="20"/>
          <w:szCs w:val="20"/>
          <w:lang w:val="af-ZA"/>
        </w:rPr>
        <w:br w:type="page"/>
      </w:r>
      <w:r w:rsidR="00160AE4" w:rsidRPr="00A71D81">
        <w:rPr>
          <w:rFonts w:ascii="GHEA Grapalat" w:hAnsi="GHEA Grapalat" w:cs="Sylfaen"/>
          <w:b/>
          <w:sz w:val="20"/>
          <w:szCs w:val="20"/>
        </w:rPr>
        <w:lastRenderedPageBreak/>
        <w:t>ԲՈՎԱՆԴԱԿՈւԹՅՈւՆ</w:t>
      </w:r>
    </w:p>
    <w:p w:rsidR="00160AE4" w:rsidRPr="00A71D81" w:rsidRDefault="00160AE4" w:rsidP="00EF3662">
      <w:pPr>
        <w:ind w:firstLine="567"/>
        <w:jc w:val="center"/>
        <w:rPr>
          <w:rFonts w:ascii="GHEA Grapalat" w:hAnsi="GHEA Grapalat"/>
          <w:i/>
          <w:sz w:val="20"/>
          <w:lang w:val="af-ZA"/>
        </w:rPr>
      </w:pPr>
    </w:p>
    <w:p w:rsidR="00C902DC" w:rsidRPr="00692902" w:rsidRDefault="00C902DC" w:rsidP="00C902DC">
      <w:pPr>
        <w:pStyle w:val="BodyText"/>
        <w:ind w:right="-7"/>
        <w:jc w:val="center"/>
        <w:rPr>
          <w:rFonts w:ascii="GHEA Grapalat" w:hAnsi="GHEA Grapalat" w:cs="Sylfaen"/>
          <w:b/>
          <w:sz w:val="20"/>
          <w:szCs w:val="20"/>
          <w:lang w:val="af-ZA"/>
        </w:rPr>
      </w:pPr>
      <w:r w:rsidRPr="0016025A">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6025A">
        <w:rPr>
          <w:rFonts w:ascii="GHEA Grapalat" w:hAnsi="GHEA Grapalat" w:cs="Sylfaen"/>
          <w:b/>
          <w:sz w:val="20"/>
          <w:szCs w:val="20"/>
        </w:rPr>
        <w:t>ԿԱՐԻՔՆԵՐԻ</w:t>
      </w:r>
      <w:r w:rsidRPr="0016025A">
        <w:rPr>
          <w:rFonts w:ascii="GHEA Grapalat" w:hAnsi="GHEA Grapalat" w:cs="Times Armenian"/>
          <w:b/>
          <w:sz w:val="20"/>
          <w:szCs w:val="20"/>
          <w:lang w:val="af-ZA"/>
        </w:rPr>
        <w:t xml:space="preserve"> </w:t>
      </w:r>
      <w:r w:rsidRPr="00D84863">
        <w:rPr>
          <w:rFonts w:ascii="GHEA Grapalat" w:hAnsi="GHEA Grapalat" w:cs="Sylfaen"/>
          <w:b/>
          <w:sz w:val="20"/>
          <w:szCs w:val="20"/>
          <w:lang w:val="af-ZA"/>
        </w:rPr>
        <w:t xml:space="preserve">ՀԱՄԱՐ` </w:t>
      </w:r>
      <w:r w:rsidR="00D46194">
        <w:rPr>
          <w:rFonts w:ascii="GHEA Grapalat" w:hAnsi="GHEA Grapalat" w:cs="Sylfaen"/>
          <w:b/>
          <w:sz w:val="20"/>
          <w:szCs w:val="20"/>
          <w:lang w:val="hy-AM"/>
        </w:rPr>
        <w:t>ՏՆՏԵՍԱԿԱՆ ԱՊՐԱՆՔՆԵՐԻ</w:t>
      </w:r>
      <w:r w:rsidRPr="00692902">
        <w:rPr>
          <w:rFonts w:ascii="GHEA Grapalat" w:hAnsi="GHEA Grapalat" w:cs="Sylfaen"/>
          <w:b/>
          <w:sz w:val="20"/>
          <w:szCs w:val="20"/>
          <w:lang w:val="af-ZA"/>
        </w:rPr>
        <w:t xml:space="preserve"> </w:t>
      </w:r>
      <w:r w:rsidRPr="00D84863">
        <w:rPr>
          <w:rFonts w:ascii="GHEA Grapalat" w:hAnsi="GHEA Grapalat" w:cs="Sylfaen"/>
          <w:b/>
          <w:sz w:val="20"/>
          <w:szCs w:val="20"/>
          <w:lang w:val="af-ZA"/>
        </w:rPr>
        <w:t>ՁԵՌՔԲԵՐՄԱՆ ՆՊԱՏԱԿՈՎ</w:t>
      </w:r>
      <w:r w:rsidRPr="0016025A">
        <w:rPr>
          <w:rFonts w:ascii="GHEA Grapalat" w:hAnsi="GHEA Grapalat" w:cs="Sylfaen"/>
          <w:b/>
          <w:sz w:val="20"/>
          <w:szCs w:val="20"/>
          <w:lang w:val="af-ZA"/>
        </w:rPr>
        <w:t xml:space="preserve"> </w:t>
      </w:r>
      <w:r w:rsidRPr="00692902">
        <w:rPr>
          <w:rFonts w:ascii="GHEA Grapalat" w:hAnsi="GHEA Grapalat" w:cs="Sylfaen"/>
          <w:b/>
          <w:sz w:val="20"/>
          <w:szCs w:val="20"/>
          <w:lang w:val="af-ZA"/>
        </w:rPr>
        <w:t>ՀԱՅՏԱՐԱՐՎԱԾ ԳՆԱՆՇՄԱՆ</w:t>
      </w:r>
      <w:r w:rsidRPr="0016025A">
        <w:rPr>
          <w:rFonts w:ascii="GHEA Grapalat" w:hAnsi="GHEA Grapalat" w:cs="Sylfaen"/>
          <w:b/>
          <w:sz w:val="20"/>
          <w:szCs w:val="20"/>
          <w:lang w:val="af-ZA"/>
        </w:rPr>
        <w:t xml:space="preserve"> </w:t>
      </w:r>
      <w:r w:rsidRPr="00692902">
        <w:rPr>
          <w:rFonts w:ascii="GHEA Grapalat" w:hAnsi="GHEA Grapalat" w:cs="Sylfaen"/>
          <w:b/>
          <w:sz w:val="20"/>
          <w:szCs w:val="20"/>
          <w:lang w:val="af-ZA"/>
        </w:rPr>
        <w:t>ՀԱՐՑՄԱՆ</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152E85">
        <w:rPr>
          <w:rFonts w:ascii="GHEA Grapalat" w:hAnsi="GHEA Grapalat" w:cs="Sylfaen"/>
          <w:b/>
          <w:sz w:val="20"/>
          <w:lang w:val="hy-AM"/>
        </w:rPr>
        <w:t>ԳՆԱՆՇՄԱՆ ՀԱՐՑՄԱՆ</w:t>
      </w:r>
      <w:r w:rsidR="00152E85" w:rsidRPr="00A71D81">
        <w:rPr>
          <w:rFonts w:ascii="GHEA Grapalat" w:hAnsi="GHEA Grapalat" w:cs="Times Armenian"/>
          <w:b/>
          <w:sz w:val="20"/>
          <w:lang w:val="af-ZA"/>
        </w:rPr>
        <w:t xml:space="preserve">  </w:t>
      </w:r>
      <w:r w:rsidR="00152E85" w:rsidRPr="00A71D81">
        <w:rPr>
          <w:rFonts w:ascii="GHEA Grapalat" w:hAnsi="GHEA Grapalat" w:cs="Sylfaen"/>
          <w:b/>
          <w:sz w:val="20"/>
        </w:rPr>
        <w:t>ՀԱՅՏԸ</w:t>
      </w:r>
      <w:r w:rsidR="00152E85" w:rsidRPr="00A71D81">
        <w:rPr>
          <w:rFonts w:ascii="GHEA Grapalat" w:hAnsi="GHEA Grapalat" w:cs="Times Armenian"/>
          <w:b/>
          <w:sz w:val="20"/>
          <w:lang w:val="af-ZA"/>
        </w:rPr>
        <w:t xml:space="preserve">  </w:t>
      </w:r>
      <w:r w:rsidR="00152E85" w:rsidRPr="00A71D81">
        <w:rPr>
          <w:rFonts w:ascii="GHEA Grapalat" w:hAnsi="GHEA Grapalat" w:cs="Sylfaen"/>
          <w:b/>
          <w:sz w:val="20"/>
        </w:rPr>
        <w:t>ՊԱՏՐԱՍՏԵԼՈՒ</w:t>
      </w:r>
      <w:r w:rsidR="00152E85" w:rsidRPr="00A71D81">
        <w:rPr>
          <w:rFonts w:ascii="GHEA Grapalat" w:hAnsi="GHEA Grapalat" w:cs="Times Armenian"/>
          <w:b/>
          <w:sz w:val="20"/>
          <w:lang w:val="af-ZA"/>
        </w:rPr>
        <w:t xml:space="preserve">  </w:t>
      </w:r>
      <w:r w:rsidR="00152E85" w:rsidRPr="00A71D81">
        <w:rPr>
          <w:rFonts w:ascii="GHEA Grapalat" w:hAnsi="GHEA Grapalat" w:cs="Sylfaen"/>
          <w:b/>
          <w:sz w:val="20"/>
        </w:rPr>
        <w:t>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96865" w:rsidRPr="00A71D81" w:rsidRDefault="00096865" w:rsidP="00EF3662">
      <w:pPr>
        <w:ind w:firstLine="1134"/>
        <w:jc w:val="both"/>
        <w:rPr>
          <w:rFonts w:ascii="GHEA Grapalat" w:hAnsi="GHEA Grapalat" w:cs="Times Armenian"/>
          <w:sz w:val="20"/>
          <w:lang w:val="af-ZA"/>
        </w:rPr>
      </w:pPr>
    </w:p>
    <w:p w:rsidR="00263E0E" w:rsidRPr="00A71D81" w:rsidRDefault="00096865" w:rsidP="002F4423">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6E356D">
        <w:rPr>
          <w:rFonts w:ascii="GHEA Grapalat" w:hAnsi="GHEA Grapalat" w:cs="Sylfaen"/>
          <w:sz w:val="20"/>
        </w:rPr>
        <w:t>լրումն</w:t>
      </w:r>
      <w:r w:rsidRPr="006E356D">
        <w:rPr>
          <w:rFonts w:ascii="GHEA Grapalat" w:hAnsi="GHEA Grapalat"/>
          <w:sz w:val="20"/>
          <w:lang w:val="af-ZA"/>
        </w:rPr>
        <w:t xml:space="preserve"> </w:t>
      </w:r>
      <w:r w:rsidR="008A2291" w:rsidRPr="006E356D">
        <w:rPr>
          <w:rFonts w:ascii="GHEA Grapalat" w:hAnsi="GHEA Grapalat"/>
          <w:b/>
          <w:sz w:val="20"/>
          <w:szCs w:val="20"/>
          <w:lang w:val="hy-AM"/>
        </w:rPr>
        <w:t>«</w:t>
      </w:r>
      <w:r w:rsidR="00D81F53">
        <w:rPr>
          <w:rFonts w:ascii="GHEA Grapalat" w:hAnsi="GHEA Grapalat"/>
          <w:b/>
          <w:sz w:val="20"/>
          <w:szCs w:val="20"/>
          <w:lang w:val="af-ZA"/>
        </w:rPr>
        <w:t>ԳՀԱՊՁԲ-ՀՎԿԱԿ-2022-75</w:t>
      </w:r>
      <w:r w:rsidR="008A2291" w:rsidRPr="006E356D">
        <w:rPr>
          <w:rFonts w:ascii="GHEA Grapalat" w:hAnsi="GHEA Grapalat"/>
          <w:b/>
          <w:sz w:val="20"/>
          <w:szCs w:val="20"/>
          <w:lang w:val="hy-AM"/>
        </w:rPr>
        <w:t xml:space="preserve">» </w:t>
      </w:r>
      <w:r w:rsidRPr="006E356D">
        <w:rPr>
          <w:rFonts w:ascii="GHEA Grapalat" w:hAnsi="GHEA Grapalat" w:cs="Sylfaen"/>
          <w:sz w:val="20"/>
        </w:rPr>
        <w:t>ծածկա</w:t>
      </w:r>
      <w:r w:rsidRPr="006E356D">
        <w:rPr>
          <w:rFonts w:ascii="GHEA Grapalat" w:hAnsi="GHEA Grapalat" w:cs="Times Armenian"/>
          <w:sz w:val="20"/>
        </w:rPr>
        <w:t>գ</w:t>
      </w:r>
      <w:r w:rsidRPr="006E356D">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263E0E">
        <w:rPr>
          <w:rFonts w:ascii="GHEA Grapalat" w:hAnsi="GHEA Grapalat" w:cs="Sylfaen"/>
          <w:sz w:val="20"/>
          <w:lang w:val="hy-AM"/>
        </w:rPr>
        <w:t>գնանշման հարցման</w:t>
      </w:r>
      <w:r w:rsidR="00263E0E" w:rsidRPr="00A71D81">
        <w:rPr>
          <w:rFonts w:ascii="GHEA Grapalat" w:hAnsi="GHEA Grapalat" w:cs="Times Armenian"/>
          <w:sz w:val="20"/>
          <w:lang w:val="af-ZA"/>
        </w:rPr>
        <w:t xml:space="preserve"> (</w:t>
      </w:r>
      <w:r w:rsidR="00263E0E" w:rsidRPr="00A71D81">
        <w:rPr>
          <w:rFonts w:ascii="GHEA Grapalat" w:hAnsi="GHEA Grapalat" w:cs="Sylfaen"/>
          <w:sz w:val="20"/>
        </w:rPr>
        <w:t>այսուհետև</w:t>
      </w:r>
      <w:r w:rsidR="00263E0E" w:rsidRPr="00A71D81">
        <w:rPr>
          <w:rFonts w:ascii="GHEA Grapalat" w:hAnsi="GHEA Grapalat" w:cs="Times Armenian"/>
          <w:sz w:val="20"/>
          <w:lang w:val="af-ZA"/>
        </w:rPr>
        <w:t xml:space="preserve">` </w:t>
      </w:r>
      <w:r w:rsidR="00263E0E" w:rsidRPr="00A71D81">
        <w:rPr>
          <w:rFonts w:ascii="GHEA Grapalat" w:hAnsi="GHEA Grapalat" w:cs="Sylfaen"/>
          <w:sz w:val="20"/>
        </w:rPr>
        <w:t>ընթացակար</w:t>
      </w:r>
      <w:r w:rsidR="00263E0E" w:rsidRPr="00A71D81">
        <w:rPr>
          <w:rFonts w:ascii="GHEA Grapalat" w:hAnsi="GHEA Grapalat" w:cs="Times Armenian"/>
          <w:sz w:val="20"/>
        </w:rPr>
        <w:t>գ</w:t>
      </w:r>
      <w:r w:rsidR="00263E0E" w:rsidRPr="00A71D81">
        <w:rPr>
          <w:rFonts w:ascii="GHEA Grapalat" w:hAnsi="GHEA Grapalat" w:cs="Times Armenian"/>
          <w:sz w:val="20"/>
          <w:lang w:val="af-ZA"/>
        </w:rPr>
        <w:t xml:space="preserve">) </w:t>
      </w:r>
      <w:r w:rsidR="00263E0E" w:rsidRPr="00A71D81">
        <w:rPr>
          <w:rFonts w:ascii="GHEA Grapalat" w:hAnsi="GHEA Grapalat" w:cs="Sylfaen"/>
          <w:sz w:val="20"/>
        </w:rPr>
        <w:t>հայտարարության</w:t>
      </w:r>
      <w:r w:rsidR="00263E0E" w:rsidRPr="00A71D81">
        <w:rPr>
          <w:rFonts w:ascii="GHEA Grapalat" w:hAnsi="GHEA Grapalat" w:cs="Times Armenian"/>
          <w:sz w:val="20"/>
          <w:lang w:val="af-ZA"/>
        </w:rPr>
        <w:t>։</w:t>
      </w:r>
    </w:p>
    <w:p w:rsidR="00096865" w:rsidRPr="00A71D81" w:rsidRDefault="00096865" w:rsidP="002F4423">
      <w:pPr>
        <w:ind w:firstLine="567"/>
        <w:jc w:val="both"/>
        <w:rPr>
          <w:rFonts w:ascii="GHEA Grapalat" w:hAnsi="GHEA Grapalat"/>
          <w:sz w:val="20"/>
          <w:lang w:val="af-ZA"/>
        </w:rPr>
      </w:pPr>
      <w:proofErr w:type="gramStart"/>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proofErr w:type="gramEnd"/>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8F7829" w:rsidRPr="00D86B1F">
        <w:rPr>
          <w:rFonts w:ascii="GHEA Grapalat" w:hAnsi="GHEA Grapalat"/>
          <w:b/>
          <w:sz w:val="20"/>
          <w:szCs w:val="20"/>
          <w:lang w:val="af-ZA"/>
        </w:rPr>
        <w:t>«Հիվանդությունների վերահսկման և կանխարգելման ազգային կենտրոն» ՊՈԱԿ</w:t>
      </w:r>
      <w:r w:rsidR="008F7829">
        <w:rPr>
          <w:rFonts w:ascii="GHEA Grapalat" w:hAnsi="GHEA Grapalat"/>
          <w:sz w:val="20"/>
          <w:lang w:val="hy-AM"/>
        </w:rPr>
        <w:t>-</w:t>
      </w:r>
      <w:r w:rsidR="008F7829" w:rsidRPr="00AE2768">
        <w:rPr>
          <w:rFonts w:ascii="GHEA Grapalat" w:hAnsi="GHEA Grapalat"/>
          <w:sz w:val="20"/>
        </w:rPr>
        <w:t>ի</w:t>
      </w:r>
      <w:r w:rsidR="008F7829"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rsidR="00096865" w:rsidRPr="00A71D81" w:rsidRDefault="00096865" w:rsidP="002F4423">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rsidR="00096865" w:rsidRPr="00A71D81" w:rsidRDefault="00096865" w:rsidP="002F4423">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rsidR="00B66377" w:rsidRPr="00AE2768" w:rsidRDefault="00B66377" w:rsidP="00B66377">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էլեկտրոնային փոստի հասցեն է` </w:t>
      </w:r>
      <w:r w:rsidRPr="00D86B1F">
        <w:rPr>
          <w:rFonts w:ascii="GHEA Grapalat" w:hAnsi="GHEA Grapalat"/>
          <w:b/>
          <w:color w:val="000000"/>
        </w:rPr>
        <w:t>procurement@ncdc.am</w:t>
      </w:r>
    </w:p>
    <w:p w:rsidR="00096865" w:rsidRPr="00A71D81" w:rsidRDefault="00F5653D" w:rsidP="002F4423">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rsidR="00096865" w:rsidRPr="009C5290" w:rsidRDefault="00096865" w:rsidP="00EF3662">
      <w:pPr>
        <w:pStyle w:val="Heading3"/>
        <w:spacing w:line="240" w:lineRule="auto"/>
        <w:ind w:firstLine="567"/>
        <w:rPr>
          <w:rFonts w:ascii="GHEA Grapalat" w:hAnsi="GHEA Grapalat"/>
          <w:sz w:val="18"/>
          <w:szCs w:val="18"/>
          <w:lang w:val="af-ZA"/>
        </w:rPr>
      </w:pP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2B32D6" w:rsidRPr="009C5290" w:rsidRDefault="002B32D6" w:rsidP="00EF3662">
      <w:pPr>
        <w:ind w:left="360"/>
        <w:jc w:val="center"/>
        <w:rPr>
          <w:rFonts w:ascii="GHEA Grapalat" w:hAnsi="GHEA Grapalat" w:cs="Sylfaen"/>
          <w:b/>
          <w:sz w:val="16"/>
          <w:szCs w:val="16"/>
        </w:rPr>
      </w:pPr>
    </w:p>
    <w:p w:rsidR="000A4DC8" w:rsidRPr="00DC4BEC" w:rsidRDefault="000A4DC8" w:rsidP="000A4DC8">
      <w:pPr>
        <w:pStyle w:val="Heading3"/>
        <w:spacing w:line="240" w:lineRule="auto"/>
        <w:ind w:firstLine="567"/>
        <w:jc w:val="both"/>
        <w:rPr>
          <w:rFonts w:ascii="GHEA Grapalat" w:hAnsi="GHEA Grapalat"/>
          <w:i w:val="0"/>
          <w:lang w:val="af-ZA"/>
        </w:rPr>
      </w:pPr>
      <w:r w:rsidRPr="00DC4BEC">
        <w:rPr>
          <w:rFonts w:ascii="GHEA Grapalat" w:hAnsi="GHEA Grapalat" w:cs="Sylfaen"/>
          <w:i w:val="0"/>
        </w:rPr>
        <w:t>1.1 Գնման</w:t>
      </w:r>
      <w:r w:rsidRPr="00DC4BEC">
        <w:rPr>
          <w:rFonts w:ascii="GHEA Grapalat" w:hAnsi="GHEA Grapalat" w:cs="Sylfaen"/>
          <w:i w:val="0"/>
          <w:lang w:val="af-ZA"/>
        </w:rPr>
        <w:t xml:space="preserve"> </w:t>
      </w:r>
      <w:r w:rsidRPr="00DC4BEC">
        <w:rPr>
          <w:rFonts w:ascii="GHEA Grapalat" w:hAnsi="GHEA Grapalat" w:cs="Sylfaen"/>
          <w:i w:val="0"/>
        </w:rPr>
        <w:t>առարկա</w:t>
      </w:r>
      <w:r w:rsidRPr="00DC4BEC">
        <w:rPr>
          <w:rFonts w:ascii="GHEA Grapalat" w:hAnsi="GHEA Grapalat" w:cs="Sylfaen"/>
          <w:i w:val="0"/>
          <w:lang w:val="af-ZA"/>
        </w:rPr>
        <w:t xml:space="preserve"> </w:t>
      </w:r>
      <w:r w:rsidRPr="00DC4BEC">
        <w:rPr>
          <w:rFonts w:ascii="GHEA Grapalat" w:hAnsi="GHEA Grapalat" w:cs="Sylfaen"/>
          <w:i w:val="0"/>
        </w:rPr>
        <w:t>է</w:t>
      </w:r>
      <w:r w:rsidRPr="00DC4BEC">
        <w:rPr>
          <w:rFonts w:ascii="GHEA Grapalat" w:hAnsi="GHEA Grapalat" w:cs="Sylfaen"/>
          <w:i w:val="0"/>
          <w:lang w:val="af-ZA"/>
        </w:rPr>
        <w:t xml:space="preserve"> </w:t>
      </w:r>
      <w:r w:rsidRPr="00DC4BEC">
        <w:rPr>
          <w:rFonts w:ascii="GHEA Grapalat" w:hAnsi="GHEA Grapalat" w:cs="Sylfaen"/>
          <w:i w:val="0"/>
        </w:rPr>
        <w:t>հանդիսանում</w:t>
      </w:r>
      <w:r w:rsidRPr="00DC4BEC">
        <w:rPr>
          <w:rFonts w:ascii="GHEA Grapalat" w:hAnsi="GHEA Grapalat" w:cs="Sylfaen"/>
          <w:i w:val="0"/>
          <w:lang w:val="af-ZA"/>
        </w:rPr>
        <w:t xml:space="preserve"> </w:t>
      </w:r>
      <w:r w:rsidRPr="00DC4BEC">
        <w:rPr>
          <w:rFonts w:ascii="GHEA Grapalat" w:hAnsi="GHEA Grapalat"/>
          <w:b/>
          <w:i w:val="0"/>
          <w:lang w:val="af-ZA"/>
        </w:rPr>
        <w:t>«Հիվանդությունների վերահսկման և կանխարգելման ազգային կենտրոն» ՊՈԱԿ</w:t>
      </w:r>
      <w:r w:rsidRPr="00DC4BEC">
        <w:rPr>
          <w:rFonts w:ascii="GHEA Grapalat" w:hAnsi="GHEA Grapalat"/>
          <w:i w:val="0"/>
          <w:lang w:val="hy-AM"/>
        </w:rPr>
        <w:t>-</w:t>
      </w:r>
      <w:r w:rsidRPr="00DC4BEC">
        <w:rPr>
          <w:rFonts w:ascii="GHEA Grapalat" w:hAnsi="GHEA Grapalat"/>
          <w:i w:val="0"/>
        </w:rPr>
        <w:t>ի</w:t>
      </w:r>
      <w:r w:rsidRPr="00DC4BEC">
        <w:rPr>
          <w:rFonts w:ascii="GHEA Grapalat" w:hAnsi="GHEA Grapalat" w:cs="Sylfaen"/>
          <w:i w:val="0"/>
        </w:rPr>
        <w:t xml:space="preserve"> </w:t>
      </w:r>
      <w:r w:rsidRPr="00AD1B30">
        <w:rPr>
          <w:rFonts w:ascii="GHEA Grapalat" w:hAnsi="GHEA Grapalat" w:cs="Sylfaen"/>
          <w:i w:val="0"/>
        </w:rPr>
        <w:t>կարիքների</w:t>
      </w:r>
      <w:r w:rsidRPr="00AD1B30">
        <w:rPr>
          <w:rFonts w:ascii="GHEA Grapalat" w:hAnsi="GHEA Grapalat" w:cs="Times Armenian"/>
          <w:i w:val="0"/>
          <w:lang w:val="af-ZA"/>
        </w:rPr>
        <w:t xml:space="preserve"> </w:t>
      </w:r>
      <w:r w:rsidRPr="00AD1B30">
        <w:rPr>
          <w:rFonts w:ascii="GHEA Grapalat" w:hAnsi="GHEA Grapalat" w:cs="Sylfaen"/>
          <w:i w:val="0"/>
        </w:rPr>
        <w:t>համար</w:t>
      </w:r>
      <w:r w:rsidRPr="00AD1B30">
        <w:rPr>
          <w:rFonts w:ascii="GHEA Grapalat" w:hAnsi="GHEA Grapalat" w:cs="Times Armenian"/>
          <w:i w:val="0"/>
          <w:lang w:val="af-ZA"/>
        </w:rPr>
        <w:t xml:space="preserve">` </w:t>
      </w:r>
      <w:r w:rsidR="006D6CD7" w:rsidRPr="00AD1B30">
        <w:rPr>
          <w:rFonts w:ascii="GHEA Grapalat" w:hAnsi="GHEA Grapalat"/>
          <w:b/>
          <w:i w:val="0"/>
          <w:lang w:val="hy-AM"/>
        </w:rPr>
        <w:t>տնտեսական ապրանքների</w:t>
      </w:r>
      <w:r w:rsidRPr="00AD1B30">
        <w:rPr>
          <w:rFonts w:ascii="GHEA Grapalat" w:hAnsi="GHEA Grapalat"/>
          <w:b/>
          <w:i w:val="0"/>
          <w:lang w:val="af-ZA"/>
        </w:rPr>
        <w:t xml:space="preserve"> </w:t>
      </w:r>
      <w:r w:rsidRPr="00AD1B30">
        <w:rPr>
          <w:rFonts w:ascii="GHEA Grapalat" w:hAnsi="GHEA Grapalat"/>
          <w:i w:val="0"/>
        </w:rPr>
        <w:t>ձեռքբերումը</w:t>
      </w:r>
      <w:r w:rsidRPr="00AD1B30">
        <w:rPr>
          <w:rFonts w:ascii="GHEA Grapalat" w:hAnsi="GHEA Grapalat"/>
          <w:i w:val="0"/>
          <w:lang w:val="af-ZA"/>
        </w:rPr>
        <w:t xml:space="preserve"> (</w:t>
      </w:r>
      <w:r w:rsidRPr="00AD1B30">
        <w:rPr>
          <w:rFonts w:ascii="GHEA Grapalat" w:hAnsi="GHEA Grapalat"/>
          <w:i w:val="0"/>
        </w:rPr>
        <w:t>այսուհետ</w:t>
      </w:r>
      <w:r w:rsidRPr="00AD1B30">
        <w:rPr>
          <w:rFonts w:ascii="GHEA Grapalat" w:hAnsi="GHEA Grapalat"/>
          <w:i w:val="0"/>
          <w:lang w:val="af-ZA"/>
        </w:rPr>
        <w:t xml:space="preserve">` </w:t>
      </w:r>
      <w:r w:rsidRPr="00AD1B30">
        <w:rPr>
          <w:rFonts w:ascii="GHEA Grapalat" w:hAnsi="GHEA Grapalat"/>
          <w:i w:val="0"/>
        </w:rPr>
        <w:t>նաև</w:t>
      </w:r>
      <w:r w:rsidRPr="00AD1B30">
        <w:rPr>
          <w:rFonts w:ascii="GHEA Grapalat" w:hAnsi="GHEA Grapalat"/>
          <w:i w:val="0"/>
          <w:lang w:val="af-ZA"/>
        </w:rPr>
        <w:t xml:space="preserve"> </w:t>
      </w:r>
      <w:r w:rsidRPr="00AD1B30">
        <w:rPr>
          <w:rFonts w:ascii="GHEA Grapalat" w:hAnsi="GHEA Grapalat"/>
          <w:i w:val="0"/>
        </w:rPr>
        <w:t>ապրանք</w:t>
      </w:r>
      <w:r w:rsidRPr="00AD1B30">
        <w:rPr>
          <w:rFonts w:ascii="GHEA Grapalat" w:hAnsi="GHEA Grapalat"/>
          <w:i w:val="0"/>
          <w:lang w:val="af-ZA"/>
        </w:rPr>
        <w:t xml:space="preserve">), </w:t>
      </w:r>
      <w:r w:rsidRPr="00AD1B30">
        <w:rPr>
          <w:rFonts w:ascii="GHEA Grapalat" w:hAnsi="GHEA Grapalat"/>
          <w:i w:val="0"/>
        </w:rPr>
        <w:t>որոնք</w:t>
      </w:r>
      <w:r w:rsidRPr="00AD1B30">
        <w:rPr>
          <w:rFonts w:ascii="GHEA Grapalat" w:hAnsi="GHEA Grapalat"/>
          <w:i w:val="0"/>
          <w:lang w:val="af-ZA"/>
        </w:rPr>
        <w:t xml:space="preserve"> </w:t>
      </w:r>
      <w:r w:rsidRPr="00AD1B30">
        <w:rPr>
          <w:rFonts w:ascii="GHEA Grapalat" w:hAnsi="GHEA Grapalat"/>
          <w:i w:val="0"/>
        </w:rPr>
        <w:t>խմբավորված</w:t>
      </w:r>
      <w:r w:rsidRPr="00AD1B30">
        <w:rPr>
          <w:rFonts w:ascii="GHEA Grapalat" w:hAnsi="GHEA Grapalat"/>
          <w:i w:val="0"/>
          <w:lang w:val="af-ZA"/>
        </w:rPr>
        <w:t xml:space="preserve"> </w:t>
      </w:r>
      <w:r w:rsidRPr="00AD1B30">
        <w:rPr>
          <w:rFonts w:ascii="GHEA Grapalat" w:hAnsi="GHEA Grapalat"/>
          <w:b/>
          <w:i w:val="0"/>
        </w:rPr>
        <w:t>են</w:t>
      </w:r>
      <w:r w:rsidRPr="00AD1B30">
        <w:rPr>
          <w:rFonts w:ascii="GHEA Grapalat" w:hAnsi="GHEA Grapalat"/>
          <w:b/>
          <w:i w:val="0"/>
          <w:lang w:val="af-ZA"/>
        </w:rPr>
        <w:t xml:space="preserve"> </w:t>
      </w:r>
      <w:r w:rsidR="00AD1B30" w:rsidRPr="00AD1B30">
        <w:rPr>
          <w:rFonts w:ascii="GHEA Grapalat" w:hAnsi="GHEA Grapalat"/>
          <w:b/>
          <w:i w:val="0"/>
          <w:lang w:val="en-US"/>
        </w:rPr>
        <w:t>11</w:t>
      </w:r>
      <w:r w:rsidRPr="00AD1B30">
        <w:rPr>
          <w:rFonts w:ascii="GHEA Grapalat" w:hAnsi="GHEA Grapalat"/>
          <w:b/>
          <w:i w:val="0"/>
          <w:lang w:val="hy-AM"/>
        </w:rPr>
        <w:t xml:space="preserve"> </w:t>
      </w:r>
      <w:r w:rsidRPr="00AD1B30">
        <w:rPr>
          <w:rFonts w:ascii="GHEA Grapalat" w:hAnsi="GHEA Grapalat" w:cs="Sylfaen"/>
          <w:b/>
          <w:i w:val="0"/>
        </w:rPr>
        <w:t>չափաբաժին</w:t>
      </w:r>
      <w:r w:rsidRPr="00AD1B30">
        <w:rPr>
          <w:rFonts w:ascii="GHEA Grapalat" w:hAnsi="GHEA Grapalat" w:cs="Sylfaen"/>
          <w:b/>
          <w:i w:val="0"/>
          <w:lang w:val="hy-AM"/>
        </w:rPr>
        <w:t>ն</w:t>
      </w:r>
      <w:r w:rsidRPr="00AD1B30">
        <w:rPr>
          <w:rFonts w:ascii="GHEA Grapalat" w:hAnsi="GHEA Grapalat" w:cs="Sylfaen"/>
          <w:b/>
          <w:i w:val="0"/>
        </w:rPr>
        <w:t>երում</w:t>
      </w:r>
      <w:r w:rsidRPr="00AD1B30">
        <w:rPr>
          <w:rFonts w:ascii="GHEA Grapalat" w:hAnsi="GHEA Grapalat" w:cs="Sylfaen"/>
          <w:b/>
          <w:i w:val="0"/>
          <w:lang w:val="hy-AM"/>
        </w:rPr>
        <w:t xml:space="preserve"> (կցվում է հավելված</w:t>
      </w:r>
      <w:r w:rsidRPr="00DC4BEC">
        <w:rPr>
          <w:rFonts w:ascii="GHEA Grapalat" w:hAnsi="GHEA Grapalat" w:cs="Sylfaen"/>
          <w:b/>
          <w:i w:val="0"/>
          <w:lang w:val="hy-AM"/>
        </w:rPr>
        <w:t xml:space="preserve"> թիվ 1</w:t>
      </w:r>
      <w:proofErr w:type="gramStart"/>
      <w:r w:rsidRPr="00DC4BEC">
        <w:rPr>
          <w:rFonts w:ascii="GHEA Grapalat" w:hAnsi="GHEA Grapalat" w:cs="Sylfaen"/>
          <w:b/>
          <w:i w:val="0"/>
          <w:lang w:val="hy-AM"/>
        </w:rPr>
        <w:t>)</w:t>
      </w:r>
      <w:r w:rsidRPr="00DC4BEC">
        <w:rPr>
          <w:rFonts w:ascii="GHEA Grapalat" w:hAnsi="GHEA Grapalat" w:cs="Times Armenian"/>
          <w:b/>
          <w:i w:val="0"/>
          <w:lang w:val="af-ZA"/>
        </w:rPr>
        <w:t>`</w:t>
      </w:r>
      <w:proofErr w:type="gramEnd"/>
    </w:p>
    <w:p w:rsidR="000A4DC8" w:rsidRPr="00DC4BEC" w:rsidRDefault="000A4DC8" w:rsidP="00EF3662">
      <w:pPr>
        <w:pStyle w:val="Heading3"/>
        <w:spacing w:line="240" w:lineRule="auto"/>
        <w:ind w:firstLine="567"/>
        <w:jc w:val="both"/>
        <w:rPr>
          <w:rFonts w:ascii="GHEA Grapalat" w:hAnsi="GHEA Grapalat" w:cs="Sylfaen"/>
          <w:i w:val="0"/>
          <w:lang w:val="af-ZA"/>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1559"/>
        <w:gridCol w:w="8221"/>
      </w:tblGrid>
      <w:tr w:rsidR="006675F2" w:rsidRPr="008F04EA" w:rsidTr="00A90422">
        <w:trPr>
          <w:trHeight w:val="480"/>
        </w:trPr>
        <w:tc>
          <w:tcPr>
            <w:tcW w:w="1985" w:type="dxa"/>
            <w:gridSpan w:val="2"/>
            <w:vAlign w:val="center"/>
          </w:tcPr>
          <w:p w:rsidR="006675F2" w:rsidRPr="008F04EA" w:rsidRDefault="006675F2" w:rsidP="00D30C7A">
            <w:pPr>
              <w:pStyle w:val="BodyTextIndent2"/>
              <w:spacing w:line="240" w:lineRule="auto"/>
              <w:ind w:firstLine="0"/>
              <w:jc w:val="center"/>
              <w:rPr>
                <w:rFonts w:ascii="GHEA Grapalat" w:hAnsi="GHEA Grapalat"/>
                <w:b/>
                <w:bCs/>
                <w:iCs/>
              </w:rPr>
            </w:pPr>
            <w:r w:rsidRPr="008F04EA">
              <w:rPr>
                <w:rFonts w:ascii="GHEA Grapalat" w:hAnsi="GHEA Grapalat"/>
                <w:b/>
                <w:bCs/>
                <w:iCs/>
              </w:rPr>
              <w:t xml:space="preserve">Չափաբաժինների </w:t>
            </w:r>
          </w:p>
        </w:tc>
        <w:tc>
          <w:tcPr>
            <w:tcW w:w="8221" w:type="dxa"/>
            <w:vMerge w:val="restart"/>
            <w:vAlign w:val="center"/>
          </w:tcPr>
          <w:p w:rsidR="006675F2" w:rsidRPr="008F04EA" w:rsidRDefault="006675F2" w:rsidP="00EF3662">
            <w:pPr>
              <w:pStyle w:val="BodyTextIndent2"/>
              <w:spacing w:line="240" w:lineRule="auto"/>
              <w:ind w:firstLine="0"/>
              <w:jc w:val="center"/>
              <w:rPr>
                <w:rFonts w:ascii="GHEA Grapalat" w:hAnsi="GHEA Grapalat"/>
                <w:b/>
                <w:bCs/>
                <w:iCs/>
              </w:rPr>
            </w:pPr>
            <w:r w:rsidRPr="008F04EA">
              <w:rPr>
                <w:rFonts w:ascii="GHEA Grapalat" w:hAnsi="GHEA Grapalat"/>
                <w:b/>
                <w:bCs/>
                <w:iCs/>
              </w:rPr>
              <w:t>Չափաբաժնի անվանումը</w:t>
            </w:r>
          </w:p>
        </w:tc>
      </w:tr>
      <w:tr w:rsidR="006675F2" w:rsidRPr="008F04EA" w:rsidTr="00A90422">
        <w:trPr>
          <w:trHeight w:val="292"/>
        </w:trPr>
        <w:tc>
          <w:tcPr>
            <w:tcW w:w="426" w:type="dxa"/>
            <w:vAlign w:val="center"/>
          </w:tcPr>
          <w:p w:rsidR="006675F2" w:rsidRPr="008F04EA" w:rsidRDefault="003E664D" w:rsidP="003E664D">
            <w:pPr>
              <w:pStyle w:val="BodyTextIndent2"/>
              <w:tabs>
                <w:tab w:val="left" w:pos="459"/>
              </w:tabs>
              <w:spacing w:line="240" w:lineRule="auto"/>
              <w:ind w:right="1452" w:firstLine="34"/>
              <w:jc w:val="center"/>
              <w:rPr>
                <w:rFonts w:ascii="GHEA Grapalat" w:hAnsi="GHEA Grapalat"/>
                <w:b/>
                <w:bCs/>
                <w:iCs/>
              </w:rPr>
            </w:pPr>
            <w:r w:rsidRPr="008F04EA">
              <w:rPr>
                <w:rFonts w:ascii="GHEA Grapalat" w:hAnsi="GHEA Grapalat"/>
                <w:b/>
                <w:bCs/>
                <w:iCs/>
              </w:rPr>
              <w:t>№</w:t>
            </w:r>
          </w:p>
        </w:tc>
        <w:tc>
          <w:tcPr>
            <w:tcW w:w="1559" w:type="dxa"/>
            <w:vAlign w:val="center"/>
          </w:tcPr>
          <w:p w:rsidR="006675F2" w:rsidRPr="008F04EA" w:rsidRDefault="00D30C7A" w:rsidP="008B20BD">
            <w:pPr>
              <w:pStyle w:val="BodyTextIndent2"/>
              <w:spacing w:line="240" w:lineRule="auto"/>
              <w:ind w:firstLine="0"/>
              <w:jc w:val="center"/>
              <w:rPr>
                <w:rFonts w:ascii="GHEA Grapalat" w:hAnsi="GHEA Grapalat"/>
                <w:b/>
                <w:bCs/>
                <w:iCs/>
              </w:rPr>
            </w:pPr>
            <w:r w:rsidRPr="008F04EA">
              <w:rPr>
                <w:rFonts w:ascii="GHEA Grapalat" w:hAnsi="GHEA Grapalat"/>
                <w:b/>
                <w:bCs/>
                <w:iCs/>
                <w:lang w:val="hy-AM"/>
              </w:rPr>
              <w:t>գնման</w:t>
            </w:r>
            <w:r w:rsidRPr="008F04EA">
              <w:rPr>
                <w:rFonts w:ascii="GHEA Grapalat" w:hAnsi="GHEA Grapalat"/>
                <w:b/>
                <w:bCs/>
                <w:iCs/>
                <w:lang w:val="en-US"/>
              </w:rPr>
              <w:t xml:space="preserve"> </w:t>
            </w:r>
            <w:r w:rsidRPr="008F04EA">
              <w:rPr>
                <w:rFonts w:ascii="GHEA Grapalat" w:hAnsi="GHEA Grapalat"/>
                <w:b/>
                <w:bCs/>
                <w:iCs/>
                <w:lang w:val="hy-AM"/>
              </w:rPr>
              <w:t xml:space="preserve"> գինը</w:t>
            </w:r>
          </w:p>
        </w:tc>
        <w:tc>
          <w:tcPr>
            <w:tcW w:w="8221" w:type="dxa"/>
            <w:vMerge/>
            <w:vAlign w:val="center"/>
          </w:tcPr>
          <w:p w:rsidR="006675F2" w:rsidRPr="008F04EA" w:rsidRDefault="006675F2" w:rsidP="00EF3662">
            <w:pPr>
              <w:pStyle w:val="BodyTextIndent2"/>
              <w:spacing w:line="240" w:lineRule="auto"/>
              <w:ind w:firstLine="0"/>
              <w:jc w:val="center"/>
              <w:rPr>
                <w:rFonts w:ascii="GHEA Grapalat" w:hAnsi="GHEA Grapalat"/>
                <w:b/>
                <w:bCs/>
                <w:iCs/>
              </w:rPr>
            </w:pPr>
          </w:p>
        </w:tc>
      </w:tr>
      <w:tr w:rsidR="00C54376" w:rsidRPr="008F04EA" w:rsidTr="00E17903">
        <w:tc>
          <w:tcPr>
            <w:tcW w:w="426" w:type="dxa"/>
            <w:vAlign w:val="center"/>
          </w:tcPr>
          <w:p w:rsidR="00C54376" w:rsidRPr="008F04EA" w:rsidRDefault="00C5437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bottom"/>
          </w:tcPr>
          <w:p w:rsidR="00C54376" w:rsidRPr="00C54376" w:rsidRDefault="00C54376" w:rsidP="00C54376">
            <w:pPr>
              <w:jc w:val="center"/>
              <w:rPr>
                <w:rFonts w:ascii="GHEA Grapalat" w:hAnsi="GHEA Grapalat"/>
                <w:color w:val="000000"/>
                <w:sz w:val="20"/>
                <w:szCs w:val="20"/>
              </w:rPr>
            </w:pPr>
            <w:r w:rsidRPr="00C54376">
              <w:rPr>
                <w:rFonts w:ascii="GHEA Grapalat" w:hAnsi="GHEA Grapalat"/>
                <w:color w:val="000000"/>
                <w:sz w:val="20"/>
                <w:szCs w:val="20"/>
              </w:rPr>
              <w:t>170,000</w:t>
            </w:r>
          </w:p>
        </w:tc>
        <w:tc>
          <w:tcPr>
            <w:tcW w:w="8221" w:type="dxa"/>
            <w:vAlign w:val="center"/>
          </w:tcPr>
          <w:p w:rsidR="00C54376" w:rsidRDefault="00C54376" w:rsidP="00C54376">
            <w:pPr>
              <w:rPr>
                <w:rFonts w:ascii="GHEA Grapalat" w:hAnsi="GHEA Grapalat"/>
                <w:color w:val="000000"/>
                <w:sz w:val="20"/>
                <w:szCs w:val="20"/>
              </w:rPr>
            </w:pPr>
            <w:r>
              <w:rPr>
                <w:rFonts w:ascii="GHEA Grapalat" w:hAnsi="GHEA Grapalat"/>
                <w:color w:val="000000"/>
                <w:sz w:val="20"/>
                <w:szCs w:val="20"/>
              </w:rPr>
              <w:t>Լեդ պանել</w:t>
            </w:r>
          </w:p>
        </w:tc>
      </w:tr>
      <w:tr w:rsidR="00C54376" w:rsidRPr="008F04EA" w:rsidTr="00E17903">
        <w:tc>
          <w:tcPr>
            <w:tcW w:w="426" w:type="dxa"/>
            <w:vAlign w:val="center"/>
          </w:tcPr>
          <w:p w:rsidR="00C54376" w:rsidRPr="008F04EA" w:rsidRDefault="00C5437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bottom"/>
          </w:tcPr>
          <w:p w:rsidR="00C54376" w:rsidRPr="00C54376" w:rsidRDefault="00C54376" w:rsidP="00C54376">
            <w:pPr>
              <w:jc w:val="center"/>
              <w:rPr>
                <w:rFonts w:ascii="GHEA Grapalat" w:hAnsi="GHEA Grapalat"/>
                <w:color w:val="000000"/>
                <w:sz w:val="20"/>
                <w:szCs w:val="20"/>
              </w:rPr>
            </w:pPr>
            <w:r w:rsidRPr="00C54376">
              <w:rPr>
                <w:rFonts w:ascii="GHEA Grapalat" w:hAnsi="GHEA Grapalat"/>
                <w:color w:val="000000"/>
                <w:sz w:val="20"/>
                <w:szCs w:val="20"/>
              </w:rPr>
              <w:t>360,000</w:t>
            </w:r>
          </w:p>
        </w:tc>
        <w:tc>
          <w:tcPr>
            <w:tcW w:w="8221" w:type="dxa"/>
            <w:vAlign w:val="center"/>
          </w:tcPr>
          <w:p w:rsidR="00C54376" w:rsidRDefault="00C54376" w:rsidP="00C54376">
            <w:pPr>
              <w:rPr>
                <w:rFonts w:ascii="GHEA Grapalat" w:hAnsi="GHEA Grapalat"/>
                <w:color w:val="000000"/>
                <w:sz w:val="20"/>
                <w:szCs w:val="20"/>
              </w:rPr>
            </w:pPr>
            <w:r>
              <w:rPr>
                <w:rFonts w:ascii="GHEA Grapalat" w:hAnsi="GHEA Grapalat"/>
                <w:color w:val="000000"/>
                <w:sz w:val="20"/>
                <w:szCs w:val="20"/>
              </w:rPr>
              <w:t>Մաքրող միջոց 6</w:t>
            </w:r>
          </w:p>
        </w:tc>
      </w:tr>
      <w:tr w:rsidR="00C54376" w:rsidRPr="008F04EA" w:rsidTr="00E17903">
        <w:tc>
          <w:tcPr>
            <w:tcW w:w="426" w:type="dxa"/>
            <w:vAlign w:val="center"/>
          </w:tcPr>
          <w:p w:rsidR="00C54376" w:rsidRPr="008F04EA" w:rsidRDefault="00C5437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bottom"/>
          </w:tcPr>
          <w:p w:rsidR="00C54376" w:rsidRPr="00C54376" w:rsidRDefault="00C54376" w:rsidP="00C54376">
            <w:pPr>
              <w:jc w:val="center"/>
              <w:rPr>
                <w:rFonts w:ascii="GHEA Grapalat" w:hAnsi="GHEA Grapalat"/>
                <w:color w:val="000000"/>
                <w:sz w:val="20"/>
                <w:szCs w:val="20"/>
              </w:rPr>
            </w:pPr>
            <w:r w:rsidRPr="00C54376">
              <w:rPr>
                <w:rFonts w:ascii="GHEA Grapalat" w:hAnsi="GHEA Grapalat"/>
                <w:color w:val="000000"/>
                <w:sz w:val="20"/>
                <w:szCs w:val="20"/>
              </w:rPr>
              <w:t>600,000</w:t>
            </w:r>
          </w:p>
        </w:tc>
        <w:tc>
          <w:tcPr>
            <w:tcW w:w="8221" w:type="dxa"/>
            <w:vAlign w:val="center"/>
          </w:tcPr>
          <w:p w:rsidR="00C54376" w:rsidRDefault="00C54376" w:rsidP="00C54376">
            <w:pPr>
              <w:rPr>
                <w:rFonts w:ascii="GHEA Grapalat" w:hAnsi="GHEA Grapalat"/>
                <w:color w:val="000000"/>
                <w:sz w:val="20"/>
                <w:szCs w:val="20"/>
              </w:rPr>
            </w:pPr>
            <w:r>
              <w:rPr>
                <w:rFonts w:ascii="GHEA Grapalat" w:hAnsi="GHEA Grapalat"/>
                <w:color w:val="000000"/>
                <w:sz w:val="20"/>
                <w:szCs w:val="20"/>
              </w:rPr>
              <w:t>Ձեռքի թղթե սրբիչ</w:t>
            </w:r>
          </w:p>
        </w:tc>
      </w:tr>
      <w:tr w:rsidR="00C54376" w:rsidRPr="008F04EA" w:rsidTr="00E17903">
        <w:tc>
          <w:tcPr>
            <w:tcW w:w="426" w:type="dxa"/>
            <w:vAlign w:val="center"/>
          </w:tcPr>
          <w:p w:rsidR="00C54376" w:rsidRPr="008F04EA" w:rsidRDefault="00C5437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bottom"/>
          </w:tcPr>
          <w:p w:rsidR="00C54376" w:rsidRPr="00C54376" w:rsidRDefault="00C54376" w:rsidP="00C54376">
            <w:pPr>
              <w:jc w:val="center"/>
              <w:rPr>
                <w:rFonts w:ascii="GHEA Grapalat" w:hAnsi="GHEA Grapalat"/>
                <w:color w:val="000000"/>
                <w:sz w:val="20"/>
                <w:szCs w:val="20"/>
              </w:rPr>
            </w:pPr>
            <w:r w:rsidRPr="00C54376">
              <w:rPr>
                <w:rFonts w:ascii="GHEA Grapalat" w:hAnsi="GHEA Grapalat"/>
                <w:color w:val="000000"/>
                <w:sz w:val="20"/>
                <w:szCs w:val="20"/>
              </w:rPr>
              <w:t>225,000</w:t>
            </w:r>
          </w:p>
        </w:tc>
        <w:tc>
          <w:tcPr>
            <w:tcW w:w="8221" w:type="dxa"/>
            <w:vAlign w:val="center"/>
          </w:tcPr>
          <w:p w:rsidR="00C54376" w:rsidRDefault="00C54376" w:rsidP="00C54376">
            <w:pPr>
              <w:rPr>
                <w:rFonts w:ascii="GHEA Grapalat" w:hAnsi="GHEA Grapalat"/>
                <w:color w:val="000000"/>
                <w:sz w:val="20"/>
                <w:szCs w:val="20"/>
              </w:rPr>
            </w:pPr>
            <w:r>
              <w:rPr>
                <w:rFonts w:ascii="GHEA Grapalat" w:hAnsi="GHEA Grapalat"/>
                <w:color w:val="000000"/>
                <w:sz w:val="20"/>
                <w:szCs w:val="20"/>
              </w:rPr>
              <w:t>Պլաստմասե դույլ քամիչով և խոզանակով</w:t>
            </w:r>
          </w:p>
        </w:tc>
      </w:tr>
      <w:tr w:rsidR="00C54376" w:rsidRPr="008F04EA" w:rsidTr="00E17903">
        <w:tc>
          <w:tcPr>
            <w:tcW w:w="426" w:type="dxa"/>
            <w:vAlign w:val="center"/>
          </w:tcPr>
          <w:p w:rsidR="00C54376" w:rsidRPr="008F04EA" w:rsidRDefault="00C5437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bottom"/>
          </w:tcPr>
          <w:p w:rsidR="00C54376" w:rsidRPr="00C54376" w:rsidRDefault="00C54376" w:rsidP="00C54376">
            <w:pPr>
              <w:jc w:val="center"/>
              <w:rPr>
                <w:rFonts w:ascii="GHEA Grapalat" w:hAnsi="GHEA Grapalat"/>
                <w:color w:val="000000"/>
                <w:sz w:val="20"/>
                <w:szCs w:val="20"/>
              </w:rPr>
            </w:pPr>
            <w:r w:rsidRPr="00C54376">
              <w:rPr>
                <w:rFonts w:ascii="GHEA Grapalat" w:hAnsi="GHEA Grapalat"/>
                <w:color w:val="000000"/>
                <w:sz w:val="20"/>
                <w:szCs w:val="20"/>
              </w:rPr>
              <w:t>48,000</w:t>
            </w:r>
          </w:p>
        </w:tc>
        <w:tc>
          <w:tcPr>
            <w:tcW w:w="8221" w:type="dxa"/>
            <w:vAlign w:val="center"/>
          </w:tcPr>
          <w:p w:rsidR="00C54376" w:rsidRDefault="00C54376" w:rsidP="00C54376">
            <w:pPr>
              <w:rPr>
                <w:rFonts w:ascii="GHEA Grapalat" w:hAnsi="GHEA Grapalat"/>
                <w:color w:val="000000"/>
                <w:sz w:val="20"/>
                <w:szCs w:val="20"/>
              </w:rPr>
            </w:pPr>
            <w:r>
              <w:rPr>
                <w:rFonts w:ascii="GHEA Grapalat" w:hAnsi="GHEA Grapalat"/>
                <w:color w:val="000000"/>
                <w:sz w:val="20"/>
                <w:szCs w:val="20"/>
              </w:rPr>
              <w:t>Ապակի մաքրող խոզանակ</w:t>
            </w:r>
          </w:p>
        </w:tc>
      </w:tr>
      <w:tr w:rsidR="00C54376" w:rsidRPr="008F04EA" w:rsidTr="00E17903">
        <w:tc>
          <w:tcPr>
            <w:tcW w:w="426" w:type="dxa"/>
            <w:vAlign w:val="center"/>
          </w:tcPr>
          <w:p w:rsidR="00C54376" w:rsidRPr="008F04EA" w:rsidRDefault="00C5437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bottom"/>
          </w:tcPr>
          <w:p w:rsidR="00C54376" w:rsidRPr="00C54376" w:rsidRDefault="00C54376" w:rsidP="00C54376">
            <w:pPr>
              <w:jc w:val="center"/>
              <w:rPr>
                <w:rFonts w:ascii="GHEA Grapalat" w:hAnsi="GHEA Grapalat"/>
                <w:color w:val="000000"/>
                <w:sz w:val="20"/>
                <w:szCs w:val="20"/>
              </w:rPr>
            </w:pPr>
            <w:r w:rsidRPr="00C54376">
              <w:rPr>
                <w:rFonts w:ascii="GHEA Grapalat" w:hAnsi="GHEA Grapalat"/>
                <w:color w:val="000000"/>
                <w:sz w:val="20"/>
                <w:szCs w:val="20"/>
              </w:rPr>
              <w:t>750,000</w:t>
            </w:r>
          </w:p>
        </w:tc>
        <w:tc>
          <w:tcPr>
            <w:tcW w:w="8221" w:type="dxa"/>
            <w:vAlign w:val="center"/>
          </w:tcPr>
          <w:p w:rsidR="00C54376" w:rsidRDefault="00C54376" w:rsidP="00C54376">
            <w:pPr>
              <w:rPr>
                <w:rFonts w:ascii="GHEA Grapalat" w:hAnsi="GHEA Grapalat"/>
                <w:color w:val="000000"/>
                <w:sz w:val="20"/>
                <w:szCs w:val="20"/>
              </w:rPr>
            </w:pPr>
            <w:r>
              <w:rPr>
                <w:rFonts w:ascii="GHEA Grapalat" w:hAnsi="GHEA Grapalat"/>
                <w:color w:val="000000"/>
                <w:sz w:val="20"/>
                <w:szCs w:val="20"/>
              </w:rPr>
              <w:t>Զուգարանի թուղթ 3</w:t>
            </w:r>
          </w:p>
        </w:tc>
      </w:tr>
      <w:tr w:rsidR="00C54376" w:rsidRPr="008F04EA" w:rsidTr="00E17903">
        <w:tc>
          <w:tcPr>
            <w:tcW w:w="426" w:type="dxa"/>
            <w:vAlign w:val="center"/>
          </w:tcPr>
          <w:p w:rsidR="00C54376" w:rsidRPr="008F04EA" w:rsidRDefault="00C5437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bottom"/>
          </w:tcPr>
          <w:p w:rsidR="00C54376" w:rsidRPr="00C54376" w:rsidRDefault="00C54376" w:rsidP="00C54376">
            <w:pPr>
              <w:jc w:val="center"/>
              <w:rPr>
                <w:rFonts w:ascii="GHEA Grapalat" w:hAnsi="GHEA Grapalat"/>
                <w:color w:val="000000"/>
                <w:sz w:val="20"/>
                <w:szCs w:val="20"/>
              </w:rPr>
            </w:pPr>
            <w:r w:rsidRPr="00C54376">
              <w:rPr>
                <w:rFonts w:ascii="GHEA Grapalat" w:hAnsi="GHEA Grapalat"/>
                <w:color w:val="000000"/>
                <w:sz w:val="20"/>
                <w:szCs w:val="20"/>
              </w:rPr>
              <w:t>137,500</w:t>
            </w:r>
          </w:p>
        </w:tc>
        <w:tc>
          <w:tcPr>
            <w:tcW w:w="8221" w:type="dxa"/>
            <w:vAlign w:val="center"/>
          </w:tcPr>
          <w:p w:rsidR="00C54376" w:rsidRDefault="00C54376" w:rsidP="00C54376">
            <w:pPr>
              <w:rPr>
                <w:rFonts w:ascii="GHEA Grapalat" w:hAnsi="GHEA Grapalat"/>
                <w:color w:val="000000"/>
                <w:sz w:val="20"/>
                <w:szCs w:val="20"/>
              </w:rPr>
            </w:pPr>
            <w:r>
              <w:rPr>
                <w:rFonts w:ascii="GHEA Grapalat" w:hAnsi="GHEA Grapalat"/>
                <w:color w:val="000000"/>
                <w:sz w:val="20"/>
                <w:szCs w:val="20"/>
              </w:rPr>
              <w:t>Լյումինեսցենտային ցերեկային լամպ 1</w:t>
            </w:r>
          </w:p>
        </w:tc>
      </w:tr>
      <w:tr w:rsidR="00C54376" w:rsidRPr="008F04EA" w:rsidTr="00E17903">
        <w:tc>
          <w:tcPr>
            <w:tcW w:w="426" w:type="dxa"/>
            <w:vAlign w:val="center"/>
          </w:tcPr>
          <w:p w:rsidR="00C54376" w:rsidRPr="008F04EA" w:rsidRDefault="00C5437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bottom"/>
          </w:tcPr>
          <w:p w:rsidR="00C54376" w:rsidRPr="00C54376" w:rsidRDefault="00C54376" w:rsidP="00C54376">
            <w:pPr>
              <w:jc w:val="center"/>
              <w:rPr>
                <w:rFonts w:ascii="GHEA Grapalat" w:hAnsi="GHEA Grapalat"/>
                <w:color w:val="000000"/>
                <w:sz w:val="20"/>
                <w:szCs w:val="20"/>
              </w:rPr>
            </w:pPr>
            <w:r w:rsidRPr="00C54376">
              <w:rPr>
                <w:rFonts w:ascii="GHEA Grapalat" w:hAnsi="GHEA Grapalat"/>
                <w:color w:val="000000"/>
                <w:sz w:val="20"/>
                <w:szCs w:val="20"/>
              </w:rPr>
              <w:t>18,000</w:t>
            </w:r>
          </w:p>
        </w:tc>
        <w:tc>
          <w:tcPr>
            <w:tcW w:w="8221" w:type="dxa"/>
            <w:vAlign w:val="center"/>
          </w:tcPr>
          <w:p w:rsidR="00C54376" w:rsidRDefault="00C54376" w:rsidP="00C54376">
            <w:pPr>
              <w:rPr>
                <w:rFonts w:ascii="GHEA Grapalat" w:hAnsi="GHEA Grapalat"/>
                <w:color w:val="000000"/>
                <w:sz w:val="20"/>
                <w:szCs w:val="20"/>
              </w:rPr>
            </w:pPr>
            <w:r>
              <w:rPr>
                <w:rFonts w:ascii="GHEA Grapalat" w:hAnsi="GHEA Grapalat"/>
                <w:color w:val="000000"/>
                <w:sz w:val="20"/>
                <w:szCs w:val="20"/>
              </w:rPr>
              <w:t>Բահի պոչ</w:t>
            </w:r>
          </w:p>
        </w:tc>
      </w:tr>
      <w:tr w:rsidR="00C54376" w:rsidRPr="008F04EA" w:rsidTr="00E17903">
        <w:tc>
          <w:tcPr>
            <w:tcW w:w="426" w:type="dxa"/>
            <w:vAlign w:val="center"/>
          </w:tcPr>
          <w:p w:rsidR="00C54376" w:rsidRPr="008F04EA" w:rsidRDefault="00C5437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bottom"/>
          </w:tcPr>
          <w:p w:rsidR="00C54376" w:rsidRPr="00C54376" w:rsidRDefault="00C54376" w:rsidP="00C54376">
            <w:pPr>
              <w:jc w:val="center"/>
              <w:rPr>
                <w:rFonts w:ascii="GHEA Grapalat" w:hAnsi="GHEA Grapalat"/>
                <w:color w:val="000000"/>
                <w:sz w:val="20"/>
                <w:szCs w:val="20"/>
              </w:rPr>
            </w:pPr>
            <w:r w:rsidRPr="00C54376">
              <w:rPr>
                <w:rFonts w:ascii="GHEA Grapalat" w:hAnsi="GHEA Grapalat"/>
                <w:color w:val="000000"/>
                <w:sz w:val="20"/>
                <w:szCs w:val="20"/>
              </w:rPr>
              <w:t>100,000</w:t>
            </w:r>
          </w:p>
        </w:tc>
        <w:tc>
          <w:tcPr>
            <w:tcW w:w="8221" w:type="dxa"/>
            <w:vAlign w:val="center"/>
          </w:tcPr>
          <w:p w:rsidR="00C54376" w:rsidRDefault="00C54376" w:rsidP="00C54376">
            <w:pPr>
              <w:rPr>
                <w:rFonts w:ascii="GHEA Grapalat" w:hAnsi="GHEA Grapalat"/>
                <w:color w:val="000000"/>
                <w:sz w:val="20"/>
                <w:szCs w:val="20"/>
              </w:rPr>
            </w:pPr>
            <w:r>
              <w:rPr>
                <w:rFonts w:ascii="GHEA Grapalat" w:hAnsi="GHEA Grapalat"/>
                <w:color w:val="000000"/>
                <w:sz w:val="20"/>
                <w:szCs w:val="20"/>
              </w:rPr>
              <w:t>Ծորակ</w:t>
            </w:r>
          </w:p>
        </w:tc>
      </w:tr>
      <w:tr w:rsidR="00C54376" w:rsidRPr="008F04EA" w:rsidTr="00E17903">
        <w:tc>
          <w:tcPr>
            <w:tcW w:w="426" w:type="dxa"/>
            <w:vAlign w:val="center"/>
          </w:tcPr>
          <w:p w:rsidR="00C54376" w:rsidRPr="008F04EA" w:rsidRDefault="00C5437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bottom"/>
          </w:tcPr>
          <w:p w:rsidR="00C54376" w:rsidRPr="00C54376" w:rsidRDefault="00C54376" w:rsidP="00C54376">
            <w:pPr>
              <w:jc w:val="center"/>
              <w:rPr>
                <w:rFonts w:ascii="GHEA Grapalat" w:hAnsi="GHEA Grapalat"/>
                <w:color w:val="000000"/>
                <w:sz w:val="20"/>
                <w:szCs w:val="20"/>
              </w:rPr>
            </w:pPr>
            <w:r w:rsidRPr="00C54376">
              <w:rPr>
                <w:rFonts w:ascii="GHEA Grapalat" w:hAnsi="GHEA Grapalat"/>
                <w:color w:val="000000"/>
                <w:sz w:val="20"/>
                <w:szCs w:val="20"/>
              </w:rPr>
              <w:t>120,000</w:t>
            </w:r>
          </w:p>
        </w:tc>
        <w:tc>
          <w:tcPr>
            <w:tcW w:w="8221" w:type="dxa"/>
            <w:vAlign w:val="center"/>
          </w:tcPr>
          <w:p w:rsidR="00C54376" w:rsidRDefault="00C54376" w:rsidP="00C54376">
            <w:pPr>
              <w:rPr>
                <w:rFonts w:ascii="GHEA Grapalat" w:hAnsi="GHEA Grapalat"/>
                <w:color w:val="000000"/>
                <w:sz w:val="20"/>
                <w:szCs w:val="20"/>
              </w:rPr>
            </w:pPr>
            <w:r>
              <w:rPr>
                <w:rFonts w:ascii="GHEA Grapalat" w:hAnsi="GHEA Grapalat"/>
                <w:color w:val="000000"/>
                <w:sz w:val="20"/>
                <w:szCs w:val="20"/>
              </w:rPr>
              <w:t>Միջսենյակային դռների ներտեղադրվող փական ներքին մոնտաժման համար</w:t>
            </w:r>
          </w:p>
        </w:tc>
      </w:tr>
      <w:tr w:rsidR="00C54376" w:rsidRPr="008F04EA" w:rsidTr="00E17903">
        <w:tc>
          <w:tcPr>
            <w:tcW w:w="426" w:type="dxa"/>
            <w:vAlign w:val="center"/>
          </w:tcPr>
          <w:p w:rsidR="00C54376" w:rsidRPr="008F04EA" w:rsidRDefault="00C5437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bottom"/>
          </w:tcPr>
          <w:p w:rsidR="00C54376" w:rsidRPr="00C54376" w:rsidRDefault="00C54376" w:rsidP="00C54376">
            <w:pPr>
              <w:jc w:val="center"/>
              <w:rPr>
                <w:rFonts w:ascii="GHEA Grapalat" w:hAnsi="GHEA Grapalat"/>
                <w:color w:val="000000"/>
                <w:sz w:val="20"/>
                <w:szCs w:val="20"/>
              </w:rPr>
            </w:pPr>
            <w:r w:rsidRPr="00C54376">
              <w:rPr>
                <w:rFonts w:ascii="GHEA Grapalat" w:hAnsi="GHEA Grapalat"/>
                <w:color w:val="000000"/>
                <w:sz w:val="20"/>
                <w:szCs w:val="20"/>
              </w:rPr>
              <w:t>25,000</w:t>
            </w:r>
          </w:p>
        </w:tc>
        <w:tc>
          <w:tcPr>
            <w:tcW w:w="8221" w:type="dxa"/>
            <w:vAlign w:val="center"/>
          </w:tcPr>
          <w:p w:rsidR="00C54376" w:rsidRDefault="00C54376" w:rsidP="00C54376">
            <w:pPr>
              <w:rPr>
                <w:rFonts w:ascii="GHEA Grapalat" w:hAnsi="GHEA Grapalat"/>
                <w:color w:val="000000"/>
                <w:sz w:val="20"/>
                <w:szCs w:val="20"/>
              </w:rPr>
            </w:pPr>
            <w:r>
              <w:rPr>
                <w:rFonts w:ascii="GHEA Grapalat" w:hAnsi="GHEA Grapalat"/>
                <w:color w:val="000000"/>
                <w:sz w:val="20"/>
                <w:szCs w:val="20"/>
              </w:rPr>
              <w:t>Փական կախովի</w:t>
            </w:r>
          </w:p>
        </w:tc>
      </w:tr>
    </w:tbl>
    <w:p w:rsidR="00096865" w:rsidRPr="00A71D81"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rsidR="001A15EA" w:rsidRDefault="001A15EA" w:rsidP="00EF3662">
      <w:pPr>
        <w:jc w:val="center"/>
        <w:rPr>
          <w:rFonts w:ascii="GHEA Grapalat" w:hAnsi="GHEA Grapalat"/>
          <w:b/>
          <w:sz w:val="20"/>
          <w:lang w:val="es-ES"/>
        </w:rPr>
      </w:pPr>
    </w:p>
    <w:p w:rsidR="001A15EA" w:rsidRDefault="001A15EA" w:rsidP="00EF3662">
      <w:pPr>
        <w:jc w:val="center"/>
        <w:rPr>
          <w:rFonts w:ascii="GHEA Grapalat" w:hAnsi="GHEA Grapalat"/>
          <w:b/>
          <w:sz w:val="20"/>
          <w:lang w:val="es-ES"/>
        </w:rPr>
      </w:pPr>
    </w:p>
    <w:p w:rsidR="00096865" w:rsidRPr="006D7580" w:rsidRDefault="002B32D6" w:rsidP="00EF3662">
      <w:pPr>
        <w:jc w:val="center"/>
        <w:rPr>
          <w:rFonts w:ascii="GHEA Grapalat" w:hAnsi="GHEA Grapalat"/>
          <w:b/>
          <w:sz w:val="20"/>
          <w:lang w:val="es-ES"/>
        </w:rPr>
      </w:pPr>
      <w:r w:rsidRPr="006D7580">
        <w:rPr>
          <w:rFonts w:ascii="GHEA Grapalat" w:hAnsi="GHEA Grapalat"/>
          <w:b/>
          <w:sz w:val="20"/>
          <w:lang w:val="es-ES"/>
        </w:rPr>
        <w:t xml:space="preserve">2.  </w:t>
      </w:r>
      <w:r w:rsidRPr="006D7580">
        <w:rPr>
          <w:rFonts w:ascii="GHEA Grapalat" w:hAnsi="GHEA Grapalat" w:cs="Sylfaen"/>
          <w:b/>
          <w:sz w:val="20"/>
        </w:rPr>
        <w:t>ՄԱՍՆԱԿՑԻ</w:t>
      </w:r>
      <w:r w:rsidRPr="006D7580">
        <w:rPr>
          <w:rFonts w:ascii="GHEA Grapalat" w:hAnsi="GHEA Grapalat"/>
          <w:b/>
          <w:sz w:val="20"/>
          <w:lang w:val="es-ES"/>
        </w:rPr>
        <w:t xml:space="preserve"> </w:t>
      </w:r>
      <w:r w:rsidRPr="006D7580">
        <w:rPr>
          <w:rFonts w:ascii="GHEA Grapalat" w:hAnsi="GHEA Grapalat" w:cs="Sylfaen"/>
          <w:b/>
          <w:sz w:val="20"/>
        </w:rPr>
        <w:t>ՄԱՍՆԱԿՑՈՒԹՅԱՆ</w:t>
      </w:r>
      <w:r w:rsidRPr="006D7580">
        <w:rPr>
          <w:rFonts w:ascii="GHEA Grapalat" w:hAnsi="GHEA Grapalat"/>
          <w:b/>
          <w:sz w:val="20"/>
          <w:lang w:val="es-ES"/>
        </w:rPr>
        <w:t xml:space="preserve"> </w:t>
      </w:r>
      <w:r w:rsidRPr="006D7580">
        <w:rPr>
          <w:rFonts w:ascii="GHEA Grapalat" w:hAnsi="GHEA Grapalat" w:cs="Sylfaen"/>
          <w:b/>
          <w:sz w:val="20"/>
        </w:rPr>
        <w:t>ԻՐԱՎՈՒՆՔԻ</w:t>
      </w:r>
      <w:r w:rsidRPr="006D7580">
        <w:rPr>
          <w:rFonts w:ascii="GHEA Grapalat" w:hAnsi="GHEA Grapalat"/>
          <w:b/>
          <w:sz w:val="20"/>
          <w:lang w:val="es-ES"/>
        </w:rPr>
        <w:t xml:space="preserve"> </w:t>
      </w:r>
      <w:r w:rsidRPr="006D7580">
        <w:rPr>
          <w:rFonts w:ascii="GHEA Grapalat" w:hAnsi="GHEA Grapalat" w:cs="Sylfaen"/>
          <w:b/>
          <w:sz w:val="20"/>
        </w:rPr>
        <w:t>ՊԱՀԱՆՋՆԵՐԸ</w:t>
      </w:r>
      <w:r w:rsidRPr="006D7580">
        <w:rPr>
          <w:rFonts w:ascii="GHEA Grapalat" w:hAnsi="GHEA Grapalat"/>
          <w:b/>
          <w:sz w:val="20"/>
          <w:lang w:val="es-ES"/>
        </w:rPr>
        <w:t xml:space="preserve">, </w:t>
      </w:r>
      <w:r w:rsidRPr="006D7580">
        <w:rPr>
          <w:rFonts w:ascii="GHEA Grapalat" w:hAnsi="GHEA Grapalat" w:cs="Sylfaen"/>
          <w:b/>
          <w:sz w:val="20"/>
        </w:rPr>
        <w:t>ՈՐԱԿԱՎՈՐՄԱՆ</w:t>
      </w:r>
      <w:r w:rsidRPr="006D7580">
        <w:rPr>
          <w:rFonts w:ascii="GHEA Grapalat" w:hAnsi="GHEA Grapalat"/>
          <w:b/>
          <w:sz w:val="20"/>
          <w:lang w:val="es-ES"/>
        </w:rPr>
        <w:t xml:space="preserve"> </w:t>
      </w:r>
      <w:r w:rsidRPr="006D7580">
        <w:rPr>
          <w:rFonts w:ascii="GHEA Grapalat" w:hAnsi="GHEA Grapalat" w:cs="Sylfaen"/>
          <w:b/>
          <w:sz w:val="20"/>
        </w:rPr>
        <w:t>ՉԱՓԱՆԻՇՆԵՐԸ</w:t>
      </w:r>
      <w:r w:rsidRPr="006D7580">
        <w:rPr>
          <w:rFonts w:ascii="GHEA Grapalat" w:hAnsi="GHEA Grapalat"/>
          <w:b/>
          <w:sz w:val="20"/>
          <w:lang w:val="es-ES"/>
        </w:rPr>
        <w:t xml:space="preserve">  ԵՎ </w:t>
      </w:r>
      <w:r w:rsidRPr="006D7580">
        <w:rPr>
          <w:rFonts w:ascii="GHEA Grapalat" w:hAnsi="GHEA Grapalat" w:cs="Sylfaen"/>
          <w:b/>
          <w:sz w:val="20"/>
        </w:rPr>
        <w:t>ԴՐԱՆՑ</w:t>
      </w:r>
      <w:r w:rsidRPr="006D7580">
        <w:rPr>
          <w:rFonts w:ascii="GHEA Grapalat" w:hAnsi="GHEA Grapalat"/>
          <w:b/>
          <w:sz w:val="20"/>
          <w:lang w:val="es-ES"/>
        </w:rPr>
        <w:t xml:space="preserve"> </w:t>
      </w:r>
      <w:r w:rsidRPr="006D7580">
        <w:rPr>
          <w:rFonts w:ascii="GHEA Grapalat" w:hAnsi="GHEA Grapalat" w:cs="Sylfaen"/>
          <w:b/>
          <w:sz w:val="20"/>
          <w:lang w:val="es-ES"/>
        </w:rPr>
        <w:t>Գ</w:t>
      </w:r>
      <w:r w:rsidRPr="006D7580">
        <w:rPr>
          <w:rFonts w:ascii="GHEA Grapalat" w:hAnsi="GHEA Grapalat" w:cs="Sylfaen"/>
          <w:b/>
          <w:sz w:val="20"/>
        </w:rPr>
        <w:t>ՆԱՀԱՏՄԱՆ</w:t>
      </w:r>
      <w:r w:rsidRPr="006D7580">
        <w:rPr>
          <w:rFonts w:ascii="GHEA Grapalat" w:hAnsi="GHEA Grapalat"/>
          <w:b/>
          <w:sz w:val="20"/>
          <w:lang w:val="es-ES"/>
        </w:rPr>
        <w:t xml:space="preserve"> </w:t>
      </w:r>
      <w:r w:rsidRPr="006D7580">
        <w:rPr>
          <w:rFonts w:ascii="GHEA Grapalat" w:hAnsi="GHEA Grapalat" w:cs="Sylfaen"/>
          <w:b/>
          <w:sz w:val="20"/>
        </w:rPr>
        <w:t>ԿԱՐ</w:t>
      </w:r>
      <w:r w:rsidRPr="006D7580">
        <w:rPr>
          <w:rFonts w:ascii="GHEA Grapalat" w:hAnsi="GHEA Grapalat" w:cs="Sylfaen"/>
          <w:b/>
          <w:sz w:val="20"/>
          <w:lang w:val="es-ES"/>
        </w:rPr>
        <w:t>Գ</w:t>
      </w:r>
      <w:r w:rsidRPr="006D7580">
        <w:rPr>
          <w:rFonts w:ascii="GHEA Grapalat" w:hAnsi="GHEA Grapalat" w:cs="Sylfaen"/>
          <w:b/>
          <w:sz w:val="20"/>
        </w:rPr>
        <w:t>Ը</w:t>
      </w:r>
      <w:r w:rsidRPr="006D7580">
        <w:rPr>
          <w:rFonts w:ascii="GHEA Grapalat" w:hAnsi="GHEA Grapalat"/>
          <w:b/>
          <w:sz w:val="20"/>
          <w:lang w:val="es-ES"/>
        </w:rPr>
        <w:t xml:space="preserve"> </w:t>
      </w:r>
    </w:p>
    <w:p w:rsidR="00096865" w:rsidRPr="006D7580" w:rsidRDefault="00096865" w:rsidP="00EF3662">
      <w:pPr>
        <w:ind w:firstLine="567"/>
        <w:jc w:val="both"/>
        <w:rPr>
          <w:rFonts w:ascii="GHEA Grapalat" w:hAnsi="GHEA Grapalat"/>
          <w:szCs w:val="22"/>
          <w:lang w:val="es-ES"/>
        </w:rPr>
      </w:pPr>
    </w:p>
    <w:p w:rsidR="00753E6E" w:rsidRPr="006D7580" w:rsidRDefault="00096865" w:rsidP="00EF3662">
      <w:pPr>
        <w:ind w:firstLine="567"/>
        <w:jc w:val="both"/>
        <w:rPr>
          <w:rFonts w:ascii="GHEA Grapalat" w:hAnsi="GHEA Grapalat" w:cs="Arial Armenian"/>
          <w:sz w:val="20"/>
          <w:lang w:val="es-ES"/>
        </w:rPr>
      </w:pPr>
      <w:r w:rsidRPr="006D7580">
        <w:rPr>
          <w:rFonts w:ascii="GHEA Grapalat" w:hAnsi="GHEA Grapalat" w:cs="Arial Armenian"/>
          <w:sz w:val="20"/>
          <w:lang w:val="es-ES"/>
        </w:rPr>
        <w:t xml:space="preserve">2.1 </w:t>
      </w:r>
      <w:r w:rsidR="00753E6E" w:rsidRPr="006D7580">
        <w:rPr>
          <w:rFonts w:ascii="GHEA Grapalat" w:hAnsi="GHEA Grapalat" w:cs="Sylfaen"/>
          <w:sz w:val="20"/>
          <w:lang w:val="ru-RU"/>
        </w:rPr>
        <w:t>Սույն</w:t>
      </w:r>
      <w:r w:rsidR="00753E6E" w:rsidRPr="006D7580">
        <w:rPr>
          <w:rFonts w:ascii="GHEA Grapalat" w:hAnsi="GHEA Grapalat" w:cs="Arial Armenian"/>
          <w:sz w:val="20"/>
          <w:lang w:val="es-ES"/>
        </w:rPr>
        <w:t xml:space="preserve"> </w:t>
      </w:r>
      <w:r w:rsidR="00EB487B" w:rsidRPr="006D7580">
        <w:rPr>
          <w:rFonts w:ascii="GHEA Grapalat" w:hAnsi="GHEA Grapalat" w:cs="Arial Armenian"/>
          <w:sz w:val="20"/>
          <w:lang w:val="es-ES"/>
        </w:rPr>
        <w:t xml:space="preserve"> </w:t>
      </w:r>
      <w:r w:rsidR="006F49AA" w:rsidRPr="006D7580">
        <w:rPr>
          <w:rFonts w:ascii="GHEA Grapalat" w:hAnsi="GHEA Grapalat" w:cs="Arial Armenian"/>
          <w:sz w:val="20"/>
          <w:lang w:val="es-ES"/>
        </w:rPr>
        <w:t xml:space="preserve">ընթացակարգին </w:t>
      </w:r>
      <w:r w:rsidR="00753E6E" w:rsidRPr="006D7580">
        <w:rPr>
          <w:rFonts w:ascii="GHEA Grapalat" w:hAnsi="GHEA Grapalat" w:cs="Sylfaen"/>
          <w:sz w:val="20"/>
          <w:lang w:val="ru-RU"/>
        </w:rPr>
        <w:t>մասնակցելու</w:t>
      </w:r>
      <w:r w:rsidR="00753E6E" w:rsidRPr="006D7580">
        <w:rPr>
          <w:rFonts w:ascii="GHEA Grapalat" w:hAnsi="GHEA Grapalat" w:cs="Arial Armenian"/>
          <w:sz w:val="20"/>
          <w:lang w:val="es-ES"/>
        </w:rPr>
        <w:t xml:space="preserve"> </w:t>
      </w:r>
      <w:r w:rsidR="00753E6E" w:rsidRPr="006D7580">
        <w:rPr>
          <w:rFonts w:ascii="GHEA Grapalat" w:hAnsi="GHEA Grapalat" w:cs="Sylfaen"/>
          <w:sz w:val="20"/>
          <w:lang w:val="ru-RU"/>
        </w:rPr>
        <w:t>իրավունք</w:t>
      </w:r>
      <w:r w:rsidR="00753E6E" w:rsidRPr="006D7580">
        <w:rPr>
          <w:rFonts w:ascii="GHEA Grapalat" w:hAnsi="GHEA Grapalat" w:cs="Arial Armenian"/>
          <w:sz w:val="20"/>
          <w:lang w:val="es-ES"/>
        </w:rPr>
        <w:t xml:space="preserve"> </w:t>
      </w:r>
      <w:r w:rsidR="00753E6E" w:rsidRPr="006D7580">
        <w:rPr>
          <w:rFonts w:ascii="GHEA Grapalat" w:hAnsi="GHEA Grapalat" w:cs="Sylfaen"/>
          <w:sz w:val="20"/>
          <w:lang w:val="ru-RU"/>
        </w:rPr>
        <w:t>չունեն</w:t>
      </w:r>
      <w:r w:rsidR="00753E6E" w:rsidRPr="006D7580">
        <w:rPr>
          <w:rFonts w:ascii="GHEA Grapalat" w:hAnsi="GHEA Grapalat" w:cs="Arial Armenian"/>
          <w:sz w:val="20"/>
          <w:lang w:val="es-ES"/>
        </w:rPr>
        <w:t xml:space="preserve"> </w:t>
      </w:r>
      <w:r w:rsidR="00753E6E" w:rsidRPr="006D7580">
        <w:rPr>
          <w:rFonts w:ascii="GHEA Grapalat" w:hAnsi="GHEA Grapalat" w:cs="Sylfaen"/>
          <w:sz w:val="20"/>
          <w:lang w:val="ru-RU"/>
        </w:rPr>
        <w:t>անձինք</w:t>
      </w:r>
      <w:r w:rsidR="00753E6E" w:rsidRPr="006D7580">
        <w:rPr>
          <w:rFonts w:ascii="GHEA Grapalat" w:hAnsi="GHEA Grapalat" w:cs="Sylfaen"/>
          <w:sz w:val="20"/>
          <w:lang w:val="es-ES"/>
        </w:rPr>
        <w:t>.</w:t>
      </w:r>
    </w:p>
    <w:p w:rsidR="00753E6E" w:rsidRPr="006D7580" w:rsidRDefault="00753E6E" w:rsidP="00EF3662">
      <w:pPr>
        <w:ind w:firstLine="720"/>
        <w:jc w:val="both"/>
        <w:rPr>
          <w:rFonts w:ascii="GHEA Grapalat" w:hAnsi="GHEA Grapalat"/>
          <w:sz w:val="20"/>
          <w:szCs w:val="20"/>
          <w:lang w:val="es-ES"/>
        </w:rPr>
      </w:pPr>
      <w:r w:rsidRPr="006D7580">
        <w:rPr>
          <w:rFonts w:ascii="GHEA Grapalat" w:hAnsi="GHEA Grapalat"/>
          <w:sz w:val="20"/>
          <w:szCs w:val="20"/>
          <w:lang w:val="es-ES"/>
        </w:rPr>
        <w:t xml:space="preserve">1) </w:t>
      </w:r>
      <w:r w:rsidRPr="006D7580">
        <w:rPr>
          <w:rFonts w:ascii="GHEA Grapalat" w:hAnsi="GHEA Grapalat" w:cs="Sylfaen"/>
          <w:sz w:val="20"/>
          <w:szCs w:val="20"/>
        </w:rPr>
        <w:t>որոնք</w:t>
      </w:r>
      <w:r w:rsidRPr="006D7580">
        <w:rPr>
          <w:rFonts w:ascii="GHEA Grapalat" w:hAnsi="GHEA Grapalat" w:cs="Sylfaen"/>
          <w:sz w:val="20"/>
          <w:szCs w:val="20"/>
          <w:lang w:val="es-ES"/>
        </w:rPr>
        <w:t xml:space="preserve"> </w:t>
      </w:r>
      <w:r w:rsidRPr="006D7580">
        <w:rPr>
          <w:rFonts w:ascii="GHEA Grapalat" w:hAnsi="GHEA Grapalat" w:cs="Sylfaen"/>
          <w:sz w:val="20"/>
          <w:szCs w:val="20"/>
        </w:rPr>
        <w:t>հայտը</w:t>
      </w:r>
      <w:r w:rsidRPr="006D7580">
        <w:rPr>
          <w:rFonts w:ascii="GHEA Grapalat" w:hAnsi="GHEA Grapalat" w:cs="Sylfaen"/>
          <w:sz w:val="20"/>
          <w:szCs w:val="20"/>
          <w:lang w:val="es-ES"/>
        </w:rPr>
        <w:t xml:space="preserve"> </w:t>
      </w:r>
      <w:r w:rsidRPr="006D7580">
        <w:rPr>
          <w:rFonts w:ascii="GHEA Grapalat" w:hAnsi="GHEA Grapalat" w:cs="Sylfaen"/>
          <w:sz w:val="20"/>
          <w:szCs w:val="20"/>
        </w:rPr>
        <w:t>ներկայացնելու</w:t>
      </w:r>
      <w:r w:rsidRPr="006D7580">
        <w:rPr>
          <w:rFonts w:ascii="GHEA Grapalat" w:hAnsi="GHEA Grapalat" w:cs="Sylfaen"/>
          <w:sz w:val="20"/>
          <w:szCs w:val="20"/>
          <w:lang w:val="es-ES"/>
        </w:rPr>
        <w:t xml:space="preserve"> </w:t>
      </w:r>
      <w:r w:rsidRPr="006D7580">
        <w:rPr>
          <w:rFonts w:ascii="GHEA Grapalat" w:hAnsi="GHEA Grapalat" w:cs="Sylfaen"/>
          <w:sz w:val="20"/>
          <w:szCs w:val="20"/>
        </w:rPr>
        <w:t>օրվա</w:t>
      </w:r>
      <w:r w:rsidRPr="006D7580">
        <w:rPr>
          <w:rFonts w:ascii="GHEA Grapalat" w:hAnsi="GHEA Grapalat" w:cs="Sylfaen"/>
          <w:sz w:val="20"/>
          <w:szCs w:val="20"/>
          <w:lang w:val="es-ES"/>
        </w:rPr>
        <w:t xml:space="preserve"> </w:t>
      </w:r>
      <w:r w:rsidRPr="006D7580">
        <w:rPr>
          <w:rFonts w:ascii="GHEA Grapalat" w:hAnsi="GHEA Grapalat" w:cs="Sylfaen"/>
          <w:sz w:val="20"/>
          <w:szCs w:val="20"/>
        </w:rPr>
        <w:t>դրությամբ</w:t>
      </w:r>
      <w:r w:rsidRPr="006D7580">
        <w:rPr>
          <w:rFonts w:ascii="GHEA Grapalat" w:hAnsi="GHEA Grapalat" w:cs="Sylfaen"/>
          <w:sz w:val="20"/>
          <w:szCs w:val="20"/>
          <w:lang w:val="es-ES"/>
        </w:rPr>
        <w:t xml:space="preserve"> </w:t>
      </w:r>
      <w:r w:rsidRPr="006D7580">
        <w:rPr>
          <w:rFonts w:ascii="GHEA Grapalat" w:hAnsi="GHEA Grapalat" w:cs="Sylfaen"/>
          <w:sz w:val="20"/>
          <w:szCs w:val="20"/>
        </w:rPr>
        <w:t>դատական</w:t>
      </w:r>
      <w:r w:rsidRPr="006D7580">
        <w:rPr>
          <w:rFonts w:ascii="GHEA Grapalat" w:hAnsi="GHEA Grapalat"/>
          <w:sz w:val="20"/>
          <w:szCs w:val="20"/>
          <w:lang w:val="es-ES"/>
        </w:rPr>
        <w:t xml:space="preserve"> </w:t>
      </w:r>
      <w:r w:rsidRPr="006D7580">
        <w:rPr>
          <w:rFonts w:ascii="GHEA Grapalat" w:hAnsi="GHEA Grapalat" w:cs="Sylfaen"/>
          <w:sz w:val="20"/>
          <w:szCs w:val="20"/>
        </w:rPr>
        <w:t>կարգով</w:t>
      </w:r>
      <w:r w:rsidRPr="006D7580">
        <w:rPr>
          <w:rFonts w:ascii="GHEA Grapalat" w:hAnsi="GHEA Grapalat"/>
          <w:sz w:val="20"/>
          <w:szCs w:val="20"/>
          <w:lang w:val="es-ES"/>
        </w:rPr>
        <w:t xml:space="preserve"> </w:t>
      </w:r>
      <w:r w:rsidRPr="006D7580">
        <w:rPr>
          <w:rFonts w:ascii="GHEA Grapalat" w:hAnsi="GHEA Grapalat" w:cs="Sylfaen"/>
          <w:sz w:val="20"/>
          <w:szCs w:val="20"/>
        </w:rPr>
        <w:t>ճանաչվել</w:t>
      </w:r>
      <w:r w:rsidRPr="006D7580">
        <w:rPr>
          <w:rFonts w:ascii="GHEA Grapalat" w:hAnsi="GHEA Grapalat"/>
          <w:sz w:val="20"/>
          <w:szCs w:val="20"/>
          <w:lang w:val="es-ES"/>
        </w:rPr>
        <w:t xml:space="preserve"> </w:t>
      </w:r>
      <w:r w:rsidRPr="006D7580">
        <w:rPr>
          <w:rFonts w:ascii="GHEA Grapalat" w:hAnsi="GHEA Grapalat" w:cs="Sylfaen"/>
          <w:sz w:val="20"/>
          <w:szCs w:val="20"/>
        </w:rPr>
        <w:t>են</w:t>
      </w:r>
      <w:r w:rsidRPr="006D7580">
        <w:rPr>
          <w:rFonts w:ascii="GHEA Grapalat" w:hAnsi="GHEA Grapalat"/>
          <w:sz w:val="20"/>
          <w:szCs w:val="20"/>
          <w:lang w:val="es-ES"/>
        </w:rPr>
        <w:t xml:space="preserve"> </w:t>
      </w:r>
      <w:r w:rsidRPr="006D7580">
        <w:rPr>
          <w:rFonts w:ascii="GHEA Grapalat" w:hAnsi="GHEA Grapalat" w:cs="Sylfaen"/>
          <w:sz w:val="20"/>
          <w:szCs w:val="20"/>
        </w:rPr>
        <w:t>սնանկ</w:t>
      </w:r>
      <w:r w:rsidRPr="006D7580">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7580">
        <w:rPr>
          <w:rFonts w:ascii="GHEA Grapalat" w:hAnsi="GHEA Grapalat"/>
          <w:sz w:val="20"/>
          <w:szCs w:val="20"/>
          <w:lang w:val="es-ES"/>
        </w:rPr>
        <w:t xml:space="preserve">3) </w:t>
      </w:r>
      <w:r w:rsidRPr="006D7580">
        <w:rPr>
          <w:rFonts w:ascii="GHEA Grapalat" w:hAnsi="GHEA Grapalat"/>
          <w:sz w:val="20"/>
          <w:szCs w:val="20"/>
        </w:rPr>
        <w:t>որոնք</w:t>
      </w:r>
      <w:r w:rsidRPr="006D7580">
        <w:rPr>
          <w:rFonts w:ascii="GHEA Grapalat" w:hAnsi="GHEA Grapalat"/>
          <w:sz w:val="20"/>
          <w:szCs w:val="20"/>
          <w:lang w:val="es-ES"/>
        </w:rPr>
        <w:t xml:space="preserve"> </w:t>
      </w:r>
      <w:r w:rsidRPr="006D7580">
        <w:rPr>
          <w:rFonts w:ascii="GHEA Grapalat" w:hAnsi="GHEA Grapalat"/>
          <w:sz w:val="20"/>
          <w:szCs w:val="20"/>
        </w:rPr>
        <w:t>կամ</w:t>
      </w:r>
      <w:r w:rsidRPr="006D7580">
        <w:rPr>
          <w:rFonts w:ascii="GHEA Grapalat" w:hAnsi="GHEA Grapalat"/>
          <w:sz w:val="20"/>
          <w:szCs w:val="20"/>
          <w:lang w:val="es-ES"/>
        </w:rPr>
        <w:t xml:space="preserve"> </w:t>
      </w:r>
      <w:r w:rsidRPr="006D7580">
        <w:rPr>
          <w:rFonts w:ascii="GHEA Grapalat" w:hAnsi="GHEA Grapalat"/>
          <w:sz w:val="20"/>
          <w:szCs w:val="20"/>
        </w:rPr>
        <w:t>որոնց</w:t>
      </w:r>
      <w:r w:rsidRPr="006D7580">
        <w:rPr>
          <w:rFonts w:ascii="GHEA Grapalat" w:hAnsi="GHEA Grapalat"/>
          <w:sz w:val="20"/>
          <w:szCs w:val="20"/>
          <w:lang w:val="es-ES"/>
        </w:rPr>
        <w:t xml:space="preserve"> </w:t>
      </w:r>
      <w:r w:rsidRPr="006D7580">
        <w:rPr>
          <w:rFonts w:ascii="GHEA Grapalat" w:hAnsi="GHEA Grapalat" w:cs="Sylfaen"/>
          <w:sz w:val="20"/>
          <w:szCs w:val="20"/>
        </w:rPr>
        <w:t>գործադիր</w:t>
      </w:r>
      <w:r w:rsidRPr="006D7580">
        <w:rPr>
          <w:rFonts w:ascii="GHEA Grapalat" w:hAnsi="GHEA Grapalat"/>
          <w:sz w:val="20"/>
          <w:szCs w:val="20"/>
          <w:lang w:val="es-ES"/>
        </w:rPr>
        <w:t xml:space="preserve"> </w:t>
      </w:r>
      <w:r w:rsidRPr="006D7580">
        <w:rPr>
          <w:rFonts w:ascii="GHEA Grapalat" w:hAnsi="GHEA Grapalat" w:cs="Sylfaen"/>
          <w:sz w:val="20"/>
          <w:szCs w:val="20"/>
        </w:rPr>
        <w:t>մարմնի</w:t>
      </w:r>
      <w:r w:rsidRPr="006D7580">
        <w:rPr>
          <w:rFonts w:ascii="GHEA Grapalat" w:hAnsi="GHEA Grapalat"/>
          <w:sz w:val="20"/>
          <w:szCs w:val="20"/>
          <w:lang w:val="es-ES"/>
        </w:rPr>
        <w:t xml:space="preserve"> </w:t>
      </w:r>
      <w:r w:rsidRPr="006D7580">
        <w:rPr>
          <w:rFonts w:ascii="GHEA Grapalat" w:hAnsi="GHEA Grapalat" w:cs="Sylfaen"/>
          <w:sz w:val="20"/>
          <w:szCs w:val="20"/>
        </w:rPr>
        <w:t>ներկայացուցիչը</w:t>
      </w:r>
      <w:r w:rsidRPr="006D7580">
        <w:rPr>
          <w:rFonts w:ascii="GHEA Grapalat" w:hAnsi="GHEA Grapalat"/>
          <w:sz w:val="20"/>
          <w:szCs w:val="20"/>
          <w:lang w:val="es-ES"/>
        </w:rPr>
        <w:t xml:space="preserve"> </w:t>
      </w:r>
      <w:r w:rsidRPr="006D7580">
        <w:rPr>
          <w:rFonts w:ascii="GHEA Grapalat" w:hAnsi="GHEA Grapalat" w:cs="Sylfaen"/>
          <w:sz w:val="20"/>
          <w:szCs w:val="20"/>
        </w:rPr>
        <w:t>հայտը</w:t>
      </w:r>
      <w:r w:rsidRPr="006D7580">
        <w:rPr>
          <w:rFonts w:ascii="GHEA Grapalat" w:hAnsi="GHEA Grapalat"/>
          <w:sz w:val="20"/>
          <w:szCs w:val="20"/>
          <w:lang w:val="es-ES"/>
        </w:rPr>
        <w:t xml:space="preserve"> </w:t>
      </w:r>
      <w:r w:rsidRPr="006D7580">
        <w:rPr>
          <w:rFonts w:ascii="GHEA Grapalat" w:hAnsi="GHEA Grapalat" w:cs="Sylfaen"/>
          <w:sz w:val="20"/>
          <w:szCs w:val="20"/>
        </w:rPr>
        <w:t>ներկայացնելու</w:t>
      </w:r>
      <w:r w:rsidRPr="006D7580">
        <w:rPr>
          <w:rFonts w:ascii="GHEA Grapalat" w:hAnsi="GHEA Grapalat"/>
          <w:sz w:val="20"/>
          <w:szCs w:val="20"/>
          <w:lang w:val="es-ES"/>
        </w:rPr>
        <w:t xml:space="preserve"> </w:t>
      </w:r>
      <w:r w:rsidRPr="006D7580">
        <w:rPr>
          <w:rFonts w:ascii="GHEA Grapalat" w:hAnsi="GHEA Grapalat" w:cs="Sylfaen"/>
          <w:sz w:val="20"/>
          <w:szCs w:val="20"/>
        </w:rPr>
        <w:t>օրվան</w:t>
      </w:r>
      <w:r w:rsidRPr="006D7580">
        <w:rPr>
          <w:rFonts w:ascii="GHEA Grapalat" w:hAnsi="GHEA Grapalat"/>
          <w:sz w:val="20"/>
          <w:szCs w:val="20"/>
          <w:lang w:val="es-ES"/>
        </w:rPr>
        <w:t xml:space="preserve"> </w:t>
      </w:r>
      <w:r w:rsidRPr="006D7580">
        <w:rPr>
          <w:rFonts w:ascii="GHEA Grapalat" w:hAnsi="GHEA Grapalat" w:cs="Sylfaen"/>
          <w:sz w:val="20"/>
          <w:szCs w:val="20"/>
        </w:rPr>
        <w:t>նախորդող</w:t>
      </w:r>
      <w:r w:rsidRPr="006D7580">
        <w:rPr>
          <w:rFonts w:ascii="GHEA Grapalat" w:hAnsi="GHEA Grapalat"/>
          <w:sz w:val="20"/>
          <w:szCs w:val="20"/>
          <w:lang w:val="es-ES"/>
        </w:rPr>
        <w:t xml:space="preserve"> </w:t>
      </w:r>
      <w:r w:rsidR="00D30C7A" w:rsidRPr="006D7580">
        <w:rPr>
          <w:rFonts w:ascii="GHEA Grapalat" w:hAnsi="GHEA Grapalat" w:cs="Sylfaen"/>
          <w:sz w:val="20"/>
          <w:szCs w:val="20"/>
          <w:lang w:val="hy-AM"/>
        </w:rPr>
        <w:t>հինգ</w:t>
      </w:r>
      <w:r w:rsidR="00D30C7A" w:rsidRPr="006D7580">
        <w:rPr>
          <w:rFonts w:ascii="GHEA Grapalat" w:hAnsi="GHEA Grapalat"/>
          <w:sz w:val="20"/>
          <w:szCs w:val="20"/>
          <w:lang w:val="es-ES"/>
        </w:rPr>
        <w:t xml:space="preserve"> </w:t>
      </w:r>
      <w:r w:rsidRPr="006D7580">
        <w:rPr>
          <w:rFonts w:ascii="GHEA Grapalat" w:hAnsi="GHEA Grapalat" w:cs="Sylfaen"/>
          <w:sz w:val="20"/>
          <w:szCs w:val="20"/>
        </w:rPr>
        <w:t>տարիների</w:t>
      </w:r>
      <w:r w:rsidRPr="006D7580">
        <w:rPr>
          <w:rFonts w:ascii="GHEA Grapalat" w:hAnsi="GHEA Grapalat"/>
          <w:sz w:val="20"/>
          <w:szCs w:val="20"/>
          <w:lang w:val="es-ES"/>
        </w:rPr>
        <w:t xml:space="preserve"> </w:t>
      </w:r>
      <w:r w:rsidRPr="006D7580">
        <w:rPr>
          <w:rFonts w:ascii="GHEA Grapalat" w:hAnsi="GHEA Grapalat" w:cs="Sylfaen"/>
          <w:sz w:val="20"/>
          <w:szCs w:val="20"/>
        </w:rPr>
        <w:t>ընթացքում</w:t>
      </w:r>
      <w:r w:rsidRPr="006D7580">
        <w:rPr>
          <w:rFonts w:ascii="GHEA Grapalat" w:hAnsi="GHEA Grapalat"/>
          <w:sz w:val="20"/>
          <w:szCs w:val="20"/>
          <w:lang w:val="es-ES"/>
        </w:rPr>
        <w:t xml:space="preserve"> </w:t>
      </w:r>
      <w:r w:rsidRPr="006D7580">
        <w:rPr>
          <w:rFonts w:ascii="GHEA Grapalat" w:hAnsi="GHEA Grapalat" w:cs="Sylfaen"/>
          <w:sz w:val="20"/>
          <w:szCs w:val="20"/>
        </w:rPr>
        <w:t>դատապարտված</w:t>
      </w:r>
      <w:r w:rsidRPr="006D7580">
        <w:rPr>
          <w:rFonts w:ascii="GHEA Grapalat" w:hAnsi="GHEA Grapalat"/>
          <w:sz w:val="20"/>
          <w:szCs w:val="20"/>
          <w:lang w:val="es-ES"/>
        </w:rPr>
        <w:t xml:space="preserve"> </w:t>
      </w:r>
      <w:r w:rsidRPr="006D7580">
        <w:rPr>
          <w:rFonts w:ascii="GHEA Grapalat" w:hAnsi="GHEA Grapalat" w:cs="Sylfaen"/>
          <w:sz w:val="20"/>
          <w:szCs w:val="20"/>
        </w:rPr>
        <w:t>է</w:t>
      </w:r>
      <w:r w:rsidRPr="006D7580">
        <w:rPr>
          <w:rFonts w:ascii="GHEA Grapalat" w:hAnsi="GHEA Grapalat"/>
          <w:sz w:val="20"/>
          <w:szCs w:val="20"/>
          <w:lang w:val="es-ES"/>
        </w:rPr>
        <w:t xml:space="preserve"> </w:t>
      </w:r>
      <w:r w:rsidRPr="006D7580">
        <w:rPr>
          <w:rFonts w:ascii="GHEA Grapalat" w:hAnsi="GHEA Grapalat" w:cs="Sylfaen"/>
          <w:sz w:val="20"/>
          <w:szCs w:val="20"/>
        </w:rPr>
        <w:t>եղել</w:t>
      </w:r>
      <w:r w:rsidRPr="006D7580">
        <w:rPr>
          <w:rFonts w:ascii="GHEA Grapalat" w:hAnsi="GHEA Grapalat"/>
          <w:sz w:val="20"/>
          <w:szCs w:val="20"/>
          <w:lang w:val="es-ES"/>
        </w:rPr>
        <w:t xml:space="preserve"> </w:t>
      </w:r>
      <w:r w:rsidRPr="006D7580">
        <w:rPr>
          <w:rFonts w:ascii="GHEA Grapalat" w:hAnsi="GHEA Grapalat"/>
          <w:sz w:val="20"/>
          <w:szCs w:val="20"/>
        </w:rPr>
        <w:t>ահաբեկչության</w:t>
      </w:r>
      <w:r w:rsidRPr="006D7580">
        <w:rPr>
          <w:rFonts w:ascii="GHEA Grapalat" w:hAnsi="GHEA Grapalat"/>
          <w:sz w:val="20"/>
          <w:szCs w:val="20"/>
          <w:lang w:val="es-ES"/>
        </w:rPr>
        <w:t xml:space="preserve"> </w:t>
      </w:r>
      <w:r w:rsidRPr="006D7580">
        <w:rPr>
          <w:rFonts w:ascii="GHEA Grapalat" w:hAnsi="GHEA Grapalat"/>
          <w:sz w:val="20"/>
          <w:szCs w:val="20"/>
        </w:rPr>
        <w:t>ֆինանսավորման</w:t>
      </w:r>
      <w:r w:rsidRPr="006D7580">
        <w:rPr>
          <w:rFonts w:ascii="GHEA Grapalat" w:hAnsi="GHEA Grapalat"/>
          <w:sz w:val="20"/>
          <w:szCs w:val="20"/>
          <w:lang w:val="es-ES"/>
        </w:rPr>
        <w:t xml:space="preserve">, </w:t>
      </w:r>
      <w:r w:rsidRPr="006D7580">
        <w:rPr>
          <w:rFonts w:ascii="GHEA Grapalat" w:hAnsi="GHEA Grapalat"/>
          <w:sz w:val="20"/>
          <w:szCs w:val="20"/>
        </w:rPr>
        <w:t>երեխայի</w:t>
      </w:r>
      <w:r w:rsidRPr="006D7580">
        <w:rPr>
          <w:rFonts w:ascii="GHEA Grapalat" w:hAnsi="GHEA Grapalat"/>
          <w:sz w:val="20"/>
          <w:szCs w:val="20"/>
          <w:lang w:val="es-ES"/>
        </w:rPr>
        <w:t xml:space="preserve"> </w:t>
      </w:r>
      <w:r w:rsidRPr="006D7580">
        <w:rPr>
          <w:rFonts w:ascii="GHEA Grapalat" w:hAnsi="GHEA Grapalat"/>
          <w:sz w:val="20"/>
          <w:szCs w:val="20"/>
        </w:rPr>
        <w:t>շահագործման</w:t>
      </w:r>
      <w:r w:rsidRPr="006D7580">
        <w:rPr>
          <w:rFonts w:ascii="GHEA Grapalat" w:hAnsi="GHEA Grapalat"/>
          <w:sz w:val="20"/>
          <w:szCs w:val="20"/>
          <w:lang w:val="es-ES"/>
        </w:rPr>
        <w:t xml:space="preserve"> </w:t>
      </w:r>
      <w:r w:rsidRPr="006D7580">
        <w:rPr>
          <w:rFonts w:ascii="GHEA Grapalat" w:hAnsi="GHEA Grapalat"/>
          <w:sz w:val="20"/>
          <w:szCs w:val="20"/>
        </w:rPr>
        <w:t>կամ</w:t>
      </w:r>
      <w:r w:rsidRPr="006D7580">
        <w:rPr>
          <w:rFonts w:ascii="GHEA Grapalat" w:hAnsi="GHEA Grapalat"/>
          <w:sz w:val="20"/>
          <w:szCs w:val="20"/>
          <w:lang w:val="es-ES"/>
        </w:rPr>
        <w:t xml:space="preserve"> </w:t>
      </w:r>
      <w:r w:rsidRPr="006D7580">
        <w:rPr>
          <w:rFonts w:ascii="GHEA Grapalat" w:hAnsi="GHEA Grapalat"/>
          <w:sz w:val="20"/>
          <w:szCs w:val="20"/>
        </w:rPr>
        <w:t>մարդկային</w:t>
      </w:r>
      <w:r w:rsidRPr="006D7580">
        <w:rPr>
          <w:rFonts w:ascii="GHEA Grapalat" w:hAnsi="GHEA Grapalat"/>
          <w:sz w:val="20"/>
          <w:szCs w:val="20"/>
          <w:lang w:val="es-ES"/>
        </w:rPr>
        <w:t xml:space="preserve"> </w:t>
      </w:r>
      <w:r w:rsidRPr="006D7580">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հանված</w:t>
      </w:r>
      <w:r w:rsidRPr="006D2E03">
        <w:rPr>
          <w:rFonts w:ascii="GHEA Grapalat" w:hAnsi="GHEA Grapalat"/>
          <w:sz w:val="20"/>
          <w:szCs w:val="20"/>
          <w:lang w:val="es-ES"/>
        </w:rPr>
        <w:t xml:space="preserve"> </w:t>
      </w:r>
      <w:r w:rsidRPr="006D2E03">
        <w:rPr>
          <w:rFonts w:ascii="GHEA Grapalat" w:hAnsi="GHEA Grapalat" w:cs="Sylfaen"/>
          <w:sz w:val="20"/>
          <w:szCs w:val="20"/>
        </w:rPr>
        <w:t>կամ</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
    <w:p w:rsidR="00861BC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6D2E03" w:rsidRDefault="00753E6E" w:rsidP="00EF3662">
      <w:pPr>
        <w:ind w:firstLine="567"/>
        <w:jc w:val="both"/>
        <w:rPr>
          <w:rFonts w:ascii="GHEA Grapalat" w:hAnsi="GHEA Grapalat" w:cs="Sylfaen"/>
          <w:sz w:val="20"/>
          <w:lang w:val="es-ES"/>
        </w:rPr>
      </w:pPr>
      <w:r w:rsidRPr="006D2E03">
        <w:rPr>
          <w:rFonts w:ascii="GHEA Grapalat" w:hAnsi="GHEA Grapalat" w:cs="Sylfaen"/>
          <w:sz w:val="20"/>
          <w:lang w:val="es-ES"/>
        </w:rPr>
        <w:lastRenderedPageBreak/>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FB4507" w:rsidRDefault="00096865" w:rsidP="003E093F">
      <w:pPr>
        <w:ind w:firstLine="567"/>
        <w:jc w:val="both"/>
        <w:rPr>
          <w:rFonts w:ascii="GHEA Grapalat" w:hAnsi="GHEA Grapalat" w:cs="Arial"/>
          <w:b/>
          <w:color w:val="FF0000"/>
          <w:sz w:val="20"/>
          <w:lang w:val="hy-AM"/>
        </w:rPr>
      </w:pPr>
      <w:r w:rsidRPr="00FB4507">
        <w:rPr>
          <w:rFonts w:ascii="GHEA Grapalat" w:hAnsi="GHEA Grapalat" w:cs="Arial Armenian"/>
          <w:b/>
          <w:color w:val="FF0000"/>
          <w:sz w:val="20"/>
          <w:lang w:val="hy-AM"/>
        </w:rPr>
        <w:t>2.</w:t>
      </w:r>
      <w:r w:rsidR="007968A3" w:rsidRPr="00FB4507">
        <w:rPr>
          <w:rFonts w:ascii="GHEA Grapalat" w:hAnsi="GHEA Grapalat" w:cs="Arial Armenian"/>
          <w:b/>
          <w:color w:val="FF0000"/>
          <w:sz w:val="20"/>
          <w:lang w:val="hy-AM"/>
        </w:rPr>
        <w:t>4</w:t>
      </w:r>
      <w:r w:rsidR="00773485" w:rsidRPr="00FB4507">
        <w:rPr>
          <w:rFonts w:ascii="GHEA Grapalat" w:hAnsi="GHEA Grapalat" w:cs="Arial Armenian"/>
          <w:b/>
          <w:color w:val="FF0000"/>
          <w:sz w:val="20"/>
          <w:lang w:val="hy-AM"/>
        </w:rPr>
        <w:t xml:space="preserve"> </w:t>
      </w:r>
      <w:r w:rsidRPr="00FB4507">
        <w:rPr>
          <w:rFonts w:ascii="GHEA Grapalat" w:hAnsi="GHEA Grapalat" w:cs="Sylfaen"/>
          <w:b/>
          <w:color w:val="FF0000"/>
          <w:sz w:val="20"/>
          <w:lang w:val="hy-AM"/>
        </w:rPr>
        <w:t>Մասնակիցը</w:t>
      </w:r>
      <w:r w:rsidRPr="00FB4507">
        <w:rPr>
          <w:rFonts w:ascii="GHEA Grapalat" w:hAnsi="GHEA Grapalat" w:cs="Arial"/>
          <w:b/>
          <w:color w:val="FF0000"/>
          <w:sz w:val="20"/>
          <w:lang w:val="hy-AM"/>
        </w:rPr>
        <w:t xml:space="preserve"> </w:t>
      </w:r>
      <w:r w:rsidR="003A7A32" w:rsidRPr="00FB4507">
        <w:rPr>
          <w:rFonts w:ascii="GHEA Grapalat" w:hAnsi="GHEA Grapalat" w:cs="Arial"/>
          <w:b/>
          <w:color w:val="FF0000"/>
          <w:sz w:val="20"/>
          <w:lang w:val="hy-AM"/>
        </w:rPr>
        <w:t>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w:t>
      </w:r>
      <w:r w:rsidR="001C4DAB" w:rsidRPr="00FB4507">
        <w:rPr>
          <w:rFonts w:ascii="GHEA Grapalat" w:hAnsi="GHEA Grapalat" w:cs="Arial"/>
          <w:b/>
          <w:color w:val="FF0000"/>
          <w:sz w:val="20"/>
          <w:lang w:val="hy-AM"/>
        </w:rPr>
        <w:t xml:space="preserve"> </w:t>
      </w:r>
      <w:r w:rsidR="00EA4B24" w:rsidRPr="00FB4507">
        <w:rPr>
          <w:rFonts w:ascii="GHEA Grapalat" w:hAnsi="GHEA Grapalat"/>
          <w:b/>
          <w:color w:val="FF0000"/>
          <w:sz w:val="20"/>
          <w:szCs w:val="20"/>
          <w:lang w:val="hy-AM"/>
        </w:rPr>
        <w:t>15 տոկոսի</w:t>
      </w:r>
      <w:r w:rsidR="00FB4507">
        <w:rPr>
          <w:rFonts w:ascii="GHEA Grapalat" w:hAnsi="GHEA Grapalat"/>
          <w:b/>
          <w:color w:val="FF0000"/>
          <w:sz w:val="20"/>
          <w:szCs w:val="20"/>
          <w:lang w:val="hy-AM"/>
        </w:rPr>
        <w:t xml:space="preserve"> </w:t>
      </w:r>
      <w:r w:rsidR="00EA4B24" w:rsidRPr="00FB4507">
        <w:rPr>
          <w:rFonts w:ascii="GHEA Grapalat" w:hAnsi="GHEA Grapalat"/>
          <w:b/>
          <w:color w:val="FF0000"/>
          <w:sz w:val="20"/>
          <w:szCs w:val="20"/>
          <w:lang w:val="hy-AM"/>
        </w:rPr>
        <w:t xml:space="preserve">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00EA4B24" w:rsidRPr="00FB4507">
          <w:rPr>
            <w:rFonts w:ascii="GHEA Grapalat" w:hAnsi="GHEA Grapalat"/>
            <w:b/>
            <w:color w:val="FF0000"/>
            <w:sz w:val="20"/>
            <w:szCs w:val="20"/>
            <w:lang w:val="hy-AM"/>
          </w:rPr>
          <w:t>Standard &amp; Poor’s</w:t>
        </w:r>
      </w:hyperlink>
      <w:r w:rsidR="00EA4B24" w:rsidRPr="00FB4507">
        <w:rPr>
          <w:rFonts w:ascii="Calibri" w:hAnsi="Calibri" w:cs="Calibri"/>
          <w:b/>
          <w:color w:val="FF0000"/>
          <w:sz w:val="20"/>
          <w:szCs w:val="20"/>
          <w:lang w:val="hy-AM"/>
        </w:rPr>
        <w:t> </w:t>
      </w:r>
      <w:r w:rsidR="00EA4B24" w:rsidRPr="00FB4507">
        <w:rPr>
          <w:rFonts w:ascii="GHEA Grapalat" w:hAnsi="GHEA Grapalat"/>
          <w:b/>
          <w:color w:val="FF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FB4507">
        <w:rPr>
          <w:rFonts w:ascii="GHEA Grapalat" w:hAnsi="GHEA Grapalat" w:cs="Arial"/>
          <w:b/>
          <w:color w:val="FF0000"/>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lastRenderedPageBreak/>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rsidR="00096865" w:rsidRPr="00A71D81" w:rsidRDefault="00096865" w:rsidP="00EF3662">
      <w:pPr>
        <w:ind w:firstLine="567"/>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rsidR="00281CE4" w:rsidRPr="00281CE4" w:rsidRDefault="00096865" w:rsidP="00281CE4">
      <w:pPr>
        <w:autoSpaceDE w:val="0"/>
        <w:autoSpaceDN w:val="0"/>
        <w:adjustRightInd w:val="0"/>
        <w:ind w:firstLine="567"/>
        <w:jc w:val="both"/>
        <w:rPr>
          <w:rFonts w:ascii="GHEA Grapalat" w:hAnsi="GHEA Grapalat" w:cs="Tahoma"/>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p>
    <w:p w:rsidR="00096865" w:rsidRPr="00A71D81" w:rsidRDefault="00096865" w:rsidP="00281CE4">
      <w:pPr>
        <w:autoSpaceDE w:val="0"/>
        <w:autoSpaceDN w:val="0"/>
        <w:adjustRightInd w:val="0"/>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rsidR="00096865" w:rsidRPr="007F7DA7"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p>
    <w:p w:rsidR="006C778B" w:rsidRPr="00A71D81" w:rsidRDefault="006C778B" w:rsidP="008E5C09">
      <w:pPr>
        <w:ind w:firstLine="567"/>
        <w:jc w:val="both"/>
        <w:rPr>
          <w:rFonts w:ascii="GHEA Grapalat" w:hAnsi="GHEA Grapalat" w:cs="Sylfaen"/>
          <w:sz w:val="20"/>
          <w:lang w:val="af-ZA"/>
        </w:rPr>
      </w:pP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486B55" w:rsidRPr="00FB4507" w:rsidRDefault="00096865" w:rsidP="00EF3662">
      <w:pPr>
        <w:pStyle w:val="BodyTextIndent2"/>
        <w:spacing w:line="240" w:lineRule="auto"/>
        <w:ind w:firstLine="567"/>
        <w:rPr>
          <w:rFonts w:ascii="GHEA Grapalat" w:hAnsi="GHEA Grapalat" w:cs="Sylfaen"/>
          <w:b/>
          <w:szCs w:val="24"/>
          <w:lang w:val="hy-AM"/>
        </w:rPr>
      </w:pPr>
      <w:r w:rsidRPr="00FB4507">
        <w:rPr>
          <w:rFonts w:ascii="GHEA Grapalat" w:hAnsi="GHEA Grapalat" w:cs="Sylfaen"/>
          <w:b/>
        </w:rPr>
        <w:t>Մասնակիցը</w:t>
      </w:r>
      <w:r w:rsidRPr="00FB4507">
        <w:rPr>
          <w:rFonts w:ascii="GHEA Grapalat" w:hAnsi="GHEA Grapalat"/>
          <w:b/>
          <w:lang w:val="hy-AM"/>
        </w:rPr>
        <w:t xml:space="preserve"> </w:t>
      </w:r>
      <w:r w:rsidRPr="00FB4507">
        <w:rPr>
          <w:rFonts w:ascii="GHEA Grapalat" w:hAnsi="GHEA Grapalat" w:cs="Sylfaen"/>
          <w:b/>
        </w:rPr>
        <w:t>կարող</w:t>
      </w:r>
      <w:r w:rsidRPr="00FB4507">
        <w:rPr>
          <w:rFonts w:ascii="GHEA Grapalat" w:hAnsi="GHEA Grapalat"/>
          <w:b/>
          <w:lang w:val="hy-AM"/>
        </w:rPr>
        <w:t xml:space="preserve"> </w:t>
      </w:r>
      <w:r w:rsidR="000946A3" w:rsidRPr="00FB4507">
        <w:rPr>
          <w:rFonts w:ascii="GHEA Grapalat" w:hAnsi="GHEA Grapalat" w:cs="Sylfaen"/>
          <w:b/>
        </w:rPr>
        <w:t>է</w:t>
      </w:r>
      <w:r w:rsidR="000946A3" w:rsidRPr="00FB4507">
        <w:rPr>
          <w:rFonts w:ascii="GHEA Grapalat" w:hAnsi="GHEA Grapalat"/>
          <w:b/>
          <w:lang w:val="hy-AM"/>
        </w:rPr>
        <w:t xml:space="preserve"> </w:t>
      </w:r>
      <w:r w:rsidRPr="00FB4507">
        <w:rPr>
          <w:rFonts w:ascii="GHEA Grapalat" w:hAnsi="GHEA Grapalat" w:cs="Sylfaen"/>
          <w:b/>
        </w:rPr>
        <w:t>հայտ</w:t>
      </w:r>
      <w:r w:rsidRPr="00FB4507">
        <w:rPr>
          <w:rFonts w:ascii="GHEA Grapalat" w:hAnsi="GHEA Grapalat"/>
          <w:b/>
          <w:lang w:val="hy-AM"/>
        </w:rPr>
        <w:t xml:space="preserve"> </w:t>
      </w:r>
      <w:r w:rsidRPr="00FB4507">
        <w:rPr>
          <w:rFonts w:ascii="GHEA Grapalat" w:hAnsi="GHEA Grapalat" w:cs="Sylfaen"/>
          <w:b/>
        </w:rPr>
        <w:t>ներկայացնել</w:t>
      </w:r>
      <w:r w:rsidRPr="00FB4507">
        <w:rPr>
          <w:rFonts w:ascii="GHEA Grapalat" w:hAnsi="GHEA Grapalat"/>
          <w:b/>
          <w:lang w:val="hy-AM"/>
        </w:rPr>
        <w:t xml:space="preserve"> </w:t>
      </w:r>
      <w:r w:rsidRPr="00FB4507">
        <w:rPr>
          <w:rFonts w:ascii="GHEA Grapalat" w:hAnsi="GHEA Grapalat" w:cs="Sylfaen"/>
          <w:b/>
        </w:rPr>
        <w:t>ինչպես</w:t>
      </w:r>
      <w:r w:rsidRPr="00FB4507">
        <w:rPr>
          <w:rFonts w:ascii="GHEA Grapalat" w:hAnsi="GHEA Grapalat"/>
          <w:b/>
          <w:lang w:val="hy-AM"/>
        </w:rPr>
        <w:t xml:space="preserve"> </w:t>
      </w:r>
      <w:r w:rsidRPr="00FB4507">
        <w:rPr>
          <w:rFonts w:ascii="GHEA Grapalat" w:hAnsi="GHEA Grapalat" w:cs="Sylfaen"/>
          <w:b/>
        </w:rPr>
        <w:t>յուրաքանչյուր</w:t>
      </w:r>
      <w:r w:rsidRPr="00FB4507">
        <w:rPr>
          <w:rFonts w:ascii="GHEA Grapalat" w:hAnsi="GHEA Grapalat"/>
          <w:b/>
          <w:lang w:val="hy-AM"/>
        </w:rPr>
        <w:t xml:space="preserve"> </w:t>
      </w:r>
      <w:r w:rsidRPr="00FB4507">
        <w:rPr>
          <w:rFonts w:ascii="GHEA Grapalat" w:hAnsi="GHEA Grapalat" w:cs="Sylfaen"/>
          <w:b/>
        </w:rPr>
        <w:t>չափաբաժնի</w:t>
      </w:r>
      <w:r w:rsidRPr="00FB4507">
        <w:rPr>
          <w:rFonts w:ascii="GHEA Grapalat" w:hAnsi="GHEA Grapalat"/>
          <w:b/>
          <w:lang w:val="hy-AM"/>
        </w:rPr>
        <w:t xml:space="preserve">, </w:t>
      </w:r>
      <w:r w:rsidRPr="00FB4507">
        <w:rPr>
          <w:rFonts w:ascii="GHEA Grapalat" w:hAnsi="GHEA Grapalat" w:cs="Sylfaen"/>
          <w:b/>
        </w:rPr>
        <w:t>այնպես</w:t>
      </w:r>
      <w:r w:rsidRPr="00FB4507">
        <w:rPr>
          <w:rFonts w:ascii="GHEA Grapalat" w:hAnsi="GHEA Grapalat"/>
          <w:b/>
          <w:lang w:val="hy-AM"/>
        </w:rPr>
        <w:t xml:space="preserve"> </w:t>
      </w:r>
      <w:r w:rsidRPr="00FB4507">
        <w:rPr>
          <w:rFonts w:ascii="GHEA Grapalat" w:hAnsi="GHEA Grapalat" w:cs="Sylfaen"/>
          <w:b/>
        </w:rPr>
        <w:t>էլ</w:t>
      </w:r>
      <w:r w:rsidRPr="00FB4507">
        <w:rPr>
          <w:rFonts w:ascii="GHEA Grapalat" w:hAnsi="GHEA Grapalat"/>
          <w:b/>
          <w:lang w:val="hy-AM"/>
        </w:rPr>
        <w:t xml:space="preserve"> </w:t>
      </w:r>
      <w:r w:rsidRPr="00FB4507">
        <w:rPr>
          <w:rFonts w:ascii="GHEA Grapalat" w:hAnsi="GHEA Grapalat" w:cs="Sylfaen"/>
          <w:b/>
        </w:rPr>
        <w:t>մի</w:t>
      </w:r>
      <w:r w:rsidRPr="00FB4507">
        <w:rPr>
          <w:rFonts w:ascii="GHEA Grapalat" w:hAnsi="GHEA Grapalat"/>
          <w:b/>
          <w:lang w:val="hy-AM"/>
        </w:rPr>
        <w:t xml:space="preserve"> </w:t>
      </w:r>
      <w:r w:rsidRPr="00FB4507">
        <w:rPr>
          <w:rFonts w:ascii="GHEA Grapalat" w:hAnsi="GHEA Grapalat" w:cs="Sylfaen"/>
          <w:b/>
        </w:rPr>
        <w:t>քանի</w:t>
      </w:r>
      <w:r w:rsidRPr="00FB4507">
        <w:rPr>
          <w:rFonts w:ascii="GHEA Grapalat" w:hAnsi="GHEA Grapalat"/>
          <w:b/>
          <w:lang w:val="hy-AM"/>
        </w:rPr>
        <w:t xml:space="preserve"> </w:t>
      </w:r>
      <w:r w:rsidRPr="00FB4507">
        <w:rPr>
          <w:rFonts w:ascii="GHEA Grapalat" w:hAnsi="GHEA Grapalat" w:cs="Sylfaen"/>
          <w:b/>
        </w:rPr>
        <w:t>կամ</w:t>
      </w:r>
      <w:r w:rsidRPr="00FB4507">
        <w:rPr>
          <w:rFonts w:ascii="GHEA Grapalat" w:hAnsi="GHEA Grapalat"/>
          <w:b/>
          <w:lang w:val="hy-AM"/>
        </w:rPr>
        <w:t xml:space="preserve"> </w:t>
      </w:r>
      <w:r w:rsidRPr="00FB4507">
        <w:rPr>
          <w:rFonts w:ascii="GHEA Grapalat" w:hAnsi="GHEA Grapalat" w:cs="Sylfaen"/>
          <w:b/>
        </w:rPr>
        <w:t>բոլոր</w:t>
      </w:r>
      <w:r w:rsidRPr="00FB4507">
        <w:rPr>
          <w:rFonts w:ascii="GHEA Grapalat" w:hAnsi="GHEA Grapalat"/>
          <w:b/>
          <w:lang w:val="hy-AM"/>
        </w:rPr>
        <w:t xml:space="preserve"> </w:t>
      </w:r>
      <w:r w:rsidRPr="00FB4507">
        <w:rPr>
          <w:rFonts w:ascii="GHEA Grapalat" w:hAnsi="GHEA Grapalat" w:cs="Sylfaen"/>
          <w:b/>
        </w:rPr>
        <w:t>չափաբաժինների</w:t>
      </w:r>
      <w:r w:rsidRPr="00FB4507">
        <w:rPr>
          <w:rFonts w:ascii="GHEA Grapalat" w:hAnsi="GHEA Grapalat"/>
          <w:b/>
          <w:lang w:val="hy-AM"/>
        </w:rPr>
        <w:t xml:space="preserve"> </w:t>
      </w:r>
      <w:r w:rsidRPr="00FB4507">
        <w:rPr>
          <w:rFonts w:ascii="GHEA Grapalat" w:hAnsi="GHEA Grapalat" w:cs="Sylfaen"/>
          <w:b/>
        </w:rPr>
        <w:t>համար</w:t>
      </w:r>
      <w:r w:rsidR="004D5671" w:rsidRPr="00FB4507">
        <w:rPr>
          <w:rFonts w:ascii="GHEA Grapalat" w:hAnsi="GHEA Grapalat" w:cs="Sylfaen"/>
          <w:b/>
          <w:szCs w:val="24"/>
          <w:lang w:val="hy-AM"/>
        </w:rPr>
        <w:t>։</w:t>
      </w:r>
      <w:r w:rsidRPr="00FB4507">
        <w:rPr>
          <w:rFonts w:ascii="GHEA Grapalat" w:hAnsi="GHEA Grapalat" w:cs="Sylfaen"/>
          <w:b/>
          <w:szCs w:val="24"/>
          <w:lang w:val="hy-AM"/>
        </w:rPr>
        <w:t xml:space="preserve">  </w:t>
      </w:r>
    </w:p>
    <w:p w:rsidR="00096865" w:rsidRPr="006E356D"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w:t>
      </w:r>
      <w:r w:rsidR="00096865" w:rsidRPr="006E356D">
        <w:rPr>
          <w:rFonts w:ascii="GHEA Grapalat" w:hAnsi="GHEA Grapalat" w:cs="Sylfaen"/>
          <w:szCs w:val="24"/>
          <w:lang w:val="hy-AM"/>
        </w:rPr>
        <w:t xml:space="preserve">ներկայացվում </w:t>
      </w:r>
      <w:r w:rsidRPr="006E356D">
        <w:rPr>
          <w:rFonts w:ascii="GHEA Grapalat" w:hAnsi="GHEA Grapalat" w:cs="Sylfaen"/>
          <w:szCs w:val="24"/>
          <w:lang w:val="hy-AM"/>
        </w:rPr>
        <w:t xml:space="preserve">է </w:t>
      </w:r>
      <w:r w:rsidR="00096865" w:rsidRPr="006E356D">
        <w:rPr>
          <w:rFonts w:ascii="GHEA Grapalat" w:hAnsi="GHEA Grapalat" w:cs="Sylfaen"/>
          <w:szCs w:val="24"/>
          <w:lang w:val="hy-AM"/>
        </w:rPr>
        <w:t>մինչև դրա համար սույն հրավերով սահմանված ժամկետի ավարտը</w:t>
      </w:r>
      <w:r w:rsidR="004D5671" w:rsidRPr="006E356D">
        <w:rPr>
          <w:rFonts w:ascii="GHEA Grapalat" w:hAnsi="GHEA Grapalat" w:cs="Sylfaen"/>
          <w:szCs w:val="24"/>
          <w:lang w:val="hy-AM"/>
        </w:rPr>
        <w:t>։</w:t>
      </w:r>
    </w:p>
    <w:p w:rsidR="00096865" w:rsidRPr="006E356D" w:rsidRDefault="000946A3" w:rsidP="00EF3662">
      <w:pPr>
        <w:pStyle w:val="BodyTextIndent2"/>
        <w:spacing w:line="240" w:lineRule="auto"/>
        <w:ind w:firstLine="567"/>
        <w:rPr>
          <w:rFonts w:ascii="GHEA Grapalat" w:hAnsi="GHEA Grapalat" w:cs="Sylfaen"/>
          <w:szCs w:val="24"/>
          <w:lang w:val="hy-AM"/>
        </w:rPr>
      </w:pPr>
      <w:r w:rsidRPr="006E356D">
        <w:rPr>
          <w:rFonts w:ascii="GHEA Grapalat" w:hAnsi="GHEA Grapalat" w:cs="Sylfaen"/>
          <w:szCs w:val="24"/>
          <w:lang w:val="hy-AM"/>
        </w:rPr>
        <w:t>Հ</w:t>
      </w:r>
      <w:r w:rsidR="00096865" w:rsidRPr="006E356D">
        <w:rPr>
          <w:rFonts w:ascii="GHEA Grapalat" w:hAnsi="GHEA Grapalat" w:cs="Sylfaen"/>
          <w:szCs w:val="24"/>
          <w:lang w:val="hy-AM"/>
        </w:rPr>
        <w:t xml:space="preserve">այտի պատրաստման կարգը նկարագրված է սույն հրավերի </w:t>
      </w:r>
      <w:r w:rsidR="00DD4F48" w:rsidRPr="006E356D">
        <w:rPr>
          <w:rFonts w:ascii="GHEA Grapalat" w:hAnsi="GHEA Grapalat" w:cs="Sylfaen"/>
          <w:szCs w:val="24"/>
          <w:lang w:val="hy-AM"/>
        </w:rPr>
        <w:t>2-րդ</w:t>
      </w:r>
      <w:r w:rsidR="00096865" w:rsidRPr="006E356D">
        <w:rPr>
          <w:rFonts w:ascii="GHEA Grapalat" w:hAnsi="GHEA Grapalat" w:cs="Sylfaen"/>
          <w:szCs w:val="24"/>
          <w:lang w:val="hy-AM"/>
        </w:rPr>
        <w:t xml:space="preserve"> մասում` </w:t>
      </w:r>
      <w:r w:rsidR="00491ADE" w:rsidRPr="006E356D">
        <w:rPr>
          <w:rFonts w:ascii="GHEA Grapalat" w:hAnsi="GHEA Grapalat" w:cs="Sylfaen"/>
          <w:szCs w:val="24"/>
          <w:lang w:val="hy-AM"/>
        </w:rPr>
        <w:t>գնանշման հարցման</w:t>
      </w:r>
      <w:r w:rsidR="00AE26C8" w:rsidRPr="006E356D">
        <w:rPr>
          <w:rFonts w:ascii="GHEA Grapalat" w:hAnsi="GHEA Grapalat" w:cs="Sylfaen"/>
          <w:szCs w:val="24"/>
          <w:lang w:val="hy-AM"/>
        </w:rPr>
        <w:t xml:space="preserve"> </w:t>
      </w:r>
      <w:r w:rsidR="00096865" w:rsidRPr="006E356D">
        <w:rPr>
          <w:rFonts w:ascii="GHEA Grapalat" w:hAnsi="GHEA Grapalat" w:cs="Sylfaen"/>
          <w:szCs w:val="24"/>
          <w:lang w:val="hy-AM"/>
        </w:rPr>
        <w:t>հայտերը պատրաստելու հրահանգում</w:t>
      </w:r>
      <w:r w:rsidR="004D5671" w:rsidRPr="006E356D">
        <w:rPr>
          <w:rFonts w:ascii="GHEA Grapalat" w:hAnsi="GHEA Grapalat" w:cs="Sylfaen"/>
          <w:szCs w:val="24"/>
          <w:lang w:val="hy-AM"/>
        </w:rPr>
        <w:t>։</w:t>
      </w:r>
    </w:p>
    <w:p w:rsidR="007F7DA7" w:rsidRPr="006E356D" w:rsidRDefault="007F7DA7" w:rsidP="007F7DA7">
      <w:pPr>
        <w:pStyle w:val="BodyTextIndent2"/>
        <w:spacing w:line="240" w:lineRule="auto"/>
        <w:ind w:firstLine="567"/>
        <w:rPr>
          <w:rFonts w:ascii="GHEA Grapalat" w:hAnsi="GHEA Grapalat" w:cs="Sylfaen"/>
          <w:szCs w:val="24"/>
          <w:lang w:val="hy-AM"/>
        </w:rPr>
      </w:pPr>
      <w:r w:rsidRPr="006E356D">
        <w:rPr>
          <w:rFonts w:ascii="GHEA Grapalat" w:hAnsi="GHEA Grapalat" w:cs="Sylfaen"/>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00FB4507">
        <w:rPr>
          <w:rFonts w:ascii="GHEA Grapalat" w:hAnsi="GHEA Grapalat" w:cs="Sylfaen"/>
          <w:b/>
          <w:szCs w:val="24"/>
          <w:lang w:val="hy-AM"/>
        </w:rPr>
        <w:t>07</w:t>
      </w:r>
      <w:r w:rsidRPr="006E356D">
        <w:rPr>
          <w:rFonts w:ascii="GHEA Grapalat" w:hAnsi="GHEA Grapalat" w:cs="Sylfaen"/>
          <w:b/>
          <w:szCs w:val="24"/>
          <w:lang w:val="hy-AM"/>
        </w:rPr>
        <w:t xml:space="preserve">-րդ օրվա </w:t>
      </w:r>
      <w:r w:rsidR="006E356D" w:rsidRPr="006E356D">
        <w:rPr>
          <w:rFonts w:ascii="GHEA Grapalat" w:hAnsi="GHEA Grapalat" w:cs="Sylfaen"/>
          <w:b/>
          <w:szCs w:val="24"/>
          <w:lang w:val="hy-AM"/>
        </w:rPr>
        <w:t>ժամը 1</w:t>
      </w:r>
      <w:r w:rsidR="00FB4507">
        <w:rPr>
          <w:rFonts w:ascii="GHEA Grapalat" w:hAnsi="GHEA Grapalat" w:cs="Sylfaen"/>
          <w:b/>
          <w:szCs w:val="24"/>
          <w:lang w:val="hy-AM"/>
        </w:rPr>
        <w:t>0</w:t>
      </w:r>
      <w:r w:rsidR="006E356D" w:rsidRPr="006E356D">
        <w:rPr>
          <w:rFonts w:ascii="GHEA Grapalat" w:hAnsi="GHEA Grapalat" w:cs="Sylfaen"/>
          <w:b/>
          <w:szCs w:val="24"/>
          <w:lang w:val="hy-AM"/>
        </w:rPr>
        <w:t>:30-ն, ք.Երեան, Մ.Հերացի</w:t>
      </w:r>
      <w:r w:rsidRPr="006E356D">
        <w:rPr>
          <w:rFonts w:ascii="GHEA Grapalat" w:hAnsi="GHEA Grapalat" w:cs="Sylfaen"/>
          <w:b/>
          <w:szCs w:val="24"/>
          <w:lang w:val="hy-AM"/>
        </w:rPr>
        <w:t xml:space="preserve"> 12 հասցեով</w:t>
      </w:r>
      <w:r w:rsidRPr="006E356D">
        <w:rPr>
          <w:rFonts w:ascii="GHEA Grapalat" w:hAnsi="GHEA Grapalat" w:cs="Sylfaen"/>
          <w:szCs w:val="24"/>
          <w:lang w:val="hy-AM"/>
        </w:rPr>
        <w:t xml:space="preserve">։  </w:t>
      </w:r>
    </w:p>
    <w:p w:rsidR="00A232D9" w:rsidRPr="00A71D81" w:rsidRDefault="00A232D9" w:rsidP="00A232D9">
      <w:pPr>
        <w:pStyle w:val="BodyTextIndent2"/>
        <w:spacing w:line="240" w:lineRule="auto"/>
        <w:ind w:firstLine="567"/>
        <w:rPr>
          <w:rFonts w:ascii="GHEA Grapalat" w:hAnsi="GHEA Grapalat" w:cs="Sylfaen"/>
          <w:szCs w:val="24"/>
          <w:lang w:val="hy-AM"/>
        </w:rPr>
      </w:pPr>
      <w:r w:rsidRPr="006E356D">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0010669D" w:rsidRPr="006E356D">
        <w:rPr>
          <w:rFonts w:ascii="GHEA Grapalat" w:hAnsi="GHEA Grapalat" w:cs="Sylfaen"/>
          <w:szCs w:val="24"/>
          <w:lang w:val="hy-AM"/>
        </w:rPr>
        <w:t>`</w:t>
      </w:r>
      <w:r w:rsidRPr="006E356D">
        <w:rPr>
          <w:rFonts w:ascii="GHEA Grapalat" w:hAnsi="GHEA Grapalat" w:cs="Sylfaen"/>
          <w:szCs w:val="24"/>
          <w:lang w:val="hy-AM"/>
        </w:rPr>
        <w:t xml:space="preserve"> </w:t>
      </w:r>
      <w:r w:rsidR="00D81F53" w:rsidRPr="00D81F53">
        <w:rPr>
          <w:rFonts w:ascii="GHEA Grapalat" w:hAnsi="GHEA Grapalat"/>
          <w:b/>
          <w:lang w:val="hy-AM"/>
        </w:rPr>
        <w:t>Հայկանուշ</w:t>
      </w:r>
      <w:r w:rsidR="00FB4507">
        <w:rPr>
          <w:rFonts w:ascii="GHEA Grapalat" w:hAnsi="GHEA Grapalat"/>
          <w:b/>
          <w:lang w:val="hy-AM"/>
        </w:rPr>
        <w:t xml:space="preserve"> </w:t>
      </w:r>
      <w:r w:rsidR="00D81F53" w:rsidRPr="00D81F53">
        <w:rPr>
          <w:rFonts w:ascii="GHEA Grapalat" w:hAnsi="GHEA Grapalat"/>
          <w:b/>
          <w:lang w:val="hy-AM"/>
        </w:rPr>
        <w:t>Հովհաննիս</w:t>
      </w:r>
      <w:r w:rsidR="00FB4507">
        <w:rPr>
          <w:rFonts w:ascii="GHEA Grapalat" w:hAnsi="GHEA Grapalat"/>
          <w:b/>
          <w:lang w:val="hy-AM"/>
        </w:rPr>
        <w:t>յանը</w:t>
      </w:r>
      <w:r w:rsidR="0010669D" w:rsidRPr="006E356D">
        <w:rPr>
          <w:rFonts w:ascii="GHEA Grapalat" w:hAnsi="GHEA Grapalat" w:cs="Sylfaen"/>
          <w:szCs w:val="24"/>
          <w:lang w:val="hy-AM"/>
        </w:rPr>
        <w:t xml:space="preserve">։ </w:t>
      </w:r>
      <w:r w:rsidRPr="006E356D">
        <w:rPr>
          <w:rFonts w:ascii="GHEA Grapalat" w:hAnsi="GHEA Grapalat" w:cs="Sylfaen"/>
          <w:szCs w:val="24"/>
          <w:lang w:val="hy-AM"/>
        </w:rPr>
        <w:t>Հայտերը քարտուղարի կողմից գրանցվում են գրանցամատյանում</w:t>
      </w:r>
      <w:r w:rsidRPr="00A71D81">
        <w:rPr>
          <w:rFonts w:ascii="GHEA Grapalat" w:hAnsi="GHEA Grapalat" w:cs="Sylfaen"/>
          <w:szCs w:val="24"/>
          <w:lang w:val="hy-AM"/>
        </w:rPr>
        <w:t xml:space="preserve">` ըստ դրանց ստացման հերթականության` գրանցամատյանում նշելով գրանցման համարը, օրը և ժամը: </w:t>
      </w:r>
      <w:r w:rsidRPr="00A71D81">
        <w:rPr>
          <w:rFonts w:ascii="GHEA Grapalat" w:hAnsi="GHEA Grapalat" w:cs="Sylfaen"/>
          <w:szCs w:val="24"/>
          <w:lang w:val="hy-AM"/>
        </w:rPr>
        <w:lastRenderedPageBreak/>
        <w:t>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BodyTextIndent2"/>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ցության իրավունքի պահանջներին իր 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հավաստում՝ ընտրված մասնակից ճանաչվելու դեպքում, սույն հրավեր</w:t>
      </w:r>
      <w:r w:rsidR="00EA68B2" w:rsidRPr="00A71D81">
        <w:rPr>
          <w:rFonts w:ascii="GHEA Grapalat" w:hAnsi="GHEA Grapalat" w:cs="Sylfaen"/>
          <w:sz w:val="20"/>
          <w:lang w:val="hy-AM"/>
        </w:rPr>
        <w:t xml:space="preserve">ի 1-ին մասի 2.4 կետով </w:t>
      </w:r>
      <w:r w:rsidR="00C63E1C" w:rsidRPr="00A71D81">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Ընդ որում մասնակիցը կարող է ներկայացնել մեկից ավելի արտադրողների կողմից արտադրված, ինչպես նաև տարբեր ապրանքային նշան, ֆիրմային անվանում և մակնիշ ունեցող ապրանքներ:</w:t>
      </w:r>
    </w:p>
    <w:bookmarkEnd w:id="3"/>
    <w:p w:rsidR="00B67CCD" w:rsidRPr="00A71D81" w:rsidRDefault="00306EF3" w:rsidP="00EF3662">
      <w:pPr>
        <w:pStyle w:val="norm"/>
        <w:spacing w:line="240" w:lineRule="auto"/>
        <w:rPr>
          <w:rFonts w:ascii="GHEA Grapalat" w:hAnsi="GHEA Grapalat" w:cs="Sylfaen"/>
          <w:sz w:val="20"/>
          <w:szCs w:val="24"/>
          <w:lang w:val="hy-AM" w:eastAsia="en-US"/>
        </w:rPr>
      </w:pPr>
      <w:r w:rsidRPr="00306EF3">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006265F4" w:rsidRPr="00A71D81">
        <w:rPr>
          <w:rFonts w:ascii="GHEA Grapalat" w:hAnsi="GHEA Grapalat" w:cs="Sylfaen"/>
          <w:sz w:val="20"/>
          <w:szCs w:val="24"/>
          <w:lang w:val="hy-AM" w:eastAsia="en-US"/>
        </w:rPr>
        <w:t>.</w:t>
      </w:r>
    </w:p>
    <w:p w:rsidR="000845F6" w:rsidRPr="00A71D81" w:rsidRDefault="00FB4507" w:rsidP="00FB4507">
      <w:pPr>
        <w:ind w:firstLine="709"/>
        <w:jc w:val="both"/>
        <w:rPr>
          <w:rFonts w:ascii="GHEA Grapalat" w:hAnsi="GHEA Grapalat" w:cs="Sylfaen"/>
          <w:sz w:val="20"/>
          <w:lang w:val="hy-AM"/>
        </w:rPr>
      </w:pPr>
      <w:r>
        <w:rPr>
          <w:rFonts w:ascii="GHEA Grapalat" w:hAnsi="GHEA Grapalat" w:cs="Sylfaen"/>
          <w:sz w:val="20"/>
          <w:lang w:val="hy-AM"/>
        </w:rPr>
        <w:t>4</w:t>
      </w:r>
      <w:r w:rsidR="003E3FD0" w:rsidRPr="00A71D81">
        <w:rPr>
          <w:rFonts w:ascii="GHEA Grapalat" w:hAnsi="GHEA Grapalat" w:cs="Sylfaen"/>
          <w:sz w:val="20"/>
          <w:lang w:val="hy-AM"/>
        </w:rPr>
        <w:t>)</w:t>
      </w:r>
      <w:r w:rsidR="000845F6" w:rsidRPr="00A71D81">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lang w:val="hy-AM"/>
        </w:rPr>
        <w:t xml:space="preserve">կնքվելիք </w:t>
      </w:r>
      <w:r w:rsidR="000845F6" w:rsidRPr="00A71D81">
        <w:rPr>
          <w:rFonts w:ascii="GHEA Grapalat" w:hAnsi="GHEA Grapalat" w:cs="Sylfaen"/>
          <w:sz w:val="20"/>
          <w:lang w:val="hy-AM"/>
        </w:rPr>
        <w:t>պայմանագիրն իրականացվելու է գործակալության միջոցով:</w:t>
      </w:r>
    </w:p>
    <w:p w:rsidR="000845F6" w:rsidRPr="00A71D81" w:rsidRDefault="00FB450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A71D81" w:rsidRDefault="00037DDE"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rsidR="00A45946" w:rsidRPr="00A71D81" w:rsidRDefault="00A45946" w:rsidP="00EF3662">
      <w:pPr>
        <w:jc w:val="center"/>
        <w:rPr>
          <w:rFonts w:ascii="GHEA Grapalat" w:hAnsi="GHEA Grapalat" w:cs="Arial"/>
          <w:b/>
          <w:sz w:val="20"/>
          <w:lang w:val="es-ES"/>
        </w:rPr>
      </w:pP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BodyTextIndent2"/>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096865" w:rsidP="00EF3662">
      <w:pPr>
        <w:pStyle w:val="BodyTextIndent"/>
        <w:spacing w:line="240" w:lineRule="auto"/>
        <w:ind w:firstLine="567"/>
        <w:rPr>
          <w:rFonts w:ascii="GHEA Grapalat" w:hAnsi="GHEA Grapalat"/>
          <w:b/>
          <w:lang w:val="af-ZA"/>
        </w:rPr>
      </w:pPr>
    </w:p>
    <w:p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rsidR="00096865" w:rsidRPr="006D2E03" w:rsidRDefault="00096865" w:rsidP="00EF3662">
      <w:pPr>
        <w:ind w:firstLine="567"/>
        <w:jc w:val="both"/>
        <w:rPr>
          <w:rFonts w:ascii="GHEA Grapalat" w:hAnsi="GHEA Grapalat"/>
          <w:b/>
          <w:sz w:val="20"/>
          <w:lang w:val="af-ZA"/>
        </w:rPr>
      </w:pPr>
    </w:p>
    <w:p w:rsidR="008640DD" w:rsidRPr="00AE2768" w:rsidRDefault="008640DD" w:rsidP="008640DD">
      <w:pPr>
        <w:pStyle w:val="BodyTextIndent2"/>
        <w:spacing w:line="240" w:lineRule="auto"/>
        <w:ind w:firstLine="567"/>
        <w:rPr>
          <w:rFonts w:ascii="GHEA Grapalat" w:hAnsi="GHEA Grapalat" w:cs="Tahoma"/>
        </w:rPr>
      </w:pPr>
      <w:r w:rsidRPr="00A71D81">
        <w:rPr>
          <w:rFonts w:ascii="GHEA Grapalat" w:hAnsi="GHEA Grapalat"/>
        </w:rPr>
        <w:t xml:space="preserve">8.1 </w:t>
      </w:r>
      <w:r w:rsidRPr="00A71D81">
        <w:rPr>
          <w:rFonts w:ascii="GHEA Grapalat" w:hAnsi="GHEA Grapalat" w:cs="Sylfaen"/>
          <w:lang w:val="ru-RU"/>
        </w:rPr>
        <w:t>Հայտերի</w:t>
      </w:r>
      <w:r w:rsidRPr="00A71D81">
        <w:rPr>
          <w:rFonts w:ascii="GHEA Grapalat" w:hAnsi="GHEA Grapalat" w:cs="Sylfaen"/>
        </w:rPr>
        <w:t xml:space="preserve"> </w:t>
      </w:r>
      <w:r w:rsidRPr="00A71D81">
        <w:rPr>
          <w:rFonts w:ascii="GHEA Grapalat" w:hAnsi="GHEA Grapalat" w:cs="Sylfaen"/>
          <w:lang w:val="ru-RU"/>
        </w:rPr>
        <w:t>բացումը</w:t>
      </w:r>
      <w:r w:rsidRPr="00A71D81">
        <w:rPr>
          <w:rFonts w:ascii="GHEA Grapalat" w:hAnsi="GHEA Grapalat" w:cs="Sylfaen"/>
        </w:rPr>
        <w:t xml:space="preserve"> </w:t>
      </w:r>
      <w:r w:rsidRPr="00A71D81">
        <w:rPr>
          <w:rFonts w:ascii="GHEA Grapalat" w:hAnsi="GHEA Grapalat" w:cs="Sylfaen"/>
          <w:lang w:val="ru-RU"/>
        </w:rPr>
        <w:t>կկատարվի</w:t>
      </w:r>
      <w:r w:rsidRPr="00A71D81">
        <w:rPr>
          <w:rFonts w:ascii="GHEA Grapalat" w:hAnsi="GHEA Grapalat" w:cs="Sylfaen"/>
        </w:rPr>
        <w:t xml:space="preserve"> հանձնաժողովի՝ հայտերի բացման և գնահատման նիստում՝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w:t>
      </w:r>
      <w:r w:rsidRPr="00A71D81">
        <w:rPr>
          <w:rFonts w:ascii="GHEA Grapalat" w:hAnsi="GHEA Grapalat" w:cs="Sylfaen"/>
          <w:szCs w:val="24"/>
        </w:rPr>
        <w:t xml:space="preserve"> </w:t>
      </w:r>
      <w:r w:rsidRPr="00A71D81">
        <w:rPr>
          <w:rFonts w:ascii="GHEA Grapalat" w:hAnsi="GHEA Grapalat" w:cs="Sylfaen"/>
          <w:szCs w:val="24"/>
          <w:lang w:val="ru-RU"/>
        </w:rPr>
        <w:t>հայտարարությունը</w:t>
      </w:r>
      <w:r w:rsidRPr="00A71D81">
        <w:rPr>
          <w:rFonts w:ascii="GHEA Grapalat" w:hAnsi="GHEA Grapalat" w:cs="Sylfaen"/>
          <w:szCs w:val="24"/>
        </w:rPr>
        <w:t xml:space="preserve"> </w:t>
      </w:r>
      <w:r w:rsidRPr="00A71D81">
        <w:rPr>
          <w:rFonts w:ascii="GHEA Grapalat" w:hAnsi="GHEA Grapalat" w:cs="Sylfaen"/>
          <w:szCs w:val="24"/>
          <w:lang w:val="ru-RU"/>
        </w:rPr>
        <w:t>և</w:t>
      </w:r>
      <w:r w:rsidRPr="00A71D81">
        <w:rPr>
          <w:rFonts w:ascii="GHEA Grapalat" w:hAnsi="GHEA Grapalat" w:cs="Sylfaen"/>
          <w:szCs w:val="24"/>
        </w:rPr>
        <w:t xml:space="preserve"> </w:t>
      </w:r>
      <w:r w:rsidRPr="00A71D81">
        <w:rPr>
          <w:rFonts w:ascii="GHEA Grapalat" w:hAnsi="GHEA Grapalat" w:cs="Sylfaen"/>
          <w:szCs w:val="24"/>
          <w:lang w:val="ru-RU"/>
        </w:rPr>
        <w:t>հրավերը</w:t>
      </w:r>
      <w:r w:rsidRPr="00A71D81">
        <w:rPr>
          <w:rFonts w:ascii="GHEA Grapalat" w:hAnsi="GHEA Grapalat" w:cs="Sylfaen"/>
          <w:szCs w:val="24"/>
        </w:rPr>
        <w:t xml:space="preserve"> </w:t>
      </w:r>
      <w:r w:rsidRPr="00A71D81">
        <w:rPr>
          <w:rFonts w:ascii="GHEA Grapalat" w:hAnsi="GHEA Grapalat" w:cs="Sylfaen"/>
          <w:szCs w:val="24"/>
          <w:lang w:val="en-US"/>
        </w:rPr>
        <w:t>տեղեկագրում</w:t>
      </w:r>
      <w:r w:rsidRPr="00A71D81">
        <w:rPr>
          <w:rFonts w:ascii="GHEA Grapalat" w:hAnsi="GHEA Grapalat" w:cs="Sylfaen"/>
          <w:szCs w:val="24"/>
        </w:rPr>
        <w:t xml:space="preserve"> </w:t>
      </w:r>
      <w:r w:rsidRPr="00A71D81">
        <w:rPr>
          <w:rFonts w:ascii="GHEA Grapalat" w:hAnsi="GHEA Grapalat" w:cs="Sylfaen"/>
          <w:szCs w:val="24"/>
          <w:lang w:val="en-US"/>
        </w:rPr>
        <w:t>հ</w:t>
      </w:r>
      <w:r w:rsidRPr="00A71D81">
        <w:rPr>
          <w:rFonts w:ascii="GHEA Grapalat" w:hAnsi="GHEA Grapalat" w:cs="Sylfaen"/>
          <w:szCs w:val="24"/>
          <w:lang w:val="ru-RU"/>
        </w:rPr>
        <w:t>րապարակվելու</w:t>
      </w:r>
      <w:r w:rsidRPr="00A71D81">
        <w:rPr>
          <w:rFonts w:ascii="GHEA Grapalat" w:hAnsi="GHEA Grapalat" w:cs="Sylfaen"/>
          <w:szCs w:val="24"/>
        </w:rPr>
        <w:t xml:space="preserve"> </w:t>
      </w:r>
      <w:r w:rsidRPr="00A71D81">
        <w:rPr>
          <w:rFonts w:ascii="GHEA Grapalat" w:hAnsi="GHEA Grapalat" w:cs="Sylfaen"/>
          <w:szCs w:val="24"/>
          <w:lang w:val="en-US"/>
        </w:rPr>
        <w:t>օրվանից</w:t>
      </w:r>
      <w:r w:rsidRPr="00A71D81">
        <w:rPr>
          <w:rFonts w:ascii="GHEA Grapalat" w:hAnsi="GHEA Grapalat" w:cs="Sylfaen"/>
          <w:szCs w:val="24"/>
        </w:rPr>
        <w:t xml:space="preserve"> </w:t>
      </w:r>
      <w:r w:rsidRPr="00A71D81">
        <w:rPr>
          <w:rFonts w:ascii="GHEA Grapalat" w:hAnsi="GHEA Grapalat" w:cs="Sylfaen"/>
          <w:szCs w:val="24"/>
          <w:lang w:val="ru-RU"/>
        </w:rPr>
        <w:t>հաշված</w:t>
      </w:r>
      <w:r w:rsidRPr="00A71D81">
        <w:rPr>
          <w:rFonts w:ascii="GHEA Grapalat" w:hAnsi="GHEA Grapalat" w:cs="Sylfaen"/>
          <w:szCs w:val="24"/>
        </w:rPr>
        <w:t xml:space="preserve"> </w:t>
      </w:r>
      <w:r w:rsidR="00FB4507">
        <w:rPr>
          <w:rFonts w:ascii="GHEA Grapalat" w:hAnsi="GHEA Grapalat" w:cs="Sylfaen"/>
          <w:b/>
          <w:szCs w:val="24"/>
          <w:lang w:val="hy-AM"/>
        </w:rPr>
        <w:t>07</w:t>
      </w:r>
      <w:r w:rsidRPr="0047208F">
        <w:rPr>
          <w:rFonts w:ascii="GHEA Grapalat" w:hAnsi="GHEA Grapalat" w:cs="Sylfaen"/>
          <w:b/>
          <w:szCs w:val="24"/>
          <w:lang w:val="hy-AM"/>
        </w:rPr>
        <w:t>-</w:t>
      </w:r>
      <w:r w:rsidRPr="0047208F">
        <w:rPr>
          <w:rFonts w:ascii="GHEA Grapalat" w:hAnsi="GHEA Grapalat" w:cs="Sylfaen"/>
          <w:b/>
          <w:szCs w:val="24"/>
          <w:lang w:val="ru-RU"/>
        </w:rPr>
        <w:t>րդ</w:t>
      </w:r>
      <w:r w:rsidRPr="0047208F">
        <w:rPr>
          <w:rFonts w:ascii="GHEA Grapalat" w:hAnsi="GHEA Grapalat" w:cs="Sylfaen"/>
          <w:b/>
          <w:szCs w:val="24"/>
        </w:rPr>
        <w:t xml:space="preserve"> </w:t>
      </w:r>
      <w:r w:rsidRPr="0047208F">
        <w:rPr>
          <w:rFonts w:ascii="GHEA Grapalat" w:hAnsi="GHEA Grapalat" w:cs="Sylfaen"/>
          <w:b/>
          <w:szCs w:val="24"/>
          <w:lang w:val="ru-RU"/>
        </w:rPr>
        <w:t>օրվա</w:t>
      </w:r>
      <w:r w:rsidRPr="0047208F">
        <w:rPr>
          <w:rFonts w:ascii="GHEA Grapalat" w:hAnsi="GHEA Grapalat" w:cs="Sylfaen"/>
          <w:b/>
          <w:szCs w:val="24"/>
        </w:rPr>
        <w:t xml:space="preserve"> </w:t>
      </w:r>
      <w:r w:rsidRPr="0047208F">
        <w:rPr>
          <w:rFonts w:ascii="GHEA Grapalat" w:hAnsi="GHEA Grapalat" w:cs="Sylfaen"/>
          <w:b/>
          <w:szCs w:val="24"/>
          <w:lang w:val="ru-RU"/>
        </w:rPr>
        <w:t>ժամը</w:t>
      </w:r>
      <w:r w:rsidRPr="0047208F">
        <w:rPr>
          <w:rFonts w:ascii="GHEA Grapalat" w:hAnsi="GHEA Grapalat" w:cs="Sylfaen"/>
          <w:b/>
          <w:szCs w:val="24"/>
        </w:rPr>
        <w:t xml:space="preserve"> </w:t>
      </w:r>
      <w:r>
        <w:rPr>
          <w:rFonts w:ascii="GHEA Grapalat" w:hAnsi="GHEA Grapalat" w:cs="Sylfaen"/>
          <w:b/>
          <w:szCs w:val="24"/>
          <w:lang w:val="hy-AM"/>
        </w:rPr>
        <w:t>1</w:t>
      </w:r>
      <w:r w:rsidR="00FB4507">
        <w:rPr>
          <w:rFonts w:ascii="GHEA Grapalat" w:hAnsi="GHEA Grapalat" w:cs="Sylfaen"/>
          <w:b/>
          <w:szCs w:val="24"/>
          <w:lang w:val="hy-AM"/>
        </w:rPr>
        <w:t>0</w:t>
      </w:r>
      <w:r>
        <w:rPr>
          <w:rFonts w:ascii="GHEA Grapalat" w:hAnsi="GHEA Grapalat" w:cs="Sylfaen"/>
          <w:b/>
          <w:szCs w:val="24"/>
          <w:lang w:val="hy-AM"/>
        </w:rPr>
        <w:t>:30</w:t>
      </w:r>
      <w:r w:rsidRPr="0047208F">
        <w:rPr>
          <w:rFonts w:ascii="GHEA Grapalat" w:hAnsi="GHEA Grapalat" w:cs="Sylfaen"/>
          <w:b/>
          <w:szCs w:val="24"/>
          <w:lang w:val="hy-AM"/>
        </w:rPr>
        <w:t>-</w:t>
      </w:r>
      <w:r w:rsidRPr="0047208F">
        <w:rPr>
          <w:rFonts w:ascii="GHEA Grapalat" w:hAnsi="GHEA Grapalat" w:cs="Sylfaen"/>
          <w:b/>
          <w:szCs w:val="24"/>
          <w:lang w:val="en-US"/>
        </w:rPr>
        <w:t>ի</w:t>
      </w:r>
      <w:r w:rsidRPr="0047208F">
        <w:rPr>
          <w:rFonts w:ascii="GHEA Grapalat" w:hAnsi="GHEA Grapalat" w:cs="Sylfaen"/>
          <w:b/>
          <w:szCs w:val="24"/>
          <w:lang w:val="ru-RU"/>
        </w:rPr>
        <w:t>ն։</w:t>
      </w:r>
      <w:r w:rsidRPr="0047208F">
        <w:rPr>
          <w:rFonts w:ascii="GHEA Grapalat" w:hAnsi="GHEA Grapalat" w:cs="Sylfaen"/>
          <w:b/>
          <w:szCs w:val="24"/>
        </w:rPr>
        <w:t xml:space="preserve"> </w:t>
      </w:r>
    </w:p>
    <w:p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lastRenderedPageBreak/>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rsidR="006F5299" w:rsidRPr="00A71D81" w:rsidRDefault="00FD2748" w:rsidP="006F5299">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6F5299" w:rsidRPr="00DE5ED9">
        <w:rPr>
          <w:rFonts w:ascii="GHEA Grapalat" w:hAnsi="GHEA Grapalat" w:cs="Sylfaen"/>
          <w:b/>
          <w:i w:val="0"/>
          <w:szCs w:val="24"/>
          <w:lang w:val="ru-RU"/>
        </w:rPr>
        <w:t>Հայաստանի</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Հանրապետության</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դրամով</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բացման</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նիստի</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օրվա</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դրությամբ</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ՀՀ</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կենտրոնական</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բանկի</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կողմից</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սահմանված</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փոխարժեքով</w:t>
      </w:r>
      <w:r w:rsidR="006F5299" w:rsidRPr="00712340">
        <w:rPr>
          <w:rFonts w:ascii="GHEA Grapalat" w:hAnsi="GHEA Grapalat" w:cs="Sylfaen"/>
          <w:i w:val="0"/>
          <w:szCs w:val="24"/>
          <w:lang w:val="ru-RU"/>
        </w:rPr>
        <w:t>։</w:t>
      </w:r>
    </w:p>
    <w:p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5</w:t>
      </w:r>
      <w:r w:rsidR="00D7435F"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Հ</w:t>
      </w:r>
      <w:r w:rsidR="00096865" w:rsidRPr="00A71D81">
        <w:rPr>
          <w:rFonts w:ascii="GHEA Grapalat" w:hAnsi="GHEA Grapalat" w:cs="Sylfaen"/>
          <w:i w:val="0"/>
          <w:szCs w:val="24"/>
          <w:lang w:val="ru-RU"/>
        </w:rPr>
        <w:t>անձնաժողովի</w:t>
      </w:r>
      <w:r w:rsidR="00096865"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պ</w:t>
      </w:r>
      <w:r w:rsidR="00153C87" w:rsidRPr="00A71D81">
        <w:rPr>
          <w:rFonts w:ascii="GHEA Grapalat" w:hAnsi="GHEA Grapalat" w:cs="Sylfaen"/>
          <w:i w:val="0"/>
          <w:szCs w:val="24"/>
          <w:lang w:val="ru-RU"/>
        </w:rPr>
        <w:t>ատվիրատուի</w:t>
      </w:r>
      <w:r w:rsidR="00153C87"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և</w:t>
      </w:r>
      <w:r w:rsidR="00096865"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մ</w:t>
      </w:r>
      <w:r w:rsidR="00153C87" w:rsidRPr="00A71D81">
        <w:rPr>
          <w:rFonts w:ascii="GHEA Grapalat" w:hAnsi="GHEA Grapalat" w:cs="Sylfaen"/>
          <w:i w:val="0"/>
          <w:szCs w:val="24"/>
          <w:lang w:val="ru-RU"/>
        </w:rPr>
        <w:t>ասնակիցների</w:t>
      </w:r>
      <w:r w:rsidR="00153C87"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բանակցություններն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արգելվում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բացառությամբ</w:t>
      </w:r>
      <w:r w:rsidR="00096865" w:rsidRPr="00A71D81">
        <w:rPr>
          <w:rFonts w:ascii="GHEA Grapalat" w:hAnsi="GHEA Grapalat" w:cs="Sylfaen"/>
          <w:i w:val="0"/>
          <w:szCs w:val="24"/>
          <w:lang w:val="af-ZA"/>
        </w:rPr>
        <w:t>`</w:t>
      </w:r>
    </w:p>
    <w:p w:rsidR="00096865" w:rsidRPr="00A71D81" w:rsidRDefault="00096865" w:rsidP="00EF3662">
      <w:pPr>
        <w:pStyle w:val="BodyTextIndent"/>
        <w:spacing w:line="240" w:lineRule="auto"/>
        <w:rPr>
          <w:rFonts w:ascii="GHEA Grapalat" w:hAnsi="GHEA Grapalat" w:cs="Sylfaen"/>
          <w:i w:val="0"/>
          <w:szCs w:val="24"/>
          <w:lang w:val="af-ZA"/>
        </w:rPr>
      </w:pPr>
      <w:r w:rsidRPr="00A71D81">
        <w:rPr>
          <w:rFonts w:ascii="GHEA Grapalat" w:hAnsi="GHEA Grapalat" w:cs="Sylfaen"/>
          <w:i w:val="0"/>
          <w:szCs w:val="24"/>
          <w:lang w:val="af-ZA"/>
        </w:rPr>
        <w:t xml:space="preserve">1) </w:t>
      </w:r>
      <w:r w:rsidRPr="00A71D81">
        <w:rPr>
          <w:rFonts w:ascii="GHEA Grapalat" w:hAnsi="GHEA Grapalat" w:cs="Sylfaen"/>
          <w:i w:val="0"/>
          <w:szCs w:val="24"/>
          <w:lang w:val="ru-RU"/>
        </w:rPr>
        <w:t>երբ</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ընթացակարգին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մասնակցել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մեկ</w:t>
      </w:r>
      <w:r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մ</w:t>
      </w:r>
      <w:r w:rsidR="00153C87" w:rsidRPr="00A71D81">
        <w:rPr>
          <w:rFonts w:ascii="GHEA Grapalat" w:hAnsi="GHEA Grapalat" w:cs="Sylfaen"/>
          <w:i w:val="0"/>
          <w:szCs w:val="24"/>
          <w:lang w:val="ru-RU"/>
        </w:rPr>
        <w:t>ասնակից</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որի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ներկայացրած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համապատասխանում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հրավերի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պահանջներին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գնահատման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արդյունքում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հրավերի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պահանջներին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համապատասխան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գնահատվել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մեկ</w:t>
      </w:r>
      <w:r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մ</w:t>
      </w:r>
      <w:r w:rsidR="00153C87" w:rsidRPr="00A71D81">
        <w:rPr>
          <w:rFonts w:ascii="GHEA Grapalat" w:hAnsi="GHEA Grapalat" w:cs="Sylfaen"/>
          <w:i w:val="0"/>
          <w:szCs w:val="24"/>
          <w:lang w:val="ru-RU"/>
        </w:rPr>
        <w:t>ասնակցի</w:t>
      </w:r>
      <w:r w:rsidR="00153C87"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առաջարկված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նվազագույն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հավասարության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դեպքում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եթե</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ոչ</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գնային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պայմանները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բավարարող</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գնահատված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հայտեր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ներկայացրած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բոլոր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մասնակիցների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ներկայացրած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գնային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առաջարկները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գերազանցում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այդ</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գնումը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կատարելու</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համար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նախատեսված</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սույն</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հրավերի</w:t>
      </w:r>
      <w:r w:rsidR="00153C87" w:rsidRPr="00A71D81">
        <w:rPr>
          <w:rFonts w:ascii="GHEA Grapalat" w:hAnsi="GHEA Grapalat" w:cs="Sylfaen"/>
          <w:i w:val="0"/>
          <w:szCs w:val="24"/>
          <w:lang w:val="af-ZA"/>
        </w:rPr>
        <w:t xml:space="preserve"> 1-</w:t>
      </w:r>
      <w:r w:rsidR="00153C87" w:rsidRPr="00A71D81">
        <w:rPr>
          <w:rFonts w:ascii="GHEA Grapalat" w:hAnsi="GHEA Grapalat" w:cs="Sylfaen"/>
          <w:i w:val="0"/>
          <w:szCs w:val="24"/>
          <w:lang w:val="en-US"/>
        </w:rPr>
        <w:t>ին</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մասի</w:t>
      </w:r>
      <w:r w:rsidR="00153C87" w:rsidRPr="00A71D81">
        <w:rPr>
          <w:rFonts w:ascii="GHEA Grapalat" w:hAnsi="GHEA Grapalat" w:cs="Sylfaen"/>
          <w:i w:val="0"/>
          <w:szCs w:val="24"/>
          <w:lang w:val="af-ZA"/>
        </w:rPr>
        <w:t xml:space="preserve"> </w:t>
      </w:r>
      <w:r w:rsidR="00A150A9" w:rsidRPr="00A71D81">
        <w:rPr>
          <w:rFonts w:ascii="GHEA Grapalat" w:hAnsi="GHEA Grapalat" w:cs="Sylfaen"/>
          <w:i w:val="0"/>
          <w:szCs w:val="24"/>
          <w:lang w:val="af-ZA"/>
        </w:rPr>
        <w:t>8</w:t>
      </w:r>
      <w:r w:rsidR="00153C87" w:rsidRPr="00A71D81">
        <w:rPr>
          <w:rFonts w:ascii="GHEA Grapalat" w:hAnsi="GHEA Grapalat" w:cs="Sylfaen"/>
          <w:i w:val="0"/>
          <w:szCs w:val="24"/>
          <w:lang w:val="af-ZA"/>
        </w:rPr>
        <w:t xml:space="preserve">.1 </w:t>
      </w:r>
      <w:r w:rsidR="00153C87" w:rsidRPr="00A71D81">
        <w:rPr>
          <w:rFonts w:ascii="GHEA Grapalat" w:hAnsi="GHEA Grapalat" w:cs="Sylfaen"/>
          <w:i w:val="0"/>
          <w:szCs w:val="24"/>
          <w:lang w:val="en-US"/>
        </w:rPr>
        <w:t>կետի</w:t>
      </w:r>
      <w:r w:rsidR="00153C87" w:rsidRPr="00A71D81">
        <w:rPr>
          <w:rFonts w:ascii="GHEA Grapalat" w:hAnsi="GHEA Grapalat" w:cs="Sylfaen"/>
          <w:i w:val="0"/>
          <w:szCs w:val="24"/>
          <w:lang w:val="af-ZA"/>
        </w:rPr>
        <w:t xml:space="preserve"> 2-</w:t>
      </w:r>
      <w:r w:rsidR="00153C87" w:rsidRPr="00A71D81">
        <w:rPr>
          <w:rFonts w:ascii="GHEA Grapalat" w:hAnsi="GHEA Grapalat" w:cs="Sylfaen"/>
          <w:i w:val="0"/>
          <w:szCs w:val="24"/>
          <w:lang w:val="en-US"/>
        </w:rPr>
        <w:t>րդ</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պարբերությամբ</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նախատեսված</w:t>
      </w:r>
      <w:r w:rsidR="00153C87"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ֆինանսական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միջոցները</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կամ</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գնումն</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իրականացվում</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է</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Օրենքի</w:t>
      </w:r>
      <w:r w:rsidR="002D601F" w:rsidRPr="00A71D81">
        <w:rPr>
          <w:rFonts w:ascii="GHEA Grapalat" w:hAnsi="GHEA Grapalat" w:cs="Sylfaen"/>
          <w:i w:val="0"/>
          <w:szCs w:val="24"/>
          <w:lang w:val="af-ZA"/>
        </w:rPr>
        <w:t xml:space="preserve"> 15-</w:t>
      </w:r>
      <w:r w:rsidR="002D601F" w:rsidRPr="00A71D81">
        <w:rPr>
          <w:rFonts w:ascii="GHEA Grapalat" w:hAnsi="GHEA Grapalat" w:cs="Sylfaen"/>
          <w:i w:val="0"/>
          <w:szCs w:val="24"/>
          <w:lang w:val="ru-RU"/>
        </w:rPr>
        <w:t>րդ</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հոդվածի</w:t>
      </w:r>
      <w:r w:rsidR="002D601F" w:rsidRPr="00A71D81">
        <w:rPr>
          <w:rFonts w:ascii="GHEA Grapalat" w:hAnsi="GHEA Grapalat" w:cs="Sylfaen"/>
          <w:i w:val="0"/>
          <w:szCs w:val="24"/>
          <w:lang w:val="af-ZA"/>
        </w:rPr>
        <w:t xml:space="preserve"> 6-</w:t>
      </w:r>
      <w:r w:rsidR="002D601F" w:rsidRPr="00A71D81">
        <w:rPr>
          <w:rFonts w:ascii="GHEA Grapalat" w:hAnsi="GHEA Grapalat" w:cs="Sylfaen"/>
          <w:i w:val="0"/>
          <w:szCs w:val="24"/>
          <w:lang w:val="ru-RU"/>
        </w:rPr>
        <w:t>րդ</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մասի</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հիման</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վրա</w:t>
      </w:r>
      <w:r w:rsidR="004D5671" w:rsidRPr="00A71D81">
        <w:rPr>
          <w:rFonts w:ascii="GHEA Grapalat" w:hAnsi="GHEA Grapalat" w:cs="Sylfaen"/>
          <w:i w:val="0"/>
          <w:szCs w:val="24"/>
          <w:lang w:val="ru-RU"/>
        </w:rPr>
        <w:t>։</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Սույն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կետի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համաձայն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վարվող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բանակցությունները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կարող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հանգեցնել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առաջարկված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նվազեցմանը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վճարման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պայմանների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փոփոխությանը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իսկ</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բանակցությունները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վարվում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միաժամանակյա</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բոլոր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մասնակիցների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հետ</w:t>
      </w:r>
      <w:r w:rsidRPr="00A71D81">
        <w:rPr>
          <w:rFonts w:ascii="GHEA Grapalat" w:hAnsi="GHEA Grapalat" w:cs="Sylfaen"/>
          <w:i w:val="0"/>
          <w:szCs w:val="24"/>
          <w:lang w:val="af-ZA"/>
        </w:rPr>
        <w:t>.</w:t>
      </w:r>
    </w:p>
    <w:p w:rsidR="00096865" w:rsidRPr="00A71D81" w:rsidDel="00992C40" w:rsidRDefault="000968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 xml:space="preserve">2)  </w:t>
      </w:r>
      <w:r w:rsidRPr="00A71D81">
        <w:rPr>
          <w:rFonts w:ascii="GHEA Grapalat" w:hAnsi="GHEA Grapalat" w:cs="Sylfaen"/>
          <w:szCs w:val="24"/>
          <w:lang w:val="ru-RU"/>
        </w:rPr>
        <w:t>Օրենքով</w:t>
      </w:r>
      <w:r w:rsidRPr="00A71D81">
        <w:rPr>
          <w:rFonts w:ascii="GHEA Grapalat" w:hAnsi="GHEA Grapalat" w:cs="Sylfaen"/>
          <w:szCs w:val="24"/>
        </w:rPr>
        <w:t xml:space="preserve"> </w:t>
      </w:r>
      <w:r w:rsidRPr="00A71D81">
        <w:rPr>
          <w:rFonts w:ascii="GHEA Grapalat" w:hAnsi="GHEA Grapalat" w:cs="Sylfaen"/>
          <w:szCs w:val="24"/>
          <w:lang w:val="ru-RU"/>
        </w:rPr>
        <w:t>նախատեսված</w:t>
      </w:r>
      <w:r w:rsidRPr="00A71D81">
        <w:rPr>
          <w:rFonts w:ascii="GHEA Grapalat" w:hAnsi="GHEA Grapalat" w:cs="Sylfaen"/>
          <w:szCs w:val="24"/>
        </w:rPr>
        <w:t xml:space="preserve"> </w:t>
      </w:r>
      <w:r w:rsidRPr="00A71D81">
        <w:rPr>
          <w:rFonts w:ascii="GHEA Grapalat" w:hAnsi="GHEA Grapalat" w:cs="Sylfaen"/>
          <w:szCs w:val="24"/>
          <w:lang w:val="ru-RU"/>
        </w:rPr>
        <w:t>այլ</w:t>
      </w:r>
      <w:r w:rsidRPr="00A71D81">
        <w:rPr>
          <w:rFonts w:ascii="GHEA Grapalat" w:hAnsi="GHEA Grapalat" w:cs="Sylfaen"/>
          <w:szCs w:val="24"/>
        </w:rPr>
        <w:t xml:space="preserve"> </w:t>
      </w:r>
      <w:r w:rsidRPr="00A71D81">
        <w:rPr>
          <w:rFonts w:ascii="GHEA Grapalat" w:hAnsi="GHEA Grapalat" w:cs="Sylfaen"/>
          <w:szCs w:val="24"/>
          <w:lang w:val="ru-RU"/>
        </w:rPr>
        <w:t>դեպքերի</w:t>
      </w:r>
      <w:r w:rsidR="004D5671" w:rsidRPr="00A71D81">
        <w:rPr>
          <w:rFonts w:ascii="GHEA Grapalat" w:hAnsi="GHEA Grapalat" w:cs="Sylfaen"/>
          <w:szCs w:val="24"/>
          <w:lang w:val="ru-RU"/>
        </w:rPr>
        <w:t>։</w:t>
      </w:r>
    </w:p>
    <w:p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4348F9" w:rsidRPr="00A71D81">
        <w:rPr>
          <w:rFonts w:ascii="GHEA Grapalat" w:hAnsi="GHEA Grapalat"/>
          <w:sz w:val="20"/>
          <w:lang w:val="af-ZA"/>
        </w:rPr>
        <w:t>6</w:t>
      </w:r>
      <w:r w:rsidR="00D7435F" w:rsidRPr="00A71D81">
        <w:rPr>
          <w:rFonts w:ascii="GHEA Grapalat" w:hAnsi="GHEA Grapalat"/>
          <w:sz w:val="20"/>
          <w:lang w:val="af-ZA"/>
        </w:rPr>
        <w:t xml:space="preserve"> </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կամ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եթե</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ոչ</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գնային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պայմաններին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բավարարող</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գնահատված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հայտեր</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ներկայացրած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բոլոր</w:t>
      </w:r>
      <w:r w:rsidR="009B6D58"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af-ZA" w:eastAsia="en-US"/>
        </w:rPr>
        <w:t>մ</w:t>
      </w:r>
      <w:r w:rsidR="009B6D58" w:rsidRPr="00A71D81">
        <w:rPr>
          <w:rFonts w:ascii="GHEA Grapalat" w:hAnsi="GHEA Grapalat" w:cs="Sylfaen"/>
          <w:sz w:val="20"/>
          <w:szCs w:val="24"/>
          <w:lang w:val="ru-RU" w:eastAsia="en-US"/>
        </w:rPr>
        <w:t>ասնակիցների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ներկայացրած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գնային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առաջարկները</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գերազանցում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են</w:t>
      </w:r>
      <w:r w:rsidR="009B6D58"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սույն</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ընթացակարգի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շրջանակում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գնվելիք</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ապրանքների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գնման</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գինը</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կամ</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գնումն</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իրականացվում</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է</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Օրենքի</w:t>
      </w:r>
      <w:r w:rsidR="00FF3E3D" w:rsidRPr="00A71D81">
        <w:rPr>
          <w:rFonts w:ascii="GHEA Grapalat" w:hAnsi="GHEA Grapalat" w:cs="Sylfaen"/>
          <w:sz w:val="20"/>
          <w:szCs w:val="24"/>
          <w:lang w:val="af-ZA" w:eastAsia="en-US"/>
        </w:rPr>
        <w:t xml:space="preserve"> 15-</w:t>
      </w:r>
      <w:r w:rsidR="00FF3E3D" w:rsidRPr="00A71D81">
        <w:rPr>
          <w:rFonts w:ascii="GHEA Grapalat" w:hAnsi="GHEA Grapalat" w:cs="Sylfaen"/>
          <w:sz w:val="20"/>
          <w:szCs w:val="24"/>
          <w:lang w:val="ru-RU" w:eastAsia="en-US"/>
        </w:rPr>
        <w:t>րդ</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հոդվածի</w:t>
      </w:r>
      <w:r w:rsidR="00FF3E3D" w:rsidRPr="00A71D81">
        <w:rPr>
          <w:rFonts w:ascii="GHEA Grapalat" w:hAnsi="GHEA Grapalat" w:cs="Sylfaen"/>
          <w:sz w:val="20"/>
          <w:szCs w:val="24"/>
          <w:lang w:val="af-ZA" w:eastAsia="en-US"/>
        </w:rPr>
        <w:t xml:space="preserve"> 6-</w:t>
      </w:r>
      <w:r w:rsidR="00FF3E3D" w:rsidRPr="00A71D81">
        <w:rPr>
          <w:rFonts w:ascii="GHEA Grapalat" w:hAnsi="GHEA Grapalat" w:cs="Sylfaen"/>
          <w:sz w:val="20"/>
          <w:szCs w:val="24"/>
          <w:lang w:val="ru-RU" w:eastAsia="en-US"/>
        </w:rPr>
        <w:t>րդ</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մասի</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հիման</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վրա</w:t>
      </w:r>
      <w:r w:rsidR="009B6D58" w:rsidRPr="00A71D81">
        <w:rPr>
          <w:rFonts w:ascii="GHEA Grapalat" w:hAnsi="GHEA Grapalat" w:cs="Sylfaen"/>
          <w:sz w:val="20"/>
          <w:szCs w:val="24"/>
          <w:lang w:val="ru-RU" w:eastAsia="en-US"/>
        </w:rPr>
        <w:t>՝</w:t>
      </w:r>
      <w:r w:rsidR="009B6D58"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պայման</w:t>
      </w:r>
      <w:r w:rsidRPr="00A71D81">
        <w:rPr>
          <w:rFonts w:ascii="GHEA Grapalat" w:hAnsi="GHEA Grapalat" w:cs="Sylfaen"/>
          <w:sz w:val="20"/>
          <w:szCs w:val="24"/>
          <w:lang w:val="af-ZA" w:eastAsia="en-US"/>
        </w:rPr>
        <w:softHyphen/>
      </w:r>
      <w:r w:rsidRPr="00A71D81">
        <w:rPr>
          <w:rFonts w:ascii="GHEA Grapalat" w:hAnsi="GHEA Grapalat" w:cs="Sylfaen"/>
          <w:sz w:val="20"/>
          <w:szCs w:val="24"/>
          <w:lang w:val="ru-RU" w:eastAsia="en-US"/>
        </w:rPr>
        <w:t>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բավարարող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գնահատված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բավարար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գնահատված</w:t>
      </w:r>
      <w:r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հայտեր</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սահմանված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լրանալու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ըստ</w:t>
      </w:r>
      <w:r w:rsidR="00F4506C" w:rsidRPr="00A71D81">
        <w:rPr>
          <w:rFonts w:ascii="GHEA Grapalat" w:hAnsi="GHEA Grapalat" w:cs="Sylfaen"/>
          <w:sz w:val="20"/>
          <w:szCs w:val="24"/>
          <w:lang w:val="hy-AM" w:eastAsia="en-US"/>
        </w:rPr>
        <w:t xml:space="preserve"> դրան ներկա</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00A11BD0" w:rsidRPr="00A71D81">
        <w:rPr>
          <w:rFonts w:ascii="GHEA Grapalat" w:hAnsi="GHEA Grapalat" w:cs="Sylfaen"/>
          <w:sz w:val="20"/>
          <w:szCs w:val="24"/>
          <w:lang w:val="hy-AM" w:eastAsia="en-US"/>
        </w:rPr>
        <w:t>որոնք չեն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գերազանցում</w:t>
      </w:r>
      <w:r w:rsidR="00AB1DD6" w:rsidRPr="00A71D81">
        <w:rPr>
          <w:rFonts w:ascii="GHEA Grapalat" w:hAnsi="GHEA Grapalat" w:cs="Sylfaen"/>
          <w:sz w:val="20"/>
          <w:szCs w:val="24"/>
          <w:lang w:val="hy-AM" w:eastAsia="en-US"/>
        </w:rPr>
        <w:t xml:space="preserve"> գնման գինը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հայտարարվում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00AB1DD6" w:rsidRPr="00A71D81">
        <w:rPr>
          <w:rFonts w:ascii="GHEA Grapalat" w:hAnsi="GHEA Grapalat" w:cs="Sylfaen"/>
          <w:sz w:val="20"/>
          <w:szCs w:val="24"/>
          <w:lang w:val="hy-AM" w:eastAsia="en-US"/>
        </w:rPr>
        <w:t>ընտրված</w:t>
      </w:r>
      <w:r w:rsidR="00AB1DD6"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w:t>
      </w:r>
    </w:p>
    <w:p w:rsidR="00880C5E" w:rsidRDefault="009B6D58" w:rsidP="00880C5E">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ru-RU"/>
        </w:rPr>
        <w:t>զ</w:t>
      </w:r>
      <w:r w:rsidRPr="00A71D81">
        <w:rPr>
          <w:rFonts w:ascii="GHEA Grapalat" w:hAnsi="GHEA Grapalat" w:cs="Sylfaen"/>
          <w:sz w:val="20"/>
          <w:lang w:val="af-ZA"/>
        </w:rPr>
        <w:t>.</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բանակցությունների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սահմանված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վերջնաժամկետը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լրանալու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պահին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եթե</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դրան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մասնակիցների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ներկայացրած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գերազանցում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գինը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ապա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գնահատող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հանձնաժողովը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կարող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բանակցությունների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արդյունքում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ցածր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առաջարկ</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ներկայացրած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մասնակցին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հայտարարել</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ընտրված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մասնակից՝</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վերջինիս</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հետ</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պայմանագրով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կողմերի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իրավունքներն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պարտականություններն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ուժի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մեջ</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մտնում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գինը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գերազանցող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չափով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նախատեսվելու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դրա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հիման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վրա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կողմերի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համաձայնագիր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կնքելու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դեպքում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Ընդ</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որում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համաձայնագիրը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նախատեսվելուն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հաջորդող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տասնհինգ</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աշխատանքային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ընթացքում՝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ապրանքի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մատակարարման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ժամկետները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երկարաձգելով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օրվանից</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մինչև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ընկած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ժամանակահատվածով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Սույն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պարբերության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պայմանագիրը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լուծվում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եթե</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կնքելուն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հաջորդող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վաթսուն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օրացուցային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ընթացքում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չեն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նախատեսվում</w:t>
      </w:r>
      <w:r w:rsidR="00880C5E">
        <w:rPr>
          <w:rFonts w:ascii="Cambria Math" w:hAnsi="Cambria Math" w:cs="Sylfaen"/>
          <w:sz w:val="20"/>
          <w:lang w:val="hy-AM"/>
        </w:rPr>
        <w:t>:</w:t>
      </w:r>
      <w:r w:rsidR="00880C5E" w:rsidRPr="006D2E03">
        <w:rPr>
          <w:rFonts w:ascii="GHEA Grapalat" w:hAnsi="GHEA Grapalat" w:cs="Sylfaen"/>
          <w:sz w:val="20"/>
          <w:lang w:val="af-ZA"/>
        </w:rPr>
        <w:t xml:space="preserve"> </w:t>
      </w:r>
    </w:p>
    <w:p w:rsidR="00880C5E" w:rsidRPr="004C6D52" w:rsidRDefault="00880C5E" w:rsidP="00880C5E">
      <w:pPr>
        <w:shd w:val="clear" w:color="auto" w:fill="FFFFFF"/>
        <w:ind w:firstLine="375"/>
        <w:jc w:val="both"/>
        <w:rPr>
          <w:rFonts w:ascii="GHEA Grapalat" w:hAnsi="GHEA Grapalat" w:cs="Sylfaen"/>
          <w:sz w:val="20"/>
          <w:lang w:val="hy-AM"/>
        </w:rPr>
      </w:pPr>
      <w:r w:rsidRPr="006D2E03">
        <w:rPr>
          <w:rFonts w:ascii="GHEA Grapalat" w:hAnsi="GHEA Grapalat" w:cs="Sylfaen"/>
          <w:sz w:val="20"/>
          <w:lang w:val="hy-AM"/>
        </w:rPr>
        <w:t>Սույն</w:t>
      </w:r>
      <w:r w:rsidRPr="004B72E3">
        <w:rPr>
          <w:rFonts w:ascii="GHEA Grapalat" w:hAnsi="GHEA Grapalat" w:cs="Sylfaen"/>
          <w:sz w:val="20"/>
          <w:lang w:val="af-ZA"/>
        </w:rPr>
        <w:t xml:space="preserve"> </w:t>
      </w:r>
      <w:r w:rsidRPr="006D2E03">
        <w:rPr>
          <w:rFonts w:ascii="GHEA Grapalat" w:hAnsi="GHEA Grapalat" w:cs="Sylfaen"/>
          <w:sz w:val="20"/>
          <w:lang w:val="hy-AM"/>
        </w:rPr>
        <w:t>պարբերության</w:t>
      </w:r>
      <w:r w:rsidRPr="004B72E3">
        <w:rPr>
          <w:rFonts w:ascii="GHEA Grapalat" w:hAnsi="GHEA Grapalat" w:cs="Sylfaen"/>
          <w:sz w:val="20"/>
          <w:lang w:val="af-ZA"/>
        </w:rPr>
        <w:t xml:space="preserve"> </w:t>
      </w:r>
      <w:r w:rsidRPr="006D2E03">
        <w:rPr>
          <w:rFonts w:ascii="GHEA Grapalat" w:hAnsi="GHEA Grapalat" w:cs="Sylfaen"/>
          <w:sz w:val="20"/>
          <w:lang w:val="hy-AM"/>
        </w:rPr>
        <w:t>պահանջները</w:t>
      </w:r>
      <w:r w:rsidRPr="004B72E3">
        <w:rPr>
          <w:rFonts w:ascii="GHEA Grapalat" w:hAnsi="GHEA Grapalat" w:cs="Sylfaen"/>
          <w:sz w:val="20"/>
          <w:lang w:val="af-ZA"/>
        </w:rPr>
        <w:t xml:space="preserve"> </w:t>
      </w:r>
      <w:r w:rsidRPr="006D2E03">
        <w:rPr>
          <w:rFonts w:ascii="GHEA Grapalat" w:hAnsi="GHEA Grapalat" w:cs="Sylfaen"/>
          <w:sz w:val="20"/>
          <w:lang w:val="hy-AM"/>
        </w:rPr>
        <w:t>չեն</w:t>
      </w:r>
      <w:r w:rsidRPr="004B72E3">
        <w:rPr>
          <w:rFonts w:ascii="GHEA Grapalat" w:hAnsi="GHEA Grapalat" w:cs="Sylfaen"/>
          <w:sz w:val="20"/>
          <w:lang w:val="af-ZA"/>
        </w:rPr>
        <w:t xml:space="preserve"> </w:t>
      </w:r>
      <w:r w:rsidRPr="006D2E03">
        <w:rPr>
          <w:rFonts w:ascii="GHEA Grapalat" w:hAnsi="GHEA Grapalat" w:cs="Sylfaen"/>
          <w:sz w:val="20"/>
          <w:lang w:val="hy-AM"/>
        </w:rPr>
        <w:t>կիրառվում</w:t>
      </w:r>
      <w:r w:rsidRPr="004B72E3">
        <w:rPr>
          <w:rFonts w:ascii="GHEA Grapalat" w:hAnsi="GHEA Grapalat" w:cs="Sylfaen"/>
          <w:sz w:val="20"/>
          <w:lang w:val="af-ZA"/>
        </w:rPr>
        <w:t xml:space="preserve"> </w:t>
      </w:r>
      <w:r w:rsidRPr="006D2E03">
        <w:rPr>
          <w:rFonts w:ascii="GHEA Grapalat" w:hAnsi="GHEA Grapalat" w:cs="Sylfaen"/>
          <w:sz w:val="20"/>
          <w:lang w:val="hy-AM"/>
        </w:rPr>
        <w:t>այն</w:t>
      </w:r>
      <w:r w:rsidRPr="004B72E3">
        <w:rPr>
          <w:rFonts w:ascii="GHEA Grapalat" w:hAnsi="GHEA Grapalat" w:cs="Sylfaen"/>
          <w:sz w:val="20"/>
          <w:lang w:val="af-ZA"/>
        </w:rPr>
        <w:t xml:space="preserve"> </w:t>
      </w:r>
      <w:r w:rsidRPr="006D2E03">
        <w:rPr>
          <w:rFonts w:ascii="GHEA Grapalat" w:hAnsi="GHEA Grapalat" w:cs="Sylfaen"/>
          <w:sz w:val="20"/>
          <w:lang w:val="hy-AM"/>
        </w:rPr>
        <w:t>դեպքում</w:t>
      </w:r>
      <w:r w:rsidRPr="004B72E3">
        <w:rPr>
          <w:rFonts w:ascii="GHEA Grapalat" w:hAnsi="GHEA Grapalat" w:cs="Sylfaen"/>
          <w:sz w:val="20"/>
          <w:lang w:val="af-ZA"/>
        </w:rPr>
        <w:t xml:space="preserve">, </w:t>
      </w:r>
      <w:r w:rsidRPr="006D2E03">
        <w:rPr>
          <w:rFonts w:ascii="GHEA Grapalat" w:hAnsi="GHEA Grapalat" w:cs="Sylfaen"/>
          <w:sz w:val="20"/>
          <w:lang w:val="hy-AM"/>
        </w:rPr>
        <w:t>երբ</w:t>
      </w:r>
      <w:r w:rsidRPr="004B72E3">
        <w:rPr>
          <w:rFonts w:ascii="GHEA Grapalat" w:hAnsi="GHEA Grapalat" w:cs="Sylfaen"/>
          <w:sz w:val="20"/>
          <w:lang w:val="af-ZA"/>
        </w:rPr>
        <w:t xml:space="preserve"> </w:t>
      </w:r>
      <w:r w:rsidRPr="006D2E03">
        <w:rPr>
          <w:rFonts w:ascii="GHEA Grapalat" w:hAnsi="GHEA Grapalat" w:cs="Sylfaen"/>
          <w:sz w:val="20"/>
          <w:lang w:val="hy-AM"/>
        </w:rPr>
        <w:t>հայտ</w:t>
      </w:r>
      <w:r w:rsidRPr="004B72E3">
        <w:rPr>
          <w:rFonts w:ascii="GHEA Grapalat" w:hAnsi="GHEA Grapalat" w:cs="Sylfaen"/>
          <w:sz w:val="20"/>
          <w:lang w:val="af-ZA"/>
        </w:rPr>
        <w:t xml:space="preserve"> </w:t>
      </w:r>
      <w:r w:rsidRPr="006D2E03">
        <w:rPr>
          <w:rFonts w:ascii="GHEA Grapalat" w:hAnsi="GHEA Grapalat" w:cs="Sylfaen"/>
          <w:sz w:val="20"/>
          <w:lang w:val="hy-AM"/>
        </w:rPr>
        <w:t>է</w:t>
      </w:r>
      <w:r w:rsidRPr="004B72E3">
        <w:rPr>
          <w:rFonts w:ascii="GHEA Grapalat" w:hAnsi="GHEA Grapalat" w:cs="Sylfaen"/>
          <w:sz w:val="20"/>
          <w:lang w:val="af-ZA"/>
        </w:rPr>
        <w:t xml:space="preserve"> </w:t>
      </w:r>
      <w:r w:rsidRPr="006D2E03">
        <w:rPr>
          <w:rFonts w:ascii="GHEA Grapalat" w:hAnsi="GHEA Grapalat" w:cs="Sylfaen"/>
          <w:sz w:val="20"/>
          <w:lang w:val="hy-AM"/>
        </w:rPr>
        <w:t>ներկայացել</w:t>
      </w:r>
      <w:r w:rsidRPr="004B72E3">
        <w:rPr>
          <w:rFonts w:ascii="GHEA Grapalat" w:hAnsi="GHEA Grapalat" w:cs="Sylfaen"/>
          <w:sz w:val="20"/>
          <w:lang w:val="af-ZA"/>
        </w:rPr>
        <w:t xml:space="preserve"> </w:t>
      </w:r>
      <w:r w:rsidRPr="006D2E03">
        <w:rPr>
          <w:rFonts w:ascii="GHEA Grapalat" w:hAnsi="GHEA Grapalat" w:cs="Sylfaen"/>
          <w:sz w:val="20"/>
          <w:lang w:val="hy-AM"/>
        </w:rPr>
        <w:t>մեկ</w:t>
      </w:r>
      <w:r w:rsidRPr="004B72E3">
        <w:rPr>
          <w:rFonts w:ascii="GHEA Grapalat" w:hAnsi="GHEA Grapalat" w:cs="Sylfaen"/>
          <w:sz w:val="20"/>
          <w:lang w:val="af-ZA"/>
        </w:rPr>
        <w:t xml:space="preserve"> </w:t>
      </w:r>
      <w:r w:rsidRPr="006D2E03">
        <w:rPr>
          <w:rFonts w:ascii="GHEA Grapalat" w:hAnsi="GHEA Grapalat" w:cs="Sylfaen"/>
          <w:sz w:val="20"/>
          <w:lang w:val="hy-AM"/>
        </w:rPr>
        <w:t>մասնակից</w:t>
      </w:r>
      <w:r w:rsidRPr="004B72E3">
        <w:rPr>
          <w:rFonts w:ascii="GHEA Grapalat" w:hAnsi="GHEA Grapalat" w:cs="Sylfaen"/>
          <w:sz w:val="20"/>
          <w:lang w:val="af-ZA"/>
        </w:rPr>
        <w:t xml:space="preserve"> </w:t>
      </w:r>
      <w:r w:rsidRPr="006D2E03">
        <w:rPr>
          <w:rFonts w:ascii="GHEA Grapalat" w:hAnsi="GHEA Grapalat" w:cs="Sylfaen"/>
          <w:sz w:val="20"/>
          <w:lang w:val="hy-AM"/>
        </w:rPr>
        <w:t>կամ</w:t>
      </w:r>
      <w:r w:rsidRPr="004B72E3">
        <w:rPr>
          <w:rFonts w:ascii="GHEA Grapalat" w:hAnsi="GHEA Grapalat" w:cs="Sylfaen"/>
          <w:sz w:val="20"/>
          <w:lang w:val="af-ZA"/>
        </w:rPr>
        <w:t xml:space="preserve"> </w:t>
      </w:r>
      <w:r w:rsidRPr="006D2E03">
        <w:rPr>
          <w:rFonts w:ascii="GHEA Grapalat" w:hAnsi="GHEA Grapalat" w:cs="Sylfaen"/>
          <w:sz w:val="20"/>
          <w:lang w:val="hy-AM"/>
        </w:rPr>
        <w:t>հրավերի</w:t>
      </w:r>
      <w:r w:rsidRPr="004B72E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4B72E3">
        <w:rPr>
          <w:rFonts w:ascii="GHEA Grapalat" w:hAnsi="GHEA Grapalat" w:cs="Sylfaen"/>
          <w:sz w:val="20"/>
          <w:lang w:val="af-ZA"/>
        </w:rPr>
        <w:t xml:space="preserve"> </w:t>
      </w:r>
      <w:r w:rsidRPr="006D2E03">
        <w:rPr>
          <w:rFonts w:ascii="GHEA Grapalat" w:hAnsi="GHEA Grapalat" w:cs="Sylfaen"/>
          <w:sz w:val="20"/>
          <w:lang w:val="hy-AM"/>
        </w:rPr>
        <w:t>բավարար</w:t>
      </w:r>
      <w:r w:rsidRPr="004B72E3">
        <w:rPr>
          <w:rFonts w:ascii="GHEA Grapalat" w:hAnsi="GHEA Grapalat" w:cs="Sylfaen"/>
          <w:sz w:val="20"/>
          <w:lang w:val="af-ZA"/>
        </w:rPr>
        <w:t xml:space="preserve"> </w:t>
      </w:r>
      <w:r w:rsidRPr="006D2E03">
        <w:rPr>
          <w:rFonts w:ascii="GHEA Grapalat" w:hAnsi="GHEA Grapalat" w:cs="Sylfaen"/>
          <w:sz w:val="20"/>
          <w:lang w:val="hy-AM"/>
        </w:rPr>
        <w:t>է</w:t>
      </w:r>
      <w:r w:rsidRPr="004B72E3">
        <w:rPr>
          <w:rFonts w:ascii="GHEA Grapalat" w:hAnsi="GHEA Grapalat" w:cs="Sylfaen"/>
          <w:sz w:val="20"/>
          <w:lang w:val="af-ZA"/>
        </w:rPr>
        <w:t xml:space="preserve"> </w:t>
      </w:r>
      <w:r w:rsidRPr="006D2E03">
        <w:rPr>
          <w:rFonts w:ascii="GHEA Grapalat" w:hAnsi="GHEA Grapalat" w:cs="Sylfaen"/>
          <w:sz w:val="20"/>
          <w:lang w:val="hy-AM"/>
        </w:rPr>
        <w:t>գնահատվել</w:t>
      </w:r>
      <w:r w:rsidRPr="004B72E3">
        <w:rPr>
          <w:rFonts w:ascii="GHEA Grapalat" w:hAnsi="GHEA Grapalat" w:cs="Sylfaen"/>
          <w:sz w:val="20"/>
          <w:lang w:val="af-ZA"/>
        </w:rPr>
        <w:t xml:space="preserve"> </w:t>
      </w:r>
      <w:r w:rsidRPr="006D2E03">
        <w:rPr>
          <w:rFonts w:ascii="GHEA Grapalat" w:hAnsi="GHEA Grapalat" w:cs="Sylfaen"/>
          <w:sz w:val="20"/>
          <w:lang w:val="hy-AM"/>
        </w:rPr>
        <w:t>միայն</w:t>
      </w:r>
      <w:r w:rsidRPr="004B72E3">
        <w:rPr>
          <w:rFonts w:ascii="GHEA Grapalat" w:hAnsi="GHEA Grapalat" w:cs="Sylfaen"/>
          <w:sz w:val="20"/>
          <w:lang w:val="af-ZA"/>
        </w:rPr>
        <w:t xml:space="preserve"> </w:t>
      </w:r>
      <w:r w:rsidRPr="006D2E03">
        <w:rPr>
          <w:rFonts w:ascii="GHEA Grapalat" w:hAnsi="GHEA Grapalat" w:cs="Sylfaen"/>
          <w:sz w:val="20"/>
          <w:lang w:val="hy-AM"/>
        </w:rPr>
        <w:t>մեկ</w:t>
      </w:r>
      <w:r w:rsidRPr="004B72E3">
        <w:rPr>
          <w:rFonts w:ascii="GHEA Grapalat" w:hAnsi="GHEA Grapalat" w:cs="Sylfaen"/>
          <w:sz w:val="20"/>
          <w:lang w:val="af-ZA"/>
        </w:rPr>
        <w:t xml:space="preserve"> </w:t>
      </w:r>
      <w:r w:rsidRPr="006D2E03">
        <w:rPr>
          <w:rFonts w:ascii="GHEA Grapalat" w:hAnsi="GHEA Grapalat" w:cs="Sylfaen"/>
          <w:sz w:val="20"/>
          <w:lang w:val="hy-AM"/>
        </w:rPr>
        <w:t>մասնակցի</w:t>
      </w:r>
      <w:r w:rsidRPr="004B72E3">
        <w:rPr>
          <w:rFonts w:ascii="GHEA Grapalat" w:hAnsi="GHEA Grapalat" w:cs="Sylfaen"/>
          <w:sz w:val="20"/>
          <w:lang w:val="af-ZA"/>
        </w:rPr>
        <w:t xml:space="preserve"> </w:t>
      </w:r>
      <w:r w:rsidRPr="006D2E03">
        <w:rPr>
          <w:rFonts w:ascii="GHEA Grapalat" w:hAnsi="GHEA Grapalat" w:cs="Sylfaen"/>
          <w:sz w:val="20"/>
          <w:lang w:val="hy-AM"/>
        </w:rPr>
        <w:t>հայտ</w:t>
      </w:r>
      <w:r w:rsidR="004C6D52">
        <w:rPr>
          <w:rFonts w:ascii="GHEA Grapalat" w:hAnsi="GHEA Grapalat" w:cs="Sylfaen"/>
          <w:sz w:val="20"/>
          <w:lang w:val="hy-AM"/>
        </w:rPr>
        <w:t>,</w:t>
      </w:r>
    </w:p>
    <w:p w:rsidR="00436F47" w:rsidRPr="00A71D81" w:rsidRDefault="00704862" w:rsidP="00EF3662">
      <w:pPr>
        <w:ind w:firstLine="708"/>
        <w:jc w:val="both"/>
        <w:rPr>
          <w:rFonts w:ascii="GHEA Grapalat" w:hAnsi="GHEA Grapalat" w:cs="Sylfaen"/>
          <w:sz w:val="20"/>
          <w:lang w:val="hy-AM"/>
        </w:rPr>
      </w:pPr>
      <w:r w:rsidRPr="00A71D81">
        <w:rPr>
          <w:rFonts w:ascii="GHEA Grapalat" w:hAnsi="GHEA Grapalat" w:cs="Sylfaen"/>
          <w:sz w:val="20"/>
          <w:lang w:val="hy-AM"/>
        </w:rPr>
        <w:lastRenderedPageBreak/>
        <w:t xml:space="preserve">է. բանակցությունների համար սահմանված վերջնաժամկետը լրանալու պահին, եթե դրան ներկա մասնակիցների ներկայացրած գները գերազանցում են գնման գինը, </w:t>
      </w:r>
      <w:r w:rsidR="00973FB1" w:rsidRPr="00A71D81">
        <w:rPr>
          <w:rFonts w:ascii="GHEA Grapalat" w:hAnsi="GHEA Grapalat" w:cs="Sylfaen"/>
          <w:sz w:val="20"/>
          <w:lang w:val="hy-AM"/>
        </w:rPr>
        <w:t>կամ</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նվազագույն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գները</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հավասար</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են</w:t>
      </w:r>
      <w:r w:rsidR="00973FB1" w:rsidRPr="00A71D81">
        <w:rPr>
          <w:rFonts w:ascii="GHEA Grapalat" w:hAnsi="GHEA Grapalat" w:cs="Sylfaen"/>
          <w:sz w:val="20"/>
          <w:lang w:val="af-ZA"/>
        </w:rPr>
        <w:t>,</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գնման</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ընթացակարգը</w:t>
      </w:r>
      <w:r w:rsidR="009B6D58" w:rsidRPr="00A71D81">
        <w:rPr>
          <w:rFonts w:ascii="GHEA Grapalat" w:hAnsi="GHEA Grapalat" w:cs="Sylfaen"/>
          <w:sz w:val="20"/>
          <w:lang w:val="af-ZA"/>
        </w:rPr>
        <w:t xml:space="preserve"> </w:t>
      </w:r>
      <w:r w:rsidR="005A3DC6" w:rsidRPr="00A71D81">
        <w:rPr>
          <w:rFonts w:ascii="GHEA Grapalat" w:hAnsi="GHEA Grapalat" w:cs="Sylfaen"/>
          <w:sz w:val="20"/>
          <w:lang w:val="hy-AM"/>
        </w:rPr>
        <w:t>Օ</w:t>
      </w:r>
      <w:r w:rsidR="00973FB1" w:rsidRPr="00A71D81">
        <w:rPr>
          <w:rFonts w:ascii="GHEA Grapalat" w:hAnsi="GHEA Grapalat" w:cs="Sylfaen"/>
          <w:sz w:val="20"/>
          <w:lang w:val="hy-AM"/>
        </w:rPr>
        <w:t>րենքի</w:t>
      </w:r>
      <w:r w:rsidR="00973FB1" w:rsidRPr="00A71D81">
        <w:rPr>
          <w:rFonts w:ascii="GHEA Grapalat" w:hAnsi="GHEA Grapalat" w:cs="Sylfaen"/>
          <w:sz w:val="20"/>
          <w:lang w:val="af-ZA"/>
        </w:rPr>
        <w:t xml:space="preserve"> 37-</w:t>
      </w:r>
      <w:r w:rsidR="00973FB1" w:rsidRPr="00A71D81">
        <w:rPr>
          <w:rFonts w:ascii="GHEA Grapalat" w:hAnsi="GHEA Grapalat" w:cs="Sylfaen"/>
          <w:sz w:val="20"/>
          <w:lang w:val="hy-AM"/>
        </w:rPr>
        <w:t>րդ</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հոդվածի</w:t>
      </w:r>
      <w:r w:rsidR="00973FB1" w:rsidRPr="00A71D81">
        <w:rPr>
          <w:rFonts w:ascii="GHEA Grapalat" w:hAnsi="GHEA Grapalat" w:cs="Sylfaen"/>
          <w:sz w:val="20"/>
          <w:lang w:val="af-ZA"/>
        </w:rPr>
        <w:t xml:space="preserve"> 1-</w:t>
      </w:r>
      <w:r w:rsidR="00973FB1" w:rsidRPr="00A71D81">
        <w:rPr>
          <w:rFonts w:ascii="GHEA Grapalat" w:hAnsi="GHEA Grapalat" w:cs="Sylfaen"/>
          <w:sz w:val="20"/>
          <w:lang w:val="hy-AM"/>
        </w:rPr>
        <w:t>ին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մասի</w:t>
      </w:r>
      <w:r w:rsidR="00973FB1" w:rsidRPr="00A71D81">
        <w:rPr>
          <w:rFonts w:ascii="GHEA Grapalat" w:hAnsi="GHEA Grapalat" w:cs="Sylfaen"/>
          <w:sz w:val="20"/>
          <w:lang w:val="af-ZA"/>
        </w:rPr>
        <w:t xml:space="preserve"> 1-</w:t>
      </w:r>
      <w:r w:rsidR="00973FB1" w:rsidRPr="00A71D81">
        <w:rPr>
          <w:rFonts w:ascii="GHEA Grapalat" w:hAnsi="GHEA Grapalat" w:cs="Sylfaen"/>
          <w:sz w:val="20"/>
          <w:lang w:val="hy-AM"/>
        </w:rPr>
        <w:t>ին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կետի</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հիման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վրա</w:t>
      </w:r>
      <w:r w:rsidR="00973FB1" w:rsidRPr="00A71D81">
        <w:rPr>
          <w:rFonts w:ascii="GHEA Grapalat" w:hAnsi="GHEA Grapalat" w:cs="Sylfaen"/>
          <w:sz w:val="20"/>
          <w:lang w:val="af-ZA"/>
        </w:rPr>
        <w:t xml:space="preserve"> </w:t>
      </w:r>
      <w:r w:rsidR="009B6D58" w:rsidRPr="00A71D81">
        <w:rPr>
          <w:rFonts w:ascii="GHEA Grapalat" w:hAnsi="GHEA Grapalat" w:cs="Sylfaen"/>
          <w:sz w:val="20"/>
          <w:lang w:val="hy-AM"/>
        </w:rPr>
        <w:t>հայտարարվում</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է</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չկայացած</w:t>
      </w:r>
      <w:r w:rsidR="003D1FE3" w:rsidRPr="00A71D81">
        <w:rPr>
          <w:rFonts w:ascii="GHEA Grapalat" w:hAnsi="GHEA Grapalat" w:cs="Sylfaen"/>
          <w:sz w:val="20"/>
          <w:lang w:val="hy-AM"/>
        </w:rPr>
        <w:t>, բացառությամբ սույն ենթակետի «զ» պարբերությամբ նախատեսված դեպքի:</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DB4EFF" w:rsidRPr="006D2E03" w:rsidRDefault="008769B4" w:rsidP="00EF3662">
      <w:pPr>
        <w:ind w:firstLine="375"/>
        <w:jc w:val="both"/>
        <w:rPr>
          <w:rFonts w:ascii="GHEA Grapalat" w:hAnsi="GHEA Grapalat" w:cs="Sylfaen"/>
          <w:sz w:val="20"/>
          <w:lang w:val="hy-AM"/>
        </w:rPr>
      </w:pPr>
      <w:r w:rsidRPr="006D2E03">
        <w:rPr>
          <w:rFonts w:ascii="GHEA Grapalat" w:hAnsi="GHEA Grapalat"/>
          <w:lang w:val="af-ZA"/>
        </w:rPr>
        <w:tab/>
      </w:r>
      <w:r w:rsidR="00A150A9" w:rsidRPr="006D2E03">
        <w:rPr>
          <w:rFonts w:ascii="GHEA Grapalat" w:hAnsi="GHEA Grapalat" w:cs="Sylfaen"/>
          <w:sz w:val="20"/>
          <w:lang w:val="af-ZA"/>
        </w:rPr>
        <w:t>8</w:t>
      </w:r>
      <w:r w:rsidR="0036230B" w:rsidRPr="006D2E03">
        <w:rPr>
          <w:rFonts w:ascii="GHEA Grapalat" w:hAnsi="GHEA Grapalat" w:cs="Sylfaen"/>
          <w:sz w:val="20"/>
          <w:lang w:val="af-ZA"/>
        </w:rPr>
        <w:t>.</w:t>
      </w:r>
      <w:r w:rsidR="00BE037D" w:rsidRPr="006D2E03">
        <w:rPr>
          <w:rFonts w:ascii="GHEA Grapalat" w:hAnsi="GHEA Grapalat" w:cs="Sylfaen"/>
          <w:sz w:val="20"/>
          <w:lang w:val="af-ZA"/>
        </w:rPr>
        <w:t>13</w:t>
      </w:r>
      <w:r w:rsidR="009D03A4" w:rsidRPr="006D2E03">
        <w:rPr>
          <w:rFonts w:ascii="GHEA Grapalat" w:hAnsi="GHEA Grapalat" w:cs="Sylfaen"/>
          <w:sz w:val="20"/>
          <w:lang w:val="af-ZA"/>
        </w:rPr>
        <w:t xml:space="preserve"> </w:t>
      </w:r>
      <w:r w:rsidR="0036230B" w:rsidRPr="006D2E03">
        <w:rPr>
          <w:rFonts w:ascii="GHEA Grapalat" w:hAnsi="GHEA Grapalat" w:cs="Sylfaen"/>
          <w:sz w:val="20"/>
        </w:rPr>
        <w:t>Օրենքի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հոդվածի</w:t>
      </w:r>
      <w:r w:rsidR="0036230B" w:rsidRPr="006D2E03">
        <w:rPr>
          <w:rFonts w:ascii="GHEA Grapalat" w:hAnsi="GHEA Grapalat" w:cs="Sylfaen"/>
          <w:sz w:val="20"/>
          <w:lang w:val="af-ZA"/>
        </w:rPr>
        <w:t xml:space="preserve"> 1-</w:t>
      </w:r>
      <w:r w:rsidR="0036230B" w:rsidRPr="006D2E03">
        <w:rPr>
          <w:rFonts w:ascii="GHEA Grapalat" w:hAnsi="GHEA Grapalat" w:cs="Sylfaen"/>
          <w:sz w:val="20"/>
        </w:rPr>
        <w:t>ին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մասի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կետով</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նախատեսված</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հիմքերն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ի</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հայտ</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գալու</w:t>
      </w:r>
      <w:r w:rsidR="0036230B"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պատճառաբանված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վրա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որում</w:t>
      </w:r>
      <w:r w:rsidR="00F40755" w:rsidRPr="006D2E03">
        <w:rPr>
          <w:rFonts w:ascii="GHEA Grapalat" w:hAnsi="GHEA Grapalat" w:cs="Sylfaen"/>
          <w:sz w:val="20"/>
          <w:lang w:val="af-ZA"/>
        </w:rPr>
        <w:t xml:space="preserve"> </w:t>
      </w:r>
      <w:r w:rsidR="00F40755" w:rsidRPr="006D2E03">
        <w:rPr>
          <w:rFonts w:ascii="Calibri" w:hAnsi="Calibri" w:cs="Calibri"/>
          <w:sz w:val="20"/>
          <w:lang w:val="af-ZA"/>
        </w:rPr>
        <w:t> </w:t>
      </w:r>
      <w:r w:rsidR="00F40755" w:rsidRPr="006D2E03">
        <w:rPr>
          <w:rFonts w:ascii="GHEA Grapalat" w:hAnsi="GHEA Grapalat" w:cs="Sylfaen"/>
          <w:sz w:val="20"/>
          <w:lang w:val="ru-RU"/>
        </w:rPr>
        <w:t>սույն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կետում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նշված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կայացնում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ընթացակարգը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չկայացած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հայտարարվելու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կնքված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պայմանագիրը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միակողմանի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լուծելու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կայացվելուն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այն</w:t>
      </w:r>
      <w:r w:rsidR="00F40755" w:rsidRPr="006D2E03">
        <w:rPr>
          <w:rFonts w:ascii="GHEA Grapalat" w:hAnsi="GHEA Grapalat" w:cs="Sylfaen"/>
          <w:sz w:val="20"/>
          <w:lang w:val="af-ZA"/>
        </w:rPr>
        <w:t xml:space="preserve"> գրավոր </w:t>
      </w:r>
      <w:r w:rsidR="00F40755" w:rsidRPr="006D2E03">
        <w:rPr>
          <w:rFonts w:ascii="GHEA Grapalat" w:hAnsi="GHEA Grapalat" w:cs="Sylfaen"/>
          <w:sz w:val="20"/>
          <w:lang w:val="ru-RU"/>
        </w:rPr>
        <w:t>տրամադրվում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մարմնին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իսկ</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դրությամբ</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կողմից</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բողոքարկման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հարուցված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չավարտված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առկայության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տվյալ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եզրափակիչ</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lastRenderedPageBreak/>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ակտն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ուժի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մեջ</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մտնելու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եթե</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քննության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արդյունքով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կատարման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հնարավորությունը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rsidR="00DB4EFF" w:rsidRPr="006D2E03" w:rsidRDefault="00DB4EFF" w:rsidP="00DB4EFF">
      <w:pPr>
        <w:shd w:val="clear" w:color="auto" w:fill="FFFFFF"/>
        <w:ind w:firstLine="375"/>
        <w:jc w:val="both"/>
        <w:rPr>
          <w:rFonts w:ascii="GHEA Grapalat" w:hAnsi="GHEA Grapalat" w:cs="Sylfaen"/>
          <w:sz w:val="20"/>
          <w:lang w:val="af-ZA"/>
        </w:rPr>
      </w:pPr>
      <w:r w:rsidRPr="006D2E03">
        <w:rPr>
          <w:rFonts w:ascii="GHEA Grapalat" w:hAnsi="GHEA Grapalat" w:cs="Sylfaen"/>
          <w:sz w:val="20"/>
          <w:lang w:val="af-ZA"/>
        </w:rPr>
        <w:t>Ընդ որում, եթե՝</w:t>
      </w:r>
    </w:p>
    <w:p w:rsidR="00DB4EFF" w:rsidRPr="006D2E03" w:rsidRDefault="00DB4EFF" w:rsidP="00DB4EFF">
      <w:pPr>
        <w:pStyle w:val="ListParagraph"/>
        <w:numPr>
          <w:ilvl w:val="0"/>
          <w:numId w:val="18"/>
        </w:numPr>
        <w:shd w:val="clear" w:color="auto" w:fill="FFFFFF"/>
        <w:ind w:left="0" w:firstLine="630"/>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6D7580">
        <w:rPr>
          <w:rFonts w:ascii="GHEA Grapalat" w:hAnsi="GHEA Grapalat" w:cs="Sylfaen"/>
          <w:sz w:val="20"/>
          <w:lang w:val="af-ZA"/>
        </w:rPr>
        <w:t xml:space="preserve"> </w:t>
      </w:r>
      <w:r w:rsidRPr="006D2E03">
        <w:rPr>
          <w:rFonts w:ascii="GHEA Grapalat" w:hAnsi="GHEA Grapalat" w:cs="Sylfaen"/>
          <w:sz w:val="20"/>
        </w:rPr>
        <w:t>որոշումը</w:t>
      </w:r>
      <w:r w:rsidRPr="006D7580">
        <w:rPr>
          <w:rFonts w:ascii="GHEA Grapalat" w:hAnsi="GHEA Grapalat" w:cs="Sylfaen"/>
          <w:sz w:val="20"/>
          <w:lang w:val="af-ZA"/>
        </w:rPr>
        <w:t xml:space="preserve"> </w:t>
      </w:r>
      <w:r w:rsidRPr="006D2E03">
        <w:rPr>
          <w:rFonts w:ascii="GHEA Grapalat" w:hAnsi="GHEA Grapalat" w:cs="Sylfaen"/>
          <w:sz w:val="20"/>
        </w:rPr>
        <w:t>ներկայացվելու</w:t>
      </w:r>
      <w:r w:rsidRPr="006D7580">
        <w:rPr>
          <w:rFonts w:ascii="GHEA Grapalat" w:hAnsi="GHEA Grapalat" w:cs="Sylfaen"/>
          <w:sz w:val="20"/>
          <w:lang w:val="af-ZA"/>
        </w:rPr>
        <w:t xml:space="preserve"> </w:t>
      </w:r>
      <w:r w:rsidRPr="006D2E03">
        <w:rPr>
          <w:rFonts w:ascii="GHEA Grapalat" w:hAnsi="GHEA Grapalat" w:cs="Sylfaen"/>
          <w:sz w:val="20"/>
        </w:rPr>
        <w:t>վերջնաժամկետը</w:t>
      </w:r>
      <w:r w:rsidRPr="006D7580">
        <w:rPr>
          <w:rFonts w:ascii="GHEA Grapalat" w:hAnsi="GHEA Grapalat" w:cs="Sylfaen"/>
          <w:sz w:val="20"/>
          <w:lang w:val="af-ZA"/>
        </w:rPr>
        <w:t xml:space="preserve"> </w:t>
      </w:r>
      <w:r w:rsidRPr="006D2E03">
        <w:rPr>
          <w:rFonts w:ascii="GHEA Grapalat" w:hAnsi="GHEA Grapalat" w:cs="Sylfaen"/>
          <w:sz w:val="20"/>
        </w:rPr>
        <w:t>լրանալու</w:t>
      </w:r>
      <w:r w:rsidRPr="006D7580">
        <w:rPr>
          <w:rFonts w:ascii="GHEA Grapalat" w:hAnsi="GHEA Grapalat" w:cs="Sylfaen"/>
          <w:sz w:val="20"/>
          <w:lang w:val="af-ZA"/>
        </w:rPr>
        <w:t xml:space="preserve"> </w:t>
      </w:r>
      <w:r w:rsidRPr="006D2E03">
        <w:rPr>
          <w:rFonts w:ascii="GHEA Grapalat" w:hAnsi="GHEA Grapalat" w:cs="Sylfaen"/>
          <w:sz w:val="20"/>
        </w:rPr>
        <w:t>օրվա</w:t>
      </w:r>
      <w:r w:rsidRPr="006D7580">
        <w:rPr>
          <w:rFonts w:ascii="GHEA Grapalat" w:hAnsi="GHEA Grapalat" w:cs="Sylfaen"/>
          <w:sz w:val="20"/>
          <w:lang w:val="af-ZA"/>
        </w:rPr>
        <w:t xml:space="preserve"> </w:t>
      </w:r>
      <w:r w:rsidRPr="006D2E03">
        <w:rPr>
          <w:rFonts w:ascii="GHEA Grapalat" w:hAnsi="GHEA Grapalat" w:cs="Sylfaen"/>
          <w:sz w:val="20"/>
        </w:rPr>
        <w:t>դրությամբ</w:t>
      </w:r>
      <w:r w:rsidRPr="006D7580">
        <w:rPr>
          <w:rFonts w:ascii="GHEA Grapalat" w:hAnsi="GHEA Grapalat" w:cs="Sylfaen"/>
          <w:sz w:val="20"/>
          <w:lang w:val="af-ZA"/>
        </w:rPr>
        <w:t xml:space="preserve"> </w:t>
      </w:r>
      <w:r w:rsidRPr="006D2E03">
        <w:rPr>
          <w:rFonts w:ascii="GHEA Grapalat" w:hAnsi="GHEA Grapalat" w:cs="Sylfaen"/>
          <w:sz w:val="20"/>
        </w:rPr>
        <w:t>մասնակիցը</w:t>
      </w:r>
      <w:r w:rsidRPr="006D7580">
        <w:rPr>
          <w:rFonts w:ascii="GHEA Grapalat" w:hAnsi="GHEA Grapalat" w:cs="Sylfaen"/>
          <w:sz w:val="20"/>
          <w:lang w:val="af-ZA"/>
        </w:rPr>
        <w:t xml:space="preserve"> </w:t>
      </w:r>
      <w:r w:rsidRPr="006D2E03">
        <w:rPr>
          <w:rFonts w:ascii="GHEA Grapalat" w:hAnsi="GHEA Grapalat" w:cs="Sylfaen"/>
          <w:sz w:val="20"/>
        </w:rPr>
        <w:t>կամ</w:t>
      </w:r>
      <w:r w:rsidRPr="006D7580">
        <w:rPr>
          <w:rFonts w:ascii="GHEA Grapalat" w:hAnsi="GHEA Grapalat" w:cs="Sylfaen"/>
          <w:sz w:val="20"/>
          <w:lang w:val="af-ZA"/>
        </w:rPr>
        <w:t xml:space="preserve"> </w:t>
      </w:r>
      <w:r w:rsidRPr="006D2E03">
        <w:rPr>
          <w:rFonts w:ascii="GHEA Grapalat" w:hAnsi="GHEA Grapalat" w:cs="Sylfaen"/>
          <w:sz w:val="20"/>
        </w:rPr>
        <w:t>պայմանագիրը</w:t>
      </w:r>
      <w:r w:rsidRPr="006D7580">
        <w:rPr>
          <w:rFonts w:ascii="GHEA Grapalat" w:hAnsi="GHEA Grapalat" w:cs="Sylfaen"/>
          <w:sz w:val="20"/>
          <w:lang w:val="af-ZA"/>
        </w:rPr>
        <w:t xml:space="preserve"> </w:t>
      </w:r>
      <w:r w:rsidRPr="006D2E03">
        <w:rPr>
          <w:rFonts w:ascii="GHEA Grapalat" w:hAnsi="GHEA Grapalat" w:cs="Sylfaen"/>
          <w:sz w:val="20"/>
        </w:rPr>
        <w:t>կնքած</w:t>
      </w:r>
      <w:r w:rsidRPr="006D7580">
        <w:rPr>
          <w:rFonts w:ascii="GHEA Grapalat" w:hAnsi="GHEA Grapalat" w:cs="Sylfaen"/>
          <w:sz w:val="20"/>
          <w:lang w:val="af-ZA"/>
        </w:rPr>
        <w:t xml:space="preserve"> </w:t>
      </w:r>
      <w:r w:rsidRPr="006D2E03">
        <w:rPr>
          <w:rFonts w:ascii="GHEA Grapalat" w:hAnsi="GHEA Grapalat" w:cs="Sylfaen"/>
          <w:sz w:val="20"/>
        </w:rPr>
        <w:t>անձը</w:t>
      </w:r>
      <w:r w:rsidRPr="006D7580">
        <w:rPr>
          <w:rFonts w:ascii="GHEA Grapalat" w:hAnsi="GHEA Grapalat" w:cs="Sylfaen"/>
          <w:sz w:val="20"/>
          <w:lang w:val="af-ZA"/>
        </w:rPr>
        <w:t xml:space="preserve"> </w:t>
      </w:r>
      <w:r w:rsidRPr="006D2E03">
        <w:rPr>
          <w:rFonts w:ascii="GHEA Grapalat" w:hAnsi="GHEA Grapalat" w:cs="Sylfaen"/>
          <w:sz w:val="20"/>
        </w:rPr>
        <w:t>վճարել</w:t>
      </w:r>
      <w:r w:rsidRPr="006D7580">
        <w:rPr>
          <w:rFonts w:ascii="GHEA Grapalat" w:hAnsi="GHEA Grapalat" w:cs="Sylfaen"/>
          <w:sz w:val="20"/>
          <w:lang w:val="af-ZA"/>
        </w:rPr>
        <w:t xml:space="preserve"> </w:t>
      </w:r>
      <w:r w:rsidRPr="006D2E03">
        <w:rPr>
          <w:rFonts w:ascii="GHEA Grapalat" w:hAnsi="GHEA Grapalat" w:cs="Sylfaen"/>
          <w:sz w:val="20"/>
        </w:rPr>
        <w:t>է</w:t>
      </w:r>
      <w:r w:rsidRPr="006D7580">
        <w:rPr>
          <w:rFonts w:ascii="GHEA Grapalat" w:hAnsi="GHEA Grapalat" w:cs="Sylfaen"/>
          <w:sz w:val="20"/>
          <w:lang w:val="af-ZA"/>
        </w:rPr>
        <w:t xml:space="preserve"> </w:t>
      </w:r>
      <w:r w:rsidRPr="006D2E0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EFF" w:rsidRPr="006D2E03" w:rsidRDefault="00DB4EFF" w:rsidP="00DB4EFF">
      <w:pPr>
        <w:pStyle w:val="ListParagraph"/>
        <w:numPr>
          <w:ilvl w:val="0"/>
          <w:numId w:val="18"/>
        </w:numPr>
        <w:shd w:val="clear" w:color="auto" w:fill="FFFFFF"/>
        <w:ind w:left="0" w:firstLine="375"/>
        <w:jc w:val="both"/>
        <w:rPr>
          <w:rFonts w:ascii="GHEA Grapalat" w:hAnsi="GHEA Grapalat" w:cs="Sylfaen"/>
          <w:sz w:val="20"/>
          <w:lang w:val="af-ZA"/>
        </w:rPr>
      </w:pPr>
      <w:r w:rsidRPr="006D2E0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6D7580">
        <w:rPr>
          <w:rFonts w:ascii="GHEA Grapalat" w:hAnsi="GHEA Grapalat" w:cs="Sylfaen"/>
          <w:sz w:val="20"/>
          <w:lang w:val="af-ZA"/>
        </w:rPr>
        <w:t xml:space="preserve"> </w:t>
      </w:r>
      <w:r w:rsidRPr="006D2E03">
        <w:rPr>
          <w:rFonts w:ascii="GHEA Grapalat" w:hAnsi="GHEA Grapalat" w:cs="Sylfaen"/>
          <w:sz w:val="20"/>
        </w:rPr>
        <w:t>որոշումը</w:t>
      </w:r>
      <w:r w:rsidRPr="006D7580">
        <w:rPr>
          <w:rFonts w:ascii="GHEA Grapalat" w:hAnsi="GHEA Grapalat" w:cs="Sylfaen"/>
          <w:sz w:val="20"/>
          <w:lang w:val="af-ZA"/>
        </w:rPr>
        <w:t xml:space="preserve"> </w:t>
      </w:r>
      <w:r w:rsidRPr="006D2E03">
        <w:rPr>
          <w:rFonts w:ascii="GHEA Grapalat" w:hAnsi="GHEA Grapalat" w:cs="Sylfaen"/>
          <w:sz w:val="20"/>
        </w:rPr>
        <w:t>ներկայացվելու</w:t>
      </w:r>
      <w:r w:rsidRPr="006D7580">
        <w:rPr>
          <w:rFonts w:ascii="GHEA Grapalat" w:hAnsi="GHEA Grapalat" w:cs="Sylfaen"/>
          <w:sz w:val="20"/>
          <w:lang w:val="af-ZA"/>
        </w:rPr>
        <w:t xml:space="preserve"> </w:t>
      </w:r>
      <w:r w:rsidRPr="006D2E03">
        <w:rPr>
          <w:rFonts w:ascii="GHEA Grapalat" w:hAnsi="GHEA Grapalat" w:cs="Sylfaen"/>
          <w:sz w:val="20"/>
        </w:rPr>
        <w:t>վերջնաժամկետը</w:t>
      </w:r>
      <w:r w:rsidRPr="006D7580">
        <w:rPr>
          <w:rFonts w:ascii="GHEA Grapalat" w:hAnsi="GHEA Grapalat" w:cs="Sylfaen"/>
          <w:sz w:val="20"/>
          <w:lang w:val="af-ZA"/>
        </w:rPr>
        <w:t xml:space="preserve"> </w:t>
      </w:r>
      <w:r w:rsidRPr="006D2E03">
        <w:rPr>
          <w:rFonts w:ascii="GHEA Grapalat" w:hAnsi="GHEA Grapalat" w:cs="Sylfaen"/>
          <w:sz w:val="20"/>
        </w:rPr>
        <w:t>լրանալուց</w:t>
      </w:r>
      <w:r w:rsidRPr="006D2E03">
        <w:rPr>
          <w:rFonts w:ascii="GHEA Grapalat" w:hAnsi="GHEA Grapalat" w:cs="Sylfaen"/>
          <w:sz w:val="20"/>
          <w:lang w:val="af-ZA"/>
        </w:rPr>
        <w:t xml:space="preserve"> </w:t>
      </w:r>
      <w:r w:rsidRPr="006D2E03">
        <w:rPr>
          <w:rFonts w:ascii="GHEA Grapalat" w:hAnsi="GHEA Grapalat" w:cs="Sylfaen"/>
          <w:sz w:val="20"/>
        </w:rPr>
        <w:t>հետո</w:t>
      </w:r>
      <w:r w:rsidRPr="006D2E03">
        <w:rPr>
          <w:rFonts w:ascii="GHEA Grapalat" w:hAnsi="GHEA Grapalat" w:cs="Sylfaen"/>
          <w:sz w:val="20"/>
          <w:lang w:val="af-ZA"/>
        </w:rPr>
        <w:t xml:space="preserve">, </w:t>
      </w:r>
      <w:r w:rsidRPr="006D2E03">
        <w:rPr>
          <w:rFonts w:ascii="GHEA Grapalat" w:hAnsi="GHEA Grapalat" w:cs="Sylfaen"/>
          <w:sz w:val="20"/>
        </w:rPr>
        <w:t>բայց</w:t>
      </w:r>
      <w:r w:rsidRPr="006D2E03">
        <w:rPr>
          <w:rFonts w:ascii="GHEA Grapalat" w:hAnsi="GHEA Grapalat" w:cs="Sylfaen"/>
          <w:sz w:val="20"/>
          <w:lang w:val="af-ZA"/>
        </w:rPr>
        <w:t xml:space="preserve"> </w:t>
      </w:r>
      <w:r w:rsidRPr="006D2E03">
        <w:rPr>
          <w:rFonts w:ascii="GHEA Grapalat" w:hAnsi="GHEA Grapalat" w:cs="Sylfaen"/>
          <w:sz w:val="20"/>
        </w:rPr>
        <w:t>ոչ</w:t>
      </w:r>
      <w:r w:rsidRPr="006D2E03">
        <w:rPr>
          <w:rFonts w:ascii="GHEA Grapalat" w:hAnsi="GHEA Grapalat" w:cs="Sylfaen"/>
          <w:sz w:val="20"/>
          <w:lang w:val="af-ZA"/>
        </w:rPr>
        <w:t xml:space="preserve"> </w:t>
      </w:r>
      <w:r w:rsidRPr="006D2E03">
        <w:rPr>
          <w:rFonts w:ascii="GHEA Grapalat" w:hAnsi="GHEA Grapalat" w:cs="Sylfaen"/>
          <w:sz w:val="20"/>
        </w:rPr>
        <w:t>ուշ</w:t>
      </w:r>
      <w:r w:rsidRPr="006D2E03">
        <w:rPr>
          <w:rFonts w:ascii="GHEA Grapalat" w:hAnsi="GHEA Grapalat" w:cs="Sylfaen"/>
          <w:sz w:val="20"/>
          <w:lang w:val="af-ZA"/>
        </w:rPr>
        <w:t xml:space="preserve">, </w:t>
      </w:r>
      <w:r w:rsidRPr="006D2E03">
        <w:rPr>
          <w:rFonts w:ascii="GHEA Grapalat" w:hAnsi="GHEA Grapalat" w:cs="Sylfaen"/>
          <w:sz w:val="20"/>
        </w:rPr>
        <w:t>քան</w:t>
      </w:r>
      <w:r w:rsidRPr="006D2E03">
        <w:rPr>
          <w:rFonts w:ascii="GHEA Grapalat" w:hAnsi="GHEA Grapalat" w:cs="Sylfaen"/>
          <w:sz w:val="20"/>
          <w:lang w:val="af-ZA"/>
        </w:rPr>
        <w:t xml:space="preserve"> </w:t>
      </w:r>
      <w:r w:rsidRPr="006D2E03">
        <w:rPr>
          <w:rFonts w:ascii="GHEA Grapalat" w:hAnsi="GHEA Grapalat" w:cs="Sylfaen"/>
          <w:sz w:val="20"/>
        </w:rPr>
        <w:t>մասնակցին</w:t>
      </w:r>
      <w:r w:rsidRPr="006D2E03">
        <w:rPr>
          <w:rFonts w:ascii="GHEA Grapalat" w:hAnsi="GHEA Grapalat" w:cs="Sylfaen"/>
          <w:sz w:val="20"/>
          <w:lang w:val="af-ZA"/>
        </w:rPr>
        <w:t xml:space="preserve"> </w:t>
      </w:r>
      <w:r w:rsidRPr="006D2E03">
        <w:rPr>
          <w:rFonts w:ascii="GHEA Grapalat" w:hAnsi="GHEA Grapalat" w:cs="Sylfaen"/>
          <w:sz w:val="20"/>
        </w:rPr>
        <w:t>կամ</w:t>
      </w:r>
      <w:r w:rsidRPr="006D2E03">
        <w:rPr>
          <w:rFonts w:ascii="GHEA Grapalat" w:hAnsi="GHEA Grapalat" w:cs="Sylfaen"/>
          <w:sz w:val="20"/>
          <w:lang w:val="af-ZA"/>
        </w:rPr>
        <w:t xml:space="preserve"> </w:t>
      </w:r>
      <w:r w:rsidRPr="006D2E03">
        <w:rPr>
          <w:rFonts w:ascii="GHEA Grapalat" w:hAnsi="GHEA Grapalat" w:cs="Sylfaen"/>
          <w:sz w:val="20"/>
        </w:rPr>
        <w:t>պայմանագիր</w:t>
      </w:r>
      <w:r w:rsidRPr="006D2E03">
        <w:rPr>
          <w:rFonts w:ascii="GHEA Grapalat" w:hAnsi="GHEA Grapalat" w:cs="Sylfaen"/>
          <w:sz w:val="20"/>
          <w:lang w:val="af-ZA"/>
        </w:rPr>
        <w:t xml:space="preserve"> </w:t>
      </w:r>
      <w:r w:rsidRPr="006D2E03">
        <w:rPr>
          <w:rFonts w:ascii="GHEA Grapalat" w:hAnsi="GHEA Grapalat" w:cs="Sylfaen"/>
          <w:sz w:val="20"/>
        </w:rPr>
        <w:t>կնքած</w:t>
      </w:r>
      <w:r w:rsidRPr="006D2E03">
        <w:rPr>
          <w:rFonts w:ascii="GHEA Grapalat" w:hAnsi="GHEA Grapalat" w:cs="Sylfaen"/>
          <w:sz w:val="20"/>
          <w:lang w:val="af-ZA"/>
        </w:rPr>
        <w:t xml:space="preserve"> </w:t>
      </w:r>
      <w:r w:rsidRPr="006D2E03">
        <w:rPr>
          <w:rFonts w:ascii="GHEA Grapalat" w:hAnsi="GHEA Grapalat" w:cs="Sylfaen"/>
          <w:sz w:val="20"/>
        </w:rPr>
        <w:t>անձին</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 xml:space="preserve"> </w:t>
      </w:r>
      <w:r w:rsidRPr="006D2E03">
        <w:rPr>
          <w:rFonts w:ascii="GHEA Grapalat" w:hAnsi="GHEA Grapalat" w:cs="Sylfaen"/>
          <w:sz w:val="20"/>
        </w:rPr>
        <w:t>ներառելու</w:t>
      </w:r>
      <w:r w:rsidRPr="006D2E03">
        <w:rPr>
          <w:rFonts w:ascii="GHEA Grapalat" w:hAnsi="GHEA Grapalat" w:cs="Sylfaen"/>
          <w:sz w:val="20"/>
          <w:lang w:val="af-ZA"/>
        </w:rPr>
        <w:t xml:space="preserve"> </w:t>
      </w:r>
      <w:r w:rsidRPr="006D2E03">
        <w:rPr>
          <w:rFonts w:ascii="GHEA Grapalat" w:hAnsi="GHEA Grapalat" w:cs="Sylfaen"/>
          <w:sz w:val="20"/>
        </w:rPr>
        <w:t>վերջնաժամկետը</w:t>
      </w:r>
      <w:r w:rsidRPr="006D2E03">
        <w:rPr>
          <w:rFonts w:ascii="GHEA Grapalat" w:hAnsi="GHEA Grapalat" w:cs="Sylfaen"/>
          <w:sz w:val="20"/>
          <w:lang w:val="af-ZA"/>
        </w:rPr>
        <w:t xml:space="preserve"> </w:t>
      </w:r>
      <w:r w:rsidRPr="006D2E03">
        <w:rPr>
          <w:rFonts w:ascii="GHEA Grapalat" w:hAnsi="GHEA Grapalat" w:cs="Sylfaen"/>
          <w:sz w:val="20"/>
        </w:rPr>
        <w:t>լրանալու</w:t>
      </w:r>
      <w:r w:rsidRPr="006D2E03">
        <w:rPr>
          <w:rFonts w:ascii="GHEA Grapalat" w:hAnsi="GHEA Grapalat" w:cs="Sylfaen"/>
          <w:sz w:val="20"/>
          <w:lang w:val="af-ZA"/>
        </w:rPr>
        <w:t xml:space="preserve"> </w:t>
      </w:r>
      <w:r w:rsidRPr="006D2E03">
        <w:rPr>
          <w:rFonts w:ascii="GHEA Grapalat" w:hAnsi="GHEA Grapalat" w:cs="Sylfaen"/>
          <w:sz w:val="20"/>
        </w:rPr>
        <w:t>օրը</w:t>
      </w:r>
      <w:r w:rsidRPr="006D2E03">
        <w:rPr>
          <w:rFonts w:ascii="GHEA Grapalat" w:hAnsi="GHEA Grapalat" w:cs="Sylfaen"/>
          <w:sz w:val="20"/>
          <w:lang w:val="af-ZA"/>
        </w:rPr>
        <w:t xml:space="preserve">, </w:t>
      </w:r>
      <w:r w:rsidRPr="006D2E03">
        <w:rPr>
          <w:rFonts w:ascii="GHEA Grapalat" w:hAnsi="GHEA Grapalat" w:cs="Sylfaen"/>
          <w:sz w:val="20"/>
        </w:rPr>
        <w:t>ապա</w:t>
      </w:r>
      <w:r w:rsidRPr="006D2E03">
        <w:rPr>
          <w:rFonts w:ascii="GHEA Grapalat" w:hAnsi="GHEA Grapalat" w:cs="Sylfaen"/>
          <w:sz w:val="20"/>
          <w:lang w:val="af-ZA"/>
        </w:rPr>
        <w:t xml:space="preserve"> </w:t>
      </w:r>
      <w:r w:rsidRPr="006D2E03">
        <w:rPr>
          <w:rFonts w:ascii="GHEA Grapalat" w:hAnsi="GHEA Grapalat" w:cs="Sylfaen"/>
          <w:sz w:val="20"/>
        </w:rPr>
        <w:t>պատվիրատուն</w:t>
      </w:r>
      <w:r w:rsidRPr="006D2E03">
        <w:rPr>
          <w:rFonts w:ascii="GHEA Grapalat" w:hAnsi="GHEA Grapalat" w:cs="Sylfaen"/>
          <w:sz w:val="20"/>
          <w:lang w:val="af-ZA"/>
        </w:rPr>
        <w:t xml:space="preserve"> </w:t>
      </w:r>
      <w:r w:rsidRPr="006D2E03">
        <w:rPr>
          <w:rFonts w:ascii="GHEA Grapalat" w:hAnsi="GHEA Grapalat" w:cs="Sylfaen"/>
          <w:sz w:val="20"/>
        </w:rPr>
        <w:t>դրա</w:t>
      </w:r>
      <w:r w:rsidRPr="006D2E03">
        <w:rPr>
          <w:rFonts w:ascii="GHEA Grapalat" w:hAnsi="GHEA Grapalat" w:cs="Sylfaen"/>
          <w:sz w:val="20"/>
          <w:lang w:val="af-ZA"/>
        </w:rPr>
        <w:t xml:space="preserve"> </w:t>
      </w:r>
      <w:r w:rsidRPr="006D2E03">
        <w:rPr>
          <w:rFonts w:ascii="GHEA Grapalat" w:hAnsi="GHEA Grapalat" w:cs="Sylfaen"/>
          <w:sz w:val="20"/>
        </w:rPr>
        <w:t>մասին</w:t>
      </w:r>
      <w:r w:rsidRPr="006D2E03">
        <w:rPr>
          <w:rFonts w:ascii="GHEA Grapalat" w:hAnsi="GHEA Grapalat" w:cs="Sylfaen"/>
          <w:sz w:val="20"/>
          <w:lang w:val="af-ZA"/>
        </w:rPr>
        <w:t xml:space="preserve"> </w:t>
      </w:r>
      <w:r w:rsidRPr="006D2E03">
        <w:rPr>
          <w:rFonts w:ascii="GHEA Grapalat" w:hAnsi="GHEA Grapalat" w:cs="Sylfaen"/>
          <w:sz w:val="20"/>
        </w:rPr>
        <w:t>գրավոր</w:t>
      </w:r>
      <w:r w:rsidRPr="006D2E03">
        <w:rPr>
          <w:rFonts w:ascii="GHEA Grapalat" w:hAnsi="GHEA Grapalat" w:cs="Sylfaen"/>
          <w:sz w:val="20"/>
          <w:lang w:val="af-ZA"/>
        </w:rPr>
        <w:t xml:space="preserve"> </w:t>
      </w:r>
      <w:r w:rsidRPr="006D2E03">
        <w:rPr>
          <w:rFonts w:ascii="GHEA Grapalat" w:hAnsi="GHEA Grapalat" w:cs="Sylfaen"/>
          <w:sz w:val="20"/>
        </w:rPr>
        <w:t>տեղեկացնում</w:t>
      </w:r>
      <w:r w:rsidRPr="006D2E03">
        <w:rPr>
          <w:rFonts w:ascii="GHEA Grapalat" w:hAnsi="GHEA Grapalat" w:cs="Sylfaen"/>
          <w:sz w:val="20"/>
          <w:lang w:val="af-ZA"/>
        </w:rPr>
        <w:t xml:space="preserve"> </w:t>
      </w:r>
      <w:r w:rsidRPr="006D2E03">
        <w:rPr>
          <w:rFonts w:ascii="GHEA Grapalat" w:hAnsi="GHEA Grapalat" w:cs="Sylfaen"/>
          <w:sz w:val="20"/>
        </w:rPr>
        <w:t>է</w:t>
      </w:r>
      <w:r w:rsidRPr="006D2E03">
        <w:rPr>
          <w:rFonts w:ascii="GHEA Grapalat" w:hAnsi="GHEA Grapalat" w:cs="Sylfaen"/>
          <w:sz w:val="20"/>
          <w:lang w:val="af-ZA"/>
        </w:rPr>
        <w:t xml:space="preserve"> </w:t>
      </w:r>
      <w:r w:rsidRPr="006D2E03">
        <w:rPr>
          <w:rFonts w:ascii="GHEA Grapalat" w:hAnsi="GHEA Grapalat" w:cs="Sylfaen"/>
          <w:sz w:val="20"/>
        </w:rPr>
        <w:t>լիազորված</w:t>
      </w:r>
      <w:r w:rsidRPr="006D2E03">
        <w:rPr>
          <w:rFonts w:ascii="GHEA Grapalat" w:hAnsi="GHEA Grapalat" w:cs="Sylfaen"/>
          <w:sz w:val="20"/>
          <w:lang w:val="af-ZA"/>
        </w:rPr>
        <w:t xml:space="preserve"> </w:t>
      </w:r>
      <w:r w:rsidRPr="006D2E03">
        <w:rPr>
          <w:rFonts w:ascii="GHEA Grapalat" w:hAnsi="GHEA Grapalat" w:cs="Sylfaen"/>
          <w:sz w:val="20"/>
        </w:rPr>
        <w:t>մարմին</w:t>
      </w:r>
      <w:r w:rsidRPr="006D2E03">
        <w:rPr>
          <w:rFonts w:ascii="GHEA Grapalat" w:hAnsi="GHEA Grapalat" w:cs="Sylfaen"/>
          <w:sz w:val="20"/>
          <w:lang w:val="af-ZA"/>
        </w:rPr>
        <w:t xml:space="preserve">, </w:t>
      </w:r>
      <w:r w:rsidRPr="006D2E03">
        <w:rPr>
          <w:rFonts w:ascii="GHEA Grapalat" w:hAnsi="GHEA Grapalat" w:cs="Sylfaen"/>
          <w:sz w:val="20"/>
        </w:rPr>
        <w:t>որի</w:t>
      </w:r>
      <w:r w:rsidRPr="006D2E03">
        <w:rPr>
          <w:rFonts w:ascii="GHEA Grapalat" w:hAnsi="GHEA Grapalat" w:cs="Sylfaen"/>
          <w:sz w:val="20"/>
          <w:lang w:val="af-ZA"/>
        </w:rPr>
        <w:t xml:space="preserve"> </w:t>
      </w:r>
      <w:r w:rsidRPr="006D2E03">
        <w:rPr>
          <w:rFonts w:ascii="GHEA Grapalat" w:hAnsi="GHEA Grapalat" w:cs="Sylfaen"/>
          <w:sz w:val="20"/>
        </w:rPr>
        <w:t>հիման</w:t>
      </w:r>
      <w:r w:rsidRPr="006D2E03">
        <w:rPr>
          <w:rFonts w:ascii="GHEA Grapalat" w:hAnsi="GHEA Grapalat" w:cs="Sylfaen"/>
          <w:sz w:val="20"/>
          <w:lang w:val="af-ZA"/>
        </w:rPr>
        <w:t xml:space="preserve"> </w:t>
      </w:r>
      <w:r w:rsidRPr="006D2E03">
        <w:rPr>
          <w:rFonts w:ascii="GHEA Grapalat" w:hAnsi="GHEA Grapalat" w:cs="Sylfaen"/>
          <w:sz w:val="20"/>
        </w:rPr>
        <w:t>վրա</w:t>
      </w:r>
      <w:r w:rsidRPr="006D2E03">
        <w:rPr>
          <w:rFonts w:ascii="GHEA Grapalat" w:hAnsi="GHEA Grapalat" w:cs="Sylfaen"/>
          <w:sz w:val="20"/>
          <w:lang w:val="af-ZA"/>
        </w:rPr>
        <w:t xml:space="preserve"> </w:t>
      </w:r>
      <w:r w:rsidRPr="006D2E03">
        <w:rPr>
          <w:rFonts w:ascii="GHEA Grapalat" w:hAnsi="GHEA Grapalat" w:cs="Sylfaen"/>
          <w:sz w:val="20"/>
        </w:rPr>
        <w:t>մասնակիցը</w:t>
      </w:r>
      <w:r w:rsidRPr="006D2E03">
        <w:rPr>
          <w:rFonts w:ascii="GHEA Grapalat" w:hAnsi="GHEA Grapalat" w:cs="Sylfaen"/>
          <w:sz w:val="20"/>
          <w:lang w:val="af-ZA"/>
        </w:rPr>
        <w:t xml:space="preserve"> </w:t>
      </w:r>
      <w:r w:rsidRPr="006D2E03">
        <w:rPr>
          <w:rFonts w:ascii="GHEA Grapalat" w:hAnsi="GHEA Grapalat" w:cs="Sylfaen"/>
          <w:sz w:val="20"/>
        </w:rPr>
        <w:t>չի</w:t>
      </w:r>
      <w:r w:rsidRPr="006D2E03">
        <w:rPr>
          <w:rFonts w:ascii="GHEA Grapalat" w:hAnsi="GHEA Grapalat" w:cs="Sylfaen"/>
          <w:sz w:val="20"/>
          <w:lang w:val="af-ZA"/>
        </w:rPr>
        <w:t xml:space="preserve"> </w:t>
      </w:r>
      <w:r w:rsidRPr="006D2E03">
        <w:rPr>
          <w:rFonts w:ascii="GHEA Grapalat" w:hAnsi="GHEA Grapalat" w:cs="Sylfaen"/>
          <w:sz w:val="20"/>
        </w:rPr>
        <w:t>ներառվում</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w:t>
      </w:r>
    </w:p>
    <w:p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C63080" w:rsidRPr="00D4058F" w:rsidRDefault="00C63080" w:rsidP="00C63080">
      <w:pPr>
        <w:pStyle w:val="BodyTextIndent2"/>
        <w:spacing w:line="240" w:lineRule="auto"/>
        <w:ind w:firstLine="567"/>
        <w:rPr>
          <w:rFonts w:ascii="GHEA Grapalat" w:hAnsi="GHEA Grapalat"/>
          <w:b/>
          <w:lang w:val="hy-AM"/>
        </w:rPr>
      </w:pPr>
      <w:r w:rsidRPr="00D4058F">
        <w:rPr>
          <w:rFonts w:ascii="GHEA Grapalat" w:hAnsi="GHEA Grapalat"/>
          <w:b/>
        </w:rPr>
        <w:t>8</w:t>
      </w:r>
      <w:r w:rsidRPr="00D4058F">
        <w:rPr>
          <w:rFonts w:ascii="GHEA Grapalat" w:hAnsi="GHEA Grapalat"/>
          <w:b/>
          <w:lang w:val="hy-AM"/>
        </w:rPr>
        <w:t>.</w:t>
      </w:r>
      <w:r w:rsidRPr="00D4058F">
        <w:rPr>
          <w:rFonts w:ascii="GHEA Grapalat" w:hAnsi="GHEA Grapalat"/>
          <w:b/>
        </w:rPr>
        <w:t xml:space="preserve">18 </w:t>
      </w:r>
      <w:r w:rsidRPr="00D4058F">
        <w:rPr>
          <w:rFonts w:ascii="GHEA Grapalat" w:hAnsi="GHEA Grapalat" w:cs="Sylfaen"/>
          <w:b/>
        </w:rPr>
        <w:t>Հայտերի</w:t>
      </w:r>
      <w:r w:rsidRPr="00D4058F">
        <w:rPr>
          <w:rFonts w:ascii="GHEA Grapalat" w:hAnsi="GHEA Grapalat" w:cs="Arial"/>
          <w:b/>
        </w:rPr>
        <w:t xml:space="preserve"> </w:t>
      </w:r>
      <w:r w:rsidRPr="00D4058F">
        <w:rPr>
          <w:rFonts w:ascii="GHEA Grapalat" w:hAnsi="GHEA Grapalat" w:cs="Sylfaen"/>
          <w:b/>
        </w:rPr>
        <w:t>գնահատումը</w:t>
      </w:r>
      <w:r w:rsidRPr="00D4058F">
        <w:rPr>
          <w:rFonts w:ascii="GHEA Grapalat" w:hAnsi="GHEA Grapalat" w:cs="Arial"/>
          <w:b/>
        </w:rPr>
        <w:t xml:space="preserve"> </w:t>
      </w:r>
      <w:r w:rsidRPr="00D4058F">
        <w:rPr>
          <w:rFonts w:ascii="GHEA Grapalat" w:hAnsi="GHEA Grapalat" w:cs="Sylfaen"/>
          <w:b/>
        </w:rPr>
        <w:t>և</w:t>
      </w:r>
      <w:r w:rsidRPr="00D4058F">
        <w:rPr>
          <w:rFonts w:ascii="GHEA Grapalat" w:hAnsi="GHEA Grapalat" w:cs="Arial"/>
          <w:b/>
        </w:rPr>
        <w:t xml:space="preserve"> </w:t>
      </w:r>
      <w:r w:rsidRPr="00D4058F">
        <w:rPr>
          <w:rFonts w:ascii="GHEA Grapalat" w:hAnsi="GHEA Grapalat" w:cs="Sylfaen"/>
          <w:b/>
        </w:rPr>
        <w:t>ընտրված մասնակցի որոշումն</w:t>
      </w:r>
      <w:r w:rsidRPr="00D4058F">
        <w:rPr>
          <w:rFonts w:ascii="GHEA Grapalat" w:hAnsi="GHEA Grapalat" w:cs="Arial"/>
          <w:b/>
        </w:rPr>
        <w:t xml:space="preserve"> </w:t>
      </w:r>
      <w:r w:rsidRPr="00D4058F">
        <w:rPr>
          <w:rFonts w:ascii="GHEA Grapalat" w:hAnsi="GHEA Grapalat" w:cs="Sylfaen"/>
          <w:b/>
        </w:rPr>
        <w:t>իրականացվում</w:t>
      </w:r>
      <w:r w:rsidRPr="00D4058F">
        <w:rPr>
          <w:rFonts w:ascii="GHEA Grapalat" w:hAnsi="GHEA Grapalat" w:cs="Arial"/>
          <w:b/>
        </w:rPr>
        <w:t xml:space="preserve"> </w:t>
      </w:r>
      <w:r w:rsidRPr="00D4058F">
        <w:rPr>
          <w:rFonts w:ascii="GHEA Grapalat" w:hAnsi="GHEA Grapalat" w:cs="Sylfaen"/>
          <w:b/>
        </w:rPr>
        <w:t>է</w:t>
      </w:r>
      <w:r w:rsidRPr="00D4058F">
        <w:rPr>
          <w:rFonts w:ascii="GHEA Grapalat" w:hAnsi="GHEA Grapalat" w:cs="Arial"/>
          <w:b/>
        </w:rPr>
        <w:t xml:space="preserve"> </w:t>
      </w:r>
      <w:r w:rsidRPr="00D4058F">
        <w:rPr>
          <w:rFonts w:ascii="GHEA Grapalat" w:hAnsi="GHEA Grapalat" w:cs="Sylfaen"/>
          <w:b/>
        </w:rPr>
        <w:t>ըստ</w:t>
      </w:r>
      <w:r w:rsidRPr="00D4058F">
        <w:rPr>
          <w:rFonts w:ascii="GHEA Grapalat" w:hAnsi="GHEA Grapalat" w:cs="Arial"/>
          <w:b/>
        </w:rPr>
        <w:t xml:space="preserve"> </w:t>
      </w:r>
      <w:r w:rsidRPr="00D4058F">
        <w:rPr>
          <w:rFonts w:ascii="GHEA Grapalat" w:hAnsi="GHEA Grapalat" w:cs="Sylfaen"/>
          <w:b/>
        </w:rPr>
        <w:t>առանձին</w:t>
      </w:r>
      <w:r w:rsidRPr="00D4058F">
        <w:rPr>
          <w:rFonts w:ascii="GHEA Grapalat" w:hAnsi="GHEA Grapalat" w:cs="Arial"/>
          <w:b/>
        </w:rPr>
        <w:t xml:space="preserve"> </w:t>
      </w:r>
      <w:r w:rsidRPr="00D4058F">
        <w:rPr>
          <w:rFonts w:ascii="GHEA Grapalat" w:hAnsi="GHEA Grapalat" w:cs="Sylfaen"/>
          <w:b/>
        </w:rPr>
        <w:t>չափաբաժինների:</w:t>
      </w:r>
      <w:r w:rsidRPr="00D4058F">
        <w:rPr>
          <w:rFonts w:ascii="GHEA Grapalat" w:hAnsi="GHEA Grapalat" w:cs="Tahoma"/>
          <w:b/>
          <w:lang w:val="hy-AM"/>
        </w:rPr>
        <w:t xml:space="preserve"> </w:t>
      </w:r>
    </w:p>
    <w:p w:rsidR="00583092" w:rsidRPr="00A71D81" w:rsidRDefault="00A150A9" w:rsidP="00EF3662">
      <w:pPr>
        <w:ind w:firstLine="567"/>
        <w:jc w:val="both"/>
        <w:rPr>
          <w:rFonts w:ascii="GHEA Grapalat" w:hAnsi="GHEA Grapalat"/>
          <w:sz w:val="20"/>
          <w:szCs w:val="20"/>
          <w:lang w:val="af-ZA"/>
        </w:rPr>
      </w:pPr>
      <w:r w:rsidRPr="00A71D81">
        <w:rPr>
          <w:rFonts w:ascii="GHEA Grapalat" w:hAnsi="GHEA Grapalat"/>
          <w:sz w:val="20"/>
          <w:szCs w:val="20"/>
          <w:lang w:val="af-ZA"/>
        </w:rPr>
        <w:t>8</w:t>
      </w:r>
      <w:r w:rsidR="009E35C5" w:rsidRPr="00A71D81">
        <w:rPr>
          <w:rFonts w:ascii="GHEA Grapalat" w:hAnsi="GHEA Grapalat"/>
          <w:sz w:val="20"/>
          <w:szCs w:val="20"/>
          <w:lang w:val="af-ZA"/>
        </w:rPr>
        <w:t>.</w:t>
      </w:r>
      <w:r w:rsidR="00436F47" w:rsidRPr="00A71D81">
        <w:rPr>
          <w:rFonts w:ascii="GHEA Grapalat" w:hAnsi="GHEA Grapalat"/>
          <w:sz w:val="20"/>
          <w:szCs w:val="20"/>
          <w:lang w:val="af-ZA"/>
        </w:rPr>
        <w:t xml:space="preserve">19 </w:t>
      </w:r>
      <w:r w:rsidR="00583092" w:rsidRPr="00A71D81">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rPr>
        <w:t xml:space="preserve">ի որոշմամբ </w:t>
      </w:r>
      <w:r w:rsidR="00583092" w:rsidRPr="00A71D81">
        <w:rPr>
          <w:rFonts w:ascii="GHEA Grapalat" w:hAnsi="GHEA Grapalat"/>
          <w:sz w:val="20"/>
          <w:szCs w:val="20"/>
          <w:lang w:val="af-ZA"/>
        </w:rPr>
        <w:t>ընտրված մասնակ</w:t>
      </w:r>
      <w:r w:rsidR="002E0966" w:rsidRPr="00A71D81">
        <w:rPr>
          <w:rFonts w:ascii="GHEA Grapalat" w:hAnsi="GHEA Grapalat"/>
          <w:sz w:val="20"/>
          <w:szCs w:val="20"/>
          <w:lang w:val="af-ZA"/>
        </w:rPr>
        <w:t xml:space="preserve">ից է ճանաչվում հաջորդող տեղ զբաղեցրած մասնակիցը՝ </w:t>
      </w:r>
      <w:r w:rsidR="00583092" w:rsidRPr="00A71D81">
        <w:rPr>
          <w:rFonts w:ascii="GHEA Grapalat" w:hAnsi="GHEA Grapalat"/>
          <w:sz w:val="20"/>
          <w:szCs w:val="20"/>
          <w:lang w:val="af-ZA"/>
        </w:rPr>
        <w:t xml:space="preserve">սույն </w:t>
      </w:r>
      <w:r w:rsidR="00583092" w:rsidRPr="00A71D81">
        <w:rPr>
          <w:rFonts w:ascii="GHEA Grapalat" w:hAnsi="GHEA Grapalat"/>
          <w:sz w:val="20"/>
          <w:szCs w:val="20"/>
          <w:lang w:val="hy-AM"/>
        </w:rPr>
        <w:t>հրավեր</w:t>
      </w:r>
      <w:r w:rsidR="00537173" w:rsidRPr="00A71D81">
        <w:rPr>
          <w:rFonts w:ascii="GHEA Grapalat" w:hAnsi="GHEA Grapalat"/>
          <w:sz w:val="20"/>
          <w:szCs w:val="20"/>
          <w:lang w:val="hy-AM"/>
        </w:rPr>
        <w:t>ի 1-ին մասի 8.1</w:t>
      </w:r>
      <w:r w:rsidR="00CD1E70" w:rsidRPr="00A71D81">
        <w:rPr>
          <w:rFonts w:ascii="GHEA Grapalat" w:hAnsi="GHEA Grapalat"/>
          <w:sz w:val="20"/>
          <w:szCs w:val="20"/>
          <w:lang w:val="hy-AM"/>
        </w:rPr>
        <w:t>2</w:t>
      </w:r>
      <w:r w:rsidR="00537173" w:rsidRPr="00A71D81">
        <w:rPr>
          <w:rFonts w:ascii="GHEA Grapalat" w:hAnsi="GHEA Grapalat"/>
          <w:sz w:val="20"/>
          <w:szCs w:val="20"/>
          <w:lang w:val="hy-AM"/>
        </w:rPr>
        <w:t>-ից 8.</w:t>
      </w:r>
      <w:r w:rsidR="00CD1E70" w:rsidRPr="00A71D81">
        <w:rPr>
          <w:rFonts w:ascii="GHEA Grapalat" w:hAnsi="GHEA Grapalat"/>
          <w:sz w:val="20"/>
          <w:szCs w:val="20"/>
          <w:lang w:val="hy-AM"/>
        </w:rPr>
        <w:t>1</w:t>
      </w:r>
      <w:r w:rsidR="00A5501E" w:rsidRPr="00A71D81">
        <w:rPr>
          <w:rFonts w:ascii="GHEA Grapalat" w:hAnsi="GHEA Grapalat"/>
          <w:sz w:val="20"/>
          <w:szCs w:val="20"/>
          <w:lang w:val="hy-AM"/>
        </w:rPr>
        <w:t>8</w:t>
      </w:r>
      <w:r w:rsidR="00537173" w:rsidRPr="00A71D81">
        <w:rPr>
          <w:rFonts w:ascii="GHEA Grapalat" w:hAnsi="GHEA Grapalat"/>
          <w:sz w:val="20"/>
          <w:szCs w:val="20"/>
          <w:lang w:val="hy-AM"/>
        </w:rPr>
        <w:t>-րդ կետերով սահմանված ընթացակարգ</w:t>
      </w:r>
      <w:r w:rsidR="002E0966" w:rsidRPr="00A71D81">
        <w:rPr>
          <w:rFonts w:ascii="GHEA Grapalat" w:hAnsi="GHEA Grapalat"/>
          <w:sz w:val="20"/>
          <w:szCs w:val="20"/>
          <w:lang w:val="hy-AM"/>
        </w:rPr>
        <w:t>ի կիրառմամբ</w:t>
      </w:r>
      <w:r w:rsidR="00583092" w:rsidRPr="00A71D81">
        <w:rPr>
          <w:rFonts w:ascii="GHEA Grapalat" w:hAnsi="GHEA Grapalat"/>
          <w:sz w:val="20"/>
          <w:szCs w:val="20"/>
          <w:lang w:val="af-ZA"/>
        </w:rPr>
        <w:t>:</w:t>
      </w:r>
    </w:p>
    <w:p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3A2550" w:rsidRPr="003A2550">
        <w:rPr>
          <w:rFonts w:ascii="GHEA Grapalat" w:hAnsi="GHEA Grapalat" w:cs="Sylfaen"/>
          <w:b/>
          <w:lang w:val="es-ES"/>
        </w:rPr>
        <w:t>10</w:t>
      </w:r>
      <w:r w:rsidRPr="003A2550">
        <w:rPr>
          <w:rFonts w:ascii="GHEA Grapalat" w:hAnsi="GHEA Grapalat" w:cs="Sylfaen"/>
          <w:b/>
          <w:lang w:val="es-ES"/>
        </w:rPr>
        <w:t xml:space="preserve"> օրացուցային</w:t>
      </w:r>
      <w:r w:rsidRPr="003A2550">
        <w:rPr>
          <w:rFonts w:ascii="GHEA Grapalat" w:hAnsi="GHEA Grapalat" w:cs="Arial"/>
          <w:b/>
          <w:lang w:val="es-ES"/>
        </w:rPr>
        <w:t xml:space="preserve"> </w:t>
      </w:r>
      <w:r w:rsidRPr="003A2550">
        <w:rPr>
          <w:rFonts w:ascii="GHEA Grapalat" w:hAnsi="GHEA Grapalat" w:cs="Sylfaen"/>
          <w:b/>
          <w:lang w:val="es-ES"/>
        </w:rPr>
        <w:t>օր</w:t>
      </w:r>
      <w:r w:rsidRPr="003A2550">
        <w:rPr>
          <w:rFonts w:ascii="GHEA Grapalat" w:hAnsi="GHEA Grapalat" w:cs="Arial"/>
          <w:b/>
          <w:lang w:val="es-ES"/>
        </w:rPr>
        <w:t xml:space="preserve"> </w:t>
      </w:r>
      <w:r w:rsidRPr="003A2550">
        <w:rPr>
          <w:rFonts w:ascii="GHEA Grapalat" w:hAnsi="GHEA Grapalat" w:cs="Sylfaen"/>
          <w:b/>
          <w:lang w:val="es-ES"/>
        </w:rPr>
        <w:t>է</w:t>
      </w:r>
      <w:r w:rsidRPr="003A2550">
        <w:rPr>
          <w:rFonts w:ascii="GHEA Grapalat" w:hAnsi="GHEA Grapalat" w:cs="Tahoma"/>
          <w:b/>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lastRenderedPageBreak/>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583092" w:rsidRPr="006D2E03" w:rsidRDefault="00583092" w:rsidP="00EF3662">
      <w:pPr>
        <w:pStyle w:val="BodyTextIndent2"/>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1414A6"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717D2" w:rsidRPr="001414A6">
        <w:rPr>
          <w:rFonts w:ascii="GHEA Grapalat" w:hAnsi="GHEA Grapalat" w:cs="Sylfaen"/>
          <w:sz w:val="20"/>
          <w:lang w:val="hy-AM"/>
        </w:rPr>
        <w:t>3</w:t>
      </w:r>
      <w:r w:rsidR="00F23A51" w:rsidRPr="001414A6">
        <w:rPr>
          <w:rFonts w:ascii="GHEA Grapalat" w:hAnsi="GHEA Grapalat" w:cs="Sylfaen"/>
          <w:sz w:val="20"/>
          <w:lang w:val="af-ZA"/>
        </w:rPr>
        <w:t xml:space="preserve"> </w:t>
      </w:r>
      <w:r w:rsidR="00EB6E54" w:rsidRPr="001414A6">
        <w:rPr>
          <w:rFonts w:ascii="GHEA Grapalat" w:hAnsi="GHEA Grapalat" w:cs="Sylfaen"/>
          <w:sz w:val="20"/>
          <w:lang w:val="ru-RU"/>
        </w:rPr>
        <w:t>Ընտրված</w:t>
      </w:r>
      <w:r w:rsidR="00EB6E54" w:rsidRPr="001414A6">
        <w:rPr>
          <w:rFonts w:ascii="GHEA Grapalat" w:hAnsi="GHEA Grapalat" w:cs="Sylfaen"/>
          <w:sz w:val="20"/>
          <w:lang w:val="af-ZA"/>
        </w:rPr>
        <w:t xml:space="preserve"> </w:t>
      </w:r>
      <w:r w:rsidRPr="001414A6">
        <w:rPr>
          <w:rFonts w:ascii="GHEA Grapalat" w:hAnsi="GHEA Grapalat" w:cs="Sylfaen"/>
          <w:sz w:val="20"/>
        </w:rPr>
        <w:t>մ</w:t>
      </w:r>
      <w:r w:rsidR="00EB6E54" w:rsidRPr="001414A6">
        <w:rPr>
          <w:rFonts w:ascii="GHEA Grapalat" w:hAnsi="GHEA Grapalat" w:cs="Sylfaen"/>
          <w:sz w:val="20"/>
          <w:lang w:val="ru-RU"/>
        </w:rPr>
        <w:t>ասնակցին</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պայմանագիր</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կնքելու</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առաջարկը</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և</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կնքվելիք</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պայմանագրի</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նախագիծը</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հանձնաժողովի</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քարտուղարը</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տրամադրում</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է</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էլեկտրոնային</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եղանակով</w:t>
      </w:r>
      <w:r w:rsidR="00EB6E54" w:rsidRPr="001414A6">
        <w:rPr>
          <w:rFonts w:ascii="GHEA Grapalat" w:hAnsi="GHEA Grapalat" w:cs="Sylfaen"/>
          <w:sz w:val="20"/>
          <w:lang w:val="af-ZA"/>
        </w:rPr>
        <w:t xml:space="preserve">: </w:t>
      </w:r>
      <w:r w:rsidR="00443B7A" w:rsidRPr="001414A6">
        <w:rPr>
          <w:rFonts w:ascii="GHEA Grapalat" w:hAnsi="GHEA Grapalat" w:cs="Sylfaen"/>
          <w:sz w:val="20"/>
          <w:lang w:val="ru-RU"/>
        </w:rPr>
        <w:t>Ընդ</w:t>
      </w:r>
      <w:r w:rsidR="00443B7A" w:rsidRPr="001414A6">
        <w:rPr>
          <w:rFonts w:ascii="GHEA Grapalat" w:hAnsi="GHEA Grapalat" w:cs="Sylfaen"/>
          <w:sz w:val="20"/>
          <w:lang w:val="af-ZA"/>
        </w:rPr>
        <w:t xml:space="preserve"> </w:t>
      </w:r>
      <w:r w:rsidR="00443B7A" w:rsidRPr="001414A6">
        <w:rPr>
          <w:rFonts w:ascii="GHEA Grapalat" w:hAnsi="GHEA Grapalat" w:cs="Sylfaen"/>
          <w:sz w:val="20"/>
          <w:lang w:val="ru-RU"/>
        </w:rPr>
        <w:t>որում</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պայմանագրում</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ներառվում</w:t>
      </w:r>
      <w:r w:rsidR="00EB6E54" w:rsidRPr="001414A6">
        <w:rPr>
          <w:rFonts w:ascii="GHEA Grapalat" w:hAnsi="GHEA Grapalat" w:cs="Sylfaen"/>
          <w:sz w:val="20"/>
          <w:lang w:val="af-ZA"/>
        </w:rPr>
        <w:t xml:space="preserve"> </w:t>
      </w:r>
      <w:r w:rsidR="003B585C" w:rsidRPr="001414A6">
        <w:rPr>
          <w:rFonts w:ascii="GHEA Grapalat" w:hAnsi="GHEA Grapalat" w:cs="Sylfaen"/>
          <w:sz w:val="20"/>
        </w:rPr>
        <w:t>է</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ընտրված</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մասնակցի</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կողմից</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հայտով</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ներկայացված</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ապրանքի</w:t>
      </w:r>
      <w:r w:rsidR="00EB6E54" w:rsidRPr="001414A6">
        <w:rPr>
          <w:rFonts w:ascii="GHEA Grapalat" w:hAnsi="GHEA Grapalat" w:cs="Sylfaen"/>
          <w:sz w:val="20"/>
          <w:lang w:val="af-ZA"/>
        </w:rPr>
        <w:t xml:space="preserve"> </w:t>
      </w:r>
      <w:r w:rsidR="00137A5C" w:rsidRPr="001414A6">
        <w:rPr>
          <w:rFonts w:ascii="GHEA Grapalat" w:hAnsi="GHEA Grapalat"/>
          <w:sz w:val="20"/>
          <w:szCs w:val="20"/>
          <w:lang w:val="hy-AM"/>
        </w:rPr>
        <w:t>ամբողջական նկարագիրը</w:t>
      </w:r>
      <w:r w:rsidR="00443B7A" w:rsidRPr="001414A6">
        <w:rPr>
          <w:rFonts w:ascii="GHEA Grapalat" w:hAnsi="GHEA Grapalat" w:cs="Sylfaen"/>
          <w:sz w:val="20"/>
          <w:lang w:val="af-ZA"/>
        </w:rPr>
        <w:t xml:space="preserve">: </w:t>
      </w:r>
    </w:p>
    <w:p w:rsidR="00D42D0A" w:rsidRPr="001414A6" w:rsidRDefault="00AA0AD8" w:rsidP="00D42D0A">
      <w:pPr>
        <w:ind w:firstLine="567"/>
        <w:jc w:val="both"/>
        <w:rPr>
          <w:rFonts w:ascii="GHEA Grapalat" w:hAnsi="GHEA Grapalat" w:cs="Sylfaen"/>
          <w:sz w:val="20"/>
          <w:lang w:val="hy-AM"/>
        </w:rPr>
      </w:pPr>
      <w:r w:rsidRPr="001414A6">
        <w:rPr>
          <w:rFonts w:ascii="GHEA Grapalat" w:hAnsi="GHEA Grapalat" w:cs="Sylfaen"/>
          <w:sz w:val="20"/>
          <w:lang w:val="af-ZA"/>
        </w:rPr>
        <w:t>9</w:t>
      </w:r>
      <w:r w:rsidR="003717D2" w:rsidRPr="001414A6">
        <w:rPr>
          <w:rFonts w:ascii="GHEA Grapalat" w:hAnsi="GHEA Grapalat" w:cs="Sylfaen"/>
          <w:sz w:val="20"/>
          <w:lang w:val="hy-AM"/>
        </w:rPr>
        <w:t>.</w:t>
      </w:r>
      <w:r w:rsidR="00325647" w:rsidRPr="001414A6">
        <w:rPr>
          <w:rFonts w:ascii="GHEA Grapalat" w:hAnsi="GHEA Grapalat" w:cs="Sylfaen"/>
          <w:sz w:val="20"/>
          <w:lang w:val="af-ZA"/>
        </w:rPr>
        <w:t>4</w:t>
      </w:r>
      <w:r w:rsidR="00096865" w:rsidRPr="001414A6">
        <w:rPr>
          <w:rFonts w:ascii="GHEA Grapalat" w:hAnsi="GHEA Grapalat" w:cs="Sylfaen"/>
          <w:sz w:val="20"/>
          <w:lang w:val="af-ZA"/>
        </w:rPr>
        <w:t xml:space="preserve"> </w:t>
      </w:r>
      <w:r w:rsidR="00D42D0A" w:rsidRPr="001414A6">
        <w:rPr>
          <w:rFonts w:ascii="GHEA Grapalat" w:hAnsi="GHEA Grapalat" w:cs="Sylfaen"/>
          <w:sz w:val="20"/>
          <w:lang w:val="hy-AM"/>
        </w:rPr>
        <w:t>Եթե</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ընտրված</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մասնակիցը</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պայմանագիր</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կնքելու</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մասին</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ծանուցումը</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և</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պայմանագրի</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նախագիծն</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ստանալուց</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հետո</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սույն հրավերի 10</w:t>
      </w:r>
      <w:r w:rsidR="00D42D0A" w:rsidRPr="001414A6">
        <w:rPr>
          <w:rFonts w:ascii="Cambria Math" w:hAnsi="Cambria Math" w:cs="Cambria Math"/>
          <w:sz w:val="20"/>
          <w:lang w:val="hy-AM"/>
        </w:rPr>
        <w:t>․</w:t>
      </w:r>
      <w:r w:rsidR="00D42D0A" w:rsidRPr="001414A6">
        <w:rPr>
          <w:rFonts w:ascii="GHEA Grapalat" w:hAnsi="GHEA Grapalat" w:cs="Sylfaen"/>
          <w:sz w:val="20"/>
          <w:lang w:val="hy-AM"/>
        </w:rPr>
        <w:t xml:space="preserve">1 </w:t>
      </w:r>
      <w:r w:rsidR="00D42D0A" w:rsidRPr="001414A6">
        <w:rPr>
          <w:rFonts w:ascii="GHEA Grapalat" w:hAnsi="GHEA Grapalat" w:cs="GHEA Grapalat"/>
          <w:sz w:val="20"/>
          <w:lang w:val="hy-AM"/>
        </w:rPr>
        <w:t>կետով</w:t>
      </w:r>
      <w:r w:rsidR="00D42D0A" w:rsidRPr="001414A6">
        <w:rPr>
          <w:rFonts w:ascii="GHEA Grapalat" w:hAnsi="GHEA Grapalat" w:cs="Sylfaen"/>
          <w:sz w:val="20"/>
          <w:lang w:val="hy-AM"/>
        </w:rPr>
        <w:t xml:space="preserve"> նախատեսված ժամկետում, իսկ կնքվելիք պայմանագրի նախագծով</w:t>
      </w:r>
      <w:r w:rsidR="00D42D0A" w:rsidRPr="001414A6">
        <w:rPr>
          <w:rFonts w:ascii="Courier New" w:hAnsi="Courier New" w:cs="Courier New"/>
          <w:sz w:val="20"/>
          <w:lang w:val="hy-AM"/>
        </w:rPr>
        <w:t> </w:t>
      </w:r>
      <w:r w:rsidR="00D42D0A" w:rsidRPr="001414A6">
        <w:rPr>
          <w:rFonts w:ascii="GHEA Grapalat" w:hAnsi="GHEA Grapalat" w:cs="Sylfaen"/>
          <w:sz w:val="20"/>
          <w:lang w:val="hy-AM"/>
        </w:rPr>
        <w:t>կանխավճար նախատեսված լինելու դեպքում՝ 10 աշխատանքային օրվա ընթացքում չի</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ստորագրում</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պայմանագիրը</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և</w:t>
      </w:r>
      <w:r w:rsidR="00D42D0A" w:rsidRPr="001414A6">
        <w:rPr>
          <w:rFonts w:ascii="GHEA Grapalat" w:hAnsi="GHEA Grapalat" w:cs="Sylfaen"/>
          <w:sz w:val="20"/>
          <w:lang w:val="af-ZA"/>
        </w:rPr>
        <w:t xml:space="preserve"> պ</w:t>
      </w:r>
      <w:r w:rsidR="00D42D0A" w:rsidRPr="001414A6">
        <w:rPr>
          <w:rFonts w:ascii="GHEA Grapalat" w:hAnsi="GHEA Grapalat" w:cs="Sylfaen"/>
          <w:sz w:val="20"/>
          <w:lang w:val="hy-AM"/>
        </w:rPr>
        <w:t>ատվիրատուին</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ներկայացնում</w:t>
      </w:r>
      <w:r w:rsidR="00D42D0A" w:rsidRPr="001414A6">
        <w:rPr>
          <w:rFonts w:ascii="GHEA Grapalat" w:hAnsi="GHEA Grapalat" w:cs="Sylfaen"/>
          <w:sz w:val="20"/>
          <w:lang w:val="af-ZA"/>
        </w:rPr>
        <w:t xml:space="preserve"> որակավորման և </w:t>
      </w:r>
      <w:r w:rsidR="00D42D0A" w:rsidRPr="001414A6">
        <w:rPr>
          <w:rFonts w:ascii="GHEA Grapalat" w:hAnsi="GHEA Grapalat" w:cs="Sylfaen"/>
          <w:sz w:val="20"/>
          <w:lang w:val="hy-AM"/>
        </w:rPr>
        <w:t>պայմանագրի</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ապահովումները</w:t>
      </w:r>
      <w:r w:rsidR="00D42D0A" w:rsidRPr="001414A6">
        <w:rPr>
          <w:rFonts w:ascii="GHEA Grapalat" w:hAnsi="GHEA Grapalat" w:cs="Sylfaen"/>
          <w:sz w:val="20"/>
          <w:lang w:val="af-ZA"/>
        </w:rPr>
        <w:t>,</w:t>
      </w:r>
      <w:r w:rsidR="00D42D0A" w:rsidRPr="001414A6">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1414A6">
        <w:rPr>
          <w:rFonts w:ascii="GHEA Grapalat" w:hAnsi="GHEA Grapalat" w:cs="Sylfaen"/>
          <w:i/>
          <w:sz w:val="20"/>
          <w:lang w:val="af-ZA"/>
        </w:rPr>
        <w:t xml:space="preserve"> </w:t>
      </w:r>
      <w:r w:rsidR="00D42D0A" w:rsidRPr="001414A6">
        <w:rPr>
          <w:rFonts w:ascii="GHEA Grapalat" w:hAnsi="GHEA Grapalat" w:cs="Sylfaen"/>
          <w:sz w:val="20"/>
          <w:lang w:val="hy-AM"/>
        </w:rPr>
        <w:t>ապա նա զրկվում է պայմանագիրը ստորագրելու իրավունքից։</w:t>
      </w:r>
      <w:r w:rsidR="00D42D0A" w:rsidRPr="001414A6">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1414A6">
        <w:rPr>
          <w:rFonts w:ascii="GHEA Grapalat" w:hAnsi="GHEA Grapalat" w:cs="Sylfaen"/>
          <w:sz w:val="20"/>
          <w:lang w:val="hy-AM"/>
        </w:rPr>
        <w:t>Ընդ</w:t>
      </w:r>
      <w:r w:rsidRPr="001414A6">
        <w:rPr>
          <w:rFonts w:ascii="GHEA Grapalat" w:hAnsi="GHEA Grapalat" w:cs="Sylfaen"/>
          <w:sz w:val="20"/>
          <w:lang w:val="af-ZA"/>
        </w:rPr>
        <w:t xml:space="preserve"> </w:t>
      </w:r>
      <w:r w:rsidRPr="001414A6">
        <w:rPr>
          <w:rFonts w:ascii="GHEA Grapalat" w:hAnsi="GHEA Grapalat" w:cs="Sylfaen"/>
          <w:sz w:val="20"/>
          <w:lang w:val="hy-AM"/>
        </w:rPr>
        <w:t>որում</w:t>
      </w:r>
      <w:r w:rsidRPr="001414A6">
        <w:rPr>
          <w:rFonts w:ascii="GHEA Grapalat" w:hAnsi="GHEA Grapalat" w:cs="Sylfaen"/>
          <w:sz w:val="20"/>
          <w:lang w:val="af-ZA"/>
        </w:rPr>
        <w:t xml:space="preserve"> </w:t>
      </w:r>
      <w:r w:rsidRPr="001414A6">
        <w:rPr>
          <w:rFonts w:ascii="GHEA Grapalat" w:hAnsi="GHEA Grapalat" w:cs="Sylfaen"/>
          <w:sz w:val="20"/>
          <w:lang w:val="hy-AM"/>
        </w:rPr>
        <w:t>ընտրված մասնակցի կողմից հաստատված պայմանագրի</w:t>
      </w:r>
      <w:r w:rsidRPr="00A71D81">
        <w:rPr>
          <w:rFonts w:ascii="GHEA Grapalat" w:hAnsi="GHEA Grapalat" w:cs="Sylfaen"/>
          <w:sz w:val="20"/>
          <w:lang w:val="hy-AM"/>
        </w:rPr>
        <w:t xml:space="preserve">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E17903" w:rsidRDefault="00030D40" w:rsidP="00EF3662">
      <w:pPr>
        <w:ind w:firstLine="567"/>
        <w:jc w:val="both"/>
        <w:rPr>
          <w:rFonts w:ascii="GHEA Grapalat" w:hAnsi="GHEA Grapalat" w:cs="Sylfaen"/>
          <w:sz w:val="20"/>
          <w:lang w:val="hy-AM"/>
        </w:rPr>
      </w:pPr>
      <w:r w:rsidRPr="00957FC3">
        <w:rPr>
          <w:rFonts w:ascii="GHEA Grapalat" w:hAnsi="GHEA Grapalat"/>
          <w:iCs/>
          <w:sz w:val="20"/>
          <w:lang w:val="af-ZA"/>
        </w:rPr>
        <w:t>10</w:t>
      </w:r>
      <w:r w:rsidR="00096865" w:rsidRPr="00957FC3">
        <w:rPr>
          <w:rFonts w:ascii="GHEA Grapalat" w:hAnsi="GHEA Grapalat"/>
          <w:iCs/>
          <w:sz w:val="20"/>
          <w:lang w:val="af-ZA"/>
        </w:rPr>
        <w:t>.</w:t>
      </w:r>
      <w:r w:rsidR="00096865" w:rsidRPr="00957FC3">
        <w:rPr>
          <w:rFonts w:ascii="GHEA Grapalat" w:hAnsi="GHEA Grapalat" w:cs="Sylfaen"/>
          <w:sz w:val="20"/>
          <w:lang w:val="af-ZA"/>
        </w:rPr>
        <w:t xml:space="preserve">1 </w:t>
      </w:r>
      <w:r w:rsidR="00A161E3" w:rsidRPr="00957FC3">
        <w:rPr>
          <w:rFonts w:ascii="GHEA Grapalat" w:hAnsi="GHEA Grapalat" w:cs="Sylfaen"/>
          <w:sz w:val="20"/>
          <w:lang w:val="hy-AM"/>
        </w:rPr>
        <w:t>Որակավորման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և</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պ</w:t>
      </w:r>
      <w:r w:rsidR="00A161E3" w:rsidRPr="00957FC3">
        <w:rPr>
          <w:rFonts w:ascii="GHEA Grapalat" w:hAnsi="GHEA Grapalat" w:cs="Sylfaen"/>
          <w:sz w:val="20"/>
          <w:lang w:val="ru-RU"/>
        </w:rPr>
        <w:t>այմանագրի</w:t>
      </w:r>
      <w:r w:rsidR="00A161E3" w:rsidRPr="00957FC3">
        <w:rPr>
          <w:rFonts w:ascii="GHEA Grapalat" w:hAnsi="GHEA Grapalat" w:cs="Sylfaen"/>
          <w:sz w:val="20"/>
          <w:lang w:val="hy-AM"/>
        </w:rPr>
        <w:t xml:space="preserve"> </w:t>
      </w:r>
      <w:r w:rsidR="00A161E3" w:rsidRPr="00957FC3">
        <w:rPr>
          <w:rFonts w:ascii="GHEA Grapalat" w:hAnsi="GHEA Grapalat" w:cs="Sylfaen"/>
          <w:sz w:val="20"/>
          <w:lang w:val="ru-RU"/>
        </w:rPr>
        <w:t>ապահովում</w:t>
      </w:r>
      <w:r w:rsidR="00A161E3" w:rsidRPr="00957FC3">
        <w:rPr>
          <w:rFonts w:ascii="GHEA Grapalat" w:hAnsi="GHEA Grapalat" w:cs="Sylfaen"/>
          <w:sz w:val="20"/>
          <w:lang w:val="hy-AM"/>
        </w:rPr>
        <w:t>ները</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ներկայացնելու</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պահանջի</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հիման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վրա</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այն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ստանալու</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օրվանից</w:t>
      </w:r>
      <w:r w:rsidR="00A161E3" w:rsidRPr="00957FC3">
        <w:rPr>
          <w:rFonts w:ascii="GHEA Grapalat" w:hAnsi="GHEA Grapalat" w:cs="Sylfaen"/>
          <w:sz w:val="20"/>
          <w:lang w:val="af-ZA"/>
        </w:rPr>
        <w:t xml:space="preserve"> </w:t>
      </w:r>
      <w:r w:rsidR="00A161E3" w:rsidRPr="00E17903">
        <w:rPr>
          <w:rFonts w:ascii="GHEA Grapalat" w:hAnsi="GHEA Grapalat" w:cs="Sylfaen"/>
          <w:b/>
          <w:sz w:val="20"/>
          <w:lang w:val="hy-AM"/>
        </w:rPr>
        <w:t xml:space="preserve">5 </w:t>
      </w:r>
      <w:r w:rsidR="00A161E3" w:rsidRPr="00E17903">
        <w:rPr>
          <w:rFonts w:ascii="GHEA Grapalat" w:hAnsi="GHEA Grapalat" w:cs="Sylfaen"/>
          <w:b/>
          <w:sz w:val="20"/>
          <w:lang w:val="af-ZA"/>
        </w:rPr>
        <w:t xml:space="preserve">աշխատանքային </w:t>
      </w:r>
      <w:r w:rsidR="00A161E3" w:rsidRPr="00E17903">
        <w:rPr>
          <w:rFonts w:ascii="GHEA Grapalat" w:hAnsi="GHEA Grapalat" w:cs="Sylfaen"/>
          <w:b/>
          <w:sz w:val="20"/>
          <w:lang w:val="ru-RU"/>
        </w:rPr>
        <w:t>օրվա</w:t>
      </w:r>
      <w:r w:rsidR="00A161E3" w:rsidRPr="00E17903">
        <w:rPr>
          <w:rFonts w:ascii="GHEA Grapalat" w:hAnsi="GHEA Grapalat" w:cs="Sylfaen"/>
          <w:b/>
          <w:sz w:val="20"/>
          <w:lang w:val="af-ZA"/>
        </w:rPr>
        <w:t xml:space="preserve"> </w:t>
      </w:r>
      <w:r w:rsidR="00A161E3" w:rsidRPr="00E17903">
        <w:rPr>
          <w:rFonts w:ascii="GHEA Grapalat" w:hAnsi="GHEA Grapalat" w:cs="Sylfaen"/>
          <w:b/>
          <w:sz w:val="20"/>
          <w:lang w:val="ru-RU"/>
        </w:rPr>
        <w:t>ընթացքում</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ընտրված</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մասնակիցը</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պարտավոր</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է</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ներկայացնել</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որակավորման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և</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պայմանագրի</w:t>
      </w:r>
      <w:r w:rsidR="00A161E3" w:rsidRPr="00957FC3">
        <w:rPr>
          <w:rFonts w:ascii="GHEA Grapalat" w:hAnsi="GHEA Grapalat" w:cs="Sylfaen"/>
          <w:sz w:val="20"/>
          <w:lang w:val="hy-AM"/>
        </w:rPr>
        <w:t xml:space="preserve"> </w:t>
      </w:r>
      <w:r w:rsidR="00A161E3" w:rsidRPr="00957FC3">
        <w:rPr>
          <w:rFonts w:ascii="GHEA Grapalat" w:hAnsi="GHEA Grapalat" w:cs="Sylfaen"/>
          <w:sz w:val="20"/>
          <w:lang w:val="ru-RU"/>
        </w:rPr>
        <w:t>ապահովում</w:t>
      </w:r>
      <w:r w:rsidR="00A161E3" w:rsidRPr="00957FC3">
        <w:rPr>
          <w:rFonts w:ascii="GHEA Grapalat" w:hAnsi="GHEA Grapalat" w:cs="Sylfaen"/>
          <w:sz w:val="20"/>
          <w:lang w:val="hy-AM"/>
        </w:rPr>
        <w:t>ներ</w:t>
      </w:r>
      <w:r w:rsidR="00A161E3" w:rsidRPr="00957FC3">
        <w:rPr>
          <w:rFonts w:ascii="GHEA Grapalat" w:hAnsi="GHEA Grapalat" w:cs="Sylfaen"/>
          <w:sz w:val="20"/>
          <w:lang w:val="ru-RU"/>
        </w:rPr>
        <w:t>։</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մասնակցի</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հետ</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պայմանագիր</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կնքվում</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է</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եթե</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վերջինս</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ներկայացնում</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է</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որակավորման և</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 xml:space="preserve">պայմանագրի </w:t>
      </w:r>
      <w:r w:rsidR="00A161E3" w:rsidRPr="00957FC3">
        <w:rPr>
          <w:rFonts w:ascii="GHEA Grapalat" w:hAnsi="GHEA Grapalat" w:cs="Sylfaen"/>
          <w:sz w:val="20"/>
          <w:lang w:val="af-ZA"/>
        </w:rPr>
        <w:t>(</w:t>
      </w:r>
      <w:r w:rsidR="00A161E3" w:rsidRPr="00957FC3">
        <w:rPr>
          <w:rFonts w:ascii="GHEA Grapalat" w:hAnsi="GHEA Grapalat" w:cs="Sylfaen"/>
          <w:sz w:val="20"/>
          <w:lang w:val="hy-AM"/>
        </w:rPr>
        <w:t>կանխավճարի</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 xml:space="preserve"> ապահովումները</w:t>
      </w:r>
      <w:r w:rsidR="00E17903" w:rsidRPr="00E17903">
        <w:rPr>
          <w:rFonts w:ascii="GHEA Grapalat" w:hAnsi="GHEA Grapalat" w:cs="Sylfaen"/>
          <w:sz w:val="20"/>
          <w:lang w:val="hy-AM"/>
        </w:rPr>
        <w:t>:</w:t>
      </w:r>
    </w:p>
    <w:p w:rsidR="00BA7FAD" w:rsidRPr="00A71D81" w:rsidRDefault="00AD6D6A" w:rsidP="00CF12EE">
      <w:pPr>
        <w:ind w:firstLine="567"/>
        <w:jc w:val="both"/>
        <w:rPr>
          <w:rFonts w:ascii="GHEA Grapalat" w:hAnsi="GHEA Grapalat" w:cs="Arial"/>
          <w:sz w:val="20"/>
          <w:lang w:val="hy-AM"/>
        </w:rPr>
      </w:pPr>
      <w:r w:rsidRPr="00957FC3">
        <w:rPr>
          <w:rFonts w:ascii="GHEA Grapalat" w:hAnsi="GHEA Grapalat" w:cs="Sylfaen"/>
          <w:sz w:val="20"/>
          <w:lang w:val="hy-AM"/>
        </w:rPr>
        <w:t>10.2</w:t>
      </w:r>
      <w:r w:rsidR="00F96621" w:rsidRPr="00957FC3">
        <w:rPr>
          <w:rFonts w:ascii="GHEA Grapalat" w:hAnsi="GHEA Grapalat" w:cs="Sylfaen"/>
          <w:sz w:val="20"/>
          <w:lang w:val="af-ZA"/>
        </w:rPr>
        <w:t xml:space="preserve"> </w:t>
      </w:r>
      <w:r w:rsidR="0074145B" w:rsidRPr="00AF37F7">
        <w:rPr>
          <w:rFonts w:ascii="GHEA Grapalat" w:hAnsi="GHEA Grapalat" w:cs="Sylfaen"/>
          <w:sz w:val="20"/>
          <w:lang w:val="hy-AM"/>
        </w:rPr>
        <w:t>Որակավորման</w:t>
      </w:r>
      <w:r w:rsidR="0074145B" w:rsidRPr="00957FC3">
        <w:rPr>
          <w:rFonts w:ascii="GHEA Grapalat" w:hAnsi="GHEA Grapalat" w:cs="Sylfaen"/>
          <w:sz w:val="20"/>
          <w:lang w:val="af-ZA"/>
        </w:rPr>
        <w:t xml:space="preserve"> </w:t>
      </w:r>
      <w:r w:rsidR="0074145B" w:rsidRPr="00AF37F7">
        <w:rPr>
          <w:rFonts w:ascii="GHEA Grapalat" w:hAnsi="GHEA Grapalat" w:cs="Sylfaen"/>
          <w:sz w:val="20"/>
          <w:lang w:val="hy-AM"/>
        </w:rPr>
        <w:t>ապահովման</w:t>
      </w:r>
      <w:r w:rsidR="0074145B" w:rsidRPr="00957FC3">
        <w:rPr>
          <w:rFonts w:ascii="GHEA Grapalat" w:hAnsi="GHEA Grapalat" w:cs="Sylfaen"/>
          <w:sz w:val="20"/>
          <w:lang w:val="af-ZA"/>
        </w:rPr>
        <w:t xml:space="preserve"> </w:t>
      </w:r>
      <w:r w:rsidR="0074145B" w:rsidRPr="00AF37F7">
        <w:rPr>
          <w:rFonts w:ascii="GHEA Grapalat" w:hAnsi="GHEA Grapalat" w:cs="Sylfaen"/>
          <w:sz w:val="20"/>
          <w:lang w:val="hy-AM"/>
        </w:rPr>
        <w:t>չափը</w:t>
      </w:r>
      <w:r w:rsidR="0074145B" w:rsidRPr="00957FC3">
        <w:rPr>
          <w:rFonts w:ascii="GHEA Grapalat" w:hAnsi="GHEA Grapalat" w:cs="Sylfaen"/>
          <w:sz w:val="20"/>
          <w:lang w:val="af-ZA"/>
        </w:rPr>
        <w:t xml:space="preserve"> </w:t>
      </w:r>
      <w:r w:rsidR="0074145B" w:rsidRPr="00AF37F7">
        <w:rPr>
          <w:rFonts w:ascii="GHEA Grapalat" w:hAnsi="GHEA Grapalat" w:cs="Sylfaen"/>
          <w:sz w:val="20"/>
          <w:lang w:val="hy-AM"/>
        </w:rPr>
        <w:t>հավասար</w:t>
      </w:r>
      <w:r w:rsidR="0074145B" w:rsidRPr="00957FC3">
        <w:rPr>
          <w:rFonts w:ascii="GHEA Grapalat" w:hAnsi="GHEA Grapalat" w:cs="Sylfaen"/>
          <w:sz w:val="20"/>
          <w:lang w:val="af-ZA"/>
        </w:rPr>
        <w:t xml:space="preserve"> </w:t>
      </w:r>
      <w:r w:rsidR="0074145B" w:rsidRPr="00AF37F7">
        <w:rPr>
          <w:rFonts w:ascii="GHEA Grapalat" w:hAnsi="GHEA Grapalat" w:cs="Sylfaen"/>
          <w:sz w:val="20"/>
          <w:lang w:val="hy-AM"/>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231740">
        <w:rPr>
          <w:rFonts w:ascii="GHEA Grapalat" w:hAnsi="GHEA Grapalat" w:cs="Sylfaen"/>
          <w:b/>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AF37F7" w:rsidRPr="00AF37F7">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F37F7">
        <w:rPr>
          <w:rFonts w:ascii="GHEA Grapalat" w:hAnsi="GHEA Grapalat" w:cs="Sylfaen"/>
          <w:b/>
          <w:sz w:val="20"/>
          <w:lang w:val="hy-AM"/>
        </w:rPr>
        <w:t>2</w:t>
      </w:r>
      <w:r w:rsidR="005A72DB" w:rsidRPr="00AF37F7">
        <w:rPr>
          <w:rFonts w:ascii="GHEA Grapalat" w:hAnsi="GHEA Grapalat" w:cs="Sylfaen"/>
          <w:b/>
          <w:sz w:val="20"/>
          <w:lang w:val="af-ZA"/>
        </w:rPr>
        <w:t>0-</w:t>
      </w:r>
      <w:r w:rsidR="005A72DB" w:rsidRPr="00AF37F7">
        <w:rPr>
          <w:rFonts w:ascii="GHEA Grapalat" w:hAnsi="GHEA Grapalat" w:cs="Sylfaen"/>
          <w:b/>
          <w:sz w:val="20"/>
          <w:lang w:val="hy-AM"/>
        </w:rPr>
        <w:t>րդ</w:t>
      </w:r>
      <w:r w:rsidR="005A72DB" w:rsidRPr="00AF37F7">
        <w:rPr>
          <w:rFonts w:ascii="GHEA Grapalat" w:hAnsi="GHEA Grapalat" w:cs="Sylfaen"/>
          <w:b/>
          <w:sz w:val="20"/>
          <w:lang w:val="af-ZA"/>
        </w:rPr>
        <w:t xml:space="preserve"> </w:t>
      </w:r>
      <w:r w:rsidR="005A72DB" w:rsidRPr="00AF37F7">
        <w:rPr>
          <w:rFonts w:ascii="GHEA Grapalat" w:hAnsi="GHEA Grapalat" w:cs="Sylfaen"/>
          <w:b/>
          <w:sz w:val="20"/>
          <w:lang w:val="hy-AM"/>
        </w:rPr>
        <w:t>աշխատանքային</w:t>
      </w:r>
      <w:r w:rsidR="005A72DB" w:rsidRPr="00AF37F7">
        <w:rPr>
          <w:rFonts w:ascii="GHEA Grapalat" w:hAnsi="GHEA Grapalat" w:cs="Sylfaen"/>
          <w:b/>
          <w:sz w:val="20"/>
          <w:lang w:val="af-ZA"/>
        </w:rPr>
        <w:t xml:space="preserve"> </w:t>
      </w:r>
      <w:r w:rsidR="005A72DB" w:rsidRPr="00AF37F7">
        <w:rPr>
          <w:rFonts w:ascii="GHEA Grapalat" w:hAnsi="GHEA Grapalat" w:cs="Sylfaen"/>
          <w:b/>
          <w:sz w:val="20"/>
          <w:lang w:val="hy-AM"/>
        </w:rPr>
        <w:t>օրը</w:t>
      </w:r>
      <w:r w:rsidR="005A72DB" w:rsidRPr="00AF37F7">
        <w:rPr>
          <w:rFonts w:ascii="GHEA Grapalat" w:hAnsi="GHEA Grapalat" w:cs="Sylfaen"/>
          <w:b/>
          <w:sz w:val="20"/>
          <w:lang w:val="af-ZA"/>
        </w:rPr>
        <w:t xml:space="preserve"> </w:t>
      </w:r>
      <w:r w:rsidR="005A72DB" w:rsidRPr="00AF37F7">
        <w:rPr>
          <w:rFonts w:ascii="GHEA Grapalat" w:hAnsi="GHEA Grapalat" w:cs="Arial"/>
          <w:b/>
          <w:sz w:val="20"/>
          <w:lang w:val="hy-AM"/>
        </w:rPr>
        <w:t>ներառյա</w:t>
      </w:r>
      <w:r w:rsidR="00AF37F7" w:rsidRPr="00AF37F7">
        <w:rPr>
          <w:rFonts w:ascii="GHEA Grapalat" w:hAnsi="GHEA Grapalat" w:cs="Arial"/>
          <w:b/>
          <w:sz w:val="20"/>
          <w:lang w:val="hy-AM"/>
        </w:rPr>
        <w:t>լ</w:t>
      </w:r>
      <w:r w:rsidR="00AF37F7">
        <w:rPr>
          <w:rFonts w:ascii="GHEA Grapalat" w:hAnsi="GHEA Grapalat" w:cs="Arial"/>
          <w:sz w:val="20"/>
          <w:lang w:val="hy-AM"/>
        </w:rPr>
        <w:t>:</w:t>
      </w:r>
      <w:r w:rsidR="00F96621" w:rsidRPr="00A71D81">
        <w:rPr>
          <w:rFonts w:ascii="GHEA Grapalat" w:hAnsi="GHEA Grapalat" w:cs="Sylfaen"/>
          <w:sz w:val="20"/>
          <w:lang w:val="af-ZA"/>
        </w:rPr>
        <w:t xml:space="preserve"> </w:t>
      </w:r>
    </w:p>
    <w:p w:rsidR="00BA7FAD" w:rsidRPr="00957FC3" w:rsidRDefault="00BA7FAD" w:rsidP="00BA7FAD">
      <w:pPr>
        <w:ind w:firstLine="567"/>
        <w:jc w:val="both"/>
        <w:rPr>
          <w:rFonts w:ascii="GHEA Grapalat" w:hAnsi="GHEA Grapalat" w:cs="Arial"/>
          <w:sz w:val="20"/>
          <w:lang w:val="hy-AM"/>
        </w:rPr>
      </w:pPr>
      <w:r w:rsidRPr="00957FC3">
        <w:rPr>
          <w:rFonts w:ascii="GHEA Grapalat" w:hAnsi="GHEA Grapalat" w:cs="Arial"/>
          <w:sz w:val="20"/>
          <w:lang w:val="hy-AM"/>
        </w:rPr>
        <w:t>Եթե</w:t>
      </w:r>
      <w:r w:rsidRPr="00957FC3">
        <w:rPr>
          <w:rFonts w:ascii="GHEA Grapalat" w:hAnsi="GHEA Grapalat" w:cs="Arial"/>
          <w:sz w:val="20"/>
          <w:lang w:val="af-ZA"/>
        </w:rPr>
        <w:t xml:space="preserve"> </w:t>
      </w:r>
      <w:r w:rsidRPr="00957FC3">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957FC3">
        <w:rPr>
          <w:rFonts w:ascii="GHEA Grapalat" w:hAnsi="GHEA Grapalat" w:cs="Arial"/>
          <w:sz w:val="20"/>
          <w:lang w:val="hy-AM"/>
        </w:rPr>
        <w:t xml:space="preserve">, </w:t>
      </w:r>
      <w:r w:rsidR="005A72DB" w:rsidRPr="00957FC3">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957FC3">
        <w:rPr>
          <w:rFonts w:ascii="GHEA Grapalat" w:hAnsi="GHEA Grapalat" w:cs="Sylfaen"/>
          <w:sz w:val="20"/>
          <w:lang w:val="hy-AM"/>
        </w:rPr>
        <w:t xml:space="preserve"> ներկայացված չափաբաժինների գնման գների հանրագումարի նկատմամբ՝ հաշվի առնելով Կարգի 32-րդ կետի 1-ին ենթակետի «գ» պարբերության պահանջները:</w:t>
      </w:r>
      <w:r w:rsidR="00C07FA5" w:rsidRPr="00957FC3">
        <w:rPr>
          <w:rFonts w:ascii="GHEA Grapalat" w:hAnsi="GHEA Grapalat" w:cs="Sylfaen"/>
          <w:sz w:val="20"/>
          <w:lang w:val="hy-AM"/>
        </w:rPr>
        <w:t xml:space="preserve"> </w:t>
      </w:r>
      <w:r w:rsidRPr="00957FC3">
        <w:rPr>
          <w:rFonts w:ascii="GHEA Grapalat" w:hAnsi="GHEA Grapalat"/>
          <w:sz w:val="20"/>
          <w:szCs w:val="20"/>
          <w:lang w:val="hy-AM"/>
        </w:rPr>
        <w:t>Կանխիկ</w:t>
      </w:r>
      <w:r w:rsidRPr="00957FC3">
        <w:rPr>
          <w:rFonts w:ascii="GHEA Grapalat" w:hAnsi="GHEA Grapalat"/>
          <w:sz w:val="20"/>
          <w:szCs w:val="20"/>
          <w:lang w:val="af-ZA"/>
        </w:rPr>
        <w:t xml:space="preserve"> </w:t>
      </w:r>
      <w:r w:rsidRPr="00957FC3">
        <w:rPr>
          <w:rFonts w:ascii="GHEA Grapalat" w:hAnsi="GHEA Grapalat"/>
          <w:sz w:val="20"/>
          <w:szCs w:val="20"/>
          <w:lang w:val="hy-AM"/>
        </w:rPr>
        <w:t>փողի</w:t>
      </w:r>
      <w:r w:rsidRPr="00957FC3">
        <w:rPr>
          <w:rFonts w:ascii="GHEA Grapalat" w:hAnsi="GHEA Grapalat"/>
          <w:sz w:val="20"/>
          <w:szCs w:val="20"/>
          <w:lang w:val="af-ZA"/>
        </w:rPr>
        <w:t xml:space="preserve"> </w:t>
      </w:r>
      <w:r w:rsidRPr="00957FC3">
        <w:rPr>
          <w:rFonts w:ascii="GHEA Grapalat" w:hAnsi="GHEA Grapalat"/>
          <w:sz w:val="20"/>
          <w:szCs w:val="20"/>
          <w:lang w:val="hy-AM"/>
        </w:rPr>
        <w:t>ձևով</w:t>
      </w:r>
      <w:r w:rsidRPr="00957FC3">
        <w:rPr>
          <w:rFonts w:ascii="GHEA Grapalat" w:hAnsi="GHEA Grapalat"/>
          <w:sz w:val="20"/>
          <w:szCs w:val="20"/>
          <w:lang w:val="af-ZA"/>
        </w:rPr>
        <w:t xml:space="preserve"> </w:t>
      </w:r>
      <w:r w:rsidRPr="00957FC3">
        <w:rPr>
          <w:rFonts w:ascii="GHEA Grapalat" w:hAnsi="GHEA Grapalat"/>
          <w:sz w:val="20"/>
          <w:szCs w:val="20"/>
          <w:lang w:val="hy-AM"/>
        </w:rPr>
        <w:t>ներկայացված</w:t>
      </w:r>
      <w:r w:rsidRPr="00957FC3">
        <w:rPr>
          <w:rFonts w:ascii="GHEA Grapalat" w:hAnsi="GHEA Grapalat"/>
          <w:sz w:val="20"/>
          <w:szCs w:val="20"/>
          <w:lang w:val="af-ZA"/>
        </w:rPr>
        <w:t xml:space="preserve"> </w:t>
      </w:r>
      <w:r w:rsidRPr="00957FC3">
        <w:rPr>
          <w:rFonts w:ascii="GHEA Grapalat" w:hAnsi="GHEA Grapalat" w:cs="Arial"/>
          <w:sz w:val="20"/>
          <w:lang w:val="hy-AM"/>
        </w:rPr>
        <w:t xml:space="preserve">որակավորման ապահովումը պետք է </w:t>
      </w:r>
      <w:r w:rsidRPr="00957FC3">
        <w:rPr>
          <w:rFonts w:ascii="GHEA Grapalat" w:hAnsi="GHEA Grapalat" w:cs="Arial"/>
          <w:sz w:val="20"/>
          <w:lang w:val="hy-AM"/>
        </w:rPr>
        <w:lastRenderedPageBreak/>
        <w:t>փոխանցվի Կենտրոնական գանձապետարանում լիազորված մարմնի անվամբ բացված «900008000698» գանձապետական հաշվին</w:t>
      </w:r>
      <w:r w:rsidR="00A161E3" w:rsidRPr="00957FC3">
        <w:rPr>
          <w:rFonts w:ascii="GHEA Grapalat" w:hAnsi="GHEA Grapalat" w:cs="Arial"/>
          <w:sz w:val="20"/>
          <w:lang w:val="hy-AM"/>
        </w:rPr>
        <w:t>:</w:t>
      </w:r>
      <w:r w:rsidRPr="00957FC3">
        <w:rPr>
          <w:rFonts w:ascii="GHEA Grapalat" w:hAnsi="GHEA Grapalat" w:cs="Arial"/>
          <w:sz w:val="20"/>
          <w:lang w:val="hy-AM"/>
        </w:rPr>
        <w:t xml:space="preserve">  </w:t>
      </w:r>
    </w:p>
    <w:p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957FC3">
        <w:rPr>
          <w:rFonts w:ascii="GHEA Grapalat" w:hAnsi="GHEA Grapalat" w:cs="Arial"/>
          <w:sz w:val="20"/>
          <w:lang w:val="hy-AM"/>
        </w:rPr>
        <w:t>Որակավորման ապահովումը այն ներկայացնողին վերադարձվում է պայմանագրի կատարման</w:t>
      </w:r>
      <w:r w:rsidRPr="00A71D81">
        <w:rPr>
          <w:rFonts w:ascii="GHEA Grapalat" w:hAnsi="GHEA Grapalat" w:cs="Arial"/>
          <w:sz w:val="20"/>
          <w:lang w:val="hy-AM"/>
        </w:rPr>
        <w:t xml:space="preserve"> արդյունքը պատվիրատուի կողմից ամբողջական ընդունվելուն հաջորդող հինգ աշխատանքային օրվա ընթացքում:</w:t>
      </w:r>
    </w:p>
    <w:p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rsidR="00A161E3" w:rsidRPr="007E2C83" w:rsidRDefault="00A161E3" w:rsidP="00A161E3">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93764" w:rsidRDefault="00281740" w:rsidP="0029376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813664">
        <w:rPr>
          <w:rFonts w:ascii="GHEA Grapalat" w:hAnsi="GHEA Grapalat" w:cs="Sylfaen"/>
          <w:b/>
          <w:sz w:val="20"/>
          <w:lang w:val="hy-AM"/>
        </w:rPr>
        <w:t>գնի</w:t>
      </w:r>
      <w:r w:rsidRPr="00813664">
        <w:rPr>
          <w:rFonts w:ascii="GHEA Grapalat" w:hAnsi="GHEA Grapalat" w:cs="Sylfaen"/>
          <w:b/>
          <w:sz w:val="20"/>
          <w:lang w:val="af-ZA"/>
        </w:rPr>
        <w:t xml:space="preserve"> 10 </w:t>
      </w:r>
      <w:r w:rsidRPr="00813664">
        <w:rPr>
          <w:rFonts w:ascii="GHEA Grapalat" w:hAnsi="GHEA Grapalat" w:cs="Sylfaen"/>
          <w:b/>
          <w:sz w:val="20"/>
          <w:lang w:val="hy-AM"/>
        </w:rPr>
        <w:t>տոկոսը</w:t>
      </w:r>
      <w:r w:rsidRPr="00A71D81">
        <w:rPr>
          <w:rFonts w:ascii="GHEA Grapalat" w:hAnsi="GHEA Grapalat" w:cs="Sylfaen"/>
          <w:sz w:val="20"/>
          <w:lang w:val="hy-AM"/>
        </w:rPr>
        <w:t>:</w:t>
      </w:r>
      <w:r w:rsidR="003B269F" w:rsidRPr="003B269F">
        <w:rPr>
          <w:rFonts w:ascii="GHEA Grapalat" w:hAnsi="GHEA Grapalat" w:cs="Sylfaen"/>
          <w:sz w:val="20"/>
          <w:lang w:val="hy-AM"/>
        </w:rPr>
        <w:t xml:space="preserve"> </w:t>
      </w:r>
      <w:r w:rsidR="003B269F">
        <w:rPr>
          <w:rFonts w:ascii="GHEA Grapalat" w:hAnsi="GHEA Grapalat" w:cs="Sylfaen"/>
          <w:sz w:val="20"/>
          <w:lang w:val="hy-AM"/>
        </w:rPr>
        <w:t xml:space="preserve">Եթե պայմանագրի նախագծով նախատեսված ապրանքների գնման գինը պակաս է կնքվելիք պայմանագրի գնից, ապա </w:t>
      </w:r>
      <w:r w:rsidR="003B269F" w:rsidRPr="001C2E71">
        <w:rPr>
          <w:rFonts w:ascii="GHEA Grapalat" w:hAnsi="GHEA Grapalat" w:cs="Sylfaen"/>
          <w:sz w:val="20"/>
          <w:lang w:val="hy-AM"/>
        </w:rPr>
        <w:t>պայմանագրի ապահովման չափը հաշվարկվում է պայմանագրի գնի նկատմամբ:</w:t>
      </w:r>
      <w:r w:rsidR="00501A05" w:rsidRPr="001C2E71">
        <w:rPr>
          <w:rFonts w:ascii="GHEA Grapalat" w:hAnsi="GHEA Grapalat" w:cs="Sylfaen"/>
          <w:sz w:val="20"/>
          <w:lang w:val="hy-AM"/>
        </w:rPr>
        <w:t xml:space="preserve"> </w:t>
      </w:r>
      <w:r w:rsidR="00293764" w:rsidRPr="00064ADD">
        <w:rPr>
          <w:rFonts w:ascii="GHEA Grapalat" w:hAnsi="GHEA Grapalat" w:cs="Sylfaen"/>
          <w:sz w:val="20"/>
          <w:lang w:val="hy-AM"/>
        </w:rPr>
        <w:t>Պայմանագրի ապահովումը ներկայացվում է տուժանքի (հավելված 5</w:t>
      </w:r>
      <w:r w:rsidR="00293764">
        <w:rPr>
          <w:rFonts w:ascii="GHEA Grapalat" w:hAnsi="GHEA Grapalat" w:cs="Sylfaen"/>
          <w:sz w:val="20"/>
          <w:lang w:val="hy-AM"/>
        </w:rPr>
        <w:t>.1</w:t>
      </w:r>
      <w:r w:rsidR="00293764" w:rsidRPr="00064ADD">
        <w:rPr>
          <w:rFonts w:ascii="GHEA Grapalat" w:hAnsi="GHEA Grapalat" w:cs="Sylfaen"/>
          <w:sz w:val="20"/>
          <w:lang w:val="hy-AM"/>
        </w:rPr>
        <w:t>) կամ կանխիկ փողի ձևով:</w:t>
      </w:r>
    </w:p>
    <w:p w:rsidR="00F562EA" w:rsidRPr="006D2E03" w:rsidRDefault="00F562EA" w:rsidP="00293764">
      <w:pPr>
        <w:ind w:firstLine="567"/>
        <w:contextualSpacing/>
        <w:jc w:val="both"/>
        <w:rPr>
          <w:rFonts w:ascii="GHEA Grapalat" w:hAnsi="GHEA Grapalat" w:cs="Sylfaen"/>
          <w:sz w:val="20"/>
          <w:lang w:val="hy-AM"/>
        </w:rPr>
      </w:pPr>
      <w:r w:rsidRPr="001C2E7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1C2E71">
        <w:rPr>
          <w:rFonts w:ascii="GHEA Grapalat" w:hAnsi="GHEA Grapalat" w:cs="Arial"/>
          <w:sz w:val="20"/>
          <w:lang w:val="hy-AM"/>
        </w:rPr>
        <w:t xml:space="preserve"> </w:t>
      </w:r>
      <w:r w:rsidR="00076C2C" w:rsidRPr="001C2E7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1C2E71">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124CC4">
        <w:rPr>
          <w:rFonts w:ascii="GHEA Grapalat" w:hAnsi="GHEA Grapalat"/>
          <w:color w:val="000000"/>
          <w:lang w:val="hy-AM"/>
        </w:rPr>
        <w:t xml:space="preserve"> </w:t>
      </w:r>
    </w:p>
    <w:p w:rsidR="00281740" w:rsidRPr="001C2E71" w:rsidRDefault="00281740" w:rsidP="00813664">
      <w:pPr>
        <w:ind w:firstLine="567"/>
        <w:contextualSpacing/>
        <w:jc w:val="both"/>
        <w:rPr>
          <w:rFonts w:ascii="GHEA Grapalat" w:hAnsi="GHEA Grapalat"/>
          <w:sz w:val="20"/>
          <w:szCs w:val="20"/>
          <w:lang w:val="hy-AM"/>
        </w:rPr>
      </w:pPr>
      <w:r w:rsidRPr="001C2E7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1C2E71">
        <w:rPr>
          <w:rFonts w:ascii="GHEA Grapalat" w:hAnsi="GHEA Grapalat" w:cs="Sylfaen"/>
          <w:sz w:val="20"/>
          <w:lang w:val="hy-AM"/>
        </w:rPr>
        <w:t xml:space="preserve">ամբողջական կատարման վերջին օրվան հաջորդող </w:t>
      </w:r>
      <w:r w:rsidR="00293764" w:rsidRPr="00293764">
        <w:rPr>
          <w:rFonts w:ascii="GHEA Grapalat" w:hAnsi="GHEA Grapalat" w:cs="Sylfaen"/>
          <w:b/>
          <w:sz w:val="20"/>
          <w:lang w:val="hy-AM"/>
        </w:rPr>
        <w:t>2</w:t>
      </w:r>
      <w:r w:rsidRPr="00293764">
        <w:rPr>
          <w:rFonts w:ascii="GHEA Grapalat" w:hAnsi="GHEA Grapalat" w:cs="Sylfaen"/>
          <w:b/>
          <w:sz w:val="20"/>
          <w:lang w:val="hy-AM"/>
        </w:rPr>
        <w:t xml:space="preserve">0-րդ </w:t>
      </w:r>
      <w:r w:rsidR="00A558B9" w:rsidRPr="00293764">
        <w:rPr>
          <w:rFonts w:ascii="GHEA Grapalat" w:hAnsi="GHEA Grapalat" w:cs="Sylfaen"/>
          <w:b/>
          <w:sz w:val="20"/>
          <w:lang w:val="hy-AM"/>
        </w:rPr>
        <w:t>աշխատանքային</w:t>
      </w:r>
      <w:r w:rsidRPr="00293764">
        <w:rPr>
          <w:rFonts w:ascii="GHEA Grapalat" w:hAnsi="GHEA Grapalat" w:cs="Sylfaen"/>
          <w:b/>
          <w:sz w:val="20"/>
          <w:lang w:val="hy-AM"/>
        </w:rPr>
        <w:t xml:space="preserve"> օրը</w:t>
      </w:r>
      <w:r w:rsidRPr="001C2E71">
        <w:rPr>
          <w:rFonts w:ascii="GHEA Grapalat" w:hAnsi="GHEA Grapalat" w:cs="Sylfaen"/>
          <w:sz w:val="20"/>
          <w:lang w:val="hy-AM"/>
        </w:rPr>
        <w:t xml:space="preserve"> ներառյալ:</w:t>
      </w:r>
      <w:r w:rsidRPr="001C2E7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1C2E71" w:rsidRDefault="00281740" w:rsidP="00281740">
      <w:pPr>
        <w:ind w:firstLine="567"/>
        <w:jc w:val="both"/>
        <w:rPr>
          <w:rFonts w:ascii="GHEA Grapalat" w:hAnsi="GHEA Grapalat" w:cs="Arial"/>
          <w:sz w:val="20"/>
          <w:lang w:val="hy-AM"/>
        </w:rPr>
      </w:pPr>
      <w:r w:rsidRPr="001C2E71">
        <w:rPr>
          <w:rFonts w:ascii="GHEA Grapalat" w:hAnsi="GHEA Grapalat"/>
          <w:sz w:val="20"/>
          <w:szCs w:val="20"/>
          <w:lang w:val="hy-AM"/>
        </w:rPr>
        <w:t>Կանխիկ</w:t>
      </w:r>
      <w:r w:rsidRPr="001C2E71">
        <w:rPr>
          <w:rFonts w:ascii="GHEA Grapalat" w:hAnsi="GHEA Grapalat"/>
          <w:sz w:val="20"/>
          <w:szCs w:val="20"/>
          <w:lang w:val="af-ZA"/>
        </w:rPr>
        <w:t xml:space="preserve"> </w:t>
      </w:r>
      <w:r w:rsidRPr="001C2E71">
        <w:rPr>
          <w:rFonts w:ascii="GHEA Grapalat" w:hAnsi="GHEA Grapalat"/>
          <w:sz w:val="20"/>
          <w:szCs w:val="20"/>
          <w:lang w:val="hy-AM"/>
        </w:rPr>
        <w:t>փողի</w:t>
      </w:r>
      <w:r w:rsidRPr="001C2E71">
        <w:rPr>
          <w:rFonts w:ascii="GHEA Grapalat" w:hAnsi="GHEA Grapalat"/>
          <w:sz w:val="20"/>
          <w:szCs w:val="20"/>
          <w:lang w:val="af-ZA"/>
        </w:rPr>
        <w:t xml:space="preserve"> </w:t>
      </w:r>
      <w:r w:rsidRPr="001C2E71">
        <w:rPr>
          <w:rFonts w:ascii="GHEA Grapalat" w:hAnsi="GHEA Grapalat"/>
          <w:sz w:val="20"/>
          <w:szCs w:val="20"/>
          <w:lang w:val="hy-AM"/>
        </w:rPr>
        <w:t>ձևով</w:t>
      </w:r>
      <w:r w:rsidRPr="001C2E71">
        <w:rPr>
          <w:rFonts w:ascii="GHEA Grapalat" w:hAnsi="GHEA Grapalat"/>
          <w:sz w:val="20"/>
          <w:szCs w:val="20"/>
          <w:lang w:val="af-ZA"/>
        </w:rPr>
        <w:t xml:space="preserve"> </w:t>
      </w:r>
      <w:r w:rsidRPr="001C2E71">
        <w:rPr>
          <w:rFonts w:ascii="GHEA Grapalat" w:hAnsi="GHEA Grapalat"/>
          <w:sz w:val="20"/>
          <w:szCs w:val="20"/>
          <w:lang w:val="hy-AM"/>
        </w:rPr>
        <w:t>ներկայացված</w:t>
      </w:r>
      <w:r w:rsidRPr="001C2E71">
        <w:rPr>
          <w:rFonts w:ascii="GHEA Grapalat" w:hAnsi="GHEA Grapalat"/>
          <w:sz w:val="20"/>
          <w:szCs w:val="20"/>
          <w:lang w:val="af-ZA"/>
        </w:rPr>
        <w:t xml:space="preserve"> </w:t>
      </w:r>
      <w:r w:rsidRPr="001C2E7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1C2E71">
        <w:rPr>
          <w:rFonts w:ascii="GHEA Grapalat" w:hAnsi="GHEA Grapalat" w:cs="Sylfaen"/>
          <w:sz w:val="20"/>
          <w:lang w:val="hy-AM"/>
        </w:rPr>
        <w:t xml:space="preserve">10.4 </w:t>
      </w:r>
      <w:r w:rsidR="00441C20" w:rsidRPr="001C2E71">
        <w:rPr>
          <w:rFonts w:ascii="GHEA Grapalat" w:hAnsi="GHEA Grapalat" w:cs="Arial"/>
          <w:sz w:val="20"/>
          <w:lang w:val="hy-AM"/>
        </w:rPr>
        <w:t>Ե</w:t>
      </w:r>
      <w:r w:rsidR="00F96621" w:rsidRPr="001C2E71">
        <w:rPr>
          <w:rFonts w:ascii="GHEA Grapalat" w:hAnsi="GHEA Grapalat" w:cs="Arial"/>
          <w:sz w:val="20"/>
          <w:lang w:val="hy-AM"/>
        </w:rPr>
        <w:t>թե</w:t>
      </w:r>
      <w:r w:rsidRPr="001C2E71">
        <w:rPr>
          <w:rFonts w:ascii="GHEA Grapalat" w:hAnsi="GHEA Grapalat" w:cs="Arial"/>
          <w:sz w:val="20"/>
          <w:lang w:val="hy-AM"/>
        </w:rPr>
        <w:t xml:space="preserve"> </w:t>
      </w:r>
      <w:r w:rsidR="00F96621" w:rsidRPr="001C2E7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C2E71">
        <w:rPr>
          <w:rFonts w:ascii="GHEA Grapalat" w:hAnsi="GHEA Grapalat" w:cs="Arial"/>
          <w:sz w:val="20"/>
          <w:lang w:val="hy-AM"/>
        </w:rPr>
        <w:t xml:space="preserve">որակավորման և պայմանագրի ապահովումները ներկայացվում են </w:t>
      </w:r>
      <w:r w:rsidR="00F96621" w:rsidRPr="001C2E7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1C2E71">
        <w:rPr>
          <w:rFonts w:ascii="GHEA Grapalat" w:hAnsi="GHEA Grapalat" w:cs="Arial"/>
          <w:sz w:val="20"/>
          <w:lang w:val="hy-AM"/>
        </w:rPr>
        <w:t xml:space="preserve"> </w:t>
      </w:r>
      <w:r w:rsidR="00543250" w:rsidRPr="001C2E71">
        <w:rPr>
          <w:rFonts w:ascii="GHEA Grapalat" w:hAnsi="GHEA Grapalat" w:cs="Arial"/>
          <w:sz w:val="20"/>
          <w:lang w:val="hy-AM"/>
        </w:rPr>
        <w:t xml:space="preserve">նախատեսված ֆինանսական միջոցները գերազանցում են </w:t>
      </w:r>
      <w:r w:rsidR="00076C2C" w:rsidRPr="001C2E71">
        <w:rPr>
          <w:rFonts w:ascii="GHEA Grapalat" w:hAnsi="GHEA Grapalat" w:cs="Arial"/>
          <w:sz w:val="20"/>
          <w:lang w:val="hy-AM"/>
        </w:rPr>
        <w:t>25</w:t>
      </w:r>
      <w:r w:rsidR="00543250" w:rsidRPr="001C2E71">
        <w:rPr>
          <w:rFonts w:ascii="GHEA Grapalat" w:hAnsi="GHEA Grapalat" w:cs="Arial"/>
          <w:sz w:val="20"/>
          <w:lang w:val="hy-AM"/>
        </w:rPr>
        <w:t xml:space="preserve"> մլն. ՀՀ դրամը, սակայն պայմանագրի ամբողջական կատ</w:t>
      </w:r>
      <w:r w:rsidR="00694F6D" w:rsidRPr="001C2E71">
        <w:rPr>
          <w:rFonts w:ascii="GHEA Grapalat" w:hAnsi="GHEA Grapalat" w:cs="Arial"/>
          <w:sz w:val="20"/>
          <w:lang w:val="hy-AM"/>
        </w:rPr>
        <w:t>արման համար հետագայում ևս պահան</w:t>
      </w:r>
      <w:r w:rsidR="00543250" w:rsidRPr="001C2E71">
        <w:rPr>
          <w:rFonts w:ascii="GHEA Grapalat" w:hAnsi="GHEA Grapalat" w:cs="Arial"/>
          <w:sz w:val="20"/>
          <w:lang w:val="hy-AM"/>
        </w:rPr>
        <w:t>ջվում</w:t>
      </w:r>
      <w:r w:rsidR="00543250" w:rsidRPr="006D2E03">
        <w:rPr>
          <w:rFonts w:ascii="GHEA Grapalat" w:hAnsi="GHEA Grapalat" w:cs="Arial"/>
          <w:sz w:val="20"/>
          <w:lang w:val="hy-AM"/>
        </w:rPr>
        <w:t xml:space="preserve">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w:t>
      </w:r>
      <w:r w:rsidR="00293764">
        <w:rPr>
          <w:rFonts w:ascii="GHEA Grapalat" w:hAnsi="GHEA Grapalat" w:cs="Sylfaen"/>
          <w:sz w:val="20"/>
          <w:lang w:val="hy-AM"/>
        </w:rPr>
        <w:t>չի կիրառվում</w:t>
      </w:r>
      <w:r w:rsidR="00937F5E" w:rsidRPr="006D2E03">
        <w:rPr>
          <w:rFonts w:ascii="GHEA Grapalat" w:hAnsi="GHEA Grapalat" w:cs="Sylfaen"/>
          <w:sz w:val="20"/>
          <w:lang w:val="hy-AM"/>
        </w:rPr>
        <w:t>)</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Default="00DB4EFF" w:rsidP="00DB4EFF">
      <w:pPr>
        <w:pStyle w:val="NormalWeb"/>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rsidR="00DB4EFF" w:rsidRDefault="00DB4EFF" w:rsidP="00DB4EFF">
      <w:pPr>
        <w:ind w:firstLine="567"/>
        <w:jc w:val="both"/>
        <w:rPr>
          <w:rFonts w:ascii="GHEA Grapalat" w:hAnsi="GHEA Grapalat" w:cs="Sylfaen"/>
          <w:sz w:val="20"/>
          <w:lang w:val="af-ZA"/>
        </w:rPr>
      </w:pPr>
    </w:p>
    <w:p w:rsidR="00DB4EFF" w:rsidRPr="00A71D81" w:rsidRDefault="00DB4EFF" w:rsidP="006D2E03">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rsidR="00150AF1" w:rsidRPr="00A71D81" w:rsidRDefault="00096865" w:rsidP="00150AF1">
      <w:pPr>
        <w:ind w:firstLine="567"/>
        <w:jc w:val="both"/>
        <w:rPr>
          <w:rFonts w:ascii="GHEA Grapalat" w:hAnsi="GHEA Grapalat" w:cs="Sylfaen"/>
          <w:sz w:val="20"/>
          <w:vertAlign w:val="superscript"/>
          <w:lang w:val="af-ZA"/>
        </w:rPr>
      </w:pPr>
      <w:r w:rsidRPr="00A71D81">
        <w:rPr>
          <w:rFonts w:ascii="GHEA Grapalat" w:hAnsi="GHEA Grapalat" w:cs="Sylfaen"/>
          <w:sz w:val="20"/>
          <w:lang w:val="af-ZA"/>
        </w:rPr>
        <w:t xml:space="preserve">2) </w:t>
      </w:r>
      <w:r w:rsidR="00293764" w:rsidRPr="00A71D81">
        <w:rPr>
          <w:rFonts w:ascii="GHEA Grapalat" w:hAnsi="GHEA Grapalat" w:cs="Sylfaen"/>
          <w:sz w:val="20"/>
          <w:lang w:val="ru-RU"/>
        </w:rPr>
        <w:t>դադարում</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է</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գոյություն</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ունենալ</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գնման</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պահանջը</w:t>
      </w:r>
      <w:r w:rsidR="00293764" w:rsidRPr="00A71D81">
        <w:rPr>
          <w:rFonts w:ascii="GHEA Grapalat" w:hAnsi="GHEA Grapalat" w:cs="Sylfaen"/>
          <w:sz w:val="20"/>
          <w:lang w:val="hy-AM"/>
        </w:rPr>
        <w:t>: Ընդ որում պ</w:t>
      </w:r>
      <w:r w:rsidR="00293764" w:rsidRPr="00A71D81">
        <w:rPr>
          <w:rFonts w:ascii="GHEA Grapalat" w:hAnsi="GHEA Grapalat" w:cs="Sylfaen"/>
          <w:sz w:val="20"/>
          <w:lang w:val="ru-RU"/>
        </w:rPr>
        <w:t>ետության</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կամ</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համայնքների</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կարիքների</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համար</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կազմակերպված</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գնման</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ընթացակարգը</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կարող</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է</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ամբողջությամբ</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կամ</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մասնակի</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չկայացած</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հայտարարվել</w:t>
      </w:r>
      <w:r w:rsidR="00293764" w:rsidRPr="00A71D81">
        <w:rPr>
          <w:rFonts w:ascii="GHEA Grapalat" w:hAnsi="GHEA Grapalat" w:cs="Sylfaen"/>
          <w:sz w:val="20"/>
          <w:lang w:val="af-ZA"/>
        </w:rPr>
        <w:t xml:space="preserve"> </w:t>
      </w:r>
      <w:r w:rsidR="00293764">
        <w:rPr>
          <w:rFonts w:ascii="GHEA Grapalat" w:hAnsi="GHEA Grapalat" w:cs="Sylfaen"/>
          <w:sz w:val="20"/>
          <w:lang w:val="hy-AM"/>
        </w:rPr>
        <w:t xml:space="preserve">կազմակերպության </w:t>
      </w:r>
      <w:r w:rsidR="00293764" w:rsidRPr="00A71D81">
        <w:rPr>
          <w:rFonts w:ascii="GHEA Grapalat" w:hAnsi="GHEA Grapalat" w:cs="Sylfaen"/>
          <w:sz w:val="20"/>
          <w:lang w:val="ru-RU"/>
        </w:rPr>
        <w:t>ղեկավարի</w:t>
      </w:r>
      <w:r w:rsidR="00293764">
        <w:rPr>
          <w:rFonts w:ascii="GHEA Grapalat" w:hAnsi="GHEA Grapalat" w:cs="Sylfaen"/>
          <w:sz w:val="20"/>
          <w:lang w:val="hy-AM"/>
        </w:rPr>
        <w:t xml:space="preserve"> </w:t>
      </w:r>
      <w:r w:rsidR="00293764" w:rsidRPr="001031FD">
        <w:rPr>
          <w:rFonts w:ascii="GHEA Grapalat" w:hAnsi="GHEA Grapalat" w:cs="Sylfaen"/>
          <w:sz w:val="20"/>
        </w:rPr>
        <w:t>որոշման</w:t>
      </w:r>
      <w:r w:rsidR="00293764" w:rsidRPr="001031FD">
        <w:rPr>
          <w:rFonts w:ascii="GHEA Grapalat" w:hAnsi="GHEA Grapalat" w:cs="Sylfaen"/>
          <w:sz w:val="20"/>
          <w:lang w:val="af-ZA"/>
        </w:rPr>
        <w:t xml:space="preserve"> </w:t>
      </w:r>
      <w:r w:rsidR="00293764" w:rsidRPr="001031FD">
        <w:rPr>
          <w:rFonts w:ascii="GHEA Grapalat" w:hAnsi="GHEA Grapalat" w:cs="Sylfaen"/>
          <w:sz w:val="20"/>
        </w:rPr>
        <w:t>հիման</w:t>
      </w:r>
      <w:r w:rsidR="00293764" w:rsidRPr="001031FD">
        <w:rPr>
          <w:rFonts w:ascii="GHEA Grapalat" w:hAnsi="GHEA Grapalat" w:cs="Sylfaen"/>
          <w:sz w:val="20"/>
          <w:lang w:val="af-ZA"/>
        </w:rPr>
        <w:t xml:space="preserve"> </w:t>
      </w:r>
      <w:r w:rsidR="00293764" w:rsidRPr="001031FD">
        <w:rPr>
          <w:rFonts w:ascii="GHEA Grapalat" w:hAnsi="GHEA Grapalat" w:cs="Sylfaen"/>
          <w:sz w:val="20"/>
        </w:rPr>
        <w:t>վրա</w:t>
      </w:r>
      <w:r w:rsidR="00293764">
        <w:rPr>
          <w:rFonts w:ascii="GHEA Grapalat" w:hAnsi="GHEA Grapalat" w:cs="Sylfaen"/>
          <w:sz w:val="20"/>
          <w:lang w:val="hy-AM"/>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3) </w:t>
      </w:r>
      <w:r w:rsidRPr="00A71D81">
        <w:rPr>
          <w:rFonts w:ascii="GHEA Grapalat" w:hAnsi="GHEA Grapalat" w:cs="Sylfaen"/>
          <w:sz w:val="20"/>
          <w:lang w:val="hy-AM"/>
        </w:rPr>
        <w:t>ոչ</w:t>
      </w:r>
      <w:r w:rsidRPr="00A71D81">
        <w:rPr>
          <w:rFonts w:ascii="GHEA Grapalat" w:hAnsi="GHEA Grapalat" w:cs="Sylfaen"/>
          <w:sz w:val="20"/>
          <w:lang w:val="af-ZA"/>
        </w:rPr>
        <w:t xml:space="preserve"> </w:t>
      </w:r>
      <w:r w:rsidRPr="00A71D81">
        <w:rPr>
          <w:rFonts w:ascii="GHEA Grapalat" w:hAnsi="GHEA Grapalat" w:cs="Sylfaen"/>
          <w:sz w:val="20"/>
          <w:lang w:val="hy-AM"/>
        </w:rPr>
        <w:t>մի</w:t>
      </w:r>
      <w:r w:rsidRPr="00A71D81">
        <w:rPr>
          <w:rFonts w:ascii="GHEA Grapalat" w:hAnsi="GHEA Grapalat" w:cs="Sylfaen"/>
          <w:sz w:val="20"/>
          <w:lang w:val="af-ZA"/>
        </w:rPr>
        <w:t xml:space="preserve"> </w:t>
      </w:r>
      <w:r w:rsidRPr="00A71D81">
        <w:rPr>
          <w:rFonts w:ascii="GHEA Grapalat" w:hAnsi="GHEA Grapalat" w:cs="Sylfaen"/>
          <w:sz w:val="20"/>
          <w:lang w:val="hy-AM"/>
        </w:rPr>
        <w:t>հայտ</w:t>
      </w:r>
      <w:r w:rsidRPr="00A71D81">
        <w:rPr>
          <w:rFonts w:ascii="GHEA Grapalat" w:hAnsi="GHEA Grapalat" w:cs="Sylfaen"/>
          <w:sz w:val="20"/>
          <w:lang w:val="af-ZA"/>
        </w:rPr>
        <w:t xml:space="preserve"> </w:t>
      </w:r>
      <w:r w:rsidRPr="00A71D81">
        <w:rPr>
          <w:rFonts w:ascii="GHEA Grapalat" w:hAnsi="GHEA Grapalat" w:cs="Sylfaen"/>
          <w:sz w:val="20"/>
          <w:lang w:val="hy-AM"/>
        </w:rPr>
        <w:t>չի</w:t>
      </w:r>
      <w:r w:rsidRPr="00A71D81">
        <w:rPr>
          <w:rFonts w:ascii="GHEA Grapalat" w:hAnsi="GHEA Grapalat" w:cs="Sylfaen"/>
          <w:sz w:val="20"/>
          <w:lang w:val="af-ZA"/>
        </w:rPr>
        <w:t xml:space="preserve"> </w:t>
      </w:r>
      <w:r w:rsidRPr="00A71D81">
        <w:rPr>
          <w:rFonts w:ascii="GHEA Grapalat" w:hAnsi="GHEA Grapalat" w:cs="Sylfaen"/>
          <w:sz w:val="20"/>
          <w:lang w:val="hy-AM"/>
        </w:rPr>
        <w:t>ներկայացվել</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BodyTextIndent"/>
        <w:spacing w:line="240" w:lineRule="auto"/>
        <w:rPr>
          <w:rFonts w:ascii="GHEA Grapalat" w:hAnsi="GHEA Grapalat"/>
          <w:i w:val="0"/>
          <w:sz w:val="18"/>
          <w:szCs w:val="18"/>
          <w:u w:val="single"/>
          <w:lang w:val="af-ZA"/>
        </w:rPr>
      </w:pPr>
    </w:p>
    <w:p w:rsidR="00957B8F" w:rsidRDefault="00957B8F" w:rsidP="00EF3662">
      <w:pPr>
        <w:jc w:val="center"/>
        <w:rPr>
          <w:rFonts w:ascii="GHEA Grapalat" w:hAnsi="GHEA Grapalat"/>
          <w:b/>
          <w:sz w:val="20"/>
          <w:lang w:val="af-ZA"/>
        </w:rPr>
      </w:pPr>
    </w:p>
    <w:p w:rsidR="008D5016" w:rsidRPr="001C2E71" w:rsidRDefault="008D5016" w:rsidP="00EF3662">
      <w:pPr>
        <w:jc w:val="center"/>
        <w:rPr>
          <w:rFonts w:ascii="GHEA Grapalat" w:hAnsi="GHEA Grapalat"/>
          <w:b/>
          <w:sz w:val="20"/>
          <w:lang w:val="af-ZA"/>
        </w:rPr>
      </w:pPr>
      <w:r w:rsidRPr="001C2E71">
        <w:rPr>
          <w:rFonts w:ascii="GHEA Grapalat" w:hAnsi="GHEA Grapalat"/>
          <w:b/>
          <w:sz w:val="20"/>
          <w:lang w:val="af-ZA"/>
        </w:rPr>
        <w:t>1</w:t>
      </w:r>
      <w:r w:rsidR="00375FD2" w:rsidRPr="001C2E71">
        <w:rPr>
          <w:rFonts w:ascii="GHEA Grapalat" w:hAnsi="GHEA Grapalat"/>
          <w:b/>
          <w:sz w:val="20"/>
          <w:lang w:val="af-ZA"/>
        </w:rPr>
        <w:t>2</w:t>
      </w:r>
      <w:r w:rsidRPr="001C2E71">
        <w:rPr>
          <w:rFonts w:ascii="GHEA Grapalat" w:hAnsi="GHEA Grapalat"/>
          <w:b/>
          <w:sz w:val="20"/>
          <w:lang w:val="af-ZA"/>
        </w:rPr>
        <w:t xml:space="preserve">. ԳՆՄԱՆ ԳՈՐԾԸՆԹԱՑԻ ՀԵՏ ԿԱՊՎԱԾ ԳՈՐԾՈՂՈՒԹՅՈՒՆՆԵՐԸ ԵՎ (ԿԱՄ) </w:t>
      </w:r>
    </w:p>
    <w:p w:rsidR="008D5016" w:rsidRPr="001C2E71" w:rsidRDefault="008D5016" w:rsidP="00EF3662">
      <w:pPr>
        <w:jc w:val="center"/>
        <w:rPr>
          <w:rFonts w:ascii="GHEA Grapalat" w:hAnsi="GHEA Grapalat"/>
          <w:b/>
          <w:sz w:val="20"/>
          <w:lang w:val="af-ZA"/>
        </w:rPr>
      </w:pPr>
      <w:r w:rsidRPr="001C2E71">
        <w:rPr>
          <w:rFonts w:ascii="GHEA Grapalat" w:hAnsi="GHEA Grapalat"/>
          <w:b/>
          <w:sz w:val="20"/>
          <w:lang w:val="af-ZA"/>
        </w:rPr>
        <w:t xml:space="preserve">ԸՆԴՈՒՆՎԱԾ ՈՐՈՇՈՒՄՆԵՐԸ ԲՈՂՈՔԱՐԿԵԼՈՒ ՄԱՍՆԱԿՑԻ </w:t>
      </w:r>
    </w:p>
    <w:p w:rsidR="00096865" w:rsidRPr="001C2E71" w:rsidRDefault="008D5016" w:rsidP="00EF3662">
      <w:pPr>
        <w:jc w:val="center"/>
        <w:rPr>
          <w:rFonts w:ascii="GHEA Grapalat" w:hAnsi="GHEA Grapalat"/>
          <w:b/>
          <w:sz w:val="20"/>
          <w:lang w:val="af-ZA"/>
        </w:rPr>
      </w:pPr>
      <w:r w:rsidRPr="001C2E71">
        <w:rPr>
          <w:rFonts w:ascii="GHEA Grapalat" w:hAnsi="GHEA Grapalat"/>
          <w:b/>
          <w:sz w:val="20"/>
          <w:lang w:val="af-ZA"/>
        </w:rPr>
        <w:t>ԻՐԱՎՈՒՆՔԸ ԵՎ ԿԱՐԳԸ</w:t>
      </w:r>
    </w:p>
    <w:p w:rsidR="00996C19" w:rsidRPr="001C2E71" w:rsidRDefault="00996C19" w:rsidP="00EF3662">
      <w:pPr>
        <w:jc w:val="center"/>
        <w:rPr>
          <w:rFonts w:ascii="GHEA Grapalat" w:hAnsi="GHEA Grapalat"/>
          <w:b/>
          <w:sz w:val="20"/>
          <w:lang w:val="af-ZA"/>
        </w:rPr>
      </w:pP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 </w:t>
      </w:r>
      <w:r w:rsidRPr="001C2E71">
        <w:rPr>
          <w:rFonts w:ascii="GHEA Grapalat" w:hAnsi="GHEA Grapalat"/>
          <w:sz w:val="20"/>
          <w:szCs w:val="20"/>
        </w:rPr>
        <w:t>Յուրաքանչյուր</w:t>
      </w:r>
      <w:r w:rsidRPr="001C2E71">
        <w:rPr>
          <w:rFonts w:ascii="GHEA Grapalat" w:hAnsi="GHEA Grapalat"/>
          <w:sz w:val="20"/>
          <w:szCs w:val="20"/>
          <w:lang w:val="es-ES"/>
        </w:rPr>
        <w:t xml:space="preserve"> </w:t>
      </w:r>
      <w:r w:rsidRPr="001C2E71">
        <w:rPr>
          <w:rFonts w:ascii="GHEA Grapalat" w:hAnsi="GHEA Grapalat"/>
          <w:sz w:val="20"/>
          <w:szCs w:val="20"/>
        </w:rPr>
        <w:t>շահագրգիռ</w:t>
      </w:r>
      <w:r w:rsidRPr="001C2E71">
        <w:rPr>
          <w:rFonts w:ascii="GHEA Grapalat" w:hAnsi="GHEA Grapalat"/>
          <w:sz w:val="20"/>
          <w:szCs w:val="20"/>
          <w:lang w:val="es-ES"/>
        </w:rPr>
        <w:t xml:space="preserve"> </w:t>
      </w:r>
      <w:r w:rsidRPr="001C2E71">
        <w:rPr>
          <w:rFonts w:ascii="GHEA Grapalat" w:hAnsi="GHEA Grapalat"/>
          <w:sz w:val="20"/>
          <w:szCs w:val="20"/>
        </w:rPr>
        <w:t>անձ</w:t>
      </w:r>
      <w:r w:rsidRPr="001C2E71">
        <w:rPr>
          <w:rFonts w:ascii="GHEA Grapalat" w:hAnsi="GHEA Grapalat"/>
          <w:sz w:val="20"/>
          <w:szCs w:val="20"/>
          <w:lang w:val="es-ES"/>
        </w:rPr>
        <w:t xml:space="preserve"> </w:t>
      </w:r>
      <w:r w:rsidRPr="001C2E71">
        <w:rPr>
          <w:rFonts w:ascii="GHEA Grapalat" w:hAnsi="GHEA Grapalat"/>
          <w:sz w:val="20"/>
          <w:szCs w:val="20"/>
        </w:rPr>
        <w:t>իրավունք</w:t>
      </w:r>
      <w:r w:rsidRPr="001C2E71">
        <w:rPr>
          <w:rFonts w:ascii="GHEA Grapalat" w:hAnsi="GHEA Grapalat"/>
          <w:sz w:val="20"/>
          <w:szCs w:val="20"/>
          <w:lang w:val="es-ES"/>
        </w:rPr>
        <w:t xml:space="preserve"> </w:t>
      </w:r>
      <w:r w:rsidRPr="001C2E71">
        <w:rPr>
          <w:rFonts w:ascii="GHEA Grapalat" w:hAnsi="GHEA Grapalat"/>
          <w:sz w:val="20"/>
          <w:szCs w:val="20"/>
        </w:rPr>
        <w:t>ունի</w:t>
      </w:r>
      <w:r w:rsidRPr="001C2E71">
        <w:rPr>
          <w:rFonts w:ascii="GHEA Grapalat" w:hAnsi="GHEA Grapalat"/>
          <w:sz w:val="20"/>
          <w:szCs w:val="20"/>
          <w:lang w:val="es-ES"/>
        </w:rPr>
        <w:t xml:space="preserve"> </w:t>
      </w:r>
      <w:r w:rsidRPr="001C2E71">
        <w:rPr>
          <w:rFonts w:ascii="GHEA Grapalat" w:hAnsi="GHEA Grapalat"/>
          <w:sz w:val="20"/>
          <w:szCs w:val="20"/>
        </w:rPr>
        <w:t>բողոքարկելու</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գործողությունները</w:t>
      </w:r>
      <w:r w:rsidRPr="001C2E71">
        <w:rPr>
          <w:rFonts w:ascii="GHEA Grapalat" w:hAnsi="GHEA Grapalat"/>
          <w:sz w:val="20"/>
          <w:szCs w:val="20"/>
          <w:lang w:val="es-ES"/>
        </w:rPr>
        <w:t xml:space="preserve"> (</w:t>
      </w:r>
      <w:r w:rsidRPr="001C2E71">
        <w:rPr>
          <w:rFonts w:ascii="GHEA Grapalat" w:hAnsi="GHEA Grapalat"/>
          <w:sz w:val="20"/>
          <w:szCs w:val="20"/>
        </w:rPr>
        <w:t>անգործությունը</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որոշումները</w:t>
      </w:r>
      <w:r w:rsidRPr="001C2E71">
        <w:rPr>
          <w:rFonts w:ascii="GHEA Grapalat" w:hAnsi="GHEA Grapalat"/>
          <w:sz w:val="20"/>
          <w:szCs w:val="20"/>
          <w:lang w:val="es-ES"/>
        </w:rPr>
        <w:t xml:space="preserve"> </w:t>
      </w:r>
      <w:r w:rsidRPr="001C2E71">
        <w:rPr>
          <w:rFonts w:ascii="GHEA Grapalat" w:hAnsi="GHEA Grapalat"/>
          <w:sz w:val="20"/>
          <w:szCs w:val="20"/>
        </w:rPr>
        <w:t>Հայաստանի</w:t>
      </w:r>
      <w:r w:rsidRPr="001C2E71">
        <w:rPr>
          <w:rFonts w:ascii="GHEA Grapalat" w:hAnsi="GHEA Grapalat"/>
          <w:sz w:val="20"/>
          <w:szCs w:val="20"/>
          <w:lang w:val="es-ES"/>
        </w:rPr>
        <w:t xml:space="preserve"> </w:t>
      </w:r>
      <w:r w:rsidRPr="001C2E71">
        <w:rPr>
          <w:rFonts w:ascii="GHEA Grapalat" w:hAnsi="GHEA Grapalat"/>
          <w:sz w:val="20"/>
          <w:szCs w:val="20"/>
        </w:rPr>
        <w:t>Հանրապետության</w:t>
      </w:r>
      <w:r w:rsidRPr="001C2E71">
        <w:rPr>
          <w:rFonts w:ascii="GHEA Grapalat" w:hAnsi="GHEA Grapalat"/>
          <w:sz w:val="20"/>
          <w:szCs w:val="20"/>
          <w:lang w:val="es-ES"/>
        </w:rPr>
        <w:t xml:space="preserve"> </w:t>
      </w:r>
      <w:r w:rsidRPr="001C2E71">
        <w:rPr>
          <w:rFonts w:ascii="GHEA Grapalat" w:hAnsi="GHEA Grapalat"/>
          <w:sz w:val="20"/>
          <w:szCs w:val="20"/>
        </w:rPr>
        <w:t>քաղաքացիական</w:t>
      </w:r>
      <w:r w:rsidRPr="001C2E71">
        <w:rPr>
          <w:rFonts w:ascii="GHEA Grapalat" w:hAnsi="GHEA Grapalat"/>
          <w:sz w:val="20"/>
          <w:szCs w:val="20"/>
          <w:lang w:val="es-ES"/>
        </w:rPr>
        <w:t xml:space="preserve"> </w:t>
      </w:r>
      <w:r w:rsidRPr="001C2E71">
        <w:rPr>
          <w:rFonts w:ascii="GHEA Grapalat" w:hAnsi="GHEA Grapalat"/>
          <w:sz w:val="20"/>
          <w:szCs w:val="20"/>
        </w:rPr>
        <w:t>դատավարության</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այսուհետ՝</w:t>
      </w:r>
      <w:r w:rsidRPr="001C2E71">
        <w:rPr>
          <w:rFonts w:ascii="GHEA Grapalat" w:hAnsi="GHEA Grapalat"/>
          <w:sz w:val="20"/>
          <w:szCs w:val="20"/>
          <w:lang w:val="es-ES"/>
        </w:rPr>
        <w:t xml:space="preserve"> </w:t>
      </w:r>
      <w:r w:rsidRPr="001C2E71">
        <w:rPr>
          <w:rFonts w:ascii="GHEA Grapalat" w:hAnsi="GHEA Grapalat"/>
          <w:sz w:val="20"/>
          <w:szCs w:val="20"/>
        </w:rPr>
        <w:t>Օրենսգիրք</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rPr>
        <w:t>Յուրաքանչյուր</w:t>
      </w:r>
      <w:r w:rsidRPr="001C2E71">
        <w:rPr>
          <w:rFonts w:ascii="GHEA Grapalat" w:hAnsi="GHEA Grapalat"/>
          <w:sz w:val="20"/>
          <w:szCs w:val="20"/>
          <w:lang w:val="es-ES"/>
        </w:rPr>
        <w:t xml:space="preserve"> </w:t>
      </w:r>
      <w:r w:rsidRPr="001C2E71">
        <w:rPr>
          <w:rFonts w:ascii="GHEA Grapalat" w:hAnsi="GHEA Grapalat"/>
          <w:sz w:val="20"/>
          <w:szCs w:val="20"/>
        </w:rPr>
        <w:t>ոք</w:t>
      </w:r>
      <w:r w:rsidRPr="001C2E71">
        <w:rPr>
          <w:rFonts w:ascii="GHEA Grapalat" w:hAnsi="GHEA Grapalat"/>
          <w:sz w:val="20"/>
          <w:szCs w:val="20"/>
          <w:lang w:val="es-ES"/>
        </w:rPr>
        <w:t xml:space="preserve"> </w:t>
      </w:r>
      <w:r w:rsidRPr="001C2E71">
        <w:rPr>
          <w:rFonts w:ascii="GHEA Grapalat" w:hAnsi="GHEA Grapalat"/>
          <w:sz w:val="20"/>
          <w:szCs w:val="20"/>
        </w:rPr>
        <w:t>իրավունք</w:t>
      </w:r>
      <w:r w:rsidRPr="001C2E71">
        <w:rPr>
          <w:rFonts w:ascii="GHEA Grapalat" w:hAnsi="GHEA Grapalat"/>
          <w:sz w:val="20"/>
          <w:szCs w:val="20"/>
          <w:lang w:val="es-ES"/>
        </w:rPr>
        <w:t xml:space="preserve"> </w:t>
      </w:r>
      <w:r w:rsidRPr="001C2E71">
        <w:rPr>
          <w:rFonts w:ascii="GHEA Grapalat" w:hAnsi="GHEA Grapalat"/>
          <w:sz w:val="20"/>
          <w:szCs w:val="20"/>
        </w:rPr>
        <w:t>ունի</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հայտերի</w:t>
      </w:r>
      <w:r w:rsidRPr="001C2E71">
        <w:rPr>
          <w:rFonts w:ascii="GHEA Grapalat" w:hAnsi="GHEA Grapalat"/>
          <w:sz w:val="20"/>
          <w:szCs w:val="20"/>
          <w:lang w:val="es-ES"/>
        </w:rPr>
        <w:t xml:space="preserve"> </w:t>
      </w:r>
      <w:r w:rsidRPr="001C2E71">
        <w:rPr>
          <w:rFonts w:ascii="GHEA Grapalat" w:hAnsi="GHEA Grapalat"/>
          <w:sz w:val="20"/>
          <w:szCs w:val="20"/>
        </w:rPr>
        <w:t>ներկայացման</w:t>
      </w:r>
      <w:r w:rsidRPr="001C2E71">
        <w:rPr>
          <w:rFonts w:ascii="GHEA Grapalat" w:hAnsi="GHEA Grapalat"/>
          <w:sz w:val="20"/>
          <w:szCs w:val="20"/>
          <w:lang w:val="es-ES"/>
        </w:rPr>
        <w:t xml:space="preserve"> </w:t>
      </w:r>
      <w:r w:rsidRPr="001C2E71">
        <w:rPr>
          <w:rFonts w:ascii="GHEA Grapalat" w:hAnsi="GHEA Grapalat"/>
          <w:sz w:val="20"/>
          <w:szCs w:val="20"/>
        </w:rPr>
        <w:t>վերջնաժամկետը</w:t>
      </w:r>
      <w:r w:rsidRPr="001C2E71">
        <w:rPr>
          <w:rFonts w:ascii="GHEA Grapalat" w:hAnsi="GHEA Grapalat"/>
          <w:sz w:val="20"/>
          <w:szCs w:val="20"/>
          <w:lang w:val="es-ES"/>
        </w:rPr>
        <w:t xml:space="preserve"> </w:t>
      </w:r>
      <w:r w:rsidRPr="001C2E71">
        <w:rPr>
          <w:rFonts w:ascii="GHEA Grapalat" w:hAnsi="GHEA Grapalat"/>
          <w:sz w:val="20"/>
          <w:szCs w:val="20"/>
        </w:rPr>
        <w:t>բողոքարկելու</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առարկայի</w:t>
      </w:r>
      <w:r w:rsidRPr="001C2E71">
        <w:rPr>
          <w:rFonts w:ascii="GHEA Grapalat" w:hAnsi="GHEA Grapalat"/>
          <w:sz w:val="20"/>
          <w:szCs w:val="20"/>
          <w:lang w:val="es-ES"/>
        </w:rPr>
        <w:t xml:space="preserve"> </w:t>
      </w:r>
      <w:r w:rsidRPr="001C2E71">
        <w:rPr>
          <w:rFonts w:ascii="GHEA Grapalat" w:hAnsi="GHEA Grapalat"/>
          <w:sz w:val="20"/>
          <w:szCs w:val="20"/>
        </w:rPr>
        <w:t>բնութագրերը</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հրավերի</w:t>
      </w:r>
      <w:r w:rsidRPr="001C2E71">
        <w:rPr>
          <w:rFonts w:ascii="GHEA Grapalat" w:hAnsi="GHEA Grapalat"/>
          <w:sz w:val="20"/>
          <w:szCs w:val="20"/>
          <w:lang w:val="es-ES"/>
        </w:rPr>
        <w:t xml:space="preserve"> </w:t>
      </w:r>
      <w:r w:rsidRPr="001C2E71">
        <w:rPr>
          <w:rFonts w:ascii="GHEA Grapalat" w:hAnsi="GHEA Grapalat"/>
          <w:sz w:val="20"/>
          <w:szCs w:val="20"/>
        </w:rPr>
        <w:t>պահանջները</w:t>
      </w:r>
      <w:r w:rsidRPr="001C2E71">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2.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ընթացակարգի</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հարաբերությունները</w:t>
      </w:r>
      <w:r w:rsidRPr="001C2E71">
        <w:rPr>
          <w:rFonts w:ascii="GHEA Grapalat" w:hAnsi="GHEA Grapalat"/>
          <w:sz w:val="20"/>
          <w:szCs w:val="20"/>
          <w:lang w:val="es-ES"/>
        </w:rPr>
        <w:t xml:space="preserve"> </w:t>
      </w:r>
      <w:r w:rsidRPr="001C2E71">
        <w:rPr>
          <w:rFonts w:ascii="GHEA Grapalat" w:hAnsi="GHEA Grapalat"/>
          <w:sz w:val="20"/>
          <w:szCs w:val="20"/>
        </w:rPr>
        <w:t>վարչական</w:t>
      </w:r>
      <w:r w:rsidRPr="001C2E71">
        <w:rPr>
          <w:rFonts w:ascii="GHEA Grapalat" w:hAnsi="GHEA Grapalat"/>
          <w:sz w:val="20"/>
          <w:szCs w:val="20"/>
          <w:lang w:val="es-ES"/>
        </w:rPr>
        <w:t xml:space="preserve"> </w:t>
      </w:r>
      <w:r w:rsidRPr="001C2E71">
        <w:rPr>
          <w:rFonts w:ascii="GHEA Grapalat" w:hAnsi="GHEA Grapalat"/>
          <w:sz w:val="20"/>
          <w:szCs w:val="20"/>
        </w:rPr>
        <w:t>հարաբերություններ</w:t>
      </w:r>
      <w:r w:rsidRPr="001C2E71">
        <w:rPr>
          <w:rFonts w:ascii="GHEA Grapalat" w:hAnsi="GHEA Grapalat"/>
          <w:sz w:val="20"/>
          <w:szCs w:val="20"/>
          <w:lang w:val="es-ES"/>
        </w:rPr>
        <w:t xml:space="preserve"> </w:t>
      </w:r>
      <w:r w:rsidRPr="001C2E71">
        <w:rPr>
          <w:rFonts w:ascii="GHEA Grapalat" w:hAnsi="GHEA Grapalat"/>
          <w:sz w:val="20"/>
          <w:szCs w:val="20"/>
        </w:rPr>
        <w:t>չեն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դրանք</w:t>
      </w:r>
      <w:r w:rsidRPr="001C2E71">
        <w:rPr>
          <w:rFonts w:ascii="GHEA Grapalat" w:hAnsi="GHEA Grapalat"/>
          <w:sz w:val="20"/>
          <w:szCs w:val="20"/>
          <w:lang w:val="es-ES"/>
        </w:rPr>
        <w:t xml:space="preserve"> </w:t>
      </w:r>
      <w:r w:rsidRPr="001C2E71">
        <w:rPr>
          <w:rFonts w:ascii="GHEA Grapalat" w:hAnsi="GHEA Grapalat"/>
          <w:sz w:val="20"/>
          <w:szCs w:val="20"/>
        </w:rPr>
        <w:t>կարգավորվում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Հայաստանի</w:t>
      </w:r>
      <w:r w:rsidRPr="001C2E71">
        <w:rPr>
          <w:rFonts w:ascii="GHEA Grapalat" w:hAnsi="GHEA Grapalat"/>
          <w:sz w:val="20"/>
          <w:szCs w:val="20"/>
          <w:lang w:val="es-ES"/>
        </w:rPr>
        <w:t xml:space="preserve"> </w:t>
      </w:r>
      <w:r w:rsidRPr="001C2E71">
        <w:rPr>
          <w:rFonts w:ascii="GHEA Grapalat" w:hAnsi="GHEA Grapalat"/>
          <w:sz w:val="20"/>
          <w:szCs w:val="20"/>
        </w:rPr>
        <w:t>Հանրապետության</w:t>
      </w:r>
      <w:r w:rsidRPr="001C2E71">
        <w:rPr>
          <w:rFonts w:ascii="GHEA Grapalat" w:hAnsi="GHEA Grapalat"/>
          <w:sz w:val="20"/>
          <w:szCs w:val="20"/>
          <w:lang w:val="es-ES"/>
        </w:rPr>
        <w:t xml:space="preserve"> </w:t>
      </w:r>
      <w:r w:rsidRPr="001C2E71">
        <w:rPr>
          <w:rFonts w:ascii="GHEA Grapalat" w:hAnsi="GHEA Grapalat"/>
          <w:sz w:val="20"/>
          <w:szCs w:val="20"/>
        </w:rPr>
        <w:t>քաղաքացիաիրավական</w:t>
      </w:r>
      <w:r w:rsidRPr="001C2E71">
        <w:rPr>
          <w:rFonts w:ascii="GHEA Grapalat" w:hAnsi="GHEA Grapalat"/>
          <w:sz w:val="20"/>
          <w:szCs w:val="20"/>
          <w:lang w:val="es-ES"/>
        </w:rPr>
        <w:t xml:space="preserve"> </w:t>
      </w:r>
      <w:r w:rsidRPr="001C2E71">
        <w:rPr>
          <w:rFonts w:ascii="GHEA Grapalat" w:hAnsi="GHEA Grapalat"/>
          <w:sz w:val="20"/>
          <w:szCs w:val="20"/>
        </w:rPr>
        <w:t>հարաբերությունները</w:t>
      </w:r>
      <w:r w:rsidRPr="001C2E71">
        <w:rPr>
          <w:rFonts w:ascii="GHEA Grapalat" w:hAnsi="GHEA Grapalat"/>
          <w:sz w:val="20"/>
          <w:szCs w:val="20"/>
          <w:lang w:val="es-ES"/>
        </w:rPr>
        <w:t xml:space="preserve"> </w:t>
      </w:r>
      <w:r w:rsidRPr="001C2E71">
        <w:rPr>
          <w:rFonts w:ascii="GHEA Grapalat" w:hAnsi="GHEA Grapalat"/>
          <w:sz w:val="20"/>
          <w:szCs w:val="20"/>
        </w:rPr>
        <w:t>կարգավորող</w:t>
      </w:r>
      <w:r w:rsidRPr="001C2E71">
        <w:rPr>
          <w:rFonts w:ascii="GHEA Grapalat" w:hAnsi="GHEA Grapalat"/>
          <w:sz w:val="20"/>
          <w:szCs w:val="20"/>
          <w:lang w:val="es-ES"/>
        </w:rPr>
        <w:t xml:space="preserve"> </w:t>
      </w:r>
      <w:r w:rsidRPr="001C2E71">
        <w:rPr>
          <w:rFonts w:ascii="GHEA Grapalat" w:hAnsi="GHEA Grapalat"/>
          <w:sz w:val="20"/>
          <w:szCs w:val="20"/>
        </w:rPr>
        <w:t>օրենսդրությամբ</w:t>
      </w:r>
      <w:r w:rsidRPr="001C2E71">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3.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կատարած</w:t>
      </w:r>
      <w:r w:rsidRPr="001C2E71">
        <w:rPr>
          <w:rFonts w:ascii="GHEA Grapalat" w:hAnsi="GHEA Grapalat"/>
          <w:sz w:val="20"/>
          <w:szCs w:val="20"/>
          <w:lang w:val="es-ES"/>
        </w:rPr>
        <w:t xml:space="preserve"> </w:t>
      </w:r>
      <w:r w:rsidRPr="001C2E71">
        <w:rPr>
          <w:rFonts w:ascii="GHEA Grapalat" w:hAnsi="GHEA Grapalat"/>
          <w:sz w:val="20"/>
          <w:szCs w:val="20"/>
        </w:rPr>
        <w:t>գործողության</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հետևանքով</w:t>
      </w:r>
      <w:r w:rsidRPr="001C2E71">
        <w:rPr>
          <w:rFonts w:ascii="GHEA Grapalat" w:hAnsi="GHEA Grapalat"/>
          <w:sz w:val="20"/>
          <w:szCs w:val="20"/>
          <w:lang w:val="es-ES"/>
        </w:rPr>
        <w:t xml:space="preserve"> </w:t>
      </w:r>
      <w:r w:rsidRPr="001C2E71">
        <w:rPr>
          <w:rFonts w:ascii="GHEA Grapalat" w:hAnsi="GHEA Grapalat"/>
          <w:sz w:val="20"/>
          <w:szCs w:val="20"/>
        </w:rPr>
        <w:t>պատճառված</w:t>
      </w:r>
      <w:r w:rsidRPr="001C2E71">
        <w:rPr>
          <w:rFonts w:ascii="GHEA Grapalat" w:hAnsi="GHEA Grapalat"/>
          <w:sz w:val="20"/>
          <w:szCs w:val="20"/>
          <w:lang w:val="es-ES"/>
        </w:rPr>
        <w:t xml:space="preserve"> </w:t>
      </w:r>
      <w:r w:rsidRPr="001C2E71">
        <w:rPr>
          <w:rFonts w:ascii="GHEA Grapalat" w:hAnsi="GHEA Grapalat"/>
          <w:sz w:val="20"/>
          <w:szCs w:val="20"/>
        </w:rPr>
        <w:t>վնասները</w:t>
      </w:r>
      <w:r w:rsidRPr="001C2E71">
        <w:rPr>
          <w:rFonts w:ascii="GHEA Grapalat" w:hAnsi="GHEA Grapalat"/>
          <w:sz w:val="20"/>
          <w:szCs w:val="20"/>
          <w:lang w:val="es-ES"/>
        </w:rPr>
        <w:t xml:space="preserve"> </w:t>
      </w:r>
      <w:r w:rsidRPr="001C2E71">
        <w:rPr>
          <w:rFonts w:ascii="GHEA Grapalat" w:hAnsi="GHEA Grapalat"/>
          <w:sz w:val="20"/>
          <w:szCs w:val="20"/>
        </w:rPr>
        <w:t>հատուցվում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Հայաստանի</w:t>
      </w:r>
      <w:r w:rsidRPr="001C2E71">
        <w:rPr>
          <w:rFonts w:ascii="GHEA Grapalat" w:hAnsi="GHEA Grapalat"/>
          <w:sz w:val="20"/>
          <w:szCs w:val="20"/>
          <w:lang w:val="es-ES"/>
        </w:rPr>
        <w:t xml:space="preserve"> </w:t>
      </w:r>
      <w:r w:rsidRPr="001C2E71">
        <w:rPr>
          <w:rFonts w:ascii="GHEA Grapalat" w:hAnsi="GHEA Grapalat"/>
          <w:sz w:val="20"/>
          <w:szCs w:val="20"/>
        </w:rPr>
        <w:t>Հանրապետության</w:t>
      </w:r>
      <w:r w:rsidRPr="001C2E71">
        <w:rPr>
          <w:rFonts w:ascii="GHEA Grapalat" w:hAnsi="GHEA Grapalat"/>
          <w:sz w:val="20"/>
          <w:szCs w:val="20"/>
          <w:lang w:val="es-ES"/>
        </w:rPr>
        <w:t xml:space="preserve"> </w:t>
      </w:r>
      <w:r w:rsidRPr="001C2E71">
        <w:rPr>
          <w:rFonts w:ascii="GHEA Grapalat" w:hAnsi="GHEA Grapalat"/>
          <w:sz w:val="20"/>
          <w:szCs w:val="20"/>
        </w:rPr>
        <w:t>քաղաքացիական</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4.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հրավերով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հայցային</w:t>
      </w:r>
      <w:r w:rsidRPr="001C2E71">
        <w:rPr>
          <w:rFonts w:ascii="GHEA Grapalat" w:hAnsi="GHEA Grapalat"/>
          <w:sz w:val="20"/>
          <w:szCs w:val="20"/>
          <w:lang w:val="es-ES"/>
        </w:rPr>
        <w:t xml:space="preserve"> </w:t>
      </w:r>
      <w:r w:rsidRPr="001C2E71">
        <w:rPr>
          <w:rFonts w:ascii="GHEA Grapalat" w:hAnsi="GHEA Grapalat"/>
          <w:sz w:val="20"/>
          <w:szCs w:val="20"/>
        </w:rPr>
        <w:t>վաղեմության</w:t>
      </w:r>
      <w:r w:rsidRPr="001C2E71">
        <w:rPr>
          <w:rFonts w:ascii="GHEA Grapalat" w:hAnsi="GHEA Grapalat"/>
          <w:sz w:val="20"/>
          <w:szCs w:val="20"/>
          <w:lang w:val="es-ES"/>
        </w:rPr>
        <w:t xml:space="preserve"> </w:t>
      </w:r>
      <w:r w:rsidRPr="001C2E71">
        <w:rPr>
          <w:rFonts w:ascii="GHEA Grapalat" w:hAnsi="GHEA Grapalat"/>
          <w:sz w:val="20"/>
          <w:szCs w:val="20"/>
        </w:rPr>
        <w:t>ժամկետ</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Օրենքի</w:t>
      </w:r>
      <w:r w:rsidRPr="001C2E71">
        <w:rPr>
          <w:rFonts w:ascii="GHEA Grapalat" w:hAnsi="GHEA Grapalat"/>
          <w:sz w:val="20"/>
          <w:szCs w:val="20"/>
          <w:lang w:val="es-ES"/>
        </w:rPr>
        <w:t xml:space="preserve"> 6-</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հոդվածի</w:t>
      </w:r>
      <w:r w:rsidRPr="001C2E71">
        <w:rPr>
          <w:rFonts w:ascii="GHEA Grapalat" w:hAnsi="GHEA Grapalat"/>
          <w:sz w:val="20"/>
          <w:szCs w:val="20"/>
          <w:lang w:val="es-ES"/>
        </w:rPr>
        <w:t xml:space="preserve"> 2-</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պայմանագիրը</w:t>
      </w:r>
      <w:r w:rsidRPr="001C2E71">
        <w:rPr>
          <w:rFonts w:ascii="GHEA Grapalat" w:hAnsi="GHEA Grapalat"/>
          <w:sz w:val="20"/>
          <w:szCs w:val="20"/>
          <w:lang w:val="es-ES"/>
        </w:rPr>
        <w:t xml:space="preserve"> </w:t>
      </w:r>
      <w:r w:rsidRPr="001C2E71">
        <w:rPr>
          <w:rFonts w:ascii="GHEA Grapalat" w:hAnsi="GHEA Grapalat"/>
          <w:sz w:val="20"/>
          <w:szCs w:val="20"/>
        </w:rPr>
        <w:t>միակողմանի</w:t>
      </w:r>
      <w:r w:rsidRPr="001C2E71">
        <w:rPr>
          <w:rFonts w:ascii="GHEA Grapalat" w:hAnsi="GHEA Grapalat"/>
          <w:sz w:val="20"/>
          <w:szCs w:val="20"/>
          <w:lang w:val="es-ES"/>
        </w:rPr>
        <w:t xml:space="preserve"> </w:t>
      </w:r>
      <w:r w:rsidRPr="001C2E71">
        <w:rPr>
          <w:rFonts w:ascii="GHEA Grapalat" w:hAnsi="GHEA Grapalat"/>
          <w:sz w:val="20"/>
          <w:szCs w:val="20"/>
        </w:rPr>
        <w:t>լուծելու</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վեճերի</w:t>
      </w:r>
      <w:r w:rsidRPr="001C2E71">
        <w:rPr>
          <w:rFonts w:ascii="GHEA Grapalat" w:hAnsi="GHEA Grapalat"/>
          <w:sz w:val="20"/>
          <w:szCs w:val="20"/>
          <w:lang w:val="es-ES"/>
        </w:rPr>
        <w:t xml:space="preserve">, </w:t>
      </w:r>
      <w:r w:rsidRPr="001C2E71">
        <w:rPr>
          <w:rFonts w:ascii="GHEA Grapalat" w:hAnsi="GHEA Grapalat"/>
          <w:sz w:val="20"/>
          <w:szCs w:val="20"/>
        </w:rPr>
        <w:t>որոնց</w:t>
      </w:r>
      <w:r w:rsidRPr="001C2E71">
        <w:rPr>
          <w:rFonts w:ascii="GHEA Grapalat" w:hAnsi="GHEA Grapalat"/>
          <w:sz w:val="20"/>
          <w:szCs w:val="20"/>
          <w:lang w:val="es-ES"/>
        </w:rPr>
        <w:t xml:space="preserve"> </w:t>
      </w:r>
      <w:r w:rsidRPr="001C2E71">
        <w:rPr>
          <w:rFonts w:ascii="GHEA Grapalat" w:hAnsi="GHEA Grapalat"/>
          <w:sz w:val="20"/>
          <w:szCs w:val="20"/>
        </w:rPr>
        <w:t>դեպքում</w:t>
      </w:r>
      <w:r w:rsidRPr="001C2E71">
        <w:rPr>
          <w:rFonts w:ascii="GHEA Grapalat" w:hAnsi="GHEA Grapalat"/>
          <w:sz w:val="20"/>
          <w:szCs w:val="20"/>
          <w:lang w:val="es-ES"/>
        </w:rPr>
        <w:t xml:space="preserve"> </w:t>
      </w:r>
      <w:r w:rsidRPr="001C2E71">
        <w:rPr>
          <w:rFonts w:ascii="GHEA Grapalat" w:hAnsi="GHEA Grapalat"/>
          <w:sz w:val="20"/>
          <w:szCs w:val="20"/>
        </w:rPr>
        <w:t>հայցային</w:t>
      </w:r>
      <w:r w:rsidRPr="001C2E71">
        <w:rPr>
          <w:rFonts w:ascii="GHEA Grapalat" w:hAnsi="GHEA Grapalat"/>
          <w:sz w:val="20"/>
          <w:szCs w:val="20"/>
          <w:lang w:val="es-ES"/>
        </w:rPr>
        <w:t xml:space="preserve"> </w:t>
      </w:r>
      <w:r w:rsidRPr="001C2E71">
        <w:rPr>
          <w:rFonts w:ascii="GHEA Grapalat" w:hAnsi="GHEA Grapalat"/>
          <w:sz w:val="20"/>
          <w:szCs w:val="20"/>
        </w:rPr>
        <w:t>վաղեմության</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երեսուն</w:t>
      </w:r>
      <w:r w:rsidRPr="001C2E71">
        <w:rPr>
          <w:rFonts w:ascii="GHEA Grapalat" w:hAnsi="GHEA Grapalat"/>
          <w:sz w:val="20"/>
          <w:szCs w:val="20"/>
          <w:lang w:val="es-ES"/>
        </w:rPr>
        <w:t xml:space="preserve"> </w:t>
      </w:r>
      <w:r w:rsidRPr="001C2E71">
        <w:rPr>
          <w:rFonts w:ascii="GHEA Grapalat" w:hAnsi="GHEA Grapalat"/>
          <w:sz w:val="20"/>
          <w:szCs w:val="20"/>
        </w:rPr>
        <w:t>օրացուցային</w:t>
      </w:r>
      <w:r w:rsidRPr="001C2E71">
        <w:rPr>
          <w:rFonts w:ascii="GHEA Grapalat" w:hAnsi="GHEA Grapalat"/>
          <w:sz w:val="20"/>
          <w:szCs w:val="20"/>
          <w:lang w:val="es-ES"/>
        </w:rPr>
        <w:t xml:space="preserve"> </w:t>
      </w:r>
      <w:r w:rsidRPr="001C2E71">
        <w:rPr>
          <w:rFonts w:ascii="GHEA Grapalat" w:hAnsi="GHEA Grapalat"/>
          <w:sz w:val="20"/>
          <w:szCs w:val="20"/>
        </w:rPr>
        <w:t>օր</w:t>
      </w:r>
      <w:r w:rsidRPr="001C2E71">
        <w:rPr>
          <w:rFonts w:ascii="GHEA Grapalat" w:hAnsi="GHEA Grapalat"/>
          <w:sz w:val="20"/>
          <w:szCs w:val="20"/>
          <w:lang w:val="es-ES"/>
        </w:rPr>
        <w:t xml:space="preserve"> </w:t>
      </w:r>
      <w:r w:rsidRPr="001C2E71">
        <w:rPr>
          <w:rFonts w:ascii="GHEA Grapalat" w:hAnsi="GHEA Grapalat"/>
          <w:sz w:val="20"/>
          <w:szCs w:val="20"/>
        </w:rPr>
        <w:t>է</w:t>
      </w:r>
      <w:r w:rsidR="00D81F53">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5</w:t>
      </w:r>
      <w:r w:rsidRPr="001C2E71">
        <w:rPr>
          <w:rFonts w:ascii="Cambria Math" w:hAnsi="Cambria Math" w:cs="Cambria Math"/>
          <w:sz w:val="20"/>
          <w:szCs w:val="20"/>
          <w:lang w:val="es-ES"/>
        </w:rPr>
        <w:t>․</w:t>
      </w:r>
      <w:r w:rsidR="006E07A7" w:rsidRPr="001C2E71">
        <w:rPr>
          <w:rFonts w:ascii="Cambria Math" w:hAnsi="Cambria Math" w:cs="Cambria Math"/>
          <w:sz w:val="20"/>
          <w:szCs w:val="20"/>
          <w:lang w:val="es-ES"/>
        </w:rPr>
        <w:t xml:space="preserve"> </w:t>
      </w:r>
      <w:r w:rsidRPr="001C2E71">
        <w:rPr>
          <w:rFonts w:ascii="GHEA Grapalat" w:hAnsi="GHEA Grapalat" w:cs="GHEA Grapalat"/>
          <w:sz w:val="20"/>
          <w:szCs w:val="20"/>
        </w:rPr>
        <w:t>Սույն</w:t>
      </w:r>
      <w:r w:rsidRPr="001C2E71">
        <w:rPr>
          <w:rFonts w:ascii="GHEA Grapalat" w:hAnsi="GHEA Grapalat"/>
          <w:sz w:val="20"/>
          <w:szCs w:val="20"/>
          <w:lang w:val="es-ES"/>
        </w:rPr>
        <w:t xml:space="preserve"> </w:t>
      </w:r>
      <w:r w:rsidRPr="001C2E71">
        <w:rPr>
          <w:rFonts w:ascii="GHEA Grapalat" w:hAnsi="GHEA Grapalat" w:cs="GHEA Grapalat"/>
          <w:sz w:val="20"/>
          <w:szCs w:val="20"/>
        </w:rPr>
        <w:t>ընթացակարգի</w:t>
      </w:r>
      <w:r w:rsidRPr="001C2E71">
        <w:rPr>
          <w:rFonts w:ascii="GHEA Grapalat" w:hAnsi="GHEA Grapalat"/>
          <w:sz w:val="20"/>
          <w:szCs w:val="20"/>
          <w:lang w:val="es-ES"/>
        </w:rPr>
        <w:t xml:space="preserve"> </w:t>
      </w:r>
      <w:r w:rsidRPr="001C2E71">
        <w:rPr>
          <w:rFonts w:ascii="GHEA Grapalat" w:hAnsi="GHEA Grapalat" w:cs="GHEA Grapalat"/>
          <w:sz w:val="20"/>
          <w:szCs w:val="20"/>
        </w:rPr>
        <w:t>հետ</w:t>
      </w:r>
      <w:r w:rsidRPr="001C2E71">
        <w:rPr>
          <w:rFonts w:ascii="GHEA Grapalat" w:hAnsi="GHEA Grapalat"/>
          <w:sz w:val="20"/>
          <w:szCs w:val="20"/>
          <w:lang w:val="es-ES"/>
        </w:rPr>
        <w:t xml:space="preserve"> </w:t>
      </w:r>
      <w:r w:rsidRPr="001C2E71">
        <w:rPr>
          <w:rFonts w:ascii="GHEA Grapalat" w:hAnsi="GHEA Grapalat" w:cs="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cs="GHEA Grapalat"/>
          <w:sz w:val="20"/>
          <w:szCs w:val="20"/>
        </w:rPr>
        <w:t>վեճերը</w:t>
      </w:r>
      <w:r w:rsidRPr="001C2E71">
        <w:rPr>
          <w:rFonts w:ascii="GHEA Grapalat" w:hAnsi="GHEA Grapalat"/>
          <w:sz w:val="20"/>
          <w:szCs w:val="20"/>
          <w:lang w:val="es-ES"/>
        </w:rPr>
        <w:t xml:space="preserve"> </w:t>
      </w:r>
      <w:r w:rsidRPr="001C2E71">
        <w:rPr>
          <w:rFonts w:ascii="GHEA Grapalat" w:hAnsi="GHEA Grapalat"/>
          <w:sz w:val="20"/>
          <w:szCs w:val="20"/>
        </w:rPr>
        <w:t>քննվում</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լուծվում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Երևան</w:t>
      </w:r>
      <w:r w:rsidRPr="001C2E71">
        <w:rPr>
          <w:rFonts w:ascii="GHEA Grapalat" w:hAnsi="GHEA Grapalat"/>
          <w:sz w:val="20"/>
          <w:szCs w:val="20"/>
          <w:lang w:val="es-ES"/>
        </w:rPr>
        <w:t xml:space="preserve"> </w:t>
      </w:r>
      <w:r w:rsidRPr="001C2E71">
        <w:rPr>
          <w:rFonts w:ascii="GHEA Grapalat" w:hAnsi="GHEA Grapalat"/>
          <w:sz w:val="20"/>
          <w:szCs w:val="20"/>
        </w:rPr>
        <w:t>քաղաքի</w:t>
      </w:r>
      <w:r w:rsidRPr="001C2E71">
        <w:rPr>
          <w:rFonts w:ascii="GHEA Grapalat" w:hAnsi="GHEA Grapalat"/>
          <w:sz w:val="20"/>
          <w:szCs w:val="20"/>
          <w:lang w:val="es-ES"/>
        </w:rPr>
        <w:t xml:space="preserve"> </w:t>
      </w:r>
      <w:r w:rsidRPr="001C2E71">
        <w:rPr>
          <w:rFonts w:ascii="GHEA Grapalat" w:hAnsi="GHEA Grapalat"/>
          <w:sz w:val="20"/>
          <w:szCs w:val="20"/>
        </w:rPr>
        <w:t>առաջին</w:t>
      </w:r>
      <w:r w:rsidRPr="001C2E71">
        <w:rPr>
          <w:rFonts w:ascii="GHEA Grapalat" w:hAnsi="GHEA Grapalat"/>
          <w:sz w:val="20"/>
          <w:szCs w:val="20"/>
          <w:lang w:val="es-ES"/>
        </w:rPr>
        <w:t xml:space="preserve"> </w:t>
      </w:r>
      <w:r w:rsidRPr="001C2E71">
        <w:rPr>
          <w:rFonts w:ascii="GHEA Grapalat" w:hAnsi="GHEA Grapalat"/>
          <w:sz w:val="20"/>
          <w:szCs w:val="20"/>
        </w:rPr>
        <w:t>ատյանի</w:t>
      </w:r>
      <w:r w:rsidRPr="001C2E71">
        <w:rPr>
          <w:rFonts w:ascii="GHEA Grapalat" w:hAnsi="GHEA Grapalat"/>
          <w:sz w:val="20"/>
          <w:szCs w:val="20"/>
          <w:lang w:val="es-ES"/>
        </w:rPr>
        <w:t xml:space="preserve"> </w:t>
      </w:r>
      <w:r w:rsidRPr="001C2E71">
        <w:rPr>
          <w:rFonts w:ascii="GHEA Grapalat" w:hAnsi="GHEA Grapalat"/>
          <w:sz w:val="20"/>
          <w:szCs w:val="20"/>
        </w:rPr>
        <w:t>ընդհանուր</w:t>
      </w:r>
      <w:r w:rsidRPr="001C2E71">
        <w:rPr>
          <w:rFonts w:ascii="GHEA Grapalat" w:hAnsi="GHEA Grapalat"/>
          <w:sz w:val="20"/>
          <w:szCs w:val="20"/>
          <w:lang w:val="es-ES"/>
        </w:rPr>
        <w:t xml:space="preserve"> </w:t>
      </w:r>
      <w:r w:rsidRPr="001C2E71">
        <w:rPr>
          <w:rFonts w:ascii="GHEA Grapalat" w:hAnsi="GHEA Grapalat"/>
          <w:sz w:val="20"/>
          <w:szCs w:val="20"/>
        </w:rPr>
        <w:t>իրավասության</w:t>
      </w:r>
      <w:r w:rsidRPr="001C2E71">
        <w:rPr>
          <w:rFonts w:ascii="GHEA Grapalat" w:hAnsi="GHEA Grapalat"/>
          <w:sz w:val="20"/>
          <w:szCs w:val="20"/>
          <w:lang w:val="es-ES"/>
        </w:rPr>
        <w:t xml:space="preserve"> </w:t>
      </w:r>
      <w:r w:rsidRPr="001C2E71">
        <w:rPr>
          <w:rFonts w:ascii="GHEA Grapalat" w:hAnsi="GHEA Grapalat"/>
          <w:sz w:val="20"/>
          <w:szCs w:val="20"/>
        </w:rPr>
        <w:t>դատարանում</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երեսուն</w:t>
      </w:r>
      <w:r w:rsidRPr="001C2E71">
        <w:rPr>
          <w:rFonts w:ascii="GHEA Grapalat" w:hAnsi="GHEA Grapalat"/>
          <w:sz w:val="20"/>
          <w:szCs w:val="20"/>
          <w:lang w:val="es-ES"/>
        </w:rPr>
        <w:t xml:space="preserve"> </w:t>
      </w:r>
      <w:r w:rsidRPr="001C2E71">
        <w:rPr>
          <w:rFonts w:ascii="GHEA Grapalat" w:hAnsi="GHEA Grapalat"/>
          <w:sz w:val="20"/>
          <w:szCs w:val="20"/>
        </w:rPr>
        <w:t>օրվա</w:t>
      </w:r>
      <w:r w:rsidRPr="001C2E71">
        <w:rPr>
          <w:rFonts w:ascii="GHEA Grapalat" w:hAnsi="GHEA Grapalat"/>
          <w:sz w:val="20"/>
          <w:szCs w:val="20"/>
          <w:lang w:val="es-ES"/>
        </w:rPr>
        <w:t xml:space="preserve"> </w:t>
      </w:r>
      <w:r w:rsidRPr="001C2E71">
        <w:rPr>
          <w:rFonts w:ascii="GHEA Grapalat" w:hAnsi="GHEA Grapalat"/>
          <w:sz w:val="20"/>
          <w:szCs w:val="20"/>
        </w:rPr>
        <w:t>ընթացքում</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պատճառաբանված</w:t>
      </w:r>
      <w:r w:rsidRPr="001C2E71">
        <w:rPr>
          <w:rFonts w:ascii="GHEA Grapalat" w:hAnsi="GHEA Grapalat"/>
          <w:sz w:val="20"/>
          <w:szCs w:val="20"/>
          <w:lang w:val="es-ES"/>
        </w:rPr>
        <w:t xml:space="preserve"> </w:t>
      </w:r>
      <w:r w:rsidRPr="001C2E71">
        <w:rPr>
          <w:rFonts w:ascii="GHEA Grapalat" w:hAnsi="GHEA Grapalat"/>
          <w:sz w:val="20"/>
          <w:szCs w:val="20"/>
        </w:rPr>
        <w:t>որոշմամբ</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երկարաձգվել</w:t>
      </w:r>
      <w:r w:rsidRPr="001C2E71">
        <w:rPr>
          <w:rFonts w:ascii="GHEA Grapalat" w:hAnsi="GHEA Grapalat"/>
          <w:sz w:val="20"/>
          <w:szCs w:val="20"/>
          <w:lang w:val="es-ES"/>
        </w:rPr>
        <w:t xml:space="preserve"> </w:t>
      </w:r>
      <w:r w:rsidRPr="001C2E71">
        <w:rPr>
          <w:rFonts w:ascii="GHEA Grapalat" w:hAnsi="GHEA Grapalat"/>
          <w:sz w:val="20"/>
          <w:szCs w:val="20"/>
        </w:rPr>
        <w:t>մեկ</w:t>
      </w:r>
      <w:r w:rsidRPr="001C2E71">
        <w:rPr>
          <w:rFonts w:ascii="GHEA Grapalat" w:hAnsi="GHEA Grapalat"/>
          <w:sz w:val="20"/>
          <w:szCs w:val="20"/>
          <w:lang w:val="es-ES"/>
        </w:rPr>
        <w:t xml:space="preserve"> </w:t>
      </w:r>
      <w:r w:rsidRPr="001C2E71">
        <w:rPr>
          <w:rFonts w:ascii="GHEA Grapalat" w:hAnsi="GHEA Grapalat"/>
          <w:sz w:val="20"/>
          <w:szCs w:val="20"/>
        </w:rPr>
        <w:t>անգամ</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տասն</w:t>
      </w:r>
      <w:r w:rsidRPr="001C2E71">
        <w:rPr>
          <w:rFonts w:ascii="GHEA Grapalat" w:hAnsi="GHEA Grapalat"/>
          <w:sz w:val="20"/>
          <w:szCs w:val="20"/>
          <w:lang w:val="es-ES"/>
        </w:rPr>
        <w:t xml:space="preserve"> </w:t>
      </w:r>
      <w:r w:rsidRPr="001C2E71">
        <w:rPr>
          <w:rFonts w:ascii="GHEA Grapalat" w:hAnsi="GHEA Grapalat"/>
          <w:sz w:val="20"/>
          <w:szCs w:val="20"/>
        </w:rPr>
        <w:t>օրացուցային</w:t>
      </w:r>
      <w:r w:rsidRPr="001C2E71">
        <w:rPr>
          <w:rFonts w:ascii="GHEA Grapalat" w:hAnsi="GHEA Grapalat"/>
          <w:sz w:val="20"/>
          <w:szCs w:val="20"/>
          <w:lang w:val="es-ES"/>
        </w:rPr>
        <w:t xml:space="preserve"> </w:t>
      </w:r>
      <w:r w:rsidRPr="001C2E71">
        <w:rPr>
          <w:rFonts w:ascii="GHEA Grapalat" w:hAnsi="GHEA Grapalat"/>
          <w:sz w:val="20"/>
          <w:szCs w:val="20"/>
        </w:rPr>
        <w:t>օրով</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 xml:space="preserve">12.6.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հարցը</w:t>
      </w:r>
      <w:r w:rsidRPr="001C2E71">
        <w:rPr>
          <w:rFonts w:ascii="GHEA Grapalat" w:hAnsi="GHEA Grapalat"/>
          <w:sz w:val="20"/>
          <w:szCs w:val="20"/>
          <w:lang w:val="es-ES"/>
        </w:rPr>
        <w:t xml:space="preserve"> </w:t>
      </w:r>
      <w:r w:rsidRPr="001C2E71">
        <w:rPr>
          <w:rFonts w:ascii="GHEA Grapalat" w:hAnsi="GHEA Grapalat"/>
          <w:sz w:val="20"/>
          <w:szCs w:val="20"/>
        </w:rPr>
        <w:t>լուծում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ներկայացվելուց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եռօրյա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 xml:space="preserve">12.7.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միաժամանակ</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որոշում՝</w:t>
      </w:r>
      <w:r w:rsidRPr="001C2E71">
        <w:rPr>
          <w:rFonts w:ascii="GHEA Grapalat" w:hAnsi="GHEA Grapalat"/>
          <w:sz w:val="20"/>
          <w:szCs w:val="20"/>
          <w:lang w:val="es-ES"/>
        </w:rPr>
        <w:t xml:space="preserve"> </w:t>
      </w:r>
      <w:r w:rsidRPr="001C2E71">
        <w:rPr>
          <w:rFonts w:ascii="GHEA Grapalat" w:hAnsi="GHEA Grapalat"/>
          <w:sz w:val="20"/>
          <w:szCs w:val="20"/>
        </w:rPr>
        <w:t>պատասխանողից</w:t>
      </w:r>
      <w:r w:rsidRPr="001C2E71">
        <w:rPr>
          <w:rFonts w:ascii="GHEA Grapalat" w:hAnsi="GHEA Grapalat"/>
          <w:sz w:val="20"/>
          <w:szCs w:val="20"/>
          <w:lang w:val="es-ES"/>
        </w:rPr>
        <w:t xml:space="preserve"> </w:t>
      </w:r>
      <w:r w:rsidRPr="001C2E71">
        <w:rPr>
          <w:rFonts w:ascii="GHEA Grapalat" w:hAnsi="GHEA Grapalat"/>
          <w:sz w:val="20"/>
          <w:szCs w:val="20"/>
        </w:rPr>
        <w:t>տվյալ</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գործընթացի</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տիրապետման</w:t>
      </w:r>
      <w:r w:rsidRPr="001C2E71">
        <w:rPr>
          <w:rFonts w:ascii="GHEA Grapalat" w:hAnsi="GHEA Grapalat"/>
          <w:sz w:val="20"/>
          <w:szCs w:val="20"/>
          <w:lang w:val="es-ES"/>
        </w:rPr>
        <w:t xml:space="preserve"> </w:t>
      </w:r>
      <w:r w:rsidRPr="001C2E71">
        <w:rPr>
          <w:rFonts w:ascii="GHEA Grapalat" w:hAnsi="GHEA Grapalat"/>
          <w:sz w:val="20"/>
          <w:szCs w:val="20"/>
        </w:rPr>
        <w:t>տակ</w:t>
      </w:r>
      <w:r w:rsidRPr="001C2E71">
        <w:rPr>
          <w:rFonts w:ascii="GHEA Grapalat" w:hAnsi="GHEA Grapalat"/>
          <w:sz w:val="20"/>
          <w:szCs w:val="20"/>
          <w:lang w:val="es-ES"/>
        </w:rPr>
        <w:t xml:space="preserve"> </w:t>
      </w:r>
      <w:r w:rsidRPr="001C2E71">
        <w:rPr>
          <w:rFonts w:ascii="GHEA Grapalat" w:hAnsi="GHEA Grapalat"/>
          <w:sz w:val="20"/>
          <w:szCs w:val="20"/>
        </w:rPr>
        <w:t>գտնվող</w:t>
      </w:r>
      <w:r w:rsidRPr="001C2E71">
        <w:rPr>
          <w:rFonts w:ascii="GHEA Grapalat" w:hAnsi="GHEA Grapalat"/>
          <w:sz w:val="20"/>
          <w:szCs w:val="20"/>
          <w:lang w:val="es-ES"/>
        </w:rPr>
        <w:t xml:space="preserve"> </w:t>
      </w:r>
      <w:r w:rsidRPr="001C2E71">
        <w:rPr>
          <w:rFonts w:ascii="GHEA Grapalat" w:hAnsi="GHEA Grapalat"/>
          <w:sz w:val="20"/>
          <w:szCs w:val="20"/>
        </w:rPr>
        <w:t>բոլոր</w:t>
      </w:r>
      <w:r w:rsidRPr="001C2E71">
        <w:rPr>
          <w:rFonts w:ascii="GHEA Grapalat" w:hAnsi="GHEA Grapalat"/>
          <w:sz w:val="20"/>
          <w:szCs w:val="20"/>
          <w:lang w:val="es-ES"/>
        </w:rPr>
        <w:t xml:space="preserve"> </w:t>
      </w:r>
      <w:r w:rsidRPr="001C2E71">
        <w:rPr>
          <w:rFonts w:ascii="GHEA Grapalat" w:hAnsi="GHEA Grapalat"/>
          <w:sz w:val="20"/>
          <w:szCs w:val="20"/>
        </w:rPr>
        <w:t>ապացույցները</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 xml:space="preserve">12.8. </w:t>
      </w:r>
      <w:r w:rsidRPr="001C2E71">
        <w:rPr>
          <w:rFonts w:ascii="GHEA Grapalat" w:hAnsi="GHEA Grapalat"/>
          <w:sz w:val="20"/>
          <w:szCs w:val="20"/>
        </w:rPr>
        <w:t>Ապացույցներ</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որոշումը</w:t>
      </w:r>
      <w:r w:rsidRPr="001C2E71">
        <w:rPr>
          <w:rFonts w:ascii="GHEA Grapalat" w:hAnsi="GHEA Grapalat"/>
          <w:sz w:val="20"/>
          <w:szCs w:val="20"/>
          <w:lang w:val="es-ES"/>
        </w:rPr>
        <w:t xml:space="preserve"> </w:t>
      </w:r>
      <w:r w:rsidRPr="001C2E71">
        <w:rPr>
          <w:rFonts w:ascii="GHEA Grapalat" w:hAnsi="GHEA Grapalat"/>
          <w:sz w:val="20"/>
          <w:szCs w:val="20"/>
        </w:rPr>
        <w:t>կատարվում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կողմից</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ստանալուց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հնգօրյա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կետով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կողմից</w:t>
      </w:r>
      <w:r w:rsidRPr="001C2E71">
        <w:rPr>
          <w:rFonts w:ascii="GHEA Grapalat" w:hAnsi="GHEA Grapalat"/>
          <w:sz w:val="20"/>
          <w:szCs w:val="20"/>
          <w:lang w:val="es-ES"/>
        </w:rPr>
        <w:t xml:space="preserve"> </w:t>
      </w:r>
      <w:r w:rsidRPr="001C2E71">
        <w:rPr>
          <w:rFonts w:ascii="GHEA Grapalat" w:hAnsi="GHEA Grapalat"/>
          <w:sz w:val="20"/>
          <w:szCs w:val="20"/>
        </w:rPr>
        <w:t>ապացույցներ</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որոշման</w:t>
      </w:r>
      <w:r w:rsidRPr="001C2E71">
        <w:rPr>
          <w:rFonts w:ascii="GHEA Grapalat" w:hAnsi="GHEA Grapalat"/>
          <w:sz w:val="20"/>
          <w:szCs w:val="20"/>
          <w:lang w:val="es-ES"/>
        </w:rPr>
        <w:t xml:space="preserve"> </w:t>
      </w:r>
      <w:r w:rsidRPr="001C2E71">
        <w:rPr>
          <w:rFonts w:ascii="GHEA Grapalat" w:hAnsi="GHEA Grapalat"/>
          <w:sz w:val="20"/>
          <w:szCs w:val="20"/>
        </w:rPr>
        <w:t>պահանջները</w:t>
      </w:r>
      <w:r w:rsidRPr="001C2E71">
        <w:rPr>
          <w:rFonts w:ascii="GHEA Grapalat" w:hAnsi="GHEA Grapalat"/>
          <w:sz w:val="20"/>
          <w:szCs w:val="20"/>
          <w:lang w:val="es-ES"/>
        </w:rPr>
        <w:t xml:space="preserve"> </w:t>
      </w:r>
      <w:r w:rsidRPr="001C2E71">
        <w:rPr>
          <w:rFonts w:ascii="GHEA Grapalat" w:hAnsi="GHEA Grapalat"/>
          <w:sz w:val="20"/>
          <w:szCs w:val="20"/>
        </w:rPr>
        <w:t>չկատարվելու</w:t>
      </w:r>
      <w:r w:rsidRPr="001C2E71">
        <w:rPr>
          <w:rFonts w:ascii="GHEA Grapalat" w:hAnsi="GHEA Grapalat"/>
          <w:sz w:val="20"/>
          <w:szCs w:val="20"/>
          <w:lang w:val="es-ES"/>
        </w:rPr>
        <w:t xml:space="preserve"> </w:t>
      </w:r>
      <w:r w:rsidRPr="001C2E71">
        <w:rPr>
          <w:rFonts w:ascii="GHEA Grapalat" w:hAnsi="GHEA Grapalat"/>
          <w:sz w:val="20"/>
          <w:szCs w:val="20"/>
        </w:rPr>
        <w:t>դեպքում</w:t>
      </w:r>
      <w:r w:rsidRPr="001C2E71">
        <w:rPr>
          <w:rFonts w:ascii="GHEA Grapalat" w:hAnsi="GHEA Grapalat"/>
          <w:sz w:val="20"/>
          <w:szCs w:val="20"/>
          <w:lang w:val="es-ES"/>
        </w:rPr>
        <w:t xml:space="preserve">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քննվում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դրանում</w:t>
      </w:r>
      <w:r w:rsidRPr="001C2E71">
        <w:rPr>
          <w:rFonts w:ascii="GHEA Grapalat" w:hAnsi="GHEA Grapalat"/>
          <w:sz w:val="20"/>
          <w:szCs w:val="20"/>
          <w:lang w:val="es-ES"/>
        </w:rPr>
        <w:t xml:space="preserve"> </w:t>
      </w:r>
      <w:r w:rsidRPr="001C2E71">
        <w:rPr>
          <w:rFonts w:ascii="GHEA Grapalat" w:hAnsi="GHEA Grapalat"/>
          <w:sz w:val="20"/>
          <w:szCs w:val="20"/>
        </w:rPr>
        <w:t>առկա</w:t>
      </w:r>
      <w:r w:rsidRPr="001C2E71">
        <w:rPr>
          <w:rFonts w:ascii="GHEA Grapalat" w:hAnsi="GHEA Grapalat"/>
          <w:sz w:val="20"/>
          <w:szCs w:val="20"/>
          <w:lang w:val="es-ES"/>
        </w:rPr>
        <w:t xml:space="preserve"> </w:t>
      </w:r>
      <w:r w:rsidRPr="001C2E71">
        <w:rPr>
          <w:rFonts w:ascii="GHEA Grapalat" w:hAnsi="GHEA Grapalat"/>
          <w:sz w:val="20"/>
          <w:szCs w:val="20"/>
        </w:rPr>
        <w:t>ապացույցների</w:t>
      </w:r>
      <w:r w:rsidRPr="001C2E71">
        <w:rPr>
          <w:rFonts w:ascii="GHEA Grapalat" w:hAnsi="GHEA Grapalat"/>
          <w:sz w:val="20"/>
          <w:szCs w:val="20"/>
          <w:lang w:val="es-ES"/>
        </w:rPr>
        <w:t xml:space="preserve"> </w:t>
      </w:r>
      <w:r w:rsidRPr="001C2E71">
        <w:rPr>
          <w:rFonts w:ascii="GHEA Grapalat" w:hAnsi="GHEA Grapalat"/>
          <w:sz w:val="20"/>
          <w:szCs w:val="20"/>
        </w:rPr>
        <w:t>հիման</w:t>
      </w:r>
      <w:r w:rsidRPr="001C2E71">
        <w:rPr>
          <w:rFonts w:ascii="GHEA Grapalat" w:hAnsi="GHEA Grapalat"/>
          <w:sz w:val="20"/>
          <w:szCs w:val="20"/>
          <w:lang w:val="es-ES"/>
        </w:rPr>
        <w:t xml:space="preserve"> </w:t>
      </w:r>
      <w:r w:rsidRPr="001C2E71">
        <w:rPr>
          <w:rFonts w:ascii="GHEA Grapalat" w:hAnsi="GHEA Grapalat"/>
          <w:sz w:val="20"/>
          <w:szCs w:val="20"/>
        </w:rPr>
        <w:t>վրա</w:t>
      </w:r>
      <w:r w:rsidRPr="001C2E71">
        <w:rPr>
          <w:rFonts w:ascii="GHEA Grapalat" w:hAnsi="GHEA Grapalat"/>
          <w:sz w:val="20"/>
          <w:szCs w:val="20"/>
          <w:lang w:val="es-ES"/>
        </w:rPr>
        <w:t xml:space="preserve">, </w:t>
      </w:r>
      <w:r w:rsidRPr="001C2E71">
        <w:rPr>
          <w:rFonts w:ascii="GHEA Grapalat" w:hAnsi="GHEA Grapalat"/>
          <w:sz w:val="20"/>
          <w:szCs w:val="20"/>
        </w:rPr>
        <w:t>իսկ</w:t>
      </w:r>
      <w:r w:rsidRPr="001C2E71">
        <w:rPr>
          <w:rFonts w:ascii="GHEA Grapalat" w:hAnsi="GHEA Grapalat"/>
          <w:sz w:val="20"/>
          <w:szCs w:val="20"/>
          <w:lang w:val="es-ES"/>
        </w:rPr>
        <w:t xml:space="preserve"> </w:t>
      </w:r>
      <w:r w:rsidRPr="001C2E71">
        <w:rPr>
          <w:rFonts w:ascii="GHEA Grapalat" w:hAnsi="GHEA Grapalat"/>
          <w:sz w:val="20"/>
          <w:szCs w:val="20"/>
        </w:rPr>
        <w:t>հայցվորի</w:t>
      </w:r>
      <w:r w:rsidRPr="001C2E71">
        <w:rPr>
          <w:rFonts w:ascii="GHEA Grapalat" w:hAnsi="GHEA Grapalat"/>
          <w:sz w:val="20"/>
          <w:szCs w:val="20"/>
          <w:lang w:val="es-ES"/>
        </w:rPr>
        <w:t xml:space="preserve"> </w:t>
      </w:r>
      <w:r w:rsidRPr="001C2E71">
        <w:rPr>
          <w:rFonts w:ascii="GHEA Grapalat" w:hAnsi="GHEA Grapalat"/>
          <w:sz w:val="20"/>
          <w:szCs w:val="20"/>
        </w:rPr>
        <w:t>վկայակոչած</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փաստերը</w:t>
      </w:r>
      <w:r w:rsidRPr="001C2E71">
        <w:rPr>
          <w:rFonts w:ascii="GHEA Grapalat" w:hAnsi="GHEA Grapalat"/>
          <w:sz w:val="20"/>
          <w:szCs w:val="20"/>
          <w:lang w:val="es-ES"/>
        </w:rPr>
        <w:t xml:space="preserve">, </w:t>
      </w:r>
      <w:r w:rsidRPr="001C2E71">
        <w:rPr>
          <w:rFonts w:ascii="GHEA Grapalat" w:hAnsi="GHEA Grapalat"/>
          <w:sz w:val="20"/>
          <w:szCs w:val="20"/>
        </w:rPr>
        <w:t>որոնք</w:t>
      </w:r>
      <w:r w:rsidRPr="001C2E71">
        <w:rPr>
          <w:rFonts w:ascii="GHEA Grapalat" w:hAnsi="GHEA Grapalat"/>
          <w:sz w:val="20"/>
          <w:szCs w:val="20"/>
          <w:lang w:val="es-ES"/>
        </w:rPr>
        <w:t xml:space="preserve"> </w:t>
      </w:r>
      <w:r w:rsidRPr="001C2E71">
        <w:rPr>
          <w:rFonts w:ascii="GHEA Grapalat" w:hAnsi="GHEA Grapalat"/>
          <w:sz w:val="20"/>
          <w:szCs w:val="20"/>
        </w:rPr>
        <w:t>ենթակա</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հաստատման</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տիրապետման</w:t>
      </w:r>
      <w:r w:rsidRPr="001C2E71">
        <w:rPr>
          <w:rFonts w:ascii="GHEA Grapalat" w:hAnsi="GHEA Grapalat"/>
          <w:sz w:val="20"/>
          <w:szCs w:val="20"/>
          <w:lang w:val="es-ES"/>
        </w:rPr>
        <w:t xml:space="preserve"> </w:t>
      </w:r>
      <w:r w:rsidRPr="001C2E71">
        <w:rPr>
          <w:rFonts w:ascii="GHEA Grapalat" w:hAnsi="GHEA Grapalat"/>
          <w:sz w:val="20"/>
          <w:szCs w:val="20"/>
        </w:rPr>
        <w:t>տակ</w:t>
      </w:r>
      <w:r w:rsidRPr="001C2E71">
        <w:rPr>
          <w:rFonts w:ascii="GHEA Grapalat" w:hAnsi="GHEA Grapalat"/>
          <w:sz w:val="20"/>
          <w:szCs w:val="20"/>
          <w:lang w:val="es-ES"/>
        </w:rPr>
        <w:t xml:space="preserve"> </w:t>
      </w:r>
      <w:r w:rsidRPr="001C2E71">
        <w:rPr>
          <w:rFonts w:ascii="GHEA Grapalat" w:hAnsi="GHEA Grapalat"/>
          <w:sz w:val="20"/>
          <w:szCs w:val="20"/>
        </w:rPr>
        <w:t>գտնվող</w:t>
      </w:r>
      <w:r w:rsidRPr="001C2E71">
        <w:rPr>
          <w:rFonts w:ascii="GHEA Grapalat" w:hAnsi="GHEA Grapalat"/>
          <w:sz w:val="20"/>
          <w:szCs w:val="20"/>
          <w:lang w:val="es-ES"/>
        </w:rPr>
        <w:t xml:space="preserve"> </w:t>
      </w:r>
      <w:r w:rsidRPr="001C2E71">
        <w:rPr>
          <w:rFonts w:ascii="GHEA Grapalat" w:hAnsi="GHEA Grapalat"/>
          <w:sz w:val="20"/>
          <w:szCs w:val="20"/>
        </w:rPr>
        <w:t>ապացույցներով</w:t>
      </w:r>
      <w:r w:rsidRPr="001C2E71">
        <w:rPr>
          <w:rFonts w:ascii="GHEA Grapalat" w:hAnsi="GHEA Grapalat"/>
          <w:sz w:val="20"/>
          <w:szCs w:val="20"/>
          <w:lang w:val="es-ES"/>
        </w:rPr>
        <w:t xml:space="preserve">, </w:t>
      </w:r>
      <w:r w:rsidRPr="001C2E71">
        <w:rPr>
          <w:rFonts w:ascii="GHEA Grapalat" w:hAnsi="GHEA Grapalat"/>
          <w:sz w:val="20"/>
          <w:szCs w:val="20"/>
        </w:rPr>
        <w:t>համարվում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հաստատված</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9.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գործընթացին</w:t>
      </w:r>
      <w:r w:rsidRPr="001C2E71">
        <w:rPr>
          <w:rFonts w:ascii="GHEA Grapalat" w:hAnsi="GHEA Grapalat"/>
          <w:sz w:val="20"/>
          <w:szCs w:val="20"/>
          <w:lang w:val="es-ES"/>
        </w:rPr>
        <w:t xml:space="preserve"> </w:t>
      </w:r>
      <w:r w:rsidRPr="001C2E71">
        <w:rPr>
          <w:rFonts w:ascii="GHEA Grapalat" w:hAnsi="GHEA Grapalat"/>
          <w:sz w:val="20"/>
          <w:szCs w:val="20"/>
        </w:rPr>
        <w:t>վերաբերող՝</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բաժնով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վեճերի</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իր</w:t>
      </w:r>
      <w:r w:rsidRPr="001C2E71">
        <w:rPr>
          <w:rFonts w:ascii="GHEA Grapalat" w:hAnsi="GHEA Grapalat"/>
          <w:sz w:val="20"/>
          <w:szCs w:val="20"/>
          <w:lang w:val="es-ES"/>
        </w:rPr>
        <w:t xml:space="preserve"> </w:t>
      </w:r>
      <w:r w:rsidRPr="001C2E71">
        <w:rPr>
          <w:rFonts w:ascii="GHEA Grapalat" w:hAnsi="GHEA Grapalat"/>
          <w:sz w:val="20"/>
          <w:szCs w:val="20"/>
        </w:rPr>
        <w:t>վարույթում</w:t>
      </w:r>
      <w:r w:rsidRPr="001C2E71">
        <w:rPr>
          <w:rFonts w:ascii="GHEA Grapalat" w:hAnsi="GHEA Grapalat"/>
          <w:sz w:val="20"/>
          <w:szCs w:val="20"/>
          <w:lang w:val="es-ES"/>
        </w:rPr>
        <w:t xml:space="preserve"> </w:t>
      </w:r>
      <w:r w:rsidRPr="001C2E71">
        <w:rPr>
          <w:rFonts w:ascii="GHEA Grapalat" w:hAnsi="GHEA Grapalat"/>
          <w:sz w:val="20"/>
          <w:szCs w:val="20"/>
        </w:rPr>
        <w:t>քննվող</w:t>
      </w:r>
      <w:r w:rsidRPr="001C2E71">
        <w:rPr>
          <w:rFonts w:ascii="GHEA Grapalat" w:hAnsi="GHEA Grapalat"/>
          <w:sz w:val="20"/>
          <w:szCs w:val="20"/>
          <w:lang w:val="es-ES"/>
        </w:rPr>
        <w:t xml:space="preserve"> </w:t>
      </w:r>
      <w:r w:rsidRPr="001C2E71">
        <w:rPr>
          <w:rFonts w:ascii="GHEA Grapalat" w:hAnsi="GHEA Grapalat"/>
          <w:sz w:val="20"/>
          <w:szCs w:val="20"/>
        </w:rPr>
        <w:t>գործերը</w:t>
      </w:r>
      <w:r w:rsidRPr="001C2E71">
        <w:rPr>
          <w:rFonts w:ascii="GHEA Grapalat" w:hAnsi="GHEA Grapalat"/>
          <w:sz w:val="20"/>
          <w:szCs w:val="20"/>
          <w:lang w:val="es-ES"/>
        </w:rPr>
        <w:t xml:space="preserve"> </w:t>
      </w:r>
      <w:r w:rsidRPr="001C2E71">
        <w:rPr>
          <w:rFonts w:ascii="GHEA Grapalat" w:hAnsi="GHEA Grapalat"/>
          <w:sz w:val="20"/>
          <w:szCs w:val="20"/>
        </w:rPr>
        <w:t>միացնում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մեկ</w:t>
      </w:r>
      <w:r w:rsidRPr="001C2E71">
        <w:rPr>
          <w:rFonts w:ascii="GHEA Grapalat" w:hAnsi="GHEA Grapalat"/>
          <w:sz w:val="20"/>
          <w:szCs w:val="20"/>
          <w:lang w:val="es-ES"/>
        </w:rPr>
        <w:t xml:space="preserve"> </w:t>
      </w:r>
      <w:r w:rsidRPr="001C2E71">
        <w:rPr>
          <w:rFonts w:ascii="GHEA Grapalat" w:hAnsi="GHEA Grapalat"/>
          <w:sz w:val="20"/>
          <w:szCs w:val="20"/>
        </w:rPr>
        <w:t>վարույթում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10.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ուղարկվում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պաշտոնական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w:t>
      </w:r>
      <w:r w:rsidRPr="001C2E71">
        <w:rPr>
          <w:rFonts w:ascii="GHEA Grapalat" w:hAnsi="GHEA Grapalat"/>
          <w:sz w:val="20"/>
          <w:szCs w:val="20"/>
          <w:lang w:val="es-ES"/>
        </w:rPr>
        <w:t xml:space="preserve"> </w:t>
      </w:r>
      <w:r w:rsidRPr="001C2E71">
        <w:rPr>
          <w:rFonts w:ascii="GHEA Grapalat" w:hAnsi="GHEA Grapalat"/>
          <w:sz w:val="20"/>
          <w:szCs w:val="20"/>
        </w:rPr>
        <w:t>հասցեին</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մարմինը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կետով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հրապարակում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տեղեկագրում՝</w:t>
      </w:r>
      <w:r w:rsidRPr="001C2E71">
        <w:rPr>
          <w:rFonts w:ascii="GHEA Grapalat" w:hAnsi="GHEA Grapalat"/>
          <w:sz w:val="20"/>
          <w:szCs w:val="20"/>
          <w:lang w:val="es-ES"/>
        </w:rPr>
        <w:t xml:space="preserve"> </w:t>
      </w:r>
      <w:r w:rsidRPr="001C2E71">
        <w:rPr>
          <w:rFonts w:ascii="GHEA Grapalat" w:hAnsi="GHEA Grapalat"/>
          <w:sz w:val="20"/>
          <w:szCs w:val="20"/>
        </w:rPr>
        <w:t>նշելով</w:t>
      </w:r>
      <w:r w:rsidRPr="001C2E71">
        <w:rPr>
          <w:rFonts w:ascii="GHEA Grapalat" w:hAnsi="GHEA Grapalat"/>
          <w:sz w:val="20"/>
          <w:szCs w:val="20"/>
          <w:lang w:val="es-ES"/>
        </w:rPr>
        <w:t xml:space="preserve"> </w:t>
      </w:r>
      <w:r w:rsidRPr="001C2E71">
        <w:rPr>
          <w:rFonts w:ascii="GHEA Grapalat" w:hAnsi="GHEA Grapalat"/>
          <w:sz w:val="20"/>
          <w:szCs w:val="20"/>
        </w:rPr>
        <w:t>կասեցման</w:t>
      </w:r>
      <w:r w:rsidRPr="001C2E71">
        <w:rPr>
          <w:rFonts w:ascii="GHEA Grapalat" w:hAnsi="GHEA Grapalat"/>
          <w:sz w:val="20"/>
          <w:szCs w:val="20"/>
          <w:lang w:val="es-ES"/>
        </w:rPr>
        <w:t xml:space="preserve"> </w:t>
      </w:r>
      <w:r w:rsidRPr="001C2E71">
        <w:rPr>
          <w:rFonts w:ascii="GHEA Grapalat" w:hAnsi="GHEA Grapalat"/>
          <w:sz w:val="20"/>
          <w:szCs w:val="20"/>
        </w:rPr>
        <w:t>օրը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11</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Հայցադիմումի</w:t>
      </w:r>
      <w:r w:rsidRPr="001C2E71">
        <w:rPr>
          <w:rFonts w:ascii="GHEA Grapalat" w:hAnsi="GHEA Grapalat"/>
          <w:sz w:val="20"/>
          <w:szCs w:val="20"/>
          <w:lang w:val="es-ES"/>
        </w:rPr>
        <w:t xml:space="preserve"> </w:t>
      </w:r>
      <w:r w:rsidRPr="001C2E71">
        <w:rPr>
          <w:rFonts w:ascii="GHEA Grapalat" w:hAnsi="GHEA Grapalat"/>
          <w:sz w:val="20"/>
          <w:szCs w:val="20"/>
        </w:rPr>
        <w:t>պատասխանը</w:t>
      </w:r>
      <w:r w:rsidRPr="001C2E71">
        <w:rPr>
          <w:rFonts w:ascii="GHEA Grapalat" w:hAnsi="GHEA Grapalat"/>
          <w:sz w:val="20"/>
          <w:szCs w:val="20"/>
          <w:lang w:val="es-ES"/>
        </w:rPr>
        <w:t xml:space="preserve"> </w:t>
      </w:r>
      <w:r w:rsidRPr="001C2E71">
        <w:rPr>
          <w:rFonts w:ascii="GHEA Grapalat" w:hAnsi="GHEA Grapalat"/>
          <w:sz w:val="20"/>
          <w:szCs w:val="20"/>
        </w:rPr>
        <w:t>պատվիրատուն</w:t>
      </w:r>
      <w:r w:rsidRPr="001C2E71">
        <w:rPr>
          <w:rFonts w:ascii="GHEA Grapalat" w:hAnsi="GHEA Grapalat"/>
          <w:sz w:val="20"/>
          <w:szCs w:val="20"/>
          <w:lang w:val="es-ES"/>
        </w:rPr>
        <w:t xml:space="preserve"> </w:t>
      </w:r>
      <w:r w:rsidRPr="001C2E71">
        <w:rPr>
          <w:rFonts w:ascii="GHEA Grapalat" w:hAnsi="GHEA Grapalat"/>
          <w:sz w:val="20"/>
          <w:szCs w:val="20"/>
        </w:rPr>
        <w:t>ներկայացնում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ստանալուց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հնգօրյա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Calibri" w:hAnsi="Calibri" w:cs="Calibri"/>
          <w:sz w:val="20"/>
          <w:szCs w:val="20"/>
          <w:lang w:val="es-ES"/>
        </w:rPr>
        <w:lastRenderedPageBreak/>
        <w:t> </w:t>
      </w: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12 </w:t>
      </w:r>
      <w:r w:rsidRPr="001C2E71">
        <w:rPr>
          <w:rFonts w:ascii="GHEA Grapalat" w:hAnsi="GHEA Grapalat"/>
          <w:sz w:val="20"/>
          <w:szCs w:val="20"/>
        </w:rPr>
        <w:t>Գործին</w:t>
      </w:r>
      <w:r w:rsidRPr="001C2E71">
        <w:rPr>
          <w:rFonts w:ascii="GHEA Grapalat" w:hAnsi="GHEA Grapalat"/>
          <w:sz w:val="20"/>
          <w:szCs w:val="20"/>
          <w:lang w:val="es-ES"/>
        </w:rPr>
        <w:t xml:space="preserve"> </w:t>
      </w:r>
      <w:r w:rsidRPr="001C2E71">
        <w:rPr>
          <w:rFonts w:ascii="GHEA Grapalat" w:hAnsi="GHEA Grapalat"/>
          <w:sz w:val="20"/>
          <w:szCs w:val="20"/>
        </w:rPr>
        <w:t>մասնակցող</w:t>
      </w:r>
      <w:r w:rsidRPr="001C2E71">
        <w:rPr>
          <w:rFonts w:ascii="GHEA Grapalat" w:hAnsi="GHEA Grapalat"/>
          <w:sz w:val="20"/>
          <w:szCs w:val="20"/>
          <w:lang w:val="es-ES"/>
        </w:rPr>
        <w:t xml:space="preserve"> </w:t>
      </w:r>
      <w:r w:rsidRPr="001C2E71">
        <w:rPr>
          <w:rFonts w:ascii="GHEA Grapalat" w:hAnsi="GHEA Grapalat"/>
          <w:sz w:val="20"/>
          <w:szCs w:val="20"/>
        </w:rPr>
        <w:t>անձինք</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նրանց</w:t>
      </w:r>
      <w:r w:rsidRPr="001C2E71">
        <w:rPr>
          <w:rFonts w:ascii="GHEA Grapalat" w:hAnsi="GHEA Grapalat"/>
          <w:sz w:val="20"/>
          <w:szCs w:val="20"/>
          <w:lang w:val="es-ES"/>
        </w:rPr>
        <w:t xml:space="preserve"> </w:t>
      </w:r>
      <w:r w:rsidRPr="001C2E71">
        <w:rPr>
          <w:rFonts w:ascii="GHEA Grapalat" w:hAnsi="GHEA Grapalat"/>
          <w:sz w:val="20"/>
          <w:szCs w:val="20"/>
        </w:rPr>
        <w:t>ներկայացուցիչները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նիստի</w:t>
      </w:r>
      <w:r w:rsidRPr="001C2E71">
        <w:rPr>
          <w:rFonts w:ascii="GHEA Grapalat" w:hAnsi="GHEA Grapalat"/>
          <w:sz w:val="20"/>
          <w:szCs w:val="20"/>
          <w:lang w:val="es-ES"/>
        </w:rPr>
        <w:t xml:space="preserve"> </w:t>
      </w:r>
      <w:r w:rsidRPr="001C2E71">
        <w:rPr>
          <w:rFonts w:ascii="GHEA Grapalat" w:hAnsi="GHEA Grapalat"/>
          <w:sz w:val="20"/>
          <w:szCs w:val="20"/>
        </w:rPr>
        <w:t>ժամանակի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վայրի</w:t>
      </w:r>
      <w:r w:rsidRPr="001C2E71">
        <w:rPr>
          <w:rFonts w:ascii="GHEA Grapalat" w:hAnsi="GHEA Grapalat"/>
          <w:sz w:val="20"/>
          <w:szCs w:val="20"/>
          <w:lang w:val="es-ES"/>
        </w:rPr>
        <w:t xml:space="preserve">, </w:t>
      </w:r>
      <w:r w:rsidRPr="001C2E71">
        <w:rPr>
          <w:rFonts w:ascii="GHEA Grapalat" w:hAnsi="GHEA Grapalat"/>
          <w:sz w:val="20"/>
          <w:szCs w:val="20"/>
        </w:rPr>
        <w:t>ինչպես</w:t>
      </w:r>
      <w:r w:rsidRPr="001C2E71">
        <w:rPr>
          <w:rFonts w:ascii="GHEA Grapalat" w:hAnsi="GHEA Grapalat"/>
          <w:sz w:val="20"/>
          <w:szCs w:val="20"/>
          <w:lang w:val="es-ES"/>
        </w:rPr>
        <w:t xml:space="preserve"> </w:t>
      </w:r>
      <w:r w:rsidRPr="001C2E71">
        <w:rPr>
          <w:rFonts w:ascii="GHEA Grapalat" w:hAnsi="GHEA Grapalat"/>
          <w:sz w:val="20"/>
          <w:szCs w:val="20"/>
        </w:rPr>
        <w:t>նաև</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դեպքերում</w:t>
      </w:r>
      <w:r w:rsidRPr="001C2E71">
        <w:rPr>
          <w:rFonts w:ascii="GHEA Grapalat" w:hAnsi="GHEA Grapalat"/>
          <w:sz w:val="20"/>
          <w:szCs w:val="20"/>
          <w:lang w:val="es-ES"/>
        </w:rPr>
        <w:t xml:space="preserve"> </w:t>
      </w:r>
      <w:r w:rsidRPr="001C2E71">
        <w:rPr>
          <w:rFonts w:ascii="GHEA Grapalat" w:hAnsi="GHEA Grapalat"/>
          <w:sz w:val="20"/>
          <w:szCs w:val="20"/>
        </w:rPr>
        <w:t>առանձին</w:t>
      </w:r>
      <w:r w:rsidRPr="001C2E71">
        <w:rPr>
          <w:rFonts w:ascii="GHEA Grapalat" w:hAnsi="GHEA Grapalat"/>
          <w:sz w:val="20"/>
          <w:szCs w:val="20"/>
          <w:lang w:val="es-ES"/>
        </w:rPr>
        <w:t xml:space="preserve"> </w:t>
      </w:r>
      <w:r w:rsidRPr="001C2E71">
        <w:rPr>
          <w:rFonts w:ascii="GHEA Grapalat" w:hAnsi="GHEA Grapalat"/>
          <w:sz w:val="20"/>
          <w:szCs w:val="20"/>
        </w:rPr>
        <w:t>դատավարական</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w:t>
      </w:r>
      <w:r w:rsidRPr="001C2E71">
        <w:rPr>
          <w:rFonts w:ascii="GHEA Grapalat" w:hAnsi="GHEA Grapalat"/>
          <w:sz w:val="20"/>
          <w:szCs w:val="20"/>
          <w:lang w:val="es-ES"/>
        </w:rPr>
        <w:t xml:space="preserve"> </w:t>
      </w:r>
      <w:r w:rsidRPr="001C2E71">
        <w:rPr>
          <w:rFonts w:ascii="GHEA Grapalat" w:hAnsi="GHEA Grapalat"/>
          <w:sz w:val="20"/>
          <w:szCs w:val="20"/>
        </w:rPr>
        <w:t>կատարելու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ծանուցվում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հաղորդակցության</w:t>
      </w:r>
      <w:r w:rsidRPr="001C2E71">
        <w:rPr>
          <w:rFonts w:ascii="GHEA Grapalat" w:hAnsi="GHEA Grapalat"/>
          <w:sz w:val="20"/>
          <w:szCs w:val="20"/>
          <w:lang w:val="es-ES"/>
        </w:rPr>
        <w:t xml:space="preserve"> </w:t>
      </w:r>
      <w:r w:rsidRPr="001C2E71">
        <w:rPr>
          <w:rFonts w:ascii="GHEA Grapalat" w:hAnsi="GHEA Grapalat"/>
          <w:sz w:val="20"/>
          <w:szCs w:val="20"/>
        </w:rPr>
        <w:t>միջոցով</w:t>
      </w:r>
      <w:r w:rsidRPr="001C2E71">
        <w:rPr>
          <w:rFonts w:ascii="GHEA Grapalat" w:hAnsi="GHEA Grapalat"/>
          <w:sz w:val="20"/>
          <w:szCs w:val="20"/>
          <w:lang w:val="es-ES"/>
        </w:rPr>
        <w:t xml:space="preserve"> </w:t>
      </w:r>
      <w:r w:rsidRPr="001C2E71">
        <w:rPr>
          <w:rFonts w:ascii="GHEA Grapalat" w:hAnsi="GHEA Grapalat"/>
          <w:sz w:val="20"/>
          <w:szCs w:val="20"/>
        </w:rPr>
        <w:t>ծանուցագրերը</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փաստաթղթեր</w:t>
      </w:r>
      <w:r w:rsidRPr="001C2E71">
        <w:rPr>
          <w:rFonts w:ascii="GHEA Grapalat" w:hAnsi="GHEA Grapalat"/>
          <w:sz w:val="20"/>
          <w:szCs w:val="20"/>
          <w:lang w:val="es-ES"/>
        </w:rPr>
        <w:t xml:space="preserve"> </w:t>
      </w:r>
      <w:r w:rsidRPr="001C2E71">
        <w:rPr>
          <w:rFonts w:ascii="GHEA Grapalat" w:hAnsi="GHEA Grapalat"/>
          <w:sz w:val="20"/>
          <w:szCs w:val="20"/>
        </w:rPr>
        <w:t>Օրենսգրքի</w:t>
      </w:r>
      <w:r w:rsidRPr="001C2E71">
        <w:rPr>
          <w:rFonts w:ascii="GHEA Grapalat" w:hAnsi="GHEA Grapalat"/>
          <w:sz w:val="20"/>
          <w:szCs w:val="20"/>
          <w:lang w:val="es-ES"/>
        </w:rPr>
        <w:t xml:space="preserve"> 97-</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 xml:space="preserve"> </w:t>
      </w:r>
      <w:r w:rsidRPr="001C2E71">
        <w:rPr>
          <w:rFonts w:ascii="GHEA Grapalat" w:hAnsi="GHEA Grapalat"/>
          <w:sz w:val="20"/>
          <w:szCs w:val="20"/>
        </w:rPr>
        <w:t>հայցադիմումում</w:t>
      </w:r>
      <w:r w:rsidRPr="001C2E71">
        <w:rPr>
          <w:rFonts w:ascii="GHEA Grapalat" w:hAnsi="GHEA Grapalat"/>
          <w:sz w:val="20"/>
          <w:szCs w:val="20"/>
          <w:lang w:val="es-ES"/>
        </w:rPr>
        <w:t xml:space="preserve"> </w:t>
      </w:r>
      <w:r w:rsidRPr="001C2E71">
        <w:rPr>
          <w:rFonts w:ascii="GHEA Grapalat" w:hAnsi="GHEA Grapalat"/>
          <w:sz w:val="20"/>
          <w:szCs w:val="20"/>
        </w:rPr>
        <w:t>նշված</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փոստին</w:t>
      </w:r>
      <w:r w:rsidRPr="001C2E71">
        <w:rPr>
          <w:rFonts w:ascii="GHEA Grapalat" w:hAnsi="GHEA Grapalat"/>
          <w:sz w:val="20"/>
          <w:szCs w:val="20"/>
          <w:lang w:val="es-ES"/>
        </w:rPr>
        <w:t xml:space="preserve"> </w:t>
      </w:r>
      <w:r w:rsidRPr="001C2E71">
        <w:rPr>
          <w:rFonts w:ascii="GHEA Grapalat" w:hAnsi="GHEA Grapalat"/>
          <w:sz w:val="20"/>
          <w:szCs w:val="20"/>
        </w:rPr>
        <w:t>ուղարկելու</w:t>
      </w:r>
      <w:r w:rsidRPr="001C2E71">
        <w:rPr>
          <w:rFonts w:ascii="GHEA Grapalat" w:hAnsi="GHEA Grapalat"/>
          <w:sz w:val="20"/>
          <w:szCs w:val="20"/>
          <w:lang w:val="es-ES"/>
        </w:rPr>
        <w:t xml:space="preserve"> </w:t>
      </w:r>
      <w:r w:rsidRPr="001C2E71">
        <w:rPr>
          <w:rFonts w:ascii="GHEA Grapalat" w:hAnsi="GHEA Grapalat"/>
          <w:sz w:val="20"/>
          <w:szCs w:val="20"/>
        </w:rPr>
        <w:t>եղանակով</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13</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բաժնով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վեճերով</w:t>
      </w:r>
      <w:r w:rsidRPr="001C2E71">
        <w:rPr>
          <w:rFonts w:ascii="GHEA Grapalat" w:hAnsi="GHEA Grapalat"/>
          <w:sz w:val="20"/>
          <w:szCs w:val="20"/>
          <w:lang w:val="es-ES"/>
        </w:rPr>
        <w:t xml:space="preserve"> </w:t>
      </w:r>
      <w:r w:rsidRPr="001C2E71">
        <w:rPr>
          <w:rFonts w:ascii="GHEA Grapalat" w:hAnsi="GHEA Grapalat"/>
          <w:sz w:val="20"/>
          <w:szCs w:val="20"/>
        </w:rPr>
        <w:t>գործերը</w:t>
      </w:r>
      <w:r w:rsidRPr="001C2E71">
        <w:rPr>
          <w:rFonts w:ascii="GHEA Grapalat" w:hAnsi="GHEA Grapalat"/>
          <w:sz w:val="20"/>
          <w:szCs w:val="20"/>
          <w:lang w:val="es-ES"/>
        </w:rPr>
        <w:t xml:space="preserve"> </w:t>
      </w:r>
      <w:r w:rsidRPr="001C2E71">
        <w:rPr>
          <w:rFonts w:ascii="GHEA Grapalat" w:hAnsi="GHEA Grapalat"/>
          <w:sz w:val="20"/>
          <w:szCs w:val="20"/>
        </w:rPr>
        <w:t>քննում</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դրանց</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վճիռները</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որոշումները</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գրավոր</w:t>
      </w:r>
      <w:r w:rsidRPr="001C2E71">
        <w:rPr>
          <w:rFonts w:ascii="GHEA Grapalat" w:hAnsi="GHEA Grapalat"/>
          <w:sz w:val="20"/>
          <w:szCs w:val="20"/>
          <w:lang w:val="es-ES"/>
        </w:rPr>
        <w:t xml:space="preserve"> </w:t>
      </w:r>
      <w:r w:rsidRPr="001C2E71">
        <w:rPr>
          <w:rFonts w:ascii="GHEA Grapalat" w:hAnsi="GHEA Grapalat"/>
          <w:sz w:val="20"/>
          <w:szCs w:val="20"/>
        </w:rPr>
        <w:t>ընթացակարգով</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դեպքերի</w:t>
      </w:r>
      <w:r w:rsidRPr="001C2E71">
        <w:rPr>
          <w:rFonts w:ascii="GHEA Grapalat" w:hAnsi="GHEA Grapalat"/>
          <w:sz w:val="20"/>
          <w:szCs w:val="20"/>
          <w:lang w:val="es-ES"/>
        </w:rPr>
        <w:t xml:space="preserve">, </w:t>
      </w:r>
      <w:r w:rsidRPr="001C2E71">
        <w:rPr>
          <w:rFonts w:ascii="GHEA Grapalat" w:hAnsi="GHEA Grapalat"/>
          <w:sz w:val="20"/>
          <w:szCs w:val="20"/>
        </w:rPr>
        <w:t>երբ</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գործին</w:t>
      </w:r>
      <w:r w:rsidRPr="001C2E71">
        <w:rPr>
          <w:rFonts w:ascii="GHEA Grapalat" w:hAnsi="GHEA Grapalat"/>
          <w:sz w:val="20"/>
          <w:szCs w:val="20"/>
          <w:lang w:val="es-ES"/>
        </w:rPr>
        <w:t xml:space="preserve"> </w:t>
      </w:r>
      <w:r w:rsidRPr="001C2E71">
        <w:rPr>
          <w:rFonts w:ascii="GHEA Grapalat" w:hAnsi="GHEA Grapalat"/>
          <w:sz w:val="20"/>
          <w:szCs w:val="20"/>
        </w:rPr>
        <w:t>մասնակցող</w:t>
      </w:r>
      <w:r w:rsidRPr="001C2E71">
        <w:rPr>
          <w:rFonts w:ascii="GHEA Grapalat" w:hAnsi="GHEA Grapalat"/>
          <w:sz w:val="20"/>
          <w:szCs w:val="20"/>
          <w:lang w:val="es-ES"/>
        </w:rPr>
        <w:t xml:space="preserve"> </w:t>
      </w:r>
      <w:r w:rsidRPr="001C2E71">
        <w:rPr>
          <w:rFonts w:ascii="GHEA Grapalat" w:hAnsi="GHEA Grapalat"/>
          <w:sz w:val="20"/>
          <w:szCs w:val="20"/>
        </w:rPr>
        <w:t>անձի</w:t>
      </w:r>
      <w:r w:rsidRPr="001C2E71">
        <w:rPr>
          <w:rFonts w:ascii="GHEA Grapalat" w:hAnsi="GHEA Grapalat"/>
          <w:sz w:val="20"/>
          <w:szCs w:val="20"/>
          <w:lang w:val="es-ES"/>
        </w:rPr>
        <w:t xml:space="preserve"> </w:t>
      </w:r>
      <w:r w:rsidRPr="001C2E71">
        <w:rPr>
          <w:rFonts w:ascii="GHEA Grapalat" w:hAnsi="GHEA Grapalat"/>
          <w:sz w:val="20"/>
          <w:szCs w:val="20"/>
        </w:rPr>
        <w:t>միջնորդությամբ</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իր</w:t>
      </w:r>
      <w:r w:rsidRPr="001C2E71">
        <w:rPr>
          <w:rFonts w:ascii="GHEA Grapalat" w:hAnsi="GHEA Grapalat"/>
          <w:sz w:val="20"/>
          <w:szCs w:val="20"/>
          <w:lang w:val="es-ES"/>
        </w:rPr>
        <w:t xml:space="preserve"> </w:t>
      </w:r>
      <w:r w:rsidRPr="001C2E71">
        <w:rPr>
          <w:rFonts w:ascii="GHEA Grapalat" w:hAnsi="GHEA Grapalat"/>
          <w:sz w:val="20"/>
          <w:szCs w:val="20"/>
        </w:rPr>
        <w:t>նախաձեռնությամբ</w:t>
      </w:r>
      <w:r w:rsidRPr="001C2E71">
        <w:rPr>
          <w:rFonts w:ascii="GHEA Grapalat" w:hAnsi="GHEA Grapalat"/>
          <w:sz w:val="20"/>
          <w:szCs w:val="20"/>
          <w:lang w:val="es-ES"/>
        </w:rPr>
        <w:t xml:space="preserve"> </w:t>
      </w:r>
      <w:r w:rsidRPr="001C2E71">
        <w:rPr>
          <w:rFonts w:ascii="GHEA Grapalat" w:hAnsi="GHEA Grapalat"/>
          <w:sz w:val="20"/>
          <w:szCs w:val="20"/>
        </w:rPr>
        <w:t>եկել</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եզրահանգման</w:t>
      </w:r>
      <w:r w:rsidRPr="001C2E71">
        <w:rPr>
          <w:rFonts w:ascii="GHEA Grapalat" w:hAnsi="GHEA Grapalat"/>
          <w:sz w:val="20"/>
          <w:szCs w:val="20"/>
          <w:lang w:val="es-ES"/>
        </w:rPr>
        <w:t xml:space="preserve">, </w:t>
      </w:r>
      <w:r w:rsidRPr="001C2E71">
        <w:rPr>
          <w:rFonts w:ascii="GHEA Grapalat" w:hAnsi="GHEA Grapalat"/>
          <w:sz w:val="20"/>
          <w:szCs w:val="20"/>
        </w:rPr>
        <w:t>որ</w:t>
      </w:r>
      <w:r w:rsidRPr="001C2E71">
        <w:rPr>
          <w:rFonts w:ascii="GHEA Grapalat" w:hAnsi="GHEA Grapalat"/>
          <w:sz w:val="20"/>
          <w:szCs w:val="20"/>
          <w:lang w:val="es-ES"/>
        </w:rPr>
        <w:t xml:space="preserve"> </w:t>
      </w:r>
      <w:r w:rsidRPr="001C2E71">
        <w:rPr>
          <w:rFonts w:ascii="GHEA Grapalat" w:hAnsi="GHEA Grapalat"/>
          <w:sz w:val="20"/>
          <w:szCs w:val="20"/>
        </w:rPr>
        <w:t>անհրաժեշտ</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քննել</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14.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 xml:space="preserve"> </w:t>
      </w:r>
      <w:r w:rsidRPr="001C2E71">
        <w:rPr>
          <w:rFonts w:ascii="GHEA Grapalat" w:hAnsi="GHEA Grapalat"/>
          <w:sz w:val="20"/>
          <w:szCs w:val="20"/>
        </w:rPr>
        <w:t>քննելու</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միջնորդությունը</w:t>
      </w:r>
      <w:r w:rsidRPr="001C2E71">
        <w:rPr>
          <w:rFonts w:ascii="GHEA Grapalat" w:hAnsi="GHEA Grapalat"/>
          <w:sz w:val="20"/>
          <w:szCs w:val="20"/>
          <w:lang w:val="es-ES"/>
        </w:rPr>
        <w:t xml:space="preserve"> </w:t>
      </w:r>
      <w:r w:rsidRPr="001C2E71">
        <w:rPr>
          <w:rFonts w:ascii="GHEA Grapalat" w:hAnsi="GHEA Grapalat"/>
          <w:sz w:val="20"/>
          <w:szCs w:val="20"/>
        </w:rPr>
        <w:t>գործին</w:t>
      </w:r>
      <w:r w:rsidRPr="001C2E71">
        <w:rPr>
          <w:rFonts w:ascii="GHEA Grapalat" w:hAnsi="GHEA Grapalat"/>
          <w:sz w:val="20"/>
          <w:szCs w:val="20"/>
          <w:lang w:val="es-ES"/>
        </w:rPr>
        <w:t xml:space="preserve"> </w:t>
      </w:r>
      <w:r w:rsidRPr="001C2E71">
        <w:rPr>
          <w:rFonts w:ascii="GHEA Grapalat" w:hAnsi="GHEA Grapalat"/>
          <w:sz w:val="20"/>
          <w:szCs w:val="20"/>
        </w:rPr>
        <w:t>մասնակցող</w:t>
      </w:r>
      <w:r w:rsidRPr="001C2E71">
        <w:rPr>
          <w:rFonts w:ascii="GHEA Grapalat" w:hAnsi="GHEA Grapalat"/>
          <w:sz w:val="20"/>
          <w:szCs w:val="20"/>
          <w:lang w:val="es-ES"/>
        </w:rPr>
        <w:t xml:space="preserve"> </w:t>
      </w:r>
      <w:r w:rsidRPr="001C2E71">
        <w:rPr>
          <w:rFonts w:ascii="GHEA Grapalat" w:hAnsi="GHEA Grapalat"/>
          <w:sz w:val="20"/>
          <w:szCs w:val="20"/>
        </w:rPr>
        <w:t>անձը</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ներկայացնել</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հայցադիմումի</w:t>
      </w:r>
      <w:r w:rsidRPr="001C2E71">
        <w:rPr>
          <w:rFonts w:ascii="GHEA Grapalat" w:hAnsi="GHEA Grapalat"/>
          <w:sz w:val="20"/>
          <w:szCs w:val="20"/>
          <w:lang w:val="es-ES"/>
        </w:rPr>
        <w:t xml:space="preserve"> </w:t>
      </w:r>
      <w:r w:rsidRPr="001C2E71">
        <w:rPr>
          <w:rFonts w:ascii="GHEA Grapalat" w:hAnsi="GHEA Grapalat"/>
          <w:sz w:val="20"/>
          <w:szCs w:val="20"/>
        </w:rPr>
        <w:t>պատասխան</w:t>
      </w:r>
      <w:r w:rsidRPr="001C2E71">
        <w:rPr>
          <w:rFonts w:ascii="GHEA Grapalat" w:hAnsi="GHEA Grapalat"/>
          <w:sz w:val="20"/>
          <w:szCs w:val="20"/>
          <w:lang w:val="es-ES"/>
        </w:rPr>
        <w:t xml:space="preserve"> </w:t>
      </w:r>
      <w:r w:rsidRPr="001C2E71">
        <w:rPr>
          <w:rFonts w:ascii="GHEA Grapalat" w:hAnsi="GHEA Grapalat"/>
          <w:sz w:val="20"/>
          <w:szCs w:val="20"/>
        </w:rPr>
        <w:t>ներկայացնելու</w:t>
      </w:r>
      <w:r w:rsidRPr="001C2E71">
        <w:rPr>
          <w:rFonts w:ascii="GHEA Grapalat" w:hAnsi="GHEA Grapalat"/>
          <w:sz w:val="20"/>
          <w:szCs w:val="20"/>
          <w:lang w:val="es-ES"/>
        </w:rPr>
        <w:t xml:space="preserve"> </w:t>
      </w:r>
      <w:r w:rsidRPr="001C2E71">
        <w:rPr>
          <w:rFonts w:ascii="GHEA Grapalat" w:hAnsi="GHEA Grapalat"/>
          <w:sz w:val="20"/>
          <w:szCs w:val="20"/>
        </w:rPr>
        <w:t>համար</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ժամկետի</w:t>
      </w:r>
      <w:r w:rsidRPr="001C2E71">
        <w:rPr>
          <w:rFonts w:ascii="GHEA Grapalat" w:hAnsi="GHEA Grapalat"/>
          <w:sz w:val="20"/>
          <w:szCs w:val="20"/>
          <w:lang w:val="es-ES"/>
        </w:rPr>
        <w:t xml:space="preserve"> </w:t>
      </w:r>
      <w:r w:rsidRPr="001C2E71">
        <w:rPr>
          <w:rFonts w:ascii="GHEA Grapalat" w:hAnsi="GHEA Grapalat"/>
          <w:sz w:val="20"/>
          <w:szCs w:val="20"/>
        </w:rPr>
        <w:t>լրանալը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15.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 xml:space="preserve"> </w:t>
      </w:r>
      <w:r w:rsidRPr="001C2E71">
        <w:rPr>
          <w:rFonts w:ascii="GHEA Grapalat" w:hAnsi="GHEA Grapalat"/>
          <w:sz w:val="20"/>
          <w:szCs w:val="20"/>
        </w:rPr>
        <w:t>քննելու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որոշում</w:t>
      </w:r>
      <w:r w:rsidRPr="001C2E71">
        <w:rPr>
          <w:rFonts w:ascii="GHEA Grapalat" w:hAnsi="GHEA Grapalat"/>
          <w:sz w:val="20"/>
          <w:szCs w:val="20"/>
          <w:lang w:val="es-ES"/>
        </w:rPr>
        <w:t xml:space="preserve"> </w:t>
      </w:r>
      <w:r w:rsidRPr="001C2E71">
        <w:rPr>
          <w:rFonts w:ascii="GHEA Grapalat" w:hAnsi="GHEA Grapalat"/>
          <w:sz w:val="20"/>
          <w:szCs w:val="20"/>
        </w:rPr>
        <w:t>հայցադիմումի</w:t>
      </w:r>
      <w:r w:rsidRPr="001C2E71">
        <w:rPr>
          <w:rFonts w:ascii="GHEA Grapalat" w:hAnsi="GHEA Grapalat"/>
          <w:sz w:val="20"/>
          <w:szCs w:val="20"/>
          <w:lang w:val="es-ES"/>
        </w:rPr>
        <w:t xml:space="preserve"> </w:t>
      </w:r>
      <w:r w:rsidRPr="001C2E71">
        <w:rPr>
          <w:rFonts w:ascii="GHEA Grapalat" w:hAnsi="GHEA Grapalat"/>
          <w:sz w:val="20"/>
          <w:szCs w:val="20"/>
        </w:rPr>
        <w:t>պատասխան</w:t>
      </w:r>
      <w:r w:rsidRPr="001C2E71">
        <w:rPr>
          <w:rFonts w:ascii="GHEA Grapalat" w:hAnsi="GHEA Grapalat"/>
          <w:sz w:val="20"/>
          <w:szCs w:val="20"/>
          <w:lang w:val="es-ES"/>
        </w:rPr>
        <w:t xml:space="preserve"> </w:t>
      </w:r>
      <w:r w:rsidRPr="001C2E71">
        <w:rPr>
          <w:rFonts w:ascii="GHEA Grapalat" w:hAnsi="GHEA Grapalat"/>
          <w:sz w:val="20"/>
          <w:szCs w:val="20"/>
        </w:rPr>
        <w:t>ներկայացնելու</w:t>
      </w:r>
      <w:r w:rsidRPr="001C2E71">
        <w:rPr>
          <w:rFonts w:ascii="GHEA Grapalat" w:hAnsi="GHEA Grapalat"/>
          <w:sz w:val="20"/>
          <w:szCs w:val="20"/>
          <w:lang w:val="es-ES"/>
        </w:rPr>
        <w:t xml:space="preserve"> </w:t>
      </w:r>
      <w:r w:rsidRPr="001C2E71">
        <w:rPr>
          <w:rFonts w:ascii="GHEA Grapalat" w:hAnsi="GHEA Grapalat"/>
          <w:sz w:val="20"/>
          <w:szCs w:val="20"/>
        </w:rPr>
        <w:t>համար</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լրանալուց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եռօրյա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16.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 xml:space="preserve"> </w:t>
      </w:r>
      <w:r w:rsidRPr="001C2E71">
        <w:rPr>
          <w:rFonts w:ascii="GHEA Grapalat" w:hAnsi="GHEA Grapalat"/>
          <w:sz w:val="20"/>
          <w:szCs w:val="20"/>
        </w:rPr>
        <w:t>քննելու</w:t>
      </w:r>
      <w:r w:rsidRPr="001C2E71">
        <w:rPr>
          <w:rFonts w:ascii="GHEA Grapalat" w:hAnsi="GHEA Grapalat"/>
          <w:sz w:val="20"/>
          <w:szCs w:val="20"/>
          <w:lang w:val="es-ES"/>
        </w:rPr>
        <w:t xml:space="preserve"> </w:t>
      </w:r>
      <w:r w:rsidRPr="001C2E71">
        <w:rPr>
          <w:rFonts w:ascii="GHEA Grapalat" w:hAnsi="GHEA Grapalat"/>
          <w:sz w:val="20"/>
          <w:szCs w:val="20"/>
        </w:rPr>
        <w:t>հարցը</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լուծվել</w:t>
      </w:r>
      <w:r w:rsidRPr="001C2E71">
        <w:rPr>
          <w:rFonts w:ascii="GHEA Grapalat" w:hAnsi="GHEA Grapalat"/>
          <w:sz w:val="20"/>
          <w:szCs w:val="20"/>
          <w:lang w:val="es-ES"/>
        </w:rPr>
        <w:t xml:space="preserve"> </w:t>
      </w:r>
      <w:r w:rsidRPr="001C2E71">
        <w:rPr>
          <w:rFonts w:ascii="GHEA Grapalat" w:hAnsi="GHEA Grapalat"/>
          <w:sz w:val="20"/>
          <w:szCs w:val="20"/>
        </w:rPr>
        <w:t>նաև</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որոշմամբ</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17</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Վիճարկվող</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հիմքում</w:t>
      </w:r>
      <w:r w:rsidRPr="001C2E71">
        <w:rPr>
          <w:rFonts w:ascii="GHEA Grapalat" w:hAnsi="GHEA Grapalat"/>
          <w:sz w:val="20"/>
          <w:szCs w:val="20"/>
          <w:lang w:val="es-ES"/>
        </w:rPr>
        <w:t xml:space="preserve"> </w:t>
      </w:r>
      <w:r w:rsidRPr="001C2E71">
        <w:rPr>
          <w:rFonts w:ascii="GHEA Grapalat" w:hAnsi="GHEA Grapalat"/>
          <w:sz w:val="20"/>
          <w:szCs w:val="20"/>
        </w:rPr>
        <w:t>ընկած</w:t>
      </w:r>
      <w:r w:rsidRPr="001C2E71">
        <w:rPr>
          <w:rFonts w:ascii="GHEA Grapalat" w:hAnsi="GHEA Grapalat"/>
          <w:sz w:val="20"/>
          <w:szCs w:val="20"/>
          <w:lang w:val="es-ES"/>
        </w:rPr>
        <w:t xml:space="preserve"> </w:t>
      </w:r>
      <w:r w:rsidRPr="001C2E71">
        <w:rPr>
          <w:rFonts w:ascii="GHEA Grapalat" w:hAnsi="GHEA Grapalat"/>
          <w:sz w:val="20"/>
          <w:szCs w:val="20"/>
        </w:rPr>
        <w:t>հանգամանքների</w:t>
      </w:r>
      <w:r w:rsidRPr="001C2E71">
        <w:rPr>
          <w:rFonts w:ascii="GHEA Grapalat" w:hAnsi="GHEA Grapalat"/>
          <w:sz w:val="20"/>
          <w:szCs w:val="20"/>
          <w:lang w:val="es-ES"/>
        </w:rPr>
        <w:t xml:space="preserve">, </w:t>
      </w:r>
      <w:r w:rsidRPr="001C2E71">
        <w:rPr>
          <w:rFonts w:ascii="GHEA Grapalat" w:hAnsi="GHEA Grapalat"/>
          <w:sz w:val="20"/>
          <w:szCs w:val="20"/>
        </w:rPr>
        <w:t>ինչպես</w:t>
      </w:r>
      <w:r w:rsidRPr="001C2E71">
        <w:rPr>
          <w:rFonts w:ascii="GHEA Grapalat" w:hAnsi="GHEA Grapalat"/>
          <w:sz w:val="20"/>
          <w:szCs w:val="20"/>
          <w:lang w:val="es-ES"/>
        </w:rPr>
        <w:t xml:space="preserve"> </w:t>
      </w:r>
      <w:r w:rsidRPr="001C2E71">
        <w:rPr>
          <w:rFonts w:ascii="GHEA Grapalat" w:hAnsi="GHEA Grapalat"/>
          <w:sz w:val="20"/>
          <w:szCs w:val="20"/>
        </w:rPr>
        <w:t>նաև</w:t>
      </w:r>
      <w:r w:rsidRPr="001C2E71">
        <w:rPr>
          <w:rFonts w:ascii="GHEA Grapalat" w:hAnsi="GHEA Grapalat"/>
          <w:sz w:val="20"/>
          <w:szCs w:val="20"/>
          <w:lang w:val="es-ES"/>
        </w:rPr>
        <w:t xml:space="preserve"> </w:t>
      </w:r>
      <w:r w:rsidRPr="001C2E71">
        <w:rPr>
          <w:rFonts w:ascii="GHEA Grapalat" w:hAnsi="GHEA Grapalat"/>
          <w:sz w:val="20"/>
          <w:szCs w:val="20"/>
        </w:rPr>
        <w:t>տվյալ</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կատարման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որոշման</w:t>
      </w:r>
      <w:r w:rsidRPr="001C2E71">
        <w:rPr>
          <w:rFonts w:ascii="GHEA Grapalat" w:hAnsi="GHEA Grapalat"/>
          <w:sz w:val="20"/>
          <w:szCs w:val="20"/>
          <w:lang w:val="es-ES"/>
        </w:rPr>
        <w:t xml:space="preserve"> </w:t>
      </w:r>
      <w:r w:rsidRPr="001C2E71">
        <w:rPr>
          <w:rFonts w:ascii="GHEA Grapalat" w:hAnsi="GHEA Grapalat"/>
          <w:sz w:val="20"/>
          <w:szCs w:val="20"/>
        </w:rPr>
        <w:t>ընդունման</w:t>
      </w:r>
      <w:r w:rsidRPr="001C2E71">
        <w:rPr>
          <w:rFonts w:ascii="GHEA Grapalat" w:hAnsi="GHEA Grapalat"/>
          <w:sz w:val="20"/>
          <w:szCs w:val="20"/>
          <w:lang w:val="es-ES"/>
        </w:rPr>
        <w:t xml:space="preserve"> </w:t>
      </w:r>
      <w:r w:rsidRPr="001C2E71">
        <w:rPr>
          <w:rFonts w:ascii="GHEA Grapalat" w:hAnsi="GHEA Grapalat"/>
          <w:sz w:val="20"/>
          <w:szCs w:val="20"/>
        </w:rPr>
        <w:t>օրենքով</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իրավական</w:t>
      </w:r>
      <w:r w:rsidRPr="001C2E71">
        <w:rPr>
          <w:rFonts w:ascii="GHEA Grapalat" w:hAnsi="GHEA Grapalat"/>
          <w:sz w:val="20"/>
          <w:szCs w:val="20"/>
          <w:lang w:val="es-ES"/>
        </w:rPr>
        <w:t xml:space="preserve"> </w:t>
      </w:r>
      <w:r w:rsidRPr="001C2E71">
        <w:rPr>
          <w:rFonts w:ascii="GHEA Grapalat" w:hAnsi="GHEA Grapalat"/>
          <w:sz w:val="20"/>
          <w:szCs w:val="20"/>
        </w:rPr>
        <w:t>ակտերով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կարգը</w:t>
      </w:r>
      <w:r w:rsidRPr="001C2E71">
        <w:rPr>
          <w:rFonts w:ascii="GHEA Grapalat" w:hAnsi="GHEA Grapalat"/>
          <w:sz w:val="20"/>
          <w:szCs w:val="20"/>
          <w:lang w:val="es-ES"/>
        </w:rPr>
        <w:t xml:space="preserve"> </w:t>
      </w:r>
      <w:r w:rsidRPr="001C2E71">
        <w:rPr>
          <w:rFonts w:ascii="GHEA Grapalat" w:hAnsi="GHEA Grapalat"/>
          <w:sz w:val="20"/>
          <w:szCs w:val="20"/>
        </w:rPr>
        <w:t>պահպանված</w:t>
      </w:r>
      <w:r w:rsidRPr="001C2E71">
        <w:rPr>
          <w:rFonts w:ascii="GHEA Grapalat" w:hAnsi="GHEA Grapalat"/>
          <w:sz w:val="20"/>
          <w:szCs w:val="20"/>
          <w:lang w:val="es-ES"/>
        </w:rPr>
        <w:t xml:space="preserve"> </w:t>
      </w:r>
      <w:r w:rsidRPr="001C2E71">
        <w:rPr>
          <w:rFonts w:ascii="GHEA Grapalat" w:hAnsi="GHEA Grapalat"/>
          <w:sz w:val="20"/>
          <w:szCs w:val="20"/>
        </w:rPr>
        <w:t>լինելու</w:t>
      </w:r>
      <w:r w:rsidRPr="001C2E71">
        <w:rPr>
          <w:rFonts w:ascii="GHEA Grapalat" w:hAnsi="GHEA Grapalat"/>
          <w:sz w:val="20"/>
          <w:szCs w:val="20"/>
          <w:lang w:val="es-ES"/>
        </w:rPr>
        <w:t xml:space="preserve"> </w:t>
      </w:r>
      <w:r w:rsidRPr="001C2E71">
        <w:rPr>
          <w:rFonts w:ascii="GHEA Grapalat" w:hAnsi="GHEA Grapalat"/>
          <w:sz w:val="20"/>
          <w:szCs w:val="20"/>
        </w:rPr>
        <w:t>փաստերն</w:t>
      </w:r>
      <w:r w:rsidRPr="001C2E71">
        <w:rPr>
          <w:rFonts w:ascii="GHEA Grapalat" w:hAnsi="GHEA Grapalat"/>
          <w:sz w:val="20"/>
          <w:szCs w:val="20"/>
          <w:lang w:val="es-ES"/>
        </w:rPr>
        <w:t xml:space="preserve"> </w:t>
      </w:r>
      <w:r w:rsidRPr="001C2E71">
        <w:rPr>
          <w:rFonts w:ascii="GHEA Grapalat" w:hAnsi="GHEA Grapalat"/>
          <w:sz w:val="20"/>
          <w:szCs w:val="20"/>
        </w:rPr>
        <w:t>ապացուցելու</w:t>
      </w:r>
      <w:r w:rsidRPr="001C2E71">
        <w:rPr>
          <w:rFonts w:ascii="GHEA Grapalat" w:hAnsi="GHEA Grapalat"/>
          <w:sz w:val="20"/>
          <w:szCs w:val="20"/>
          <w:lang w:val="es-ES"/>
        </w:rPr>
        <w:t xml:space="preserve"> </w:t>
      </w:r>
      <w:r w:rsidRPr="001C2E71">
        <w:rPr>
          <w:rFonts w:ascii="GHEA Grapalat" w:hAnsi="GHEA Grapalat"/>
          <w:sz w:val="20"/>
          <w:szCs w:val="20"/>
        </w:rPr>
        <w:t>պարտականությունը</w:t>
      </w:r>
      <w:r w:rsidRPr="001C2E71">
        <w:rPr>
          <w:rFonts w:ascii="GHEA Grapalat" w:hAnsi="GHEA Grapalat"/>
          <w:sz w:val="20"/>
          <w:szCs w:val="20"/>
          <w:lang w:val="es-ES"/>
        </w:rPr>
        <w:t xml:space="preserve"> </w:t>
      </w:r>
      <w:r w:rsidRPr="001C2E71">
        <w:rPr>
          <w:rFonts w:ascii="GHEA Grapalat" w:hAnsi="GHEA Grapalat"/>
          <w:sz w:val="20"/>
          <w:szCs w:val="20"/>
        </w:rPr>
        <w:t>կրում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պատասխանողը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18</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Պատասխանողը</w:t>
      </w:r>
      <w:r w:rsidRPr="001C2E71">
        <w:rPr>
          <w:rFonts w:ascii="GHEA Grapalat" w:hAnsi="GHEA Grapalat"/>
          <w:sz w:val="20"/>
          <w:szCs w:val="20"/>
          <w:lang w:val="es-ES"/>
        </w:rPr>
        <w:t xml:space="preserve"> </w:t>
      </w:r>
      <w:r w:rsidRPr="001C2E71">
        <w:rPr>
          <w:rFonts w:ascii="GHEA Grapalat" w:hAnsi="GHEA Grapalat"/>
          <w:sz w:val="20"/>
          <w:szCs w:val="20"/>
        </w:rPr>
        <w:t>վիճարկվող</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իրավաչափությունը</w:t>
      </w:r>
      <w:r w:rsidRPr="001C2E71">
        <w:rPr>
          <w:rFonts w:ascii="GHEA Grapalat" w:hAnsi="GHEA Grapalat"/>
          <w:sz w:val="20"/>
          <w:szCs w:val="20"/>
          <w:lang w:val="es-ES"/>
        </w:rPr>
        <w:t xml:space="preserve"> </w:t>
      </w:r>
      <w:r w:rsidRPr="001C2E71">
        <w:rPr>
          <w:rFonts w:ascii="GHEA Grapalat" w:hAnsi="GHEA Grapalat"/>
          <w:sz w:val="20"/>
          <w:szCs w:val="20"/>
        </w:rPr>
        <w:t>հիմնավորող</w:t>
      </w:r>
      <w:r w:rsidRPr="001C2E71">
        <w:rPr>
          <w:rFonts w:ascii="GHEA Grapalat" w:hAnsi="GHEA Grapalat"/>
          <w:sz w:val="20"/>
          <w:szCs w:val="20"/>
          <w:lang w:val="es-ES"/>
        </w:rPr>
        <w:t xml:space="preserve"> </w:t>
      </w:r>
      <w:r w:rsidRPr="001C2E71">
        <w:rPr>
          <w:rFonts w:ascii="GHEA Grapalat" w:hAnsi="GHEA Grapalat"/>
          <w:sz w:val="20"/>
          <w:szCs w:val="20"/>
        </w:rPr>
        <w:t>ապացույցներ</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ներկայացնել</w:t>
      </w:r>
      <w:r w:rsidRPr="001C2E71">
        <w:rPr>
          <w:rFonts w:ascii="GHEA Grapalat" w:hAnsi="GHEA Grapalat"/>
          <w:sz w:val="20"/>
          <w:szCs w:val="20"/>
          <w:lang w:val="es-ES"/>
        </w:rPr>
        <w:t xml:space="preserve"> </w:t>
      </w:r>
      <w:r w:rsidRPr="001C2E71">
        <w:rPr>
          <w:rFonts w:ascii="GHEA Grapalat" w:hAnsi="GHEA Grapalat"/>
          <w:sz w:val="20"/>
          <w:szCs w:val="20"/>
        </w:rPr>
        <w:t>միայն</w:t>
      </w:r>
      <w:r w:rsidRPr="001C2E71">
        <w:rPr>
          <w:rFonts w:ascii="GHEA Grapalat" w:hAnsi="GHEA Grapalat"/>
          <w:sz w:val="20"/>
          <w:szCs w:val="20"/>
          <w:lang w:val="es-ES"/>
        </w:rPr>
        <w:t xml:space="preserve"> </w:t>
      </w:r>
      <w:r w:rsidRPr="001C2E71">
        <w:rPr>
          <w:rFonts w:ascii="GHEA Grapalat" w:hAnsi="GHEA Grapalat"/>
          <w:sz w:val="20"/>
          <w:szCs w:val="20"/>
        </w:rPr>
        <w:t>ապացույցները</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որոշման</w:t>
      </w:r>
      <w:r w:rsidRPr="001C2E71">
        <w:rPr>
          <w:rFonts w:ascii="GHEA Grapalat" w:hAnsi="GHEA Grapalat"/>
          <w:sz w:val="20"/>
          <w:szCs w:val="20"/>
          <w:lang w:val="es-ES"/>
        </w:rPr>
        <w:t xml:space="preserve"> </w:t>
      </w:r>
      <w:r w:rsidRPr="001C2E71">
        <w:rPr>
          <w:rFonts w:ascii="GHEA Grapalat" w:hAnsi="GHEA Grapalat"/>
          <w:sz w:val="20"/>
          <w:szCs w:val="20"/>
        </w:rPr>
        <w:t>կատարման</w:t>
      </w:r>
      <w:r w:rsidRPr="001C2E71">
        <w:rPr>
          <w:rFonts w:ascii="GHEA Grapalat" w:hAnsi="GHEA Grapalat"/>
          <w:sz w:val="20"/>
          <w:szCs w:val="20"/>
          <w:lang w:val="es-ES"/>
        </w:rPr>
        <w:t xml:space="preserve"> </w:t>
      </w:r>
      <w:r w:rsidRPr="001C2E71">
        <w:rPr>
          <w:rFonts w:ascii="GHEA Grapalat" w:hAnsi="GHEA Grapalat"/>
          <w:sz w:val="20"/>
          <w:szCs w:val="20"/>
        </w:rPr>
        <w:t>ընթացքում</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դեպքերի</w:t>
      </w:r>
      <w:r w:rsidRPr="001C2E71">
        <w:rPr>
          <w:rFonts w:ascii="GHEA Grapalat" w:hAnsi="GHEA Grapalat"/>
          <w:sz w:val="20"/>
          <w:szCs w:val="20"/>
          <w:lang w:val="es-ES"/>
        </w:rPr>
        <w:t xml:space="preserve">, </w:t>
      </w:r>
      <w:r w:rsidRPr="001C2E71">
        <w:rPr>
          <w:rFonts w:ascii="GHEA Grapalat" w:hAnsi="GHEA Grapalat"/>
          <w:sz w:val="20"/>
          <w:szCs w:val="20"/>
        </w:rPr>
        <w:t>երբ</w:t>
      </w:r>
      <w:r w:rsidRPr="001C2E71">
        <w:rPr>
          <w:rFonts w:ascii="GHEA Grapalat" w:hAnsi="GHEA Grapalat"/>
          <w:sz w:val="20"/>
          <w:szCs w:val="20"/>
          <w:lang w:val="es-ES"/>
        </w:rPr>
        <w:t xml:space="preserve"> </w:t>
      </w:r>
      <w:r w:rsidRPr="001C2E71">
        <w:rPr>
          <w:rFonts w:ascii="GHEA Grapalat" w:hAnsi="GHEA Grapalat"/>
          <w:sz w:val="20"/>
          <w:szCs w:val="20"/>
        </w:rPr>
        <w:t>հիմնավորում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ապացույցի</w:t>
      </w:r>
      <w:r w:rsidRPr="001C2E71">
        <w:rPr>
          <w:rFonts w:ascii="GHEA Grapalat" w:hAnsi="GHEA Grapalat"/>
          <w:sz w:val="20"/>
          <w:szCs w:val="20"/>
          <w:lang w:val="es-ES"/>
        </w:rPr>
        <w:t xml:space="preserve"> </w:t>
      </w:r>
      <w:r w:rsidRPr="001C2E71">
        <w:rPr>
          <w:rFonts w:ascii="GHEA Grapalat" w:hAnsi="GHEA Grapalat"/>
          <w:sz w:val="20"/>
          <w:szCs w:val="20"/>
        </w:rPr>
        <w:t>ներկայացման</w:t>
      </w:r>
      <w:r w:rsidRPr="001C2E71">
        <w:rPr>
          <w:rFonts w:ascii="GHEA Grapalat" w:hAnsi="GHEA Grapalat"/>
          <w:sz w:val="20"/>
          <w:szCs w:val="20"/>
          <w:lang w:val="es-ES"/>
        </w:rPr>
        <w:t xml:space="preserve"> </w:t>
      </w:r>
      <w:r w:rsidRPr="001C2E71">
        <w:rPr>
          <w:rFonts w:ascii="GHEA Grapalat" w:hAnsi="GHEA Grapalat"/>
          <w:sz w:val="20"/>
          <w:szCs w:val="20"/>
        </w:rPr>
        <w:t>անհնարինությունը</w:t>
      </w:r>
      <w:r w:rsidRPr="001C2E71">
        <w:rPr>
          <w:rFonts w:ascii="GHEA Grapalat" w:hAnsi="GHEA Grapalat"/>
          <w:sz w:val="20"/>
          <w:szCs w:val="20"/>
          <w:lang w:val="es-ES"/>
        </w:rPr>
        <w:t xml:space="preserve"> </w:t>
      </w:r>
      <w:r w:rsidRPr="001C2E71">
        <w:rPr>
          <w:rFonts w:ascii="GHEA Grapalat" w:hAnsi="GHEA Grapalat"/>
          <w:sz w:val="20"/>
          <w:szCs w:val="20"/>
        </w:rPr>
        <w:t>իրենից</w:t>
      </w:r>
      <w:r w:rsidRPr="001C2E71">
        <w:rPr>
          <w:rFonts w:ascii="GHEA Grapalat" w:hAnsi="GHEA Grapalat"/>
          <w:sz w:val="20"/>
          <w:szCs w:val="20"/>
          <w:lang w:val="es-ES"/>
        </w:rPr>
        <w:t xml:space="preserve"> </w:t>
      </w:r>
      <w:r w:rsidRPr="001C2E71">
        <w:rPr>
          <w:rFonts w:ascii="GHEA Grapalat" w:hAnsi="GHEA Grapalat"/>
          <w:sz w:val="20"/>
          <w:szCs w:val="20"/>
        </w:rPr>
        <w:t>անկախ</w:t>
      </w:r>
      <w:r w:rsidRPr="001C2E71">
        <w:rPr>
          <w:rFonts w:ascii="GHEA Grapalat" w:hAnsi="GHEA Grapalat"/>
          <w:sz w:val="20"/>
          <w:szCs w:val="20"/>
          <w:lang w:val="es-ES"/>
        </w:rPr>
        <w:t xml:space="preserve"> </w:t>
      </w:r>
      <w:r w:rsidRPr="001C2E71">
        <w:rPr>
          <w:rFonts w:ascii="GHEA Grapalat" w:hAnsi="GHEA Grapalat"/>
          <w:sz w:val="20"/>
          <w:szCs w:val="20"/>
        </w:rPr>
        <w:t>պատճառներով</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00BC3E51">
        <w:rPr>
          <w:rFonts w:ascii="GHEA Grapalat" w:hAnsi="GHEA Grapalat"/>
          <w:sz w:val="20"/>
          <w:szCs w:val="20"/>
          <w:lang w:val="es-ES"/>
        </w:rPr>
        <w:t>19</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Օրենքի</w:t>
      </w:r>
      <w:r w:rsidRPr="001C2E71">
        <w:rPr>
          <w:rFonts w:ascii="GHEA Grapalat" w:hAnsi="GHEA Grapalat"/>
          <w:sz w:val="20"/>
          <w:szCs w:val="20"/>
          <w:lang w:val="es-ES"/>
        </w:rPr>
        <w:t xml:space="preserve"> 6-</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հոդվածի</w:t>
      </w:r>
      <w:r w:rsidRPr="001C2E71">
        <w:rPr>
          <w:rFonts w:ascii="GHEA Grapalat" w:hAnsi="GHEA Grapalat"/>
          <w:sz w:val="20"/>
          <w:szCs w:val="20"/>
          <w:lang w:val="es-ES"/>
        </w:rPr>
        <w:t xml:space="preserve"> 2-</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բողոքարկումն</w:t>
      </w:r>
      <w:r w:rsidRPr="001C2E71">
        <w:rPr>
          <w:rFonts w:ascii="GHEA Grapalat" w:hAnsi="GHEA Grapalat"/>
          <w:sz w:val="20"/>
          <w:szCs w:val="20"/>
          <w:lang w:val="es-ES"/>
        </w:rPr>
        <w:t xml:space="preserve"> </w:t>
      </w:r>
      <w:r w:rsidRPr="001C2E71">
        <w:rPr>
          <w:rFonts w:ascii="GHEA Grapalat" w:hAnsi="GHEA Grapalat"/>
          <w:sz w:val="20"/>
          <w:szCs w:val="20"/>
        </w:rPr>
        <w:t>ինքնաբերաբար</w:t>
      </w:r>
      <w:r w:rsidRPr="001C2E71">
        <w:rPr>
          <w:rFonts w:ascii="GHEA Grapalat" w:hAnsi="GHEA Grapalat"/>
          <w:sz w:val="20"/>
          <w:szCs w:val="20"/>
          <w:lang w:val="es-ES"/>
        </w:rPr>
        <w:t xml:space="preserve"> </w:t>
      </w:r>
      <w:r w:rsidRPr="001C2E71">
        <w:rPr>
          <w:rFonts w:ascii="GHEA Grapalat" w:hAnsi="GHEA Grapalat"/>
          <w:sz w:val="20"/>
          <w:szCs w:val="20"/>
        </w:rPr>
        <w:t>կասեցնում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հրավերի</w:t>
      </w:r>
      <w:r w:rsidRPr="001C2E71">
        <w:rPr>
          <w:rFonts w:ascii="GHEA Grapalat" w:hAnsi="GHEA Grapalat"/>
          <w:sz w:val="20"/>
          <w:szCs w:val="20"/>
          <w:lang w:val="es-ES"/>
        </w:rPr>
        <w:t xml:space="preserve"> 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10 </w:t>
      </w:r>
      <w:r w:rsidRPr="001C2E71">
        <w:rPr>
          <w:rFonts w:ascii="GHEA Grapalat" w:hAnsi="GHEA Grapalat" w:cs="GHEA Grapalat"/>
          <w:sz w:val="20"/>
          <w:szCs w:val="20"/>
        </w:rPr>
        <w:t>կետով</w:t>
      </w:r>
      <w:r w:rsidRPr="001C2E71">
        <w:rPr>
          <w:rFonts w:ascii="GHEA Grapalat" w:hAnsi="GHEA Grapalat"/>
          <w:sz w:val="20"/>
          <w:szCs w:val="20"/>
          <w:lang w:val="es-ES"/>
        </w:rPr>
        <w:t xml:space="preserve"> </w:t>
      </w:r>
      <w:r w:rsidRPr="001C2E71">
        <w:rPr>
          <w:rFonts w:ascii="GHEA Grapalat" w:hAnsi="GHEA Grapalat" w:cs="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որոշումը</w:t>
      </w:r>
      <w:r w:rsidRPr="001C2E71">
        <w:rPr>
          <w:rFonts w:ascii="GHEA Grapalat" w:hAnsi="GHEA Grapalat"/>
          <w:sz w:val="20"/>
          <w:szCs w:val="20"/>
          <w:lang w:val="es-ES"/>
        </w:rPr>
        <w:t xml:space="preserve"> </w:t>
      </w:r>
      <w:r w:rsidRPr="001C2E71">
        <w:rPr>
          <w:rFonts w:ascii="GHEA Grapalat" w:hAnsi="GHEA Grapalat"/>
          <w:sz w:val="20"/>
          <w:szCs w:val="20"/>
        </w:rPr>
        <w:t>հրապարակվելու</w:t>
      </w:r>
      <w:r w:rsidRPr="001C2E71">
        <w:rPr>
          <w:rFonts w:ascii="GHEA Grapalat" w:hAnsi="GHEA Grapalat"/>
          <w:sz w:val="20"/>
          <w:szCs w:val="20"/>
          <w:lang w:val="es-ES"/>
        </w:rPr>
        <w:t xml:space="preserve"> </w:t>
      </w:r>
      <w:r w:rsidRPr="001C2E71">
        <w:rPr>
          <w:rFonts w:ascii="GHEA Grapalat" w:hAnsi="GHEA Grapalat"/>
          <w:sz w:val="20"/>
          <w:szCs w:val="20"/>
        </w:rPr>
        <w:t>օրվանից</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վեճի</w:t>
      </w:r>
      <w:r w:rsidRPr="001C2E71">
        <w:rPr>
          <w:rFonts w:ascii="GHEA Grapalat" w:hAnsi="GHEA Grapalat"/>
          <w:sz w:val="20"/>
          <w:szCs w:val="20"/>
          <w:lang w:val="es-ES"/>
        </w:rPr>
        <w:t xml:space="preserve"> </w:t>
      </w:r>
      <w:r w:rsidRPr="001C2E71">
        <w:rPr>
          <w:rFonts w:ascii="GHEA Grapalat" w:hAnsi="GHEA Grapalat"/>
          <w:sz w:val="20"/>
          <w:szCs w:val="20"/>
        </w:rPr>
        <w:t>քննության</w:t>
      </w:r>
      <w:r w:rsidRPr="001C2E71">
        <w:rPr>
          <w:rFonts w:ascii="GHEA Grapalat" w:hAnsi="GHEA Grapalat"/>
          <w:sz w:val="20"/>
          <w:szCs w:val="20"/>
          <w:lang w:val="es-ES"/>
        </w:rPr>
        <w:t xml:space="preserve"> </w:t>
      </w:r>
      <w:r w:rsidRPr="001C2E71">
        <w:rPr>
          <w:rFonts w:ascii="GHEA Grapalat" w:hAnsi="GHEA Grapalat"/>
          <w:sz w:val="20"/>
          <w:szCs w:val="20"/>
        </w:rPr>
        <w:t>արդյունքներով</w:t>
      </w:r>
      <w:r w:rsidRPr="001C2E71">
        <w:rPr>
          <w:rFonts w:ascii="GHEA Grapalat" w:hAnsi="GHEA Grapalat"/>
          <w:sz w:val="20"/>
          <w:szCs w:val="20"/>
          <w:lang w:val="es-ES"/>
        </w:rPr>
        <w:t xml:space="preserve"> </w:t>
      </w:r>
      <w:r w:rsidRPr="001C2E71">
        <w:rPr>
          <w:rFonts w:ascii="GHEA Grapalat" w:hAnsi="GHEA Grapalat"/>
          <w:sz w:val="20"/>
          <w:szCs w:val="20"/>
        </w:rPr>
        <w:t>առաջին</w:t>
      </w:r>
      <w:r w:rsidRPr="001C2E71">
        <w:rPr>
          <w:rFonts w:ascii="GHEA Grapalat" w:hAnsi="GHEA Grapalat"/>
          <w:sz w:val="20"/>
          <w:szCs w:val="20"/>
          <w:lang w:val="es-ES"/>
        </w:rPr>
        <w:t xml:space="preserve"> </w:t>
      </w:r>
      <w:r w:rsidRPr="001C2E71">
        <w:rPr>
          <w:rFonts w:ascii="GHEA Grapalat" w:hAnsi="GHEA Grapalat"/>
          <w:sz w:val="20"/>
          <w:szCs w:val="20"/>
        </w:rPr>
        <w:t>ատյանի</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կայացրած</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ակտն</w:t>
      </w:r>
      <w:r w:rsidRPr="001C2E71">
        <w:rPr>
          <w:rFonts w:ascii="GHEA Grapalat" w:hAnsi="GHEA Grapalat"/>
          <w:sz w:val="20"/>
          <w:szCs w:val="20"/>
          <w:lang w:val="es-ES"/>
        </w:rPr>
        <w:t xml:space="preserve"> </w:t>
      </w:r>
      <w:r w:rsidRPr="001C2E71">
        <w:rPr>
          <w:rFonts w:ascii="GHEA Grapalat" w:hAnsi="GHEA Grapalat"/>
          <w:sz w:val="20"/>
          <w:szCs w:val="20"/>
        </w:rPr>
        <w:t>ուժի</w:t>
      </w:r>
      <w:r w:rsidRPr="001C2E71">
        <w:rPr>
          <w:rFonts w:ascii="GHEA Grapalat" w:hAnsi="GHEA Grapalat"/>
          <w:sz w:val="20"/>
          <w:szCs w:val="20"/>
          <w:lang w:val="es-ES"/>
        </w:rPr>
        <w:t xml:space="preserve"> </w:t>
      </w:r>
      <w:r w:rsidRPr="001C2E71">
        <w:rPr>
          <w:rFonts w:ascii="GHEA Grapalat" w:hAnsi="GHEA Grapalat"/>
          <w:sz w:val="20"/>
          <w:szCs w:val="20"/>
        </w:rPr>
        <w:t>մեջ</w:t>
      </w:r>
      <w:r w:rsidRPr="001C2E71">
        <w:rPr>
          <w:rFonts w:ascii="GHEA Grapalat" w:hAnsi="GHEA Grapalat"/>
          <w:sz w:val="20"/>
          <w:szCs w:val="20"/>
          <w:lang w:val="es-ES"/>
        </w:rPr>
        <w:t xml:space="preserve"> </w:t>
      </w:r>
      <w:r w:rsidRPr="001C2E71">
        <w:rPr>
          <w:rFonts w:ascii="GHEA Grapalat" w:hAnsi="GHEA Grapalat"/>
          <w:sz w:val="20"/>
          <w:szCs w:val="20"/>
        </w:rPr>
        <w:t>մտնելու</w:t>
      </w:r>
      <w:r w:rsidRPr="001C2E71">
        <w:rPr>
          <w:rFonts w:ascii="GHEA Grapalat" w:hAnsi="GHEA Grapalat"/>
          <w:sz w:val="20"/>
          <w:szCs w:val="20"/>
          <w:lang w:val="es-ES"/>
        </w:rPr>
        <w:t xml:space="preserve"> </w:t>
      </w:r>
      <w:r w:rsidRPr="001C2E71">
        <w:rPr>
          <w:rFonts w:ascii="GHEA Grapalat" w:hAnsi="GHEA Grapalat"/>
          <w:sz w:val="20"/>
          <w:szCs w:val="20"/>
        </w:rPr>
        <w:t>օրը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20</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դեպքերում</w:t>
      </w:r>
      <w:r w:rsidRPr="001C2E71">
        <w:rPr>
          <w:rFonts w:ascii="GHEA Grapalat" w:hAnsi="GHEA Grapalat"/>
          <w:sz w:val="20"/>
          <w:szCs w:val="20"/>
          <w:lang w:val="es-ES"/>
        </w:rPr>
        <w:t xml:space="preserve">, </w:t>
      </w:r>
      <w:r w:rsidRPr="001C2E71">
        <w:rPr>
          <w:rFonts w:ascii="GHEA Grapalat" w:hAnsi="GHEA Grapalat"/>
          <w:sz w:val="20"/>
          <w:szCs w:val="20"/>
        </w:rPr>
        <w:t>երբ</w:t>
      </w:r>
      <w:r w:rsidRPr="001C2E71">
        <w:rPr>
          <w:rFonts w:ascii="GHEA Grapalat" w:hAnsi="GHEA Grapalat"/>
          <w:sz w:val="20"/>
          <w:szCs w:val="20"/>
          <w:lang w:val="es-ES"/>
        </w:rPr>
        <w:t xml:space="preserve">, </w:t>
      </w:r>
      <w:r w:rsidRPr="001C2E71">
        <w:rPr>
          <w:rFonts w:ascii="GHEA Grapalat" w:hAnsi="GHEA Grapalat"/>
          <w:sz w:val="20"/>
          <w:szCs w:val="20"/>
        </w:rPr>
        <w:t>հանրային</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պաշտպանության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ազգային</w:t>
      </w:r>
      <w:r w:rsidRPr="001C2E71">
        <w:rPr>
          <w:rFonts w:ascii="GHEA Grapalat" w:hAnsi="GHEA Grapalat"/>
          <w:sz w:val="20"/>
          <w:szCs w:val="20"/>
          <w:lang w:val="es-ES"/>
        </w:rPr>
        <w:t xml:space="preserve"> </w:t>
      </w:r>
      <w:r w:rsidRPr="001C2E71">
        <w:rPr>
          <w:rFonts w:ascii="GHEA Grapalat" w:hAnsi="GHEA Grapalat"/>
          <w:sz w:val="20"/>
          <w:szCs w:val="20"/>
        </w:rPr>
        <w:t>անվտանգության</w:t>
      </w:r>
      <w:r w:rsidRPr="001C2E71">
        <w:rPr>
          <w:rFonts w:ascii="GHEA Grapalat" w:hAnsi="GHEA Grapalat"/>
          <w:sz w:val="20"/>
          <w:szCs w:val="20"/>
          <w:lang w:val="es-ES"/>
        </w:rPr>
        <w:t xml:space="preserve"> </w:t>
      </w:r>
      <w:r w:rsidRPr="001C2E71">
        <w:rPr>
          <w:rFonts w:ascii="GHEA Grapalat" w:hAnsi="GHEA Grapalat"/>
          <w:sz w:val="20"/>
          <w:szCs w:val="20"/>
        </w:rPr>
        <w:t>շահերից</w:t>
      </w:r>
      <w:r w:rsidRPr="001C2E71">
        <w:rPr>
          <w:rFonts w:ascii="GHEA Grapalat" w:hAnsi="GHEA Grapalat"/>
          <w:sz w:val="20"/>
          <w:szCs w:val="20"/>
          <w:lang w:val="es-ES"/>
        </w:rPr>
        <w:t xml:space="preserve"> </w:t>
      </w:r>
      <w:r w:rsidRPr="001C2E71">
        <w:rPr>
          <w:rFonts w:ascii="GHEA Grapalat" w:hAnsi="GHEA Grapalat"/>
          <w:sz w:val="20"/>
          <w:szCs w:val="20"/>
        </w:rPr>
        <w:t>ելնելով</w:t>
      </w:r>
      <w:r w:rsidRPr="001C2E71">
        <w:rPr>
          <w:rFonts w:ascii="GHEA Grapalat" w:hAnsi="GHEA Grapalat"/>
          <w:sz w:val="20"/>
          <w:szCs w:val="20"/>
          <w:lang w:val="es-ES"/>
        </w:rPr>
        <w:t xml:space="preserve">, </w:t>
      </w:r>
      <w:r w:rsidRPr="001C2E71">
        <w:rPr>
          <w:rFonts w:ascii="GHEA Grapalat" w:hAnsi="GHEA Grapalat"/>
          <w:sz w:val="20"/>
          <w:szCs w:val="20"/>
        </w:rPr>
        <w:t>անհրաժեշտ</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շարունակել</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գործընթացը</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Օրենքի</w:t>
      </w:r>
      <w:r w:rsidRPr="001C2E71">
        <w:rPr>
          <w:rFonts w:ascii="GHEA Grapalat" w:hAnsi="GHEA Grapalat"/>
          <w:sz w:val="20"/>
          <w:szCs w:val="20"/>
          <w:lang w:val="es-ES"/>
        </w:rPr>
        <w:t xml:space="preserve"> 2-</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հոդվածի</w:t>
      </w:r>
      <w:r w:rsidRPr="001C2E71">
        <w:rPr>
          <w:rFonts w:ascii="GHEA Grapalat" w:hAnsi="GHEA Grapalat"/>
          <w:sz w:val="20"/>
          <w:szCs w:val="20"/>
          <w:lang w:val="es-ES"/>
        </w:rPr>
        <w:t xml:space="preserve"> 1-</w:t>
      </w:r>
      <w:r w:rsidRPr="001C2E71">
        <w:rPr>
          <w:rFonts w:ascii="GHEA Grapalat" w:hAnsi="GHEA Grapalat"/>
          <w:sz w:val="20"/>
          <w:szCs w:val="20"/>
        </w:rPr>
        <w:t>ին</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մարմինների</w:t>
      </w:r>
      <w:r w:rsidRPr="001C2E71">
        <w:rPr>
          <w:rFonts w:ascii="GHEA Grapalat" w:hAnsi="GHEA Grapalat"/>
          <w:sz w:val="20"/>
          <w:szCs w:val="20"/>
          <w:lang w:val="es-ES"/>
        </w:rPr>
        <w:t xml:space="preserve"> </w:t>
      </w:r>
      <w:r w:rsidRPr="001C2E71">
        <w:rPr>
          <w:rFonts w:ascii="GHEA Grapalat" w:hAnsi="GHEA Grapalat"/>
          <w:sz w:val="20"/>
          <w:szCs w:val="20"/>
        </w:rPr>
        <w:t>ղեկավարների</w:t>
      </w:r>
      <w:r w:rsidRPr="001C2E71">
        <w:rPr>
          <w:rFonts w:ascii="GHEA Grapalat" w:hAnsi="GHEA Grapalat"/>
          <w:sz w:val="20"/>
          <w:szCs w:val="20"/>
          <w:lang w:val="es-ES"/>
        </w:rPr>
        <w:t xml:space="preserve">, </w:t>
      </w:r>
      <w:r w:rsidRPr="001C2E71">
        <w:rPr>
          <w:rFonts w:ascii="GHEA Grapalat" w:hAnsi="GHEA Grapalat"/>
          <w:sz w:val="20"/>
          <w:szCs w:val="20"/>
        </w:rPr>
        <w:t>իսկ</w:t>
      </w:r>
      <w:r w:rsidRPr="001C2E71">
        <w:rPr>
          <w:rFonts w:ascii="GHEA Grapalat" w:hAnsi="GHEA Grapalat"/>
          <w:sz w:val="20"/>
          <w:szCs w:val="20"/>
          <w:lang w:val="es-ES"/>
        </w:rPr>
        <w:t xml:space="preserve"> </w:t>
      </w:r>
      <w:r w:rsidRPr="001C2E71">
        <w:rPr>
          <w:rFonts w:ascii="GHEA Grapalat" w:hAnsi="GHEA Grapalat"/>
          <w:sz w:val="20"/>
          <w:szCs w:val="20"/>
        </w:rPr>
        <w:t>իրավաբանական</w:t>
      </w:r>
      <w:r w:rsidRPr="001C2E71">
        <w:rPr>
          <w:rFonts w:ascii="GHEA Grapalat" w:hAnsi="GHEA Grapalat"/>
          <w:sz w:val="20"/>
          <w:szCs w:val="20"/>
          <w:lang w:val="es-ES"/>
        </w:rPr>
        <w:t xml:space="preserve"> </w:t>
      </w:r>
      <w:r w:rsidRPr="001C2E71">
        <w:rPr>
          <w:rFonts w:ascii="GHEA Grapalat" w:hAnsi="GHEA Grapalat"/>
          <w:sz w:val="20"/>
          <w:szCs w:val="20"/>
        </w:rPr>
        <w:t>անձանց</w:t>
      </w:r>
      <w:r w:rsidRPr="001C2E71">
        <w:rPr>
          <w:rFonts w:ascii="GHEA Grapalat" w:hAnsi="GHEA Grapalat"/>
          <w:sz w:val="20"/>
          <w:szCs w:val="20"/>
          <w:lang w:val="es-ES"/>
        </w:rPr>
        <w:t xml:space="preserve"> </w:t>
      </w:r>
      <w:r w:rsidRPr="001C2E71">
        <w:rPr>
          <w:rFonts w:ascii="GHEA Grapalat" w:hAnsi="GHEA Grapalat"/>
          <w:sz w:val="20"/>
          <w:szCs w:val="20"/>
        </w:rPr>
        <w:t>դեպքում</w:t>
      </w:r>
      <w:r w:rsidRPr="001C2E71">
        <w:rPr>
          <w:rFonts w:ascii="GHEA Grapalat" w:hAnsi="GHEA Grapalat"/>
          <w:sz w:val="20"/>
          <w:szCs w:val="20"/>
          <w:lang w:val="es-ES"/>
        </w:rPr>
        <w:t xml:space="preserve"> </w:t>
      </w:r>
      <w:r w:rsidRPr="001C2E71">
        <w:rPr>
          <w:rFonts w:ascii="GHEA Grapalat" w:hAnsi="GHEA Grapalat"/>
          <w:sz w:val="20"/>
          <w:szCs w:val="20"/>
        </w:rPr>
        <w:t>գործադիր</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ղեկավարի</w:t>
      </w:r>
      <w:r w:rsidRPr="001C2E71">
        <w:rPr>
          <w:rFonts w:ascii="GHEA Grapalat" w:hAnsi="GHEA Grapalat"/>
          <w:sz w:val="20"/>
          <w:szCs w:val="20"/>
          <w:lang w:val="es-ES"/>
        </w:rPr>
        <w:t xml:space="preserve"> </w:t>
      </w:r>
      <w:r w:rsidRPr="001C2E71">
        <w:rPr>
          <w:rFonts w:ascii="GHEA Grapalat" w:hAnsi="GHEA Grapalat"/>
          <w:sz w:val="20"/>
          <w:szCs w:val="20"/>
        </w:rPr>
        <w:t>գրավոր</w:t>
      </w:r>
      <w:r w:rsidRPr="001C2E71">
        <w:rPr>
          <w:rFonts w:ascii="GHEA Grapalat" w:hAnsi="GHEA Grapalat"/>
          <w:sz w:val="20"/>
          <w:szCs w:val="20"/>
          <w:lang w:val="es-ES"/>
        </w:rPr>
        <w:t xml:space="preserve"> </w:t>
      </w:r>
      <w:r w:rsidRPr="001C2E71">
        <w:rPr>
          <w:rFonts w:ascii="GHEA Grapalat" w:hAnsi="GHEA Grapalat"/>
          <w:sz w:val="20"/>
          <w:szCs w:val="20"/>
        </w:rPr>
        <w:t>միջնորդության</w:t>
      </w:r>
      <w:r w:rsidRPr="001C2E71">
        <w:rPr>
          <w:rFonts w:ascii="GHEA Grapalat" w:hAnsi="GHEA Grapalat"/>
          <w:sz w:val="20"/>
          <w:szCs w:val="20"/>
          <w:lang w:val="es-ES"/>
        </w:rPr>
        <w:t xml:space="preserve"> </w:t>
      </w:r>
      <w:r w:rsidRPr="001C2E71">
        <w:rPr>
          <w:rFonts w:ascii="GHEA Grapalat" w:hAnsi="GHEA Grapalat"/>
          <w:sz w:val="20"/>
          <w:szCs w:val="20"/>
        </w:rPr>
        <w:t>հիման</w:t>
      </w:r>
      <w:r w:rsidRPr="001C2E71">
        <w:rPr>
          <w:rFonts w:ascii="GHEA Grapalat" w:hAnsi="GHEA Grapalat"/>
          <w:sz w:val="20"/>
          <w:szCs w:val="20"/>
          <w:lang w:val="es-ES"/>
        </w:rPr>
        <w:t xml:space="preserve"> </w:t>
      </w:r>
      <w:r w:rsidRPr="001C2E71">
        <w:rPr>
          <w:rFonts w:ascii="GHEA Grapalat" w:hAnsi="GHEA Grapalat"/>
          <w:sz w:val="20"/>
          <w:szCs w:val="20"/>
        </w:rPr>
        <w:t>վրա</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գործընթացի</w:t>
      </w:r>
      <w:r w:rsidRPr="001C2E71">
        <w:rPr>
          <w:rFonts w:ascii="GHEA Grapalat" w:hAnsi="GHEA Grapalat"/>
          <w:sz w:val="20"/>
          <w:szCs w:val="20"/>
          <w:lang w:val="es-ES"/>
        </w:rPr>
        <w:t xml:space="preserve"> </w:t>
      </w:r>
      <w:r w:rsidRPr="001C2E71">
        <w:rPr>
          <w:rFonts w:ascii="GHEA Grapalat" w:hAnsi="GHEA Grapalat"/>
          <w:sz w:val="20"/>
          <w:szCs w:val="20"/>
        </w:rPr>
        <w:t>կասեցումը</w:t>
      </w:r>
      <w:r w:rsidRPr="001C2E71">
        <w:rPr>
          <w:rFonts w:ascii="GHEA Grapalat" w:hAnsi="GHEA Grapalat"/>
          <w:sz w:val="20"/>
          <w:szCs w:val="20"/>
          <w:lang w:val="es-ES"/>
        </w:rPr>
        <w:t xml:space="preserve"> </w:t>
      </w:r>
      <w:r w:rsidRPr="001C2E71">
        <w:rPr>
          <w:rFonts w:ascii="GHEA Grapalat" w:hAnsi="GHEA Grapalat"/>
          <w:sz w:val="20"/>
          <w:szCs w:val="20"/>
        </w:rPr>
        <w:t>վերացնելու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որոշում</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կետով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որոշումը</w:t>
      </w:r>
      <w:r w:rsidRPr="001C2E71">
        <w:rPr>
          <w:rFonts w:ascii="GHEA Grapalat" w:hAnsi="GHEA Grapalat"/>
          <w:sz w:val="20"/>
          <w:szCs w:val="20"/>
          <w:lang w:val="es-ES"/>
        </w:rPr>
        <w:t xml:space="preserve"> </w:t>
      </w:r>
      <w:r w:rsidRPr="001C2E71">
        <w:rPr>
          <w:rFonts w:ascii="GHEA Grapalat" w:hAnsi="GHEA Grapalat"/>
          <w:sz w:val="20"/>
          <w:szCs w:val="20"/>
        </w:rPr>
        <w:t>դրա</w:t>
      </w:r>
      <w:r w:rsidRPr="001C2E71">
        <w:rPr>
          <w:rFonts w:ascii="GHEA Grapalat" w:hAnsi="GHEA Grapalat"/>
          <w:sz w:val="20"/>
          <w:szCs w:val="20"/>
          <w:lang w:val="es-ES"/>
        </w:rPr>
        <w:t xml:space="preserve"> </w:t>
      </w:r>
      <w:r w:rsidRPr="001C2E71">
        <w:rPr>
          <w:rFonts w:ascii="GHEA Grapalat" w:hAnsi="GHEA Grapalat"/>
          <w:sz w:val="20"/>
          <w:szCs w:val="20"/>
        </w:rPr>
        <w:t>կայացման</w:t>
      </w:r>
      <w:r w:rsidRPr="001C2E71">
        <w:rPr>
          <w:rFonts w:ascii="GHEA Grapalat" w:hAnsi="GHEA Grapalat"/>
          <w:sz w:val="20"/>
          <w:szCs w:val="20"/>
          <w:lang w:val="es-ES"/>
        </w:rPr>
        <w:t xml:space="preserve"> </w:t>
      </w:r>
      <w:r w:rsidRPr="001C2E71">
        <w:rPr>
          <w:rFonts w:ascii="GHEA Grapalat" w:hAnsi="GHEA Grapalat"/>
          <w:sz w:val="20"/>
          <w:szCs w:val="20"/>
        </w:rPr>
        <w:t>օրն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ուղարկում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պաշտոնական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w:t>
      </w:r>
      <w:r w:rsidRPr="001C2E71">
        <w:rPr>
          <w:rFonts w:ascii="GHEA Grapalat" w:hAnsi="GHEA Grapalat"/>
          <w:sz w:val="20"/>
          <w:szCs w:val="20"/>
          <w:lang w:val="es-ES"/>
        </w:rPr>
        <w:t xml:space="preserve"> </w:t>
      </w:r>
      <w:r w:rsidRPr="001C2E71">
        <w:rPr>
          <w:rFonts w:ascii="GHEA Grapalat" w:hAnsi="GHEA Grapalat"/>
          <w:sz w:val="20"/>
          <w:szCs w:val="20"/>
        </w:rPr>
        <w:t>հասցեին</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մարմինն</w:t>
      </w:r>
      <w:r w:rsidRPr="001C2E71">
        <w:rPr>
          <w:rFonts w:ascii="GHEA Grapalat" w:hAnsi="GHEA Grapalat"/>
          <w:sz w:val="20"/>
          <w:szCs w:val="20"/>
          <w:lang w:val="es-ES"/>
        </w:rPr>
        <w:t xml:space="preserve"> </w:t>
      </w:r>
      <w:r w:rsidRPr="001C2E71">
        <w:rPr>
          <w:rFonts w:ascii="GHEA Grapalat" w:hAnsi="GHEA Grapalat"/>
          <w:sz w:val="20"/>
          <w:szCs w:val="20"/>
        </w:rPr>
        <w:t>այդ</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հրապարակում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տեղեկագրում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Calibri" w:hAnsi="Calibri" w:cs="Calibri"/>
          <w:sz w:val="20"/>
          <w:szCs w:val="20"/>
          <w:lang w:val="es-ES"/>
        </w:rPr>
        <w:t> </w:t>
      </w: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21</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վեճերով</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ակտն</w:t>
      </w:r>
      <w:r w:rsidRPr="001C2E71">
        <w:rPr>
          <w:rFonts w:ascii="GHEA Grapalat" w:hAnsi="GHEA Grapalat"/>
          <w:sz w:val="20"/>
          <w:szCs w:val="20"/>
          <w:lang w:val="es-ES"/>
        </w:rPr>
        <w:t xml:space="preserve"> </w:t>
      </w:r>
      <w:r w:rsidRPr="001C2E71">
        <w:rPr>
          <w:rFonts w:ascii="GHEA Grapalat" w:hAnsi="GHEA Grapalat"/>
          <w:sz w:val="20"/>
          <w:szCs w:val="20"/>
        </w:rPr>
        <w:t>ուժի</w:t>
      </w:r>
      <w:r w:rsidRPr="001C2E71">
        <w:rPr>
          <w:rFonts w:ascii="GHEA Grapalat" w:hAnsi="GHEA Grapalat"/>
          <w:sz w:val="20"/>
          <w:szCs w:val="20"/>
          <w:lang w:val="es-ES"/>
        </w:rPr>
        <w:t xml:space="preserve"> </w:t>
      </w:r>
      <w:r w:rsidRPr="001C2E71">
        <w:rPr>
          <w:rFonts w:ascii="GHEA Grapalat" w:hAnsi="GHEA Grapalat"/>
          <w:sz w:val="20"/>
          <w:szCs w:val="20"/>
        </w:rPr>
        <w:t>մեջ</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մտնում</w:t>
      </w:r>
      <w:r w:rsidRPr="001C2E71">
        <w:rPr>
          <w:rFonts w:ascii="GHEA Grapalat" w:hAnsi="GHEA Grapalat"/>
          <w:sz w:val="20"/>
          <w:szCs w:val="20"/>
          <w:lang w:val="es-ES"/>
        </w:rPr>
        <w:t xml:space="preserve"> </w:t>
      </w:r>
      <w:r w:rsidRPr="001C2E71">
        <w:rPr>
          <w:rFonts w:ascii="GHEA Grapalat" w:hAnsi="GHEA Grapalat"/>
          <w:sz w:val="20"/>
          <w:szCs w:val="20"/>
        </w:rPr>
        <w:t>հրապարակման</w:t>
      </w:r>
      <w:r w:rsidRPr="001C2E71">
        <w:rPr>
          <w:rFonts w:ascii="GHEA Grapalat" w:hAnsi="GHEA Grapalat"/>
          <w:sz w:val="20"/>
          <w:szCs w:val="20"/>
          <w:lang w:val="es-ES"/>
        </w:rPr>
        <w:t xml:space="preserve"> </w:t>
      </w:r>
      <w:r w:rsidRPr="001C2E71">
        <w:rPr>
          <w:rFonts w:ascii="GHEA Grapalat" w:hAnsi="GHEA Grapalat"/>
          <w:sz w:val="20"/>
          <w:szCs w:val="20"/>
        </w:rPr>
        <w:t>պահից</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12.22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վեճերով</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վճռի</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մասը</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ակտը</w:t>
      </w:r>
      <w:r w:rsidRPr="001C2E71">
        <w:rPr>
          <w:rFonts w:ascii="GHEA Grapalat" w:hAnsi="GHEA Grapalat"/>
          <w:sz w:val="20"/>
          <w:szCs w:val="20"/>
          <w:lang w:val="es-ES"/>
        </w:rPr>
        <w:t xml:space="preserve"> </w:t>
      </w:r>
      <w:r w:rsidRPr="001C2E71">
        <w:rPr>
          <w:rFonts w:ascii="GHEA Grapalat" w:hAnsi="GHEA Grapalat"/>
          <w:sz w:val="20"/>
          <w:szCs w:val="20"/>
        </w:rPr>
        <w:t>դրա</w:t>
      </w:r>
      <w:r w:rsidRPr="001C2E71">
        <w:rPr>
          <w:rFonts w:ascii="GHEA Grapalat" w:hAnsi="GHEA Grapalat"/>
          <w:sz w:val="20"/>
          <w:szCs w:val="20"/>
          <w:lang w:val="es-ES"/>
        </w:rPr>
        <w:t xml:space="preserve"> </w:t>
      </w:r>
      <w:r w:rsidRPr="001C2E71">
        <w:rPr>
          <w:rFonts w:ascii="GHEA Grapalat" w:hAnsi="GHEA Grapalat"/>
          <w:sz w:val="20"/>
          <w:szCs w:val="20"/>
        </w:rPr>
        <w:t>հրապարակման</w:t>
      </w:r>
      <w:r w:rsidRPr="001C2E71">
        <w:rPr>
          <w:rFonts w:ascii="GHEA Grapalat" w:hAnsi="GHEA Grapalat"/>
          <w:sz w:val="20"/>
          <w:szCs w:val="20"/>
          <w:lang w:val="es-ES"/>
        </w:rPr>
        <w:t xml:space="preserve"> </w:t>
      </w:r>
      <w:r w:rsidRPr="001C2E71">
        <w:rPr>
          <w:rFonts w:ascii="GHEA Grapalat" w:hAnsi="GHEA Grapalat"/>
          <w:sz w:val="20"/>
          <w:szCs w:val="20"/>
        </w:rPr>
        <w:t>օրն</w:t>
      </w:r>
      <w:r w:rsidRPr="001C2E71">
        <w:rPr>
          <w:rFonts w:ascii="GHEA Grapalat" w:hAnsi="GHEA Grapalat"/>
          <w:sz w:val="20"/>
          <w:szCs w:val="20"/>
          <w:lang w:val="es-ES"/>
        </w:rPr>
        <w:t xml:space="preserve"> </w:t>
      </w:r>
      <w:r w:rsidRPr="001C2E71">
        <w:rPr>
          <w:rFonts w:ascii="GHEA Grapalat" w:hAnsi="GHEA Grapalat"/>
          <w:sz w:val="20"/>
          <w:szCs w:val="20"/>
        </w:rPr>
        <w:t>ուղարկվում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պաշտոնական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w:t>
      </w:r>
      <w:r w:rsidRPr="001C2E71">
        <w:rPr>
          <w:rFonts w:ascii="GHEA Grapalat" w:hAnsi="GHEA Grapalat"/>
          <w:sz w:val="20"/>
          <w:szCs w:val="20"/>
          <w:lang w:val="es-ES"/>
        </w:rPr>
        <w:t xml:space="preserve"> </w:t>
      </w:r>
      <w:r w:rsidRPr="001C2E71">
        <w:rPr>
          <w:rFonts w:ascii="GHEA Grapalat" w:hAnsi="GHEA Grapalat"/>
          <w:sz w:val="20"/>
          <w:szCs w:val="20"/>
        </w:rPr>
        <w:t>հասցեին</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մարմինը</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վճռի</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մասը</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հրապարակում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տեղեկագրում</w:t>
      </w:r>
      <w:r w:rsidRPr="001C2E71">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23</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cs="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cs="GHEA Grapalat"/>
          <w:sz w:val="20"/>
          <w:szCs w:val="20"/>
        </w:rPr>
        <w:t>համար</w:t>
      </w:r>
      <w:r w:rsidRPr="001C2E71">
        <w:rPr>
          <w:rFonts w:ascii="GHEA Grapalat" w:hAnsi="GHEA Grapalat"/>
          <w:sz w:val="20"/>
          <w:szCs w:val="20"/>
          <w:lang w:val="es-ES"/>
        </w:rPr>
        <w:t xml:space="preserve"> </w:t>
      </w:r>
      <w:r w:rsidRPr="001C2E71">
        <w:rPr>
          <w:rFonts w:ascii="GHEA Grapalat" w:hAnsi="GHEA Grapalat" w:cs="GHEA Grapalat"/>
          <w:sz w:val="20"/>
          <w:szCs w:val="20"/>
        </w:rPr>
        <w:t>գանձվող</w:t>
      </w:r>
      <w:r w:rsidRPr="001C2E71">
        <w:rPr>
          <w:rFonts w:ascii="GHEA Grapalat" w:hAnsi="GHEA Grapalat"/>
          <w:sz w:val="20"/>
          <w:szCs w:val="20"/>
          <w:lang w:val="es-ES"/>
        </w:rPr>
        <w:t xml:space="preserve"> </w:t>
      </w:r>
      <w:r w:rsidRPr="001C2E71">
        <w:rPr>
          <w:rFonts w:ascii="GHEA Grapalat" w:hAnsi="GHEA Grapalat"/>
          <w:sz w:val="20"/>
          <w:szCs w:val="20"/>
        </w:rPr>
        <w:t>պետական</w:t>
      </w:r>
      <w:r w:rsidRPr="001C2E71">
        <w:rPr>
          <w:rFonts w:ascii="GHEA Grapalat" w:hAnsi="GHEA Grapalat"/>
          <w:sz w:val="20"/>
          <w:szCs w:val="20"/>
          <w:lang w:val="es-ES"/>
        </w:rPr>
        <w:t xml:space="preserve"> </w:t>
      </w:r>
      <w:r w:rsidRPr="001C2E71">
        <w:rPr>
          <w:rFonts w:ascii="GHEA Grapalat" w:hAnsi="GHEA Grapalat"/>
          <w:sz w:val="20"/>
          <w:szCs w:val="20"/>
        </w:rPr>
        <w:t>տուրքերի</w:t>
      </w:r>
      <w:r w:rsidRPr="001C2E71">
        <w:rPr>
          <w:rFonts w:ascii="GHEA Grapalat" w:hAnsi="GHEA Grapalat"/>
          <w:sz w:val="20"/>
          <w:szCs w:val="20"/>
          <w:lang w:val="es-ES"/>
        </w:rPr>
        <w:t xml:space="preserve"> </w:t>
      </w:r>
      <w:r w:rsidRPr="001C2E71">
        <w:rPr>
          <w:rFonts w:ascii="GHEA Grapalat" w:hAnsi="GHEA Grapalat"/>
          <w:sz w:val="20"/>
          <w:szCs w:val="20"/>
        </w:rPr>
        <w:t>դրույքաչափերը</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Պետական</w:t>
      </w:r>
      <w:r w:rsidRPr="001C2E71">
        <w:rPr>
          <w:rFonts w:ascii="GHEA Grapalat" w:hAnsi="GHEA Grapalat"/>
          <w:sz w:val="20"/>
          <w:szCs w:val="20"/>
          <w:lang w:val="es-ES"/>
        </w:rPr>
        <w:t xml:space="preserve"> </w:t>
      </w:r>
      <w:r w:rsidRPr="001C2E71">
        <w:rPr>
          <w:rFonts w:ascii="GHEA Grapalat" w:hAnsi="GHEA Grapalat"/>
          <w:sz w:val="20"/>
          <w:szCs w:val="20"/>
        </w:rPr>
        <w:t>տուրքի</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096865" w:rsidRPr="00A71D81" w:rsidRDefault="00DC1BEA" w:rsidP="00EF3662">
      <w:pPr>
        <w:pStyle w:val="BodyText"/>
        <w:ind w:right="-7"/>
        <w:jc w:val="center"/>
        <w:rPr>
          <w:rFonts w:ascii="GHEA Grapalat" w:hAnsi="GHEA Grapalat"/>
          <w:b/>
          <w:szCs w:val="22"/>
          <w:lang w:val="af-ZA"/>
        </w:rPr>
      </w:pPr>
      <w:r>
        <w:rPr>
          <w:rFonts w:ascii="GHEA Grapalat" w:hAnsi="GHEA Grapalat" w:cs="Sylfaen"/>
          <w:b/>
          <w:szCs w:val="22"/>
          <w:lang w:val="es-ES"/>
        </w:rPr>
        <w:t>Գ Ն Ա Ն Շ Մ Ա Ն   Հ Ա Ր Ց Մ Ա Ն</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Հ</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Ա</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Յ</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Cs w:val="22"/>
          <w:lang w:val="af-ZA"/>
        </w:rPr>
        <w:t xml:space="preserve"> </w:t>
      </w: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4B7C30" w:rsidRPr="00A71D81">
        <w:rPr>
          <w:rFonts w:ascii="GHEA Grapalat" w:hAnsi="GHEA Grapalat" w:cs="Sylfaen"/>
          <w:sz w:val="20"/>
          <w:szCs w:val="24"/>
          <w:vertAlign w:val="superscript"/>
          <w:lang w:val="af-ZA" w:eastAsia="en-US"/>
        </w:rPr>
        <w:t xml:space="preserve">15 </w:t>
      </w:r>
      <w:r w:rsidRPr="00A71D81">
        <w:rPr>
          <w:rStyle w:val="FootnoteReference"/>
          <w:rFonts w:ascii="GHEA Grapalat" w:hAnsi="GHEA Grapalat" w:cs="Sylfaen"/>
          <w:color w:val="FFFFFF"/>
          <w:sz w:val="20"/>
          <w:szCs w:val="24"/>
          <w:lang w:val="af-ZA" w:eastAsia="en-US"/>
        </w:rPr>
        <w:footnoteReference w:id="1"/>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B20603">
        <w:rPr>
          <w:rFonts w:ascii="GHEA Grapalat" w:hAnsi="GHEA Grapalat" w:cs="Sylfaen"/>
          <w:sz w:val="20"/>
          <w:lang w:val="hy-AM"/>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D81042" w:rsidRPr="00D81042">
        <w:rPr>
          <w:rFonts w:ascii="GHEA Grapalat" w:hAnsi="GHEA Grapalat"/>
          <w:b/>
          <w:sz w:val="20"/>
          <w:szCs w:val="20"/>
          <w:lang w:val="es-ES"/>
        </w:rPr>
        <w:t>1</w:t>
      </w:r>
      <w:r w:rsidR="00A855A7" w:rsidRPr="00D81042">
        <w:rPr>
          <w:rFonts w:ascii="GHEA Grapalat" w:hAnsi="GHEA Grapalat"/>
          <w:b/>
          <w:sz w:val="20"/>
          <w:szCs w:val="20"/>
          <w:lang w:val="es-ES"/>
        </w:rPr>
        <w:t xml:space="preserve"> </w:t>
      </w:r>
      <w:r w:rsidRPr="00D81042">
        <w:rPr>
          <w:rFonts w:ascii="GHEA Grapalat" w:hAnsi="GHEA Grapalat"/>
          <w:b/>
          <w:sz w:val="20"/>
          <w:szCs w:val="20"/>
        </w:rPr>
        <w:t>օրինակ</w:t>
      </w:r>
      <w:r w:rsidRPr="002466BB">
        <w:rPr>
          <w:rFonts w:ascii="GHEA Grapalat" w:hAnsi="GHEA Grapalat"/>
          <w:b/>
          <w:sz w:val="20"/>
          <w:szCs w:val="20"/>
          <w:lang w:val="es-ES"/>
        </w:rPr>
        <w:t xml:space="preserve"> </w:t>
      </w:r>
      <w:r w:rsidRPr="002466BB">
        <w:rPr>
          <w:rFonts w:ascii="GHEA Grapalat" w:hAnsi="GHEA Grapalat" w:cs="Sylfaen"/>
          <w:b/>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rsidR="009247B8" w:rsidRPr="00B20603" w:rsidRDefault="009247B8" w:rsidP="009247B8">
      <w:pPr>
        <w:ind w:firstLine="720"/>
        <w:rPr>
          <w:rFonts w:ascii="GHEA Grapalat" w:hAnsi="GHEA Grapalat"/>
          <w:sz w:val="20"/>
          <w:szCs w:val="20"/>
          <w:highlight w:val="yellow"/>
          <w:lang w:val="af-ZA"/>
        </w:rPr>
      </w:pPr>
      <w:r w:rsidRPr="00B20603">
        <w:rPr>
          <w:rFonts w:ascii="GHEA Grapalat" w:hAnsi="GHEA Grapalat"/>
          <w:sz w:val="20"/>
          <w:szCs w:val="20"/>
          <w:highlight w:val="yellow"/>
          <w:lang w:val="af-ZA"/>
        </w:rPr>
        <w:t xml:space="preserve">1) </w:t>
      </w:r>
      <w:r w:rsidRPr="00B20603">
        <w:rPr>
          <w:rFonts w:ascii="GHEA Grapalat" w:hAnsi="GHEA Grapalat"/>
          <w:sz w:val="20"/>
          <w:szCs w:val="20"/>
          <w:highlight w:val="yellow"/>
        </w:rPr>
        <w:t>պ</w:t>
      </w:r>
      <w:r w:rsidRPr="00B20603">
        <w:rPr>
          <w:rFonts w:ascii="GHEA Grapalat" w:hAnsi="GHEA Grapalat" w:cs="Sylfaen"/>
          <w:sz w:val="20"/>
          <w:szCs w:val="20"/>
          <w:highlight w:val="yellow"/>
        </w:rPr>
        <w:t>ատվիրատուի</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անվանումը</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և</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հայտի</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ներկայացման</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վայրը</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հասցեն</w:t>
      </w:r>
      <w:r w:rsidRPr="00B20603">
        <w:rPr>
          <w:rFonts w:ascii="GHEA Grapalat" w:hAnsi="GHEA Grapalat"/>
          <w:sz w:val="20"/>
          <w:szCs w:val="20"/>
          <w:highlight w:val="yellow"/>
          <w:lang w:val="af-ZA"/>
        </w:rPr>
        <w:t>).</w:t>
      </w:r>
    </w:p>
    <w:p w:rsidR="009247B8" w:rsidRPr="00B20603" w:rsidRDefault="009247B8" w:rsidP="009247B8">
      <w:pPr>
        <w:ind w:firstLine="720"/>
        <w:rPr>
          <w:rFonts w:ascii="GHEA Grapalat" w:hAnsi="GHEA Grapalat"/>
          <w:sz w:val="20"/>
          <w:szCs w:val="20"/>
          <w:highlight w:val="yellow"/>
          <w:lang w:val="af-ZA"/>
        </w:rPr>
      </w:pPr>
      <w:r w:rsidRPr="00B20603">
        <w:rPr>
          <w:rFonts w:ascii="GHEA Grapalat" w:hAnsi="GHEA Grapalat"/>
          <w:sz w:val="20"/>
          <w:szCs w:val="20"/>
          <w:highlight w:val="yellow"/>
          <w:lang w:val="af-ZA"/>
        </w:rPr>
        <w:t xml:space="preserve">2) </w:t>
      </w:r>
      <w:r w:rsidR="00A47A4E" w:rsidRPr="00B20603">
        <w:rPr>
          <w:rFonts w:ascii="GHEA Grapalat" w:hAnsi="GHEA Grapalat"/>
          <w:sz w:val="20"/>
          <w:szCs w:val="20"/>
          <w:highlight w:val="yellow"/>
        </w:rPr>
        <w:t>ընթացակարգի</w:t>
      </w:r>
      <w:r w:rsidRPr="00B20603">
        <w:rPr>
          <w:rFonts w:ascii="GHEA Grapalat" w:hAnsi="GHEA Grapalat" w:cs="Sylfaen"/>
          <w:sz w:val="20"/>
          <w:szCs w:val="20"/>
          <w:highlight w:val="yellow"/>
          <w:lang w:val="af-ZA"/>
        </w:rPr>
        <w:t xml:space="preserve"> </w:t>
      </w:r>
      <w:r w:rsidRPr="00B20603">
        <w:rPr>
          <w:rFonts w:ascii="GHEA Grapalat" w:hAnsi="GHEA Grapalat" w:cs="Sylfaen"/>
          <w:sz w:val="20"/>
          <w:szCs w:val="20"/>
          <w:highlight w:val="yellow"/>
        </w:rPr>
        <w:t>ծածկագիրը</w:t>
      </w:r>
      <w:r w:rsidRPr="00B20603">
        <w:rPr>
          <w:rFonts w:ascii="GHEA Grapalat" w:hAnsi="GHEA Grapalat"/>
          <w:sz w:val="20"/>
          <w:szCs w:val="20"/>
          <w:highlight w:val="yellow"/>
          <w:lang w:val="af-ZA"/>
        </w:rPr>
        <w:t>.</w:t>
      </w:r>
    </w:p>
    <w:p w:rsidR="009247B8" w:rsidRPr="00B20603" w:rsidRDefault="009247B8" w:rsidP="009247B8">
      <w:pPr>
        <w:ind w:firstLine="720"/>
        <w:rPr>
          <w:rFonts w:ascii="GHEA Grapalat" w:hAnsi="GHEA Grapalat"/>
          <w:sz w:val="20"/>
          <w:szCs w:val="20"/>
          <w:highlight w:val="yellow"/>
          <w:lang w:val="af-ZA"/>
        </w:rPr>
      </w:pPr>
      <w:r w:rsidRPr="00B20603">
        <w:rPr>
          <w:rFonts w:ascii="GHEA Grapalat" w:hAnsi="GHEA Grapalat"/>
          <w:sz w:val="20"/>
          <w:szCs w:val="20"/>
          <w:highlight w:val="yellow"/>
          <w:lang w:val="af-ZA"/>
        </w:rPr>
        <w:t>3) «</w:t>
      </w:r>
      <w:r w:rsidRPr="00B20603">
        <w:rPr>
          <w:rFonts w:ascii="GHEA Grapalat" w:hAnsi="GHEA Grapalat" w:cs="Sylfaen"/>
          <w:sz w:val="20"/>
          <w:szCs w:val="20"/>
          <w:highlight w:val="yellow"/>
        </w:rPr>
        <w:t>չբացել</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մինչև</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հայտերի</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բացման</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նիստը</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բառերը</w:t>
      </w:r>
      <w:r w:rsidRPr="00B20603">
        <w:rPr>
          <w:rFonts w:ascii="GHEA Grapalat" w:hAnsi="GHEA Grapalat"/>
          <w:sz w:val="20"/>
          <w:szCs w:val="20"/>
          <w:highlight w:val="yellow"/>
          <w:lang w:val="af-ZA"/>
        </w:rPr>
        <w:t>.</w:t>
      </w:r>
    </w:p>
    <w:p w:rsidR="009247B8" w:rsidRPr="00A71D81" w:rsidRDefault="009247B8" w:rsidP="009247B8">
      <w:pPr>
        <w:ind w:firstLine="720"/>
        <w:rPr>
          <w:rFonts w:ascii="GHEA Grapalat" w:hAnsi="GHEA Grapalat"/>
          <w:sz w:val="20"/>
          <w:szCs w:val="20"/>
          <w:lang w:val="af-ZA"/>
        </w:rPr>
      </w:pPr>
      <w:r w:rsidRPr="00B20603">
        <w:rPr>
          <w:rFonts w:ascii="GHEA Grapalat" w:hAnsi="GHEA Grapalat"/>
          <w:sz w:val="20"/>
          <w:szCs w:val="20"/>
          <w:highlight w:val="yellow"/>
          <w:lang w:val="af-ZA"/>
        </w:rPr>
        <w:t xml:space="preserve">4) </w:t>
      </w:r>
      <w:r w:rsidRPr="00B20603">
        <w:rPr>
          <w:rFonts w:ascii="GHEA Grapalat" w:hAnsi="GHEA Grapalat"/>
          <w:sz w:val="20"/>
          <w:szCs w:val="20"/>
          <w:highlight w:val="yellow"/>
        </w:rPr>
        <w:t>մ</w:t>
      </w:r>
      <w:r w:rsidRPr="00B20603">
        <w:rPr>
          <w:rFonts w:ascii="GHEA Grapalat" w:hAnsi="GHEA Grapalat" w:cs="Sylfaen"/>
          <w:sz w:val="20"/>
          <w:szCs w:val="20"/>
          <w:highlight w:val="yellow"/>
        </w:rPr>
        <w:t>ասնակցի</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անվանումը</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անունը</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գտնվելու</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վայրը</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և</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հեռախոսահամարը</w:t>
      </w:r>
      <w:r w:rsidRPr="00B20603">
        <w:rPr>
          <w:rFonts w:ascii="GHEA Grapalat" w:hAnsi="GHEA Grapalat"/>
          <w:sz w:val="20"/>
          <w:szCs w:val="20"/>
          <w:highlight w:val="yellow"/>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B20603" w:rsidRDefault="00B20603">
      <w:pPr>
        <w:rPr>
          <w:rFonts w:ascii="GHEA Grapalat" w:hAnsi="GHEA Grapalat" w:cs="Sylfaen"/>
          <w:b/>
          <w:sz w:val="20"/>
          <w:szCs w:val="20"/>
          <w:lang w:val="es-ES" w:eastAsia="ru-RU"/>
        </w:rPr>
      </w:pPr>
      <w:r>
        <w:rPr>
          <w:rFonts w:ascii="GHEA Grapalat" w:hAnsi="GHEA Grapalat" w:cs="Sylfaen"/>
          <w:b/>
          <w:sz w:val="20"/>
          <w:lang w:val="es-ES"/>
        </w:rPr>
        <w:br w:type="page"/>
      </w:r>
    </w:p>
    <w:p w:rsidR="006546D4" w:rsidRPr="00A71D81" w:rsidRDefault="006546D4" w:rsidP="006546D4">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rsidR="006546D4" w:rsidRPr="00A71D81" w:rsidRDefault="006546D4" w:rsidP="006546D4">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D81F53">
        <w:rPr>
          <w:rFonts w:ascii="GHEA Grapalat" w:hAnsi="GHEA Grapalat"/>
          <w:b/>
          <w:color w:val="000000"/>
          <w:lang w:val="hy-AM"/>
        </w:rPr>
        <w:t>ԳՀԱՊՁԲ-ՀՎԿԱԿ-2022-75</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6546D4" w:rsidRPr="00A71D81" w:rsidRDefault="006546D4" w:rsidP="006546D4">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B2572B" w:rsidRPr="00A71D81" w:rsidRDefault="00B2572B" w:rsidP="00EF3662">
      <w:pPr>
        <w:jc w:val="center"/>
        <w:rPr>
          <w:rFonts w:ascii="GHEA Grapalat" w:hAnsi="GHEA Grapalat" w:cs="Sylfaen"/>
          <w:b/>
          <w:lang w:val="es-ES"/>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p>
    <w:p w:rsidR="006546D4" w:rsidRPr="00A71D81" w:rsidRDefault="006546D4" w:rsidP="006546D4">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Pr="00A71D81">
        <w:rPr>
          <w:rFonts w:ascii="GHEA Grapalat" w:hAnsi="GHEA Grapalat" w:cs="Sylfaen"/>
          <w:color w:val="auto"/>
          <w:sz w:val="24"/>
          <w:szCs w:val="24"/>
          <w:lang w:val="es-ES"/>
        </w:rPr>
        <w:t xml:space="preserve"> մասնակցելու</w:t>
      </w:r>
      <w:r w:rsidRPr="00A71D81">
        <w:rPr>
          <w:rFonts w:ascii="GHEA Grapalat" w:hAnsi="GHEA Grapalat" w:cs="Arial"/>
          <w:color w:val="auto"/>
          <w:sz w:val="24"/>
          <w:szCs w:val="24"/>
          <w:lang w:val="es-ES"/>
        </w:rPr>
        <w:t xml:space="preserve">  </w:t>
      </w:r>
    </w:p>
    <w:p w:rsidR="00B2572B" w:rsidRPr="00A71D81" w:rsidRDefault="00B2572B" w:rsidP="00EF3662">
      <w:pPr>
        <w:pStyle w:val="Heading6"/>
        <w:jc w:val="center"/>
        <w:rPr>
          <w:rFonts w:ascii="GHEA Grapalat" w:hAnsi="GHEA Grapalat" w:cs="Arial"/>
          <w:color w:val="auto"/>
          <w:sz w:val="24"/>
          <w:szCs w:val="24"/>
          <w:lang w:val="es-ES"/>
        </w:rPr>
      </w:pP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gramStart"/>
      <w:r w:rsidRPr="00A71D81">
        <w:rPr>
          <w:rFonts w:ascii="GHEA Grapalat" w:hAnsi="GHEA Grapalat" w:cs="Sylfaen"/>
          <w:sz w:val="20"/>
          <w:szCs w:val="20"/>
          <w:lang w:val="es-ES"/>
        </w:rPr>
        <w:t>հայտնում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8B4582" w:rsidRDefault="006546D4" w:rsidP="00D333E9">
      <w:pPr>
        <w:jc w:val="both"/>
        <w:rPr>
          <w:rFonts w:ascii="GHEA Grapalat" w:hAnsi="GHEA Grapalat" w:cs="Arial"/>
          <w:sz w:val="20"/>
          <w:szCs w:val="20"/>
          <w:lang w:val="es-ES"/>
        </w:rPr>
      </w:pPr>
      <w:r w:rsidRPr="001F3811">
        <w:rPr>
          <w:rFonts w:ascii="GHEA Grapalat" w:hAnsi="GHEA Grapalat"/>
          <w:sz w:val="20"/>
          <w:szCs w:val="20"/>
          <w:lang w:val="hy-AM"/>
        </w:rPr>
        <w:t>ԱՆ «ՀՎԿ ԱԶԳԱՅԻՆ ԿԵՆՏՐՈՆ» ՊՈԱԿ</w:t>
      </w:r>
      <w:r w:rsidRPr="001F3811">
        <w:rPr>
          <w:rFonts w:ascii="GHEA Grapalat" w:hAnsi="GHEA Grapalat"/>
          <w:sz w:val="20"/>
          <w:szCs w:val="20"/>
          <w:lang w:val="es-ES"/>
        </w:rPr>
        <w:t>-</w:t>
      </w:r>
      <w:r w:rsidRPr="001F3811">
        <w:rPr>
          <w:rFonts w:ascii="GHEA Grapalat" w:hAnsi="GHEA Grapalat" w:cs="Sylfaen"/>
          <w:sz w:val="20"/>
          <w:szCs w:val="20"/>
          <w:lang w:val="es-ES"/>
        </w:rPr>
        <w:t>ի կողմից</w:t>
      </w:r>
      <w:r w:rsidRPr="001F3811">
        <w:rPr>
          <w:rFonts w:ascii="GHEA Grapalat" w:hAnsi="GHEA Grapalat"/>
          <w:sz w:val="20"/>
          <w:szCs w:val="20"/>
          <w:lang w:val="es-ES"/>
        </w:rPr>
        <w:t xml:space="preserve"> </w:t>
      </w:r>
      <w:r w:rsidRPr="001F3811">
        <w:rPr>
          <w:rFonts w:ascii="GHEA Grapalat" w:hAnsi="GHEA Grapalat"/>
          <w:b/>
          <w:color w:val="000000"/>
          <w:sz w:val="20"/>
          <w:szCs w:val="20"/>
          <w:lang w:val="hy-AM"/>
        </w:rPr>
        <w:t>«</w:t>
      </w:r>
      <w:r w:rsidR="00D81F53">
        <w:rPr>
          <w:rFonts w:ascii="GHEA Grapalat" w:hAnsi="GHEA Grapalat"/>
          <w:b/>
          <w:color w:val="000000"/>
          <w:sz w:val="20"/>
          <w:szCs w:val="20"/>
          <w:lang w:val="hy-AM"/>
        </w:rPr>
        <w:t>ԳՀԱՊՁԲ-ՀՎԿԱԿ-2022-75</w:t>
      </w:r>
      <w:r w:rsidRPr="001F3811">
        <w:rPr>
          <w:rFonts w:ascii="GHEA Grapalat" w:hAnsi="GHEA Grapalat"/>
          <w:b/>
          <w:color w:val="000000"/>
          <w:sz w:val="20"/>
          <w:szCs w:val="20"/>
          <w:lang w:val="hy-AM"/>
        </w:rPr>
        <w:t>»</w:t>
      </w:r>
      <w:r w:rsidRPr="001D18DF">
        <w:rPr>
          <w:rFonts w:ascii="GHEA Grapalat" w:hAnsi="GHEA Grapalat"/>
          <w:sz w:val="20"/>
          <w:szCs w:val="20"/>
          <w:lang w:val="es-ES"/>
        </w:rPr>
        <w:t xml:space="preserve"> </w:t>
      </w:r>
      <w:r w:rsidRPr="001D18DF">
        <w:rPr>
          <w:rFonts w:ascii="GHEA Grapalat" w:hAnsi="GHEA Grapalat" w:cs="Sylfaen"/>
          <w:sz w:val="20"/>
          <w:szCs w:val="20"/>
          <w:lang w:val="es-ES"/>
        </w:rPr>
        <w:t>ծածկագրով հայտարարված</w:t>
      </w:r>
      <w:r w:rsidR="00E320A5">
        <w:rPr>
          <w:rFonts w:ascii="GHEA Grapalat" w:hAnsi="GHEA Grapalat" w:cs="Sylfaen"/>
          <w:sz w:val="20"/>
          <w:szCs w:val="20"/>
          <w:lang w:val="es-ES"/>
        </w:rPr>
        <w:t xml:space="preserve"> </w:t>
      </w:r>
      <w:r>
        <w:rPr>
          <w:rFonts w:ascii="GHEA Grapalat" w:hAnsi="GHEA Grapalat" w:cs="Sylfaen"/>
          <w:sz w:val="20"/>
          <w:szCs w:val="20"/>
          <w:lang w:val="hy-AM"/>
        </w:rPr>
        <w:t>գնանշման հարցման</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p>
    <w:p w:rsidR="008B4582" w:rsidRDefault="00D333E9" w:rsidP="00D333E9">
      <w:pPr>
        <w:jc w:val="both"/>
        <w:rPr>
          <w:rFonts w:ascii="GHEA Grapalat" w:hAnsi="GHEA Grapalat" w:cs="Arial"/>
          <w:sz w:val="20"/>
          <w:szCs w:val="20"/>
          <w:lang w:val="es-ES"/>
        </w:rPr>
      </w:pPr>
      <w:r>
        <w:rPr>
          <w:rFonts w:ascii="GHEA Grapalat" w:hAnsi="GHEA Grapalat" w:cs="Arial"/>
          <w:sz w:val="20"/>
          <w:szCs w:val="20"/>
          <w:lang w:val="es-ES"/>
        </w:rPr>
        <w:t xml:space="preserve">                                                               </w:t>
      </w:r>
      <w:r w:rsidR="00B2572B" w:rsidRPr="00A71D81">
        <w:rPr>
          <w:rFonts w:ascii="GHEA Grapalat" w:hAnsi="GHEA Grapalat" w:cs="Arial"/>
          <w:sz w:val="20"/>
          <w:szCs w:val="20"/>
          <w:lang w:val="es-ES"/>
        </w:rPr>
        <w:t xml:space="preserve"> </w:t>
      </w:r>
      <w:proofErr w:type="gramStart"/>
      <w:r w:rsidRPr="00A71D81">
        <w:rPr>
          <w:rFonts w:ascii="GHEA Grapalat" w:hAnsi="GHEA Grapalat" w:cs="Sylfaen"/>
          <w:vertAlign w:val="superscript"/>
          <w:lang w:val="es-ES"/>
        </w:rPr>
        <w:t>չափաբաժնի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B2572B" w:rsidRPr="00A71D81" w:rsidRDefault="00B2572B" w:rsidP="00EF3662">
      <w:pPr>
        <w:jc w:val="both"/>
        <w:rPr>
          <w:rFonts w:ascii="GHEA Grapalat" w:hAnsi="GHEA Grapalat"/>
          <w:sz w:val="20"/>
          <w:szCs w:val="20"/>
          <w:lang w:val="es-ES"/>
        </w:rPr>
      </w:pPr>
      <w:r w:rsidRPr="00A71D81">
        <w:rPr>
          <w:rFonts w:ascii="GHEA Grapalat" w:hAnsi="GHEA Grapalat" w:cs="Arial"/>
          <w:sz w:val="20"/>
          <w:szCs w:val="20"/>
          <w:lang w:val="es-ES"/>
        </w:rPr>
        <w:t>(</w:t>
      </w:r>
      <w:proofErr w:type="gramStart"/>
      <w:r w:rsidRPr="00A71D81">
        <w:rPr>
          <w:rFonts w:ascii="GHEA Grapalat" w:hAnsi="GHEA Grapalat" w:cs="Sylfaen"/>
          <w:sz w:val="20"/>
          <w:szCs w:val="20"/>
          <w:lang w:val="es-ES"/>
        </w:rPr>
        <w:t>չափաբաժիններին</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gramStart"/>
      <w:r w:rsidRPr="00A71D81">
        <w:rPr>
          <w:rFonts w:ascii="GHEA Grapalat" w:hAnsi="GHEA Grapalat" w:cs="Sylfaen"/>
          <w:sz w:val="20"/>
          <w:szCs w:val="20"/>
          <w:lang w:val="es-ES"/>
        </w:rPr>
        <w:t>ռեզիդենտ</w:t>
      </w:r>
      <w:proofErr w:type="gramEnd"/>
      <w:r w:rsidRPr="00A71D81">
        <w:rPr>
          <w:rFonts w:ascii="GHEA Grapalat" w:hAnsi="GHEA Grapalat" w:cs="Sylfaen"/>
          <w:sz w:val="20"/>
          <w:szCs w:val="20"/>
          <w:lang w:val="es-ES"/>
        </w:rPr>
        <w:t xml:space="preserve">: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երկրի</w:t>
      </w:r>
      <w:proofErr w:type="gramEnd"/>
      <w:r w:rsidRPr="00A71D81">
        <w:rPr>
          <w:rFonts w:ascii="GHEA Grapalat" w:hAnsi="GHEA Grapalat" w:cs="Arial"/>
          <w:vertAlign w:val="superscript"/>
          <w:lang w:val="es-ES"/>
        </w:rPr>
        <w:t xml:space="preserve">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00D50E2B">
        <w:rPr>
          <w:rFonts w:ascii="GHEA Grapalat" w:hAnsi="GHEA Grapalat"/>
          <w:sz w:val="20"/>
          <w:szCs w:val="20"/>
          <w:u w:val="single"/>
          <w:lang w:val="es-ES"/>
        </w:rPr>
        <w:t xml:space="preserve">                                   </w:t>
      </w: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հարկի</w:t>
      </w:r>
      <w:proofErr w:type="gramEnd"/>
      <w:r w:rsidRPr="00A71D81">
        <w:rPr>
          <w:rFonts w:ascii="GHEA Grapalat" w:hAnsi="GHEA Grapalat" w:cs="Arial"/>
          <w:vertAlign w:val="superscript"/>
          <w:lang w:val="es-ES"/>
        </w:rPr>
        <w:t xml:space="preserve">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էլեկտրոնային</w:t>
      </w:r>
      <w:proofErr w:type="gramEnd"/>
      <w:r w:rsidRPr="00A71D81">
        <w:rPr>
          <w:rFonts w:ascii="GHEA Grapalat" w:hAnsi="GHEA Grapalat" w:cs="Arial"/>
          <w:vertAlign w:val="superscript"/>
          <w:lang w:val="es-ES"/>
        </w:rPr>
        <w:t xml:space="preserve">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6C3873" w:rsidRPr="00A71D81" w:rsidRDefault="006C3873" w:rsidP="00975F7E">
      <w:pPr>
        <w:ind w:firstLine="709"/>
        <w:jc w:val="both"/>
        <w:rPr>
          <w:rFonts w:ascii="GHEA Grapalat" w:hAnsi="GHEA Grapalat"/>
          <w:sz w:val="20"/>
          <w:lang w:val="es-ES"/>
        </w:rPr>
      </w:pPr>
      <w:r w:rsidRPr="00A71D81">
        <w:rPr>
          <w:rFonts w:ascii="GHEA Grapalat" w:hAnsi="GHEA Grapalat" w:cs="Arial"/>
          <w:sz w:val="20"/>
          <w:szCs w:val="20"/>
          <w:lang w:val="es-ES"/>
        </w:rPr>
        <w:t>Սույնով</w:t>
      </w:r>
      <w:r w:rsidRPr="00A71D81">
        <w:rPr>
          <w:rFonts w:ascii="GHEA Grapalat" w:hAnsi="GHEA Grapalat"/>
          <w:sz w:val="20"/>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es-ES"/>
        </w:rPr>
        <w:t xml:space="preserve">                         </w:t>
      </w:r>
      <w:r w:rsidRPr="00A71D81">
        <w:rPr>
          <w:rFonts w:ascii="GHEA Grapalat" w:hAnsi="GHEA Grapalat"/>
          <w:sz w:val="20"/>
          <w:u w:val="single"/>
          <w:lang w:val="hy-AM"/>
        </w:rPr>
        <w:t xml:space="preserve">          </w:t>
      </w:r>
      <w:r w:rsidRPr="00A71D81">
        <w:rPr>
          <w:rFonts w:ascii="GHEA Grapalat" w:hAnsi="GHEA Grapalat"/>
          <w:lang w:val="hy-AM"/>
        </w:rPr>
        <w:t>-</w:t>
      </w:r>
      <w:r w:rsidRPr="00A71D81">
        <w:rPr>
          <w:rFonts w:ascii="GHEA Grapalat" w:hAnsi="GHEA Grapalat" w:cs="Arial"/>
          <w:sz w:val="20"/>
          <w:szCs w:val="20"/>
          <w:lang w:val="es-ES"/>
        </w:rPr>
        <w:t>ն հայտարարում և հավաստում է, որ՝</w:t>
      </w:r>
      <w:r w:rsidRPr="00A71D81">
        <w:rPr>
          <w:rFonts w:ascii="GHEA Grapalat" w:hAnsi="GHEA Grapalat" w:cs="Arial"/>
          <w:lang w:val="hy-AM"/>
        </w:rPr>
        <w:t xml:space="preserve"> </w:t>
      </w:r>
    </w:p>
    <w:p w:rsidR="006C3873" w:rsidRPr="00A71D81" w:rsidRDefault="006C3873" w:rsidP="00975F7E">
      <w:pPr>
        <w:jc w:val="both"/>
        <w:rPr>
          <w:rFonts w:ascii="GHEA Grapalat" w:hAnsi="GHEA Grapalat"/>
          <w:i/>
          <w:sz w:val="16"/>
          <w:vertAlign w:val="superscript"/>
          <w:lang w:val="es-ES"/>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es-ES"/>
        </w:rPr>
        <w:t xml:space="preserve">                                    </w:t>
      </w:r>
      <w:r w:rsidRPr="00A71D81">
        <w:rPr>
          <w:rFonts w:ascii="GHEA Grapalat" w:hAnsi="GHEA Grapalat" w:cs="Sylfaen"/>
          <w:vertAlign w:val="superscript"/>
          <w:lang w:val="hy-AM"/>
        </w:rPr>
        <w:t>մասնակցի անվանում</w:t>
      </w:r>
    </w:p>
    <w:p w:rsidR="004B7C30" w:rsidRPr="00A71D81" w:rsidRDefault="006C3873" w:rsidP="00975F7E">
      <w:pPr>
        <w:ind w:firstLine="708"/>
        <w:jc w:val="both"/>
        <w:rPr>
          <w:rFonts w:ascii="GHEA Grapalat" w:hAnsi="GHEA Grapalat" w:cs="Sylfaen"/>
          <w:sz w:val="20"/>
          <w:lang w:val="hy-AM"/>
        </w:rPr>
      </w:pPr>
      <w:r w:rsidRPr="00A71D81">
        <w:rPr>
          <w:rFonts w:ascii="GHEA Grapalat" w:hAnsi="GHEA Grapalat" w:cs="Arial"/>
          <w:sz w:val="20"/>
          <w:szCs w:val="20"/>
          <w:lang w:val="es-ES"/>
        </w:rPr>
        <w:t xml:space="preserve">1) </w:t>
      </w:r>
      <w:r w:rsidR="00BE788A" w:rsidRPr="00A71D81">
        <w:rPr>
          <w:rFonts w:ascii="GHEA Grapalat" w:hAnsi="GHEA Grapalat" w:cs="Arial"/>
          <w:sz w:val="20"/>
          <w:szCs w:val="20"/>
          <w:lang w:val="es-ES"/>
        </w:rPr>
        <w:t xml:space="preserve">բավարարում է </w:t>
      </w:r>
      <w:r w:rsidR="00BE788A" w:rsidRPr="001F3811">
        <w:rPr>
          <w:rFonts w:ascii="GHEA Grapalat" w:hAnsi="GHEA Grapalat"/>
          <w:b/>
          <w:color w:val="000000"/>
          <w:sz w:val="20"/>
          <w:szCs w:val="20"/>
          <w:lang w:val="hy-AM"/>
        </w:rPr>
        <w:t>«</w:t>
      </w:r>
      <w:r w:rsidR="00D81F53">
        <w:rPr>
          <w:rFonts w:ascii="GHEA Grapalat" w:hAnsi="GHEA Grapalat"/>
          <w:b/>
          <w:color w:val="000000"/>
          <w:sz w:val="20"/>
          <w:szCs w:val="20"/>
          <w:lang w:val="hy-AM"/>
        </w:rPr>
        <w:t>ԳՀԱՊՁԲ-ՀՎԿԱԿ-2022-75</w:t>
      </w:r>
      <w:r w:rsidR="00BE788A" w:rsidRPr="001F3811">
        <w:rPr>
          <w:rFonts w:ascii="GHEA Grapalat" w:hAnsi="GHEA Grapalat"/>
          <w:b/>
          <w:color w:val="000000"/>
          <w:sz w:val="20"/>
          <w:szCs w:val="20"/>
          <w:lang w:val="hy-AM"/>
        </w:rPr>
        <w:t>»</w:t>
      </w:r>
      <w:r w:rsidR="00BE788A">
        <w:rPr>
          <w:rFonts w:ascii="GHEA Grapalat" w:hAnsi="GHEA Grapalat"/>
          <w:b/>
          <w:color w:val="000000"/>
          <w:sz w:val="20"/>
          <w:szCs w:val="20"/>
          <w:lang w:val="hy-AM"/>
        </w:rPr>
        <w:t xml:space="preserve"> </w:t>
      </w:r>
      <w:r w:rsidR="00BE788A" w:rsidRPr="00A71D81">
        <w:rPr>
          <w:rFonts w:ascii="GHEA Grapalat" w:hAnsi="GHEA Grapalat" w:cs="Arial"/>
          <w:sz w:val="20"/>
          <w:szCs w:val="20"/>
          <w:lang w:val="es-ES"/>
        </w:rPr>
        <w:t xml:space="preserve">ծածկագրով </w:t>
      </w:r>
      <w:r w:rsidR="00BE788A">
        <w:rPr>
          <w:rFonts w:ascii="GHEA Grapalat" w:hAnsi="GHEA Grapalat" w:cs="Arial"/>
          <w:sz w:val="20"/>
          <w:szCs w:val="20"/>
          <w:lang w:val="hy-AM"/>
        </w:rPr>
        <w:t>գնանշման հարցման</w:t>
      </w:r>
      <w:r w:rsidR="00BE788A" w:rsidRPr="00A71D81">
        <w:rPr>
          <w:rFonts w:ascii="GHEA Grapalat" w:hAnsi="GHEA Grapalat" w:cs="Arial"/>
          <w:sz w:val="20"/>
          <w:szCs w:val="20"/>
          <w:lang w:val="es-ES"/>
        </w:rPr>
        <w:t xml:space="preserve"> </w:t>
      </w:r>
      <w:r w:rsidRPr="00A71D81">
        <w:rPr>
          <w:rFonts w:ascii="GHEA Grapalat" w:hAnsi="GHEA Grapalat" w:cs="Arial"/>
          <w:sz w:val="20"/>
          <w:szCs w:val="20"/>
          <w:lang w:val="es-ES"/>
        </w:rPr>
        <w:t xml:space="preserve">հրավերով սահմանված մասնակցության իրավունքի պահանջներին </w:t>
      </w:r>
      <w:r w:rsidR="00EB07BB" w:rsidRPr="00A71D81">
        <w:rPr>
          <w:rFonts w:ascii="GHEA Grapalat" w:hAnsi="GHEA Grapalat" w:cs="Arial"/>
          <w:sz w:val="20"/>
          <w:szCs w:val="20"/>
          <w:lang w:val="hy-AM"/>
        </w:rPr>
        <w:t xml:space="preserve"> և </w:t>
      </w:r>
      <w:r w:rsidR="00361308" w:rsidRPr="00A71D81">
        <w:rPr>
          <w:rFonts w:ascii="GHEA Grapalat" w:hAnsi="GHEA Grapalat" w:cs="Sylfaen"/>
          <w:sz w:val="20"/>
          <w:lang w:val="hy-AM"/>
        </w:rPr>
        <w:t>պարտավորվում</w:t>
      </w:r>
      <w:r w:rsidR="00EB07BB" w:rsidRPr="00A71D81">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A71D81">
        <w:rPr>
          <w:rFonts w:ascii="GHEA Grapalat" w:hAnsi="GHEA Grapalat" w:cs="Sylfaen"/>
          <w:sz w:val="20"/>
          <w:lang w:val="hy-AM"/>
        </w:rPr>
        <w:t>նել</w:t>
      </w:r>
      <w:r w:rsidR="00EB07BB" w:rsidRPr="00A71D81">
        <w:rPr>
          <w:rFonts w:ascii="GHEA Grapalat" w:hAnsi="GHEA Grapalat" w:cs="Sylfaen"/>
          <w:sz w:val="20"/>
          <w:lang w:val="hy-AM"/>
        </w:rPr>
        <w:t xml:space="preserve"> որակավորման ապահովում</w:t>
      </w:r>
      <w:r w:rsidR="00734132" w:rsidRPr="00A71D81">
        <w:rPr>
          <w:rStyle w:val="FootnoteReference"/>
          <w:rFonts w:ascii="GHEA Grapalat" w:hAnsi="GHEA Grapalat" w:cs="Sylfaen"/>
          <w:sz w:val="20"/>
          <w:lang w:val="hy-AM"/>
        </w:rPr>
        <w:footnoteReference w:id="2"/>
      </w:r>
      <w:r w:rsidR="00E97AB0" w:rsidRPr="00A71D81">
        <w:rPr>
          <w:rFonts w:ascii="GHEA Grapalat" w:hAnsi="GHEA Grapalat" w:cs="Sylfaen"/>
          <w:sz w:val="20"/>
          <w:lang w:val="es-ES"/>
        </w:rPr>
        <w:t>.</w:t>
      </w:r>
      <w:r w:rsidR="00EB07BB" w:rsidRPr="00A71D81">
        <w:rPr>
          <w:rFonts w:ascii="GHEA Grapalat" w:hAnsi="GHEA Grapalat" w:cs="Sylfaen"/>
          <w:sz w:val="20"/>
          <w:lang w:val="hy-AM"/>
        </w:rPr>
        <w:t xml:space="preserve"> </w:t>
      </w:r>
    </w:p>
    <w:p w:rsidR="006C3873" w:rsidRPr="00A71D81" w:rsidRDefault="00887807" w:rsidP="00975F7E">
      <w:pPr>
        <w:ind w:firstLine="708"/>
        <w:jc w:val="both"/>
        <w:rPr>
          <w:rFonts w:ascii="GHEA Grapalat" w:hAnsi="GHEA Grapalat" w:cs="Arial"/>
          <w:sz w:val="22"/>
          <w:szCs w:val="22"/>
          <w:lang w:val="es-ES"/>
        </w:rPr>
      </w:pPr>
      <w:r w:rsidRPr="00A71D81">
        <w:rPr>
          <w:rFonts w:ascii="GHEA Grapalat" w:hAnsi="GHEA Grapalat" w:cs="Arial"/>
          <w:sz w:val="20"/>
          <w:szCs w:val="20"/>
          <w:lang w:val="hy-AM"/>
        </w:rPr>
        <w:t>2</w:t>
      </w:r>
      <w:r w:rsidR="006C3873" w:rsidRPr="00A71D81">
        <w:rPr>
          <w:rFonts w:ascii="GHEA Grapalat" w:hAnsi="GHEA Grapalat" w:cs="Arial"/>
          <w:sz w:val="20"/>
          <w:szCs w:val="20"/>
          <w:lang w:val="es-ES"/>
        </w:rPr>
        <w:t xml:space="preserve">) </w:t>
      </w:r>
      <w:r w:rsidR="00BE788A" w:rsidRPr="001F3811">
        <w:rPr>
          <w:rFonts w:ascii="GHEA Grapalat" w:hAnsi="GHEA Grapalat"/>
          <w:b/>
          <w:color w:val="000000"/>
          <w:sz w:val="20"/>
          <w:szCs w:val="20"/>
          <w:lang w:val="hy-AM"/>
        </w:rPr>
        <w:t>«</w:t>
      </w:r>
      <w:r w:rsidR="00D81F53">
        <w:rPr>
          <w:rFonts w:ascii="GHEA Grapalat" w:hAnsi="GHEA Grapalat"/>
          <w:b/>
          <w:color w:val="000000"/>
          <w:sz w:val="20"/>
          <w:szCs w:val="20"/>
          <w:lang w:val="hy-AM"/>
        </w:rPr>
        <w:t>ԳՀԱՊՁԲ-ՀՎԿԱԿ-2022-75</w:t>
      </w:r>
      <w:r w:rsidR="00BE788A" w:rsidRPr="001F3811">
        <w:rPr>
          <w:rFonts w:ascii="GHEA Grapalat" w:hAnsi="GHEA Grapalat"/>
          <w:b/>
          <w:color w:val="000000"/>
          <w:sz w:val="20"/>
          <w:szCs w:val="20"/>
          <w:lang w:val="hy-AM"/>
        </w:rPr>
        <w:t>»</w:t>
      </w:r>
      <w:r w:rsidR="00BE788A" w:rsidRPr="001D18DF">
        <w:rPr>
          <w:rFonts w:ascii="GHEA Grapalat" w:hAnsi="GHEA Grapalat"/>
          <w:sz w:val="20"/>
          <w:szCs w:val="20"/>
          <w:lang w:val="es-ES"/>
        </w:rPr>
        <w:t xml:space="preserve"> </w:t>
      </w:r>
      <w:r w:rsidR="00BE788A">
        <w:rPr>
          <w:rFonts w:ascii="GHEA Grapalat" w:hAnsi="GHEA Grapalat"/>
          <w:sz w:val="20"/>
          <w:szCs w:val="20"/>
          <w:lang w:val="hy-AM"/>
        </w:rPr>
        <w:t xml:space="preserve">գնանշման հարցմանը </w:t>
      </w:r>
      <w:r w:rsidR="006C3873" w:rsidRPr="00A71D81">
        <w:rPr>
          <w:rFonts w:ascii="GHEA Grapalat" w:hAnsi="GHEA Grapalat" w:cs="Arial"/>
          <w:sz w:val="20"/>
          <w:szCs w:val="20"/>
          <w:lang w:val="es-ES"/>
        </w:rPr>
        <w:t>մասնակցելու շրջանակում`</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Pr="00A71D81">
        <w:rPr>
          <w:rFonts w:ascii="GHEA Grapalat" w:hAnsi="GHEA Grapalat" w:cs="Arial"/>
          <w:sz w:val="20"/>
          <w:szCs w:val="20"/>
          <w:lang w:val="es-ES"/>
        </w:rPr>
        <w:t>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փոխկապակցված</w:t>
      </w:r>
      <w:proofErr w:type="gramEnd"/>
      <w:r w:rsidRPr="00A71D81">
        <w:rPr>
          <w:rFonts w:ascii="GHEA Grapalat" w:hAnsi="GHEA Grapalat" w:cs="Arial"/>
          <w:sz w:val="20"/>
          <w:szCs w:val="20"/>
          <w:lang w:val="es-ES"/>
        </w:rPr>
        <w:t xml:space="preserve">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lastRenderedPageBreak/>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կողմից</w:t>
      </w:r>
      <w:proofErr w:type="gramEnd"/>
      <w:r w:rsidRPr="00A71D81">
        <w:rPr>
          <w:rFonts w:ascii="GHEA Grapalat" w:hAnsi="GHEA Grapalat" w:cs="Arial"/>
          <w:sz w:val="20"/>
          <w:szCs w:val="20"/>
          <w:lang w:val="es-ES"/>
        </w:rPr>
        <w:t xml:space="preserve">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proofErr w:type="gramStart"/>
      <w:r w:rsidRPr="00A71D81">
        <w:rPr>
          <w:rFonts w:ascii="GHEA Grapalat" w:hAnsi="GHEA Grapalat" w:cs="Arial"/>
          <w:sz w:val="20"/>
          <w:szCs w:val="20"/>
          <w:lang w:val="es-ES"/>
        </w:rPr>
        <w:t>պատկանող</w:t>
      </w:r>
      <w:proofErr w:type="gramEnd"/>
      <w:r w:rsidRPr="00A71D81">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proofErr w:type="gramStart"/>
      <w:r w:rsidRPr="00A71D81">
        <w:rPr>
          <w:rFonts w:ascii="GHEA Grapalat" w:hAnsi="GHEA Grapalat" w:cs="Arial"/>
          <w:sz w:val="20"/>
          <w:szCs w:val="20"/>
          <w:lang w:val="es-ES"/>
        </w:rPr>
        <w:t>տեղեկություններ</w:t>
      </w:r>
      <w:proofErr w:type="gramEnd"/>
      <w:r w:rsidRPr="00A71D81">
        <w:rPr>
          <w:rFonts w:ascii="GHEA Grapalat" w:hAnsi="GHEA Grapalat" w:cs="Arial"/>
          <w:sz w:val="20"/>
          <w:szCs w:val="20"/>
          <w:lang w:val="es-ES"/>
        </w:rPr>
        <w:t xml:space="preserve">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0039708B">
        <w:rPr>
          <w:rFonts w:ascii="GHEA Grapalat" w:hAnsi="GHEA Grapalat"/>
          <w:sz w:val="20"/>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proofErr w:type="gramStart"/>
      <w:r w:rsidRPr="00A71D81">
        <w:rPr>
          <w:rFonts w:ascii="GHEA Grapalat" w:hAnsi="GHEA Grapalat"/>
          <w:sz w:val="20"/>
          <w:lang w:val="es-ES"/>
        </w:rPr>
        <w:t>ապրանքի</w:t>
      </w:r>
      <w:proofErr w:type="gramEnd"/>
      <w:r w:rsidRPr="00A71D81">
        <w:rPr>
          <w:rFonts w:ascii="GHEA Grapalat" w:hAnsi="GHEA Grapalat"/>
          <w:sz w:val="20"/>
          <w:lang w:val="es-ES"/>
        </w:rPr>
        <w:t xml:space="preserve">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A71D81"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A71D81" w:rsidRDefault="00B2572B" w:rsidP="00EF3662">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Style w:val="FootnoteReference"/>
          <w:rFonts w:ascii="GHEA Grapalat" w:hAnsi="GHEA Grapalat" w:cs="Arial"/>
          <w:color w:val="FFFFFF"/>
          <w:sz w:val="20"/>
          <w:lang w:val="hy-AM"/>
        </w:rPr>
        <w:footnoteReference w:id="3"/>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B2572B" w:rsidRPr="00A71D81" w:rsidRDefault="00B2572B" w:rsidP="00EF3662">
      <w:pPr>
        <w:pStyle w:val="BodyTextIndent3"/>
        <w:spacing w:line="240" w:lineRule="auto"/>
        <w:jc w:val="right"/>
        <w:rPr>
          <w:rFonts w:ascii="GHEA Grapalat" w:hAnsi="GHEA Grapalat"/>
          <w:b/>
          <w:lang w:val="hy-AM"/>
        </w:rPr>
      </w:pPr>
    </w:p>
    <w:p w:rsidR="00B2572B" w:rsidRPr="00A71D81" w:rsidRDefault="00B2572B" w:rsidP="00EF3662">
      <w:pPr>
        <w:pStyle w:val="BodyTextIndent3"/>
        <w:spacing w:line="240" w:lineRule="auto"/>
        <w:jc w:val="right"/>
        <w:rPr>
          <w:rFonts w:ascii="GHEA Grapalat" w:hAnsi="GHEA Grapalat"/>
          <w:b/>
          <w:lang w:val="hy-AM"/>
        </w:rPr>
      </w:pPr>
    </w:p>
    <w:p w:rsidR="007B263F" w:rsidRPr="00A71D81" w:rsidRDefault="00CE3A99" w:rsidP="007B263F">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br w:type="page"/>
      </w:r>
    </w:p>
    <w:p w:rsidR="007B263F" w:rsidRPr="00A71D81" w:rsidRDefault="007B263F" w:rsidP="007B263F">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1.1</w:t>
      </w:r>
    </w:p>
    <w:p w:rsidR="007B263F" w:rsidRPr="00A71D81" w:rsidRDefault="007B263F" w:rsidP="007B263F">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D81F53">
        <w:rPr>
          <w:rFonts w:ascii="GHEA Grapalat" w:hAnsi="GHEA Grapalat"/>
          <w:b/>
          <w:color w:val="000000"/>
          <w:lang w:val="hy-AM"/>
        </w:rPr>
        <w:t>ԳՀԱՊՁԲ-ՀՎԿԱԿ-2022-75</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7B263F" w:rsidRPr="00A71D81" w:rsidRDefault="007B263F" w:rsidP="007B263F">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7B263F" w:rsidRPr="00D41357" w:rsidRDefault="007B263F" w:rsidP="007B263F">
      <w:pPr>
        <w:ind w:left="-66"/>
        <w:jc w:val="center"/>
        <w:rPr>
          <w:rFonts w:ascii="GHEA Grapalat" w:hAnsi="GHEA Grapalat"/>
          <w:b/>
          <w:lang w:val="es-ES"/>
        </w:rPr>
      </w:pPr>
    </w:p>
    <w:p w:rsidR="000B1088" w:rsidRPr="007B263F" w:rsidRDefault="000B1088" w:rsidP="000B1088">
      <w:pPr>
        <w:ind w:left="-66"/>
        <w:jc w:val="center"/>
        <w:rPr>
          <w:rFonts w:ascii="GHEA Grapalat" w:hAnsi="GHEA Grapalat"/>
          <w:b/>
          <w:lang w:val="es-ES"/>
        </w:rPr>
      </w:pPr>
    </w:p>
    <w:p w:rsidR="000B1088" w:rsidRPr="00A71D81" w:rsidRDefault="000B1088" w:rsidP="000B1088">
      <w:pPr>
        <w:pStyle w:val="Heading3"/>
        <w:spacing w:line="240" w:lineRule="auto"/>
        <w:ind w:firstLine="567"/>
        <w:jc w:val="left"/>
        <w:rPr>
          <w:rFonts w:ascii="GHEA Grapalat" w:hAnsi="GHEA Grapalat"/>
          <w:b/>
          <w:lang w:val="hy-AM"/>
        </w:rPr>
      </w:pPr>
    </w:p>
    <w:p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Heading3"/>
        <w:spacing w:line="240" w:lineRule="auto"/>
        <w:ind w:firstLine="567"/>
        <w:rPr>
          <w:rFonts w:ascii="GHEA Grapalat" w:hAnsi="GHEA Grapalat" w:cs="Arial"/>
          <w:lang w:val="es-ES"/>
        </w:rPr>
      </w:pPr>
    </w:p>
    <w:p w:rsidR="002E3B99" w:rsidRDefault="000B1088" w:rsidP="002E3B99">
      <w:pPr>
        <w:ind w:firstLine="567"/>
        <w:jc w:val="both"/>
        <w:rPr>
          <w:rFonts w:ascii="GHEA Grapalat" w:hAnsi="GHEA Grapalat"/>
          <w:sz w:val="20"/>
          <w:vertAlign w:val="superscript"/>
          <w:lang w:val="hy-AM"/>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2E3B99" w:rsidRPr="00D41357">
        <w:rPr>
          <w:rFonts w:ascii="GHEA Grapalat" w:hAnsi="GHEA Grapalat"/>
          <w:b/>
          <w:color w:val="000000"/>
          <w:sz w:val="20"/>
          <w:szCs w:val="20"/>
          <w:lang w:val="hy-AM"/>
        </w:rPr>
        <w:t>«</w:t>
      </w:r>
      <w:r w:rsidR="00D81F53">
        <w:rPr>
          <w:rFonts w:ascii="GHEA Grapalat" w:hAnsi="GHEA Grapalat"/>
          <w:b/>
          <w:color w:val="000000"/>
          <w:sz w:val="20"/>
          <w:szCs w:val="20"/>
          <w:lang w:val="hy-AM"/>
        </w:rPr>
        <w:t>ԳՀԱՊՁԲ-ՀՎԿԱԿ-2022-75</w:t>
      </w:r>
      <w:r w:rsidR="002E3B99" w:rsidRPr="00D41357">
        <w:rPr>
          <w:rFonts w:ascii="GHEA Grapalat" w:hAnsi="GHEA Grapalat"/>
          <w:b/>
          <w:color w:val="000000"/>
          <w:sz w:val="20"/>
          <w:szCs w:val="20"/>
          <w:lang w:val="hy-AM"/>
        </w:rPr>
        <w:t>»</w:t>
      </w:r>
      <w:r w:rsidR="002E3B99" w:rsidRPr="00A71D81">
        <w:rPr>
          <w:rFonts w:ascii="GHEA Grapalat" w:hAnsi="GHEA Grapalat"/>
          <w:sz w:val="20"/>
          <w:vertAlign w:val="superscript"/>
          <w:lang w:val="es-ES"/>
        </w:rPr>
        <w:t xml:space="preserve">                                                    </w:t>
      </w:r>
      <w:r w:rsidR="002E3B99">
        <w:rPr>
          <w:rFonts w:ascii="GHEA Grapalat" w:hAnsi="GHEA Grapalat"/>
          <w:sz w:val="20"/>
          <w:vertAlign w:val="superscript"/>
          <w:lang w:val="hy-AM"/>
        </w:rPr>
        <w:t xml:space="preserve">  </w:t>
      </w:r>
    </w:p>
    <w:p w:rsidR="002E3B99" w:rsidRPr="00A71D81" w:rsidRDefault="002E3B99" w:rsidP="002E3B99">
      <w:pPr>
        <w:ind w:firstLine="567"/>
        <w:jc w:val="both"/>
        <w:rPr>
          <w:rFonts w:ascii="GHEA Grapalat" w:hAnsi="GHEA Grapalat" w:cs="Arial"/>
          <w:sz w:val="20"/>
          <w:szCs w:val="20"/>
          <w:u w:val="single"/>
          <w:lang w:val="es-ES"/>
        </w:rPr>
      </w:pPr>
      <w:r>
        <w:rPr>
          <w:rFonts w:ascii="GHEA Grapalat" w:hAnsi="GHEA Grapalat"/>
          <w:sz w:val="20"/>
          <w:vertAlign w:val="superscript"/>
          <w:lang w:val="hy-AM"/>
        </w:rPr>
        <w:t xml:space="preserve">                              </w:t>
      </w:r>
      <w:r w:rsidRPr="00A71D81">
        <w:rPr>
          <w:rFonts w:ascii="GHEA Grapalat" w:hAnsi="GHEA Grapalat"/>
          <w:sz w:val="20"/>
          <w:vertAlign w:val="superscript"/>
          <w:lang w:val="hy-AM"/>
        </w:rPr>
        <w:t>մասնակցի անվանումը</w:t>
      </w:r>
    </w:p>
    <w:p w:rsidR="000B1088" w:rsidRPr="00A71D81" w:rsidRDefault="002E3B99" w:rsidP="002E3B99">
      <w:pPr>
        <w:spacing w:after="240" w:line="360" w:lineRule="auto"/>
        <w:jc w:val="both"/>
        <w:rPr>
          <w:rFonts w:ascii="GHEA Grapalat" w:hAnsi="GHEA Grapalat"/>
          <w:lang w:val="hy-AM"/>
        </w:rPr>
      </w:pPr>
      <w:proofErr w:type="gramStart"/>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w:t>
      </w:r>
      <w:r>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w:t>
      </w:r>
      <w:r w:rsidR="000B1088" w:rsidRPr="00A71D81">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Heading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ED36CA" w:rsidRPr="00A71D81" w:rsidRDefault="00ED36CA" w:rsidP="007760A5">
            <w:pPr>
              <w:jc w:val="center"/>
              <w:rPr>
                <w:rFonts w:ascii="GHEA Grapalat" w:hAnsi="GHEA Grapalat"/>
                <w:b/>
                <w:bCs/>
                <w:sz w:val="16"/>
                <w:szCs w:val="18"/>
                <w:lang w:val="hy-AM"/>
              </w:rPr>
            </w:pPr>
            <w:r w:rsidRPr="00A71D81">
              <w:rPr>
                <w:rFonts w:ascii="GHEA Grapalat" w:hAnsi="GHEA Grapalat"/>
                <w:b/>
                <w:bCs/>
                <w:sz w:val="16"/>
                <w:szCs w:val="18"/>
                <w:lang w:val="hy-AM"/>
              </w:rPr>
              <w:t>մակնիշը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bl>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0B1088" w:rsidRPr="00A71D81"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Default="00BF1194" w:rsidP="000B1088">
      <w:pPr>
        <w:pStyle w:val="BodyTextIndent3"/>
        <w:spacing w:line="240" w:lineRule="auto"/>
        <w:ind w:firstLine="0"/>
        <w:jc w:val="right"/>
        <w:rPr>
          <w:rFonts w:ascii="GHEA Grapalat" w:hAnsi="GHEA Grapalat"/>
          <w:b/>
          <w:lang w:val="hy-AM"/>
        </w:rPr>
      </w:pPr>
    </w:p>
    <w:p w:rsidR="009F5C9A" w:rsidRPr="00A71D81" w:rsidRDefault="009F5C9A" w:rsidP="000B1088">
      <w:pPr>
        <w:pStyle w:val="BodyTextIndent3"/>
        <w:spacing w:line="240" w:lineRule="auto"/>
        <w:ind w:firstLine="0"/>
        <w:jc w:val="right"/>
        <w:rPr>
          <w:rFonts w:ascii="GHEA Grapalat" w:hAnsi="GHEA Grapalat"/>
          <w:b/>
          <w:lang w:val="hy-AM"/>
        </w:rPr>
      </w:pPr>
    </w:p>
    <w:p w:rsidR="003418E6" w:rsidRPr="00105BB0" w:rsidRDefault="003418E6" w:rsidP="003418E6">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105BB0">
        <w:rPr>
          <w:rFonts w:ascii="GHEA Grapalat" w:hAnsi="GHEA Grapalat" w:cs="Arial"/>
          <w:b/>
          <w:i w:val="0"/>
          <w:lang w:val="hy-AM"/>
        </w:rPr>
        <w:t>**</w:t>
      </w:r>
    </w:p>
    <w:p w:rsidR="003418E6" w:rsidRPr="00A71D81" w:rsidRDefault="003418E6" w:rsidP="003418E6">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D81F53">
        <w:rPr>
          <w:rFonts w:ascii="GHEA Grapalat" w:hAnsi="GHEA Grapalat"/>
          <w:b/>
          <w:color w:val="000000"/>
          <w:lang w:val="hy-AM"/>
        </w:rPr>
        <w:t>ԳՀԱՊՁԲ-ՀՎԿԱԿ-2022-75</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3418E6" w:rsidRPr="00A71D81" w:rsidRDefault="003418E6" w:rsidP="003418E6">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rPr>
          <w:rFonts w:ascii="GHEA Grapalat" w:eastAsia="GHEA Grapalat" w:hAnsi="GHEA Grapalat" w:cs="GHEA Grapalat"/>
          <w:b/>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Քաղաքացիությունը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Փողոցի անվանումը, շենքը </w:t>
            </w:r>
            <w:r w:rsidRPr="00A71D81">
              <w:rPr>
                <w:rFonts w:ascii="GHEA Grapalat" w:eastAsia="GHEA Grapalat" w:hAnsi="GHEA Grapalat" w:cs="GHEA Grapalat"/>
                <w:color w:val="000000"/>
              </w:rPr>
              <w:lastRenderedPageBreak/>
              <w:t>(տունը),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 xml:space="preserve">իրավաբանական անձից անհատույց ստացել է հաշվետու տարվան </w:t>
            </w:r>
            <w:r w:rsidRPr="00A71D81">
              <w:rPr>
                <w:rFonts w:ascii="GHEA Grapalat" w:eastAsia="GHEA Grapalat" w:hAnsi="GHEA Grapalat" w:cs="GHEA Grapalat"/>
              </w:rPr>
              <w:lastRenderedPageBreak/>
              <w:t>նախորդող տարվա ընթացքում տվյալ իրավաբանական անձի ստացած շահույթի առնվազն 15 տոկոսի չափով օգուտ</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Միջանկյալ իրավաբանական անձինք</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C2FFE">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r w:rsidRPr="00A71D81">
        <w:rPr>
          <w:rFonts w:ascii="GHEA Grapalat" w:eastAsia="GHEA Grapalat" w:hAnsi="GHEA Grapalat" w:cs="GHEA Grapalat"/>
          <w:b/>
          <w:color w:val="000000"/>
        </w:rPr>
        <w:lastRenderedPageBreak/>
        <w:t>Լրացուցիչ նշումներ</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BodyTextIndent3"/>
        <w:spacing w:line="240" w:lineRule="auto"/>
        <w:jc w:val="right"/>
        <w:rPr>
          <w:rFonts w:ascii="GHEA Grapalat" w:hAnsi="GHEA Grapalat" w:cs="Arial"/>
          <w:b/>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A71D81">
        <w:rPr>
          <w:rFonts w:ascii="GHEA Grapalat" w:eastAsia="GHEA Grapalat" w:hAnsi="GHEA Grapalat" w:cs="GHEA Grapalat"/>
        </w:rPr>
        <w:t xml:space="preserve">Կանոնադրական կապիտալում և՛ ուղղակի, և՛ անուղղակի մասնակցության առկայության դեպքում նշում է </w:t>
      </w:r>
      <w:r w:rsidRPr="00A71D81">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A71D81">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Pr>
          <w:rFonts w:ascii="GHEA Grapalat" w:hAnsi="GHEA Grapalat"/>
          <w:i/>
          <w:sz w:val="16"/>
          <w:szCs w:val="16"/>
          <w:lang w:val="hy-AM"/>
        </w:rPr>
        <w:t>ւմը, 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F839C1" w:rsidRPr="00A71D81" w:rsidRDefault="000B1088" w:rsidP="00F839C1">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F839C1" w:rsidRPr="00A71D81">
        <w:rPr>
          <w:rFonts w:ascii="GHEA Grapalat" w:hAnsi="GHEA Grapalat" w:cs="Sylfaen"/>
          <w:b/>
          <w:lang w:val="hy-AM"/>
        </w:rPr>
        <w:lastRenderedPageBreak/>
        <w:t>Հավելված</w:t>
      </w:r>
      <w:r w:rsidR="00F839C1" w:rsidRPr="00A71D81">
        <w:rPr>
          <w:rFonts w:ascii="GHEA Grapalat" w:hAnsi="GHEA Grapalat" w:cs="Arial"/>
          <w:b/>
          <w:lang w:val="hy-AM"/>
        </w:rPr>
        <w:t xml:space="preserve"> 2</w:t>
      </w:r>
    </w:p>
    <w:p w:rsidR="00F839C1" w:rsidRPr="00A71D81" w:rsidRDefault="00F839C1" w:rsidP="00F839C1">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D81F53">
        <w:rPr>
          <w:rFonts w:ascii="GHEA Grapalat" w:hAnsi="GHEA Grapalat"/>
          <w:b/>
          <w:color w:val="000000"/>
          <w:lang w:val="hy-AM"/>
        </w:rPr>
        <w:t>ԳՀԱՊՁԲ-ՀՎԿԱԿ-2022-75</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F839C1" w:rsidRPr="00A71D81" w:rsidRDefault="00F839C1" w:rsidP="00F839C1">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B2572B" w:rsidRPr="00F839C1" w:rsidRDefault="00B2572B" w:rsidP="00F839C1">
      <w:pPr>
        <w:pStyle w:val="BodyTextIndent3"/>
        <w:spacing w:line="240" w:lineRule="auto"/>
        <w:ind w:firstLine="0"/>
        <w:jc w:val="right"/>
        <w:rPr>
          <w:rFonts w:ascii="GHEA Grapalat" w:hAnsi="GHEA Grapalat"/>
          <w:lang w:val="es-ES"/>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F839C1" w:rsidP="00EF3662">
      <w:pPr>
        <w:ind w:firstLine="567"/>
        <w:jc w:val="both"/>
        <w:rPr>
          <w:rFonts w:ascii="GHEA Grapalat" w:hAnsi="GHEA Grapalat" w:cs="Arial"/>
          <w:lang w:val="hy-AM"/>
        </w:rPr>
      </w:pPr>
      <w:r w:rsidRPr="002D10F5">
        <w:rPr>
          <w:rFonts w:ascii="GHEA Grapalat" w:hAnsi="GHEA Grapalat" w:cs="Arial"/>
          <w:sz w:val="20"/>
          <w:szCs w:val="20"/>
          <w:lang w:val="es-ES"/>
        </w:rPr>
        <w:t xml:space="preserve">Ուսումնասիրելով </w:t>
      </w:r>
      <w:r w:rsidRPr="002D10F5">
        <w:rPr>
          <w:rFonts w:ascii="GHEA Grapalat" w:hAnsi="GHEA Grapalat"/>
          <w:b/>
          <w:color w:val="000000"/>
          <w:sz w:val="20"/>
          <w:szCs w:val="20"/>
          <w:lang w:val="hy-AM"/>
        </w:rPr>
        <w:t>«</w:t>
      </w:r>
      <w:r w:rsidR="00D81F53">
        <w:rPr>
          <w:rFonts w:ascii="GHEA Grapalat" w:hAnsi="GHEA Grapalat"/>
          <w:b/>
          <w:color w:val="000000"/>
          <w:sz w:val="20"/>
          <w:szCs w:val="20"/>
          <w:lang w:val="hy-AM"/>
        </w:rPr>
        <w:t>ԳՀԱՊՁԲ-ՀՎԿԱԿ-2022-75</w:t>
      </w:r>
      <w:r w:rsidRPr="002D10F5">
        <w:rPr>
          <w:rFonts w:ascii="GHEA Grapalat" w:hAnsi="GHEA Grapalat"/>
          <w:b/>
          <w:color w:val="000000"/>
          <w:sz w:val="20"/>
          <w:szCs w:val="20"/>
          <w:lang w:val="hy-AM"/>
        </w:rPr>
        <w:t xml:space="preserve">» </w:t>
      </w:r>
      <w:r w:rsidRPr="002D10F5">
        <w:rPr>
          <w:rFonts w:ascii="GHEA Grapalat" w:hAnsi="GHEA Grapalat" w:cs="Arial"/>
          <w:sz w:val="20"/>
          <w:szCs w:val="20"/>
          <w:lang w:val="es-ES"/>
        </w:rPr>
        <w:t>ծածկագրով</w:t>
      </w:r>
      <w:r w:rsidRPr="00A71D81">
        <w:rPr>
          <w:rFonts w:ascii="GHEA Grapalat" w:hAnsi="GHEA Grapalat" w:cs="Arial"/>
          <w:sz w:val="20"/>
          <w:szCs w:val="20"/>
          <w:lang w:val="es-ES"/>
        </w:rPr>
        <w:t xml:space="preserve"> </w:t>
      </w:r>
      <w:r>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w:t>
      </w:r>
      <w:r w:rsidR="00B2572B" w:rsidRPr="00A71D81">
        <w:rPr>
          <w:rFonts w:ascii="GHEA Grapalat" w:hAnsi="GHEA Grapalat" w:cs="Arial"/>
          <w:sz w:val="20"/>
          <w:szCs w:val="20"/>
          <w:lang w:val="es-ES"/>
        </w:rPr>
        <w:t>այդ թվում կնքվելիք  պայմանագրի նախագիծը</w:t>
      </w:r>
      <w:r w:rsidR="00B2572B" w:rsidRPr="00A71D81">
        <w:rPr>
          <w:rFonts w:ascii="GHEA Grapalat" w:hAnsi="GHEA Grapalat" w:cs="Arial"/>
          <w:lang w:val="hy-AM"/>
        </w:rPr>
        <w:t xml:space="preserve">, </w:t>
      </w:r>
      <w:r w:rsidR="00B2572B" w:rsidRPr="00A71D81">
        <w:rPr>
          <w:rFonts w:ascii="GHEA Grapalat" w:hAnsi="GHEA Grapalat"/>
          <w:sz w:val="20"/>
          <w:u w:val="single"/>
          <w:lang w:val="hy-AM"/>
        </w:rPr>
        <w:t xml:space="preserve">            </w:t>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t xml:space="preserve">     </w:t>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t xml:space="preserve">           </w:t>
      </w:r>
      <w:r w:rsidR="00B2572B" w:rsidRPr="00A71D81">
        <w:rPr>
          <w:rFonts w:ascii="GHEA Grapalat" w:hAnsi="GHEA Grapalat" w:cs="Arial"/>
          <w:sz w:val="20"/>
          <w:szCs w:val="20"/>
          <w:lang w:val="es-ES"/>
        </w:rPr>
        <w:t>-ն առաջարկում է</w:t>
      </w:r>
      <w:r w:rsidR="00B2572B" w:rsidRPr="00A71D81">
        <w:rPr>
          <w:rFonts w:ascii="GHEA Grapalat" w:hAnsi="GHEA Grapalat" w:cs="Arial"/>
          <w:lang w:val="hy-AM"/>
        </w:rPr>
        <w:t xml:space="preserve">   </w:t>
      </w:r>
    </w:p>
    <w:p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rsidR="00B2572B" w:rsidRPr="00A71D81" w:rsidRDefault="00B2572B" w:rsidP="00EF3662">
      <w:pPr>
        <w:jc w:val="both"/>
        <w:rPr>
          <w:rFonts w:ascii="GHEA Grapalat" w:hAnsi="GHEA Grapalat"/>
          <w:sz w:val="20"/>
          <w:lang w:val="hy-AM"/>
        </w:rPr>
      </w:pPr>
      <w:proofErr w:type="gramStart"/>
      <w:r w:rsidRPr="00A71D81">
        <w:rPr>
          <w:rFonts w:ascii="GHEA Grapalat" w:hAnsi="GHEA Grapalat" w:cs="Arial"/>
          <w:sz w:val="20"/>
          <w:szCs w:val="20"/>
          <w:lang w:val="es-ES"/>
        </w:rPr>
        <w:t>պայմանագիրը</w:t>
      </w:r>
      <w:proofErr w:type="gramEnd"/>
      <w:r w:rsidRPr="00A71D81">
        <w:rPr>
          <w:rFonts w:ascii="GHEA Grapalat" w:hAnsi="GHEA Grapalat" w:cs="Arial"/>
          <w:sz w:val="20"/>
          <w:szCs w:val="20"/>
          <w:lang w:val="es-ES"/>
        </w:rPr>
        <w:t xml:space="preserve">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85B93" w:rsidRPr="00AD1B30"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AD1B30"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D1B30"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AD1B30"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A71D81"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71D81">
        <w:rPr>
          <w:rFonts w:ascii="GHEA Grapalat" w:hAnsi="GHEA Grapalat"/>
          <w:sz w:val="20"/>
          <w:vertAlign w:val="superscript"/>
          <w:lang w:val="hy-AM"/>
        </w:rPr>
        <w:tab/>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 xml:space="preserve">    </w:t>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Կ. Տ.</w:t>
      </w:r>
      <w:r w:rsidRPr="00A71D81">
        <w:rPr>
          <w:rStyle w:val="FootnoteReference"/>
          <w:rFonts w:ascii="GHEA Grapalat" w:hAnsi="GHEA Grapalat"/>
          <w:color w:val="FFFFFF"/>
          <w:sz w:val="20"/>
          <w:lang w:val="hy-AM"/>
        </w:rPr>
        <w:footnoteReference w:id="4"/>
      </w:r>
      <w:r w:rsidRPr="00A71D81">
        <w:rPr>
          <w:rFonts w:ascii="GHEA Grapalat" w:hAnsi="GHEA Grapalat"/>
          <w:sz w:val="20"/>
          <w:lang w:val="hy-AM"/>
        </w:rPr>
        <w:tab/>
      </w:r>
      <w:r w:rsidRPr="00A71D81">
        <w:rPr>
          <w:rFonts w:ascii="GHEA Grapalat" w:hAnsi="GHEA Grapalat"/>
          <w:sz w:val="20"/>
          <w:lang w:val="hy-AM"/>
        </w:rPr>
        <w:tab/>
        <w:t xml:space="preserve"> </w:t>
      </w:r>
    </w:p>
    <w:p w:rsidR="00B2572B" w:rsidRPr="00A71D81" w:rsidRDefault="00B2572B" w:rsidP="00EF3662">
      <w:pPr>
        <w:jc w:val="right"/>
        <w:rPr>
          <w:rFonts w:ascii="GHEA Grapalat" w:hAnsi="GHEA Grapalat"/>
          <w:sz w:val="20"/>
          <w:lang w:val="hy-AM"/>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es-ES" w:eastAsia="ru-RU"/>
        </w:rPr>
      </w:pPr>
    </w:p>
    <w:p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89499B" w:rsidRPr="00A71D81" w:rsidRDefault="0089499B" w:rsidP="0089499B">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4.2</w:t>
      </w:r>
    </w:p>
    <w:p w:rsidR="0089499B" w:rsidRPr="00A71D81" w:rsidRDefault="0089499B" w:rsidP="0089499B">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D81F53">
        <w:rPr>
          <w:rFonts w:ascii="GHEA Grapalat" w:hAnsi="GHEA Grapalat"/>
          <w:b/>
          <w:color w:val="000000"/>
          <w:lang w:val="hy-AM"/>
        </w:rPr>
        <w:t>ԳՀԱՊՁԲ-ՀՎԿԱԿ-2022-75</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89499B" w:rsidRPr="00A71D81" w:rsidRDefault="0089499B" w:rsidP="0089499B">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89499B" w:rsidRPr="00A71D81" w:rsidRDefault="0089499B" w:rsidP="0089499B">
      <w:pPr>
        <w:pStyle w:val="BodyTextIndent3"/>
        <w:spacing w:line="240" w:lineRule="auto"/>
        <w:jc w:val="right"/>
        <w:rPr>
          <w:rFonts w:ascii="GHEA Grapalat" w:hAnsi="GHEA Grapalat" w:cs="Sylfaen"/>
          <w:b/>
          <w:lang w:val="hy-AM"/>
        </w:rPr>
      </w:pPr>
    </w:p>
    <w:p w:rsidR="0089499B" w:rsidRPr="00A71D81" w:rsidRDefault="0089499B" w:rsidP="0089499B">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89499B" w:rsidRPr="00A71D81" w:rsidRDefault="0089499B" w:rsidP="0089499B">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(որակավորման ապահովում)</w:t>
      </w:r>
    </w:p>
    <w:p w:rsidR="0089499B" w:rsidRPr="00A71D81" w:rsidRDefault="0089499B" w:rsidP="0089499B">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89499B" w:rsidRPr="00A71D81" w:rsidRDefault="0089499B" w:rsidP="0089499B">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89499B" w:rsidRPr="00A71D81" w:rsidRDefault="0089499B" w:rsidP="0089499B">
      <w:pPr>
        <w:rPr>
          <w:rFonts w:ascii="GHEA Grapalat" w:hAnsi="GHEA Grapalat" w:cs="GHEA Grapalat"/>
          <w:sz w:val="20"/>
          <w:szCs w:val="20"/>
          <w:lang w:val="hy-AM"/>
        </w:rPr>
      </w:pPr>
    </w:p>
    <w:p w:rsidR="0089499B" w:rsidRPr="00A71D81" w:rsidRDefault="0089499B" w:rsidP="0089499B">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89499B" w:rsidRPr="00A71D81" w:rsidRDefault="0089499B" w:rsidP="0089499B">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9499B" w:rsidRPr="00A71D81" w:rsidRDefault="0089499B" w:rsidP="0089499B">
      <w:pPr>
        <w:ind w:firstLine="708"/>
        <w:jc w:val="both"/>
        <w:rPr>
          <w:rFonts w:ascii="GHEA Grapalat" w:hAnsi="GHEA Grapalat" w:cs="GHEA Grapalat"/>
          <w:sz w:val="20"/>
          <w:szCs w:val="20"/>
          <w:lang w:val="hy-AM"/>
        </w:rPr>
      </w:pPr>
    </w:p>
    <w:p w:rsidR="0089499B" w:rsidRPr="00A71D81" w:rsidRDefault="0089499B" w:rsidP="0089499B">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89499B" w:rsidRPr="00A71D81" w:rsidRDefault="0089499B" w:rsidP="0089499B">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89499B" w:rsidRPr="006F611F" w:rsidRDefault="0089499B" w:rsidP="0089499B">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110BBE">
        <w:rPr>
          <w:rFonts w:ascii="GHEA Grapalat" w:hAnsi="GHEA Grapalat" w:cs="GHEA Grapalat"/>
          <w:b/>
          <w:sz w:val="20"/>
          <w:szCs w:val="20"/>
          <w:lang w:val="hy-AM"/>
        </w:rPr>
        <w:t>ԱՆ «ՀՎԿ ԱԶԳԱՅԻՆ ԿԵՆՏՐՈՆ» ՊՈԱԿ-ի</w:t>
      </w:r>
      <w:r w:rsidRPr="00A71D81">
        <w:rPr>
          <w:rFonts w:ascii="GHEA Grapalat" w:hAnsi="GHEA Grapalat" w:cs="GHEA Grapalat"/>
          <w:sz w:val="20"/>
          <w:szCs w:val="20"/>
          <w:lang w:val="pt-BR"/>
        </w:rPr>
        <w:t xml:space="preserve">  (այսուհետ` Պատվիրատու) կողմից </w:t>
      </w:r>
      <w:r w:rsidRPr="006F611F">
        <w:rPr>
          <w:rFonts w:ascii="GHEA Grapalat" w:hAnsi="GHEA Grapalat" w:cs="GHEA Grapalat"/>
          <w:sz w:val="20"/>
          <w:szCs w:val="20"/>
          <w:lang w:val="pt-BR"/>
        </w:rPr>
        <w:t xml:space="preserve">կազմակերպված` </w:t>
      </w:r>
      <w:r w:rsidRPr="006F611F">
        <w:rPr>
          <w:rFonts w:ascii="GHEA Grapalat" w:hAnsi="GHEA Grapalat"/>
          <w:b/>
          <w:color w:val="000000"/>
          <w:sz w:val="20"/>
          <w:szCs w:val="20"/>
          <w:lang w:val="hy-AM"/>
        </w:rPr>
        <w:t>«</w:t>
      </w:r>
      <w:r w:rsidR="00D81F53">
        <w:rPr>
          <w:rFonts w:ascii="GHEA Grapalat" w:hAnsi="GHEA Grapalat"/>
          <w:b/>
          <w:color w:val="000000"/>
          <w:sz w:val="20"/>
          <w:szCs w:val="20"/>
          <w:lang w:val="hy-AM"/>
        </w:rPr>
        <w:t>ԳՀԱՊՁԲ-ՀՎԿԱԿ-2022-75</w:t>
      </w:r>
      <w:r w:rsidRPr="006F611F">
        <w:rPr>
          <w:rFonts w:ascii="GHEA Grapalat" w:hAnsi="GHEA Grapalat"/>
          <w:b/>
          <w:color w:val="000000"/>
          <w:sz w:val="20"/>
          <w:szCs w:val="20"/>
          <w:lang w:val="hy-AM"/>
        </w:rPr>
        <w:t xml:space="preserve">» </w:t>
      </w:r>
      <w:r w:rsidRPr="006F611F">
        <w:rPr>
          <w:rFonts w:ascii="GHEA Grapalat" w:hAnsi="GHEA Grapalat" w:cs="GHEA Grapalat"/>
          <w:sz w:val="20"/>
          <w:szCs w:val="20"/>
          <w:lang w:val="pt-BR"/>
        </w:rPr>
        <w:t>ծածկագրով գնման ընթացակարգին:</w:t>
      </w:r>
    </w:p>
    <w:p w:rsidR="0089499B" w:rsidRPr="00A71D81" w:rsidRDefault="0089499B" w:rsidP="0089499B">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9499B" w:rsidRPr="00A71D81" w:rsidRDefault="0089499B" w:rsidP="0089499B">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89499B" w:rsidRPr="00A71D81" w:rsidRDefault="0089499B" w:rsidP="0089499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9499B" w:rsidRPr="00A71D81" w:rsidRDefault="0089499B" w:rsidP="0089499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89499B" w:rsidRPr="00A71D81" w:rsidRDefault="0089499B" w:rsidP="0089499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89499B" w:rsidRPr="00A71D81" w:rsidRDefault="0089499B" w:rsidP="0089499B">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89499B" w:rsidRPr="00A71D81" w:rsidRDefault="0089499B" w:rsidP="0089499B">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9499B" w:rsidRPr="00A71D81" w:rsidRDefault="0089499B" w:rsidP="0089499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89499B" w:rsidRPr="00A71D81" w:rsidRDefault="0089499B" w:rsidP="0089499B">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89499B" w:rsidRPr="00A71D81" w:rsidRDefault="0089499B" w:rsidP="0089499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1.6 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89499B" w:rsidRPr="00A71D81" w:rsidRDefault="0089499B" w:rsidP="0089499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89499B" w:rsidRPr="00A71D81" w:rsidRDefault="0089499B" w:rsidP="0089499B">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9499B" w:rsidRPr="00A71D81" w:rsidRDefault="0089499B" w:rsidP="0089499B">
      <w:pPr>
        <w:jc w:val="both"/>
        <w:rPr>
          <w:rFonts w:ascii="GHEA Grapalat" w:hAnsi="GHEA Grapalat" w:cs="GHEA Grapalat"/>
          <w:sz w:val="20"/>
          <w:szCs w:val="20"/>
          <w:lang w:val="hy-AM"/>
        </w:rPr>
      </w:pPr>
    </w:p>
    <w:p w:rsidR="0089499B" w:rsidRPr="00A71D81" w:rsidRDefault="0089499B" w:rsidP="0089499B">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rPr>
        <w:lastRenderedPageBreak/>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Pr="00A71D81">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89499B" w:rsidRPr="00A71D81" w:rsidDel="00A13215"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89499B" w:rsidRPr="00A71D81" w:rsidRDefault="0089499B" w:rsidP="0089499B">
      <w:pPr>
        <w:ind w:firstLine="567"/>
        <w:jc w:val="both"/>
        <w:rPr>
          <w:rFonts w:ascii="GHEA Grapalat" w:hAnsi="GHEA Grapalat" w:cs="GHEA Grapalat"/>
          <w:sz w:val="20"/>
          <w:szCs w:val="20"/>
          <w:lang w:val="hy-AM"/>
        </w:rPr>
      </w:pPr>
    </w:p>
    <w:p w:rsidR="0089499B" w:rsidRPr="00A71D81" w:rsidRDefault="0089499B" w:rsidP="0089499B">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89499B" w:rsidRPr="00A71D81" w:rsidRDefault="0089499B" w:rsidP="0089499B">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89499B" w:rsidRPr="00A71D81" w:rsidRDefault="0089499B" w:rsidP="0089499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89499B" w:rsidRPr="00A71D81" w:rsidRDefault="0089499B" w:rsidP="0089499B">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89499B" w:rsidRPr="00A71D81" w:rsidRDefault="0089499B" w:rsidP="0089499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89499B" w:rsidRPr="00A71D81" w:rsidRDefault="0089499B" w:rsidP="0089499B">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89499B" w:rsidRPr="00A71D81" w:rsidRDefault="0089499B" w:rsidP="0089499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89499B" w:rsidRPr="00A71D81" w:rsidRDefault="0089499B" w:rsidP="0089499B">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89499B" w:rsidRPr="00A71D81" w:rsidRDefault="0089499B" w:rsidP="0089499B">
      <w:pPr>
        <w:jc w:val="both"/>
        <w:rPr>
          <w:rFonts w:ascii="GHEA Grapalat" w:hAnsi="GHEA Grapalat"/>
          <w:sz w:val="18"/>
          <w:szCs w:val="18"/>
          <w:u w:val="single"/>
          <w:vertAlign w:val="superscript"/>
          <w:lang w:val="hy-AM"/>
        </w:rPr>
      </w:pPr>
    </w:p>
    <w:p w:rsidR="0089499B" w:rsidRPr="00A71D81" w:rsidRDefault="0089499B" w:rsidP="0089499B">
      <w:pPr>
        <w:jc w:val="both"/>
        <w:rPr>
          <w:rFonts w:ascii="GHEA Grapalat" w:hAnsi="GHEA Grapalat"/>
          <w:sz w:val="20"/>
          <w:szCs w:val="20"/>
          <w:lang w:val="hy-AM"/>
        </w:rPr>
      </w:pPr>
      <w:r w:rsidRPr="00A71D81">
        <w:rPr>
          <w:rFonts w:ascii="GHEA Grapalat" w:hAnsi="GHEA Grapalat"/>
          <w:sz w:val="20"/>
          <w:szCs w:val="20"/>
          <w:lang w:val="hy-AM"/>
        </w:rPr>
        <w:t>Կ.Տ</w:t>
      </w:r>
    </w:p>
    <w:p w:rsidR="0089499B" w:rsidRPr="00A71D81" w:rsidRDefault="0089499B" w:rsidP="0089499B">
      <w:pPr>
        <w:jc w:val="both"/>
        <w:rPr>
          <w:rFonts w:ascii="GHEA Grapalat" w:hAnsi="GHEA Grapalat"/>
          <w:sz w:val="20"/>
          <w:szCs w:val="20"/>
          <w:lang w:val="hy-AM"/>
        </w:rPr>
      </w:pPr>
    </w:p>
    <w:p w:rsidR="0089499B" w:rsidRPr="00A71D81" w:rsidRDefault="0089499B" w:rsidP="0089499B">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89499B" w:rsidRPr="00A71D81" w:rsidRDefault="0089499B" w:rsidP="0089499B">
      <w:pPr>
        <w:jc w:val="both"/>
        <w:rPr>
          <w:rFonts w:ascii="GHEA Grapalat" w:hAnsi="GHEA Grapalat"/>
          <w:sz w:val="18"/>
          <w:szCs w:val="18"/>
          <w:vertAlign w:val="superscript"/>
          <w:lang w:val="hy-AM"/>
        </w:rPr>
      </w:pPr>
    </w:p>
    <w:p w:rsidR="0089499B" w:rsidRPr="00A71D81" w:rsidRDefault="0089499B" w:rsidP="0089499B">
      <w:pPr>
        <w:jc w:val="both"/>
        <w:rPr>
          <w:rFonts w:ascii="GHEA Grapalat" w:hAnsi="GHEA Grapalat" w:cs="GHEA Grapalat"/>
          <w:i/>
          <w:sz w:val="18"/>
          <w:szCs w:val="18"/>
          <w:lang w:val="hy-AM"/>
        </w:rPr>
      </w:pPr>
    </w:p>
    <w:p w:rsidR="0089499B" w:rsidRPr="00A71D81" w:rsidRDefault="0089499B" w:rsidP="0089499B">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89499B" w:rsidRPr="00A71D81" w:rsidRDefault="0089499B" w:rsidP="00A92F88">
            <w:pPr>
              <w:jc w:val="center"/>
              <w:rPr>
                <w:rFonts w:ascii="GHEA Grapalat" w:hAnsi="GHEA Grapalat" w:cs="Arial"/>
                <w:bCs/>
                <w:i/>
                <w:sz w:val="20"/>
                <w:szCs w:val="20"/>
              </w:rPr>
            </w:pP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89499B" w:rsidRPr="00A71D81" w:rsidTr="00A92F88">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89499B" w:rsidRPr="00A71D81" w:rsidTr="00A92F88">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89499B" w:rsidRPr="00A71D81" w:rsidTr="00A92F8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89499B" w:rsidRPr="00A71D81" w:rsidTr="00A92F8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89499B" w:rsidRPr="00A71D81" w:rsidTr="00A92F88">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89499B" w:rsidRPr="00A71D81" w:rsidTr="00A92F8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89499B" w:rsidRPr="00A71D81" w:rsidTr="00A92F8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89499B" w:rsidRPr="00A71D81" w:rsidTr="00A92F88">
        <w:trPr>
          <w:trHeight w:val="424"/>
        </w:trPr>
        <w:tc>
          <w:tcPr>
            <w:tcW w:w="10980" w:type="dxa"/>
            <w:gridSpan w:val="2"/>
            <w:tcBorders>
              <w:top w:val="single" w:sz="4" w:space="0" w:color="auto"/>
              <w:left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89499B" w:rsidRPr="00A71D81" w:rsidRDefault="0089499B" w:rsidP="00A92F88">
            <w:pPr>
              <w:rPr>
                <w:rFonts w:ascii="GHEA Grapalat" w:hAnsi="GHEA Grapalat" w:cs="Arial"/>
                <w:sz w:val="20"/>
                <w:szCs w:val="20"/>
              </w:rPr>
            </w:pPr>
          </w:p>
        </w:tc>
      </w:tr>
      <w:tr w:rsidR="0089499B" w:rsidRPr="00A71D81" w:rsidTr="00A92F88">
        <w:trPr>
          <w:trHeight w:val="704"/>
        </w:trPr>
        <w:tc>
          <w:tcPr>
            <w:tcW w:w="10980" w:type="dxa"/>
            <w:gridSpan w:val="2"/>
            <w:tcBorders>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lang w:val="hy-AM"/>
              </w:rPr>
            </w:pPr>
          </w:p>
        </w:tc>
      </w:tr>
      <w:tr w:rsidR="0089499B" w:rsidRPr="00A71D81" w:rsidTr="00A92F8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89499B" w:rsidRPr="00A71D81" w:rsidRDefault="0089499B" w:rsidP="00A92F88">
            <w:pPr>
              <w:rPr>
                <w:rFonts w:ascii="GHEA Grapalat" w:hAnsi="GHEA Grapalat" w:cs="Sylfaen"/>
                <w:sz w:val="20"/>
                <w:szCs w:val="20"/>
                <w:lang w:val="ru-RU"/>
              </w:rPr>
            </w:pPr>
          </w:p>
        </w:tc>
      </w:tr>
      <w:tr w:rsidR="0089499B" w:rsidRPr="00A71D81" w:rsidTr="00A92F8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89499B" w:rsidRPr="00A71D81" w:rsidRDefault="0089499B" w:rsidP="00A92F88">
            <w:pPr>
              <w:rPr>
                <w:rFonts w:ascii="GHEA Grapalat" w:hAnsi="GHEA Grapalat" w:cs="Sylfaen"/>
                <w:sz w:val="20"/>
                <w:szCs w:val="20"/>
                <w:lang w:val="hy-AM"/>
              </w:rPr>
            </w:pPr>
          </w:p>
        </w:tc>
      </w:tr>
      <w:tr w:rsidR="0089499B" w:rsidRPr="00A71D81" w:rsidTr="00A92F88">
        <w:trPr>
          <w:trHeight w:val="2194"/>
        </w:trPr>
        <w:tc>
          <w:tcPr>
            <w:tcW w:w="5616" w:type="dxa"/>
            <w:tcBorders>
              <w:top w:val="nil"/>
              <w:left w:val="single" w:sz="4" w:space="0" w:color="auto"/>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89499B" w:rsidRPr="00A71D81" w:rsidRDefault="0089499B" w:rsidP="00A92F88">
            <w:pPr>
              <w:rPr>
                <w:rFonts w:ascii="GHEA Grapalat" w:hAnsi="GHEA Grapalat" w:cs="Sylfaen"/>
                <w:sz w:val="20"/>
                <w:szCs w:val="20"/>
              </w:rPr>
            </w:pPr>
          </w:p>
          <w:p w:rsidR="0089499B" w:rsidRPr="00A71D81" w:rsidRDefault="0089499B" w:rsidP="00A92F88">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89499B" w:rsidRPr="00A71D81" w:rsidRDefault="0089499B" w:rsidP="00A92F88">
            <w:pPr>
              <w:rPr>
                <w:rFonts w:ascii="GHEA Grapalat" w:hAnsi="GHEA Grapalat" w:cs="Tahoma"/>
                <w:color w:val="000000"/>
                <w:sz w:val="20"/>
                <w:szCs w:val="20"/>
              </w:rPr>
            </w:pPr>
          </w:p>
          <w:p w:rsidR="0089499B" w:rsidRPr="00A71D81" w:rsidRDefault="0089499B" w:rsidP="00A92F88">
            <w:pPr>
              <w:rPr>
                <w:rFonts w:ascii="GHEA Grapalat" w:hAnsi="GHEA Grapalat" w:cs="Sylfaen"/>
                <w:sz w:val="20"/>
                <w:szCs w:val="20"/>
              </w:rPr>
            </w:pPr>
          </w:p>
          <w:p w:rsidR="0089499B" w:rsidRPr="00A71D81" w:rsidRDefault="0089499B" w:rsidP="00A92F8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Կ.Տ.</w:t>
            </w:r>
          </w:p>
          <w:p w:rsidR="0089499B" w:rsidRPr="00A71D81" w:rsidRDefault="0089499B" w:rsidP="00A92F88">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89499B" w:rsidRPr="00A71D81" w:rsidRDefault="0089499B" w:rsidP="00A92F88">
            <w:pPr>
              <w:jc w:val="right"/>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89499B" w:rsidRPr="00A71D81" w:rsidRDefault="0089499B" w:rsidP="00A92F88">
            <w:pPr>
              <w:jc w:val="right"/>
              <w:rPr>
                <w:rFonts w:ascii="GHEA Grapalat" w:hAnsi="GHEA Grapalat" w:cs="Sylfaen"/>
                <w:sz w:val="20"/>
                <w:szCs w:val="20"/>
              </w:rPr>
            </w:pPr>
          </w:p>
          <w:p w:rsidR="0089499B" w:rsidRPr="00A71D81" w:rsidRDefault="0089499B" w:rsidP="00A92F88">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89499B" w:rsidRPr="00A71D81" w:rsidRDefault="0089499B" w:rsidP="00A92F88">
            <w:pPr>
              <w:jc w:val="right"/>
              <w:rPr>
                <w:rFonts w:ascii="GHEA Grapalat" w:hAnsi="GHEA Grapalat" w:cs="Sylfaen"/>
                <w:sz w:val="20"/>
                <w:szCs w:val="20"/>
              </w:rPr>
            </w:pPr>
          </w:p>
        </w:tc>
      </w:tr>
      <w:tr w:rsidR="0089499B" w:rsidRPr="00A71D81" w:rsidTr="00A92F88">
        <w:trPr>
          <w:trHeight w:val="2058"/>
        </w:trPr>
        <w:tc>
          <w:tcPr>
            <w:tcW w:w="5616" w:type="dxa"/>
            <w:tcBorders>
              <w:top w:val="single" w:sz="4" w:space="0" w:color="auto"/>
              <w:left w:val="single" w:sz="4" w:space="0" w:color="auto"/>
              <w:right w:val="single" w:sz="4" w:space="0" w:color="auto"/>
            </w:tcBorders>
            <w:noWrap/>
            <w:vAlign w:val="bottom"/>
          </w:tcPr>
          <w:p w:rsidR="0089499B" w:rsidRPr="00A71D81" w:rsidRDefault="0089499B" w:rsidP="00A92F88">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89499B" w:rsidRPr="00A71D81" w:rsidRDefault="0089499B" w:rsidP="00A92F88">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89499B" w:rsidRPr="00A71D81" w:rsidRDefault="0089499B" w:rsidP="00A92F88">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w:t>
            </w: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89499B" w:rsidRPr="00A71D81" w:rsidRDefault="0089499B" w:rsidP="00A92F88">
            <w:pPr>
              <w:rPr>
                <w:rFonts w:ascii="GHEA Grapalat" w:hAnsi="GHEA Grapalat" w:cs="Tahoma"/>
                <w:color w:val="000000"/>
                <w:sz w:val="20"/>
                <w:szCs w:val="20"/>
              </w:rPr>
            </w:pPr>
          </w:p>
          <w:p w:rsidR="0089499B" w:rsidRPr="00A71D81" w:rsidRDefault="0089499B" w:rsidP="00A92F88">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89499B" w:rsidRPr="00A71D81" w:rsidRDefault="0089499B" w:rsidP="00A92F88">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89499B" w:rsidRPr="00A71D81" w:rsidRDefault="0089499B" w:rsidP="00A92F88">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89499B" w:rsidRPr="00A71D81" w:rsidRDefault="0089499B" w:rsidP="00A92F88">
            <w:pPr>
              <w:jc w:val="right"/>
              <w:rPr>
                <w:rFonts w:ascii="GHEA Grapalat" w:hAnsi="GHEA Grapalat" w:cs="Arial"/>
                <w:sz w:val="20"/>
                <w:szCs w:val="20"/>
                <w:lang w:val="hy-AM"/>
              </w:rPr>
            </w:pPr>
          </w:p>
        </w:tc>
      </w:tr>
      <w:tr w:rsidR="0089499B" w:rsidRPr="00A71D81" w:rsidTr="00A92F88">
        <w:trPr>
          <w:trHeight w:val="2194"/>
        </w:trPr>
        <w:tc>
          <w:tcPr>
            <w:tcW w:w="5616" w:type="dxa"/>
            <w:tcBorders>
              <w:top w:val="nil"/>
              <w:left w:val="single" w:sz="4" w:space="0" w:color="auto"/>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lastRenderedPageBreak/>
              <w:t>24.բ.                                                       Կ.Տ.</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w:t>
            </w:r>
          </w:p>
          <w:p w:rsidR="0089499B" w:rsidRPr="00A71D81" w:rsidRDefault="0089499B" w:rsidP="00A92F88">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23.բ.                                                                 Կ.Տ.    </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w:t>
            </w:r>
          </w:p>
          <w:p w:rsidR="0089499B" w:rsidRPr="00A71D81" w:rsidRDefault="0089499B" w:rsidP="00A92F88">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89499B" w:rsidRPr="00A71D81" w:rsidRDefault="0089499B" w:rsidP="00A92F88">
            <w:pPr>
              <w:rPr>
                <w:rFonts w:ascii="GHEA Grapalat" w:hAnsi="GHEA Grapalat" w:cs="Sylfaen"/>
                <w:color w:val="000000"/>
                <w:sz w:val="20"/>
                <w:szCs w:val="20"/>
              </w:rPr>
            </w:pPr>
          </w:p>
          <w:p w:rsidR="0089499B" w:rsidRPr="00A71D81" w:rsidRDefault="0089499B" w:rsidP="00A92F88">
            <w:pPr>
              <w:rPr>
                <w:rFonts w:ascii="GHEA Grapalat" w:hAnsi="GHEA Grapalat" w:cs="Sylfaen"/>
                <w:sz w:val="20"/>
                <w:szCs w:val="20"/>
              </w:rPr>
            </w:pPr>
          </w:p>
          <w:p w:rsidR="0089499B" w:rsidRPr="00A71D81" w:rsidRDefault="0089499B" w:rsidP="00A92F88">
            <w:pPr>
              <w:jc w:val="right"/>
              <w:rPr>
                <w:rFonts w:ascii="GHEA Grapalat" w:hAnsi="GHEA Grapalat" w:cs="Arial"/>
                <w:sz w:val="20"/>
                <w:szCs w:val="20"/>
              </w:rPr>
            </w:pPr>
          </w:p>
        </w:tc>
      </w:tr>
    </w:tbl>
    <w:p w:rsidR="0089499B" w:rsidRPr="00A71D81" w:rsidRDefault="0089499B" w:rsidP="0089499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9499B" w:rsidRPr="00A71D81" w:rsidRDefault="0089499B" w:rsidP="0089499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A92F88" w:rsidRDefault="00A92F88">
      <w:pPr>
        <w:rPr>
          <w:rFonts w:ascii="GHEA Grapalat" w:hAnsi="GHEA Grapalat"/>
          <w:b/>
          <w:sz w:val="22"/>
          <w:szCs w:val="22"/>
          <w:lang w:val="hy-AM"/>
        </w:rPr>
      </w:pPr>
      <w:r>
        <w:rPr>
          <w:rFonts w:ascii="GHEA Grapalat" w:hAnsi="GHEA Grapalat"/>
          <w:b/>
          <w:sz w:val="22"/>
          <w:szCs w:val="22"/>
          <w:lang w:val="hy-AM"/>
        </w:rPr>
        <w:br w:type="page"/>
      </w:r>
    </w:p>
    <w:p w:rsidR="00631658" w:rsidRPr="00A71D81" w:rsidRDefault="00631658" w:rsidP="0089499B">
      <w:pPr>
        <w:pStyle w:val="BodyTextIndent3"/>
        <w:spacing w:line="240" w:lineRule="auto"/>
        <w:jc w:val="right"/>
        <w:rPr>
          <w:rFonts w:ascii="GHEA Grapalat" w:hAnsi="GHEA Grapalat"/>
          <w:b/>
          <w:sz w:val="22"/>
          <w:szCs w:val="22"/>
          <w:lang w:val="nl-NL"/>
        </w:rPr>
      </w:pP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2F7F7E"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2F7F7E"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2F7F7E"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AD1B30"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2F7F7E"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D1B30"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AD1B30"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AD1B30"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AD1B30"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rPr>
          <w:rFonts w:ascii="GHEA Grapalat" w:hAnsi="GHEA Grapalat"/>
        </w:rPr>
      </w:pPr>
    </w:p>
    <w:p w:rsidR="00631658" w:rsidRPr="00A71D81" w:rsidRDefault="00631658" w:rsidP="00631658">
      <w:pPr>
        <w:jc w:val="center"/>
        <w:rPr>
          <w:rFonts w:ascii="GHEA Grapalat" w:hAnsi="GHEA Grapalat" w:cs="GHEA Grapalat"/>
          <w:sz w:val="22"/>
          <w:szCs w:val="22"/>
          <w:lang w:val="hy-AM"/>
        </w:rPr>
      </w:pPr>
    </w:p>
    <w:p w:rsidR="00091EBC" w:rsidRPr="00A71D81" w:rsidRDefault="00631658" w:rsidP="00091EBC">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091EBC" w:rsidRPr="00A71D81">
        <w:rPr>
          <w:rFonts w:ascii="GHEA Grapalat" w:hAnsi="GHEA Grapalat" w:cs="Sylfaen"/>
          <w:b/>
          <w:lang w:val="hy-AM"/>
        </w:rPr>
        <w:lastRenderedPageBreak/>
        <w:t>Հավելված</w:t>
      </w:r>
      <w:r w:rsidR="00091EBC" w:rsidRPr="00A71D81">
        <w:rPr>
          <w:rFonts w:ascii="GHEA Grapalat" w:hAnsi="GHEA Grapalat" w:cs="Arial"/>
          <w:b/>
          <w:lang w:val="hy-AM"/>
        </w:rPr>
        <w:t xml:space="preserve"> </w:t>
      </w:r>
      <w:r w:rsidR="00BF7D70" w:rsidRPr="00A71D81">
        <w:rPr>
          <w:rFonts w:ascii="GHEA Grapalat" w:hAnsi="GHEA Grapalat" w:cs="Arial"/>
          <w:b/>
          <w:lang w:val="hy-AM"/>
        </w:rPr>
        <w:t>5</w:t>
      </w:r>
    </w:p>
    <w:p w:rsidR="00AB6AE1" w:rsidRPr="00A71D81" w:rsidRDefault="00AB6AE1" w:rsidP="00AB6AE1">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D81F53">
        <w:rPr>
          <w:rFonts w:ascii="GHEA Grapalat" w:hAnsi="GHEA Grapalat"/>
          <w:b/>
          <w:color w:val="000000"/>
          <w:lang w:val="hy-AM"/>
        </w:rPr>
        <w:t>ԳՀԱՊՁԲ-ՀՎԿԱԿ-2022-75</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AB6AE1" w:rsidRPr="00A71D81" w:rsidRDefault="00AB6AE1" w:rsidP="00AB6AE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91EBC" w:rsidRPr="00A71D81" w:rsidRDefault="00091EBC" w:rsidP="00091EBC">
      <w:pPr>
        <w:pStyle w:val="BodyTextIndent3"/>
        <w:spacing w:line="240" w:lineRule="auto"/>
        <w:jc w:val="right"/>
        <w:rPr>
          <w:rFonts w:ascii="GHEA Grapalat" w:hAnsi="GHEA Grapalat" w:cs="Sylfaen"/>
          <w:b/>
          <w:lang w:val="hy-AM"/>
        </w:rPr>
      </w:pPr>
    </w:p>
    <w:p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rsidR="00091EBC" w:rsidRPr="00A71D81" w:rsidRDefault="00091EBC" w:rsidP="00091EBC">
      <w:pPr>
        <w:pStyle w:val="NormalWeb"/>
        <w:shd w:val="clear" w:color="auto" w:fill="FFFFFF"/>
        <w:spacing w:before="0" w:beforeAutospacing="0" w:after="0" w:afterAutospacing="0"/>
        <w:ind w:firstLine="375"/>
        <w:rPr>
          <w:rStyle w:val="Strong"/>
          <w:lang w:val="hy-AM"/>
        </w:rPr>
      </w:pPr>
    </w:p>
    <w:p w:rsidR="00091EBC" w:rsidRPr="00A71D81" w:rsidRDefault="00091EBC" w:rsidP="00D74C30">
      <w:pPr>
        <w:pStyle w:val="NormalWeb"/>
        <w:shd w:val="clear" w:color="auto" w:fill="FFFFFF"/>
        <w:spacing w:before="0" w:beforeAutospacing="0" w:after="0" w:afterAutospacing="0"/>
        <w:ind w:left="5812" w:hanging="5437"/>
        <w:rPr>
          <w:rStyle w:val="Strong"/>
          <w:lang w:val="hy-AM"/>
        </w:rPr>
      </w:pPr>
      <w:r w:rsidRPr="00A71D81">
        <w:rPr>
          <w:rStyle w:val="Strong"/>
          <w:rFonts w:ascii="GHEA Grapalat" w:hAnsi="GHEA Grapalat"/>
          <w:b w:val="0"/>
          <w:bCs w:val="0"/>
          <w:sz w:val="20"/>
          <w:szCs w:val="20"/>
          <w:lang w:val="hy-AM"/>
        </w:rPr>
        <w:t xml:space="preserve">1.Սույն երաշխիքը (այսուհետ՝ երաշխիք) հանդիսանում է </w:t>
      </w:r>
      <w:r w:rsidR="00AB6AE1" w:rsidRPr="00AB6AE1">
        <w:rPr>
          <w:rFonts w:ascii="GHEA Grapalat" w:hAnsi="GHEA Grapalat" w:cs="GHEA Grapalat"/>
          <w:b/>
          <w:sz w:val="20"/>
          <w:szCs w:val="20"/>
          <w:u w:val="single"/>
          <w:lang w:val="hy-AM"/>
        </w:rPr>
        <w:t>ԱՆ «ՀՎԿ ԱԶԳԱՅԻՆ ԿԵՆՏՐՈՆ» ՊՈԱԿ</w:t>
      </w:r>
      <w:r w:rsidRPr="00A71D81">
        <w:rPr>
          <w:rFonts w:ascii="GHEA Grapalat" w:hAnsi="GHEA Grapalat" w:cs="Sylfaen"/>
          <w:vertAlign w:val="superscript"/>
          <w:lang w:val="hy-AM"/>
        </w:rPr>
        <w:t xml:space="preserve">          </w:t>
      </w:r>
      <w:r w:rsidR="00D74C30" w:rsidRPr="00D74C30">
        <w:rPr>
          <w:rFonts w:ascii="GHEA Grapalat" w:hAnsi="GHEA Grapalat" w:cs="Sylfaen"/>
          <w:vertAlign w:val="superscript"/>
          <w:lang w:val="hy-AM"/>
        </w:rPr>
        <w:t xml:space="preserve">                                    </w:t>
      </w:r>
      <w:r w:rsidRPr="00A71D81">
        <w:rPr>
          <w:rFonts w:ascii="GHEA Grapalat" w:hAnsi="GHEA Grapalat" w:cs="Sylfaen"/>
          <w:vertAlign w:val="superscript"/>
          <w:lang w:val="hy-AM"/>
        </w:rPr>
        <w:t>պատվիրատուի անվանումը</w:t>
      </w:r>
    </w:p>
    <w:p w:rsidR="00091EBC" w:rsidRPr="00A71D81"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և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կնքվելիք N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պայմանագրից բխող պրինցիպալի </w:t>
      </w:r>
    </w:p>
    <w:p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A71D81">
        <w:rPr>
          <w:rStyle w:val="Strong"/>
          <w:rFonts w:ascii="GHEA Grapalat" w:hAnsi="GHEA Grapalat"/>
          <w:b w:val="0"/>
          <w:bCs w:val="0"/>
          <w:sz w:val="20"/>
          <w:szCs w:val="20"/>
          <w:lang w:val="hy-AM"/>
        </w:rPr>
        <w:t>ում</w:t>
      </w:r>
      <w:r w:rsidRPr="00A71D81">
        <w:rPr>
          <w:rStyle w:val="Strong"/>
          <w:rFonts w:ascii="GHEA Grapalat" w:hAnsi="GHEA Grapalat"/>
          <w:b w:val="0"/>
          <w:bCs w:val="0"/>
          <w:sz w:val="20"/>
          <w:szCs w:val="20"/>
          <w:lang w:val="hy-AM"/>
        </w:rPr>
        <w:t xml:space="preserve">: </w:t>
      </w:r>
    </w:p>
    <w:p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B26A30" w:rsidRPr="00B26A30">
        <w:rPr>
          <w:rFonts w:ascii="GHEA Grapalat" w:hAnsi="GHEA Grapalat" w:cs="Arial"/>
          <w:b/>
          <w:bCs/>
          <w:color w:val="000000"/>
          <w:sz w:val="20"/>
          <w:szCs w:val="20"/>
          <w:u w:val="single"/>
          <w:lang w:val="hy-AM"/>
        </w:rPr>
        <w:t>900018004649</w:t>
      </w:r>
      <w:r w:rsidR="00B26A30" w:rsidRPr="00B26A30">
        <w:rPr>
          <w:rFonts w:ascii="GHEA Grapalat" w:hAnsi="GHEA Grapalat" w:cs="Arial"/>
          <w:b/>
          <w:bCs/>
          <w:color w:val="000000"/>
          <w:sz w:val="20"/>
          <w:szCs w:val="20"/>
          <w:lang w:val="hy-AM"/>
        </w:rPr>
        <w:t xml:space="preserve"> </w:t>
      </w:r>
      <w:r w:rsidRPr="00A71D81">
        <w:rPr>
          <w:rStyle w:val="Strong"/>
          <w:rFonts w:ascii="GHEA Grapalat" w:hAnsi="GHEA Grapalat"/>
          <w:b w:val="0"/>
          <w:bCs w:val="0"/>
          <w:sz w:val="20"/>
          <w:szCs w:val="20"/>
          <w:lang w:val="hy-AM"/>
        </w:rPr>
        <w:t>հաշվեհամարին փոխանցման միջոցով:</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2C565E" w:rsidRPr="00A71D81" w:rsidRDefault="0024041A" w:rsidP="002C565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2C565E" w:rsidRPr="00A71D81">
        <w:rPr>
          <w:rFonts w:ascii="GHEA Grapalat" w:hAnsi="GHEA Grapalat"/>
          <w:color w:val="000000"/>
          <w:sz w:val="20"/>
          <w:szCs w:val="20"/>
          <w:lang w:val="hy-AM"/>
        </w:rPr>
        <w:t xml:space="preserve">Երաշխիքը գործում է բենեֆիցիարի և պրիցիպալի միջև կնքվելիքN </w:t>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p>
    <w:p w:rsidR="002C565E" w:rsidRPr="00A71D81" w:rsidRDefault="002C565E" w:rsidP="002C565E">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rsidR="002C565E" w:rsidRPr="00A71D81" w:rsidRDefault="002C565E" w:rsidP="002C565E">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rsidR="002C565E" w:rsidRPr="00A71D81" w:rsidRDefault="002C565E" w:rsidP="002C565E">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rsidR="00091EBC" w:rsidRPr="00A71D81" w:rsidRDefault="00091EBC" w:rsidP="00CB5EF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C3470" w:rsidRPr="00A71D81"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w:t>
      </w:r>
      <w:r w:rsidR="0091775C"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91775C"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w:t>
      </w:r>
      <w:r w:rsidR="0091775C" w:rsidRPr="00A71D81">
        <w:rPr>
          <w:rFonts w:ascii="GHEA Grapalat" w:hAnsi="GHEA Grapalat"/>
          <w:color w:val="000000"/>
          <w:sz w:val="20"/>
          <w:szCs w:val="20"/>
          <w:lang w:val="hy-AM"/>
        </w:rPr>
        <w:t>կատարված</w:t>
      </w:r>
    </w:p>
    <w:p w:rsidR="00DC3470" w:rsidRPr="00A71D81"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w:t>
      </w:r>
      <w:r w:rsidR="0091775C" w:rsidRPr="00A71D81">
        <w:rPr>
          <w:rFonts w:ascii="GHEA Grapalat" w:hAnsi="GHEA Grapalat" w:cs="Sylfaen"/>
          <w:vertAlign w:val="superscript"/>
          <w:lang w:val="hy-AM"/>
        </w:rPr>
        <w:t>համարը</w:t>
      </w:r>
      <w:r w:rsidRPr="00A71D81">
        <w:rPr>
          <w:rFonts w:ascii="GHEA Grapalat" w:hAnsi="GHEA Grapalat" w:cs="Sylfaen"/>
          <w:vertAlign w:val="superscript"/>
          <w:lang w:val="hy-AM"/>
        </w:rPr>
        <w:t xml:space="preserve"> </w:t>
      </w:r>
    </w:p>
    <w:p w:rsidR="00DC3470" w:rsidRPr="00A71D81"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rsidR="00DC3470" w:rsidRPr="00A71D81"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9"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r w:rsidR="00BF009A" w:rsidRPr="00A71D81">
        <w:rPr>
          <w:rFonts w:ascii="GHEA Grapalat" w:hAnsi="GHEA Grapalat"/>
          <w:color w:val="000000"/>
          <w:sz w:val="20"/>
          <w:szCs w:val="20"/>
          <w:lang w:val="hy-AM"/>
        </w:rPr>
        <w:t>:</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6C459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091EBC" w:rsidRPr="00A71D81" w:rsidRDefault="00091EBC" w:rsidP="00091EBC">
      <w:pPr>
        <w:pStyle w:val="BodyTextIndent3"/>
        <w:spacing w:line="240" w:lineRule="auto"/>
        <w:jc w:val="center"/>
        <w:rPr>
          <w:rFonts w:ascii="GHEA Grapalat" w:hAnsi="GHEA Grapalat" w:cs="Arial"/>
          <w:b/>
          <w:lang w:val="hy-AM"/>
        </w:rPr>
      </w:pPr>
    </w:p>
    <w:p w:rsidR="000F3C70" w:rsidRPr="00A71D81" w:rsidRDefault="000F3C70" w:rsidP="000F3C70">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rsidR="000F3C70" w:rsidRPr="00A71D81" w:rsidRDefault="000F3C70" w:rsidP="000F3C70">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D81F53">
        <w:rPr>
          <w:rFonts w:ascii="GHEA Grapalat" w:hAnsi="GHEA Grapalat"/>
          <w:b/>
          <w:color w:val="000000"/>
          <w:lang w:val="hy-AM"/>
        </w:rPr>
        <w:t>ԳՀԱՊՁԲ-ՀՎԿԱԿ-2022-75</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0F3C70" w:rsidRPr="00A71D81" w:rsidRDefault="000F3C70" w:rsidP="000F3C70">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F3C70" w:rsidRDefault="000F3C70" w:rsidP="000F3C70">
      <w:pPr>
        <w:jc w:val="center"/>
        <w:rPr>
          <w:rFonts w:ascii="GHEA Grapalat" w:hAnsi="GHEA Grapalat" w:cs="GHEA Grapalat"/>
          <w:b/>
          <w:sz w:val="18"/>
          <w:szCs w:val="18"/>
          <w:lang w:val="hy-AM"/>
        </w:rPr>
      </w:pPr>
      <w:r w:rsidRPr="00A71D81">
        <w:rPr>
          <w:rFonts w:ascii="GHEA Grapalat" w:hAnsi="GHEA Grapalat" w:cs="GHEA Grapalat"/>
          <w:b/>
          <w:sz w:val="18"/>
          <w:szCs w:val="18"/>
          <w:lang w:val="hy-AM"/>
        </w:rPr>
        <w:t xml:space="preserve">      </w:t>
      </w:r>
    </w:p>
    <w:p w:rsidR="000F3C70" w:rsidRPr="00A71D81" w:rsidRDefault="000F3C70" w:rsidP="000F3C70">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0F3C70" w:rsidRPr="00A71D81" w:rsidRDefault="000F3C70" w:rsidP="000F3C70">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Pr="00A71D81">
        <w:rPr>
          <w:rFonts w:ascii="GHEA Grapalat" w:hAnsi="GHEA Grapalat" w:cs="GHEA Grapalat"/>
          <w:b/>
          <w:sz w:val="18"/>
          <w:szCs w:val="18"/>
          <w:lang w:val="hy-AM"/>
        </w:rPr>
        <w:t xml:space="preserve">         (պայմանագրի ապահովում)</w:t>
      </w:r>
    </w:p>
    <w:p w:rsidR="000F3C70" w:rsidRPr="00A71D81" w:rsidRDefault="000F3C70" w:rsidP="000F3C70">
      <w:pPr>
        <w:rPr>
          <w:rFonts w:ascii="GHEA Grapalat" w:hAnsi="GHEA Grapalat" w:cs="GHEA Grapalat"/>
          <w:b/>
          <w:sz w:val="20"/>
          <w:szCs w:val="20"/>
          <w:lang w:val="hy-AM"/>
        </w:rPr>
      </w:pPr>
    </w:p>
    <w:p w:rsidR="000F3C70" w:rsidRPr="00A71D81" w:rsidRDefault="000F3C70" w:rsidP="000F3C70">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0F3C70" w:rsidRPr="00A71D81" w:rsidRDefault="000F3C70" w:rsidP="000F3C70">
      <w:pPr>
        <w:rPr>
          <w:rFonts w:ascii="GHEA Grapalat" w:hAnsi="GHEA Grapalat" w:cs="GHEA Grapalat"/>
          <w:sz w:val="20"/>
          <w:szCs w:val="20"/>
          <w:lang w:val="hy-AM"/>
        </w:rPr>
      </w:pPr>
    </w:p>
    <w:p w:rsidR="000F3C70" w:rsidRPr="00A71D81" w:rsidRDefault="000F3C70" w:rsidP="000F3C70">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0F3C70" w:rsidRPr="00A71D81" w:rsidRDefault="000F3C70" w:rsidP="000F3C70">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0F3C70" w:rsidRPr="00A71D81" w:rsidRDefault="000F3C70" w:rsidP="000F3C70">
      <w:pPr>
        <w:ind w:firstLine="708"/>
        <w:jc w:val="both"/>
        <w:rPr>
          <w:rFonts w:ascii="GHEA Grapalat" w:hAnsi="GHEA Grapalat" w:cs="GHEA Grapalat"/>
          <w:sz w:val="20"/>
          <w:szCs w:val="20"/>
          <w:lang w:val="hy-AM"/>
        </w:rPr>
      </w:pPr>
    </w:p>
    <w:p w:rsidR="000F3C70" w:rsidRPr="00A71D81" w:rsidRDefault="000F3C70" w:rsidP="000F3C70">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 Համաձայնության առարկան</w:t>
      </w:r>
    </w:p>
    <w:p w:rsidR="000F3C70" w:rsidRPr="00A71D81" w:rsidRDefault="000F3C70" w:rsidP="000F3C70">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0F3C70" w:rsidRDefault="000F3C70" w:rsidP="000F3C70">
      <w:pPr>
        <w:ind w:firstLine="709"/>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Ընկերությունը մասնակցում է </w:t>
      </w:r>
      <w:r w:rsidRPr="00110BBE">
        <w:rPr>
          <w:rFonts w:ascii="GHEA Grapalat" w:hAnsi="GHEA Grapalat" w:cs="GHEA Grapalat"/>
          <w:b/>
          <w:sz w:val="20"/>
          <w:szCs w:val="20"/>
          <w:lang w:val="hy-AM"/>
        </w:rPr>
        <w:t>ԱՆ «ՀՎԿ ԱԶԳԱՅԻՆ ԿԵՆՏՐՈՆ» ՊՈԱԿ-ի</w:t>
      </w:r>
      <w:r w:rsidRPr="00A71D81">
        <w:rPr>
          <w:rFonts w:ascii="GHEA Grapalat" w:hAnsi="GHEA Grapalat" w:cs="GHEA Grapalat"/>
          <w:sz w:val="20"/>
          <w:szCs w:val="20"/>
          <w:lang w:val="pt-BR"/>
        </w:rPr>
        <w:t xml:space="preserve">  (այսուհետ` Պատվիրատու) կողմից </w:t>
      </w:r>
      <w:r w:rsidRPr="006F611F">
        <w:rPr>
          <w:rFonts w:ascii="GHEA Grapalat" w:hAnsi="GHEA Grapalat" w:cs="GHEA Grapalat"/>
          <w:sz w:val="20"/>
          <w:szCs w:val="20"/>
          <w:lang w:val="pt-BR"/>
        </w:rPr>
        <w:t xml:space="preserve">կազմակերպված` </w:t>
      </w:r>
      <w:r w:rsidRPr="006F611F">
        <w:rPr>
          <w:rFonts w:ascii="GHEA Grapalat" w:hAnsi="GHEA Grapalat"/>
          <w:b/>
          <w:color w:val="000000"/>
          <w:sz w:val="20"/>
          <w:szCs w:val="20"/>
          <w:lang w:val="hy-AM"/>
        </w:rPr>
        <w:t>«</w:t>
      </w:r>
      <w:r w:rsidR="00D81F53">
        <w:rPr>
          <w:rFonts w:ascii="GHEA Grapalat" w:hAnsi="GHEA Grapalat"/>
          <w:b/>
          <w:color w:val="000000"/>
          <w:sz w:val="20"/>
          <w:szCs w:val="20"/>
          <w:lang w:val="hy-AM"/>
        </w:rPr>
        <w:t>ԳՀԱՊՁԲ-ՀՎԿԱԿ-2022-75</w:t>
      </w:r>
      <w:r w:rsidRPr="006F611F">
        <w:rPr>
          <w:rFonts w:ascii="GHEA Grapalat" w:hAnsi="GHEA Grapalat"/>
          <w:b/>
          <w:color w:val="000000"/>
          <w:sz w:val="20"/>
          <w:szCs w:val="20"/>
          <w:lang w:val="hy-AM"/>
        </w:rPr>
        <w:t xml:space="preserve">» </w:t>
      </w:r>
      <w:r w:rsidRPr="006F611F">
        <w:rPr>
          <w:rFonts w:ascii="GHEA Grapalat" w:hAnsi="GHEA Grapalat" w:cs="GHEA Grapalat"/>
          <w:sz w:val="20"/>
          <w:szCs w:val="20"/>
          <w:lang w:val="pt-BR"/>
        </w:rPr>
        <w:t>ծածկագրով գնման ընթացակարգին</w:t>
      </w:r>
      <w:r>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p>
    <w:p w:rsidR="000F3C70" w:rsidRPr="00A71D81" w:rsidRDefault="000F3C70" w:rsidP="000F3C70">
      <w:pPr>
        <w:ind w:firstLine="709"/>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0F3C70" w:rsidRPr="00A71D81" w:rsidRDefault="000F3C70" w:rsidP="000F3C70">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0F3C70" w:rsidRPr="00A71D81" w:rsidRDefault="000F3C70" w:rsidP="000F3C70">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0F3C70" w:rsidRPr="00A71D81" w:rsidRDefault="000F3C70" w:rsidP="000F3C70">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0F3C70" w:rsidRPr="00A71D81" w:rsidRDefault="000F3C70" w:rsidP="000F3C70">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0F3C70" w:rsidRPr="00A71D81" w:rsidRDefault="000F3C70" w:rsidP="000F3C70">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0F3C70" w:rsidRPr="00A71D81" w:rsidRDefault="000F3C70" w:rsidP="000F3C7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տարբերակներով</w:t>
      </w:r>
      <w:r w:rsidRPr="00A71D81">
        <w:rPr>
          <w:rFonts w:ascii="GHEA Grapalat" w:hAnsi="GHEA Grapalat" w:cs="GHEA Grapalat"/>
          <w:sz w:val="20"/>
          <w:szCs w:val="20"/>
          <w:lang w:val="pt-BR"/>
        </w:rPr>
        <w:t>:</w:t>
      </w:r>
    </w:p>
    <w:p w:rsidR="000F3C70" w:rsidRPr="00A71D81" w:rsidRDefault="000F3C70" w:rsidP="000F3C70">
      <w:pPr>
        <w:numPr>
          <w:ilvl w:val="1"/>
          <w:numId w:val="25"/>
        </w:numPr>
        <w:ind w:left="0"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rsidR="000F3C70" w:rsidRPr="00A71D81" w:rsidRDefault="000F3C70" w:rsidP="000F3C70">
      <w:pPr>
        <w:jc w:val="both"/>
        <w:rPr>
          <w:rFonts w:ascii="GHEA Grapalat" w:hAnsi="GHEA Grapalat" w:cs="GHEA Grapalat"/>
          <w:sz w:val="20"/>
          <w:szCs w:val="20"/>
          <w:lang w:val="hy-AM"/>
        </w:rPr>
      </w:pPr>
    </w:p>
    <w:p w:rsidR="0025228A" w:rsidRPr="00306EF3" w:rsidRDefault="0025228A" w:rsidP="000F3C70">
      <w:pPr>
        <w:ind w:left="360"/>
        <w:jc w:val="center"/>
        <w:rPr>
          <w:rFonts w:ascii="GHEA Grapalat" w:hAnsi="GHEA Grapalat" w:cs="GHEA Grapalat"/>
          <w:b/>
          <w:bCs/>
          <w:sz w:val="20"/>
          <w:szCs w:val="20"/>
          <w:lang w:val="pt-BR"/>
        </w:rPr>
      </w:pPr>
    </w:p>
    <w:p w:rsidR="0025228A" w:rsidRPr="00306EF3" w:rsidRDefault="0025228A" w:rsidP="000F3C70">
      <w:pPr>
        <w:ind w:left="360"/>
        <w:jc w:val="center"/>
        <w:rPr>
          <w:rFonts w:ascii="GHEA Grapalat" w:hAnsi="GHEA Grapalat" w:cs="GHEA Grapalat"/>
          <w:b/>
          <w:bCs/>
          <w:sz w:val="20"/>
          <w:szCs w:val="20"/>
          <w:lang w:val="pt-BR"/>
        </w:rPr>
      </w:pPr>
    </w:p>
    <w:p w:rsidR="000F3C70" w:rsidRPr="00A71D81" w:rsidRDefault="000F3C70" w:rsidP="000F3C70">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2. Այլ պայմաններ</w:t>
      </w:r>
    </w:p>
    <w:p w:rsidR="000F3C70" w:rsidRPr="000F3C70"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0F3C70">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0F3C70" w:rsidRPr="00A71D81"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0F3C70" w:rsidRPr="00A71D81"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0F3C70" w:rsidRPr="00A71D81" w:rsidDel="00A13215"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0F3C70" w:rsidRPr="00A71D81"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F3C70" w:rsidRPr="00A71D81" w:rsidRDefault="000F3C70" w:rsidP="000F3C70">
      <w:pPr>
        <w:ind w:firstLine="567"/>
        <w:jc w:val="both"/>
        <w:rPr>
          <w:rFonts w:ascii="GHEA Grapalat" w:hAnsi="GHEA Grapalat" w:cs="GHEA Grapalat"/>
          <w:sz w:val="20"/>
          <w:szCs w:val="20"/>
          <w:lang w:val="hy-AM"/>
        </w:rPr>
      </w:pPr>
    </w:p>
    <w:p w:rsidR="000F3C70" w:rsidRPr="00A71D81" w:rsidRDefault="000F3C70" w:rsidP="000F3C70">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0F3C70" w:rsidRPr="00A71D81" w:rsidRDefault="000F3C70" w:rsidP="000F3C70">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0F3C70" w:rsidRPr="00A71D81" w:rsidRDefault="000F3C70" w:rsidP="000F3C70">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0F3C70" w:rsidRPr="00A71D81" w:rsidRDefault="000F3C70" w:rsidP="000F3C70">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0F3C70" w:rsidRPr="00A71D81" w:rsidRDefault="000F3C70" w:rsidP="000F3C70">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0F3C70" w:rsidRPr="00A71D81" w:rsidRDefault="000F3C70" w:rsidP="000F3C70">
      <w:pPr>
        <w:jc w:val="both"/>
        <w:rPr>
          <w:rFonts w:ascii="GHEA Grapalat" w:hAnsi="GHEA Grapalat"/>
          <w:sz w:val="20"/>
          <w:szCs w:val="20"/>
          <w:lang w:val="hy-AM"/>
        </w:rPr>
      </w:pPr>
      <w:r w:rsidRPr="00A71D81">
        <w:rPr>
          <w:rFonts w:ascii="GHEA Grapalat" w:hAnsi="GHEA Grapalat"/>
          <w:sz w:val="20"/>
          <w:szCs w:val="20"/>
          <w:lang w:val="hy-AM"/>
        </w:rPr>
        <w:t>Կ.Տ</w:t>
      </w:r>
    </w:p>
    <w:p w:rsidR="000F3C70" w:rsidRPr="00A71D81" w:rsidRDefault="000F3C70" w:rsidP="000F3C70">
      <w:pPr>
        <w:jc w:val="both"/>
        <w:rPr>
          <w:rFonts w:ascii="GHEA Grapalat" w:hAnsi="GHEA Grapalat"/>
          <w:sz w:val="20"/>
          <w:szCs w:val="20"/>
          <w:lang w:val="hy-AM"/>
        </w:rPr>
      </w:pPr>
    </w:p>
    <w:p w:rsidR="000F3C70" w:rsidRPr="00A71D81" w:rsidRDefault="000F3C70" w:rsidP="000F3C70">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0F3C70" w:rsidRPr="00A71D81" w:rsidRDefault="000F3C70" w:rsidP="000F3C70">
      <w:pPr>
        <w:jc w:val="center"/>
        <w:rPr>
          <w:rFonts w:ascii="GHEA Grapalat" w:hAnsi="GHEA Grapalat" w:cs="GHEA Grapalat"/>
          <w:sz w:val="20"/>
          <w:szCs w:val="20"/>
          <w:lang w:val="hy-AM"/>
        </w:rPr>
      </w:pPr>
    </w:p>
    <w:p w:rsidR="000F3C70" w:rsidRPr="00A71D81" w:rsidRDefault="000F3C70" w:rsidP="000F3C7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0F3C70" w:rsidRPr="00A71D81" w:rsidRDefault="000F3C70" w:rsidP="000F3C7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0F3C70" w:rsidRPr="00A71D81" w:rsidRDefault="000F3C70" w:rsidP="000F3C70">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0F3C70" w:rsidRPr="00A71D81" w:rsidRDefault="000F3C70" w:rsidP="00DC4DBA">
            <w:pPr>
              <w:jc w:val="center"/>
              <w:rPr>
                <w:rFonts w:ascii="GHEA Grapalat" w:hAnsi="GHEA Grapalat" w:cs="Arial"/>
                <w:bCs/>
                <w:i/>
                <w:sz w:val="20"/>
                <w:szCs w:val="20"/>
              </w:rPr>
            </w:pP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0F3C70" w:rsidRPr="00A71D81" w:rsidTr="00DC4DB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0F3C70" w:rsidRPr="00A71D81" w:rsidTr="00DC4DB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0F3C70" w:rsidRPr="00A71D81" w:rsidTr="00DC4DB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0F3C70" w:rsidRPr="00A71D81" w:rsidTr="00DC4DB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0F3C70" w:rsidRPr="00A71D81" w:rsidTr="00DC4DB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0F3C70" w:rsidRPr="00A71D81" w:rsidTr="00DC4DB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0F3C70" w:rsidRPr="00A71D81" w:rsidTr="00DC4DB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0F3C70" w:rsidRPr="00A71D81" w:rsidTr="00DC4DBA">
        <w:trPr>
          <w:trHeight w:val="424"/>
        </w:trPr>
        <w:tc>
          <w:tcPr>
            <w:tcW w:w="10980" w:type="dxa"/>
            <w:gridSpan w:val="2"/>
            <w:tcBorders>
              <w:top w:val="single" w:sz="4" w:space="0" w:color="auto"/>
              <w:left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0F3C70" w:rsidRPr="00A71D81" w:rsidRDefault="000F3C70" w:rsidP="00DC4DBA">
            <w:pPr>
              <w:rPr>
                <w:rFonts w:ascii="GHEA Grapalat" w:hAnsi="GHEA Grapalat" w:cs="Arial"/>
                <w:sz w:val="20"/>
                <w:szCs w:val="20"/>
              </w:rPr>
            </w:pPr>
          </w:p>
        </w:tc>
      </w:tr>
      <w:tr w:rsidR="000F3C70" w:rsidRPr="00A71D81" w:rsidTr="00DC4DBA">
        <w:trPr>
          <w:trHeight w:val="704"/>
        </w:trPr>
        <w:tc>
          <w:tcPr>
            <w:tcW w:w="10980" w:type="dxa"/>
            <w:gridSpan w:val="2"/>
            <w:tcBorders>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lang w:val="hy-AM"/>
              </w:rPr>
            </w:pPr>
          </w:p>
        </w:tc>
      </w:tr>
      <w:tr w:rsidR="000F3C70" w:rsidRPr="00A71D81" w:rsidTr="00DC4DB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0F3C70" w:rsidRPr="00A71D81" w:rsidRDefault="000F3C70" w:rsidP="00DC4DBA">
            <w:pPr>
              <w:rPr>
                <w:rFonts w:ascii="GHEA Grapalat" w:hAnsi="GHEA Grapalat" w:cs="Sylfaen"/>
                <w:sz w:val="20"/>
                <w:szCs w:val="20"/>
                <w:lang w:val="ru-RU"/>
              </w:rPr>
            </w:pPr>
          </w:p>
        </w:tc>
      </w:tr>
      <w:tr w:rsidR="000F3C70" w:rsidRPr="00A71D81" w:rsidTr="00DC4DB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0F3C70" w:rsidRPr="00A71D81" w:rsidRDefault="000F3C70" w:rsidP="00DC4DBA">
            <w:pPr>
              <w:rPr>
                <w:rFonts w:ascii="GHEA Grapalat" w:hAnsi="GHEA Grapalat" w:cs="Sylfaen"/>
                <w:sz w:val="20"/>
                <w:szCs w:val="20"/>
                <w:lang w:val="hy-AM"/>
              </w:rPr>
            </w:pPr>
          </w:p>
        </w:tc>
      </w:tr>
      <w:tr w:rsidR="000F3C70" w:rsidRPr="00A71D81" w:rsidTr="00DC4DBA">
        <w:trPr>
          <w:trHeight w:val="2194"/>
        </w:trPr>
        <w:tc>
          <w:tcPr>
            <w:tcW w:w="5616" w:type="dxa"/>
            <w:tcBorders>
              <w:top w:val="nil"/>
              <w:left w:val="single" w:sz="4" w:space="0" w:color="auto"/>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0F3C70" w:rsidRPr="00A71D81" w:rsidRDefault="000F3C70" w:rsidP="00DC4DBA">
            <w:pPr>
              <w:rPr>
                <w:rFonts w:ascii="GHEA Grapalat" w:hAnsi="GHEA Grapalat" w:cs="Sylfaen"/>
                <w:sz w:val="20"/>
                <w:szCs w:val="20"/>
              </w:rPr>
            </w:pPr>
          </w:p>
          <w:p w:rsidR="000F3C70" w:rsidRPr="00A71D81" w:rsidRDefault="000F3C70" w:rsidP="00DC4DBA">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0F3C70" w:rsidRPr="00A71D81" w:rsidRDefault="000F3C70" w:rsidP="00DC4DBA">
            <w:pPr>
              <w:rPr>
                <w:rFonts w:ascii="GHEA Grapalat" w:hAnsi="GHEA Grapalat" w:cs="Tahoma"/>
                <w:color w:val="000000"/>
                <w:sz w:val="20"/>
                <w:szCs w:val="20"/>
              </w:rPr>
            </w:pPr>
          </w:p>
          <w:p w:rsidR="000F3C70" w:rsidRPr="00A71D81" w:rsidRDefault="000F3C70" w:rsidP="00DC4DBA">
            <w:pPr>
              <w:rPr>
                <w:rFonts w:ascii="GHEA Grapalat" w:hAnsi="GHEA Grapalat" w:cs="Sylfaen"/>
                <w:sz w:val="20"/>
                <w:szCs w:val="20"/>
              </w:rPr>
            </w:pPr>
          </w:p>
          <w:p w:rsidR="000F3C70" w:rsidRPr="00A71D81" w:rsidRDefault="000F3C70" w:rsidP="00DC4DBA">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Կ.Տ.</w:t>
            </w:r>
          </w:p>
          <w:p w:rsidR="000F3C70" w:rsidRPr="00A71D81" w:rsidRDefault="000F3C70" w:rsidP="00DC4DBA">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0F3C70" w:rsidRPr="00A71D81" w:rsidRDefault="000F3C70" w:rsidP="00DC4DBA">
            <w:pPr>
              <w:jc w:val="right"/>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0F3C70" w:rsidRPr="00A71D81" w:rsidRDefault="000F3C70" w:rsidP="00DC4DBA">
            <w:pPr>
              <w:jc w:val="right"/>
              <w:rPr>
                <w:rFonts w:ascii="GHEA Grapalat" w:hAnsi="GHEA Grapalat" w:cs="Sylfaen"/>
                <w:sz w:val="20"/>
                <w:szCs w:val="20"/>
              </w:rPr>
            </w:pPr>
          </w:p>
          <w:p w:rsidR="000F3C70" w:rsidRPr="00A71D81" w:rsidRDefault="000F3C70" w:rsidP="00DC4DBA">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0F3C70" w:rsidRPr="00A71D81" w:rsidRDefault="000F3C70" w:rsidP="00DC4DBA">
            <w:pPr>
              <w:jc w:val="right"/>
              <w:rPr>
                <w:rFonts w:ascii="GHEA Grapalat" w:hAnsi="GHEA Grapalat" w:cs="Sylfaen"/>
                <w:sz w:val="20"/>
                <w:szCs w:val="20"/>
              </w:rPr>
            </w:pPr>
          </w:p>
        </w:tc>
      </w:tr>
      <w:tr w:rsidR="000F3C70" w:rsidRPr="00A71D81" w:rsidTr="00DC4DBA">
        <w:trPr>
          <w:trHeight w:val="2058"/>
        </w:trPr>
        <w:tc>
          <w:tcPr>
            <w:tcW w:w="5616" w:type="dxa"/>
            <w:tcBorders>
              <w:top w:val="single" w:sz="4" w:space="0" w:color="auto"/>
              <w:left w:val="single" w:sz="4" w:space="0" w:color="auto"/>
              <w:right w:val="single" w:sz="4" w:space="0" w:color="auto"/>
            </w:tcBorders>
            <w:noWrap/>
            <w:vAlign w:val="bottom"/>
          </w:tcPr>
          <w:p w:rsidR="000F3C70" w:rsidRPr="00A71D81" w:rsidRDefault="000F3C70" w:rsidP="00DC4DBA">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0F3C70" w:rsidRPr="00A71D81" w:rsidRDefault="000F3C70" w:rsidP="00DC4DBA">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0F3C70" w:rsidRPr="00A71D81" w:rsidRDefault="000F3C70" w:rsidP="00DC4DBA">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w:t>
            </w: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0F3C70" w:rsidRPr="00A71D81" w:rsidRDefault="000F3C70" w:rsidP="00DC4DBA">
            <w:pPr>
              <w:rPr>
                <w:rFonts w:ascii="GHEA Grapalat" w:hAnsi="GHEA Grapalat" w:cs="Tahoma"/>
                <w:color w:val="000000"/>
                <w:sz w:val="20"/>
                <w:szCs w:val="20"/>
              </w:rPr>
            </w:pPr>
          </w:p>
          <w:p w:rsidR="000F3C70" w:rsidRPr="00A71D81" w:rsidRDefault="000F3C70" w:rsidP="00DC4DBA">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0F3C70" w:rsidRPr="00A71D81" w:rsidRDefault="000F3C70" w:rsidP="00DC4DBA">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0F3C70" w:rsidRPr="00A71D81" w:rsidRDefault="000F3C70" w:rsidP="00DC4DBA">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0F3C70" w:rsidRPr="00A71D81" w:rsidRDefault="000F3C70" w:rsidP="00DC4DBA">
            <w:pPr>
              <w:jc w:val="right"/>
              <w:rPr>
                <w:rFonts w:ascii="GHEA Grapalat" w:hAnsi="GHEA Grapalat" w:cs="Arial"/>
                <w:sz w:val="20"/>
                <w:szCs w:val="20"/>
                <w:lang w:val="hy-AM"/>
              </w:rPr>
            </w:pPr>
          </w:p>
        </w:tc>
      </w:tr>
      <w:tr w:rsidR="000F3C70" w:rsidRPr="00A71D81" w:rsidTr="00DC4DBA">
        <w:trPr>
          <w:trHeight w:val="2194"/>
        </w:trPr>
        <w:tc>
          <w:tcPr>
            <w:tcW w:w="5616" w:type="dxa"/>
            <w:tcBorders>
              <w:top w:val="nil"/>
              <w:left w:val="single" w:sz="4" w:space="0" w:color="auto"/>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lastRenderedPageBreak/>
              <w:t>24.բ.                                                       Կ.Տ.</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w:t>
            </w:r>
          </w:p>
          <w:p w:rsidR="000F3C70" w:rsidRPr="00A71D81" w:rsidRDefault="000F3C70" w:rsidP="00DC4DBA">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23.բ.                                                                 Կ.Տ.    </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w:t>
            </w:r>
          </w:p>
          <w:p w:rsidR="000F3C70" w:rsidRPr="00A71D81" w:rsidRDefault="000F3C70" w:rsidP="00DC4DBA">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0F3C70" w:rsidRPr="00A71D81" w:rsidRDefault="000F3C70" w:rsidP="00DC4DBA">
            <w:pPr>
              <w:rPr>
                <w:rFonts w:ascii="GHEA Grapalat" w:hAnsi="GHEA Grapalat" w:cs="Sylfaen"/>
                <w:color w:val="000000"/>
                <w:sz w:val="20"/>
                <w:szCs w:val="20"/>
              </w:rPr>
            </w:pPr>
          </w:p>
          <w:p w:rsidR="000F3C70" w:rsidRPr="00A71D81" w:rsidRDefault="000F3C70" w:rsidP="00DC4DBA">
            <w:pPr>
              <w:rPr>
                <w:rFonts w:ascii="GHEA Grapalat" w:hAnsi="GHEA Grapalat" w:cs="Sylfaen"/>
                <w:sz w:val="20"/>
                <w:szCs w:val="20"/>
              </w:rPr>
            </w:pPr>
          </w:p>
          <w:p w:rsidR="000F3C70" w:rsidRPr="00A71D81" w:rsidRDefault="000F3C70" w:rsidP="00DC4DBA">
            <w:pPr>
              <w:jc w:val="right"/>
              <w:rPr>
                <w:rFonts w:ascii="GHEA Grapalat" w:hAnsi="GHEA Grapalat" w:cs="Arial"/>
                <w:sz w:val="20"/>
                <w:szCs w:val="20"/>
              </w:rPr>
            </w:pPr>
          </w:p>
        </w:tc>
      </w:tr>
    </w:tbl>
    <w:p w:rsidR="000F3C70" w:rsidRDefault="000F3C70" w:rsidP="00334B2F">
      <w:pPr>
        <w:jc w:val="center"/>
        <w:rPr>
          <w:rFonts w:ascii="GHEA Grapalat" w:hAnsi="GHEA Grapalat"/>
          <w:b/>
          <w:sz w:val="22"/>
          <w:szCs w:val="22"/>
        </w:rPr>
      </w:pPr>
    </w:p>
    <w:p w:rsidR="000F3C70" w:rsidRDefault="000F3C70">
      <w:pPr>
        <w:rPr>
          <w:rFonts w:ascii="GHEA Grapalat" w:hAnsi="GHEA Grapalat"/>
          <w:b/>
          <w:sz w:val="22"/>
          <w:szCs w:val="22"/>
        </w:rPr>
      </w:pPr>
      <w:r>
        <w:rPr>
          <w:rFonts w:ascii="GHEA Grapalat" w:hAnsi="GHEA Grapalat"/>
          <w:b/>
          <w:sz w:val="22"/>
          <w:szCs w:val="22"/>
        </w:rPr>
        <w:br w:type="page"/>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2F7F7E" w:rsidP="00CB0ADE">
            <w:pPr>
              <w:jc w:val="center"/>
              <w:rPr>
                <w:rFonts w:ascii="GHEA Grapalat" w:hAnsi="GHEA Grapalat"/>
                <w:sz w:val="20"/>
                <w:szCs w:val="20"/>
              </w:rPr>
            </w:pPr>
            <w:r w:rsidRPr="00A71D81">
              <w:rPr>
                <w:rFonts w:ascii="GHEA Grapalat" w:hAnsi="GHEA Grapalat"/>
                <w:sz w:val="20"/>
                <w:szCs w:val="20"/>
              </w:rPr>
              <w:t>Պ</w:t>
            </w:r>
            <w:r w:rsidR="00334B2F" w:rsidRPr="00A71D81">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2F7F7E" w:rsidP="00CB0ADE">
            <w:pPr>
              <w:jc w:val="center"/>
              <w:rPr>
                <w:rFonts w:ascii="GHEA Grapalat" w:hAnsi="GHEA Grapalat"/>
                <w:sz w:val="20"/>
                <w:szCs w:val="20"/>
              </w:rPr>
            </w:pPr>
            <w:r w:rsidRPr="00A71D81">
              <w:rPr>
                <w:rFonts w:ascii="GHEA Grapalat" w:hAnsi="GHEA Grapalat"/>
                <w:sz w:val="20"/>
                <w:szCs w:val="20"/>
              </w:rPr>
              <w:t>Պ</w:t>
            </w:r>
            <w:r w:rsidR="00334B2F" w:rsidRPr="00A71D81">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2F7F7E" w:rsidP="00CB0ADE">
            <w:pPr>
              <w:jc w:val="center"/>
              <w:rPr>
                <w:rFonts w:ascii="GHEA Grapalat" w:hAnsi="GHEA Grapalat"/>
                <w:sz w:val="20"/>
                <w:szCs w:val="20"/>
              </w:rPr>
            </w:pPr>
            <w:r w:rsidRPr="00A71D81">
              <w:rPr>
                <w:rFonts w:ascii="GHEA Grapalat" w:hAnsi="GHEA Grapalat"/>
                <w:sz w:val="20"/>
                <w:szCs w:val="20"/>
              </w:rPr>
              <w:t>Պ</w:t>
            </w:r>
            <w:r w:rsidR="00334B2F" w:rsidRPr="00A71D81">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AD1B30"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2F7F7E" w:rsidP="00CB0ADE">
            <w:pPr>
              <w:jc w:val="center"/>
              <w:rPr>
                <w:rFonts w:ascii="GHEA Grapalat" w:hAnsi="GHEA Grapalat"/>
                <w:sz w:val="20"/>
                <w:szCs w:val="20"/>
              </w:rPr>
            </w:pPr>
            <w:r w:rsidRPr="00A71D81">
              <w:rPr>
                <w:rFonts w:ascii="GHEA Grapalat" w:hAnsi="GHEA Grapalat"/>
                <w:sz w:val="20"/>
                <w:szCs w:val="20"/>
              </w:rPr>
              <w:t>Պ</w:t>
            </w:r>
            <w:r w:rsidR="00334B2F" w:rsidRPr="00A71D81">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D1B30"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AD1B30"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AD1B30"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AD1B30"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CB5EFD" w:rsidRPr="00A71D81" w:rsidRDefault="00334B2F" w:rsidP="00A631AB">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rsidR="00071D1C" w:rsidRPr="00A71D81" w:rsidRDefault="00071D1C" w:rsidP="00EF3662">
      <w:pPr>
        <w:pStyle w:val="BodyTextIndent3"/>
        <w:spacing w:line="240" w:lineRule="auto"/>
        <w:jc w:val="right"/>
        <w:rPr>
          <w:rFonts w:ascii="GHEA Grapalat" w:hAnsi="GHEA Grapalat" w:cs="Sylfaen"/>
          <w:b/>
          <w:lang w:val="hy-AM"/>
        </w:rPr>
      </w:pPr>
      <w:bookmarkStart w:id="9" w:name="_GoBack"/>
      <w:bookmarkEnd w:id="9"/>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rsidR="00A631AB" w:rsidRPr="00A71D81" w:rsidRDefault="00A631AB" w:rsidP="00A631AB">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D81F53">
        <w:rPr>
          <w:rFonts w:ascii="GHEA Grapalat" w:hAnsi="GHEA Grapalat"/>
          <w:b/>
          <w:color w:val="000000"/>
          <w:lang w:val="hy-AM"/>
        </w:rPr>
        <w:t>ԳՀԱՊՁԲ-ՀՎԿԱԿ-2022-75</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A631AB" w:rsidRPr="00A71D81" w:rsidRDefault="00A631AB" w:rsidP="00A631AB">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 xml:space="preserve">ՀԱՄԱՐ </w:t>
      </w:r>
      <w:r w:rsidR="00F50861">
        <w:rPr>
          <w:rFonts w:ascii="GHEA Grapalat" w:hAnsi="GHEA Grapalat" w:cs="Sylfaen"/>
          <w:b/>
          <w:sz w:val="22"/>
          <w:lang w:val="hy-AM"/>
        </w:rPr>
        <w:t>ՏՆՏԵՍԱԿԱՆ ԱՊՐԱՆՔՆԵՐԻ</w:t>
      </w:r>
      <w:r w:rsidRPr="00A71D81">
        <w:rPr>
          <w:rFonts w:ascii="GHEA Grapalat" w:hAnsi="GHEA Grapalat" w:cs="Sylfaen"/>
          <w:b/>
          <w:sz w:val="22"/>
          <w:lang w:val="hy-AM"/>
        </w:rPr>
        <w:t xml:space="preserve">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A648B" w:rsidRPr="00A0462B" w:rsidRDefault="00071D1C" w:rsidP="000A648B">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r>
      <w:r w:rsidR="000A648B" w:rsidRPr="00A0462B">
        <w:rPr>
          <w:rFonts w:ascii="GHEA Grapalat" w:hAnsi="GHEA Grapalat" w:cs="Sylfaen"/>
          <w:sz w:val="20"/>
          <w:lang w:val="hy-AM"/>
        </w:rPr>
        <w:t xml:space="preserve">         ք. Երևան                                                                                         </w:t>
      </w:r>
      <w:r w:rsidR="000A648B" w:rsidRPr="00A0462B">
        <w:rPr>
          <w:rFonts w:ascii="GHEA Grapalat" w:hAnsi="GHEA Grapalat"/>
          <w:lang w:val="hy-AM"/>
        </w:rPr>
        <w:t xml:space="preserve">«     »            </w:t>
      </w:r>
      <w:r w:rsidR="000A648B" w:rsidRPr="00A0462B">
        <w:rPr>
          <w:rFonts w:ascii="GHEA Grapalat" w:hAnsi="GHEA Grapalat" w:cs="Sylfaen"/>
          <w:sz w:val="20"/>
          <w:lang w:val="hy-AM"/>
        </w:rPr>
        <w:t>2022   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E6777" w:rsidRPr="00A71D81" w:rsidRDefault="000E6777" w:rsidP="000E6777">
      <w:pPr>
        <w:ind w:firstLine="720"/>
        <w:jc w:val="both"/>
        <w:rPr>
          <w:rFonts w:ascii="GHEA Grapalat" w:hAnsi="GHEA Grapalat"/>
          <w:sz w:val="20"/>
          <w:lang w:val="hy-AM"/>
        </w:rPr>
      </w:pPr>
      <w:r w:rsidRPr="00F50861">
        <w:rPr>
          <w:rFonts w:ascii="GHEA Grapalat" w:hAnsi="GHEA Grapalat" w:cs="Sylfaen"/>
          <w:color w:val="000000"/>
          <w:sz w:val="20"/>
          <w:lang w:val="hy-AM"/>
        </w:rPr>
        <w:t>ԱՆ «Հիվանդությունների վերահսկման և կանխարգելման ազգային կենտրոն» ՊՈԱԿ-ի</w:t>
      </w:r>
      <w:r w:rsidRPr="00F50861">
        <w:rPr>
          <w:rFonts w:ascii="GHEA Grapalat" w:hAnsi="GHEA Grapalat" w:cs="Times Armenian"/>
          <w:color w:val="000000"/>
          <w:sz w:val="20"/>
          <w:lang w:val="hy-AM"/>
        </w:rPr>
        <w:t xml:space="preserve">, </w:t>
      </w:r>
      <w:r w:rsidRPr="00F50861">
        <w:rPr>
          <w:rFonts w:ascii="GHEA Grapalat" w:hAnsi="GHEA Grapalat" w:cs="Sylfaen"/>
          <w:color w:val="000000"/>
          <w:sz w:val="20"/>
          <w:lang w:val="hy-AM"/>
        </w:rPr>
        <w:t>ի դեմս գլխավոր տնօրեն՝ Ա.</w:t>
      </w:r>
      <w:r w:rsidR="00F50861">
        <w:rPr>
          <w:rFonts w:ascii="GHEA Grapalat" w:hAnsi="GHEA Grapalat" w:cs="Sylfaen"/>
          <w:color w:val="000000"/>
          <w:sz w:val="20"/>
          <w:lang w:val="hy-AM"/>
        </w:rPr>
        <w:t xml:space="preserve"> </w:t>
      </w:r>
      <w:r w:rsidRPr="00F50861">
        <w:rPr>
          <w:rFonts w:ascii="GHEA Grapalat" w:hAnsi="GHEA Grapalat" w:cs="Sylfaen"/>
          <w:color w:val="000000"/>
          <w:sz w:val="20"/>
          <w:lang w:val="hy-AM"/>
        </w:rPr>
        <w:t>Վանյանի</w:t>
      </w:r>
      <w:r w:rsidRPr="00772E24">
        <w:rPr>
          <w:rFonts w:ascii="GHEA Grapalat" w:hAnsi="GHEA Grapalat"/>
          <w:color w:val="000000"/>
          <w:sz w:val="20"/>
          <w:lang w:val="hy-AM"/>
        </w:rPr>
        <w:t xml:space="preserve">, </w:t>
      </w:r>
      <w:r w:rsidRPr="00772E24">
        <w:rPr>
          <w:rFonts w:ascii="GHEA Grapalat" w:hAnsi="GHEA Grapalat" w:cs="Sylfaen"/>
          <w:color w:val="000000"/>
          <w:sz w:val="20"/>
          <w:lang w:val="hy-AM"/>
        </w:rPr>
        <w:t>որը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գործում</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Pr="00772E24">
        <w:rPr>
          <w:rFonts w:ascii="GHEA Grapalat" w:hAnsi="GHEA Grapalat" w:cs="Sylfaen"/>
          <w:color w:val="000000"/>
          <w:sz w:val="20"/>
          <w:lang w:val="hy-AM"/>
        </w:rPr>
        <w:t>կանոնադրության</w:t>
      </w:r>
      <w:r w:rsidRPr="00A71D81">
        <w:rPr>
          <w:rFonts w:ascii="GHEA Grapalat" w:hAnsi="GHEA Grapalat"/>
          <w:sz w:val="20"/>
          <w:lang w:val="hy-AM"/>
        </w:rPr>
        <w:t xml:space="preserve"> հիման վրա, այսուհետ </w:t>
      </w:r>
      <w:r w:rsidRPr="00A71D81">
        <w:rPr>
          <w:rFonts w:ascii="GHEA Grapalat" w:hAnsi="GHEA Grapalat"/>
          <w:lang w:val="hy-AM"/>
        </w:rPr>
        <w:t>«</w:t>
      </w:r>
      <w:r w:rsidRPr="00A71D81">
        <w:rPr>
          <w:rFonts w:ascii="GHEA Grapalat" w:hAnsi="GHEA Grapalat"/>
          <w:sz w:val="20"/>
          <w:lang w:val="hy-AM"/>
        </w:rPr>
        <w:t>Գնորդ</w:t>
      </w:r>
      <w:r w:rsidRPr="00A71D81">
        <w:rPr>
          <w:rFonts w:ascii="GHEA Grapalat" w:hAnsi="GHEA Grapalat"/>
          <w:lang w:val="hy-AM"/>
        </w:rPr>
        <w:t>»</w:t>
      </w:r>
      <w:r w:rsidRPr="00A71D81">
        <w:rPr>
          <w:rFonts w:ascii="GHEA Grapalat" w:hAnsi="GHEA Grapalat"/>
          <w:sz w:val="20"/>
          <w:lang w:val="hy-AM"/>
        </w:rPr>
        <w:t xml:space="preserve">, մի կողմից,  և __________________-ը, ի դեմս տնօրեն _____________________-ի, որը գործում է </w:t>
      </w:r>
      <w:r w:rsidRPr="00A71D81">
        <w:rPr>
          <w:rFonts w:ascii="GHEA Grapalat" w:hAnsi="GHEA Grapalat"/>
          <w:sz w:val="20"/>
          <w:u w:val="single"/>
          <w:lang w:val="hy-AM"/>
        </w:rPr>
        <w:t xml:space="preserve">                       </w:t>
      </w:r>
      <w:r w:rsidRPr="00A71D81">
        <w:rPr>
          <w:rFonts w:ascii="GHEA Grapalat" w:hAnsi="GHEA Grapalat"/>
          <w:sz w:val="20"/>
          <w:lang w:val="hy-AM"/>
        </w:rPr>
        <w:t xml:space="preserve">-ի կանոնադրության հիման վրա, այսուհետ </w:t>
      </w:r>
      <w:r w:rsidRPr="00A71D81">
        <w:rPr>
          <w:rFonts w:ascii="GHEA Grapalat" w:hAnsi="GHEA Grapalat"/>
          <w:lang w:val="hy-AM"/>
        </w:rPr>
        <w:t>«</w:t>
      </w:r>
      <w:r w:rsidRPr="00A71D81">
        <w:rPr>
          <w:rFonts w:ascii="GHEA Grapalat" w:hAnsi="GHEA Grapalat"/>
          <w:sz w:val="20"/>
          <w:lang w:val="hy-AM"/>
        </w:rPr>
        <w:t>Վաճառող</w:t>
      </w:r>
      <w:r w:rsidRPr="00A71D81">
        <w:rPr>
          <w:rFonts w:ascii="GHEA Grapalat" w:hAnsi="GHEA Grapalat"/>
          <w:lang w:val="hy-AM"/>
        </w:rPr>
        <w:t>»</w:t>
      </w:r>
      <w:r w:rsidRPr="00A71D81">
        <w:rPr>
          <w:rFonts w:ascii="GHEA Grapalat" w:hAnsi="GHEA Grapalat"/>
          <w:sz w:val="20"/>
          <w:lang w:val="hy-AM"/>
        </w:rPr>
        <w:t xml:space="preserve"> մյուս կողմից, կնքեցին սույն պայմանագիրը հետևյալի մասին։</w:t>
      </w:r>
    </w:p>
    <w:p w:rsidR="0076020B" w:rsidRPr="00491ADE" w:rsidRDefault="0076020B"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center"/>
        <w:rPr>
          <w:rFonts w:ascii="GHEA Grapalat" w:hAnsi="GHEA Grapalat" w:cs="Times Armenian"/>
          <w:b/>
          <w:sz w:val="20"/>
          <w:lang w:val="hy-AM"/>
        </w:rPr>
      </w:pP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cs="Times Armenian"/>
          <w:sz w:val="20"/>
          <w:lang w:val="hy-AM"/>
        </w:rPr>
      </w:pPr>
    </w:p>
    <w:p w:rsidR="00071D1C" w:rsidRPr="00A71D81" w:rsidRDefault="00071D1C" w:rsidP="006D6447">
      <w:pPr>
        <w:ind w:firstLine="709"/>
        <w:jc w:val="center"/>
        <w:rPr>
          <w:rFonts w:ascii="GHEA Grapalat" w:hAnsi="GHEA Grapalat"/>
          <w:b/>
          <w:sz w:val="20"/>
          <w:lang w:val="hy-AM"/>
        </w:rPr>
      </w:pP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w:t>
      </w:r>
      <w:r w:rsidRPr="00175BB5">
        <w:rPr>
          <w:rFonts w:ascii="GHEA Grapalat" w:hAnsi="GHEA Grapalat"/>
          <w:b/>
          <w:sz w:val="20"/>
          <w:lang w:val="hy-AM"/>
        </w:rPr>
        <w:t xml:space="preserve">են </w:t>
      </w:r>
      <w:r w:rsidR="00645E7A" w:rsidRPr="00175BB5">
        <w:rPr>
          <w:rFonts w:ascii="GHEA Grapalat" w:hAnsi="GHEA Grapalat"/>
          <w:b/>
          <w:sz w:val="20"/>
          <w:lang w:val="hy-AM"/>
        </w:rPr>
        <w:t>10</w:t>
      </w:r>
      <w:r w:rsidRPr="00175BB5">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191DC5" w:rsidRPr="00191DC5">
        <w:rPr>
          <w:rFonts w:ascii="GHEA Grapalat" w:hAnsi="GHEA Grapalat"/>
          <w:b/>
          <w:sz w:val="20"/>
          <w:lang w:val="hy-AM"/>
        </w:rPr>
        <w:t>10</w:t>
      </w:r>
      <w:r w:rsidRPr="00191DC5">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9123CA" w:rsidRPr="00A71D81" w:rsidRDefault="009123CA" w:rsidP="00EF3662">
      <w:pPr>
        <w:tabs>
          <w:tab w:val="left" w:pos="720"/>
        </w:tabs>
        <w:ind w:firstLine="709"/>
        <w:jc w:val="both"/>
        <w:rPr>
          <w:rFonts w:ascii="GHEA Grapalat" w:hAnsi="GHEA Grapalat"/>
          <w:sz w:val="12"/>
          <w:szCs w:val="12"/>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both"/>
        <w:rPr>
          <w:rFonts w:ascii="GHEA Grapalat" w:hAnsi="GHEA Grapalat"/>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lastRenderedPageBreak/>
        <w:t>3. ՊԱՅՄԱՆԱԳՐԻ ԳԻՆԸ ԵՎ ՎՃԱՐՄԱՆ ԿԱՐԳԸ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A2078">
        <w:rPr>
          <w:rFonts w:ascii="GHEA Grapalat" w:hAnsi="GHEA Grapalat"/>
          <w:b/>
          <w:sz w:val="20"/>
          <w:lang w:val="hy-AM"/>
        </w:rPr>
        <w:t>ներառյալ ԱԱՀ-</w:t>
      </w:r>
      <w:r w:rsidR="00DC4DBA" w:rsidRPr="000A2078">
        <w:rPr>
          <w:rFonts w:ascii="GHEA Grapalat" w:hAnsi="GHEA Grapalat"/>
          <w:b/>
          <w:sz w:val="20"/>
          <w:lang w:val="hy-AM"/>
        </w:rPr>
        <w:t>ն</w:t>
      </w:r>
      <w:r w:rsidR="00DC4DBA" w:rsidRPr="00DC4DBA">
        <w:rPr>
          <w:rFonts w:ascii="GHEA Grapalat" w:hAnsi="GHEA Grapalat"/>
          <w:sz w:val="20"/>
          <w:lang w:val="hy-AM"/>
        </w:rPr>
        <w:t xml:space="preserve">: </w:t>
      </w:r>
      <w:r w:rsidRPr="00A71D81">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A71D81" w:rsidRDefault="00071D1C" w:rsidP="00EF3662">
      <w:pPr>
        <w:ind w:firstLine="720"/>
        <w:jc w:val="both"/>
        <w:rPr>
          <w:rFonts w:ascii="GHEA Grapalat" w:hAnsi="GHEA Grapalat" w:cs="Sylfaen"/>
          <w:sz w:val="20"/>
          <w:lang w:val="hy-AM"/>
        </w:rPr>
      </w:pPr>
      <w:r w:rsidRPr="00A71D81">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3.3 Գնորդն իրեն մատակարարված </w:t>
      </w:r>
      <w:r w:rsidR="00D320A2" w:rsidRPr="00A71D81">
        <w:rPr>
          <w:rFonts w:ascii="GHEA Grapalat" w:hAnsi="GHEA Grapalat"/>
          <w:sz w:val="20"/>
          <w:lang w:val="hy-AM"/>
        </w:rPr>
        <w:t>ա</w:t>
      </w:r>
      <w:r w:rsidRPr="00A71D81">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նախատեսված ամի</w:t>
      </w:r>
      <w:r w:rsidR="0041415D" w:rsidRPr="0041415D">
        <w:rPr>
          <w:rFonts w:ascii="GHEA Grapalat" w:hAnsi="GHEA Grapalat"/>
          <w:sz w:val="20"/>
          <w:lang w:val="hy-AM"/>
        </w:rPr>
        <w:t>ս</w:t>
      </w:r>
      <w:r w:rsidRPr="00A71D81">
        <w:rPr>
          <w:rFonts w:ascii="GHEA Grapalat" w:hAnsi="GHEA Grapalat"/>
          <w:sz w:val="20"/>
          <w:lang w:val="hy-AM"/>
        </w:rPr>
        <w:t xml:space="preserve">ներին, բայց ոչ ուշ, քան մինչև տվյալ տարվա դեկտեմբերի </w:t>
      </w:r>
      <w:r w:rsidR="0041415D" w:rsidRPr="00D04E17">
        <w:rPr>
          <w:rFonts w:ascii="GHEA Grapalat" w:hAnsi="GHEA Grapalat"/>
          <w:sz w:val="20"/>
          <w:lang w:val="hy-AM"/>
        </w:rPr>
        <w:t>30</w:t>
      </w:r>
      <w:r w:rsidRPr="00A71D81">
        <w:rPr>
          <w:rFonts w:ascii="GHEA Grapalat" w:hAnsi="GHEA Grapalat"/>
          <w:sz w:val="20"/>
          <w:lang w:val="hy-AM"/>
        </w:rPr>
        <w:t xml:space="preserve">-ը: </w:t>
      </w:r>
    </w:p>
    <w:p w:rsidR="00710307" w:rsidRPr="00275BAE" w:rsidRDefault="00385051" w:rsidP="00275BAE">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275BAE" w:rsidRPr="00275BAE">
        <w:rPr>
          <w:rFonts w:ascii="GHEA Grapalat" w:hAnsi="GHEA Grapalat"/>
          <w:sz w:val="20"/>
          <w:lang w:val="hy-AM"/>
        </w:rPr>
        <w:t>:</w:t>
      </w:r>
    </w:p>
    <w:p w:rsidR="00275BAE" w:rsidRPr="00275BAE" w:rsidRDefault="00275BAE" w:rsidP="00275BAE">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r w:rsidR="00EB35E7" w:rsidRPr="00A71D81">
        <w:rPr>
          <w:rFonts w:ascii="GHEA Grapalat" w:hAnsi="GHEA Grapalat"/>
          <w:sz w:val="20"/>
          <w:lang w:val="hy-AM"/>
        </w:rPr>
        <w:t xml:space="preserve"> </w:t>
      </w:r>
    </w:p>
    <w:p w:rsidR="00710307" w:rsidRPr="00A71D81" w:rsidRDefault="00710307" w:rsidP="00EF3662">
      <w:pPr>
        <w:ind w:firstLine="709"/>
        <w:jc w:val="center"/>
        <w:rPr>
          <w:rFonts w:ascii="GHEA Grapalat" w:hAnsi="GHEA Grapalat"/>
          <w:b/>
          <w:sz w:val="20"/>
          <w:lang w:val="hy-AM"/>
        </w:rPr>
      </w:pP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0A2078" w:rsidRPr="000A2078">
        <w:rPr>
          <w:rFonts w:ascii="GHEA Grapalat" w:hAnsi="GHEA Grapalat" w:cs="Sylfaen"/>
          <w:b/>
          <w:sz w:val="20"/>
          <w:szCs w:val="20"/>
          <w:lang w:val="hy-AM"/>
        </w:rPr>
        <w:t>2</w:t>
      </w:r>
      <w:r w:rsidR="00A232D9" w:rsidRPr="000A2078">
        <w:rPr>
          <w:rFonts w:ascii="GHEA Grapalat" w:hAnsi="GHEA Grapalat" w:cs="Sylfaen"/>
          <w:b/>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CF52C8" w:rsidRPr="00B76356">
        <w:rPr>
          <w:rFonts w:ascii="GHEA Grapalat" w:hAnsi="GHEA Grapalat" w:cs="Sylfaen"/>
          <w:b/>
          <w:sz w:val="20"/>
          <w:szCs w:val="20"/>
          <w:lang w:val="hy-AM"/>
        </w:rPr>
        <w:t>10 աշխատանքային</w:t>
      </w:r>
      <w:r w:rsidR="00CF52C8" w:rsidRPr="00A71D81">
        <w:rPr>
          <w:rFonts w:ascii="GHEA Grapalat" w:hAnsi="GHEA Grapalat" w:cs="Sylfaen"/>
          <w:sz w:val="20"/>
          <w:szCs w:val="20"/>
          <w:lang w:val="hy-AM"/>
        </w:rPr>
        <w:t xml:space="preserve"> </w:t>
      </w:r>
      <w:r w:rsidR="00A232D9" w:rsidRPr="00A71D81">
        <w:rPr>
          <w:rFonts w:ascii="GHEA Grapalat" w:hAnsi="GHEA Grapalat" w:cs="Sylfaen"/>
          <w:sz w:val="20"/>
          <w:szCs w:val="20"/>
          <w:lang w:val="hy-AM"/>
        </w:rPr>
        <w:t xml:space="preserve">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20"/>
        <w:jc w:val="both"/>
        <w:rPr>
          <w:rFonts w:ascii="GHEA Grapalat" w:hAnsi="GHEA Grapalat" w:cs="Sylfaen"/>
          <w:sz w:val="20"/>
          <w:lang w:val="hy-AM"/>
        </w:rPr>
      </w:pP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0A2078">
        <w:rPr>
          <w:rFonts w:ascii="GHEA Grapalat" w:hAnsi="GHEA Grapalat"/>
          <w:sz w:val="20"/>
          <w:lang w:val="hy-AM"/>
        </w:rPr>
        <w:t>:</w:t>
      </w:r>
      <w:r w:rsidR="000A2078" w:rsidRPr="00A71D81">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lastRenderedPageBreak/>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4684E" w:rsidRPr="00A71D81" w:rsidRDefault="0094684E" w:rsidP="00EF3662">
      <w:pPr>
        <w:ind w:firstLine="709"/>
        <w:jc w:val="both"/>
        <w:rPr>
          <w:rFonts w:ascii="GHEA Grapalat" w:hAnsi="GHEA Grapalat"/>
          <w:sz w:val="20"/>
          <w:lang w:val="hy-AM"/>
        </w:rPr>
      </w:pP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A71D81" w:rsidRDefault="0094684E" w:rsidP="00EF3662">
      <w:pPr>
        <w:ind w:firstLine="709"/>
        <w:jc w:val="both"/>
        <w:rPr>
          <w:rFonts w:ascii="GHEA Grapalat" w:hAnsi="GHEA Grapalat"/>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071D1C" w:rsidRPr="00A71D81" w:rsidRDefault="007C6A3B" w:rsidP="007C6A3B">
      <w:pPr>
        <w:tabs>
          <w:tab w:val="left" w:pos="709"/>
        </w:tabs>
        <w:jc w:val="both"/>
        <w:rPr>
          <w:rFonts w:ascii="GHEA Grapalat" w:hAnsi="GHEA Grapalat" w:cs="Times Armenian"/>
          <w:sz w:val="20"/>
          <w:lang w:val="hy-AM"/>
        </w:rPr>
      </w:pPr>
      <w:r w:rsidRPr="00875F97">
        <w:rPr>
          <w:rFonts w:ascii="GHEA Grapalat" w:hAnsi="GHEA Grapalat"/>
          <w:sz w:val="20"/>
          <w:lang w:val="hy-AM"/>
        </w:rPr>
        <w:tab/>
      </w:r>
      <w:r w:rsidR="00071D1C" w:rsidRPr="00A71D81">
        <w:rPr>
          <w:rFonts w:ascii="GHEA Grapalat" w:hAnsi="GHEA Grapalat"/>
          <w:sz w:val="20"/>
          <w:lang w:val="hy-AM"/>
        </w:rPr>
        <w:t xml:space="preserve">8.1 </w:t>
      </w:r>
      <w:r w:rsidR="00071D1C" w:rsidRPr="00A71D81">
        <w:rPr>
          <w:rFonts w:ascii="GHEA Grapalat" w:hAnsi="GHEA Grapalat" w:cs="Sylfaen"/>
          <w:sz w:val="20"/>
          <w:lang w:val="hy-AM"/>
        </w:rPr>
        <w:t>Պայմանագիրն</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ուժի</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մեջ</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է</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մտնում</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Կողմերի</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ստորագրման</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պահից և գործում է մինչև</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կողմերի` պայմանագրով</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ստանձնած</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պարտավորությունների</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ողջ</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ծավալով</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կատարումը</w:t>
      </w:r>
      <w:r w:rsidR="00071D1C" w:rsidRPr="00A71D81">
        <w:rPr>
          <w:rFonts w:ascii="GHEA Grapalat" w:hAnsi="GHEA Grapalat" w:cs="Times Armenian"/>
          <w:sz w:val="20"/>
          <w:lang w:val="hy-AM"/>
        </w:rPr>
        <w:t xml:space="preserve">։ </w:t>
      </w:r>
    </w:p>
    <w:p w:rsidR="00071D1C" w:rsidRPr="00A71D81" w:rsidRDefault="007C6A3B" w:rsidP="007C6A3B">
      <w:pPr>
        <w:tabs>
          <w:tab w:val="left" w:pos="709"/>
        </w:tabs>
        <w:jc w:val="both"/>
        <w:rPr>
          <w:rFonts w:ascii="GHEA Grapalat" w:hAnsi="GHEA Grapalat" w:cs="Sylfaen"/>
          <w:sz w:val="20"/>
          <w:lang w:val="hy-AM"/>
        </w:rPr>
      </w:pPr>
      <w:r w:rsidRPr="00875F97">
        <w:rPr>
          <w:rFonts w:ascii="GHEA Grapalat" w:hAnsi="GHEA Grapalat" w:cs="Sylfaen"/>
          <w:sz w:val="20"/>
          <w:lang w:val="hy-AM"/>
        </w:rPr>
        <w:tab/>
      </w:r>
      <w:r w:rsidR="00071D1C"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7C6A3B">
      <w:pPr>
        <w:shd w:val="clear" w:color="auto" w:fill="FFFFFF"/>
        <w:ind w:firstLine="708"/>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22</w:t>
      </w:r>
      <w:r w:rsidRPr="00A71D81">
        <w:rPr>
          <w:rStyle w:val="FootnoteReference"/>
          <w:rFonts w:ascii="GHEA Grapalat" w:hAnsi="GHEA Grapalat"/>
          <w:color w:val="FFFFFF"/>
          <w:sz w:val="20"/>
          <w:lang w:val="pt-BR"/>
        </w:rPr>
        <w:footnoteReference w:id="5"/>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lastRenderedPageBreak/>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23</w:t>
      </w:r>
      <w:r w:rsidRPr="00A71D81">
        <w:rPr>
          <w:rStyle w:val="FootnoteReference"/>
          <w:rFonts w:ascii="GHEA Grapalat" w:hAnsi="GHEA Grapalat"/>
          <w:color w:val="FFFFFF"/>
          <w:sz w:val="20"/>
          <w:lang w:val="pt-BR"/>
        </w:rPr>
        <w:footnoteReference w:id="6"/>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5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2"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2"/>
      <w:r w:rsidRPr="00A71D81">
        <w:rPr>
          <w:rFonts w:ascii="GHEA Grapalat" w:hAnsi="GHEA Grapalat"/>
          <w:sz w:val="20"/>
          <w:szCs w:val="20"/>
          <w:lang w:val="hy-AM" w:eastAsia="ru-RU"/>
        </w:rPr>
        <w:t xml:space="preserve">   </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71D1C" w:rsidRPr="000A2078" w:rsidRDefault="00071D1C" w:rsidP="00EF3662">
      <w:pPr>
        <w:ind w:firstLine="567"/>
        <w:jc w:val="both"/>
        <w:rPr>
          <w:rFonts w:ascii="GHEA Grapalat" w:hAnsi="GHEA Grapalat"/>
          <w:b/>
          <w:sz w:val="20"/>
          <w:szCs w:val="20"/>
          <w:lang w:val="hy-AM" w:eastAsia="ru-RU"/>
        </w:rPr>
      </w:pPr>
      <w:r w:rsidRPr="00A71D81">
        <w:rPr>
          <w:rFonts w:ascii="GHEA Grapalat" w:hAnsi="GHEA Grapalat"/>
          <w:sz w:val="20"/>
          <w:szCs w:val="20"/>
          <w:lang w:val="hy-AM" w:eastAsia="ru-RU"/>
        </w:rPr>
        <w:tab/>
      </w:r>
      <w:r w:rsidRPr="000A2078">
        <w:rPr>
          <w:rFonts w:ascii="GHEA Grapalat" w:hAnsi="GHEA Grapalat"/>
          <w:b/>
          <w:sz w:val="20"/>
          <w:szCs w:val="20"/>
          <w:lang w:val="hy-AM" w:eastAsia="ru-RU"/>
        </w:rPr>
        <w:t xml:space="preserve">8.15 </w:t>
      </w:r>
      <w:r w:rsidR="00DC567F" w:rsidRPr="000A2078">
        <w:rPr>
          <w:rFonts w:ascii="GHEA Grapalat" w:hAnsi="GHEA Grapalat"/>
          <w:b/>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0A2078">
        <w:rPr>
          <w:rFonts w:ascii="GHEA Grapalat" w:hAnsi="GHEA Grapalat"/>
          <w:b/>
          <w:sz w:val="20"/>
          <w:szCs w:val="20"/>
          <w:lang w:val="hy-AM" w:eastAsia="ru-RU"/>
        </w:rPr>
        <w:t>խ</w:t>
      </w:r>
      <w:r w:rsidR="00DC567F" w:rsidRPr="000A2078">
        <w:rPr>
          <w:rFonts w:ascii="GHEA Grapalat" w:hAnsi="GHEA Grapalat"/>
          <w:b/>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Pr="000A2078">
        <w:rPr>
          <w:rFonts w:ascii="GHEA Grapalat" w:hAnsi="GHEA Grapalat"/>
          <w:b/>
          <w:sz w:val="20"/>
          <w:szCs w:val="20"/>
          <w:lang w:val="hy-AM" w:eastAsia="ru-RU"/>
        </w:rPr>
        <w:t xml:space="preserve">Եթե </w:t>
      </w:r>
      <w:r w:rsidR="00DC567F" w:rsidRPr="000A2078">
        <w:rPr>
          <w:rFonts w:ascii="GHEA Grapalat" w:hAnsi="GHEA Grapalat"/>
          <w:b/>
          <w:sz w:val="20"/>
          <w:szCs w:val="20"/>
          <w:lang w:val="hy-AM" w:eastAsia="ru-RU"/>
        </w:rPr>
        <w:t>պ</w:t>
      </w:r>
      <w:r w:rsidRPr="000A2078">
        <w:rPr>
          <w:rFonts w:ascii="GHEA Grapalat" w:hAnsi="GHEA Grapalat"/>
          <w:b/>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0A2078">
        <w:rPr>
          <w:rFonts w:ascii="GHEA Grapalat" w:hAnsi="GHEA Grapalat"/>
          <w:b/>
          <w:sz w:val="20"/>
          <w:szCs w:val="20"/>
          <w:lang w:val="hy-AM" w:eastAsia="ru-RU"/>
        </w:rPr>
        <w:t>քսանհինգա</w:t>
      </w:r>
      <w:r w:rsidR="009A1B95" w:rsidRPr="000A2078">
        <w:rPr>
          <w:rFonts w:ascii="GHEA Grapalat" w:hAnsi="GHEA Grapalat"/>
          <w:b/>
          <w:sz w:val="20"/>
          <w:szCs w:val="20"/>
          <w:lang w:val="hy-AM" w:eastAsia="ru-RU"/>
        </w:rPr>
        <w:t>պատիկը</w:t>
      </w:r>
      <w:r w:rsidRPr="000A2078">
        <w:rPr>
          <w:rFonts w:ascii="GHEA Grapalat" w:hAnsi="GHEA Grapalat"/>
          <w:b/>
          <w:sz w:val="20"/>
          <w:szCs w:val="20"/>
          <w:lang w:val="hy-AM" w:eastAsia="ru-RU"/>
        </w:rPr>
        <w:t xml:space="preserve">, ապա Գնորդի կողմից համաձայնագիր կկնքվի, եթե Վաճառողի կողմից տուժանքի ձևով ներկայացված </w:t>
      </w:r>
      <w:r w:rsidR="009A1B95" w:rsidRPr="000A2078">
        <w:rPr>
          <w:rFonts w:ascii="GHEA Grapalat" w:hAnsi="GHEA Grapalat"/>
          <w:b/>
          <w:sz w:val="20"/>
          <w:szCs w:val="20"/>
          <w:lang w:val="hy-AM" w:eastAsia="ru-RU"/>
        </w:rPr>
        <w:t xml:space="preserve">որակավորման և </w:t>
      </w:r>
      <w:r w:rsidR="00DC567F" w:rsidRPr="000A2078">
        <w:rPr>
          <w:rFonts w:ascii="GHEA Grapalat" w:hAnsi="GHEA Grapalat"/>
          <w:b/>
          <w:sz w:val="20"/>
          <w:szCs w:val="20"/>
          <w:lang w:val="hy-AM" w:eastAsia="ru-RU"/>
        </w:rPr>
        <w:t xml:space="preserve">պայմանագրի </w:t>
      </w:r>
      <w:r w:rsidRPr="000A2078">
        <w:rPr>
          <w:rFonts w:ascii="GHEA Grapalat" w:hAnsi="GHEA Grapalat"/>
          <w:b/>
          <w:sz w:val="20"/>
          <w:szCs w:val="20"/>
          <w:lang w:val="hy-AM" w:eastAsia="ru-RU"/>
        </w:rPr>
        <w:t>ապահովում</w:t>
      </w:r>
      <w:r w:rsidR="009A1B95" w:rsidRPr="000A2078">
        <w:rPr>
          <w:rFonts w:ascii="GHEA Grapalat" w:hAnsi="GHEA Grapalat"/>
          <w:b/>
          <w:sz w:val="20"/>
          <w:szCs w:val="20"/>
          <w:lang w:val="hy-AM" w:eastAsia="ru-RU"/>
        </w:rPr>
        <w:t>ներ</w:t>
      </w:r>
      <w:r w:rsidRPr="000A2078">
        <w:rPr>
          <w:rFonts w:ascii="GHEA Grapalat" w:hAnsi="GHEA Grapalat"/>
          <w:b/>
          <w:sz w:val="20"/>
          <w:szCs w:val="20"/>
          <w:lang w:val="hy-AM" w:eastAsia="ru-RU"/>
        </w:rPr>
        <w:t>ը` նախատեսված ֆինանսական միջոցների չափով, փոխարինվում է  երաշխիքով կամ կանխիկ փողով</w:t>
      </w:r>
      <w:r w:rsidR="00920009" w:rsidRPr="000A2078">
        <w:rPr>
          <w:rFonts w:ascii="GHEA Grapalat" w:hAnsi="GHEA Grapalat"/>
          <w:b/>
          <w:sz w:val="20"/>
          <w:szCs w:val="20"/>
          <w:lang w:val="hy-AM" w:eastAsia="ru-RU"/>
        </w:rPr>
        <w:t xml:space="preserve">` </w:t>
      </w:r>
      <w:r w:rsidRPr="000A2078">
        <w:rPr>
          <w:rFonts w:ascii="GHEA Grapalat" w:hAnsi="GHEA Grapalat"/>
          <w:b/>
          <w:sz w:val="20"/>
          <w:szCs w:val="20"/>
          <w:lang w:val="hy-AM" w:eastAsia="ru-RU"/>
        </w:rPr>
        <w:t xml:space="preserve">հաշվի առնելով </w:t>
      </w:r>
      <w:r w:rsidR="00920009" w:rsidRPr="000A2078">
        <w:rPr>
          <w:rFonts w:ascii="GHEA Grapalat" w:hAnsi="GHEA Grapalat"/>
          <w:b/>
          <w:sz w:val="20"/>
          <w:szCs w:val="20"/>
          <w:lang w:val="hy-AM" w:eastAsia="ru-RU"/>
        </w:rPr>
        <w:t xml:space="preserve">ՀՀ կառավարության 2017 թվականի մայիսի 4-ի N 526-Ն որոշման N 1 հավելվածի </w:t>
      </w:r>
      <w:r w:rsidRPr="000A2078">
        <w:rPr>
          <w:rFonts w:ascii="GHEA Grapalat" w:hAnsi="GHEA Grapalat"/>
          <w:b/>
          <w:sz w:val="20"/>
          <w:szCs w:val="20"/>
          <w:lang w:val="hy-AM" w:eastAsia="ru-RU"/>
        </w:rPr>
        <w:t xml:space="preserve">32-րդ կետի </w:t>
      </w:r>
      <w:r w:rsidR="009A1B95" w:rsidRPr="000A2078">
        <w:rPr>
          <w:rFonts w:ascii="GHEA Grapalat" w:hAnsi="GHEA Grapalat"/>
          <w:b/>
          <w:sz w:val="20"/>
          <w:szCs w:val="20"/>
          <w:lang w:val="hy-AM" w:eastAsia="ru-RU"/>
        </w:rPr>
        <w:t>17</w:t>
      </w:r>
      <w:r w:rsidRPr="000A2078">
        <w:rPr>
          <w:rFonts w:ascii="GHEA Grapalat" w:hAnsi="GHEA Grapalat"/>
          <w:b/>
          <w:sz w:val="20"/>
          <w:szCs w:val="20"/>
          <w:lang w:val="hy-AM" w:eastAsia="ru-RU"/>
        </w:rPr>
        <w:t>-րդ ենթակետի «բ» պարբերության պահանջները: Ընդ որում, Վաճառողը համաձայնագիրը կնքում, իսկ</w:t>
      </w:r>
      <w:r w:rsidR="008061D6" w:rsidRPr="000A2078">
        <w:rPr>
          <w:rFonts w:ascii="GHEA Grapalat" w:hAnsi="GHEA Grapalat"/>
          <w:b/>
          <w:sz w:val="20"/>
          <w:szCs w:val="20"/>
          <w:lang w:val="hy-AM" w:eastAsia="ru-RU"/>
        </w:rPr>
        <w:t xml:space="preserve"> </w:t>
      </w:r>
      <w:r w:rsidRPr="000A2078">
        <w:rPr>
          <w:rFonts w:ascii="GHEA Grapalat" w:hAnsi="GHEA Grapalat"/>
          <w:b/>
          <w:sz w:val="20"/>
          <w:szCs w:val="20"/>
          <w:lang w:val="hy-AM" w:eastAsia="ru-RU"/>
        </w:rPr>
        <w:t xml:space="preserve"> </w:t>
      </w:r>
      <w:r w:rsidR="00920009" w:rsidRPr="000A2078">
        <w:rPr>
          <w:rFonts w:ascii="GHEA Grapalat" w:hAnsi="GHEA Grapalat"/>
          <w:b/>
          <w:sz w:val="20"/>
          <w:szCs w:val="20"/>
          <w:lang w:val="hy-AM" w:eastAsia="ru-RU"/>
        </w:rPr>
        <w:t xml:space="preserve">տուժանքի ձևով ներկայացված </w:t>
      </w:r>
      <w:r w:rsidR="00B84F37" w:rsidRPr="000A2078">
        <w:rPr>
          <w:rFonts w:ascii="GHEA Grapalat" w:hAnsi="GHEA Grapalat"/>
          <w:b/>
          <w:sz w:val="20"/>
          <w:szCs w:val="20"/>
          <w:lang w:val="hy-AM" w:eastAsia="ru-RU"/>
        </w:rPr>
        <w:t xml:space="preserve">որակավորման և </w:t>
      </w:r>
      <w:r w:rsidR="00920009" w:rsidRPr="000A2078">
        <w:rPr>
          <w:rFonts w:ascii="GHEA Grapalat" w:hAnsi="GHEA Grapalat"/>
          <w:b/>
          <w:sz w:val="20"/>
          <w:szCs w:val="20"/>
          <w:lang w:val="hy-AM" w:eastAsia="ru-RU"/>
        </w:rPr>
        <w:t xml:space="preserve">պայմանագրի </w:t>
      </w:r>
      <w:r w:rsidRPr="000A2078">
        <w:rPr>
          <w:rFonts w:ascii="GHEA Grapalat" w:hAnsi="GHEA Grapalat"/>
          <w:b/>
          <w:sz w:val="20"/>
          <w:szCs w:val="20"/>
          <w:lang w:val="hy-AM" w:eastAsia="ru-RU"/>
        </w:rPr>
        <w:t>ապահով</w:t>
      </w:r>
      <w:r w:rsidR="00B84F37" w:rsidRPr="000A2078">
        <w:rPr>
          <w:rFonts w:ascii="GHEA Grapalat" w:hAnsi="GHEA Grapalat"/>
          <w:b/>
          <w:sz w:val="20"/>
          <w:szCs w:val="20"/>
          <w:lang w:val="hy-AM" w:eastAsia="ru-RU"/>
        </w:rPr>
        <w:t>ումների</w:t>
      </w:r>
      <w:r w:rsidRPr="000A2078">
        <w:rPr>
          <w:rFonts w:ascii="GHEA Grapalat" w:hAnsi="GHEA Grapalat"/>
          <w:b/>
          <w:sz w:val="20"/>
          <w:szCs w:val="20"/>
          <w:lang w:val="hy-AM" w:eastAsia="ru-RU"/>
        </w:rPr>
        <w:t xml:space="preserve"> փոխարինման դեպքում նաև նոր ապահով</w:t>
      </w:r>
      <w:r w:rsidR="00B84F37" w:rsidRPr="000A2078">
        <w:rPr>
          <w:rFonts w:ascii="GHEA Grapalat" w:hAnsi="GHEA Grapalat"/>
          <w:b/>
          <w:sz w:val="20"/>
          <w:szCs w:val="20"/>
          <w:lang w:val="hy-AM" w:eastAsia="ru-RU"/>
        </w:rPr>
        <w:t>ներ</w:t>
      </w:r>
      <w:r w:rsidR="00FE2467" w:rsidRPr="000A2078">
        <w:rPr>
          <w:rFonts w:ascii="GHEA Grapalat" w:hAnsi="GHEA Grapalat"/>
          <w:b/>
          <w:sz w:val="20"/>
          <w:szCs w:val="20"/>
          <w:lang w:val="hy-AM" w:eastAsia="ru-RU"/>
        </w:rPr>
        <w:t>ը</w:t>
      </w:r>
      <w:r w:rsidRPr="000A2078">
        <w:rPr>
          <w:rFonts w:ascii="GHEA Grapalat" w:hAnsi="GHEA Grapalat"/>
          <w:b/>
          <w:sz w:val="20"/>
          <w:szCs w:val="20"/>
          <w:lang w:val="hy-AM" w:eastAsia="ru-RU"/>
        </w:rPr>
        <w:t xml:space="preserve"> Գնորդին ներկայացնում է համաձայնագիր կնքելու ծանուցումը ստանալու օրվանից </w:t>
      </w:r>
      <w:r w:rsidRPr="000A2078">
        <w:rPr>
          <w:rFonts w:ascii="GHEA Grapalat" w:hAnsi="GHEA Grapalat"/>
          <w:b/>
          <w:sz w:val="20"/>
          <w:szCs w:val="20"/>
          <w:lang w:val="hy-AM" w:eastAsia="ru-RU"/>
        </w:rPr>
        <w:lastRenderedPageBreak/>
        <w:t xml:space="preserve">տասնհինգ աշխատանքային օրվա ընթացքում։ Հակառակ դեպքում </w:t>
      </w:r>
      <w:r w:rsidR="005A1236" w:rsidRPr="000A2078">
        <w:rPr>
          <w:rFonts w:ascii="GHEA Grapalat" w:hAnsi="GHEA Grapalat"/>
          <w:b/>
          <w:sz w:val="20"/>
          <w:szCs w:val="20"/>
          <w:lang w:val="hy-AM" w:eastAsia="ru-RU"/>
        </w:rPr>
        <w:t>պ</w:t>
      </w:r>
      <w:r w:rsidRPr="000A2078">
        <w:rPr>
          <w:rFonts w:ascii="GHEA Grapalat" w:hAnsi="GHEA Grapalat"/>
          <w:b/>
          <w:sz w:val="20"/>
          <w:szCs w:val="20"/>
          <w:lang w:val="hy-AM" w:eastAsia="ru-RU"/>
        </w:rPr>
        <w:t>այմանագիրը Գնորդի կողմից միակողմանիորեն լուծվում է:</w:t>
      </w:r>
      <w:r w:rsidR="00383BC3" w:rsidRPr="000A2078">
        <w:rPr>
          <w:rFonts w:ascii="GHEA Grapalat" w:hAnsi="GHEA Grapalat"/>
          <w:b/>
          <w:sz w:val="20"/>
          <w:szCs w:val="20"/>
          <w:vertAlign w:val="superscript"/>
          <w:lang w:val="hy-AM" w:eastAsia="ru-RU"/>
        </w:rPr>
        <w:t>24</w:t>
      </w:r>
      <w:r w:rsidR="004D28BA" w:rsidRPr="000A2078">
        <w:rPr>
          <w:rStyle w:val="FootnoteReference"/>
          <w:rFonts w:ascii="GHEA Grapalat" w:hAnsi="GHEA Grapalat"/>
          <w:b/>
          <w:color w:val="FFFFFF"/>
          <w:sz w:val="20"/>
          <w:szCs w:val="20"/>
          <w:lang w:val="hy-AM" w:eastAsia="ru-RU"/>
        </w:rPr>
        <w:footnoteReference w:id="7"/>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A2078" w:rsidRPr="00A71D81">
        <w:rPr>
          <w:rFonts w:ascii="GHEA Grapalat" w:hAnsi="GHEA Grapalat"/>
          <w:b/>
          <w:sz w:val="20"/>
          <w:lang w:val="hy-AM"/>
        </w:rPr>
        <w:t>. 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jc w:val="right"/>
        <w:rPr>
          <w:rFonts w:ascii="GHEA Grapalat" w:hAnsi="GHEA Grapalat"/>
          <w:sz w:val="20"/>
          <w:lang w:val="hy-AM"/>
        </w:rPr>
        <w:sectPr w:rsidR="00071D1C" w:rsidRPr="00A71D81" w:rsidSect="004762AD">
          <w:pgSz w:w="11906" w:h="16838" w:code="9"/>
          <w:pgMar w:top="720" w:right="662" w:bottom="426" w:left="709" w:header="562" w:footer="562" w:gutter="0"/>
          <w:cols w:space="720"/>
        </w:sect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D10B0C" w:rsidRPr="00491ADE" w:rsidRDefault="00071D1C" w:rsidP="00D46BE3">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p>
    <w:p w:rsidR="005455EB" w:rsidRPr="008758E4" w:rsidRDefault="005455EB" w:rsidP="005455EB">
      <w:pPr>
        <w:jc w:val="center"/>
        <w:rPr>
          <w:rFonts w:ascii="GHEA Grapalat" w:hAnsi="GHEA Grapalat"/>
          <w:b/>
          <w:color w:val="FF0000"/>
          <w:sz w:val="48"/>
          <w:szCs w:val="48"/>
          <w:lang w:val="hy-AM"/>
        </w:rPr>
      </w:pPr>
      <w:r w:rsidRPr="008758E4">
        <w:rPr>
          <w:rFonts w:ascii="GHEA Grapalat" w:hAnsi="GHEA Grapalat"/>
          <w:b/>
          <w:color w:val="FF0000"/>
          <w:sz w:val="48"/>
          <w:szCs w:val="48"/>
          <w:lang w:val="hy-AM"/>
        </w:rPr>
        <w:t>ԿՑՎՈՒՄ Է</w:t>
      </w:r>
    </w:p>
    <w:p w:rsidR="00D46BE3" w:rsidRPr="00491ADE" w:rsidRDefault="00D46BE3" w:rsidP="00D46BE3">
      <w:pPr>
        <w:jc w:val="center"/>
        <w:rPr>
          <w:rFonts w:ascii="GHEA Grapalat" w:hAnsi="GHEA Grapalat"/>
          <w:b/>
          <w:lang w:val="hy-AM"/>
        </w:rPr>
      </w:pPr>
    </w:p>
    <w:p w:rsidR="00D10B0C" w:rsidRPr="00491ADE" w:rsidRDefault="00D10B0C" w:rsidP="00EF3662">
      <w:pPr>
        <w:jc w:val="both"/>
        <w:rPr>
          <w:rFonts w:ascii="GHEA Grapalat" w:hAnsi="GHEA Grapalat"/>
          <w:sz w:val="20"/>
          <w:lang w:val="hy-AM"/>
        </w:rPr>
      </w:pPr>
    </w:p>
    <w:p w:rsidR="00071D1C" w:rsidRPr="00A71D81" w:rsidRDefault="00071D1C" w:rsidP="00EF3662">
      <w:pPr>
        <w:jc w:val="both"/>
        <w:rPr>
          <w:rFonts w:ascii="GHEA Grapalat" w:hAnsi="GHEA Grapalat" w:cs="Sylfaen"/>
          <w:i/>
          <w:sz w:val="18"/>
          <w:szCs w:val="18"/>
          <w:lang w:val="pt-BR"/>
        </w:rPr>
      </w:pPr>
      <w:r w:rsidRPr="00491ADE">
        <w:rPr>
          <w:rFonts w:ascii="GHEA Grapalat" w:hAnsi="GHEA Grapalat"/>
          <w:sz w:val="20"/>
          <w:lang w:val="hy-AM"/>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Մ</w:t>
      </w:r>
      <w:r w:rsidRPr="00A71D81">
        <w:rPr>
          <w:rFonts w:ascii="GHEA Grapalat" w:hAnsi="GHEA Grapalat" w:cs="Sylfaen"/>
          <w:i/>
          <w:sz w:val="18"/>
          <w:szCs w:val="18"/>
          <w:lang w:val="pt-BR"/>
        </w:rPr>
        <w:t xml:space="preserve">ատակարարման վերջնաժամկետը չի կարող ավել լինել, քան տվյալ տարվա դեկտեմբերի </w:t>
      </w:r>
      <w:r w:rsidR="008D6EF8" w:rsidRPr="00A71D81">
        <w:rPr>
          <w:rFonts w:ascii="GHEA Grapalat" w:hAnsi="GHEA Grapalat" w:cs="Sylfaen"/>
          <w:i/>
          <w:sz w:val="18"/>
          <w:szCs w:val="18"/>
          <w:lang w:val="pt-BR"/>
        </w:rPr>
        <w:t>2</w:t>
      </w:r>
      <w:r w:rsidR="00C85FFA" w:rsidRPr="00A71D81">
        <w:rPr>
          <w:rFonts w:ascii="GHEA Grapalat" w:hAnsi="GHEA Grapalat" w:cs="Sylfaen"/>
          <w:i/>
          <w:sz w:val="18"/>
          <w:szCs w:val="18"/>
          <w:lang w:val="pt-BR"/>
        </w:rPr>
        <w:t>5</w:t>
      </w:r>
      <w:r w:rsidRPr="00A71D81">
        <w:rPr>
          <w:rFonts w:ascii="GHEA Grapalat" w:hAnsi="GHEA Grapalat" w:cs="Sylfaen"/>
          <w:i/>
          <w:sz w:val="18"/>
          <w:szCs w:val="18"/>
          <w:lang w:val="pt-BR"/>
        </w:rPr>
        <w:t>-ը:</w:t>
      </w:r>
    </w:p>
    <w:p w:rsidR="00E74BF6" w:rsidRPr="00A71D81" w:rsidRDefault="00E74BF6" w:rsidP="00EF3662">
      <w:pPr>
        <w:jc w:val="both"/>
        <w:rPr>
          <w:rFonts w:ascii="GHEA Grapalat" w:hAnsi="GHEA Grapalat" w:cs="Sylfaen"/>
          <w:i/>
          <w:sz w:val="12"/>
          <w:szCs w:val="12"/>
          <w:lang w:val="pt-BR"/>
        </w:rPr>
      </w:pPr>
    </w:p>
    <w:p w:rsidR="00F954E8" w:rsidRPr="00A71D81" w:rsidRDefault="00700C81" w:rsidP="00F954E8">
      <w:pPr>
        <w:pStyle w:val="FootnoteText"/>
        <w:jc w:val="both"/>
        <w:rPr>
          <w:lang w:val="pt-BR"/>
        </w:rPr>
      </w:pPr>
      <w:r w:rsidRPr="00861BC3">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մակնիշի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ապրանքային նշանը, մակնիշը և արտադրողի անվանումը</w:t>
      </w:r>
      <w:r w:rsidR="00EB35E7" w:rsidRPr="00A71D81" w:rsidDel="00EB35E7">
        <w:rPr>
          <w:rFonts w:ascii="GHEA Grapalat" w:hAnsi="GHEA Grapalat" w:cs="Sylfaen"/>
          <w:i/>
          <w:sz w:val="18"/>
          <w:szCs w:val="18"/>
          <w:lang w:val="pt-BR" w:eastAsia="en-US"/>
        </w:rPr>
        <w:t xml:space="preserve"> </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rsidR="00F954E8" w:rsidRPr="00A71D81" w:rsidRDefault="00F954E8" w:rsidP="00EF3662">
      <w:pPr>
        <w:jc w:val="both"/>
        <w:rPr>
          <w:rFonts w:ascii="GHEA Grapalat" w:hAnsi="GHEA Grapalat"/>
          <w:sz w:val="12"/>
          <w:szCs w:val="12"/>
          <w:lang w:val="pt-BR"/>
        </w:rPr>
      </w:pPr>
    </w:p>
    <w:p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71D1C" w:rsidRPr="00A71D81" w:rsidRDefault="00071D1C" w:rsidP="00EF3662">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jc w:val="center"/>
        <w:rPr>
          <w:rFonts w:ascii="GHEA Grapalat" w:hAnsi="GHEA Grapalat"/>
          <w:sz w:val="20"/>
        </w:rPr>
      </w:pPr>
      <w:r w:rsidRPr="00A71D81">
        <w:rPr>
          <w:rFonts w:ascii="GHEA Grapalat" w:hAnsi="GHEA Grapalat"/>
          <w:sz w:val="20"/>
        </w:rPr>
        <w:br w:type="page"/>
      </w:r>
    </w:p>
    <w:p w:rsidR="00071D1C" w:rsidRPr="00A71D81" w:rsidRDefault="00071D1C" w:rsidP="00EF3662">
      <w:pPr>
        <w:rPr>
          <w:rFonts w:ascii="GHEA Grapalat" w:hAnsi="GHEA Grapalat"/>
          <w:sz w:val="20"/>
          <w:lang w:val="ru-RU"/>
        </w:rPr>
      </w:pPr>
    </w:p>
    <w:p w:rsidR="00071D1C" w:rsidRPr="009A061D"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9A061D">
        <w:rPr>
          <w:rFonts w:ascii="GHEA Grapalat" w:hAnsi="GHEA Grapalat"/>
          <w:i/>
          <w:sz w:val="18"/>
          <w:lang w:val="ru-RU"/>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9A061D" w:rsidRDefault="00071D1C" w:rsidP="00EF3662">
      <w:pPr>
        <w:ind w:left="-142" w:firstLine="142"/>
        <w:jc w:val="center"/>
        <w:rPr>
          <w:rFonts w:ascii="GHEA Grapalat" w:hAnsi="GHEA Grapalat" w:cs="Sylfaen"/>
          <w:b/>
          <w:lang w:val="ru-RU"/>
        </w:rPr>
      </w:pPr>
    </w:p>
    <w:p w:rsidR="0038400D" w:rsidRPr="009A061D"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38400D" w:rsidRPr="00AD1B30" w:rsidTr="007A2020">
        <w:trPr>
          <w:tblCellSpacing w:w="7" w:type="dxa"/>
          <w:jc w:val="center"/>
        </w:trPr>
        <w:tc>
          <w:tcPr>
            <w:tcW w:w="0" w:type="auto"/>
            <w:vAlign w:val="center"/>
          </w:tcPr>
          <w:p w:rsidR="0038400D" w:rsidRPr="00A71D81" w:rsidRDefault="003F0C36" w:rsidP="007A2020">
            <w:pPr>
              <w:jc w:val="center"/>
              <w:rPr>
                <w:rFonts w:ascii="GHEA Grapalat" w:hAnsi="GHEA Grapalat"/>
                <w:iCs/>
                <w:color w:val="000000"/>
                <w:sz w:val="21"/>
                <w:szCs w:val="21"/>
                <w:lang w:val="pt-BR"/>
              </w:rPr>
            </w:pPr>
            <w:r w:rsidRPr="003F0C36">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BodyTextIndent"/>
        <w:spacing w:line="240" w:lineRule="auto"/>
        <w:ind w:firstLine="0"/>
        <w:jc w:val="center"/>
        <w:rPr>
          <w:b/>
          <w:bCs/>
          <w:iCs/>
          <w:lang w:val="es-ES"/>
        </w:rPr>
      </w:pPr>
    </w:p>
    <w:p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BodyTextIndent"/>
        <w:spacing w:line="240" w:lineRule="auto"/>
        <w:ind w:firstLine="0"/>
        <w:rPr>
          <w:iCs/>
          <w:lang w:val="es-ES"/>
        </w:rPr>
      </w:pP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gramStart"/>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roofErr w:type="gramEnd"/>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071D1C" w:rsidRPr="00AE2768" w:rsidRDefault="00071D1C" w:rsidP="00EF3662">
      <w:pPr>
        <w:ind w:left="-142" w:firstLine="142"/>
        <w:jc w:val="center"/>
        <w:rPr>
          <w:rFonts w:ascii="GHEA Grapalat" w:hAnsi="GHEA Grapalat" w:cs="Sylfaen"/>
          <w:b/>
        </w:rPr>
      </w:pPr>
    </w:p>
    <w:p w:rsidR="00071D1C" w:rsidRPr="00AE2768" w:rsidRDefault="00071D1C" w:rsidP="00EF3662">
      <w:pPr>
        <w:ind w:left="-142" w:firstLine="142"/>
        <w:jc w:val="center"/>
        <w:rPr>
          <w:rFonts w:ascii="GHEA Grapalat" w:hAnsi="GHEA Grapalat" w:cs="Sylfaen"/>
          <w:b/>
        </w:rPr>
      </w:pPr>
    </w:p>
    <w:p w:rsidR="00B2572B" w:rsidRPr="00131E9C" w:rsidRDefault="00B2572B" w:rsidP="00383BC3">
      <w:pPr>
        <w:pStyle w:val="BodyTextIndent"/>
        <w:spacing w:line="240" w:lineRule="auto"/>
        <w:jc w:val="right"/>
        <w:rPr>
          <w:rFonts w:ascii="GHEA Grapalat" w:hAnsi="GHEA Grapalat" w:cs="GHEA Grapalat"/>
          <w:sz w:val="22"/>
          <w:szCs w:val="22"/>
          <w:lang w:val="hy-AM"/>
        </w:rPr>
      </w:pPr>
    </w:p>
    <w:sectPr w:rsidR="00B2572B" w:rsidRPr="00131E9C" w:rsidSect="009A061D">
      <w:pgSz w:w="11906" w:h="16838" w:code="9"/>
      <w:pgMar w:top="720" w:right="662" w:bottom="533" w:left="1138" w:header="562" w:footer="56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0861" w:rsidRDefault="00F50861">
      <w:r>
        <w:separator/>
      </w:r>
    </w:p>
  </w:endnote>
  <w:endnote w:type="continuationSeparator" w:id="0">
    <w:p w:rsidR="00F50861" w:rsidRDefault="00F508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0861" w:rsidRDefault="00F50861">
      <w:r>
        <w:separator/>
      </w:r>
    </w:p>
  </w:footnote>
  <w:footnote w:type="continuationSeparator" w:id="0">
    <w:p w:rsidR="00F50861" w:rsidRDefault="00F50861">
      <w:r>
        <w:continuationSeparator/>
      </w:r>
    </w:p>
  </w:footnote>
  <w:footnote w:id="1">
    <w:p w:rsidR="00F50861" w:rsidRPr="006265F4" w:rsidRDefault="00F50861"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861BC3">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rsidR="00F50861" w:rsidRPr="000B7538" w:rsidRDefault="00F50861" w:rsidP="00734132">
      <w:pPr>
        <w:pStyle w:val="NormalWeb"/>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w:t>
      </w:r>
      <w:r w:rsidRPr="000B7538">
        <w:rPr>
          <w:rFonts w:ascii="GHEA Grapalat" w:hAnsi="GHEA Grapalat"/>
          <w:i/>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F50861" w:rsidRPr="00861BC3" w:rsidRDefault="00F50861" w:rsidP="00734132">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3">
    <w:p w:rsidR="00F50861" w:rsidRPr="0085475F" w:rsidRDefault="00F50861" w:rsidP="00B2572B">
      <w:pPr>
        <w:pStyle w:val="FootnoteText"/>
        <w:rPr>
          <w:rFonts w:ascii="GHEA Grapalat" w:hAnsi="GHEA Grapalat"/>
          <w:i/>
          <w:sz w:val="16"/>
          <w:szCs w:val="16"/>
          <w:lang w:val="af-ZA"/>
        </w:rPr>
      </w:pPr>
    </w:p>
    <w:p w:rsidR="00F50861" w:rsidRPr="0085475F" w:rsidRDefault="00F50861" w:rsidP="005F1C06">
      <w:pPr>
        <w:pStyle w:val="BodyTextIndent3"/>
        <w:spacing w:line="240" w:lineRule="auto"/>
        <w:ind w:left="142" w:firstLine="0"/>
        <w:rPr>
          <w:rFonts w:ascii="GHEA Grapalat" w:hAnsi="GHEA Grapalat"/>
          <w:i/>
          <w:sz w:val="16"/>
          <w:szCs w:val="16"/>
          <w:lang w:val="af-ZA" w:eastAsia="ru-RU"/>
        </w:rPr>
      </w:pPr>
      <w:r w:rsidRPr="0085475F">
        <w:rPr>
          <w:rFonts w:ascii="GHEA Grapalat" w:hAnsi="GHEA Grapalat"/>
          <w:i/>
          <w:sz w:val="16"/>
          <w:szCs w:val="16"/>
          <w:lang w:val="af-ZA" w:eastAsia="ru-RU"/>
        </w:rPr>
        <w:t xml:space="preserve">** - </w:t>
      </w:r>
      <w:r w:rsidRPr="0085475F">
        <w:rPr>
          <w:rFonts w:ascii="GHEA Grapalat" w:hAnsi="GHEA Grapalat"/>
          <w:i/>
          <w:sz w:val="16"/>
          <w:szCs w:val="16"/>
          <w:lang w:eastAsia="ru-RU"/>
        </w:rPr>
        <w:t>մասնակիցը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դիմում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հայտարարությունը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լրացնելիս</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նշում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տեղեկություններ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պարունակող</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կայքէջի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հղումը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եթե</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այդ</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մասնակիցը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ստորաբաժանումների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հիմնարկների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և</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անհատ</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ձեռնարկատերերի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հաշվառման</w:t>
      </w:r>
      <w:r w:rsidRPr="0085475F">
        <w:rPr>
          <w:rFonts w:ascii="Calibri" w:hAnsi="Calibri" w:cs="Calibri"/>
          <w:i/>
          <w:sz w:val="16"/>
          <w:szCs w:val="16"/>
          <w:lang w:val="af-ZA" w:eastAsia="ru-RU"/>
        </w:rPr>
        <w:t> </w:t>
      </w:r>
      <w:r w:rsidRPr="0085475F">
        <w:rPr>
          <w:rFonts w:ascii="GHEA Grapalat" w:hAnsi="GHEA Grapalat" w:cs="GHEA Grapalat"/>
          <w:i/>
          <w:sz w:val="16"/>
          <w:szCs w:val="16"/>
          <w:lang w:eastAsia="ru-RU"/>
        </w:rPr>
        <w:t>մասին</w:t>
      </w:r>
      <w:r w:rsidRPr="0085475F">
        <w:rPr>
          <w:rFonts w:ascii="GHEA Grapalat" w:hAnsi="GHEA Grapalat" w:cs="GHEA Grapalat"/>
          <w:i/>
          <w:sz w:val="16"/>
          <w:szCs w:val="16"/>
          <w:lang w:val="af-ZA" w:eastAsia="ru-RU"/>
        </w:rPr>
        <w:t>»</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օրենքի</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հիման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վրա</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հայտարարագիր</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պարտականություն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ունեցող</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անձ</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և</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հայտը</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օրվա</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դրությամբ</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սահմանված</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կարգով</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պետք</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ի</w:t>
      </w:r>
      <w:r w:rsidRPr="0085475F">
        <w:rPr>
          <w:rFonts w:ascii="GHEA Grapalat" w:hAnsi="GHEA Grapalat"/>
          <w:i/>
          <w:sz w:val="16"/>
          <w:szCs w:val="16"/>
          <w:lang w:eastAsia="ru-RU"/>
        </w:rPr>
        <w:t>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ռեգիստրի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գործակալությունում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գրանցված</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լիներ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տեղեկությունները</w:t>
      </w:r>
      <w:r w:rsidRPr="0085475F">
        <w:rPr>
          <w:rFonts w:ascii="GHEA Grapalat" w:hAnsi="GHEA Grapalat"/>
          <w:i/>
          <w:sz w:val="16"/>
          <w:szCs w:val="16"/>
          <w:lang w:val="af-ZA" w:eastAsia="ru-RU"/>
        </w:rPr>
        <w:t xml:space="preserve">, </w:t>
      </w:r>
    </w:p>
    <w:p w:rsidR="00F50861" w:rsidRPr="0085475F" w:rsidRDefault="00F50861" w:rsidP="005F1C06">
      <w:pPr>
        <w:pStyle w:val="BodyTextIndent3"/>
        <w:spacing w:line="240" w:lineRule="auto"/>
        <w:ind w:left="142" w:firstLine="0"/>
        <w:rPr>
          <w:rFonts w:ascii="GHEA Grapalat" w:hAnsi="GHEA Grapalat"/>
          <w:i/>
          <w:sz w:val="16"/>
          <w:szCs w:val="16"/>
          <w:lang w:val="af-ZA" w:eastAsia="ru-RU"/>
        </w:rPr>
      </w:pPr>
    </w:p>
    <w:p w:rsidR="00F50861" w:rsidRPr="0085475F" w:rsidRDefault="00F50861" w:rsidP="005A765C">
      <w:pPr>
        <w:pStyle w:val="BodyTextIndent3"/>
        <w:spacing w:line="240" w:lineRule="auto"/>
        <w:ind w:left="142" w:firstLine="218"/>
        <w:rPr>
          <w:rFonts w:ascii="GHEA Grapalat" w:hAnsi="GHEA Grapalat"/>
          <w:i/>
          <w:sz w:val="16"/>
          <w:szCs w:val="16"/>
          <w:lang w:val="af-ZA" w:eastAsia="ru-RU"/>
        </w:rPr>
      </w:pP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Եթե</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մասնակիցը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ստորաբաժանումների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հիմնարկների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և</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անհատ</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ձեռնարկատերերի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հաշվառման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մասին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օրենքի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հիման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վրա</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հայտարարագիր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պարտականություն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ունեցող</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չէ</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կամ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եթե</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այդպիսի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սակայն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հայտը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օրվա</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դրությամբ</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պարտավոր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չէր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ռեգիստրի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գործակալությունում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գրանցել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տեղեկությունները</w:t>
      </w:r>
      <w:r w:rsidRPr="0085475F">
        <w:rPr>
          <w:rFonts w:ascii="GHEA Grapalat" w:hAnsi="GHEA Grapalat"/>
          <w:i/>
          <w:sz w:val="16"/>
          <w:szCs w:val="16"/>
          <w:lang w:val="hy-AM" w:eastAsia="ru-RU"/>
        </w:rPr>
        <w:t>,</w:t>
      </w:r>
      <w:r w:rsidRPr="0085475F">
        <w:rPr>
          <w:rFonts w:ascii="GHEA Grapalat" w:hAnsi="GHEA Grapalat"/>
          <w:i/>
          <w:sz w:val="16"/>
          <w:szCs w:val="16"/>
          <w:lang w:val="af-ZA"/>
        </w:rPr>
        <w:t xml:space="preserve"> </w:t>
      </w:r>
      <w:r w:rsidRPr="0085475F">
        <w:rPr>
          <w:rFonts w:ascii="GHEA Grapalat" w:hAnsi="GHEA Grapalat"/>
          <w:i/>
          <w:sz w:val="16"/>
          <w:szCs w:val="16"/>
        </w:rPr>
        <w:t>ապա</w:t>
      </w:r>
      <w:r w:rsidRPr="0085475F">
        <w:rPr>
          <w:rFonts w:ascii="GHEA Grapalat" w:hAnsi="GHEA Grapalat"/>
          <w:i/>
          <w:sz w:val="16"/>
          <w:szCs w:val="16"/>
          <w:lang w:val="af-ZA"/>
        </w:rPr>
        <w:t xml:space="preserve"> </w:t>
      </w:r>
      <w:r w:rsidRPr="0085475F">
        <w:rPr>
          <w:rFonts w:ascii="GHEA Grapalat" w:hAnsi="GHEA Grapalat"/>
          <w:i/>
          <w:sz w:val="16"/>
          <w:szCs w:val="16"/>
        </w:rPr>
        <w:t>դիմում</w:t>
      </w:r>
      <w:r w:rsidRPr="0085475F">
        <w:rPr>
          <w:rFonts w:ascii="GHEA Grapalat" w:hAnsi="GHEA Grapalat"/>
          <w:i/>
          <w:sz w:val="16"/>
          <w:szCs w:val="16"/>
          <w:lang w:val="af-ZA"/>
        </w:rPr>
        <w:t xml:space="preserve">- </w:t>
      </w:r>
      <w:r w:rsidRPr="0085475F">
        <w:rPr>
          <w:rFonts w:ascii="GHEA Grapalat" w:hAnsi="GHEA Grapalat"/>
          <w:i/>
          <w:sz w:val="16"/>
          <w:szCs w:val="16"/>
        </w:rPr>
        <w:t>հայտարարությունը</w:t>
      </w:r>
      <w:r w:rsidRPr="0085475F">
        <w:rPr>
          <w:rFonts w:ascii="GHEA Grapalat" w:hAnsi="GHEA Grapalat"/>
          <w:i/>
          <w:sz w:val="16"/>
          <w:szCs w:val="16"/>
          <w:lang w:val="af-ZA"/>
        </w:rPr>
        <w:t xml:space="preserve"> </w:t>
      </w:r>
      <w:r w:rsidRPr="0085475F">
        <w:rPr>
          <w:rFonts w:ascii="GHEA Grapalat" w:hAnsi="GHEA Grapalat"/>
          <w:i/>
          <w:sz w:val="16"/>
          <w:szCs w:val="16"/>
        </w:rPr>
        <w:t>լրացնելիս</w:t>
      </w:r>
      <w:r w:rsidRPr="0085475F">
        <w:rPr>
          <w:rFonts w:ascii="GHEA Grapalat" w:hAnsi="GHEA Grapalat"/>
          <w:i/>
          <w:sz w:val="16"/>
          <w:szCs w:val="16"/>
          <w:lang w:val="af-ZA"/>
        </w:rPr>
        <w:t xml:space="preserve"> &lt;&lt; </w:t>
      </w:r>
      <w:r w:rsidRPr="0085475F">
        <w:rPr>
          <w:rFonts w:ascii="GHEA Grapalat" w:hAnsi="GHEA Grapalat"/>
          <w:i/>
          <w:sz w:val="16"/>
          <w:szCs w:val="16"/>
        </w:rPr>
        <w:t>տեղեկություններ</w:t>
      </w:r>
      <w:r w:rsidRPr="0085475F">
        <w:rPr>
          <w:rFonts w:ascii="GHEA Grapalat" w:hAnsi="GHEA Grapalat"/>
          <w:i/>
          <w:sz w:val="16"/>
          <w:szCs w:val="16"/>
          <w:lang w:val="af-ZA"/>
        </w:rPr>
        <w:t xml:space="preserve"> </w:t>
      </w:r>
      <w:r w:rsidRPr="0085475F">
        <w:rPr>
          <w:rFonts w:ascii="GHEA Grapalat" w:hAnsi="GHEA Grapalat"/>
          <w:i/>
          <w:sz w:val="16"/>
          <w:szCs w:val="16"/>
        </w:rPr>
        <w:t>պարունակող</w:t>
      </w:r>
      <w:r w:rsidRPr="0085475F">
        <w:rPr>
          <w:rFonts w:ascii="GHEA Grapalat" w:hAnsi="GHEA Grapalat"/>
          <w:i/>
          <w:sz w:val="16"/>
          <w:szCs w:val="16"/>
          <w:lang w:val="af-ZA"/>
        </w:rPr>
        <w:t xml:space="preserve"> </w:t>
      </w:r>
      <w:r w:rsidRPr="0085475F">
        <w:rPr>
          <w:rFonts w:ascii="GHEA Grapalat" w:hAnsi="GHEA Grapalat"/>
          <w:i/>
          <w:sz w:val="16"/>
          <w:szCs w:val="16"/>
        </w:rPr>
        <w:t>կայքէջի</w:t>
      </w:r>
      <w:r w:rsidRPr="0085475F">
        <w:rPr>
          <w:rFonts w:ascii="GHEA Grapalat" w:hAnsi="GHEA Grapalat"/>
          <w:i/>
          <w:sz w:val="16"/>
          <w:szCs w:val="16"/>
          <w:lang w:val="af-ZA"/>
        </w:rPr>
        <w:t xml:space="preserve"> </w:t>
      </w:r>
      <w:r w:rsidRPr="0085475F">
        <w:rPr>
          <w:rFonts w:ascii="GHEA Grapalat" w:hAnsi="GHEA Grapalat"/>
          <w:i/>
          <w:sz w:val="16"/>
          <w:szCs w:val="16"/>
        </w:rPr>
        <w:t>հղումը՝</w:t>
      </w:r>
      <w:r w:rsidRPr="0085475F">
        <w:rPr>
          <w:rFonts w:ascii="GHEA Grapalat" w:hAnsi="GHEA Grapalat"/>
          <w:i/>
          <w:sz w:val="16"/>
          <w:szCs w:val="16"/>
          <w:lang w:val="af-ZA"/>
        </w:rPr>
        <w:t xml:space="preserve"> &gt;&gt; </w:t>
      </w:r>
      <w:r w:rsidRPr="0085475F">
        <w:rPr>
          <w:rFonts w:ascii="GHEA Grapalat" w:hAnsi="GHEA Grapalat"/>
          <w:i/>
          <w:sz w:val="16"/>
          <w:szCs w:val="16"/>
        </w:rPr>
        <w:t>բառերը</w:t>
      </w:r>
      <w:r w:rsidRPr="0085475F">
        <w:rPr>
          <w:rFonts w:ascii="GHEA Grapalat" w:hAnsi="GHEA Grapalat"/>
          <w:i/>
          <w:sz w:val="16"/>
          <w:szCs w:val="16"/>
          <w:lang w:val="af-ZA"/>
        </w:rPr>
        <w:t xml:space="preserve"> </w:t>
      </w:r>
      <w:r w:rsidRPr="0085475F">
        <w:rPr>
          <w:rFonts w:ascii="GHEA Grapalat" w:hAnsi="GHEA Grapalat"/>
          <w:i/>
          <w:sz w:val="16"/>
          <w:szCs w:val="16"/>
        </w:rPr>
        <w:t>փոխարինում</w:t>
      </w:r>
      <w:r w:rsidRPr="0085475F">
        <w:rPr>
          <w:rFonts w:ascii="GHEA Grapalat" w:hAnsi="GHEA Grapalat"/>
          <w:i/>
          <w:sz w:val="16"/>
          <w:szCs w:val="16"/>
          <w:lang w:val="af-ZA"/>
        </w:rPr>
        <w:t xml:space="preserve"> </w:t>
      </w:r>
      <w:r w:rsidRPr="0085475F">
        <w:rPr>
          <w:rFonts w:ascii="GHEA Grapalat" w:hAnsi="GHEA Grapalat"/>
          <w:i/>
          <w:sz w:val="16"/>
          <w:szCs w:val="16"/>
        </w:rPr>
        <w:t>է</w:t>
      </w:r>
      <w:r w:rsidRPr="0085475F">
        <w:rPr>
          <w:rFonts w:ascii="GHEA Grapalat" w:hAnsi="GHEA Grapalat"/>
          <w:i/>
          <w:sz w:val="16"/>
          <w:szCs w:val="16"/>
          <w:lang w:val="af-ZA"/>
        </w:rPr>
        <w:t xml:space="preserve"> &lt;&lt;</w:t>
      </w:r>
      <w:r w:rsidRPr="0085475F">
        <w:rPr>
          <w:rFonts w:ascii="GHEA Grapalat" w:hAnsi="GHEA Grapalat"/>
          <w:i/>
          <w:sz w:val="16"/>
          <w:szCs w:val="16"/>
        </w:rPr>
        <w:t>հայտարարագիր՝</w:t>
      </w:r>
      <w:r w:rsidRPr="0085475F">
        <w:rPr>
          <w:rFonts w:ascii="GHEA Grapalat" w:hAnsi="GHEA Grapalat"/>
          <w:i/>
          <w:sz w:val="16"/>
          <w:szCs w:val="16"/>
          <w:lang w:val="af-ZA"/>
        </w:rPr>
        <w:t xml:space="preserve"> </w:t>
      </w:r>
      <w:r w:rsidRPr="0085475F">
        <w:rPr>
          <w:rFonts w:ascii="GHEA Grapalat" w:hAnsi="GHEA Grapalat"/>
          <w:i/>
          <w:sz w:val="16"/>
          <w:szCs w:val="16"/>
        </w:rPr>
        <w:t>համաձայն</w:t>
      </w:r>
      <w:r w:rsidRPr="0085475F">
        <w:rPr>
          <w:rFonts w:ascii="GHEA Grapalat" w:hAnsi="GHEA Grapalat"/>
          <w:i/>
          <w:sz w:val="16"/>
          <w:szCs w:val="16"/>
          <w:lang w:val="af-ZA"/>
        </w:rPr>
        <w:t xml:space="preserve">  </w:t>
      </w:r>
      <w:r w:rsidRPr="0085475F">
        <w:rPr>
          <w:rFonts w:ascii="GHEA Grapalat" w:hAnsi="GHEA Grapalat"/>
          <w:i/>
          <w:sz w:val="16"/>
          <w:szCs w:val="16"/>
        </w:rPr>
        <w:t>հավելված</w:t>
      </w:r>
      <w:r w:rsidRPr="0085475F">
        <w:rPr>
          <w:rFonts w:ascii="GHEA Grapalat" w:hAnsi="GHEA Grapalat"/>
          <w:i/>
          <w:sz w:val="16"/>
          <w:szCs w:val="16"/>
          <w:lang w:val="af-ZA"/>
        </w:rPr>
        <w:t xml:space="preserve"> 1․2-</w:t>
      </w:r>
      <w:r w:rsidRPr="0085475F">
        <w:rPr>
          <w:rFonts w:ascii="GHEA Grapalat" w:hAnsi="GHEA Grapalat"/>
          <w:i/>
          <w:sz w:val="16"/>
          <w:szCs w:val="16"/>
        </w:rPr>
        <w:t>ի</w:t>
      </w:r>
      <w:r w:rsidRPr="0085475F">
        <w:rPr>
          <w:rFonts w:ascii="GHEA Grapalat" w:hAnsi="GHEA Grapalat"/>
          <w:i/>
          <w:sz w:val="16"/>
          <w:szCs w:val="16"/>
          <w:lang w:val="af-ZA"/>
        </w:rPr>
        <w:t xml:space="preserve">&gt;&gt; </w:t>
      </w:r>
      <w:r w:rsidRPr="0085475F">
        <w:rPr>
          <w:rFonts w:ascii="GHEA Grapalat" w:hAnsi="GHEA Grapalat"/>
          <w:i/>
          <w:sz w:val="16"/>
          <w:szCs w:val="16"/>
        </w:rPr>
        <w:t>բառերով</w:t>
      </w:r>
      <w:r w:rsidRPr="0085475F">
        <w:rPr>
          <w:rFonts w:ascii="GHEA Grapalat" w:hAnsi="GHEA Grapalat"/>
          <w:i/>
          <w:sz w:val="16"/>
          <w:szCs w:val="16"/>
          <w:lang w:val="af-ZA"/>
        </w:rPr>
        <w:t>,</w:t>
      </w:r>
    </w:p>
    <w:p w:rsidR="00F50861" w:rsidRPr="0085475F" w:rsidRDefault="00F50861" w:rsidP="005F1C06">
      <w:pPr>
        <w:pStyle w:val="FootnoteText"/>
        <w:jc w:val="both"/>
        <w:rPr>
          <w:rFonts w:ascii="GHEA Grapalat" w:hAnsi="GHEA Grapalat"/>
          <w:i/>
          <w:sz w:val="16"/>
          <w:szCs w:val="16"/>
          <w:lang w:val="af-ZA"/>
        </w:rPr>
      </w:pPr>
    </w:p>
    <w:p w:rsidR="00F50861" w:rsidRPr="0085475F" w:rsidRDefault="00F50861" w:rsidP="005F1C06">
      <w:pPr>
        <w:pStyle w:val="FootnoteText"/>
        <w:jc w:val="both"/>
        <w:rPr>
          <w:rFonts w:ascii="GHEA Grapalat" w:hAnsi="GHEA Grapalat"/>
          <w:i/>
          <w:sz w:val="16"/>
          <w:szCs w:val="16"/>
          <w:lang w:val="af-ZA"/>
        </w:rPr>
      </w:pPr>
      <w:r w:rsidRPr="0085475F">
        <w:rPr>
          <w:rFonts w:ascii="GHEA Grapalat" w:hAnsi="GHEA Grapalat"/>
          <w:i/>
          <w:sz w:val="16"/>
          <w:szCs w:val="16"/>
          <w:lang w:val="af-ZA"/>
        </w:rPr>
        <w:tab/>
        <w:t>-</w:t>
      </w:r>
      <w:r w:rsidRPr="0085475F">
        <w:rPr>
          <w:rFonts w:ascii="GHEA Grapalat" w:hAnsi="GHEA Grapalat"/>
          <w:i/>
          <w:sz w:val="16"/>
          <w:szCs w:val="16"/>
        </w:rPr>
        <w:t>եթե</w:t>
      </w:r>
      <w:r w:rsidRPr="0085475F">
        <w:rPr>
          <w:rFonts w:ascii="GHEA Grapalat" w:hAnsi="GHEA Grapalat"/>
          <w:i/>
          <w:sz w:val="16"/>
          <w:szCs w:val="16"/>
          <w:lang w:val="af-ZA"/>
        </w:rPr>
        <w:t xml:space="preserve"> </w:t>
      </w:r>
      <w:r w:rsidRPr="0085475F">
        <w:rPr>
          <w:rFonts w:ascii="GHEA Grapalat" w:hAnsi="GHEA Grapalat"/>
          <w:i/>
          <w:sz w:val="16"/>
          <w:szCs w:val="16"/>
        </w:rPr>
        <w:t>մասնակիցը</w:t>
      </w:r>
      <w:r w:rsidRPr="0085475F">
        <w:rPr>
          <w:rFonts w:ascii="GHEA Grapalat" w:hAnsi="GHEA Grapalat"/>
          <w:i/>
          <w:sz w:val="16"/>
          <w:szCs w:val="16"/>
          <w:lang w:val="af-ZA"/>
        </w:rPr>
        <w:t xml:space="preserve"> </w:t>
      </w:r>
      <w:r w:rsidRPr="0085475F">
        <w:rPr>
          <w:rFonts w:ascii="GHEA Grapalat" w:hAnsi="GHEA Grapalat"/>
          <w:i/>
          <w:sz w:val="16"/>
          <w:szCs w:val="16"/>
        </w:rPr>
        <w:t>անհատ</w:t>
      </w:r>
      <w:r w:rsidRPr="0085475F">
        <w:rPr>
          <w:rFonts w:ascii="GHEA Grapalat" w:hAnsi="GHEA Grapalat"/>
          <w:i/>
          <w:sz w:val="16"/>
          <w:szCs w:val="16"/>
          <w:lang w:val="af-ZA"/>
        </w:rPr>
        <w:t xml:space="preserve"> </w:t>
      </w:r>
      <w:r w:rsidRPr="0085475F">
        <w:rPr>
          <w:rFonts w:ascii="GHEA Grapalat" w:hAnsi="GHEA Grapalat"/>
          <w:i/>
          <w:sz w:val="16"/>
          <w:szCs w:val="16"/>
        </w:rPr>
        <w:t>ձեռնարկատեր</w:t>
      </w:r>
      <w:r w:rsidRPr="0085475F">
        <w:rPr>
          <w:rFonts w:ascii="GHEA Grapalat" w:hAnsi="GHEA Grapalat"/>
          <w:i/>
          <w:sz w:val="16"/>
          <w:szCs w:val="16"/>
          <w:lang w:val="af-ZA"/>
        </w:rPr>
        <w:t xml:space="preserve">  </w:t>
      </w:r>
      <w:r w:rsidRPr="0085475F">
        <w:rPr>
          <w:rFonts w:ascii="GHEA Grapalat" w:hAnsi="GHEA Grapalat"/>
          <w:i/>
          <w:sz w:val="16"/>
          <w:szCs w:val="16"/>
        </w:rPr>
        <w:t>է</w:t>
      </w:r>
      <w:r w:rsidRPr="0085475F">
        <w:rPr>
          <w:rFonts w:ascii="GHEA Grapalat" w:hAnsi="GHEA Grapalat"/>
          <w:i/>
          <w:sz w:val="16"/>
          <w:szCs w:val="16"/>
          <w:lang w:val="af-ZA"/>
        </w:rPr>
        <w:t xml:space="preserve"> </w:t>
      </w:r>
      <w:r w:rsidRPr="0085475F">
        <w:rPr>
          <w:rFonts w:ascii="GHEA Grapalat" w:hAnsi="GHEA Grapalat"/>
          <w:i/>
          <w:sz w:val="16"/>
          <w:szCs w:val="16"/>
        </w:rPr>
        <w:t>կամ</w:t>
      </w:r>
      <w:r w:rsidRPr="0085475F">
        <w:rPr>
          <w:rFonts w:ascii="GHEA Grapalat" w:hAnsi="GHEA Grapalat"/>
          <w:i/>
          <w:sz w:val="16"/>
          <w:szCs w:val="16"/>
          <w:lang w:val="af-ZA"/>
        </w:rPr>
        <w:t xml:space="preserve"> </w:t>
      </w:r>
      <w:r w:rsidRPr="0085475F">
        <w:rPr>
          <w:rFonts w:ascii="GHEA Grapalat" w:hAnsi="GHEA Grapalat"/>
          <w:i/>
          <w:sz w:val="16"/>
          <w:szCs w:val="16"/>
        </w:rPr>
        <w:t>ֆիզիկական</w:t>
      </w:r>
      <w:r w:rsidRPr="0085475F">
        <w:rPr>
          <w:rFonts w:ascii="GHEA Grapalat" w:hAnsi="GHEA Grapalat"/>
          <w:i/>
          <w:sz w:val="16"/>
          <w:szCs w:val="16"/>
          <w:lang w:val="af-ZA"/>
        </w:rPr>
        <w:t xml:space="preserve"> </w:t>
      </w:r>
      <w:r w:rsidRPr="0085475F">
        <w:rPr>
          <w:rFonts w:ascii="GHEA Grapalat" w:hAnsi="GHEA Grapalat"/>
          <w:i/>
          <w:sz w:val="16"/>
          <w:szCs w:val="16"/>
        </w:rPr>
        <w:t>անձ</w:t>
      </w:r>
      <w:r w:rsidRPr="0085475F">
        <w:rPr>
          <w:rFonts w:ascii="GHEA Grapalat" w:hAnsi="GHEA Grapalat"/>
          <w:i/>
          <w:sz w:val="16"/>
          <w:szCs w:val="16"/>
          <w:lang w:val="af-ZA"/>
        </w:rPr>
        <w:t xml:space="preserve">, </w:t>
      </w:r>
      <w:r w:rsidRPr="0085475F">
        <w:rPr>
          <w:rFonts w:ascii="GHEA Grapalat" w:hAnsi="GHEA Grapalat"/>
          <w:i/>
          <w:sz w:val="16"/>
          <w:szCs w:val="16"/>
        </w:rPr>
        <w:t>ապա</w:t>
      </w:r>
      <w:r w:rsidRPr="0085475F">
        <w:rPr>
          <w:rFonts w:ascii="GHEA Grapalat" w:hAnsi="GHEA Grapalat"/>
          <w:i/>
          <w:sz w:val="16"/>
          <w:szCs w:val="16"/>
          <w:lang w:val="af-ZA"/>
        </w:rPr>
        <w:t xml:space="preserve"> </w:t>
      </w:r>
      <w:r w:rsidRPr="0085475F">
        <w:rPr>
          <w:rFonts w:ascii="GHEA Grapalat" w:hAnsi="GHEA Grapalat"/>
          <w:i/>
          <w:sz w:val="16"/>
          <w:szCs w:val="16"/>
        </w:rPr>
        <w:t>իրական</w:t>
      </w:r>
      <w:r w:rsidRPr="0085475F">
        <w:rPr>
          <w:rFonts w:ascii="GHEA Grapalat" w:hAnsi="GHEA Grapalat"/>
          <w:i/>
          <w:sz w:val="16"/>
          <w:szCs w:val="16"/>
          <w:lang w:val="af-ZA"/>
        </w:rPr>
        <w:t xml:space="preserve"> </w:t>
      </w:r>
      <w:r w:rsidRPr="0085475F">
        <w:rPr>
          <w:rFonts w:ascii="GHEA Grapalat" w:hAnsi="GHEA Grapalat"/>
          <w:i/>
          <w:sz w:val="16"/>
          <w:szCs w:val="16"/>
        </w:rPr>
        <w:t>շահառուների</w:t>
      </w:r>
      <w:r w:rsidRPr="0085475F">
        <w:rPr>
          <w:rFonts w:ascii="GHEA Grapalat" w:hAnsi="GHEA Grapalat"/>
          <w:i/>
          <w:sz w:val="16"/>
          <w:szCs w:val="16"/>
          <w:lang w:val="af-ZA"/>
        </w:rPr>
        <w:t xml:space="preserve"> </w:t>
      </w:r>
      <w:r w:rsidRPr="0085475F">
        <w:rPr>
          <w:rFonts w:ascii="GHEA Grapalat" w:hAnsi="GHEA Grapalat"/>
          <w:i/>
          <w:sz w:val="16"/>
          <w:szCs w:val="16"/>
        </w:rPr>
        <w:t>վերաբերյալ</w:t>
      </w:r>
      <w:r w:rsidRPr="0085475F">
        <w:rPr>
          <w:rFonts w:ascii="GHEA Grapalat" w:hAnsi="GHEA Grapalat"/>
          <w:i/>
          <w:sz w:val="16"/>
          <w:szCs w:val="16"/>
          <w:lang w:val="af-ZA"/>
        </w:rPr>
        <w:t xml:space="preserve"> </w:t>
      </w:r>
      <w:r w:rsidRPr="0085475F">
        <w:rPr>
          <w:rFonts w:ascii="GHEA Grapalat" w:hAnsi="GHEA Grapalat"/>
          <w:i/>
          <w:sz w:val="16"/>
          <w:szCs w:val="16"/>
        </w:rPr>
        <w:t>տեղեկատվություն</w:t>
      </w:r>
      <w:r w:rsidRPr="0085475F">
        <w:rPr>
          <w:rFonts w:ascii="GHEA Grapalat" w:hAnsi="GHEA Grapalat"/>
          <w:i/>
          <w:sz w:val="16"/>
          <w:szCs w:val="16"/>
          <w:lang w:val="af-ZA"/>
        </w:rPr>
        <w:t xml:space="preserve"> </w:t>
      </w:r>
      <w:r w:rsidRPr="0085475F">
        <w:rPr>
          <w:rFonts w:ascii="GHEA Grapalat" w:hAnsi="GHEA Grapalat"/>
          <w:i/>
          <w:sz w:val="16"/>
          <w:szCs w:val="16"/>
        </w:rPr>
        <w:t>չի</w:t>
      </w:r>
      <w:r w:rsidRPr="0085475F">
        <w:rPr>
          <w:rFonts w:ascii="GHEA Grapalat" w:hAnsi="GHEA Grapalat"/>
          <w:i/>
          <w:sz w:val="16"/>
          <w:szCs w:val="16"/>
          <w:lang w:val="af-ZA"/>
        </w:rPr>
        <w:t xml:space="preserve"> </w:t>
      </w:r>
      <w:r w:rsidRPr="0085475F">
        <w:rPr>
          <w:rFonts w:ascii="GHEA Grapalat" w:hAnsi="GHEA Grapalat"/>
          <w:i/>
          <w:sz w:val="16"/>
          <w:szCs w:val="16"/>
        </w:rPr>
        <w:t>ներկայացնում</w:t>
      </w:r>
      <w:r w:rsidRPr="0085475F">
        <w:rPr>
          <w:rFonts w:ascii="GHEA Grapalat" w:hAnsi="GHEA Grapalat"/>
          <w:i/>
          <w:sz w:val="16"/>
          <w:szCs w:val="16"/>
          <w:lang w:val="af-ZA"/>
        </w:rPr>
        <w:t>:</w:t>
      </w:r>
    </w:p>
    <w:p w:rsidR="00F50861" w:rsidRPr="00BF58CA" w:rsidRDefault="00F50861" w:rsidP="005F1C06">
      <w:pPr>
        <w:pStyle w:val="FootnoteText"/>
        <w:jc w:val="both"/>
        <w:rPr>
          <w:rFonts w:ascii="GHEA Grapalat" w:hAnsi="GHEA Grapalat"/>
          <w:i/>
          <w:sz w:val="16"/>
          <w:szCs w:val="16"/>
          <w:lang w:val="hy-AM"/>
        </w:rPr>
      </w:pPr>
    </w:p>
    <w:p w:rsidR="00F50861" w:rsidRPr="00B20703" w:rsidDel="006C3873" w:rsidRDefault="00F50861" w:rsidP="00CE3A99">
      <w:pPr>
        <w:jc w:val="both"/>
        <w:rPr>
          <w:del w:id="5" w:author="User" w:date="2019-05-26T09:52:00Z"/>
          <w:rFonts w:ascii="GHEA Grapalat" w:hAnsi="GHEA Grapalat" w:cs="Sylfaen"/>
          <w:sz w:val="20"/>
          <w:lang w:val="hy-AM"/>
        </w:rPr>
      </w:pPr>
    </w:p>
  </w:footnote>
  <w:footnote w:id="4">
    <w:p w:rsidR="00F50861" w:rsidRPr="006265F4" w:rsidRDefault="00F50861" w:rsidP="00B2572B">
      <w:pPr>
        <w:pStyle w:val="BodyTextIndent3"/>
        <w:spacing w:line="240" w:lineRule="auto"/>
        <w:ind w:firstLine="0"/>
        <w:rPr>
          <w:rFonts w:ascii="GHEA Grapalat" w:hAnsi="GHEA Grapalat" w:cs="Sylfaen"/>
          <w:i/>
          <w:sz w:val="16"/>
          <w:szCs w:val="16"/>
          <w:lang w:val="af-ZA" w:eastAsia="ru-RU"/>
        </w:rPr>
      </w:pPr>
    </w:p>
    <w:p w:rsidR="00F50861" w:rsidRPr="006265F4" w:rsidRDefault="00F50861"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F50861" w:rsidRPr="006265F4" w:rsidDel="00856FDE" w:rsidRDefault="00F50861" w:rsidP="00B2572B">
      <w:pPr>
        <w:pStyle w:val="FootnoteText"/>
        <w:rPr>
          <w:del w:id="8" w:author="User" w:date="2019-05-26T09:57:00Z"/>
          <w:i/>
          <w:lang w:val="af-ZA"/>
        </w:rPr>
      </w:pPr>
    </w:p>
  </w:footnote>
  <w:footnote w:id="5">
    <w:p w:rsidR="00F50861" w:rsidRPr="006265F4" w:rsidDel="002877FC" w:rsidRDefault="00F50861" w:rsidP="00071D1C">
      <w:pPr>
        <w:pStyle w:val="FootnoteText"/>
        <w:jc w:val="both"/>
        <w:rPr>
          <w:del w:id="10"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rsidR="00F50861" w:rsidRPr="006265F4" w:rsidDel="002877FC" w:rsidRDefault="00F50861" w:rsidP="00071D1C">
      <w:pPr>
        <w:pStyle w:val="FootnoteText"/>
        <w:jc w:val="both"/>
        <w:rPr>
          <w:del w:id="11"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7">
    <w:p w:rsidR="00F50861" w:rsidRPr="008C7473" w:rsidRDefault="00F50861">
      <w:pPr>
        <w:rPr>
          <w:lang w:val="hy-AM"/>
        </w:rPr>
      </w:pPr>
      <w:r w:rsidRPr="00AB6289">
        <w:rPr>
          <w:vertAlign w:val="superscript"/>
          <w:lang w:val="hy-AM"/>
        </w:rPr>
        <w:t>24</w:t>
      </w:r>
      <w:r w:rsidRPr="006265F4">
        <w:rPr>
          <w:vertAlign w:val="superscript"/>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C966806"/>
    <w:multiLevelType w:val="hybridMultilevel"/>
    <w:tmpl w:val="E23C9994"/>
    <w:lvl w:ilvl="0" w:tplc="0409000F">
      <w:start w:val="1"/>
      <w:numFmt w:val="decimal"/>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8"/>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9"/>
  </w:num>
  <w:num w:numId="15">
    <w:abstractNumId w:val="24"/>
  </w:num>
  <w:num w:numId="16">
    <w:abstractNumId w:val="12"/>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9"/>
  </w:num>
  <w:num w:numId="31">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drawingGridHorizontalSpacing w:val="120"/>
  <w:displayHorizontalDrawingGridEvery w:val="2"/>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C23"/>
    <w:rsid w:val="000031E3"/>
    <w:rsid w:val="000033BC"/>
    <w:rsid w:val="00003DF0"/>
    <w:rsid w:val="00005436"/>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4A7D"/>
    <w:rsid w:val="00025353"/>
    <w:rsid w:val="00026351"/>
    <w:rsid w:val="00026FA4"/>
    <w:rsid w:val="00027575"/>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4FBD"/>
    <w:rsid w:val="000550DA"/>
    <w:rsid w:val="00055129"/>
    <w:rsid w:val="00055195"/>
    <w:rsid w:val="00055CC2"/>
    <w:rsid w:val="0005629A"/>
    <w:rsid w:val="00056516"/>
    <w:rsid w:val="00056AB4"/>
    <w:rsid w:val="00057264"/>
    <w:rsid w:val="000604CF"/>
    <w:rsid w:val="00060FB1"/>
    <w:rsid w:val="0006107F"/>
    <w:rsid w:val="0006220B"/>
    <w:rsid w:val="0006311D"/>
    <w:rsid w:val="0006386B"/>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009"/>
    <w:rsid w:val="000A2078"/>
    <w:rsid w:val="000A37CE"/>
    <w:rsid w:val="000A4DC8"/>
    <w:rsid w:val="000A5B16"/>
    <w:rsid w:val="000A648B"/>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21CD"/>
    <w:rsid w:val="000C36C6"/>
    <w:rsid w:val="000C5A09"/>
    <w:rsid w:val="000C6F81"/>
    <w:rsid w:val="000C78C9"/>
    <w:rsid w:val="000D07E4"/>
    <w:rsid w:val="000D10F1"/>
    <w:rsid w:val="000D16B6"/>
    <w:rsid w:val="000D1D3C"/>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6777"/>
    <w:rsid w:val="000E7612"/>
    <w:rsid w:val="000E79BD"/>
    <w:rsid w:val="000F008F"/>
    <w:rsid w:val="000F109E"/>
    <w:rsid w:val="000F332D"/>
    <w:rsid w:val="000F338E"/>
    <w:rsid w:val="000F3939"/>
    <w:rsid w:val="000F3B31"/>
    <w:rsid w:val="000F3C70"/>
    <w:rsid w:val="000F3D76"/>
    <w:rsid w:val="000F494F"/>
    <w:rsid w:val="000F4B86"/>
    <w:rsid w:val="000F4D7B"/>
    <w:rsid w:val="000F5032"/>
    <w:rsid w:val="000F5900"/>
    <w:rsid w:val="000F6E48"/>
    <w:rsid w:val="000F7026"/>
    <w:rsid w:val="000F7A6D"/>
    <w:rsid w:val="000F7AE0"/>
    <w:rsid w:val="000F7C22"/>
    <w:rsid w:val="0010050E"/>
    <w:rsid w:val="00101445"/>
    <w:rsid w:val="00101C9A"/>
    <w:rsid w:val="00101F06"/>
    <w:rsid w:val="00102291"/>
    <w:rsid w:val="0010323D"/>
    <w:rsid w:val="00104861"/>
    <w:rsid w:val="00106365"/>
    <w:rsid w:val="0010669D"/>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14A6"/>
    <w:rsid w:val="00142496"/>
    <w:rsid w:val="00143BD7"/>
    <w:rsid w:val="00143E8C"/>
    <w:rsid w:val="0014472E"/>
    <w:rsid w:val="00144F73"/>
    <w:rsid w:val="001458D6"/>
    <w:rsid w:val="00145CC3"/>
    <w:rsid w:val="00147CD0"/>
    <w:rsid w:val="00147F14"/>
    <w:rsid w:val="00150AF1"/>
    <w:rsid w:val="00150CBE"/>
    <w:rsid w:val="001514D1"/>
    <w:rsid w:val="001515DE"/>
    <w:rsid w:val="001522CE"/>
    <w:rsid w:val="00152564"/>
    <w:rsid w:val="00152E85"/>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670"/>
    <w:rsid w:val="00161FE4"/>
    <w:rsid w:val="00162774"/>
    <w:rsid w:val="001635B8"/>
    <w:rsid w:val="00164BBC"/>
    <w:rsid w:val="0016519F"/>
    <w:rsid w:val="001669C1"/>
    <w:rsid w:val="001679A6"/>
    <w:rsid w:val="001724D7"/>
    <w:rsid w:val="00172BD7"/>
    <w:rsid w:val="0017323F"/>
    <w:rsid w:val="001732FB"/>
    <w:rsid w:val="00174FE1"/>
    <w:rsid w:val="00175BB5"/>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1DC5"/>
    <w:rsid w:val="00192606"/>
    <w:rsid w:val="00192A1F"/>
    <w:rsid w:val="001932A7"/>
    <w:rsid w:val="00193871"/>
    <w:rsid w:val="00194598"/>
    <w:rsid w:val="00194DBD"/>
    <w:rsid w:val="00195835"/>
    <w:rsid w:val="00195F24"/>
    <w:rsid w:val="00196487"/>
    <w:rsid w:val="00197D76"/>
    <w:rsid w:val="001A15EA"/>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2B5E"/>
    <w:rsid w:val="001C2E71"/>
    <w:rsid w:val="001C3D83"/>
    <w:rsid w:val="001C3F6C"/>
    <w:rsid w:val="001C4DAB"/>
    <w:rsid w:val="001C76F7"/>
    <w:rsid w:val="001C7C1A"/>
    <w:rsid w:val="001D1139"/>
    <w:rsid w:val="001D1D00"/>
    <w:rsid w:val="001D2D62"/>
    <w:rsid w:val="001D3623"/>
    <w:rsid w:val="001D5FF7"/>
    <w:rsid w:val="001D6531"/>
    <w:rsid w:val="001D7228"/>
    <w:rsid w:val="001D74FA"/>
    <w:rsid w:val="001D78C5"/>
    <w:rsid w:val="001E0216"/>
    <w:rsid w:val="001E097A"/>
    <w:rsid w:val="001E17BA"/>
    <w:rsid w:val="001E2794"/>
    <w:rsid w:val="001E2814"/>
    <w:rsid w:val="001E55B2"/>
    <w:rsid w:val="001E5866"/>
    <w:rsid w:val="001E6C86"/>
    <w:rsid w:val="001E7733"/>
    <w:rsid w:val="001F0335"/>
    <w:rsid w:val="001F0371"/>
    <w:rsid w:val="001F1DF0"/>
    <w:rsid w:val="001F3094"/>
    <w:rsid w:val="001F3237"/>
    <w:rsid w:val="001F386B"/>
    <w:rsid w:val="001F3F88"/>
    <w:rsid w:val="001F5FDE"/>
    <w:rsid w:val="001F6578"/>
    <w:rsid w:val="001F760C"/>
    <w:rsid w:val="00201683"/>
    <w:rsid w:val="002017CB"/>
    <w:rsid w:val="00201DA0"/>
    <w:rsid w:val="00201F2E"/>
    <w:rsid w:val="00202F4D"/>
    <w:rsid w:val="002032CE"/>
    <w:rsid w:val="00203917"/>
    <w:rsid w:val="0020414C"/>
    <w:rsid w:val="00204B03"/>
    <w:rsid w:val="00204E53"/>
    <w:rsid w:val="00205689"/>
    <w:rsid w:val="00206DC6"/>
    <w:rsid w:val="0020701A"/>
    <w:rsid w:val="00207CF7"/>
    <w:rsid w:val="002100B3"/>
    <w:rsid w:val="002101F2"/>
    <w:rsid w:val="00210534"/>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3945"/>
    <w:rsid w:val="002240AB"/>
    <w:rsid w:val="002250D8"/>
    <w:rsid w:val="0022515E"/>
    <w:rsid w:val="002252CD"/>
    <w:rsid w:val="00226412"/>
    <w:rsid w:val="002273AD"/>
    <w:rsid w:val="0022770A"/>
    <w:rsid w:val="00227C9F"/>
    <w:rsid w:val="00230B12"/>
    <w:rsid w:val="00230C8F"/>
    <w:rsid w:val="00231740"/>
    <w:rsid w:val="0023354E"/>
    <w:rsid w:val="0023571C"/>
    <w:rsid w:val="00236B75"/>
    <w:rsid w:val="00237957"/>
    <w:rsid w:val="0024027D"/>
    <w:rsid w:val="00240289"/>
    <w:rsid w:val="0024041A"/>
    <w:rsid w:val="0024186B"/>
    <w:rsid w:val="0024205E"/>
    <w:rsid w:val="00244642"/>
    <w:rsid w:val="00244B38"/>
    <w:rsid w:val="002466BB"/>
    <w:rsid w:val="00246F46"/>
    <w:rsid w:val="0025145E"/>
    <w:rsid w:val="00251E84"/>
    <w:rsid w:val="0025228A"/>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0E"/>
    <w:rsid w:val="00263E28"/>
    <w:rsid w:val="0026426F"/>
    <w:rsid w:val="0026557B"/>
    <w:rsid w:val="00265D18"/>
    <w:rsid w:val="002665A4"/>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BAE"/>
    <w:rsid w:val="00275E14"/>
    <w:rsid w:val="00276441"/>
    <w:rsid w:val="00276B03"/>
    <w:rsid w:val="0027769B"/>
    <w:rsid w:val="00277F14"/>
    <w:rsid w:val="0028014C"/>
    <w:rsid w:val="00280E91"/>
    <w:rsid w:val="00281740"/>
    <w:rsid w:val="00281CE4"/>
    <w:rsid w:val="00281D16"/>
    <w:rsid w:val="00283198"/>
    <w:rsid w:val="00283E26"/>
    <w:rsid w:val="00283F0A"/>
    <w:rsid w:val="002846B1"/>
    <w:rsid w:val="00285D2B"/>
    <w:rsid w:val="00286AD3"/>
    <w:rsid w:val="0028726A"/>
    <w:rsid w:val="002877FC"/>
    <w:rsid w:val="00287968"/>
    <w:rsid w:val="00291919"/>
    <w:rsid w:val="00291EFF"/>
    <w:rsid w:val="002926D4"/>
    <w:rsid w:val="002929EF"/>
    <w:rsid w:val="00293764"/>
    <w:rsid w:val="00293A25"/>
    <w:rsid w:val="00293A76"/>
    <w:rsid w:val="002941F2"/>
    <w:rsid w:val="00294BD5"/>
    <w:rsid w:val="00294FFF"/>
    <w:rsid w:val="0029515A"/>
    <w:rsid w:val="00296466"/>
    <w:rsid w:val="00296A9F"/>
    <w:rsid w:val="00296F9E"/>
    <w:rsid w:val="002972A9"/>
    <w:rsid w:val="002A058F"/>
    <w:rsid w:val="002A10B2"/>
    <w:rsid w:val="002A1FAC"/>
    <w:rsid w:val="002A26AE"/>
    <w:rsid w:val="002A2C2E"/>
    <w:rsid w:val="002A3785"/>
    <w:rsid w:val="002A4619"/>
    <w:rsid w:val="002A464D"/>
    <w:rsid w:val="002A510A"/>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3B99"/>
    <w:rsid w:val="002E4305"/>
    <w:rsid w:val="002E530A"/>
    <w:rsid w:val="002E531D"/>
    <w:rsid w:val="002E67D3"/>
    <w:rsid w:val="002E7EE1"/>
    <w:rsid w:val="002F1AB3"/>
    <w:rsid w:val="002F2B23"/>
    <w:rsid w:val="002F2C5F"/>
    <w:rsid w:val="002F2CE0"/>
    <w:rsid w:val="002F35FE"/>
    <w:rsid w:val="002F4423"/>
    <w:rsid w:val="002F6164"/>
    <w:rsid w:val="002F6FA0"/>
    <w:rsid w:val="002F7A7E"/>
    <w:rsid w:val="002F7F7E"/>
    <w:rsid w:val="00300E3B"/>
    <w:rsid w:val="00301193"/>
    <w:rsid w:val="0030129D"/>
    <w:rsid w:val="00303732"/>
    <w:rsid w:val="003041A8"/>
    <w:rsid w:val="00304436"/>
    <w:rsid w:val="00304D64"/>
    <w:rsid w:val="003053EF"/>
    <w:rsid w:val="00305E59"/>
    <w:rsid w:val="00305F6D"/>
    <w:rsid w:val="003064D4"/>
    <w:rsid w:val="00306EF3"/>
    <w:rsid w:val="00307F3C"/>
    <w:rsid w:val="003101E4"/>
    <w:rsid w:val="00310A82"/>
    <w:rsid w:val="00310B6E"/>
    <w:rsid w:val="00310ED2"/>
    <w:rsid w:val="00311076"/>
    <w:rsid w:val="003141B6"/>
    <w:rsid w:val="00316381"/>
    <w:rsid w:val="003169A4"/>
    <w:rsid w:val="00317487"/>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048C"/>
    <w:rsid w:val="003321E3"/>
    <w:rsid w:val="00332561"/>
    <w:rsid w:val="00332EE7"/>
    <w:rsid w:val="00333314"/>
    <w:rsid w:val="00334564"/>
    <w:rsid w:val="00334AC2"/>
    <w:rsid w:val="00334B2F"/>
    <w:rsid w:val="0033571F"/>
    <w:rsid w:val="00335C2A"/>
    <w:rsid w:val="00336907"/>
    <w:rsid w:val="00336F9A"/>
    <w:rsid w:val="00340083"/>
    <w:rsid w:val="003414F9"/>
    <w:rsid w:val="003418E6"/>
    <w:rsid w:val="00341A74"/>
    <w:rsid w:val="00341D7A"/>
    <w:rsid w:val="00341DB9"/>
    <w:rsid w:val="00341ED4"/>
    <w:rsid w:val="003427DF"/>
    <w:rsid w:val="003436A5"/>
    <w:rsid w:val="0034466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08B"/>
    <w:rsid w:val="003972CC"/>
    <w:rsid w:val="0039754F"/>
    <w:rsid w:val="00397DC0"/>
    <w:rsid w:val="003A0A31"/>
    <w:rsid w:val="003A145D"/>
    <w:rsid w:val="003A2550"/>
    <w:rsid w:val="003A2BE0"/>
    <w:rsid w:val="003A377C"/>
    <w:rsid w:val="003A5049"/>
    <w:rsid w:val="003A5533"/>
    <w:rsid w:val="003A57F0"/>
    <w:rsid w:val="003A62A4"/>
    <w:rsid w:val="003A645E"/>
    <w:rsid w:val="003A7A32"/>
    <w:rsid w:val="003A7FC7"/>
    <w:rsid w:val="003B0939"/>
    <w:rsid w:val="003B0D6E"/>
    <w:rsid w:val="003B0FB9"/>
    <w:rsid w:val="003B1FC0"/>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5DBB"/>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64D"/>
    <w:rsid w:val="003E6971"/>
    <w:rsid w:val="003E7802"/>
    <w:rsid w:val="003E7941"/>
    <w:rsid w:val="003F0A4A"/>
    <w:rsid w:val="003F0C36"/>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415D"/>
    <w:rsid w:val="00416F1E"/>
    <w:rsid w:val="00417553"/>
    <w:rsid w:val="004175B6"/>
    <w:rsid w:val="004177EC"/>
    <w:rsid w:val="0042084B"/>
    <w:rsid w:val="00427EAA"/>
    <w:rsid w:val="004306D6"/>
    <w:rsid w:val="004313D4"/>
    <w:rsid w:val="00431998"/>
    <w:rsid w:val="00431A05"/>
    <w:rsid w:val="004320F2"/>
    <w:rsid w:val="00433F39"/>
    <w:rsid w:val="00434739"/>
    <w:rsid w:val="004348F9"/>
    <w:rsid w:val="00434D1C"/>
    <w:rsid w:val="0043558D"/>
    <w:rsid w:val="004361D6"/>
    <w:rsid w:val="0043641B"/>
    <w:rsid w:val="00436DF8"/>
    <w:rsid w:val="00436F47"/>
    <w:rsid w:val="00437CDB"/>
    <w:rsid w:val="00440390"/>
    <w:rsid w:val="00441C20"/>
    <w:rsid w:val="00441CC1"/>
    <w:rsid w:val="00441D04"/>
    <w:rsid w:val="0044229E"/>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AD"/>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1ADE"/>
    <w:rsid w:val="0049223B"/>
    <w:rsid w:val="004929E4"/>
    <w:rsid w:val="00493AF9"/>
    <w:rsid w:val="00496E18"/>
    <w:rsid w:val="004974D8"/>
    <w:rsid w:val="004A08CB"/>
    <w:rsid w:val="004A1734"/>
    <w:rsid w:val="004A1C5D"/>
    <w:rsid w:val="004A3051"/>
    <w:rsid w:val="004A3A81"/>
    <w:rsid w:val="004A712A"/>
    <w:rsid w:val="004A7722"/>
    <w:rsid w:val="004B2363"/>
    <w:rsid w:val="004B28E1"/>
    <w:rsid w:val="004B2F56"/>
    <w:rsid w:val="004B383E"/>
    <w:rsid w:val="004B4580"/>
    <w:rsid w:val="004B5522"/>
    <w:rsid w:val="004B61C2"/>
    <w:rsid w:val="004B6D52"/>
    <w:rsid w:val="004B7AF3"/>
    <w:rsid w:val="004B7B69"/>
    <w:rsid w:val="004B7C30"/>
    <w:rsid w:val="004B7C9F"/>
    <w:rsid w:val="004C090C"/>
    <w:rsid w:val="004C17D2"/>
    <w:rsid w:val="004C1958"/>
    <w:rsid w:val="004C1D9B"/>
    <w:rsid w:val="004C217A"/>
    <w:rsid w:val="004C3803"/>
    <w:rsid w:val="004C5C66"/>
    <w:rsid w:val="004C5CF3"/>
    <w:rsid w:val="004C6D52"/>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157"/>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4F7973"/>
    <w:rsid w:val="00501516"/>
    <w:rsid w:val="0050161D"/>
    <w:rsid w:val="00501A05"/>
    <w:rsid w:val="00502330"/>
    <w:rsid w:val="00502397"/>
    <w:rsid w:val="005024D2"/>
    <w:rsid w:val="00503AE1"/>
    <w:rsid w:val="00503BFB"/>
    <w:rsid w:val="00504841"/>
    <w:rsid w:val="00504862"/>
    <w:rsid w:val="00505AD4"/>
    <w:rsid w:val="00505C33"/>
    <w:rsid w:val="00506639"/>
    <w:rsid w:val="00506AF8"/>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48D1"/>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5EB"/>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7D1"/>
    <w:rsid w:val="005B18D8"/>
    <w:rsid w:val="005B1CFC"/>
    <w:rsid w:val="005B1DD6"/>
    <w:rsid w:val="005B1E95"/>
    <w:rsid w:val="005B20E7"/>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F0CA9"/>
    <w:rsid w:val="005F1793"/>
    <w:rsid w:val="005F1B96"/>
    <w:rsid w:val="005F1C06"/>
    <w:rsid w:val="005F1DBB"/>
    <w:rsid w:val="005F1F95"/>
    <w:rsid w:val="005F35FC"/>
    <w:rsid w:val="005F425D"/>
    <w:rsid w:val="005F53F2"/>
    <w:rsid w:val="005F76D6"/>
    <w:rsid w:val="005F7C1D"/>
    <w:rsid w:val="00600DD3"/>
    <w:rsid w:val="00603016"/>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491C"/>
    <w:rsid w:val="006265F4"/>
    <w:rsid w:val="00627101"/>
    <w:rsid w:val="0062728A"/>
    <w:rsid w:val="00627351"/>
    <w:rsid w:val="00627E00"/>
    <w:rsid w:val="00630BF1"/>
    <w:rsid w:val="00630CC3"/>
    <w:rsid w:val="0063101C"/>
    <w:rsid w:val="00631658"/>
    <w:rsid w:val="00631744"/>
    <w:rsid w:val="006324B4"/>
    <w:rsid w:val="00633389"/>
    <w:rsid w:val="00633E1E"/>
    <w:rsid w:val="00634DC9"/>
    <w:rsid w:val="00635D52"/>
    <w:rsid w:val="00637DAB"/>
    <w:rsid w:val="00641AD5"/>
    <w:rsid w:val="00642402"/>
    <w:rsid w:val="00642EFE"/>
    <w:rsid w:val="00644CE2"/>
    <w:rsid w:val="00645E7A"/>
    <w:rsid w:val="00647B5C"/>
    <w:rsid w:val="00650073"/>
    <w:rsid w:val="00650458"/>
    <w:rsid w:val="006505D2"/>
    <w:rsid w:val="00651408"/>
    <w:rsid w:val="00651E02"/>
    <w:rsid w:val="006521E5"/>
    <w:rsid w:val="00653219"/>
    <w:rsid w:val="006546D4"/>
    <w:rsid w:val="00654ADD"/>
    <w:rsid w:val="00654AE9"/>
    <w:rsid w:val="00654D3D"/>
    <w:rsid w:val="00655E71"/>
    <w:rsid w:val="00655EBD"/>
    <w:rsid w:val="006568C9"/>
    <w:rsid w:val="00657201"/>
    <w:rsid w:val="00657BEA"/>
    <w:rsid w:val="00657F32"/>
    <w:rsid w:val="006607D5"/>
    <w:rsid w:val="006608AD"/>
    <w:rsid w:val="00661214"/>
    <w:rsid w:val="006618DE"/>
    <w:rsid w:val="00662165"/>
    <w:rsid w:val="00662623"/>
    <w:rsid w:val="0066349B"/>
    <w:rsid w:val="00663B00"/>
    <w:rsid w:val="006657A3"/>
    <w:rsid w:val="006657EE"/>
    <w:rsid w:val="006675F2"/>
    <w:rsid w:val="00667A56"/>
    <w:rsid w:val="0067002E"/>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3BB"/>
    <w:rsid w:val="006A6D19"/>
    <w:rsid w:val="006A7588"/>
    <w:rsid w:val="006A7B7A"/>
    <w:rsid w:val="006B0116"/>
    <w:rsid w:val="006B0566"/>
    <w:rsid w:val="006B2824"/>
    <w:rsid w:val="006B2F02"/>
    <w:rsid w:val="006B3E66"/>
    <w:rsid w:val="006B4238"/>
    <w:rsid w:val="006B5588"/>
    <w:rsid w:val="006B5686"/>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479"/>
    <w:rsid w:val="006D0B02"/>
    <w:rsid w:val="006D0D6F"/>
    <w:rsid w:val="006D1826"/>
    <w:rsid w:val="006D1BA0"/>
    <w:rsid w:val="006D2E03"/>
    <w:rsid w:val="006D3BD4"/>
    <w:rsid w:val="006D3D3F"/>
    <w:rsid w:val="006D4E1D"/>
    <w:rsid w:val="006D5516"/>
    <w:rsid w:val="006D5E0B"/>
    <w:rsid w:val="006D6150"/>
    <w:rsid w:val="006D6447"/>
    <w:rsid w:val="006D67D5"/>
    <w:rsid w:val="006D6CD7"/>
    <w:rsid w:val="006D7428"/>
    <w:rsid w:val="006D7580"/>
    <w:rsid w:val="006E07A7"/>
    <w:rsid w:val="006E07C1"/>
    <w:rsid w:val="006E0F22"/>
    <w:rsid w:val="006E356D"/>
    <w:rsid w:val="006E35A0"/>
    <w:rsid w:val="006E35C3"/>
    <w:rsid w:val="006E3A5B"/>
    <w:rsid w:val="006E4901"/>
    <w:rsid w:val="006E49D7"/>
    <w:rsid w:val="006E5CCD"/>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5299"/>
    <w:rsid w:val="006F61E2"/>
    <w:rsid w:val="006F6413"/>
    <w:rsid w:val="00700C81"/>
    <w:rsid w:val="007010F4"/>
    <w:rsid w:val="00701157"/>
    <w:rsid w:val="007019EA"/>
    <w:rsid w:val="007032AC"/>
    <w:rsid w:val="00703303"/>
    <w:rsid w:val="007035C9"/>
    <w:rsid w:val="00703C74"/>
    <w:rsid w:val="00704862"/>
    <w:rsid w:val="00704898"/>
    <w:rsid w:val="00704B70"/>
    <w:rsid w:val="00705492"/>
    <w:rsid w:val="00705706"/>
    <w:rsid w:val="0070731F"/>
    <w:rsid w:val="00707B86"/>
    <w:rsid w:val="00710307"/>
    <w:rsid w:val="00712311"/>
    <w:rsid w:val="00712DB8"/>
    <w:rsid w:val="007131F4"/>
    <w:rsid w:val="00714C96"/>
    <w:rsid w:val="007154FC"/>
    <w:rsid w:val="0071687B"/>
    <w:rsid w:val="0071689A"/>
    <w:rsid w:val="00716F47"/>
    <w:rsid w:val="007170FC"/>
    <w:rsid w:val="007204FD"/>
    <w:rsid w:val="007210AC"/>
    <w:rsid w:val="00721CBC"/>
    <w:rsid w:val="007224D2"/>
    <w:rsid w:val="00722665"/>
    <w:rsid w:val="00723462"/>
    <w:rsid w:val="007248F1"/>
    <w:rsid w:val="00725ED3"/>
    <w:rsid w:val="007261D6"/>
    <w:rsid w:val="007268F5"/>
    <w:rsid w:val="00730C78"/>
    <w:rsid w:val="00731BD1"/>
    <w:rsid w:val="00731D26"/>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6078"/>
    <w:rsid w:val="00747893"/>
    <w:rsid w:val="0075012D"/>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0B"/>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82A"/>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263F"/>
    <w:rsid w:val="007B303D"/>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A3B"/>
    <w:rsid w:val="007C6F4D"/>
    <w:rsid w:val="007D0927"/>
    <w:rsid w:val="007D0C96"/>
    <w:rsid w:val="007D1213"/>
    <w:rsid w:val="007D12B1"/>
    <w:rsid w:val="007D13EE"/>
    <w:rsid w:val="007D17DA"/>
    <w:rsid w:val="007D2576"/>
    <w:rsid w:val="007D2B56"/>
    <w:rsid w:val="007D33B0"/>
    <w:rsid w:val="007D3E45"/>
    <w:rsid w:val="007D4017"/>
    <w:rsid w:val="007D716A"/>
    <w:rsid w:val="007D7707"/>
    <w:rsid w:val="007E0DD7"/>
    <w:rsid w:val="007E0E5F"/>
    <w:rsid w:val="007E0EA0"/>
    <w:rsid w:val="007E0EB8"/>
    <w:rsid w:val="007E15A7"/>
    <w:rsid w:val="007E1A5C"/>
    <w:rsid w:val="007E238F"/>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DA7"/>
    <w:rsid w:val="0080064D"/>
    <w:rsid w:val="008012F3"/>
    <w:rsid w:val="008013DA"/>
    <w:rsid w:val="0080437A"/>
    <w:rsid w:val="008061D6"/>
    <w:rsid w:val="008069F0"/>
    <w:rsid w:val="00807178"/>
    <w:rsid w:val="0080763E"/>
    <w:rsid w:val="00807F1E"/>
    <w:rsid w:val="00807F3B"/>
    <w:rsid w:val="008105B4"/>
    <w:rsid w:val="00811D16"/>
    <w:rsid w:val="008128C9"/>
    <w:rsid w:val="00813664"/>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108A"/>
    <w:rsid w:val="008420BD"/>
    <w:rsid w:val="00842193"/>
    <w:rsid w:val="00842CDF"/>
    <w:rsid w:val="00842DEA"/>
    <w:rsid w:val="008435A4"/>
    <w:rsid w:val="008435DB"/>
    <w:rsid w:val="00843892"/>
    <w:rsid w:val="00844434"/>
    <w:rsid w:val="00845AA5"/>
    <w:rsid w:val="00847EB9"/>
    <w:rsid w:val="008504E0"/>
    <w:rsid w:val="00850570"/>
    <w:rsid w:val="00850857"/>
    <w:rsid w:val="008510F1"/>
    <w:rsid w:val="00851FD6"/>
    <w:rsid w:val="0085236E"/>
    <w:rsid w:val="00852545"/>
    <w:rsid w:val="00853563"/>
    <w:rsid w:val="00853B22"/>
    <w:rsid w:val="008546A0"/>
    <w:rsid w:val="0085475F"/>
    <w:rsid w:val="008558B3"/>
    <w:rsid w:val="00855F55"/>
    <w:rsid w:val="0085683F"/>
    <w:rsid w:val="008568E9"/>
    <w:rsid w:val="00856FDE"/>
    <w:rsid w:val="0085736F"/>
    <w:rsid w:val="00857BF8"/>
    <w:rsid w:val="0086004A"/>
    <w:rsid w:val="008601B2"/>
    <w:rsid w:val="0086059D"/>
    <w:rsid w:val="00860B3B"/>
    <w:rsid w:val="00861BC3"/>
    <w:rsid w:val="00861BEB"/>
    <w:rsid w:val="00862230"/>
    <w:rsid w:val="008626E5"/>
    <w:rsid w:val="008628CD"/>
    <w:rsid w:val="008628EC"/>
    <w:rsid w:val="00862B55"/>
    <w:rsid w:val="008640DD"/>
    <w:rsid w:val="00866029"/>
    <w:rsid w:val="00867987"/>
    <w:rsid w:val="008702CB"/>
    <w:rsid w:val="0087155D"/>
    <w:rsid w:val="00871E55"/>
    <w:rsid w:val="0087341E"/>
    <w:rsid w:val="0087360C"/>
    <w:rsid w:val="00873E83"/>
    <w:rsid w:val="00873FE9"/>
    <w:rsid w:val="008743F2"/>
    <w:rsid w:val="00875F97"/>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499B"/>
    <w:rsid w:val="00895733"/>
    <w:rsid w:val="008960F6"/>
    <w:rsid w:val="00896212"/>
    <w:rsid w:val="0089622B"/>
    <w:rsid w:val="00896A13"/>
    <w:rsid w:val="00897000"/>
    <w:rsid w:val="008A0AF2"/>
    <w:rsid w:val="008A120F"/>
    <w:rsid w:val="008A1E8D"/>
    <w:rsid w:val="008A2291"/>
    <w:rsid w:val="008A24FA"/>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20BD"/>
    <w:rsid w:val="008B4582"/>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A2E"/>
    <w:rsid w:val="008D3C71"/>
    <w:rsid w:val="008D493D"/>
    <w:rsid w:val="008D5016"/>
    <w:rsid w:val="008D5704"/>
    <w:rsid w:val="008D5EE7"/>
    <w:rsid w:val="008D66BA"/>
    <w:rsid w:val="008D6EF8"/>
    <w:rsid w:val="008D6FD5"/>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04EA"/>
    <w:rsid w:val="008F1E5B"/>
    <w:rsid w:val="008F2365"/>
    <w:rsid w:val="008F2B76"/>
    <w:rsid w:val="008F527F"/>
    <w:rsid w:val="008F53BC"/>
    <w:rsid w:val="008F6B74"/>
    <w:rsid w:val="008F7829"/>
    <w:rsid w:val="00902BB9"/>
    <w:rsid w:val="00902D0C"/>
    <w:rsid w:val="00903898"/>
    <w:rsid w:val="0090481C"/>
    <w:rsid w:val="00904926"/>
    <w:rsid w:val="0090510C"/>
    <w:rsid w:val="00905984"/>
    <w:rsid w:val="00905F57"/>
    <w:rsid w:val="00906104"/>
    <w:rsid w:val="00906204"/>
    <w:rsid w:val="00906D65"/>
    <w:rsid w:val="00906D7A"/>
    <w:rsid w:val="00907F01"/>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1AC"/>
    <w:rsid w:val="00954F59"/>
    <w:rsid w:val="00955A1E"/>
    <w:rsid w:val="00955CC1"/>
    <w:rsid w:val="00955E87"/>
    <w:rsid w:val="00956D11"/>
    <w:rsid w:val="00957B8F"/>
    <w:rsid w:val="00957FC3"/>
    <w:rsid w:val="00960802"/>
    <w:rsid w:val="00961895"/>
    <w:rsid w:val="00962585"/>
    <w:rsid w:val="00962791"/>
    <w:rsid w:val="00963E00"/>
    <w:rsid w:val="009647B3"/>
    <w:rsid w:val="009648D5"/>
    <w:rsid w:val="00965350"/>
    <w:rsid w:val="00965B76"/>
    <w:rsid w:val="00965E05"/>
    <w:rsid w:val="00965FCF"/>
    <w:rsid w:val="00966582"/>
    <w:rsid w:val="009666E0"/>
    <w:rsid w:val="00967498"/>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548"/>
    <w:rsid w:val="00994A77"/>
    <w:rsid w:val="00995045"/>
    <w:rsid w:val="00996C19"/>
    <w:rsid w:val="00997050"/>
    <w:rsid w:val="00997686"/>
    <w:rsid w:val="009A05AC"/>
    <w:rsid w:val="009A061D"/>
    <w:rsid w:val="009A171D"/>
    <w:rsid w:val="009A1B95"/>
    <w:rsid w:val="009A2FDE"/>
    <w:rsid w:val="009A30B4"/>
    <w:rsid w:val="009A5190"/>
    <w:rsid w:val="009A73D5"/>
    <w:rsid w:val="009A796C"/>
    <w:rsid w:val="009A7A60"/>
    <w:rsid w:val="009A7E8F"/>
    <w:rsid w:val="009B0273"/>
    <w:rsid w:val="009B0824"/>
    <w:rsid w:val="009B0DA1"/>
    <w:rsid w:val="009B3841"/>
    <w:rsid w:val="009B3CA3"/>
    <w:rsid w:val="009B5889"/>
    <w:rsid w:val="009B58F7"/>
    <w:rsid w:val="009B5ED1"/>
    <w:rsid w:val="009B6D58"/>
    <w:rsid w:val="009B7802"/>
    <w:rsid w:val="009C1A9B"/>
    <w:rsid w:val="009C1D0F"/>
    <w:rsid w:val="009C370D"/>
    <w:rsid w:val="009C3A21"/>
    <w:rsid w:val="009C3B73"/>
    <w:rsid w:val="009C3EC5"/>
    <w:rsid w:val="009C5290"/>
    <w:rsid w:val="009C6103"/>
    <w:rsid w:val="009C7DD3"/>
    <w:rsid w:val="009D03A4"/>
    <w:rsid w:val="009D158E"/>
    <w:rsid w:val="009D2415"/>
    <w:rsid w:val="009D2800"/>
    <w:rsid w:val="009D352B"/>
    <w:rsid w:val="009D3747"/>
    <w:rsid w:val="009D47AF"/>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17E"/>
    <w:rsid w:val="009F4638"/>
    <w:rsid w:val="009F5C9A"/>
    <w:rsid w:val="009F5D9B"/>
    <w:rsid w:val="009F64A7"/>
    <w:rsid w:val="009F7683"/>
    <w:rsid w:val="009F7C54"/>
    <w:rsid w:val="009F7D78"/>
    <w:rsid w:val="00A00BCA"/>
    <w:rsid w:val="00A00E74"/>
    <w:rsid w:val="00A0285A"/>
    <w:rsid w:val="00A04DB0"/>
    <w:rsid w:val="00A04ECD"/>
    <w:rsid w:val="00A0752B"/>
    <w:rsid w:val="00A10D1E"/>
    <w:rsid w:val="00A10D1F"/>
    <w:rsid w:val="00A11151"/>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7FAF"/>
    <w:rsid w:val="00A3062D"/>
    <w:rsid w:val="00A30B3F"/>
    <w:rsid w:val="00A31A12"/>
    <w:rsid w:val="00A31F51"/>
    <w:rsid w:val="00A3284C"/>
    <w:rsid w:val="00A34587"/>
    <w:rsid w:val="00A37070"/>
    <w:rsid w:val="00A40446"/>
    <w:rsid w:val="00A408CE"/>
    <w:rsid w:val="00A42216"/>
    <w:rsid w:val="00A42D1F"/>
    <w:rsid w:val="00A42E71"/>
    <w:rsid w:val="00A43166"/>
    <w:rsid w:val="00A4360B"/>
    <w:rsid w:val="00A4426D"/>
    <w:rsid w:val="00A45662"/>
    <w:rsid w:val="00A45946"/>
    <w:rsid w:val="00A45D0A"/>
    <w:rsid w:val="00A4729F"/>
    <w:rsid w:val="00A475AA"/>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D0A"/>
    <w:rsid w:val="00A61746"/>
    <w:rsid w:val="00A619F2"/>
    <w:rsid w:val="00A630AA"/>
    <w:rsid w:val="00A63118"/>
    <w:rsid w:val="00A631AB"/>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55A7"/>
    <w:rsid w:val="00A85E5D"/>
    <w:rsid w:val="00A87140"/>
    <w:rsid w:val="00A90422"/>
    <w:rsid w:val="00A905A7"/>
    <w:rsid w:val="00A9072D"/>
    <w:rsid w:val="00A9134F"/>
    <w:rsid w:val="00A921FF"/>
    <w:rsid w:val="00A92F88"/>
    <w:rsid w:val="00A93710"/>
    <w:rsid w:val="00A93BAF"/>
    <w:rsid w:val="00A95C09"/>
    <w:rsid w:val="00A96293"/>
    <w:rsid w:val="00A96817"/>
    <w:rsid w:val="00A97B66"/>
    <w:rsid w:val="00AA0AD8"/>
    <w:rsid w:val="00AA0F00"/>
    <w:rsid w:val="00AA13E4"/>
    <w:rsid w:val="00AA1408"/>
    <w:rsid w:val="00AA1568"/>
    <w:rsid w:val="00AA1BBF"/>
    <w:rsid w:val="00AA22A6"/>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6AE1"/>
    <w:rsid w:val="00AB77E2"/>
    <w:rsid w:val="00AB7BCA"/>
    <w:rsid w:val="00AB7D2E"/>
    <w:rsid w:val="00AC082E"/>
    <w:rsid w:val="00AC3F2F"/>
    <w:rsid w:val="00AC45C7"/>
    <w:rsid w:val="00AC4EAF"/>
    <w:rsid w:val="00AC5807"/>
    <w:rsid w:val="00AC743C"/>
    <w:rsid w:val="00AC7A2E"/>
    <w:rsid w:val="00AD0AB3"/>
    <w:rsid w:val="00AD0BEB"/>
    <w:rsid w:val="00AD160A"/>
    <w:rsid w:val="00AD1B30"/>
    <w:rsid w:val="00AD1BFE"/>
    <w:rsid w:val="00AD305B"/>
    <w:rsid w:val="00AD34C9"/>
    <w:rsid w:val="00AD522C"/>
    <w:rsid w:val="00AD6D6A"/>
    <w:rsid w:val="00AD6F19"/>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37F7"/>
    <w:rsid w:val="00AF4C36"/>
    <w:rsid w:val="00AF4E1A"/>
    <w:rsid w:val="00AF564E"/>
    <w:rsid w:val="00AF582B"/>
    <w:rsid w:val="00AF591C"/>
    <w:rsid w:val="00AF5B0F"/>
    <w:rsid w:val="00AF5CA3"/>
    <w:rsid w:val="00AF7BE8"/>
    <w:rsid w:val="00B00E6D"/>
    <w:rsid w:val="00B011DF"/>
    <w:rsid w:val="00B01568"/>
    <w:rsid w:val="00B025A2"/>
    <w:rsid w:val="00B027B8"/>
    <w:rsid w:val="00B027EF"/>
    <w:rsid w:val="00B02A31"/>
    <w:rsid w:val="00B04537"/>
    <w:rsid w:val="00B04806"/>
    <w:rsid w:val="00B04817"/>
    <w:rsid w:val="00B051BE"/>
    <w:rsid w:val="00B052F1"/>
    <w:rsid w:val="00B05F1F"/>
    <w:rsid w:val="00B06F70"/>
    <w:rsid w:val="00B07942"/>
    <w:rsid w:val="00B07E76"/>
    <w:rsid w:val="00B11297"/>
    <w:rsid w:val="00B11B38"/>
    <w:rsid w:val="00B11F6F"/>
    <w:rsid w:val="00B12288"/>
    <w:rsid w:val="00B12330"/>
    <w:rsid w:val="00B12C72"/>
    <w:rsid w:val="00B14CEE"/>
    <w:rsid w:val="00B1537B"/>
    <w:rsid w:val="00B15AD9"/>
    <w:rsid w:val="00B1695D"/>
    <w:rsid w:val="00B169A3"/>
    <w:rsid w:val="00B16E83"/>
    <w:rsid w:val="00B176AF"/>
    <w:rsid w:val="00B20603"/>
    <w:rsid w:val="00B2066D"/>
    <w:rsid w:val="00B20703"/>
    <w:rsid w:val="00B21689"/>
    <w:rsid w:val="00B217A5"/>
    <w:rsid w:val="00B21BA9"/>
    <w:rsid w:val="00B2283B"/>
    <w:rsid w:val="00B2394E"/>
    <w:rsid w:val="00B25447"/>
    <w:rsid w:val="00B2561E"/>
    <w:rsid w:val="00B2572B"/>
    <w:rsid w:val="00B25FC4"/>
    <w:rsid w:val="00B26428"/>
    <w:rsid w:val="00B2681D"/>
    <w:rsid w:val="00B26A30"/>
    <w:rsid w:val="00B2752E"/>
    <w:rsid w:val="00B30994"/>
    <w:rsid w:val="00B31A8B"/>
    <w:rsid w:val="00B32124"/>
    <w:rsid w:val="00B323FD"/>
    <w:rsid w:val="00B32C46"/>
    <w:rsid w:val="00B333DF"/>
    <w:rsid w:val="00B36E56"/>
    <w:rsid w:val="00B37250"/>
    <w:rsid w:val="00B40121"/>
    <w:rsid w:val="00B40233"/>
    <w:rsid w:val="00B413A8"/>
    <w:rsid w:val="00B425F0"/>
    <w:rsid w:val="00B42F6C"/>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377"/>
    <w:rsid w:val="00B66C0B"/>
    <w:rsid w:val="00B67736"/>
    <w:rsid w:val="00B67CCD"/>
    <w:rsid w:val="00B700E0"/>
    <w:rsid w:val="00B71D73"/>
    <w:rsid w:val="00B73AB8"/>
    <w:rsid w:val="00B73DE0"/>
    <w:rsid w:val="00B744F6"/>
    <w:rsid w:val="00B75687"/>
    <w:rsid w:val="00B7771E"/>
    <w:rsid w:val="00B80655"/>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500A"/>
    <w:rsid w:val="00BB52F9"/>
    <w:rsid w:val="00BB5B35"/>
    <w:rsid w:val="00BB5B81"/>
    <w:rsid w:val="00BB5F0B"/>
    <w:rsid w:val="00BB5FD1"/>
    <w:rsid w:val="00BB682B"/>
    <w:rsid w:val="00BB6EAD"/>
    <w:rsid w:val="00BC0BAC"/>
    <w:rsid w:val="00BC1555"/>
    <w:rsid w:val="00BC1804"/>
    <w:rsid w:val="00BC2255"/>
    <w:rsid w:val="00BC256B"/>
    <w:rsid w:val="00BC2FFE"/>
    <w:rsid w:val="00BC354F"/>
    <w:rsid w:val="00BC3E51"/>
    <w:rsid w:val="00BC3E66"/>
    <w:rsid w:val="00BC4594"/>
    <w:rsid w:val="00BC5ECA"/>
    <w:rsid w:val="00BC5FEE"/>
    <w:rsid w:val="00BC6493"/>
    <w:rsid w:val="00BC6807"/>
    <w:rsid w:val="00BC6E1C"/>
    <w:rsid w:val="00BC6EE1"/>
    <w:rsid w:val="00BC6FA9"/>
    <w:rsid w:val="00BC723A"/>
    <w:rsid w:val="00BD0588"/>
    <w:rsid w:val="00BD0D0A"/>
    <w:rsid w:val="00BD2920"/>
    <w:rsid w:val="00BD3B55"/>
    <w:rsid w:val="00BD4817"/>
    <w:rsid w:val="00BD572E"/>
    <w:rsid w:val="00BD594F"/>
    <w:rsid w:val="00BD5F94"/>
    <w:rsid w:val="00BD6BF7"/>
    <w:rsid w:val="00BD72E6"/>
    <w:rsid w:val="00BE01AE"/>
    <w:rsid w:val="00BE037D"/>
    <w:rsid w:val="00BE3F61"/>
    <w:rsid w:val="00BE439E"/>
    <w:rsid w:val="00BE45B6"/>
    <w:rsid w:val="00BE54A9"/>
    <w:rsid w:val="00BE557F"/>
    <w:rsid w:val="00BE5E12"/>
    <w:rsid w:val="00BE6363"/>
    <w:rsid w:val="00BE6F5D"/>
    <w:rsid w:val="00BE7276"/>
    <w:rsid w:val="00BE788A"/>
    <w:rsid w:val="00BE7FE1"/>
    <w:rsid w:val="00BF009A"/>
    <w:rsid w:val="00BF0913"/>
    <w:rsid w:val="00BF1194"/>
    <w:rsid w:val="00BF1E2F"/>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45B"/>
    <w:rsid w:val="00C03728"/>
    <w:rsid w:val="00C0413D"/>
    <w:rsid w:val="00C04470"/>
    <w:rsid w:val="00C07FA5"/>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2BB"/>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376"/>
    <w:rsid w:val="00C54CEE"/>
    <w:rsid w:val="00C56BBA"/>
    <w:rsid w:val="00C57D7E"/>
    <w:rsid w:val="00C6056C"/>
    <w:rsid w:val="00C611EE"/>
    <w:rsid w:val="00C6256F"/>
    <w:rsid w:val="00C63080"/>
    <w:rsid w:val="00C6329E"/>
    <w:rsid w:val="00C63E1C"/>
    <w:rsid w:val="00C6467B"/>
    <w:rsid w:val="00C647D8"/>
    <w:rsid w:val="00C648B6"/>
    <w:rsid w:val="00C64BF0"/>
    <w:rsid w:val="00C65A05"/>
    <w:rsid w:val="00C66474"/>
    <w:rsid w:val="00C66A65"/>
    <w:rsid w:val="00C67E80"/>
    <w:rsid w:val="00C700FE"/>
    <w:rsid w:val="00C705D9"/>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02DC"/>
    <w:rsid w:val="00C91F69"/>
    <w:rsid w:val="00C92051"/>
    <w:rsid w:val="00C946A0"/>
    <w:rsid w:val="00C9503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A8D"/>
    <w:rsid w:val="00CC16CF"/>
    <w:rsid w:val="00CC2E47"/>
    <w:rsid w:val="00CC32EA"/>
    <w:rsid w:val="00CC3419"/>
    <w:rsid w:val="00CC3A77"/>
    <w:rsid w:val="00CC43F3"/>
    <w:rsid w:val="00CC49B7"/>
    <w:rsid w:val="00CC518E"/>
    <w:rsid w:val="00CC73F0"/>
    <w:rsid w:val="00CC7693"/>
    <w:rsid w:val="00CD043A"/>
    <w:rsid w:val="00CD0FA4"/>
    <w:rsid w:val="00CD1735"/>
    <w:rsid w:val="00CD1E70"/>
    <w:rsid w:val="00CD3548"/>
    <w:rsid w:val="00CD4190"/>
    <w:rsid w:val="00CD435C"/>
    <w:rsid w:val="00CD43C8"/>
    <w:rsid w:val="00CD4898"/>
    <w:rsid w:val="00CE081E"/>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52C8"/>
    <w:rsid w:val="00D00401"/>
    <w:rsid w:val="00D0068C"/>
    <w:rsid w:val="00D008B5"/>
    <w:rsid w:val="00D00A61"/>
    <w:rsid w:val="00D00BED"/>
    <w:rsid w:val="00D01B3C"/>
    <w:rsid w:val="00D0210C"/>
    <w:rsid w:val="00D02861"/>
    <w:rsid w:val="00D03331"/>
    <w:rsid w:val="00D03E7C"/>
    <w:rsid w:val="00D048EE"/>
    <w:rsid w:val="00D04B17"/>
    <w:rsid w:val="00D04E17"/>
    <w:rsid w:val="00D05A4D"/>
    <w:rsid w:val="00D05F06"/>
    <w:rsid w:val="00D104E6"/>
    <w:rsid w:val="00D10B0C"/>
    <w:rsid w:val="00D11611"/>
    <w:rsid w:val="00D13239"/>
    <w:rsid w:val="00D132BC"/>
    <w:rsid w:val="00D14B02"/>
    <w:rsid w:val="00D150B0"/>
    <w:rsid w:val="00D15272"/>
    <w:rsid w:val="00D15ED6"/>
    <w:rsid w:val="00D161B8"/>
    <w:rsid w:val="00D17209"/>
    <w:rsid w:val="00D17258"/>
    <w:rsid w:val="00D17D8E"/>
    <w:rsid w:val="00D20DD6"/>
    <w:rsid w:val="00D219A5"/>
    <w:rsid w:val="00D21F8D"/>
    <w:rsid w:val="00D22464"/>
    <w:rsid w:val="00D23CDE"/>
    <w:rsid w:val="00D26900"/>
    <w:rsid w:val="00D26E4A"/>
    <w:rsid w:val="00D26FCF"/>
    <w:rsid w:val="00D27B1C"/>
    <w:rsid w:val="00D27C21"/>
    <w:rsid w:val="00D30487"/>
    <w:rsid w:val="00D30C7A"/>
    <w:rsid w:val="00D30F7E"/>
    <w:rsid w:val="00D320A2"/>
    <w:rsid w:val="00D32414"/>
    <w:rsid w:val="00D326C7"/>
    <w:rsid w:val="00D32DD8"/>
    <w:rsid w:val="00D32F51"/>
    <w:rsid w:val="00D33205"/>
    <w:rsid w:val="00D333E9"/>
    <w:rsid w:val="00D3345B"/>
    <w:rsid w:val="00D33481"/>
    <w:rsid w:val="00D33F62"/>
    <w:rsid w:val="00D359EB"/>
    <w:rsid w:val="00D362DB"/>
    <w:rsid w:val="00D36D97"/>
    <w:rsid w:val="00D371A7"/>
    <w:rsid w:val="00D40327"/>
    <w:rsid w:val="00D411B6"/>
    <w:rsid w:val="00D41E4E"/>
    <w:rsid w:val="00D42D0A"/>
    <w:rsid w:val="00D433D6"/>
    <w:rsid w:val="00D4557B"/>
    <w:rsid w:val="00D46194"/>
    <w:rsid w:val="00D463EA"/>
    <w:rsid w:val="00D46BE3"/>
    <w:rsid w:val="00D46D5B"/>
    <w:rsid w:val="00D46FA8"/>
    <w:rsid w:val="00D47316"/>
    <w:rsid w:val="00D47541"/>
    <w:rsid w:val="00D47A5B"/>
    <w:rsid w:val="00D47A9C"/>
    <w:rsid w:val="00D50810"/>
    <w:rsid w:val="00D50B56"/>
    <w:rsid w:val="00D50E2B"/>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312"/>
    <w:rsid w:val="00D6146C"/>
    <w:rsid w:val="00D61B60"/>
    <w:rsid w:val="00D61D87"/>
    <w:rsid w:val="00D627D0"/>
    <w:rsid w:val="00D62C0F"/>
    <w:rsid w:val="00D65BF2"/>
    <w:rsid w:val="00D65E4E"/>
    <w:rsid w:val="00D65EBA"/>
    <w:rsid w:val="00D71259"/>
    <w:rsid w:val="00D71B18"/>
    <w:rsid w:val="00D729D4"/>
    <w:rsid w:val="00D7354F"/>
    <w:rsid w:val="00D7435F"/>
    <w:rsid w:val="00D74C30"/>
    <w:rsid w:val="00D74CCE"/>
    <w:rsid w:val="00D7538E"/>
    <w:rsid w:val="00D758CA"/>
    <w:rsid w:val="00D75F27"/>
    <w:rsid w:val="00D76BBA"/>
    <w:rsid w:val="00D770E9"/>
    <w:rsid w:val="00D77ADB"/>
    <w:rsid w:val="00D77EF7"/>
    <w:rsid w:val="00D81042"/>
    <w:rsid w:val="00D815D1"/>
    <w:rsid w:val="00D81660"/>
    <w:rsid w:val="00D81962"/>
    <w:rsid w:val="00D81F53"/>
    <w:rsid w:val="00D820D2"/>
    <w:rsid w:val="00D82DAD"/>
    <w:rsid w:val="00D83043"/>
    <w:rsid w:val="00D8313C"/>
    <w:rsid w:val="00D84287"/>
    <w:rsid w:val="00D84988"/>
    <w:rsid w:val="00D85304"/>
    <w:rsid w:val="00D86538"/>
    <w:rsid w:val="00D873FE"/>
    <w:rsid w:val="00D875CB"/>
    <w:rsid w:val="00D879FD"/>
    <w:rsid w:val="00D87A0C"/>
    <w:rsid w:val="00D93027"/>
    <w:rsid w:val="00D9650F"/>
    <w:rsid w:val="00D970D2"/>
    <w:rsid w:val="00D974F4"/>
    <w:rsid w:val="00D976EB"/>
    <w:rsid w:val="00DA0240"/>
    <w:rsid w:val="00DA0948"/>
    <w:rsid w:val="00DA0A4E"/>
    <w:rsid w:val="00DA0D47"/>
    <w:rsid w:val="00DA0F94"/>
    <w:rsid w:val="00DA0FDD"/>
    <w:rsid w:val="00DA10C9"/>
    <w:rsid w:val="00DA1AF1"/>
    <w:rsid w:val="00DA1D5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1BEA"/>
    <w:rsid w:val="00DC3470"/>
    <w:rsid w:val="00DC4BEC"/>
    <w:rsid w:val="00DC4DBA"/>
    <w:rsid w:val="00DC5233"/>
    <w:rsid w:val="00DC5332"/>
    <w:rsid w:val="00DC567F"/>
    <w:rsid w:val="00DC59F5"/>
    <w:rsid w:val="00DC6663"/>
    <w:rsid w:val="00DC6FEB"/>
    <w:rsid w:val="00DC769E"/>
    <w:rsid w:val="00DC77A6"/>
    <w:rsid w:val="00DC7A3F"/>
    <w:rsid w:val="00DD0673"/>
    <w:rsid w:val="00DD2498"/>
    <w:rsid w:val="00DD322C"/>
    <w:rsid w:val="00DD396E"/>
    <w:rsid w:val="00DD3E3D"/>
    <w:rsid w:val="00DD4F48"/>
    <w:rsid w:val="00DD51F0"/>
    <w:rsid w:val="00DD56AA"/>
    <w:rsid w:val="00DD5CF9"/>
    <w:rsid w:val="00DD66E7"/>
    <w:rsid w:val="00DD6FDA"/>
    <w:rsid w:val="00DE1323"/>
    <w:rsid w:val="00DE134D"/>
    <w:rsid w:val="00DE1C00"/>
    <w:rsid w:val="00DE2630"/>
    <w:rsid w:val="00DE26B0"/>
    <w:rsid w:val="00DE26E4"/>
    <w:rsid w:val="00DE3538"/>
    <w:rsid w:val="00DE3C28"/>
    <w:rsid w:val="00DE4085"/>
    <w:rsid w:val="00DE5681"/>
    <w:rsid w:val="00DE5B89"/>
    <w:rsid w:val="00DE65EA"/>
    <w:rsid w:val="00DE7B31"/>
    <w:rsid w:val="00DE7F8F"/>
    <w:rsid w:val="00DF11C4"/>
    <w:rsid w:val="00DF1625"/>
    <w:rsid w:val="00DF19A1"/>
    <w:rsid w:val="00DF5182"/>
    <w:rsid w:val="00DF68A6"/>
    <w:rsid w:val="00E00853"/>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903"/>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0A5"/>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272A"/>
    <w:rsid w:val="00E5348C"/>
    <w:rsid w:val="00E54297"/>
    <w:rsid w:val="00E54B2C"/>
    <w:rsid w:val="00E5510F"/>
    <w:rsid w:val="00E6008B"/>
    <w:rsid w:val="00E601A1"/>
    <w:rsid w:val="00E6044F"/>
    <w:rsid w:val="00E60526"/>
    <w:rsid w:val="00E61E2C"/>
    <w:rsid w:val="00E6367A"/>
    <w:rsid w:val="00E63C8D"/>
    <w:rsid w:val="00E64337"/>
    <w:rsid w:val="00E656BF"/>
    <w:rsid w:val="00E65F37"/>
    <w:rsid w:val="00E66866"/>
    <w:rsid w:val="00E674AE"/>
    <w:rsid w:val="00E67BA7"/>
    <w:rsid w:val="00E700E1"/>
    <w:rsid w:val="00E71811"/>
    <w:rsid w:val="00E71CEE"/>
    <w:rsid w:val="00E73B1B"/>
    <w:rsid w:val="00E74033"/>
    <w:rsid w:val="00E74264"/>
    <w:rsid w:val="00E749B7"/>
    <w:rsid w:val="00E74BF6"/>
    <w:rsid w:val="00E7522C"/>
    <w:rsid w:val="00E7544B"/>
    <w:rsid w:val="00E75FA0"/>
    <w:rsid w:val="00E765B7"/>
    <w:rsid w:val="00E76F31"/>
    <w:rsid w:val="00E77EEE"/>
    <w:rsid w:val="00E8042C"/>
    <w:rsid w:val="00E805B6"/>
    <w:rsid w:val="00E81D32"/>
    <w:rsid w:val="00E83BAF"/>
    <w:rsid w:val="00E84171"/>
    <w:rsid w:val="00E85A49"/>
    <w:rsid w:val="00E865A4"/>
    <w:rsid w:val="00E8787B"/>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6B"/>
    <w:rsid w:val="00EE11C5"/>
    <w:rsid w:val="00EE2663"/>
    <w:rsid w:val="00EE55F5"/>
    <w:rsid w:val="00EE5855"/>
    <w:rsid w:val="00EE5A09"/>
    <w:rsid w:val="00EE7019"/>
    <w:rsid w:val="00EE71C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0A9"/>
    <w:rsid w:val="00EF7868"/>
    <w:rsid w:val="00F00C96"/>
    <w:rsid w:val="00F01D1E"/>
    <w:rsid w:val="00F025FC"/>
    <w:rsid w:val="00F02DBC"/>
    <w:rsid w:val="00F03B10"/>
    <w:rsid w:val="00F04FC3"/>
    <w:rsid w:val="00F05954"/>
    <w:rsid w:val="00F06F30"/>
    <w:rsid w:val="00F11794"/>
    <w:rsid w:val="00F119DA"/>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0861"/>
    <w:rsid w:val="00F51B3A"/>
    <w:rsid w:val="00F520D4"/>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119C"/>
    <w:rsid w:val="00F728FD"/>
    <w:rsid w:val="00F73CAB"/>
    <w:rsid w:val="00F743B3"/>
    <w:rsid w:val="00F7451F"/>
    <w:rsid w:val="00F7467F"/>
    <w:rsid w:val="00F74984"/>
    <w:rsid w:val="00F7548C"/>
    <w:rsid w:val="00F7609B"/>
    <w:rsid w:val="00F8049A"/>
    <w:rsid w:val="00F825AC"/>
    <w:rsid w:val="00F82623"/>
    <w:rsid w:val="00F839B3"/>
    <w:rsid w:val="00F839C1"/>
    <w:rsid w:val="00F83B76"/>
    <w:rsid w:val="00F8462A"/>
    <w:rsid w:val="00F85DFC"/>
    <w:rsid w:val="00F85F62"/>
    <w:rsid w:val="00F86162"/>
    <w:rsid w:val="00F86ED5"/>
    <w:rsid w:val="00F871C2"/>
    <w:rsid w:val="00F90C16"/>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E8B"/>
    <w:rsid w:val="00FA6F47"/>
    <w:rsid w:val="00FA751D"/>
    <w:rsid w:val="00FA7A86"/>
    <w:rsid w:val="00FA7EAA"/>
    <w:rsid w:val="00FB068C"/>
    <w:rsid w:val="00FB12F4"/>
    <w:rsid w:val="00FB1530"/>
    <w:rsid w:val="00FB1C56"/>
    <w:rsid w:val="00FB1CB4"/>
    <w:rsid w:val="00FB2C0D"/>
    <w:rsid w:val="00FB35D5"/>
    <w:rsid w:val="00FB3AFB"/>
    <w:rsid w:val="00FB3CC9"/>
    <w:rsid w:val="00FB4507"/>
    <w:rsid w:val="00FB4ACF"/>
    <w:rsid w:val="00FB72F4"/>
    <w:rsid w:val="00FB78E7"/>
    <w:rsid w:val="00FB796B"/>
    <w:rsid w:val="00FC035C"/>
    <w:rsid w:val="00FC096C"/>
    <w:rsid w:val="00FC0EE0"/>
    <w:rsid w:val="00FC0FDC"/>
    <w:rsid w:val="00FC22F4"/>
    <w:rsid w:val="00FC283C"/>
    <w:rsid w:val="00FC31D8"/>
    <w:rsid w:val="00FC4412"/>
    <w:rsid w:val="00FC4575"/>
    <w:rsid w:val="00FC4B16"/>
    <w:rsid w:val="00FC57EF"/>
    <w:rsid w:val="00FC5FA5"/>
    <w:rsid w:val="00FC6150"/>
    <w:rsid w:val="00FC6B2B"/>
    <w:rsid w:val="00FC730D"/>
    <w:rsid w:val="00FD06E3"/>
    <w:rsid w:val="00FD0747"/>
    <w:rsid w:val="00FD1148"/>
    <w:rsid w:val="00FD24CA"/>
    <w:rsid w:val="00FD26FA"/>
    <w:rsid w:val="00FD2748"/>
    <w:rsid w:val="00FD2843"/>
    <w:rsid w:val="00FD2B51"/>
    <w:rsid w:val="00FD3C72"/>
    <w:rsid w:val="00FD4DA5"/>
    <w:rsid w:val="00FD4DBF"/>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40173072">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AAEEE-C01C-468D-B676-2B6E38A97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61</Pages>
  <Words>15637</Words>
  <Characters>120179</Characters>
  <Application>Microsoft Office Word</Application>
  <DocSecurity>0</DocSecurity>
  <Lines>1001</Lines>
  <Paragraphs>271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135545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https:/mul2-minfin.gov.am/tasks/478235/oneclick/Apranq_txtayin (6).docx?token=9bac32f647cf9e297d69c4fed3d78d1a</cp:keywords>
  <cp:lastModifiedBy>Siranush.Papikyan</cp:lastModifiedBy>
  <cp:revision>195</cp:revision>
  <cp:lastPrinted>2018-02-16T07:12:00Z</cp:lastPrinted>
  <dcterms:created xsi:type="dcterms:W3CDTF">2022-05-30T17:01:00Z</dcterms:created>
  <dcterms:modified xsi:type="dcterms:W3CDTF">2022-08-30T11:49:00Z</dcterms:modified>
</cp:coreProperties>
</file>