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rsidR="008B3D7F" w:rsidRPr="00B21BA9" w:rsidRDefault="008B3D7F" w:rsidP="008B3D7F">
      <w:pPr>
        <w:pStyle w:val="BodyText"/>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rsidR="008B3D7F" w:rsidRDefault="008B3D7F" w:rsidP="008B3D7F">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rsidR="008B3D7F" w:rsidRDefault="008B3D7F" w:rsidP="008B3D7F">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rsidR="00561FCA" w:rsidRPr="001304AC" w:rsidRDefault="00561FCA" w:rsidP="00561FCA">
      <w:pPr>
        <w:pStyle w:val="BodyText"/>
        <w:spacing w:after="0"/>
        <w:ind w:right="-7" w:firstLine="567"/>
        <w:jc w:val="right"/>
        <w:rPr>
          <w:rFonts w:ascii="GHEA Grapalat" w:hAnsi="GHEA Grapalat" w:cs="Sylfaen"/>
          <w:i/>
          <w:sz w:val="18"/>
          <w:szCs w:val="20"/>
          <w:lang w:val="af-ZA" w:eastAsia="ru-RU"/>
        </w:rPr>
      </w:pPr>
    </w:p>
    <w:p w:rsidR="00096865" w:rsidRPr="001304AC" w:rsidRDefault="00096865" w:rsidP="00EF3662">
      <w:pPr>
        <w:pStyle w:val="BodyText"/>
        <w:spacing w:after="0"/>
        <w:ind w:right="-7" w:firstLine="567"/>
        <w:jc w:val="right"/>
        <w:rPr>
          <w:rFonts w:ascii="GHEA Grapalat" w:hAnsi="GHEA Grapalat" w:cs="Sylfaen"/>
          <w:i/>
          <w:u w:val="single"/>
          <w:lang w:val="af-ZA" w:eastAsia="ru-RU"/>
        </w:rPr>
      </w:pPr>
      <w:r w:rsidRPr="001304AC">
        <w:rPr>
          <w:rFonts w:ascii="GHEA Grapalat" w:hAnsi="GHEA Grapalat" w:cs="Sylfaen"/>
          <w:i/>
          <w:u w:val="single"/>
          <w:lang w:val="hy-AM" w:eastAsia="ru-RU"/>
        </w:rPr>
        <w:t>Օրինակելի</w:t>
      </w:r>
      <w:r w:rsidRPr="001304AC">
        <w:rPr>
          <w:rFonts w:ascii="GHEA Grapalat" w:hAnsi="GHEA Grapalat" w:cs="Sylfaen"/>
          <w:i/>
          <w:u w:val="single"/>
          <w:lang w:val="af-ZA" w:eastAsia="ru-RU"/>
        </w:rPr>
        <w:t xml:space="preserve"> </w:t>
      </w:r>
      <w:r w:rsidRPr="001304AC">
        <w:rPr>
          <w:rFonts w:ascii="GHEA Grapalat" w:hAnsi="GHEA Grapalat" w:cs="Sylfaen"/>
          <w:i/>
          <w:u w:val="single"/>
          <w:lang w:val="hy-AM" w:eastAsia="ru-RU"/>
        </w:rPr>
        <w:t>ձև</w:t>
      </w:r>
    </w:p>
    <w:p w:rsidR="00096865" w:rsidRPr="001304AC" w:rsidRDefault="00096865" w:rsidP="00EF3662">
      <w:pPr>
        <w:pStyle w:val="BodyTextIndent"/>
        <w:spacing w:line="240" w:lineRule="auto"/>
        <w:jc w:val="center"/>
        <w:rPr>
          <w:rFonts w:ascii="GHEA Grapalat" w:hAnsi="GHEA Grapalat"/>
          <w:i w:val="0"/>
          <w:lang w:val="af-ZA"/>
        </w:rPr>
      </w:pPr>
    </w:p>
    <w:p w:rsidR="00642EFE" w:rsidRPr="00362336" w:rsidRDefault="00642EFE" w:rsidP="00EF3662">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BodyTextIndent"/>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E24565" w:rsidRPr="00362336">
        <w:rPr>
          <w:rFonts w:ascii="GHEA Grapalat" w:hAnsi="GHEA Grapalat"/>
          <w:i w:val="0"/>
          <w:color w:val="000000"/>
          <w:lang w:val="en-US"/>
        </w:rPr>
        <w:t>մա</w:t>
      </w:r>
      <w:r w:rsidR="003D29B7">
        <w:rPr>
          <w:rFonts w:ascii="GHEA Grapalat" w:hAnsi="GHEA Grapalat"/>
          <w:i w:val="0"/>
          <w:color w:val="000000"/>
          <w:lang w:val="en-US"/>
        </w:rPr>
        <w:t>յիսի</w:t>
      </w:r>
      <w:r w:rsidR="003D29B7" w:rsidRPr="003D29B7">
        <w:rPr>
          <w:rFonts w:ascii="GHEA Grapalat" w:hAnsi="GHEA Grapalat"/>
          <w:i w:val="0"/>
          <w:color w:val="000000"/>
          <w:lang w:val="af-ZA"/>
        </w:rPr>
        <w:t xml:space="preserve"> 2</w:t>
      </w:r>
      <w:r w:rsidR="00E24565" w:rsidRPr="00362336">
        <w:rPr>
          <w:rFonts w:ascii="GHEA Grapalat" w:hAnsi="GHEA Grapalat"/>
          <w:i w:val="0"/>
          <w:color w:val="000000"/>
          <w:lang w:val="af-ZA"/>
        </w:rPr>
        <w:t>2</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3D29B7">
        <w:rPr>
          <w:rFonts w:ascii="GHEA Grapalat" w:hAnsi="GHEA Grapalat"/>
          <w:b/>
          <w:i w:val="0"/>
          <w:lang w:val="af-ZA"/>
        </w:rPr>
        <w:t>ԳՀԱՊՁԲ-ՀՎԿԱԿ-2023-22</w:t>
      </w:r>
      <w:r w:rsidRPr="00362336">
        <w:rPr>
          <w:rFonts w:ascii="GHEA Grapalat" w:hAnsi="GHEA Grapalat"/>
          <w:b/>
          <w:i w:val="0"/>
          <w:lang w:val="hy-AM"/>
        </w:rPr>
        <w:t>»</w:t>
      </w:r>
    </w:p>
    <w:p w:rsidR="00D03FA5" w:rsidRPr="00362336" w:rsidRDefault="00D03FA5" w:rsidP="00D03FA5">
      <w:pPr>
        <w:pStyle w:val="BodyTextIndent"/>
        <w:spacing w:line="240" w:lineRule="auto"/>
        <w:jc w:val="center"/>
        <w:rPr>
          <w:rFonts w:ascii="GHEA Grapalat" w:hAnsi="GHEA Grapalat"/>
          <w:i w:val="0"/>
          <w:lang w:val="af-ZA"/>
        </w:rPr>
      </w:pPr>
    </w:p>
    <w:p w:rsidR="00D03FA5" w:rsidRPr="00362336" w:rsidRDefault="00D03FA5" w:rsidP="00D03FA5">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185E08" w:rsidRPr="00362336">
        <w:rPr>
          <w:rFonts w:ascii="GHEA Grapalat" w:hAnsi="GHEA Grapalat"/>
          <w:b/>
          <w:i w:val="0"/>
          <w:lang w:val="af-ZA"/>
        </w:rPr>
        <w:t>քիմիական նյութերի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ք.Երևան,</w:t>
      </w:r>
      <w:r w:rsidRPr="00362336">
        <w:rPr>
          <w:rFonts w:ascii="GHEA Grapalat" w:hAnsi="GHEA Grapalat"/>
          <w:i w:val="0"/>
          <w:lang w:val="af-ZA"/>
        </w:rPr>
        <w:t xml:space="preserve"> </w:t>
      </w:r>
      <w:r w:rsidRPr="00362336">
        <w:rPr>
          <w:rFonts w:ascii="GHEA Grapalat" w:hAnsi="GHEA Grapalat"/>
          <w:b/>
          <w:i w:val="0"/>
          <w:lang w:val="hy-AM"/>
        </w:rPr>
        <w:t xml:space="preserve">Մ.Հերացի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E46B58">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11:</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BodyTextIndent"/>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Մ.Հերացի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E24565" w:rsidRPr="00362336">
        <w:rPr>
          <w:rFonts w:ascii="GHEA Grapalat" w:hAnsi="GHEA Grapalat"/>
          <w:b/>
          <w:i w:val="0"/>
          <w:color w:val="000000"/>
          <w:lang w:val="en-US"/>
        </w:rPr>
        <w:t>մա</w:t>
      </w:r>
      <w:r w:rsidR="00E46B58">
        <w:rPr>
          <w:rFonts w:ascii="GHEA Grapalat" w:hAnsi="GHEA Grapalat"/>
          <w:b/>
          <w:i w:val="0"/>
          <w:color w:val="000000"/>
          <w:lang w:val="en-US"/>
        </w:rPr>
        <w:t>յիսի</w:t>
      </w:r>
      <w:r w:rsidRPr="00362336">
        <w:rPr>
          <w:rFonts w:ascii="GHEA Grapalat" w:hAnsi="GHEA Grapalat"/>
          <w:b/>
          <w:i w:val="0"/>
          <w:color w:val="000000"/>
          <w:lang w:val="hy-AM"/>
        </w:rPr>
        <w:t xml:space="preserve"> </w:t>
      </w:r>
      <w:r w:rsidR="00E46B58">
        <w:rPr>
          <w:rFonts w:ascii="GHEA Grapalat" w:hAnsi="GHEA Grapalat"/>
          <w:b/>
          <w:i w:val="0"/>
          <w:color w:val="000000"/>
          <w:lang w:val="af-ZA"/>
        </w:rPr>
        <w:t>30</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11:</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BodyTextIndent"/>
        <w:spacing w:line="240" w:lineRule="auto"/>
        <w:rPr>
          <w:rFonts w:ascii="GHEA Grapalat" w:hAnsi="GHEA Grapalat"/>
          <w:i w:val="0"/>
          <w:lang w:val="hy-AM"/>
        </w:rPr>
      </w:pPr>
    </w:p>
    <w:p w:rsidR="00F15E9F" w:rsidRPr="001304AC" w:rsidRDefault="00F15E9F" w:rsidP="00F15E9F">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Սիրանուշ</w:t>
      </w:r>
      <w:r w:rsidRPr="00362336">
        <w:rPr>
          <w:rFonts w:ascii="Courier New" w:hAnsi="Courier New" w:cs="Courier New"/>
          <w:b/>
          <w:i w:val="0"/>
          <w:lang w:val="hy-AM"/>
        </w:rPr>
        <w:t xml:space="preserve"> </w:t>
      </w:r>
      <w:r w:rsidRPr="00362336">
        <w:rPr>
          <w:rFonts w:ascii="GHEA Grapalat" w:hAnsi="GHEA Grapalat"/>
          <w:b/>
          <w:i w:val="0"/>
          <w:lang w:val="hy-AM"/>
        </w:rPr>
        <w:t>Պապիկյանին:</w:t>
      </w: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p>
    <w:p w:rsidR="00F15E9F" w:rsidRPr="001304AC" w:rsidRDefault="00F15E9F" w:rsidP="00F15E9F">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 80 80 83 (6014), 091 50-44-88</w:t>
      </w:r>
      <w:r w:rsidRPr="001304AC">
        <w:rPr>
          <w:rFonts w:ascii="GHEA Grapalat" w:hAnsi="GHEA Grapalat"/>
          <w:i w:val="0"/>
          <w:lang w:val="af-ZA"/>
        </w:rPr>
        <w:tab/>
      </w:r>
    </w:p>
    <w:p w:rsidR="00F15E9F" w:rsidRPr="001304AC" w:rsidRDefault="00F15E9F" w:rsidP="00F15E9F">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F15E9F">
      <w:pPr>
        <w:pStyle w:val="BodyText2"/>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lastRenderedPageBreak/>
        <w:t>NOTICE</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ON PRICE QUOTATION</w:t>
      </w:r>
    </w:p>
    <w:p w:rsidR="00DB7B3C" w:rsidRPr="001304AC" w:rsidRDefault="00DB7B3C" w:rsidP="00DB7B3C">
      <w:pPr>
        <w:pStyle w:val="BodyTextIndent"/>
        <w:spacing w:after="160"/>
        <w:ind w:left="567" w:right="565" w:firstLine="0"/>
        <w:jc w:val="center"/>
        <w:rPr>
          <w:rFonts w:ascii="Times New Roman" w:hAnsi="Times New Roman"/>
          <w:i w:val="0"/>
          <w:sz w:val="24"/>
          <w:szCs w:val="24"/>
        </w:rPr>
      </w:pPr>
      <w:r w:rsidRPr="001304AC">
        <w:rPr>
          <w:rFonts w:ascii="Times New Roman" w:hAnsi="Times New Roman"/>
          <w:i w:val="0"/>
          <w:sz w:val="24"/>
          <w:szCs w:val="24"/>
        </w:rPr>
        <w:t xml:space="preserve">This text of </w:t>
      </w:r>
      <w:r w:rsidRPr="00F35DE7">
        <w:rPr>
          <w:rFonts w:ascii="Times New Roman" w:hAnsi="Times New Roman"/>
          <w:i w:val="0"/>
          <w:sz w:val="24"/>
          <w:szCs w:val="24"/>
        </w:rPr>
        <w:t xml:space="preserve">the notice is approved by decision of the Price Quotation Commission number 1 of </w:t>
      </w:r>
      <w:r w:rsidR="002E098D" w:rsidRPr="00F35DE7">
        <w:rPr>
          <w:rFonts w:ascii="Times New Roman" w:hAnsi="Times New Roman"/>
          <w:i w:val="0"/>
          <w:sz w:val="24"/>
          <w:szCs w:val="24"/>
          <w:lang w:val="en-GB"/>
        </w:rPr>
        <w:t>Ma</w:t>
      </w:r>
      <w:r w:rsidR="00EC17F4">
        <w:rPr>
          <w:rFonts w:ascii="Times New Roman" w:hAnsi="Times New Roman"/>
          <w:i w:val="0"/>
          <w:sz w:val="24"/>
          <w:szCs w:val="24"/>
          <w:lang w:val="en-GB"/>
        </w:rPr>
        <w:t>y</w:t>
      </w:r>
      <w:r w:rsidRPr="00F35DE7">
        <w:rPr>
          <w:rFonts w:ascii="Times New Roman" w:hAnsi="Times New Roman"/>
          <w:i w:val="0"/>
          <w:sz w:val="24"/>
          <w:szCs w:val="24"/>
          <w:lang w:val="en-GB"/>
        </w:rPr>
        <w:t xml:space="preserve"> </w:t>
      </w:r>
      <w:r w:rsidR="00EC17F4">
        <w:rPr>
          <w:rFonts w:ascii="Times New Roman" w:hAnsi="Times New Roman"/>
          <w:i w:val="0"/>
          <w:sz w:val="24"/>
          <w:szCs w:val="24"/>
          <w:lang w:val="en-GB"/>
        </w:rPr>
        <w:t>2</w:t>
      </w:r>
      <w:r w:rsidR="002E098D" w:rsidRPr="00F35DE7">
        <w:rPr>
          <w:rFonts w:ascii="Times New Roman" w:hAnsi="Times New Roman"/>
          <w:i w:val="0"/>
          <w:sz w:val="24"/>
          <w:szCs w:val="24"/>
        </w:rPr>
        <w:t>2</w:t>
      </w:r>
      <w:r w:rsidR="001C4C13" w:rsidRPr="00F35DE7">
        <w:rPr>
          <w:rFonts w:ascii="Times New Roman" w:hAnsi="Times New Roman"/>
          <w:i w:val="0"/>
          <w:sz w:val="24"/>
          <w:szCs w:val="24"/>
          <w:vertAlign w:val="superscript"/>
        </w:rPr>
        <w:t>nd</w:t>
      </w:r>
      <w:r w:rsidRPr="00F35DE7">
        <w:rPr>
          <w:rFonts w:ascii="Times New Roman" w:hAnsi="Times New Roman"/>
          <w:i w:val="0"/>
          <w:sz w:val="24"/>
          <w:szCs w:val="24"/>
        </w:rPr>
        <w:t xml:space="preserve"> of 2023 and is</w:t>
      </w:r>
      <w:r w:rsidRPr="00F35DE7">
        <w:rPr>
          <w:rFonts w:ascii="Times New Roman" w:hAnsi="Times New Roman"/>
          <w:i w:val="0"/>
          <w:sz w:val="24"/>
          <w:szCs w:val="24"/>
          <w:lang w:val="en-US"/>
        </w:rPr>
        <w:t> </w:t>
      </w:r>
      <w:r w:rsidRPr="00F35DE7">
        <w:rPr>
          <w:rFonts w:ascii="Times New Roman" w:hAnsi="Times New Roman"/>
          <w:i w:val="0"/>
          <w:sz w:val="24"/>
          <w:szCs w:val="24"/>
        </w:rPr>
        <w:t>published pursuant to Article 27 of the Law of the Republic of Armenia "On procurement"</w:t>
      </w:r>
    </w:p>
    <w:p w:rsidR="00DB7B3C" w:rsidRPr="001304AC" w:rsidRDefault="00DB7B3C" w:rsidP="00DB7B3C">
      <w:pPr>
        <w:pStyle w:val="BodyTextIndent"/>
        <w:tabs>
          <w:tab w:val="left" w:pos="8505"/>
        </w:tabs>
        <w:spacing w:after="160"/>
        <w:ind w:left="567" w:right="565" w:firstLine="0"/>
        <w:jc w:val="center"/>
        <w:rPr>
          <w:rFonts w:ascii="Times New Roman" w:hAnsi="Times New Roman"/>
          <w:i w:val="0"/>
          <w:sz w:val="24"/>
          <w:szCs w:val="24"/>
          <w:lang w:val="en-US"/>
        </w:rPr>
      </w:pPr>
      <w:r w:rsidRPr="001304AC">
        <w:rPr>
          <w:rFonts w:ascii="Times New Roman" w:hAnsi="Times New Roman"/>
          <w:i w:val="0"/>
          <w:sz w:val="24"/>
          <w:szCs w:val="24"/>
        </w:rPr>
        <w:t xml:space="preserve">Code of the price quotation </w:t>
      </w:r>
      <w:r w:rsidRPr="001304AC">
        <w:rPr>
          <w:rFonts w:ascii="Times New Roman" w:hAnsi="Times New Roman"/>
          <w:b/>
          <w:i w:val="0"/>
          <w:sz w:val="24"/>
          <w:szCs w:val="24"/>
        </w:rPr>
        <w:t>GHAPDzB-</w:t>
      </w:r>
      <w:r w:rsidRPr="001304AC">
        <w:rPr>
          <w:rFonts w:ascii="Times New Roman" w:hAnsi="Times New Roman"/>
          <w:b/>
          <w:i w:val="0"/>
          <w:sz w:val="24"/>
          <w:szCs w:val="24"/>
          <w:lang w:val="en-US"/>
        </w:rPr>
        <w:t>HVKAK</w:t>
      </w:r>
      <w:r w:rsidRPr="001304AC">
        <w:rPr>
          <w:rFonts w:ascii="Times New Roman" w:hAnsi="Times New Roman"/>
          <w:b/>
          <w:i w:val="0"/>
          <w:sz w:val="24"/>
          <w:szCs w:val="24"/>
        </w:rPr>
        <w:t>-2023-</w:t>
      </w:r>
      <w:r w:rsidR="00EC17F4">
        <w:rPr>
          <w:rFonts w:ascii="Times New Roman" w:hAnsi="Times New Roman"/>
          <w:b/>
          <w:i w:val="0"/>
          <w:sz w:val="24"/>
          <w:szCs w:val="24"/>
        </w:rPr>
        <w:t>22</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The contracting authority “National center for desease control and prevention” SNCO MOH RA, located at the following address: 12 M.Heratsi str., Yerevan, gives notice for a price quotation which shall be carried out in one stage.</w:t>
      </w:r>
    </w:p>
    <w:p w:rsidR="00DB7B3C" w:rsidRPr="001304AC"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bidder selected based on the results of the price quotation will be proposed, in a prescribed manner, to conclude a contract for supply of </w:t>
      </w:r>
      <w:r w:rsidRPr="001304AC">
        <w:rPr>
          <w:rFonts w:ascii="Times New Roman" w:hAnsi="Times New Roman"/>
          <w:b/>
          <w:i w:val="0"/>
          <w:sz w:val="24"/>
          <w:szCs w:val="24"/>
        </w:rPr>
        <w:t xml:space="preserve">reagents </w:t>
      </w:r>
      <w:r w:rsidRPr="001304AC">
        <w:rPr>
          <w:rFonts w:ascii="Times New Roman" w:hAnsi="Times New Roman"/>
          <w:i w:val="0"/>
          <w:sz w:val="24"/>
          <w:szCs w:val="24"/>
        </w:rPr>
        <w:t xml:space="preserve">(hereinafter referred to as "the contract").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DB7B3C" w:rsidRPr="001304AC" w:rsidRDefault="00DB7B3C" w:rsidP="00DB7B3C">
      <w:pPr>
        <w:spacing w:after="160" w:line="360" w:lineRule="auto"/>
        <w:jc w:val="both"/>
      </w:pPr>
      <w:r w:rsidRPr="001304AC">
        <w:t>The qualification criteria for the persons ineligible to participate in the price quotation, as well as for bidders, and the documents to be submitted for the evaluation of those criteria shall be established by the invitation for this procedure.</w:t>
      </w:r>
    </w:p>
    <w:p w:rsidR="00DB7B3C" w:rsidRPr="001304AC" w:rsidRDefault="00DB7B3C" w:rsidP="00DB7B3C">
      <w:pPr>
        <w:spacing w:after="160" w:line="360" w:lineRule="auto"/>
        <w:jc w:val="both"/>
        <w:rPr>
          <w:i/>
        </w:rPr>
      </w:pPr>
      <w:r w:rsidRPr="001304AC">
        <w:rPr>
          <w:i/>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DB7B3C" w:rsidRPr="001304AC" w:rsidRDefault="00DB7B3C" w:rsidP="00DB7B3C">
      <w:pPr>
        <w:pStyle w:val="BodyTextIndent"/>
        <w:spacing w:after="160"/>
        <w:ind w:firstLine="0"/>
        <w:rPr>
          <w:rFonts w:ascii="Times New Roman" w:hAnsi="Times New Roman"/>
          <w:i w:val="0"/>
          <w:sz w:val="24"/>
          <w:szCs w:val="24"/>
        </w:rPr>
      </w:pPr>
      <w:r w:rsidRPr="001304AC">
        <w:rPr>
          <w:rFonts w:ascii="Times New Roman" w:hAnsi="Times New Roman"/>
          <w:i w:val="0"/>
          <w:sz w:val="24"/>
          <w:szCs w:val="24"/>
        </w:rPr>
        <w:t xml:space="preserve">Failure to receive the invitation shall not limit the bidder's right to participate in this procedure. </w:t>
      </w:r>
    </w:p>
    <w:p w:rsidR="00DB7B3C" w:rsidRPr="00F35DE7" w:rsidRDefault="00DB7B3C" w:rsidP="00DB7B3C">
      <w:pPr>
        <w:pStyle w:val="BodyTextIndent"/>
        <w:ind w:firstLine="0"/>
        <w:rPr>
          <w:rFonts w:ascii="Times New Roman" w:hAnsi="Times New Roman"/>
          <w:i w:val="0"/>
          <w:sz w:val="24"/>
          <w:szCs w:val="24"/>
        </w:rPr>
      </w:pPr>
      <w:r w:rsidRPr="001304AC">
        <w:rPr>
          <w:rFonts w:ascii="Times New Roman" w:hAnsi="Times New Roman"/>
          <w:i w:val="0"/>
          <w:sz w:val="24"/>
          <w:szCs w:val="24"/>
        </w:rPr>
        <w:t xml:space="preserve">The bids for the price </w:t>
      </w:r>
      <w:r w:rsidRPr="00F35DE7">
        <w:rPr>
          <w:rFonts w:ascii="Times New Roman" w:hAnsi="Times New Roman"/>
          <w:i w:val="0"/>
          <w:sz w:val="24"/>
          <w:szCs w:val="24"/>
        </w:rPr>
        <w:t xml:space="preserve">quotation must be submitted to the following address: 12 M.Heratsi str., Yerevan in hard copy, by </w:t>
      </w:r>
      <w:r w:rsidRPr="00F35DE7">
        <w:rPr>
          <w:rFonts w:ascii="Times New Roman" w:hAnsi="Times New Roman"/>
          <w:i w:val="0"/>
          <w:sz w:val="24"/>
          <w:szCs w:val="24"/>
          <w:lang w:val="en-US"/>
        </w:rPr>
        <w:t>11</w:t>
      </w:r>
      <w:r w:rsidRPr="00F35DE7">
        <w:rPr>
          <w:rFonts w:ascii="Times New Roman" w:hAnsi="Times New Roman"/>
          <w:i w:val="0"/>
          <w:sz w:val="24"/>
          <w:szCs w:val="24"/>
        </w:rPr>
        <w:t xml:space="preserve">:00 o'clock of </w:t>
      </w:r>
      <w:r w:rsidRPr="00F35DE7">
        <w:rPr>
          <w:rFonts w:ascii="Times New Roman" w:hAnsi="Times New Roman"/>
          <w:b/>
          <w:i w:val="0"/>
          <w:sz w:val="24"/>
          <w:szCs w:val="24"/>
        </w:rPr>
        <w:t xml:space="preserve">the </w:t>
      </w:r>
      <w:r w:rsidR="00522168">
        <w:rPr>
          <w:rFonts w:ascii="Times New Roman" w:hAnsi="Times New Roman"/>
          <w:b/>
          <w:i w:val="0"/>
          <w:sz w:val="24"/>
          <w:szCs w:val="24"/>
        </w:rPr>
        <w:t>8</w:t>
      </w:r>
      <w:r w:rsidRPr="00F35DE7">
        <w:rPr>
          <w:rFonts w:ascii="Times New Roman" w:hAnsi="Times New Roman"/>
          <w:b/>
          <w:i w:val="0"/>
          <w:sz w:val="24"/>
          <w:szCs w:val="24"/>
          <w:u w:val="single"/>
          <w:vertAlign w:val="superscript"/>
        </w:rPr>
        <w:t>th</w:t>
      </w:r>
      <w:r w:rsidRPr="00F35DE7">
        <w:rPr>
          <w:rFonts w:ascii="Times New Roman" w:hAnsi="Times New Roman"/>
          <w:b/>
          <w:i w:val="0"/>
          <w:sz w:val="24"/>
          <w:szCs w:val="24"/>
        </w:rPr>
        <w:t xml:space="preserve"> day from</w:t>
      </w:r>
      <w:r w:rsidRPr="00F35DE7">
        <w:rPr>
          <w:rFonts w:ascii="Times New Roman" w:hAnsi="Times New Roman"/>
          <w:i w:val="0"/>
          <w:sz w:val="24"/>
          <w:szCs w:val="24"/>
        </w:rPr>
        <w:t xml:space="preserve"> the date of publication of this notice. The bids may, in addition to Armenian, also be submitted in English or Russian. </w:t>
      </w:r>
    </w:p>
    <w:p w:rsidR="00DB7B3C" w:rsidRPr="00F35DE7" w:rsidRDefault="00DB7B3C" w:rsidP="00DB7B3C">
      <w:pPr>
        <w:pStyle w:val="BodyTextIndent"/>
        <w:spacing w:after="160"/>
        <w:ind w:firstLine="0"/>
        <w:rPr>
          <w:rFonts w:ascii="Times New Roman" w:hAnsi="Times New Roman"/>
          <w:i w:val="0"/>
          <w:sz w:val="24"/>
          <w:szCs w:val="24"/>
        </w:rPr>
      </w:pPr>
      <w:r w:rsidRPr="00F35DE7">
        <w:rPr>
          <w:rFonts w:ascii="Times New Roman" w:hAnsi="Times New Roman"/>
          <w:i w:val="0"/>
          <w:sz w:val="24"/>
          <w:szCs w:val="24"/>
        </w:rPr>
        <w:t>The bid opening will take place at the following address: 12 M.Heratsi str</w:t>
      </w:r>
      <w:r w:rsidRPr="00F35DE7">
        <w:rPr>
          <w:rFonts w:ascii="Times New Roman" w:hAnsi="Times New Roman"/>
          <w:b/>
          <w:i w:val="0"/>
          <w:sz w:val="24"/>
          <w:szCs w:val="24"/>
        </w:rPr>
        <w:t xml:space="preserve">., on the </w:t>
      </w:r>
      <w:r w:rsidR="00522168">
        <w:rPr>
          <w:rFonts w:ascii="Times New Roman" w:hAnsi="Times New Roman"/>
          <w:b/>
          <w:i w:val="0"/>
          <w:sz w:val="24"/>
          <w:szCs w:val="24"/>
        </w:rPr>
        <w:t>30</w:t>
      </w:r>
      <w:r w:rsidR="001C4C13" w:rsidRPr="00F35DE7">
        <w:rPr>
          <w:rFonts w:ascii="Times New Roman" w:hAnsi="Times New Roman"/>
          <w:b/>
          <w:i w:val="0"/>
          <w:sz w:val="24"/>
          <w:szCs w:val="24"/>
          <w:vertAlign w:val="superscript"/>
        </w:rPr>
        <w:t>th</w:t>
      </w:r>
      <w:r w:rsidRPr="00F35DE7">
        <w:rPr>
          <w:rFonts w:ascii="Times New Roman" w:hAnsi="Times New Roman"/>
          <w:b/>
          <w:i w:val="0"/>
          <w:sz w:val="24"/>
          <w:szCs w:val="24"/>
        </w:rPr>
        <w:t xml:space="preserve"> of </w:t>
      </w:r>
      <w:r w:rsidR="001C4C13" w:rsidRPr="00F35DE7">
        <w:rPr>
          <w:rFonts w:ascii="Times New Roman" w:hAnsi="Times New Roman"/>
          <w:b/>
          <w:i w:val="0"/>
          <w:sz w:val="24"/>
          <w:szCs w:val="24"/>
        </w:rPr>
        <w:t>Ma</w:t>
      </w:r>
      <w:r w:rsidR="00522168">
        <w:rPr>
          <w:rFonts w:ascii="Times New Roman" w:hAnsi="Times New Roman"/>
          <w:b/>
          <w:i w:val="0"/>
          <w:sz w:val="24"/>
          <w:szCs w:val="24"/>
        </w:rPr>
        <w:t>y</w:t>
      </w:r>
      <w:r w:rsidRPr="00F35DE7">
        <w:rPr>
          <w:rFonts w:ascii="Times New Roman" w:hAnsi="Times New Roman"/>
          <w:b/>
          <w:i w:val="0"/>
          <w:sz w:val="24"/>
          <w:szCs w:val="24"/>
        </w:rPr>
        <w:t xml:space="preserve"> 2023, at</w:t>
      </w:r>
      <w:r w:rsidRPr="00F35DE7">
        <w:rPr>
          <w:rFonts w:ascii="Times New Roman" w:hAnsi="Times New Roman"/>
          <w:i w:val="0"/>
          <w:sz w:val="24"/>
          <w:szCs w:val="24"/>
        </w:rPr>
        <w:t xml:space="preserve"> </w:t>
      </w:r>
      <w:r w:rsidRPr="00F35DE7">
        <w:rPr>
          <w:rFonts w:ascii="Times New Roman" w:hAnsi="Times New Roman"/>
          <w:i w:val="0"/>
          <w:sz w:val="24"/>
          <w:szCs w:val="24"/>
          <w:lang w:val="en-US"/>
        </w:rPr>
        <w:t>11</w:t>
      </w:r>
      <w:r w:rsidRPr="00F35DE7">
        <w:rPr>
          <w:rFonts w:ascii="Times New Roman" w:hAnsi="Times New Roman"/>
          <w:i w:val="0"/>
          <w:sz w:val="24"/>
          <w:szCs w:val="24"/>
        </w:rPr>
        <w:t>:30 o'clock.</w:t>
      </w:r>
    </w:p>
    <w:p w:rsidR="00DB7B3C" w:rsidRPr="001304AC" w:rsidRDefault="00DB7B3C" w:rsidP="00DB7B3C">
      <w:pPr>
        <w:pStyle w:val="BodyTextIndent"/>
        <w:ind w:firstLine="0"/>
        <w:rPr>
          <w:rFonts w:ascii="Times New Roman" w:hAnsi="Times New Roman"/>
          <w:i w:val="0"/>
          <w:sz w:val="24"/>
          <w:szCs w:val="24"/>
        </w:rPr>
      </w:pPr>
      <w:r w:rsidRPr="00F35DE7">
        <w:rPr>
          <w:rFonts w:ascii="Times New Roman" w:hAnsi="Times New Roman"/>
          <w:i w:val="0"/>
          <w:sz w:val="24"/>
          <w:szCs w:val="24"/>
        </w:rPr>
        <w:t>For receiving additional information concerning this notice, you may</w:t>
      </w:r>
      <w:r w:rsidRPr="001304AC">
        <w:rPr>
          <w:rFonts w:ascii="Times New Roman" w:hAnsi="Times New Roman"/>
          <w:i w:val="0"/>
          <w:sz w:val="24"/>
          <w:szCs w:val="24"/>
        </w:rPr>
        <w:t xml:space="preserve"> apply to Papikyan Siranoush, Secretary of the Evaluation Commission.</w:t>
      </w:r>
    </w:p>
    <w:p w:rsidR="00DB7B3C" w:rsidRPr="001304AC" w:rsidRDefault="00DB7B3C" w:rsidP="00DB7B3C">
      <w:pPr>
        <w:pStyle w:val="BodyTextIndent"/>
        <w:spacing w:after="160"/>
        <w:ind w:firstLine="2694"/>
        <w:rPr>
          <w:rFonts w:ascii="Times New Roman" w:hAnsi="Times New Roman"/>
          <w:i w:val="0"/>
          <w:sz w:val="24"/>
          <w:szCs w:val="24"/>
        </w:rPr>
      </w:pPr>
    </w:p>
    <w:p w:rsidR="00DB7B3C" w:rsidRPr="001304AC" w:rsidRDefault="00DB7B3C" w:rsidP="00DB7B3C">
      <w:pPr>
        <w:pStyle w:val="BodyTextIndent"/>
        <w:spacing w:after="160"/>
        <w:ind w:firstLine="0"/>
        <w:rPr>
          <w:rFonts w:ascii="Times New Roman" w:hAnsi="Times New Roman"/>
          <w:i w:val="0"/>
          <w:sz w:val="24"/>
          <w:szCs w:val="24"/>
          <w:u w:val="single"/>
        </w:rPr>
      </w:pPr>
      <w:proofErr w:type="gramStart"/>
      <w:r w:rsidRPr="001304AC">
        <w:rPr>
          <w:rFonts w:ascii="Times New Roman" w:hAnsi="Times New Roman"/>
          <w:i w:val="0"/>
          <w:sz w:val="24"/>
          <w:szCs w:val="24"/>
        </w:rPr>
        <w:t xml:space="preserve">Telephone  </w:t>
      </w:r>
      <w:r w:rsidRPr="001304AC">
        <w:rPr>
          <w:rFonts w:ascii="Times New Roman" w:hAnsi="Times New Roman"/>
          <w:b/>
          <w:i w:val="0"/>
          <w:sz w:val="24"/>
          <w:szCs w:val="24"/>
          <w:u w:val="single"/>
          <w:lang w:val="hy-AM"/>
        </w:rPr>
        <w:t>012</w:t>
      </w:r>
      <w:proofErr w:type="gramEnd"/>
      <w:r w:rsidRPr="001304AC">
        <w:rPr>
          <w:rFonts w:ascii="Times New Roman" w:hAnsi="Times New Roman"/>
          <w:b/>
          <w:i w:val="0"/>
          <w:sz w:val="24"/>
          <w:szCs w:val="24"/>
          <w:u w:val="single"/>
          <w:lang w:val="hy-AM"/>
        </w:rPr>
        <w:t xml:space="preserve"> 80 80 83 (6014)</w:t>
      </w:r>
      <w:r w:rsidRPr="001304AC">
        <w:rPr>
          <w:b/>
        </w:rPr>
        <w:t xml:space="preserve"> </w:t>
      </w:r>
      <w:r w:rsidRPr="001304AC">
        <w:rPr>
          <w:rFonts w:ascii="Times New Roman" w:hAnsi="Times New Roman"/>
          <w:i w:val="0"/>
          <w:sz w:val="24"/>
          <w:szCs w:val="24"/>
        </w:rPr>
        <w:t xml:space="preserve">E-mail: </w:t>
      </w:r>
      <w:r w:rsidRPr="001304AC">
        <w:rPr>
          <w:rFonts w:ascii="Times New Roman" w:hAnsi="Times New Roman"/>
          <w:b/>
          <w:i w:val="0"/>
          <w:sz w:val="24"/>
          <w:szCs w:val="24"/>
          <w:u w:val="single"/>
          <w:lang w:val="hy-AM"/>
        </w:rPr>
        <w:t>procurement@ncdc.am</w:t>
      </w:r>
      <w:r w:rsidRPr="001304AC">
        <w:rPr>
          <w:rFonts w:ascii="Times New Roman" w:hAnsi="Times New Roman"/>
          <w:i w:val="0"/>
          <w:sz w:val="24"/>
          <w:szCs w:val="24"/>
          <w:u w:val="single"/>
        </w:rPr>
        <w:t xml:space="preserve"> </w:t>
      </w:r>
    </w:p>
    <w:p w:rsidR="00DB7B3C" w:rsidRPr="001304AC" w:rsidRDefault="00DB7B3C" w:rsidP="00DB7B3C">
      <w:pPr>
        <w:pStyle w:val="BodyTextIndent"/>
        <w:spacing w:line="240" w:lineRule="auto"/>
        <w:ind w:firstLine="0"/>
        <w:rPr>
          <w:rFonts w:ascii="Times New Roman" w:hAnsi="Times New Roman"/>
          <w:i w:val="0"/>
          <w:sz w:val="24"/>
          <w:szCs w:val="24"/>
        </w:rPr>
      </w:pPr>
      <w:r w:rsidRPr="001304AC">
        <w:rPr>
          <w:rFonts w:ascii="Times New Roman" w:hAnsi="Times New Roman"/>
          <w:i w:val="0"/>
          <w:sz w:val="24"/>
          <w:szCs w:val="24"/>
        </w:rPr>
        <w:t>Contracting authority      “National center for desease control and prevention” SNCO MOH</w:t>
      </w:r>
    </w:p>
    <w:p w:rsidR="00DB7B3C" w:rsidRPr="001304AC" w:rsidRDefault="00DB7B3C" w:rsidP="00DB7B3C">
      <w:pPr>
        <w:rPr>
          <w:rFonts w:ascii="GHEA Grapalat" w:hAnsi="GHEA Grapalat" w:cs="Sylfaen"/>
          <w:i/>
          <w:sz w:val="20"/>
          <w:szCs w:val="20"/>
        </w:rPr>
      </w:pPr>
      <w:r w:rsidRPr="001304AC">
        <w:rPr>
          <w:rFonts w:ascii="GHEA Grapalat" w:hAnsi="GHEA Grapalat" w:cs="Sylfaen"/>
          <w:i/>
          <w:sz w:val="20"/>
          <w:szCs w:val="20"/>
        </w:rPr>
        <w:br w:type="page"/>
      </w:r>
    </w:p>
    <w:p w:rsidR="00414D1B" w:rsidRPr="00FC66E2" w:rsidRDefault="00414D1B" w:rsidP="00414D1B">
      <w:pPr>
        <w:pStyle w:val="BodyText"/>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3D29B7">
        <w:rPr>
          <w:rFonts w:ascii="GHEA Grapalat" w:hAnsi="GHEA Grapalat"/>
          <w:b/>
          <w:sz w:val="20"/>
          <w:szCs w:val="20"/>
          <w:lang w:val="af-ZA"/>
        </w:rPr>
        <w:t>ԳՀԱՊՁԲ-ՀՎԿԱԿ-2023-22</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BodyText"/>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BodyText"/>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proofErr w:type="gramStart"/>
      <w:r w:rsidR="003C0D07" w:rsidRPr="00FC66E2">
        <w:rPr>
          <w:rFonts w:ascii="GHEA Grapalat" w:hAnsi="GHEA Grapalat" w:cs="Times Armenian"/>
          <w:color w:val="000000"/>
          <w:sz w:val="20"/>
          <w:szCs w:val="20"/>
        </w:rPr>
        <w:t>մա</w:t>
      </w:r>
      <w:r w:rsidR="006B0522">
        <w:rPr>
          <w:rFonts w:ascii="GHEA Grapalat" w:hAnsi="GHEA Grapalat" w:cs="Times Armenian"/>
          <w:color w:val="000000"/>
          <w:sz w:val="20"/>
          <w:szCs w:val="20"/>
        </w:rPr>
        <w:t>յիսի</w:t>
      </w:r>
      <w:proofErr w:type="gramEnd"/>
      <w:r w:rsidR="003C0D07" w:rsidRPr="00FC66E2">
        <w:rPr>
          <w:rFonts w:ascii="GHEA Grapalat" w:hAnsi="GHEA Grapalat" w:cs="Times Armenian"/>
          <w:color w:val="000000"/>
          <w:sz w:val="20"/>
          <w:szCs w:val="20"/>
          <w:lang w:val="af-ZA"/>
        </w:rPr>
        <w:t xml:space="preserve"> </w:t>
      </w:r>
      <w:r w:rsidR="006B0522">
        <w:rPr>
          <w:rFonts w:ascii="GHEA Grapalat" w:hAnsi="GHEA Grapalat" w:cs="Times Armenian"/>
          <w:color w:val="000000"/>
          <w:sz w:val="20"/>
          <w:szCs w:val="20"/>
          <w:lang w:val="af-ZA"/>
        </w:rPr>
        <w:t>2</w:t>
      </w:r>
      <w:r w:rsidR="003C0D07" w:rsidRPr="00FC66E2">
        <w:rPr>
          <w:rFonts w:ascii="GHEA Grapalat" w:hAnsi="GHEA Grapalat" w:cs="Times Armenian"/>
          <w:color w:val="000000"/>
          <w:sz w:val="20"/>
          <w:szCs w:val="20"/>
          <w:lang w:val="af-ZA"/>
        </w:rPr>
        <w:t>2</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BF1ADC" w:rsidRPr="001304AC" w:rsidRDefault="00BF1ADC" w:rsidP="00BF1ADC">
      <w:pPr>
        <w:pStyle w:val="BodyText"/>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BodyText"/>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BodyText"/>
        <w:ind w:right="-7" w:firstLine="567"/>
        <w:jc w:val="center"/>
        <w:rPr>
          <w:rFonts w:ascii="GHEA Grapalat" w:hAnsi="GHEA Grapalat" w:cs="Sylfaen"/>
          <w:lang w:val="af-ZA"/>
        </w:rPr>
      </w:pPr>
    </w:p>
    <w:p w:rsidR="00096865" w:rsidRPr="001304AC" w:rsidRDefault="00096865" w:rsidP="00EF3662">
      <w:pPr>
        <w:pStyle w:val="BodyText"/>
        <w:ind w:right="-7" w:firstLine="567"/>
        <w:jc w:val="center"/>
        <w:rPr>
          <w:rFonts w:ascii="GHEA Grapalat" w:hAnsi="GHEA Grapalat" w:cs="Sylfaen"/>
          <w:lang w:val="af-ZA"/>
        </w:rPr>
      </w:pPr>
    </w:p>
    <w:p w:rsidR="00BF1ADC" w:rsidRPr="001304AC" w:rsidRDefault="00BF1ADC" w:rsidP="00BF1ADC">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1304AC">
        <w:rPr>
          <w:rFonts w:ascii="GHEA Grapalat" w:hAnsi="GHEA Grapalat" w:cs="Sylfaen"/>
          <w:b/>
        </w:rPr>
        <w:t>ՀԱՄԱՐ</w:t>
      </w:r>
      <w:r w:rsidRPr="001304AC">
        <w:rPr>
          <w:rFonts w:ascii="GHEA Grapalat" w:hAnsi="GHEA Grapalat" w:cs="Times Armenian"/>
          <w:b/>
          <w:lang w:val="af-ZA"/>
        </w:rPr>
        <w:t xml:space="preserve">` </w:t>
      </w:r>
      <w:r w:rsidRPr="001304AC">
        <w:rPr>
          <w:rFonts w:ascii="GHEA Grapalat" w:hAnsi="GHEA Grapalat"/>
          <w:b/>
        </w:rPr>
        <w:t>ՔԻՄԻԱԿԱՆ</w:t>
      </w:r>
      <w:r w:rsidRPr="001304AC">
        <w:rPr>
          <w:rFonts w:ascii="GHEA Grapalat" w:hAnsi="GHEA Grapalat"/>
          <w:b/>
          <w:lang w:val="af-ZA"/>
        </w:rPr>
        <w:t xml:space="preserve"> </w:t>
      </w:r>
      <w:r w:rsidRPr="001304AC">
        <w:rPr>
          <w:rFonts w:ascii="GHEA Grapalat" w:hAnsi="GHEA Grapalat"/>
          <w:b/>
        </w:rPr>
        <w:t>ՆՅՈՒԹԵՐԻ</w:t>
      </w:r>
      <w:r w:rsidRPr="001304AC">
        <w:rPr>
          <w:rFonts w:ascii="GHEA Grapalat" w:hAnsi="GHEA Grapalat"/>
          <w:b/>
          <w:lang w:val="af-ZA"/>
        </w:rPr>
        <w:t xml:space="preserve"> </w:t>
      </w:r>
      <w:r w:rsidRPr="001304AC">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BodyText"/>
        <w:ind w:right="-7"/>
        <w:jc w:val="center"/>
        <w:rPr>
          <w:rFonts w:ascii="GHEA Grapalat" w:hAnsi="GHEA Grapalat"/>
          <w:szCs w:val="22"/>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2B32D6" w:rsidRPr="001304AC" w:rsidRDefault="002B32D6" w:rsidP="00EF3662">
      <w:pPr>
        <w:pStyle w:val="BodyText"/>
        <w:ind w:right="-7" w:firstLine="567"/>
        <w:jc w:val="center"/>
        <w:rPr>
          <w:rFonts w:ascii="GHEA Grapalat" w:hAnsi="GHEA Grapalat"/>
          <w:lang w:val="af-ZA"/>
        </w:rPr>
      </w:pPr>
    </w:p>
    <w:p w:rsidR="00096865" w:rsidRPr="001304AC" w:rsidRDefault="00096865" w:rsidP="00EF3662">
      <w:pPr>
        <w:pStyle w:val="BodyText"/>
        <w:ind w:right="-7" w:firstLine="567"/>
        <w:jc w:val="center"/>
        <w:rPr>
          <w:rFonts w:ascii="GHEA Grapalat" w:hAnsi="GHEA Grapalat"/>
          <w:lang w:val="af-ZA"/>
        </w:rPr>
      </w:pPr>
    </w:p>
    <w:p w:rsidR="00CE0D95" w:rsidRPr="001304AC" w:rsidRDefault="00CE0D95" w:rsidP="00EF3662">
      <w:pPr>
        <w:pStyle w:val="BodyText"/>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BodyText"/>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ՀԱՄԱՐ` ՔԻՄԻԱԿԱՆ ՆՅՈՒԹԵՐԻ 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3D29B7">
        <w:rPr>
          <w:rFonts w:ascii="GHEA Grapalat" w:hAnsi="GHEA Grapalat"/>
          <w:b/>
          <w:sz w:val="20"/>
          <w:szCs w:val="20"/>
          <w:lang w:val="af-ZA"/>
        </w:rPr>
        <w:t>ԳՀԱՊՁԲ-ՀՎԿԱԿ-2023-22</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BodyTextIndent2"/>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lastRenderedPageBreak/>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Heading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Pr="001304AC" w:rsidRDefault="00845AA5" w:rsidP="00EF3662">
      <w:pPr>
        <w:pStyle w:val="Heading3"/>
        <w:spacing w:line="240" w:lineRule="auto"/>
        <w:ind w:firstLine="567"/>
        <w:jc w:val="both"/>
        <w:rPr>
          <w:rFonts w:ascii="GHEA Grapalat" w:hAnsi="GHEA Grapalat"/>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B3239F" w:rsidRPr="00823554">
        <w:rPr>
          <w:rFonts w:ascii="GHEA Grapalat" w:hAnsi="GHEA Grapalat"/>
          <w:b/>
          <w:i w:val="0"/>
          <w:lang w:val="af-ZA"/>
        </w:rPr>
        <w:t xml:space="preserve">քիմիական նյութերի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proofErr w:type="gramStart"/>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proofErr w:type="gramEnd"/>
      <w:r w:rsidR="00096865" w:rsidRPr="00823554">
        <w:rPr>
          <w:rFonts w:ascii="GHEA Grapalat" w:hAnsi="GHEA Grapalat"/>
          <w:i w:val="0"/>
          <w:lang w:val="af-ZA"/>
        </w:rPr>
        <w:t xml:space="preserve"> </w:t>
      </w:r>
      <w:r w:rsidR="001A7FE4">
        <w:rPr>
          <w:rFonts w:ascii="GHEA Grapalat" w:hAnsi="GHEA Grapalat"/>
          <w:b/>
          <w:i w:val="0"/>
          <w:lang w:val="af-ZA"/>
        </w:rPr>
        <w:t>3</w:t>
      </w:r>
      <w:r w:rsidR="00BE2063" w:rsidRPr="00823554">
        <w:rPr>
          <w:rFonts w:ascii="GHEA Grapalat" w:hAnsi="GHEA Grapalat"/>
          <w:b/>
          <w:i w:val="0"/>
          <w:lang w:val="af-ZA"/>
        </w:rPr>
        <w:t>8</w:t>
      </w:r>
      <w:r w:rsidR="005951B7" w:rsidRPr="00823554">
        <w:rPr>
          <w:rFonts w:ascii="GHEA Grapalat" w:hAnsi="GHEA Grapalat"/>
          <w:b/>
          <w:i w:val="0"/>
          <w:lang w:val="af-ZA"/>
        </w:rPr>
        <w:t xml:space="preserve"> (</w:t>
      </w:r>
      <w:r w:rsidR="001A7FE4">
        <w:rPr>
          <w:rFonts w:ascii="GHEA Grapalat" w:hAnsi="GHEA Grapalat"/>
          <w:b/>
          <w:i w:val="0"/>
          <w:lang w:val="af-ZA"/>
        </w:rPr>
        <w:t>երեսունութ</w:t>
      </w:r>
      <w:r w:rsidR="005951B7" w:rsidRPr="00823554">
        <w:rPr>
          <w:rFonts w:ascii="GHEA Grapalat" w:hAnsi="GHEA Grapalat"/>
          <w:b/>
          <w:i w:val="0"/>
          <w:lang w:val="af-ZA"/>
        </w:rPr>
        <w:t>)</w:t>
      </w:r>
      <w:r w:rsidR="00096865" w:rsidRPr="00823554">
        <w:rPr>
          <w:rFonts w:ascii="GHEA Grapalat" w:hAnsi="GHEA Grapalat"/>
          <w:b/>
          <w:i w:val="0"/>
          <w:lang w:val="af-ZA"/>
        </w:rPr>
        <w:t xml:space="preserve"> </w:t>
      </w:r>
      <w:r w:rsidR="00096865" w:rsidRPr="00823554">
        <w:rPr>
          <w:rFonts w:ascii="GHEA Grapalat" w:hAnsi="GHEA Grapalat" w:cs="Sylfaen"/>
          <w:b/>
          <w:i w:val="0"/>
        </w:rPr>
        <w:t>չափաբաժիներ</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276"/>
        <w:gridCol w:w="8507"/>
      </w:tblGrid>
      <w:tr w:rsidR="006675F2" w:rsidRPr="00CB466C" w:rsidTr="00F109AC">
        <w:trPr>
          <w:trHeight w:val="480"/>
        </w:trPr>
        <w:tc>
          <w:tcPr>
            <w:tcW w:w="1843" w:type="dxa"/>
            <w:gridSpan w:val="2"/>
            <w:vAlign w:val="center"/>
          </w:tcPr>
          <w:p w:rsidR="006675F2" w:rsidRPr="00BD2B98" w:rsidRDefault="006675F2" w:rsidP="00D30C7A">
            <w:pPr>
              <w:pStyle w:val="BodyTextIndent2"/>
              <w:spacing w:line="240" w:lineRule="auto"/>
              <w:ind w:firstLine="0"/>
              <w:jc w:val="center"/>
              <w:rPr>
                <w:rFonts w:ascii="GHEA Grapalat" w:hAnsi="GHEA Grapalat"/>
                <w:b/>
                <w:bCs/>
                <w:i/>
                <w:iCs/>
                <w:sz w:val="18"/>
                <w:szCs w:val="18"/>
              </w:rPr>
            </w:pPr>
            <w:r w:rsidRPr="00BD2B98">
              <w:rPr>
                <w:rFonts w:ascii="GHEA Grapalat" w:hAnsi="GHEA Grapalat"/>
                <w:b/>
                <w:bCs/>
                <w:i/>
                <w:iCs/>
                <w:sz w:val="18"/>
                <w:szCs w:val="18"/>
              </w:rPr>
              <w:t xml:space="preserve">Չափաբաժինների </w:t>
            </w:r>
          </w:p>
        </w:tc>
        <w:tc>
          <w:tcPr>
            <w:tcW w:w="8507" w:type="dxa"/>
            <w:vMerge w:val="restart"/>
            <w:vAlign w:val="center"/>
          </w:tcPr>
          <w:p w:rsidR="006675F2" w:rsidRPr="00CB466C" w:rsidRDefault="006675F2" w:rsidP="00EF3662">
            <w:pPr>
              <w:pStyle w:val="BodyTextIndent2"/>
              <w:spacing w:line="240" w:lineRule="auto"/>
              <w:ind w:firstLine="0"/>
              <w:jc w:val="center"/>
              <w:rPr>
                <w:rFonts w:ascii="GHEA Grapalat" w:hAnsi="GHEA Grapalat"/>
                <w:b/>
                <w:bCs/>
                <w:i/>
                <w:iCs/>
              </w:rPr>
            </w:pPr>
            <w:r w:rsidRPr="00CB466C">
              <w:rPr>
                <w:rFonts w:ascii="GHEA Grapalat" w:hAnsi="GHEA Grapalat"/>
                <w:b/>
                <w:bCs/>
                <w:i/>
                <w:iCs/>
              </w:rPr>
              <w:t>Չափաբաժնի անվանումը</w:t>
            </w:r>
          </w:p>
        </w:tc>
      </w:tr>
      <w:tr w:rsidR="006675F2" w:rsidRPr="00CB466C" w:rsidTr="00F109AC">
        <w:trPr>
          <w:trHeight w:val="292"/>
        </w:trPr>
        <w:tc>
          <w:tcPr>
            <w:tcW w:w="567" w:type="dxa"/>
            <w:vAlign w:val="center"/>
          </w:tcPr>
          <w:p w:rsidR="006675F2" w:rsidRPr="00BD2B98" w:rsidRDefault="00CE0D69" w:rsidP="006C0E35">
            <w:pPr>
              <w:pStyle w:val="BodyTextIndent2"/>
              <w:spacing w:line="240" w:lineRule="auto"/>
              <w:ind w:firstLine="34"/>
              <w:jc w:val="center"/>
              <w:rPr>
                <w:rFonts w:ascii="GHEA Grapalat" w:hAnsi="GHEA Grapalat"/>
                <w:b/>
                <w:bCs/>
                <w:i/>
                <w:iCs/>
                <w:sz w:val="18"/>
                <w:szCs w:val="18"/>
              </w:rPr>
            </w:pPr>
            <w:r>
              <w:rPr>
                <w:rFonts w:ascii="GHEA Grapalat" w:hAnsi="GHEA Grapalat"/>
                <w:b/>
                <w:bCs/>
                <w:i/>
                <w:iCs/>
                <w:sz w:val="18"/>
                <w:szCs w:val="18"/>
              </w:rPr>
              <w:t>№№</w:t>
            </w:r>
          </w:p>
        </w:tc>
        <w:tc>
          <w:tcPr>
            <w:tcW w:w="1276" w:type="dxa"/>
            <w:vAlign w:val="center"/>
          </w:tcPr>
          <w:p w:rsidR="006675F2" w:rsidRPr="00BD2B98" w:rsidRDefault="00D30C7A" w:rsidP="006C0E35">
            <w:pPr>
              <w:pStyle w:val="BodyTextIndent2"/>
              <w:spacing w:line="240" w:lineRule="auto"/>
              <w:ind w:firstLine="34"/>
              <w:jc w:val="center"/>
              <w:rPr>
                <w:rFonts w:ascii="GHEA Grapalat" w:hAnsi="GHEA Grapalat"/>
                <w:b/>
                <w:bCs/>
                <w:i/>
                <w:iCs/>
                <w:sz w:val="18"/>
                <w:szCs w:val="18"/>
              </w:rPr>
            </w:pPr>
            <w:r w:rsidRPr="00BD2B98">
              <w:rPr>
                <w:rFonts w:ascii="GHEA Grapalat" w:hAnsi="GHEA Grapalat"/>
                <w:b/>
                <w:bCs/>
                <w:i/>
                <w:iCs/>
                <w:sz w:val="18"/>
                <w:szCs w:val="18"/>
                <w:lang w:val="hy-AM"/>
              </w:rPr>
              <w:t>գնման</w:t>
            </w:r>
            <w:r w:rsidRPr="00BD2B98">
              <w:rPr>
                <w:rFonts w:ascii="GHEA Grapalat" w:hAnsi="GHEA Grapalat"/>
                <w:b/>
                <w:bCs/>
                <w:i/>
                <w:iCs/>
                <w:sz w:val="18"/>
                <w:szCs w:val="18"/>
                <w:lang w:val="en-US"/>
              </w:rPr>
              <w:t xml:space="preserve"> </w:t>
            </w:r>
            <w:r w:rsidRPr="00BD2B98">
              <w:rPr>
                <w:rFonts w:ascii="GHEA Grapalat" w:hAnsi="GHEA Grapalat"/>
                <w:b/>
                <w:bCs/>
                <w:i/>
                <w:iCs/>
                <w:sz w:val="18"/>
                <w:szCs w:val="18"/>
                <w:lang w:val="hy-AM"/>
              </w:rPr>
              <w:t xml:space="preserve"> գինը</w:t>
            </w:r>
          </w:p>
        </w:tc>
        <w:tc>
          <w:tcPr>
            <w:tcW w:w="8507" w:type="dxa"/>
            <w:vMerge/>
            <w:vAlign w:val="center"/>
          </w:tcPr>
          <w:p w:rsidR="006675F2" w:rsidRPr="00CB466C" w:rsidRDefault="006675F2" w:rsidP="00EF3662">
            <w:pPr>
              <w:pStyle w:val="BodyTextIndent2"/>
              <w:spacing w:line="240" w:lineRule="auto"/>
              <w:ind w:firstLine="0"/>
              <w:jc w:val="center"/>
              <w:rPr>
                <w:rFonts w:ascii="GHEA Grapalat" w:hAnsi="GHEA Grapalat"/>
                <w:b/>
                <w:bCs/>
                <w:i/>
                <w:iCs/>
              </w:rPr>
            </w:pP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40</w:t>
            </w:r>
            <w:r w:rsidR="00DB7A7E">
              <w:rPr>
                <w:rFonts w:ascii="GHEA Grapalat" w:hAnsi="GHEA Grapalat" w:cs="Calibri"/>
                <w:sz w:val="20"/>
                <w:szCs w:val="20"/>
              </w:rPr>
              <w:t xml:space="preserve"> </w:t>
            </w:r>
            <w:r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Բլաուրոկի միջավայր` բիֆիդոբակտերիաների աճեցման համար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74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Միջավայր մանրէների շարժունակությունը որոշելու համար՝ Motility medium</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31 </w:t>
            </w:r>
            <w:r w:rsidR="003319BD" w:rsidRPr="006714C7">
              <w:rPr>
                <w:rFonts w:ascii="GHEA Grapalat" w:hAnsi="GHEA Grapalat" w:cs="Calibri"/>
                <w:sz w:val="20"/>
                <w:szCs w:val="20"/>
              </w:rPr>
              <w:t>200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Պոլիմիքսինային հավելում՝ Բացիլուս ցերեուս ագարի համար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4 </w:t>
            </w:r>
            <w:r w:rsidR="003319BD" w:rsidRPr="006714C7">
              <w:rPr>
                <w:rFonts w:ascii="GHEA Grapalat" w:hAnsi="GHEA Grapalat" w:cs="Calibri"/>
                <w:sz w:val="20"/>
                <w:szCs w:val="20"/>
              </w:rPr>
              <w:t>400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Կորինեբակտերիաների աճեցման և հայտնաբերման Հոյլի միջավայրի հիմք</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2</w:t>
            </w:r>
            <w:r w:rsidR="00DB7A7E">
              <w:rPr>
                <w:rFonts w:ascii="GHEA Grapalat" w:hAnsi="GHEA Grapalat" w:cs="Calibri"/>
                <w:sz w:val="20"/>
                <w:szCs w:val="20"/>
              </w:rPr>
              <w:t xml:space="preserve"> </w:t>
            </w:r>
            <w:r w:rsidRPr="006714C7">
              <w:rPr>
                <w:rFonts w:ascii="GHEA Grapalat" w:hAnsi="GHEA Grapalat" w:cs="Calibri"/>
                <w:sz w:val="20"/>
                <w:szCs w:val="20"/>
              </w:rPr>
              <w:t>700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Գլիցերին բժշկական (միկրոկենսաբանական)</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Pseudomonas P ագար (Կինգ Ա ագար)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SCDLP ագար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SCDLP արգանակ՝ Տրիպտիկ սոյայի լեցիտինով և տվինով արգանակ</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TCBS ագար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Enterobacter sakazakii տարբերակման (ESIA) ագար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rsidP="00DB7A7E">
            <w:pPr>
              <w:jc w:val="center"/>
              <w:rPr>
                <w:rFonts w:ascii="GHEA Grapalat" w:hAnsi="GHEA Grapalat" w:cs="Calibri"/>
                <w:sz w:val="20"/>
                <w:szCs w:val="20"/>
              </w:rPr>
            </w:pPr>
            <w:r>
              <w:rPr>
                <w:rFonts w:ascii="GHEA Grapalat" w:hAnsi="GHEA Grapalat" w:cs="Calibri"/>
                <w:sz w:val="20"/>
                <w:szCs w:val="20"/>
              </w:rPr>
              <w:t xml:space="preserve">1 </w:t>
            </w:r>
            <w:r w:rsidR="003319BD" w:rsidRPr="006714C7">
              <w:rPr>
                <w:rFonts w:ascii="GHEA Grapalat" w:hAnsi="GHEA Grapalat" w:cs="Calibri"/>
                <w:sz w:val="20"/>
                <w:szCs w:val="20"/>
              </w:rPr>
              <w:t>147</w:t>
            </w:r>
            <w:r>
              <w:rPr>
                <w:rFonts w:ascii="GHEA Grapalat" w:hAnsi="GHEA Grapalat" w:cs="Calibri"/>
                <w:sz w:val="20"/>
                <w:szCs w:val="20"/>
              </w:rPr>
              <w:t xml:space="preserve"> </w:t>
            </w:r>
            <w:r w:rsidR="003319BD" w:rsidRPr="006714C7">
              <w:rPr>
                <w:rFonts w:ascii="GHEA Grapalat" w:hAnsi="GHEA Grapalat" w:cs="Calibri"/>
                <w:sz w:val="20"/>
                <w:szCs w:val="20"/>
              </w:rPr>
              <w:t>500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Գրամով ներկման ներկերի հավաքածու</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15</w:t>
            </w:r>
            <w:r w:rsidR="00DB7A7E">
              <w:rPr>
                <w:rFonts w:ascii="GHEA Grapalat" w:hAnsi="GHEA Grapalat" w:cs="Calibri"/>
                <w:sz w:val="20"/>
                <w:szCs w:val="20"/>
              </w:rPr>
              <w:t xml:space="preserve"> </w:t>
            </w:r>
            <w:r w:rsidRPr="006714C7">
              <w:rPr>
                <w:rFonts w:ascii="GHEA Grapalat" w:hAnsi="GHEA Grapalat" w:cs="Calibri"/>
                <w:sz w:val="20"/>
                <w:szCs w:val="20"/>
              </w:rPr>
              <w:t>600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Սկավառակներ օպտոխինով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320</w:t>
            </w:r>
            <w:r w:rsidR="00DB7A7E">
              <w:rPr>
                <w:rFonts w:ascii="GHEA Grapalat" w:hAnsi="GHEA Grapalat" w:cs="Calibri"/>
                <w:sz w:val="20"/>
                <w:szCs w:val="20"/>
              </w:rPr>
              <w:t xml:space="preserve"> </w:t>
            </w:r>
            <w:r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Սկավառակներ օքսիդազայով 8-10 մմ տրամագծով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Հեղուկ վազելին</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PYR-թեստ - հավաքածու</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19 </w:t>
            </w:r>
            <w:r w:rsidR="003319BD" w:rsidRPr="006714C7">
              <w:rPr>
                <w:rFonts w:ascii="GHEA Grapalat" w:hAnsi="GHEA Grapalat" w:cs="Calibri"/>
                <w:sz w:val="20"/>
                <w:szCs w:val="20"/>
              </w:rPr>
              <w:t>200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Հակամանրէային սկավառակ ազտրեոնամով 30 մկգ</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19 </w:t>
            </w:r>
            <w:r w:rsidR="003319BD" w:rsidRPr="006714C7">
              <w:rPr>
                <w:rFonts w:ascii="GHEA Grapalat" w:hAnsi="GHEA Grapalat" w:cs="Calibri"/>
                <w:sz w:val="20"/>
                <w:szCs w:val="20"/>
              </w:rPr>
              <w:t>200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Հակամանրէային սկավառակներ ֆոսֆոմիցինով 200 մկգ</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Հակամանրէային սկավառակներ խինուպրիստին-դալֆոպրիստինով 15 մկգ</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15 </w:t>
            </w:r>
            <w:r w:rsidR="003319BD" w:rsidRPr="006714C7">
              <w:rPr>
                <w:rFonts w:ascii="GHEA Grapalat" w:hAnsi="GHEA Grapalat" w:cs="Calibri"/>
                <w:sz w:val="20"/>
                <w:szCs w:val="20"/>
              </w:rPr>
              <w:t>600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Հակամանրէային սկավառակներ բացիտրացինով 0.04 ԱՄ</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9 </w:t>
            </w:r>
            <w:r w:rsidR="003319BD" w:rsidRPr="006714C7">
              <w:rPr>
                <w:rFonts w:ascii="GHEA Grapalat" w:hAnsi="GHEA Grapalat" w:cs="Calibri"/>
                <w:sz w:val="20"/>
                <w:szCs w:val="20"/>
              </w:rPr>
              <w:t>600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Մերոպենեմ + MBL ինհիբիտոր էթիլեն դիամին տետրաքացախաթթվով կամ դիպիկոլինաթթվով համակցված սկավառակներ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23</w:t>
            </w:r>
            <w:r w:rsidR="00DB7A7E">
              <w:rPr>
                <w:rFonts w:ascii="GHEA Grapalat" w:hAnsi="GHEA Grapalat" w:cs="Calibri"/>
                <w:sz w:val="20"/>
                <w:szCs w:val="20"/>
              </w:rPr>
              <w:t xml:space="preserve"> </w:t>
            </w:r>
            <w:r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Մերոպենեմ + KPC ինհիբիտոր ֆենիլբորաթթվով կամ ամինոֆենիլբորաթթվով համակցված սկավառակներ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23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Մերոպենեմ + AmpC ինհիբիտոր կլօքսացիլին համակցված սկավառակներ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172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color w:val="000000"/>
                <w:sz w:val="20"/>
                <w:szCs w:val="20"/>
              </w:rPr>
            </w:pPr>
            <w:r w:rsidRPr="001C5F2C">
              <w:rPr>
                <w:rFonts w:ascii="GHEA Grapalat" w:hAnsi="GHEA Grapalat" w:cs="Calibri"/>
                <w:color w:val="000000"/>
                <w:sz w:val="20"/>
                <w:szCs w:val="20"/>
              </w:rPr>
              <w:t>Candida քրոմոգեն ագարի հիմք</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27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color w:val="000000"/>
                <w:sz w:val="20"/>
                <w:szCs w:val="20"/>
              </w:rPr>
            </w:pPr>
            <w:r w:rsidRPr="001C5F2C">
              <w:rPr>
                <w:rFonts w:ascii="GHEA Grapalat" w:hAnsi="GHEA Grapalat" w:cs="Calibri"/>
                <w:color w:val="000000"/>
                <w:sz w:val="20"/>
                <w:szCs w:val="20"/>
              </w:rPr>
              <w:t>Ռեագենտ NIN</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color w:val="000000"/>
                <w:sz w:val="20"/>
                <w:szCs w:val="20"/>
              </w:rPr>
            </w:pPr>
            <w:r w:rsidRPr="001C5F2C">
              <w:rPr>
                <w:rFonts w:ascii="GHEA Grapalat" w:hAnsi="GHEA Grapalat" w:cs="Calibri"/>
                <w:color w:val="000000"/>
                <w:sz w:val="20"/>
                <w:szCs w:val="20"/>
              </w:rPr>
              <w:t>Լիստերիաների կենսաքիմիական տարբերակման թեստ-հավաքածու</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172</w:t>
            </w:r>
            <w:r w:rsidR="00DB7A7E">
              <w:rPr>
                <w:rFonts w:ascii="GHEA Grapalat" w:hAnsi="GHEA Grapalat" w:cs="Calibri"/>
                <w:sz w:val="20"/>
                <w:szCs w:val="20"/>
              </w:rPr>
              <w:t xml:space="preserve"> </w:t>
            </w:r>
            <w:r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Shigella ցեղի մանրէների ընտրողական հարստացման միջավայրի հիմք</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45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Հավելում Shigella ցեղի մանրէների ընտրողական հարստացման միջավայրի համար</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Կոլիստինի զգայունության որոշման թեստ համակարգ</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85</w:t>
            </w:r>
            <w:r w:rsidR="00DB7A7E">
              <w:rPr>
                <w:rFonts w:ascii="GHEA Grapalat" w:hAnsi="GHEA Grapalat" w:cs="Calibri"/>
                <w:sz w:val="20"/>
                <w:szCs w:val="20"/>
              </w:rPr>
              <w:t xml:space="preserve"> </w:t>
            </w:r>
            <w:r w:rsidRPr="006714C7">
              <w:rPr>
                <w:rFonts w:ascii="GHEA Grapalat" w:hAnsi="GHEA Grapalat" w:cs="Calibri"/>
                <w:sz w:val="20"/>
                <w:szCs w:val="20"/>
              </w:rPr>
              <w:t>500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B. cereus-ի աճեցման PEMBA միջավայր՝ բացիլուս ցերեուս ագարի համար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Մենինգակոկային ագար՝ լինկոմիցին հիդրոքլորիդի հակամանրէային դեղի սրվակների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Ցետրիմիդով ագարի հիմք (Pseudomonas Selectice Agar Base)՝ ընտրողական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V և X գործոններով սկավառակների լրակազմ</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Յերսինիոզային սելեկտիվ արգանակի հիմք՝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DB7A7E">
            <w:pPr>
              <w:jc w:val="center"/>
              <w:rPr>
                <w:rFonts w:ascii="GHEA Grapalat" w:hAnsi="GHEA Grapalat" w:cs="Calibri"/>
                <w:sz w:val="20"/>
                <w:szCs w:val="20"/>
              </w:rPr>
            </w:pPr>
            <w:r>
              <w:rPr>
                <w:rFonts w:ascii="GHEA Grapalat" w:hAnsi="GHEA Grapalat" w:cs="Calibri"/>
                <w:sz w:val="20"/>
                <w:szCs w:val="20"/>
              </w:rPr>
              <w:t xml:space="preserve">40 </w:t>
            </w:r>
            <w:r w:rsidR="003319BD"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 xml:space="preserve">Լիստերիաների հարստացման Ֆրեյզեր արգանակի հիմք՝ հավելումներով </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OXFORD ագարի հիմք լիստերիաների աճեցման համար՝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PALCAM ագարի հիմք լիստերիաների աճեցման համար՝ հավելումով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pPr>
              <w:jc w:val="center"/>
              <w:rPr>
                <w:rFonts w:ascii="GHEA Grapalat" w:hAnsi="GHEA Grapalat" w:cs="Calibri"/>
                <w:sz w:val="20"/>
                <w:szCs w:val="20"/>
              </w:rPr>
            </w:pPr>
            <w:r w:rsidRPr="006714C7">
              <w:rPr>
                <w:rFonts w:ascii="GHEA Grapalat" w:hAnsi="GHEA Grapalat" w:cs="Calibri"/>
                <w:sz w:val="20"/>
                <w:szCs w:val="20"/>
              </w:rPr>
              <w:t>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ALOA քրոմոգեն ագարի հիմք լիստերիաների աճեցման համար (ագարի հիմք ըստ Օտավիանի-Ագոստիի)` հավելումներով</w:t>
            </w:r>
          </w:p>
        </w:tc>
      </w:tr>
      <w:tr w:rsidR="003319BD" w:rsidRPr="00CB466C" w:rsidTr="00F109AC">
        <w:tc>
          <w:tcPr>
            <w:tcW w:w="567" w:type="dxa"/>
            <w:vAlign w:val="center"/>
          </w:tcPr>
          <w:p w:rsidR="003319BD" w:rsidRPr="00BD2B98" w:rsidRDefault="003319BD" w:rsidP="00F109AC">
            <w:pPr>
              <w:pStyle w:val="BodyTextIndent2"/>
              <w:numPr>
                <w:ilvl w:val="0"/>
                <w:numId w:val="31"/>
              </w:numPr>
              <w:spacing w:line="240" w:lineRule="auto"/>
              <w:ind w:left="34" w:firstLine="0"/>
              <w:jc w:val="center"/>
              <w:rPr>
                <w:rFonts w:ascii="GHEA Grapalat" w:hAnsi="GHEA Grapalat"/>
                <w:sz w:val="18"/>
                <w:szCs w:val="18"/>
              </w:rPr>
            </w:pPr>
          </w:p>
        </w:tc>
        <w:tc>
          <w:tcPr>
            <w:tcW w:w="1276" w:type="dxa"/>
            <w:vAlign w:val="center"/>
          </w:tcPr>
          <w:p w:rsidR="003319BD" w:rsidRPr="006714C7" w:rsidRDefault="003319BD" w:rsidP="00DB7A7E">
            <w:pPr>
              <w:jc w:val="center"/>
              <w:rPr>
                <w:rFonts w:ascii="GHEA Grapalat" w:hAnsi="GHEA Grapalat" w:cs="Calibri"/>
                <w:sz w:val="20"/>
                <w:szCs w:val="20"/>
              </w:rPr>
            </w:pPr>
            <w:r w:rsidRPr="006714C7">
              <w:rPr>
                <w:rFonts w:ascii="GHEA Grapalat" w:hAnsi="GHEA Grapalat" w:cs="Calibri"/>
                <w:sz w:val="20"/>
                <w:szCs w:val="20"/>
              </w:rPr>
              <w:t>600</w:t>
            </w:r>
            <w:r w:rsidR="00DB7A7E">
              <w:rPr>
                <w:rFonts w:ascii="GHEA Grapalat" w:hAnsi="GHEA Grapalat" w:cs="Calibri"/>
                <w:sz w:val="20"/>
                <w:szCs w:val="20"/>
              </w:rPr>
              <w:t xml:space="preserve"> </w:t>
            </w:r>
            <w:r w:rsidRPr="006714C7">
              <w:rPr>
                <w:rFonts w:ascii="GHEA Grapalat" w:hAnsi="GHEA Grapalat" w:cs="Calibri"/>
                <w:sz w:val="20"/>
                <w:szCs w:val="20"/>
              </w:rPr>
              <w:t>000</w:t>
            </w:r>
          </w:p>
        </w:tc>
        <w:tc>
          <w:tcPr>
            <w:tcW w:w="8507" w:type="dxa"/>
            <w:vAlign w:val="center"/>
          </w:tcPr>
          <w:p w:rsidR="003319BD" w:rsidRPr="001C5F2C" w:rsidRDefault="003319BD" w:rsidP="001C5F2C">
            <w:pPr>
              <w:rPr>
                <w:rFonts w:ascii="GHEA Grapalat" w:hAnsi="GHEA Grapalat" w:cs="Calibri"/>
                <w:sz w:val="20"/>
                <w:szCs w:val="20"/>
              </w:rPr>
            </w:pPr>
            <w:r w:rsidRPr="001C5F2C">
              <w:rPr>
                <w:rFonts w:ascii="GHEA Grapalat" w:hAnsi="GHEA Grapalat" w:cs="Calibri"/>
                <w:sz w:val="20"/>
                <w:szCs w:val="20"/>
              </w:rPr>
              <w:t>Ախտահանիչ նյութի հաբեր</w:t>
            </w:r>
          </w:p>
        </w:tc>
      </w:tr>
    </w:tbl>
    <w:p w:rsidR="000910DD" w:rsidRPr="001304AC" w:rsidRDefault="000910DD" w:rsidP="00EF3662">
      <w:pPr>
        <w:pStyle w:val="BodyTextIndent2"/>
        <w:spacing w:line="240" w:lineRule="auto"/>
        <w:ind w:firstLine="567"/>
        <w:rPr>
          <w:rFonts w:ascii="GHEA Grapalat" w:hAnsi="GHEA Grapalat"/>
        </w:rPr>
      </w:pPr>
    </w:p>
    <w:p w:rsidR="00096865" w:rsidRPr="001304AC" w:rsidRDefault="00816505" w:rsidP="00EF3662">
      <w:pPr>
        <w:pStyle w:val="BodyTextIndent2"/>
        <w:spacing w:line="240" w:lineRule="auto"/>
        <w:ind w:firstLine="567"/>
        <w:rPr>
          <w:rFonts w:ascii="GHEA Grapalat" w:hAnsi="GHEA Grapalat"/>
        </w:rPr>
      </w:pPr>
      <w:r w:rsidRPr="001304AC">
        <w:rPr>
          <w:rFonts w:ascii="GHEA Grapalat" w:hAnsi="GHEA Grapalat"/>
        </w:rPr>
        <w:lastRenderedPageBreak/>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BodyTextIndent2"/>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BodyTextIndent2"/>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lastRenderedPageBreak/>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NormalWeb"/>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BodyTextIndent2"/>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BodyTextIndent2"/>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lastRenderedPageBreak/>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486B55" w:rsidRPr="001304AC" w:rsidRDefault="00096865"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rPr>
        <w:t>Մասնակիցը</w:t>
      </w:r>
      <w:r w:rsidRPr="001304AC">
        <w:rPr>
          <w:rFonts w:ascii="GHEA Grapalat" w:hAnsi="GHEA Grapalat"/>
          <w:lang w:val="hy-AM"/>
        </w:rPr>
        <w:t xml:space="preserve"> </w:t>
      </w:r>
      <w:r w:rsidRPr="001304AC">
        <w:rPr>
          <w:rFonts w:ascii="GHEA Grapalat" w:hAnsi="GHEA Grapalat" w:cs="Sylfaen"/>
        </w:rPr>
        <w:t>կարող</w:t>
      </w:r>
      <w:r w:rsidRPr="001304AC">
        <w:rPr>
          <w:rFonts w:ascii="GHEA Grapalat" w:hAnsi="GHEA Grapalat"/>
          <w:lang w:val="hy-AM"/>
        </w:rPr>
        <w:t xml:space="preserve"> </w:t>
      </w:r>
      <w:r w:rsidR="000946A3" w:rsidRPr="001304AC">
        <w:rPr>
          <w:rFonts w:ascii="GHEA Grapalat" w:hAnsi="GHEA Grapalat" w:cs="Sylfaen"/>
        </w:rPr>
        <w:t>է</w:t>
      </w:r>
      <w:r w:rsidR="000946A3" w:rsidRPr="001304AC">
        <w:rPr>
          <w:rFonts w:ascii="GHEA Grapalat" w:hAnsi="GHEA Grapalat"/>
          <w:lang w:val="hy-AM"/>
        </w:rPr>
        <w:t xml:space="preserve"> </w:t>
      </w:r>
      <w:r w:rsidRPr="001304AC">
        <w:rPr>
          <w:rFonts w:ascii="GHEA Grapalat" w:hAnsi="GHEA Grapalat" w:cs="Sylfaen"/>
        </w:rPr>
        <w:t>հայտ</w:t>
      </w:r>
      <w:r w:rsidRPr="001304AC">
        <w:rPr>
          <w:rFonts w:ascii="GHEA Grapalat" w:hAnsi="GHEA Grapalat"/>
          <w:lang w:val="hy-AM"/>
        </w:rPr>
        <w:t xml:space="preserve"> </w:t>
      </w:r>
      <w:r w:rsidRPr="001304AC">
        <w:rPr>
          <w:rFonts w:ascii="GHEA Grapalat" w:hAnsi="GHEA Grapalat" w:cs="Sylfaen"/>
        </w:rPr>
        <w:t>ներկայացնել</w:t>
      </w:r>
      <w:r w:rsidRPr="001304AC">
        <w:rPr>
          <w:rFonts w:ascii="GHEA Grapalat" w:hAnsi="GHEA Grapalat"/>
          <w:lang w:val="hy-AM"/>
        </w:rPr>
        <w:t xml:space="preserve"> </w:t>
      </w:r>
      <w:r w:rsidRPr="001304AC">
        <w:rPr>
          <w:rFonts w:ascii="GHEA Grapalat" w:hAnsi="GHEA Grapalat" w:cs="Sylfaen"/>
        </w:rPr>
        <w:t>ինչպես</w:t>
      </w:r>
      <w:r w:rsidRPr="001304AC">
        <w:rPr>
          <w:rFonts w:ascii="GHEA Grapalat" w:hAnsi="GHEA Grapalat"/>
          <w:lang w:val="hy-AM"/>
        </w:rPr>
        <w:t xml:space="preserve"> </w:t>
      </w:r>
      <w:r w:rsidRPr="001304AC">
        <w:rPr>
          <w:rFonts w:ascii="GHEA Grapalat" w:hAnsi="GHEA Grapalat" w:cs="Sylfaen"/>
        </w:rPr>
        <w:t>յուրաքանչյուր</w:t>
      </w:r>
      <w:r w:rsidRPr="001304AC">
        <w:rPr>
          <w:rFonts w:ascii="GHEA Grapalat" w:hAnsi="GHEA Grapalat"/>
          <w:lang w:val="hy-AM"/>
        </w:rPr>
        <w:t xml:space="preserve"> </w:t>
      </w:r>
      <w:r w:rsidRPr="001304AC">
        <w:rPr>
          <w:rFonts w:ascii="GHEA Grapalat" w:hAnsi="GHEA Grapalat" w:cs="Sylfaen"/>
        </w:rPr>
        <w:t>չափաբաժնի</w:t>
      </w:r>
      <w:r w:rsidRPr="001304AC">
        <w:rPr>
          <w:rFonts w:ascii="GHEA Grapalat" w:hAnsi="GHEA Grapalat"/>
          <w:lang w:val="hy-AM"/>
        </w:rPr>
        <w:t xml:space="preserve">, </w:t>
      </w:r>
      <w:r w:rsidRPr="001304AC">
        <w:rPr>
          <w:rFonts w:ascii="GHEA Grapalat" w:hAnsi="GHEA Grapalat" w:cs="Sylfaen"/>
        </w:rPr>
        <w:t>այնպես</w:t>
      </w:r>
      <w:r w:rsidRPr="001304AC">
        <w:rPr>
          <w:rFonts w:ascii="GHEA Grapalat" w:hAnsi="GHEA Grapalat"/>
          <w:lang w:val="hy-AM"/>
        </w:rPr>
        <w:t xml:space="preserve"> </w:t>
      </w:r>
      <w:r w:rsidRPr="001304AC">
        <w:rPr>
          <w:rFonts w:ascii="GHEA Grapalat" w:hAnsi="GHEA Grapalat" w:cs="Sylfaen"/>
        </w:rPr>
        <w:t>էլ</w:t>
      </w:r>
      <w:r w:rsidRPr="001304AC">
        <w:rPr>
          <w:rFonts w:ascii="GHEA Grapalat" w:hAnsi="GHEA Grapalat"/>
          <w:lang w:val="hy-AM"/>
        </w:rPr>
        <w:t xml:space="preserve"> </w:t>
      </w:r>
      <w:r w:rsidRPr="001304AC">
        <w:rPr>
          <w:rFonts w:ascii="GHEA Grapalat" w:hAnsi="GHEA Grapalat" w:cs="Sylfaen"/>
        </w:rPr>
        <w:t>մի</w:t>
      </w:r>
      <w:r w:rsidRPr="001304AC">
        <w:rPr>
          <w:rFonts w:ascii="GHEA Grapalat" w:hAnsi="GHEA Grapalat"/>
          <w:lang w:val="hy-AM"/>
        </w:rPr>
        <w:t xml:space="preserve"> </w:t>
      </w:r>
      <w:r w:rsidRPr="001304AC">
        <w:rPr>
          <w:rFonts w:ascii="GHEA Grapalat" w:hAnsi="GHEA Grapalat" w:cs="Sylfaen"/>
        </w:rPr>
        <w:t>քանի</w:t>
      </w:r>
      <w:r w:rsidRPr="001304AC">
        <w:rPr>
          <w:rFonts w:ascii="GHEA Grapalat" w:hAnsi="GHEA Grapalat"/>
          <w:lang w:val="hy-AM"/>
        </w:rPr>
        <w:t xml:space="preserve"> </w:t>
      </w:r>
      <w:r w:rsidRPr="001304AC">
        <w:rPr>
          <w:rFonts w:ascii="GHEA Grapalat" w:hAnsi="GHEA Grapalat" w:cs="Sylfaen"/>
        </w:rPr>
        <w:t>կամ</w:t>
      </w:r>
      <w:r w:rsidRPr="001304AC">
        <w:rPr>
          <w:rFonts w:ascii="GHEA Grapalat" w:hAnsi="GHEA Grapalat"/>
          <w:lang w:val="hy-AM"/>
        </w:rPr>
        <w:t xml:space="preserve"> </w:t>
      </w:r>
      <w:r w:rsidRPr="001304AC">
        <w:rPr>
          <w:rFonts w:ascii="GHEA Grapalat" w:hAnsi="GHEA Grapalat" w:cs="Sylfaen"/>
        </w:rPr>
        <w:t>բոլոր</w:t>
      </w:r>
      <w:r w:rsidRPr="001304AC">
        <w:rPr>
          <w:rFonts w:ascii="GHEA Grapalat" w:hAnsi="GHEA Grapalat"/>
          <w:lang w:val="hy-AM"/>
        </w:rPr>
        <w:t xml:space="preserve"> </w:t>
      </w:r>
      <w:r w:rsidRPr="001304AC">
        <w:rPr>
          <w:rFonts w:ascii="GHEA Grapalat" w:hAnsi="GHEA Grapalat" w:cs="Sylfaen"/>
        </w:rPr>
        <w:t>չափաբաժինների</w:t>
      </w:r>
      <w:r w:rsidRPr="001304AC">
        <w:rPr>
          <w:rFonts w:ascii="GHEA Grapalat" w:hAnsi="GHEA Grapalat"/>
          <w:lang w:val="hy-AM"/>
        </w:rPr>
        <w:t xml:space="preserve"> </w:t>
      </w:r>
      <w:r w:rsidRPr="001304AC">
        <w:rPr>
          <w:rFonts w:ascii="GHEA Grapalat" w:hAnsi="GHEA Grapalat" w:cs="Sylfaen"/>
        </w:rPr>
        <w:t>համար</w:t>
      </w:r>
      <w:r w:rsidR="004D5671" w:rsidRPr="001304AC">
        <w:rPr>
          <w:rFonts w:ascii="GHEA Grapalat" w:hAnsi="GHEA Grapalat" w:cs="Sylfaen"/>
          <w:szCs w:val="24"/>
          <w:lang w:val="hy-AM"/>
        </w:rPr>
        <w:t>։</w:t>
      </w:r>
      <w:r w:rsidRPr="001304AC">
        <w:rPr>
          <w:rFonts w:ascii="GHEA Grapalat" w:hAnsi="GHEA Grapalat" w:cs="Sylfaen"/>
          <w:szCs w:val="24"/>
          <w:lang w:val="hy-AM"/>
        </w:rPr>
        <w:t xml:space="preserve">  </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D45CDD" w:rsidRPr="001C5F2C">
        <w:rPr>
          <w:rFonts w:ascii="GHEA Grapalat" w:hAnsi="GHEA Grapalat" w:cs="Sylfaen"/>
          <w:b/>
          <w:szCs w:val="24"/>
          <w:lang w:val="hy-AM"/>
        </w:rPr>
        <w:t>8</w:t>
      </w:r>
      <w:r w:rsidR="000405FF" w:rsidRPr="001304AC">
        <w:rPr>
          <w:rFonts w:ascii="GHEA Grapalat" w:hAnsi="GHEA Grapalat" w:cs="Sylfaen"/>
          <w:b/>
          <w:szCs w:val="24"/>
          <w:lang w:val="hy-AM"/>
        </w:rPr>
        <w:t>-րդ օրվա ժամը 11:30-ն,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395BCB" w:rsidRPr="001304AC">
        <w:rPr>
          <w:rFonts w:ascii="GHEA Grapalat" w:hAnsi="GHEA Grapalat"/>
          <w:b/>
          <w:lang w:val="hy-AM"/>
        </w:rPr>
        <w:t>Սիրանուշ Պապիկյանը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BodyTextIndent2"/>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lastRenderedPageBreak/>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1304AC">
        <w:rPr>
          <w:rFonts w:ascii="GHEA Grapalat" w:hAnsi="GHEA Grapalat" w:cs="Sylfaen"/>
          <w:sz w:val="20"/>
          <w:szCs w:val="24"/>
          <w:lang w:val="hy-AM" w:eastAsia="en-US"/>
        </w:rPr>
        <w:t xml:space="preserve">մոդելը </w:t>
      </w:r>
      <w:r w:rsidR="00737D93" w:rsidRPr="001304AC">
        <w:rPr>
          <w:rFonts w:ascii="GHEA Grapalat" w:hAnsi="GHEA Grapalat" w:cs="Sylfaen"/>
          <w:sz w:val="20"/>
          <w:szCs w:val="24"/>
          <w:lang w:val="hy-AM" w:eastAsia="en-US"/>
        </w:rPr>
        <w:t>և արտադրողի անվանումը (այսուհետ՝ ապրանքի ամբողջական նկարագիր)</w:t>
      </w:r>
      <w:r w:rsidR="00C01EE8" w:rsidRPr="001304AC">
        <w:rPr>
          <w:rFonts w:ascii="GHEA Grapalat" w:hAnsi="GHEA Grapalat" w:cs="Sylfaen"/>
          <w:sz w:val="20"/>
          <w:lang w:val="hy-AM"/>
        </w:rPr>
        <w:t xml:space="preserve">: Ընդ որում </w:t>
      </w:r>
      <w:r w:rsidR="00C01EE8" w:rsidRPr="001304AC">
        <w:rPr>
          <w:rFonts w:ascii="GHEA Grapalat" w:hAnsi="GHEA Grapalat" w:cs="Sylfaen"/>
          <w:b/>
          <w:sz w:val="20"/>
          <w:lang w:val="hy-AM"/>
        </w:rPr>
        <w:t xml:space="preserve">մասնակիցը կարող է ներկայացնել մեկից ավելի արտադրողների կողմից արտադրված, ինչպես նաև տարբեր ապրանքային նշան, ֆիրմային անվանում և </w:t>
      </w:r>
      <w:r w:rsidR="00AE74A0" w:rsidRPr="001304AC">
        <w:rPr>
          <w:rFonts w:ascii="GHEA Grapalat" w:hAnsi="GHEA Grapalat" w:cs="Sylfaen"/>
          <w:b/>
          <w:sz w:val="20"/>
          <w:lang w:val="hy-AM"/>
        </w:rPr>
        <w:t>մոդել</w:t>
      </w:r>
      <w:r w:rsidR="00E56508" w:rsidRPr="001304AC">
        <w:rPr>
          <w:rFonts w:ascii="GHEA Grapalat" w:hAnsi="GHEA Grapalat" w:cs="Sylfaen"/>
          <w:b/>
          <w:sz w:val="20"/>
          <w:lang w:val="hy-AM"/>
        </w:rPr>
        <w:t xml:space="preserve"> </w:t>
      </w:r>
      <w:r w:rsidR="00C01EE8" w:rsidRPr="001304AC">
        <w:rPr>
          <w:rFonts w:ascii="GHEA Grapalat" w:hAnsi="GHEA Grapalat" w:cs="Sylfaen"/>
          <w:b/>
          <w:sz w:val="20"/>
          <w:lang w:val="hy-AM"/>
        </w:rPr>
        <w:t>ունեցող ապրանքներ</w:t>
      </w:r>
      <w:r w:rsidR="00CC049D" w:rsidRPr="001304AC">
        <w:rPr>
          <w:rFonts w:ascii="GHEA Grapalat" w:hAnsi="GHEA Grapalat" w:cs="Sylfaen"/>
          <w:sz w:val="20"/>
          <w:lang w:val="hy-AM"/>
        </w:rPr>
        <w:t>, եթե չի կիրառվում սույն մասի 1.1 կետի վերջին նախադասությամբ սահմանված պայմանը</w:t>
      </w:r>
      <w:r w:rsidR="00C01EE8" w:rsidRPr="001304AC">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6C3115" w:rsidRPr="001304AC" w:rsidRDefault="00E326DD" w:rsidP="00EF3662">
      <w:pPr>
        <w:ind w:firstLine="567"/>
        <w:jc w:val="both"/>
        <w:rPr>
          <w:rFonts w:ascii="GHEA Grapalat" w:hAnsi="GHEA Grapalat" w:cs="Sylfaen"/>
          <w:color w:val="FFFFFF"/>
          <w:sz w:val="20"/>
          <w:lang w:val="hy-AM"/>
        </w:rPr>
      </w:pPr>
      <w:r w:rsidRPr="001304AC">
        <w:rPr>
          <w:rFonts w:ascii="GHEA Grapalat" w:hAnsi="GHEA Grapalat" w:cs="Sylfaen"/>
          <w:sz w:val="20"/>
          <w:lang w:val="hy-AM"/>
        </w:rPr>
        <w:t xml:space="preserve"> </w:t>
      </w:r>
      <w:r w:rsidR="00D34695" w:rsidRPr="001304AC">
        <w:rPr>
          <w:rFonts w:ascii="GHEA Grapalat" w:hAnsi="GHEA Grapalat" w:cs="Sylfaen"/>
          <w:sz w:val="20"/>
          <w:lang w:val="hy-AM"/>
        </w:rPr>
        <w:t>4</w:t>
      </w:r>
      <w:r w:rsidR="006265F4" w:rsidRPr="001304AC">
        <w:rPr>
          <w:rFonts w:ascii="GHEA Grapalat" w:hAnsi="GHEA Grapalat" w:cs="Sylfaen"/>
          <w:sz w:val="20"/>
          <w:lang w:val="hy-AM"/>
        </w:rPr>
        <w:t>)</w:t>
      </w:r>
      <w:r w:rsidR="00F53525" w:rsidRPr="001304AC">
        <w:rPr>
          <w:rFonts w:ascii="GHEA Grapalat" w:hAnsi="GHEA Grapalat" w:cs="Sylfaen"/>
          <w:sz w:val="20"/>
          <w:lang w:val="hy-AM"/>
        </w:rPr>
        <w:t xml:space="preserve"> </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A081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6</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w:t>
      </w:r>
      <w:r w:rsidRPr="001304AC">
        <w:rPr>
          <w:rFonts w:ascii="GHEA Grapalat" w:hAnsi="GHEA Grapalat" w:cs="Sylfaen"/>
          <w:sz w:val="20"/>
          <w:lang w:val="hy-AM"/>
        </w:rPr>
        <w:lastRenderedPageBreak/>
        <w:t>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BodyTextIndent2"/>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BodyTextIndent"/>
        <w:spacing w:line="240" w:lineRule="auto"/>
        <w:ind w:firstLine="567"/>
        <w:rPr>
          <w:rFonts w:ascii="GHEA Grapalat" w:hAnsi="GHEA Grapalat"/>
          <w:b/>
          <w:lang w:val="af-ZA"/>
        </w:rPr>
      </w:pP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BodyTextIndent2"/>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A07062">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11:</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BodyTextIndent2"/>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BodyTextIndent"/>
        <w:spacing w:line="240" w:lineRule="auto"/>
        <w:ind w:firstLine="567"/>
        <w:rPr>
          <w:rFonts w:ascii="GHEA Grapalat" w:hAnsi="GHEA Grapalat" w:cs="Sylfaen"/>
          <w:i w:val="0"/>
          <w:szCs w:val="24"/>
          <w:lang w:val="af-ZA"/>
        </w:rPr>
      </w:pPr>
      <w:r w:rsidRPr="001304AC">
        <w:rPr>
          <w:rFonts w:ascii="GHEA Grapalat" w:hAnsi="GHEA Grapalat"/>
          <w:i w:val="0"/>
          <w:lang w:val="af-ZA"/>
        </w:rPr>
        <w:lastRenderedPageBreak/>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տատ, պապ, </w:t>
      </w:r>
      <w:r w:rsidR="00F40755" w:rsidRPr="001304AC">
        <w:rPr>
          <w:rFonts w:ascii="GHEA Grapalat" w:hAnsi="GHEA Grapalat" w:cs="Sylfaen"/>
          <w:szCs w:val="24"/>
          <w:lang w:val="hy-AM"/>
        </w:rPr>
        <w:lastRenderedPageBreak/>
        <w:t>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BodyTextIndent2"/>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BodyTextIndent2"/>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lastRenderedPageBreak/>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BodyTextIndent2"/>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r w:rsidR="00571F29" w:rsidRPr="001304AC">
        <w:rPr>
          <w:rFonts w:ascii="GHEA Grapalat" w:hAnsi="GHEA Grapalat" w:cs="Sylfaen"/>
        </w:rPr>
        <w:t>Հայտերի</w:t>
      </w:r>
      <w:r w:rsidR="00571F29" w:rsidRPr="001304AC">
        <w:rPr>
          <w:rFonts w:ascii="GHEA Grapalat" w:hAnsi="GHEA Grapalat" w:cs="Arial"/>
        </w:rPr>
        <w:t xml:space="preserve"> </w:t>
      </w:r>
      <w:r w:rsidR="00571F29" w:rsidRPr="001304AC">
        <w:rPr>
          <w:rFonts w:ascii="GHEA Grapalat" w:hAnsi="GHEA Grapalat" w:cs="Sylfaen"/>
        </w:rPr>
        <w:t>գնահատումը</w:t>
      </w:r>
      <w:r w:rsidR="00571F29" w:rsidRPr="001304AC">
        <w:rPr>
          <w:rFonts w:ascii="GHEA Grapalat" w:hAnsi="GHEA Grapalat" w:cs="Arial"/>
        </w:rPr>
        <w:t xml:space="preserve"> </w:t>
      </w:r>
      <w:r w:rsidR="00571F29" w:rsidRPr="001304AC">
        <w:rPr>
          <w:rFonts w:ascii="GHEA Grapalat" w:hAnsi="GHEA Grapalat" w:cs="Sylfaen"/>
        </w:rPr>
        <w:t>և</w:t>
      </w:r>
      <w:r w:rsidR="00571F29" w:rsidRPr="001304AC">
        <w:rPr>
          <w:rFonts w:ascii="GHEA Grapalat" w:hAnsi="GHEA Grapalat" w:cs="Arial"/>
        </w:rPr>
        <w:t xml:space="preserve"> </w:t>
      </w:r>
      <w:r w:rsidR="00571F29" w:rsidRPr="001304AC">
        <w:rPr>
          <w:rFonts w:ascii="GHEA Grapalat" w:hAnsi="GHEA Grapalat" w:cs="Sylfaen"/>
        </w:rPr>
        <w:t>ընտրված մասնակցի որոշումն</w:t>
      </w:r>
      <w:r w:rsidR="00571F29" w:rsidRPr="001304AC">
        <w:rPr>
          <w:rFonts w:ascii="GHEA Grapalat" w:hAnsi="GHEA Grapalat" w:cs="Arial"/>
        </w:rPr>
        <w:t xml:space="preserve"> </w:t>
      </w:r>
      <w:r w:rsidR="00571F29" w:rsidRPr="001304AC">
        <w:rPr>
          <w:rFonts w:ascii="GHEA Grapalat" w:hAnsi="GHEA Grapalat" w:cs="Sylfaen"/>
        </w:rPr>
        <w:t>իրականացվում</w:t>
      </w:r>
      <w:r w:rsidR="00571F29" w:rsidRPr="001304AC">
        <w:rPr>
          <w:rFonts w:ascii="GHEA Grapalat" w:hAnsi="GHEA Grapalat" w:cs="Arial"/>
        </w:rPr>
        <w:t xml:space="preserve"> </w:t>
      </w:r>
      <w:r w:rsidR="00571F29" w:rsidRPr="001304AC">
        <w:rPr>
          <w:rFonts w:ascii="GHEA Grapalat" w:hAnsi="GHEA Grapalat" w:cs="Sylfaen"/>
        </w:rPr>
        <w:t>է</w:t>
      </w:r>
      <w:r w:rsidR="00571F29" w:rsidRPr="001304AC">
        <w:rPr>
          <w:rFonts w:ascii="GHEA Grapalat" w:hAnsi="GHEA Grapalat" w:cs="Arial"/>
        </w:rPr>
        <w:t xml:space="preserve"> </w:t>
      </w:r>
      <w:r w:rsidR="00571F29" w:rsidRPr="001304AC">
        <w:rPr>
          <w:rFonts w:ascii="GHEA Grapalat" w:hAnsi="GHEA Grapalat" w:cs="Sylfaen"/>
        </w:rPr>
        <w:t>ըստ</w:t>
      </w:r>
      <w:r w:rsidR="00571F29" w:rsidRPr="001304AC">
        <w:rPr>
          <w:rFonts w:ascii="GHEA Grapalat" w:hAnsi="GHEA Grapalat" w:cs="Arial"/>
        </w:rPr>
        <w:t xml:space="preserve"> </w:t>
      </w:r>
      <w:r w:rsidR="00571F29" w:rsidRPr="001304AC">
        <w:rPr>
          <w:rFonts w:ascii="GHEA Grapalat" w:hAnsi="GHEA Grapalat" w:cs="Sylfaen"/>
        </w:rPr>
        <w:t>առանձին</w:t>
      </w:r>
      <w:r w:rsidR="00571F29" w:rsidRPr="001304AC">
        <w:rPr>
          <w:rFonts w:ascii="GHEA Grapalat" w:hAnsi="GHEA Grapalat" w:cs="Arial"/>
        </w:rPr>
        <w:t xml:space="preserve"> </w:t>
      </w:r>
      <w:r w:rsidR="00571F29" w:rsidRPr="001304AC">
        <w:rPr>
          <w:rFonts w:ascii="GHEA Grapalat" w:hAnsi="GHEA Grapalat" w:cs="Sylfaen"/>
        </w:rPr>
        <w:t>չափաբաժինների</w:t>
      </w:r>
      <w:r w:rsidR="00571F29" w:rsidRPr="001304AC">
        <w:rPr>
          <w:rFonts w:ascii="GHEA Grapalat" w:hAnsi="GHEA Grapalat" w:cs="Tahoma"/>
        </w:rPr>
        <w:t>։</w:t>
      </w:r>
    </w:p>
    <w:p w:rsidR="00583092" w:rsidRPr="001304AC" w:rsidRDefault="00A150A9" w:rsidP="001B2D61">
      <w:pPr>
        <w:pStyle w:val="BodyTextIndent2"/>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BodyTextIndent2"/>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BodyTextIndent2"/>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BodyTextIndent2"/>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BodyTextIndent2"/>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EF6A33" w:rsidRDefault="00EF6A33" w:rsidP="00EF3662">
      <w:pPr>
        <w:jc w:val="center"/>
        <w:rPr>
          <w:rFonts w:ascii="GHEA Grapalat" w:hAnsi="GHEA Grapalat"/>
          <w:b/>
          <w:iCs/>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lastRenderedPageBreak/>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BodyTextIndent"/>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lastRenderedPageBreak/>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NormalWeb"/>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lastRenderedPageBreak/>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BodyTextIndent"/>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lastRenderedPageBreak/>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lastRenderedPageBreak/>
        <w:t>ՄԱՍ</w:t>
      </w:r>
      <w:r w:rsidR="00096865" w:rsidRPr="001304AC">
        <w:rPr>
          <w:rFonts w:ascii="GHEA Grapalat" w:hAnsi="GHEA Grapalat"/>
          <w:b/>
          <w:szCs w:val="22"/>
          <w:lang w:val="af-ZA"/>
        </w:rPr>
        <w:t xml:space="preserve">  II</w:t>
      </w:r>
    </w:p>
    <w:p w:rsidR="00096865" w:rsidRPr="001304AC" w:rsidRDefault="00096865" w:rsidP="00EF3662">
      <w:pPr>
        <w:pStyle w:val="BodyText"/>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BodyText"/>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FootnoteReference"/>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FootnoteReference"/>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r>
      <w:r w:rsidRPr="001304AC">
        <w:rPr>
          <w:rFonts w:ascii="GHEA Grapalat" w:hAnsi="GHEA Grapalat" w:cs="Sylfaen"/>
          <w:b/>
          <w:sz w:val="20"/>
          <w:lang w:val="es-ES"/>
        </w:rPr>
        <w:lastRenderedPageBreak/>
        <w:t>Հավելված</w:t>
      </w:r>
      <w:r w:rsidRPr="001304AC">
        <w:rPr>
          <w:rFonts w:ascii="GHEA Grapalat" w:hAnsi="GHEA Grapalat" w:cs="Arial"/>
          <w:b/>
          <w:sz w:val="20"/>
          <w:lang w:val="es-ES"/>
        </w:rPr>
        <w:t xml:space="preserve">  N 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Heading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FootnoteReference"/>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lastRenderedPageBreak/>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FootnoteReference"/>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BodyTextIndent3"/>
        <w:spacing w:line="240" w:lineRule="auto"/>
        <w:ind w:firstLine="0"/>
        <w:rPr>
          <w:rFonts w:ascii="GHEA Grapalat" w:hAnsi="GHEA Grapalat" w:cs="Sylfaen"/>
          <w:b/>
          <w:lang w:val="hy-AM"/>
        </w:rPr>
      </w:pPr>
      <w:r w:rsidRPr="001304AC">
        <w:rPr>
          <w:rFonts w:ascii="GHEA Grapalat" w:hAnsi="GHEA Grapalat" w:cs="Sylfaen"/>
          <w:b/>
          <w:lang w:val="hy-AM"/>
        </w:rPr>
        <w:br w:type="page"/>
      </w:r>
      <w:r w:rsidRPr="001304AC">
        <w:rPr>
          <w:rFonts w:ascii="GHEA Grapalat" w:hAnsi="GHEA Grapalat" w:cs="Sylfaen"/>
          <w:b/>
          <w:lang w:val="hy-AM"/>
        </w:rPr>
        <w:lastRenderedPageBreak/>
        <w:t xml:space="preserve"> </w:t>
      </w:r>
    </w:p>
    <w:p w:rsidR="00880AA5" w:rsidRPr="001304AC" w:rsidRDefault="00880AA5" w:rsidP="00880AA5">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Heading3"/>
        <w:spacing w:line="240" w:lineRule="auto"/>
        <w:ind w:firstLine="567"/>
        <w:jc w:val="left"/>
        <w:rPr>
          <w:rFonts w:ascii="GHEA Grapalat" w:hAnsi="GHEA Grapalat"/>
          <w:b/>
          <w:lang w:val="hy-AM"/>
        </w:rPr>
      </w:pP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Heading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Heading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5"/>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880AA5" w:rsidRPr="001304AC" w:rsidTr="008136AE">
        <w:tc>
          <w:tcPr>
            <w:tcW w:w="1368" w:type="dxa"/>
            <w:vMerge/>
            <w:vAlign w:val="center"/>
          </w:tcPr>
          <w:p w:rsidR="00880AA5" w:rsidRPr="001304AC" w:rsidRDefault="00880AA5" w:rsidP="008136AE">
            <w:pPr>
              <w:jc w:val="center"/>
              <w:rPr>
                <w:rFonts w:ascii="GHEA Grapalat" w:hAnsi="GHEA Grapalat"/>
                <w:b/>
                <w:bCs/>
                <w:sz w:val="16"/>
                <w:szCs w:val="18"/>
                <w:lang w:val="es-ES"/>
              </w:rPr>
            </w:pPr>
          </w:p>
        </w:tc>
        <w:tc>
          <w:tcPr>
            <w:tcW w:w="146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rPr>
              <w:t>ֆ</w:t>
            </w:r>
            <w:r w:rsidRPr="001304AC">
              <w:rPr>
                <w:rFonts w:ascii="GHEA Grapalat" w:hAnsi="GHEA Grapalat"/>
                <w:b/>
                <w:bCs/>
                <w:sz w:val="16"/>
                <w:szCs w:val="18"/>
                <w:lang w:val="hy-AM"/>
              </w:rPr>
              <w:t>իրմային անվանումը</w:t>
            </w:r>
          </w:p>
        </w:tc>
        <w:tc>
          <w:tcPr>
            <w:tcW w:w="2003"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ապրանքային նշանը</w:t>
            </w:r>
          </w:p>
        </w:tc>
        <w:tc>
          <w:tcPr>
            <w:tcW w:w="1757" w:type="dxa"/>
            <w:vAlign w:val="center"/>
          </w:tcPr>
          <w:p w:rsidR="00880AA5" w:rsidRPr="001304AC" w:rsidRDefault="00880AA5" w:rsidP="008136AE">
            <w:pPr>
              <w:jc w:val="center"/>
              <w:rPr>
                <w:rFonts w:ascii="GHEA Grapalat" w:hAnsi="GHEA Grapalat"/>
                <w:b/>
                <w:bCs/>
                <w:sz w:val="16"/>
                <w:szCs w:val="18"/>
                <w:lang w:val="hy-AM"/>
              </w:rPr>
            </w:pPr>
            <w:r w:rsidRPr="001304AC">
              <w:rPr>
                <w:rFonts w:ascii="GHEA Grapalat" w:hAnsi="GHEA Grapalat"/>
                <w:b/>
                <w:bCs/>
                <w:sz w:val="16"/>
                <w:szCs w:val="18"/>
                <w:lang w:val="hy-AM"/>
              </w:rPr>
              <w:t>մոդելը</w:t>
            </w:r>
          </w:p>
        </w:tc>
        <w:tc>
          <w:tcPr>
            <w:tcW w:w="153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1800" w:type="dxa"/>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r w:rsidR="00880AA5" w:rsidRPr="001304AC" w:rsidTr="008136AE">
        <w:tc>
          <w:tcPr>
            <w:tcW w:w="1368" w:type="dxa"/>
          </w:tcPr>
          <w:p w:rsidR="00880AA5" w:rsidRPr="001304AC" w:rsidRDefault="00880AA5" w:rsidP="008136AE">
            <w:pPr>
              <w:pStyle w:val="Heading3"/>
              <w:spacing w:line="240" w:lineRule="auto"/>
              <w:jc w:val="left"/>
              <w:rPr>
                <w:rFonts w:ascii="GHEA Grapalat" w:hAnsi="GHEA Grapalat"/>
                <w:b/>
                <w:lang w:val="hy-AM"/>
              </w:rPr>
            </w:pPr>
          </w:p>
        </w:tc>
        <w:tc>
          <w:tcPr>
            <w:tcW w:w="1460" w:type="dxa"/>
          </w:tcPr>
          <w:p w:rsidR="00880AA5" w:rsidRPr="001304AC" w:rsidRDefault="00880AA5" w:rsidP="008136AE">
            <w:pPr>
              <w:pStyle w:val="Heading3"/>
              <w:spacing w:line="240" w:lineRule="auto"/>
              <w:jc w:val="left"/>
              <w:rPr>
                <w:rFonts w:ascii="GHEA Grapalat" w:hAnsi="GHEA Grapalat"/>
                <w:b/>
                <w:lang w:val="hy-AM"/>
              </w:rPr>
            </w:pPr>
          </w:p>
        </w:tc>
        <w:tc>
          <w:tcPr>
            <w:tcW w:w="2003" w:type="dxa"/>
          </w:tcPr>
          <w:p w:rsidR="00880AA5" w:rsidRPr="001304AC" w:rsidRDefault="00880AA5" w:rsidP="008136AE">
            <w:pPr>
              <w:pStyle w:val="Heading3"/>
              <w:spacing w:line="240" w:lineRule="auto"/>
              <w:jc w:val="left"/>
              <w:rPr>
                <w:rFonts w:ascii="GHEA Grapalat" w:hAnsi="GHEA Grapalat"/>
                <w:b/>
                <w:lang w:val="hy-AM"/>
              </w:rPr>
            </w:pPr>
          </w:p>
        </w:tc>
        <w:tc>
          <w:tcPr>
            <w:tcW w:w="1757" w:type="dxa"/>
          </w:tcPr>
          <w:p w:rsidR="00880AA5" w:rsidRPr="001304AC" w:rsidRDefault="00880AA5" w:rsidP="008136AE">
            <w:pPr>
              <w:pStyle w:val="Heading3"/>
              <w:spacing w:line="240" w:lineRule="auto"/>
              <w:jc w:val="left"/>
              <w:rPr>
                <w:rFonts w:ascii="GHEA Grapalat" w:hAnsi="GHEA Grapalat"/>
                <w:b/>
                <w:lang w:val="hy-AM"/>
              </w:rPr>
            </w:pPr>
          </w:p>
        </w:tc>
        <w:tc>
          <w:tcPr>
            <w:tcW w:w="1530" w:type="dxa"/>
          </w:tcPr>
          <w:p w:rsidR="00880AA5" w:rsidRPr="001304AC" w:rsidRDefault="00880AA5" w:rsidP="008136AE">
            <w:pPr>
              <w:pStyle w:val="Heading3"/>
              <w:spacing w:line="240" w:lineRule="auto"/>
              <w:jc w:val="left"/>
              <w:rPr>
                <w:rFonts w:ascii="GHEA Grapalat" w:hAnsi="GHEA Grapalat"/>
                <w:b/>
                <w:lang w:val="hy-AM"/>
              </w:rPr>
            </w:pPr>
          </w:p>
        </w:tc>
        <w:tc>
          <w:tcPr>
            <w:tcW w:w="1800" w:type="dxa"/>
          </w:tcPr>
          <w:p w:rsidR="00880AA5" w:rsidRPr="001304AC" w:rsidRDefault="00880AA5" w:rsidP="008136AE">
            <w:pPr>
              <w:pStyle w:val="Heading3"/>
              <w:spacing w:line="240" w:lineRule="auto"/>
              <w:jc w:val="left"/>
              <w:rPr>
                <w:rFonts w:ascii="GHEA Grapalat" w:hAnsi="GHEA Grapalat"/>
                <w:b/>
                <w:lang w:val="hy-AM"/>
              </w:rPr>
            </w:pPr>
          </w:p>
        </w:tc>
      </w:tr>
    </w:tbl>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pStyle w:val="Heading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FootnoteText"/>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880AA5" w:rsidRPr="001304AC" w:rsidRDefault="00880AA5" w:rsidP="00880AA5">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0B1088">
      <w:pPr>
        <w:pStyle w:val="BodyTextIndent3"/>
        <w:spacing w:line="240" w:lineRule="auto"/>
        <w:ind w:firstLine="0"/>
        <w:jc w:val="right"/>
        <w:rPr>
          <w:rFonts w:ascii="GHEA Grapalat" w:hAnsi="GHEA Grapalat"/>
          <w:b/>
          <w:lang w:val="hy-AM"/>
        </w:rPr>
      </w:pPr>
    </w:p>
    <w:p w:rsidR="00BF1194" w:rsidRPr="001304AC" w:rsidRDefault="00BF1194" w:rsidP="00BF1194">
      <w:pPr>
        <w:pStyle w:val="Heading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lastRenderedPageBreak/>
        <w:t>Հավելված</w:t>
      </w:r>
      <w:r w:rsidRPr="001304AC">
        <w:rPr>
          <w:rFonts w:ascii="GHEA Grapalat" w:hAnsi="GHEA Grapalat" w:cs="Arial"/>
          <w:b/>
          <w:i w:val="0"/>
          <w:lang w:val="hy-AM"/>
        </w:rPr>
        <w:t xml:space="preserve"> 1.2**</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BodyTextIndent3"/>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BodyTextIndent3"/>
        <w:spacing w:line="240" w:lineRule="auto"/>
        <w:ind w:firstLine="0"/>
        <w:jc w:val="right"/>
        <w:rPr>
          <w:rFonts w:ascii="GHEA Grapalat" w:hAnsi="GHEA Grapalat"/>
          <w:b/>
          <w:lang w:val="es-ES"/>
        </w:rPr>
      </w:pPr>
    </w:p>
    <w:p w:rsidR="00BF1194" w:rsidRPr="001304AC" w:rsidRDefault="002929EF" w:rsidP="002929EF">
      <w:pPr>
        <w:pStyle w:val="BodyTextIndent3"/>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lastRenderedPageBreak/>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 xml:space="preserve">Փողոցի անվանումը, շենքը </w:t>
            </w:r>
            <w:r w:rsidRPr="001304AC">
              <w:rPr>
                <w:rFonts w:ascii="GHEA Grapalat" w:eastAsia="GHEA Grapalat" w:hAnsi="GHEA Grapalat" w:cs="GHEA Grapalat"/>
                <w:color w:val="000000"/>
              </w:rPr>
              <w:lastRenderedPageBreak/>
              <w:t>(տունը),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1304AC">
              <w:rPr>
                <w:rFonts w:ascii="GHEA Grapalat" w:eastAsia="GHEA Grapalat" w:hAnsi="GHEA Grapalat" w:cs="GHEA Grapalat"/>
              </w:rPr>
              <w:lastRenderedPageBreak/>
              <w:t>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lastRenderedPageBreak/>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lastRenderedPageBreak/>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BodyTextIndent3"/>
        <w:spacing w:line="240" w:lineRule="auto"/>
        <w:jc w:val="right"/>
        <w:rPr>
          <w:rFonts w:ascii="GHEA Grapalat" w:hAnsi="GHEA Grapalat" w:cs="Arial"/>
          <w:b/>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i/>
          <w:sz w:val="16"/>
          <w:szCs w:val="16"/>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pStyle w:val="BodyTextIndent3"/>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lastRenderedPageBreak/>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1304AC">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1304AC">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1304AC">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1304AC">
        <w:rPr>
          <w:rFonts w:ascii="GHEA Grapalat" w:eastAsia="GHEA Grapalat" w:hAnsi="GHEA Grapalat" w:cs="GHEA Grapalat"/>
        </w:rPr>
        <w:lastRenderedPageBreak/>
        <w:t xml:space="preserve">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lastRenderedPageBreak/>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BodyTextIndent3"/>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BodyTextIndent3"/>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BodyTextIndent3"/>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lastRenderedPageBreak/>
        <w:t>Հավելված</w:t>
      </w:r>
      <w:r w:rsidR="008136AE" w:rsidRPr="001304AC">
        <w:rPr>
          <w:rFonts w:ascii="GHEA Grapalat" w:hAnsi="GHEA Grapalat" w:cs="Arial"/>
          <w:b/>
          <w:lang w:val="hy-AM"/>
        </w:rPr>
        <w:t xml:space="preserve"> 2</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BodyTextIndent3"/>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3D29B7"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3D29B7"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3D29B7"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3D29B7"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FootnoteReference"/>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hy-AM"/>
        </w:rPr>
      </w:pPr>
    </w:p>
    <w:p w:rsidR="008136AE" w:rsidRPr="001304AC" w:rsidRDefault="008136AE" w:rsidP="008136AE">
      <w:pPr>
        <w:pStyle w:val="BodyTextIndent3"/>
        <w:spacing w:line="240" w:lineRule="auto"/>
        <w:jc w:val="right"/>
        <w:rPr>
          <w:rFonts w:ascii="GHEA Grapalat" w:hAnsi="GHEA Grapalat"/>
          <w:i/>
          <w:lang w:val="es-ES" w:eastAsia="ru-RU"/>
        </w:rPr>
      </w:pPr>
    </w:p>
    <w:p w:rsidR="000B1088" w:rsidRPr="001304AC" w:rsidDel="000B1088" w:rsidRDefault="00B2572B" w:rsidP="008136AE">
      <w:pPr>
        <w:pStyle w:val="BodyTextIndent3"/>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cs="Sylfaen"/>
          <w:b/>
          <w:lang w:val="hy-AM"/>
        </w:rPr>
        <w:lastRenderedPageBreak/>
        <w:t>Հավելված</w:t>
      </w:r>
      <w:r w:rsidRPr="001304AC">
        <w:rPr>
          <w:rFonts w:ascii="GHEA Grapalat" w:hAnsi="GHEA Grapalat" w:cs="Arial"/>
          <w:b/>
          <w:lang w:val="hy-AM"/>
        </w:rPr>
        <w:t xml:space="preserve"> 4.2</w:t>
      </w:r>
    </w:p>
    <w:p w:rsidR="00830AF7" w:rsidRPr="001304AC" w:rsidRDefault="00830AF7" w:rsidP="00830AF7">
      <w:pPr>
        <w:pStyle w:val="BodyTextIndent3"/>
        <w:spacing w:line="240" w:lineRule="auto"/>
        <w:jc w:val="right"/>
        <w:rPr>
          <w:rFonts w:ascii="GHEA Grapalat" w:hAnsi="GHEA Grapalat" w:cs="Arial"/>
          <w:b/>
          <w:lang w:val="hy-AM"/>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BodyTextIndent3"/>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lastRenderedPageBreak/>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3D29B7"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3D29B7"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3D29B7"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3D29B7"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3D29B7"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pStyle w:val="BodyTextIndent"/>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5.1</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BodyTextIndent3"/>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3D29B7">
        <w:rPr>
          <w:rFonts w:ascii="GHEA Grapalat" w:hAnsi="GHEA Grapalat"/>
          <w:b/>
          <w:color w:val="000000"/>
          <w:sz w:val="20"/>
          <w:szCs w:val="20"/>
          <w:lang w:val="hy-AM"/>
        </w:rPr>
        <w:t>ԳՀԱՊՁԲ-ՀՎԿԱԿ-2023-22</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BodyTextIndent3"/>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lastRenderedPageBreak/>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lastRenderedPageBreak/>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lastRenderedPageBreak/>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w:t>
            </w:r>
            <w:r w:rsidRPr="001304A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lastRenderedPageBreak/>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3D29B7"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3D29B7"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1304AC">
              <w:rPr>
                <w:rFonts w:ascii="GHEA Grapalat" w:hAnsi="GHEA Grapalat"/>
                <w:sz w:val="20"/>
                <w:szCs w:val="20"/>
              </w:rPr>
              <w:lastRenderedPageBreak/>
              <w:t>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lastRenderedPageBreak/>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3D29B7"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3D29B7"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3D29B7"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lastRenderedPageBreak/>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
        <w:jc w:val="right"/>
        <w:rPr>
          <w:rFonts w:ascii="GHEA Grapalat" w:hAnsi="GHEA Grapalat" w:cs="Sylfaen"/>
          <w:i w:val="0"/>
          <w:lang w:val="en-US"/>
        </w:rPr>
      </w:pP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lastRenderedPageBreak/>
        <w:t>Հավելված 6</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b/>
          <w:color w:val="000000"/>
          <w:lang w:val="hy-AM"/>
        </w:rPr>
        <w:t>«</w:t>
      </w:r>
      <w:r w:rsidR="003D29B7">
        <w:rPr>
          <w:rFonts w:ascii="GHEA Grapalat" w:hAnsi="GHEA Grapalat"/>
          <w:b/>
          <w:color w:val="000000"/>
          <w:lang w:val="hy-AM"/>
        </w:rPr>
        <w:t>ԳՀԱՊՁԲ-ՀՎԿԱԿ-2023-22</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BodyTextIndent3"/>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D12240" w:rsidP="00D12240">
      <w:pPr>
        <w:ind w:firstLine="720"/>
        <w:jc w:val="both"/>
        <w:rPr>
          <w:rFonts w:ascii="GHEA Grapalat" w:hAnsi="GHEA Grapalat"/>
          <w:sz w:val="20"/>
          <w:lang w:val="hy-AM"/>
        </w:rPr>
      </w:pPr>
      <w:r w:rsidRPr="001304AC">
        <w:rPr>
          <w:rFonts w:ascii="GHEA Grapalat" w:hAnsi="GHEA Grapalat"/>
          <w:u w:val="single"/>
          <w:lang w:val="hy-AM"/>
        </w:rPr>
        <w:t xml:space="preserve">______                         </w:t>
      </w:r>
      <w:r w:rsidRPr="001304AC">
        <w:rPr>
          <w:rFonts w:ascii="GHEA Grapalat" w:hAnsi="GHEA Grapalat"/>
          <w:sz w:val="20"/>
          <w:lang w:val="hy-AM"/>
        </w:rPr>
        <w:t>-ը ի դեմս _____</w:t>
      </w:r>
      <w:r w:rsidRPr="001304AC">
        <w:rPr>
          <w:rFonts w:ascii="GHEA Grapalat" w:hAnsi="GHEA Grapalat"/>
          <w:sz w:val="20"/>
          <w:u w:val="single"/>
          <w:lang w:val="hy-AM"/>
        </w:rPr>
        <w:t xml:space="preserve">                     </w:t>
      </w:r>
      <w:r w:rsidRPr="001304AC">
        <w:rPr>
          <w:rFonts w:ascii="GHEA Grapalat" w:hAnsi="GHEA Grapalat"/>
          <w:sz w:val="20"/>
          <w:lang w:val="hy-AM"/>
        </w:rPr>
        <w:t>-ի, որը գործում է</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Գնորդ</w:t>
      </w:r>
      <w:r w:rsidRPr="001304AC">
        <w:rPr>
          <w:rFonts w:ascii="GHEA Grapalat" w:hAnsi="GHEA Grapalat"/>
          <w:lang w:val="hy-AM"/>
        </w:rPr>
        <w:t>»</w:t>
      </w:r>
      <w:r w:rsidRPr="001304AC">
        <w:rPr>
          <w:rFonts w:ascii="GHEA Grapalat" w:hAnsi="GHEA Grapalat"/>
          <w:sz w:val="20"/>
          <w:lang w:val="hy-AM"/>
        </w:rPr>
        <w:t xml:space="preserve">, մի կողմից,  և __________________-ը, ի դեմս տնօրեն _____________________-ի, որը գործում է </w:t>
      </w:r>
      <w:r w:rsidRPr="001304AC">
        <w:rPr>
          <w:rFonts w:ascii="GHEA Grapalat" w:hAnsi="GHEA Grapalat"/>
          <w:sz w:val="20"/>
          <w:u w:val="single"/>
          <w:lang w:val="hy-AM"/>
        </w:rPr>
        <w:t xml:space="preserve">                       </w:t>
      </w:r>
      <w:r w:rsidRPr="001304AC">
        <w:rPr>
          <w:rFonts w:ascii="GHEA Grapalat" w:hAnsi="GHEA Grapalat"/>
          <w:sz w:val="20"/>
          <w:lang w:val="hy-AM"/>
        </w:rPr>
        <w:t xml:space="preserve">-ի կանոնադրության հիման վրա, այսուհետ </w:t>
      </w:r>
      <w:r w:rsidRPr="001304AC">
        <w:rPr>
          <w:rFonts w:ascii="GHEA Grapalat" w:hAnsi="GHEA Grapalat"/>
          <w:lang w:val="hy-AM"/>
        </w:rPr>
        <w:t>«</w:t>
      </w:r>
      <w:r w:rsidRPr="001304AC">
        <w:rPr>
          <w:rFonts w:ascii="GHEA Grapalat" w:hAnsi="GHEA Grapalat"/>
          <w:sz w:val="20"/>
          <w:lang w:val="hy-AM"/>
        </w:rPr>
        <w:t>Վաճառող</w:t>
      </w:r>
      <w:r w:rsidRPr="001304AC">
        <w:rPr>
          <w:rFonts w:ascii="GHEA Grapalat" w:hAnsi="GHEA Grapalat"/>
          <w:lang w:val="hy-AM"/>
        </w:rPr>
        <w:t>»</w:t>
      </w:r>
      <w:r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1304AC">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FootnoteReference"/>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cs="Sylfaen"/>
          <w:sz w:val="20"/>
          <w:lang w:val="hy-AM"/>
        </w:rPr>
        <w:t>3.2 Պայմանա</w:t>
      </w:r>
      <w:r w:rsidRPr="001304AC">
        <w:rPr>
          <w:rFonts w:ascii="GHEA Grapalat" w:hAnsi="GHEA Grapalat" w:cs="Times Armenian"/>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գ</w:t>
      </w:r>
      <w:r w:rsidRPr="001304AC">
        <w:rPr>
          <w:rFonts w:ascii="GHEA Grapalat" w:hAnsi="GHEA Grapalat" w:cs="Sylfaen"/>
          <w:sz w:val="20"/>
          <w:lang w:val="hy-AM"/>
        </w:rPr>
        <w:t>նից</w:t>
      </w:r>
      <w:r w:rsidRPr="001304AC">
        <w:rPr>
          <w:rFonts w:ascii="GHEA Grapalat" w:hAnsi="GHEA Grapalat" w:cs="Times Armenian"/>
          <w:sz w:val="20"/>
          <w:lang w:val="hy-AM"/>
        </w:rPr>
        <w:t xml:space="preserve">` մինչև </w:t>
      </w:r>
      <w:r w:rsidRPr="001304AC">
        <w:rPr>
          <w:rFonts w:ascii="GHEA Grapalat" w:hAnsi="GHEA Grapalat" w:cs="Times Armenian"/>
          <w:sz w:val="20"/>
          <w:u w:val="single"/>
          <w:lang w:val="hy-AM"/>
        </w:rPr>
        <w:t xml:space="preserve">             </w:t>
      </w:r>
      <w:r w:rsidRPr="001304AC">
        <w:rPr>
          <w:rFonts w:ascii="GHEA Grapalat" w:hAnsi="GHEA Grapalat" w:cs="Times Armenian"/>
          <w:sz w:val="20"/>
          <w:lang w:val="hy-AM"/>
        </w:rPr>
        <w:t xml:space="preserve"> </w:t>
      </w:r>
      <w:r w:rsidRPr="001304AC">
        <w:rPr>
          <w:rFonts w:ascii="GHEA Grapalat" w:hAnsi="GHEA Grapalat" w:cs="Sylfaen"/>
          <w:sz w:val="20"/>
          <w:lang w:val="hy-AM"/>
        </w:rPr>
        <w:t>ՀՀ</w:t>
      </w:r>
      <w:r w:rsidRPr="001304AC">
        <w:rPr>
          <w:rFonts w:ascii="GHEA Grapalat" w:hAnsi="GHEA Grapalat" w:cs="Times Armenian"/>
          <w:sz w:val="20"/>
          <w:lang w:val="hy-AM"/>
        </w:rPr>
        <w:t xml:space="preserve"> </w:t>
      </w:r>
      <w:r w:rsidRPr="001304AC">
        <w:rPr>
          <w:rFonts w:ascii="GHEA Grapalat" w:hAnsi="GHEA Grapalat" w:cs="Sylfaen"/>
          <w:sz w:val="20"/>
          <w:lang w:val="hy-AM"/>
        </w:rPr>
        <w:t>դրամը</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փոխանցում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Վաճառողի </w:t>
      </w:r>
      <w:r w:rsidRPr="001304AC">
        <w:rPr>
          <w:rFonts w:ascii="GHEA Grapalat" w:hAnsi="GHEA Grapalat" w:cs="Sylfaen"/>
          <w:sz w:val="20"/>
          <w:lang w:val="hy-AM"/>
        </w:rPr>
        <w:t>բանկային</w:t>
      </w:r>
      <w:r w:rsidRPr="001304AC">
        <w:rPr>
          <w:rFonts w:ascii="GHEA Grapalat" w:hAnsi="GHEA Grapalat" w:cs="Times Armenian"/>
          <w:sz w:val="20"/>
          <w:lang w:val="hy-AM"/>
        </w:rPr>
        <w:t xml:space="preserve"> </w:t>
      </w:r>
      <w:r w:rsidRPr="001304AC">
        <w:rPr>
          <w:rFonts w:ascii="GHEA Grapalat" w:hAnsi="GHEA Grapalat" w:cs="Sylfaen"/>
          <w:sz w:val="20"/>
          <w:lang w:val="hy-AM"/>
        </w:rPr>
        <w:t>հաշվին</w:t>
      </w:r>
      <w:r w:rsidRPr="001304AC">
        <w:rPr>
          <w:rFonts w:ascii="GHEA Grapalat" w:hAnsi="GHEA Grapalat" w:cs="Times Armenian"/>
          <w:sz w:val="20"/>
          <w:lang w:val="hy-AM"/>
        </w:rPr>
        <w:t xml:space="preserve">` </w:t>
      </w:r>
      <w:r w:rsidRPr="001304AC">
        <w:rPr>
          <w:rFonts w:ascii="GHEA Grapalat" w:hAnsi="GHEA Grapalat" w:cs="Sylfaen"/>
          <w:sz w:val="20"/>
          <w:lang w:val="hy-AM"/>
        </w:rPr>
        <w:t>որպես</w:t>
      </w:r>
      <w:r w:rsidRPr="001304AC">
        <w:rPr>
          <w:rFonts w:ascii="GHEA Grapalat" w:hAnsi="GHEA Grapalat" w:cs="Times Armenian"/>
          <w:sz w:val="20"/>
          <w:lang w:val="hy-AM"/>
        </w:rPr>
        <w:t xml:space="preserve"> </w:t>
      </w:r>
      <w:r w:rsidRPr="001304AC">
        <w:rPr>
          <w:rFonts w:ascii="GHEA Grapalat" w:hAnsi="GHEA Grapalat" w:cs="Sylfaen"/>
          <w:sz w:val="20"/>
          <w:lang w:val="hy-AM"/>
        </w:rPr>
        <w:t>կանխավճար։ Կանխավճարի</w:t>
      </w:r>
      <w:r w:rsidRPr="001304AC">
        <w:rPr>
          <w:rFonts w:ascii="GHEA Grapalat" w:hAnsi="GHEA Grapalat" w:cs="Times Armenian"/>
          <w:sz w:val="20"/>
          <w:lang w:val="hy-AM"/>
        </w:rPr>
        <w:t xml:space="preserve"> </w:t>
      </w:r>
      <w:r w:rsidRPr="001304AC">
        <w:rPr>
          <w:rFonts w:ascii="GHEA Grapalat" w:hAnsi="GHEA Grapalat" w:cs="Sylfaen"/>
          <w:sz w:val="20"/>
          <w:lang w:val="hy-AM"/>
        </w:rPr>
        <w:t>մարումն</w:t>
      </w:r>
      <w:r w:rsidRPr="001304AC">
        <w:rPr>
          <w:rFonts w:ascii="GHEA Grapalat" w:hAnsi="GHEA Grapalat" w:cs="Times Armenian"/>
          <w:sz w:val="20"/>
          <w:lang w:val="hy-AM"/>
        </w:rPr>
        <w:t xml:space="preserve"> </w:t>
      </w:r>
      <w:r w:rsidRPr="001304AC">
        <w:rPr>
          <w:rFonts w:ascii="GHEA Grapalat" w:hAnsi="GHEA Grapalat" w:cs="Sylfaen"/>
          <w:sz w:val="20"/>
          <w:lang w:val="hy-AM"/>
        </w:rPr>
        <w:t>իրականացվում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sz w:val="20"/>
          <w:lang w:val="hy-AM"/>
        </w:rPr>
        <w:t xml:space="preserve">հանձնման-ընդունման </w:t>
      </w:r>
      <w:r w:rsidRPr="001304AC">
        <w:rPr>
          <w:rFonts w:ascii="GHEA Grapalat" w:hAnsi="GHEA Grapalat" w:cs="Sylfaen"/>
          <w:sz w:val="20"/>
          <w:lang w:val="hy-AM"/>
        </w:rPr>
        <w:t>արձանագրությունների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հիման</w:t>
      </w:r>
      <w:r w:rsidRPr="001304AC">
        <w:rPr>
          <w:rFonts w:ascii="GHEA Grapalat" w:hAnsi="GHEA Grapalat" w:cs="Times Armenian"/>
          <w:sz w:val="20"/>
          <w:lang w:val="hy-AM"/>
        </w:rPr>
        <w:t xml:space="preserve"> </w:t>
      </w:r>
      <w:r w:rsidRPr="001304AC">
        <w:rPr>
          <w:rFonts w:ascii="GHEA Grapalat" w:hAnsi="GHEA Grapalat" w:cs="Sylfaen"/>
          <w:sz w:val="20"/>
          <w:lang w:val="hy-AM"/>
        </w:rPr>
        <w:t>վրա</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կատարվող</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վճարումներից</w:t>
      </w:r>
      <w:r w:rsidRPr="001304AC">
        <w:rPr>
          <w:rFonts w:ascii="GHEA Grapalat" w:hAnsi="GHEA Grapalat" w:cs="Times Armenian"/>
          <w:sz w:val="20"/>
          <w:lang w:val="hy-AM"/>
        </w:rPr>
        <w:t xml:space="preserve"> </w:t>
      </w:r>
      <w:r w:rsidRPr="001304AC">
        <w:rPr>
          <w:rFonts w:ascii="GHEA Grapalat" w:hAnsi="GHEA Grapalat" w:cs="Sylfaen"/>
          <w:sz w:val="20"/>
          <w:lang w:val="hy-AM"/>
        </w:rPr>
        <w:t>նվազեցումներ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պահումներ</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կատարելու</w:t>
      </w:r>
      <w:r w:rsidRPr="001304AC">
        <w:rPr>
          <w:rFonts w:ascii="GHEA Grapalat" w:hAnsi="GHEA Grapalat" w:cs="Times Armenian"/>
          <w:sz w:val="20"/>
          <w:lang w:val="hy-AM"/>
        </w:rPr>
        <w:t xml:space="preserve"> </w:t>
      </w:r>
      <w:r w:rsidRPr="001304AC">
        <w:rPr>
          <w:rFonts w:ascii="GHEA Grapalat" w:hAnsi="GHEA Grapalat" w:cs="Sylfaen"/>
          <w:sz w:val="20"/>
          <w:lang w:val="hy-AM"/>
        </w:rPr>
        <w:t>ձևով</w:t>
      </w:r>
      <w:r w:rsidRPr="001304AC">
        <w:rPr>
          <w:rFonts w:ascii="GHEA Grapalat" w:hAnsi="GHEA Grapalat" w:cs="Times Armenian"/>
          <w:sz w:val="20"/>
          <w:lang w:val="hy-AM"/>
        </w:rPr>
        <w:t>։ Ընդ որում մինչև կանխավճարի ամբողջական մարումը, Վաճառողին վճարումներ չեն կատարվում</w:t>
      </w:r>
      <w:r w:rsidRPr="001304AC">
        <w:rPr>
          <w:rFonts w:ascii="GHEA Grapalat" w:hAnsi="GHEA Grapalat" w:cs="Sylfaen"/>
          <w:sz w:val="20"/>
          <w:lang w:val="hy-AM"/>
        </w:rPr>
        <w:t>:</w:t>
      </w:r>
      <w:r w:rsidRPr="001304AC">
        <w:rPr>
          <w:rFonts w:ascii="GHEA Grapalat" w:hAnsi="GHEA Grapalat" w:cs="Sylfaen"/>
          <w:sz w:val="20"/>
          <w:vertAlign w:val="superscript"/>
          <w:lang w:val="hy-AM"/>
        </w:rPr>
        <w:t>18</w:t>
      </w:r>
      <w:r w:rsidRPr="001304AC">
        <w:rPr>
          <w:rFonts w:ascii="GHEA Grapalat" w:hAnsi="GHEA Grapalat" w:cs="Sylfaen"/>
          <w:color w:val="FFFFFF"/>
          <w:sz w:val="20"/>
          <w:vertAlign w:val="superscript"/>
          <w:lang w:val="hy-AM"/>
        </w:rPr>
        <w:t>30</w:t>
      </w:r>
      <w:r w:rsidRPr="001304AC">
        <w:rPr>
          <w:rStyle w:val="FootnoteReference"/>
          <w:rFonts w:ascii="GHEA Grapalat" w:hAnsi="GHEA Grapalat" w:cs="Sylfaen"/>
          <w:color w:val="FFFFFF"/>
          <w:sz w:val="20"/>
          <w:lang w:val="hy-AM"/>
        </w:rPr>
        <w:footnoteReference w:id="7"/>
      </w:r>
      <w:r w:rsidRPr="001304AC">
        <w:rPr>
          <w:rFonts w:ascii="GHEA Grapalat" w:hAnsi="GHEA Grapalat"/>
          <w:sz w:val="20"/>
          <w:lang w:val="hy-AM"/>
        </w:rPr>
        <w:t xml:space="preserve">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FootnoteReference"/>
          <w:rFonts w:ascii="GHEA Grapalat" w:hAnsi="GHEA Grapalat"/>
          <w:color w:val="FFFFFF"/>
          <w:sz w:val="20"/>
          <w:lang w:val="hy-AM"/>
        </w:rPr>
        <w:footnoteReference w:id="8"/>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lastRenderedPageBreak/>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FootnoteReference"/>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FootnoteReference"/>
          <w:rFonts w:ascii="GHEA Grapalat" w:hAnsi="GHEA Grapalat"/>
          <w:color w:val="FFFFFF"/>
          <w:sz w:val="20"/>
          <w:lang w:val="pt-BR"/>
        </w:rPr>
        <w:footnoteReference w:id="10"/>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lastRenderedPageBreak/>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4"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4"/>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w:t>
      </w:r>
      <w:r w:rsidR="008D6A2E" w:rsidRPr="001304AC">
        <w:rPr>
          <w:rFonts w:ascii="GHEA Grapalat" w:hAnsi="GHEA Grapalat"/>
          <w:sz w:val="20"/>
          <w:szCs w:val="20"/>
          <w:lang w:val="hy-AM" w:eastAsia="ru-RU"/>
        </w:rPr>
        <w:t xml:space="preserve">N </w:t>
      </w:r>
      <w:r w:rsidR="008D6A2E" w:rsidRPr="008D6A2E">
        <w:rPr>
          <w:rFonts w:ascii="GHEA Grapalat" w:hAnsi="GHEA Grapalat"/>
          <w:sz w:val="20"/>
          <w:szCs w:val="20"/>
          <w:lang w:val="hy-AM" w:eastAsia="ru-RU"/>
        </w:rPr>
        <w:t>1</w:t>
      </w:r>
      <w:r w:rsidR="008D6A2E" w:rsidRPr="001304AC">
        <w:rPr>
          <w:rFonts w:ascii="GHEA Grapalat" w:hAnsi="GHEA Grapalat"/>
          <w:sz w:val="20"/>
          <w:szCs w:val="20"/>
          <w:lang w:val="hy-AM" w:eastAsia="ru-RU"/>
        </w:rPr>
        <w:t>.1</w:t>
      </w:r>
      <w:r w:rsidR="008D6A2E" w:rsidRPr="008D6A2E">
        <w:rPr>
          <w:rFonts w:ascii="GHEA Grapalat" w:hAnsi="GHEA Grapalat"/>
          <w:sz w:val="20"/>
          <w:szCs w:val="20"/>
          <w:lang w:val="hy-AM" w:eastAsia="ru-RU"/>
        </w:rPr>
        <w:t xml:space="preserve">- </w:t>
      </w:r>
      <w:r w:rsidR="008D6A2E" w:rsidRPr="001304AC">
        <w:rPr>
          <w:rFonts w:ascii="GHEA Grapalat" w:hAnsi="GHEA Grapalat"/>
          <w:sz w:val="20"/>
          <w:szCs w:val="20"/>
          <w:lang w:val="hy-AM" w:eastAsia="ru-RU"/>
        </w:rPr>
        <w:t xml:space="preserve">N </w:t>
      </w:r>
      <w:r w:rsidR="008D6A2E" w:rsidRPr="008D6A2E">
        <w:rPr>
          <w:rFonts w:ascii="GHEA Grapalat" w:hAnsi="GHEA Grapalat"/>
          <w:sz w:val="20"/>
          <w:szCs w:val="20"/>
          <w:lang w:val="hy-AM" w:eastAsia="ru-RU"/>
        </w:rPr>
        <w:t>1</w:t>
      </w:r>
      <w:r w:rsidR="008D6A2E" w:rsidRPr="001304AC">
        <w:rPr>
          <w:rFonts w:ascii="GHEA Grapalat" w:hAnsi="GHEA Grapalat"/>
          <w:sz w:val="20"/>
          <w:szCs w:val="20"/>
          <w:lang w:val="hy-AM" w:eastAsia="ru-RU"/>
        </w:rPr>
        <w:t>.1</w:t>
      </w:r>
      <w:r w:rsidR="008D6A2E" w:rsidRPr="008D6A2E">
        <w:rPr>
          <w:rFonts w:ascii="GHEA Grapalat" w:hAnsi="GHEA Grapalat"/>
          <w:sz w:val="20"/>
          <w:szCs w:val="20"/>
          <w:lang w:val="hy-AM" w:eastAsia="ru-RU"/>
        </w:rPr>
        <w:t>3,</w:t>
      </w:r>
      <w:r w:rsidR="008D6A2E" w:rsidRPr="001304AC">
        <w:rPr>
          <w:rFonts w:ascii="GHEA Grapalat" w:hAnsi="GHEA Grapalat"/>
          <w:sz w:val="20"/>
          <w:szCs w:val="20"/>
          <w:lang w:val="hy-AM" w:eastAsia="ru-RU"/>
        </w:rPr>
        <w:t xml:space="preserve">  </w:t>
      </w:r>
      <w:r w:rsidRPr="001304AC">
        <w:rPr>
          <w:rFonts w:ascii="GHEA Grapalat" w:hAnsi="GHEA Grapalat"/>
          <w:sz w:val="20"/>
          <w:szCs w:val="20"/>
          <w:lang w:val="hy-AM" w:eastAsia="ru-RU"/>
        </w:rPr>
        <w:t>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FootnoteReference"/>
          <w:rFonts w:ascii="GHEA Grapalat" w:hAnsi="GHEA Grapalat"/>
          <w:b/>
          <w:color w:val="FFFFFF"/>
          <w:sz w:val="20"/>
          <w:szCs w:val="20"/>
          <w:lang w:val="hy-AM" w:eastAsia="ru-RU"/>
        </w:rPr>
        <w:footnoteReference w:id="11"/>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D12240">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D12240">
      <w:pPr>
        <w:rPr>
          <w:rFonts w:ascii="GHEA Grapalat" w:hAnsi="GHEA Grapalat"/>
          <w:sz w:val="20"/>
          <w:lang w:val="hy-AM"/>
        </w:rPr>
      </w:pPr>
    </w:p>
    <w:p w:rsidR="00D12240" w:rsidRPr="001304AC" w:rsidRDefault="00D12240" w:rsidP="00EF6A33">
      <w:pPr>
        <w:jc w:val="right"/>
        <w:rPr>
          <w:rFonts w:ascii="GHEA Grapalat" w:hAnsi="GHEA Grapalat"/>
          <w:i/>
          <w:sz w:val="18"/>
          <w:lang w:val="hy-AM"/>
        </w:rPr>
      </w:pPr>
      <w:r w:rsidRPr="001304AC">
        <w:rPr>
          <w:rFonts w:ascii="GHEA Grapalat" w:hAnsi="GHEA Grapalat"/>
          <w:i/>
          <w:sz w:val="18"/>
          <w:lang w:val="hy-AM"/>
        </w:rPr>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pStyle w:val="Heading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FootnoteText"/>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3D29B7" w:rsidTr="001304AC">
        <w:trPr>
          <w:tblCellSpacing w:w="7" w:type="dxa"/>
          <w:jc w:val="center"/>
        </w:trPr>
        <w:tc>
          <w:tcPr>
            <w:tcW w:w="0" w:type="auto"/>
            <w:vAlign w:val="center"/>
          </w:tcPr>
          <w:p w:rsidR="00D12240" w:rsidRPr="001304AC" w:rsidRDefault="00456A16" w:rsidP="001304AC">
            <w:pPr>
              <w:jc w:val="center"/>
              <w:rPr>
                <w:rFonts w:ascii="GHEA Grapalat" w:hAnsi="GHEA Grapalat"/>
                <w:iCs/>
                <w:color w:val="000000"/>
                <w:sz w:val="21"/>
                <w:szCs w:val="21"/>
                <w:lang w:val="pt-BR"/>
              </w:rPr>
            </w:pPr>
            <w:r w:rsidRPr="00456A16">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BodyTextIndent"/>
        <w:spacing w:line="240" w:lineRule="auto"/>
        <w:ind w:firstLine="0"/>
        <w:jc w:val="center"/>
        <w:rPr>
          <w:b/>
          <w:bCs/>
          <w:iCs/>
          <w:lang w:val="es-ES"/>
        </w:rPr>
      </w:pPr>
    </w:p>
    <w:p w:rsidR="00D12240" w:rsidRPr="001304AC" w:rsidRDefault="00D12240" w:rsidP="00D12240">
      <w:pPr>
        <w:pStyle w:val="BodyTextIndent"/>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BodyTextIndent"/>
        <w:spacing w:line="240" w:lineRule="auto"/>
        <w:ind w:firstLine="0"/>
        <w:rPr>
          <w:iCs/>
          <w:lang w:val="es-ES"/>
        </w:rPr>
      </w:pP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NormalWeb"/>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NormalWeb"/>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NormalWeb"/>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BodyTextIndent3"/>
        <w:spacing w:line="240" w:lineRule="auto"/>
        <w:jc w:val="right"/>
        <w:rPr>
          <w:rFonts w:ascii="GHEA Grapalat" w:hAnsi="GHEA Grapalat" w:cs="GHEA Grapalat"/>
          <w:sz w:val="22"/>
          <w:szCs w:val="22"/>
          <w:lang w:val="hy-AM"/>
        </w:rPr>
      </w:pPr>
    </w:p>
    <w:sectPr w:rsidR="00B2572B" w:rsidRPr="00131E9C" w:rsidSect="00D12240">
      <w:pgSz w:w="11906" w:h="16838" w:code="9"/>
      <w:pgMar w:top="720" w:right="662" w:bottom="426" w:left="1138"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9B7" w:rsidRDefault="003D29B7">
      <w:r>
        <w:separator/>
      </w:r>
    </w:p>
  </w:endnote>
  <w:endnote w:type="continuationSeparator" w:id="0">
    <w:p w:rsidR="003D29B7" w:rsidRDefault="003D29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9B7" w:rsidRDefault="003D29B7">
      <w:r>
        <w:separator/>
      </w:r>
    </w:p>
  </w:footnote>
  <w:footnote w:type="continuationSeparator" w:id="0">
    <w:p w:rsidR="003D29B7" w:rsidRDefault="003D29B7">
      <w:r>
        <w:continuationSeparator/>
      </w:r>
    </w:p>
  </w:footnote>
  <w:footnote w:id="1">
    <w:p w:rsidR="003D29B7" w:rsidRPr="006265F4" w:rsidRDefault="003D29B7"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3D29B7" w:rsidRPr="00AB6289" w:rsidRDefault="003D29B7" w:rsidP="00E74BF6">
      <w:pPr>
        <w:pStyle w:val="FootnoteText"/>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3D29B7" w:rsidRPr="000B7538" w:rsidRDefault="003D29B7" w:rsidP="00880AA5">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3D29B7">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3D29B7" w:rsidRPr="00880354" w:rsidRDefault="003D29B7" w:rsidP="00880AA5">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3D29B7" w:rsidRPr="00D33685" w:rsidRDefault="003D29B7" w:rsidP="00880AA5">
      <w:pPr>
        <w:pStyle w:val="FootnoteText"/>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3D29B7" w:rsidRPr="00D33685" w:rsidRDefault="003D29B7" w:rsidP="00D33685">
      <w:pPr>
        <w:pStyle w:val="FootnoteText"/>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3D29B7" w:rsidRPr="00D33685" w:rsidRDefault="003D29B7" w:rsidP="00D33685">
      <w:pPr>
        <w:pStyle w:val="BodyTextIndent3"/>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3D29B7" w:rsidRPr="002B6991" w:rsidRDefault="003D29B7" w:rsidP="00D33685">
      <w:pPr>
        <w:pStyle w:val="FootnoteText"/>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3D29B7" w:rsidRPr="00BF58CA" w:rsidRDefault="003D29B7" w:rsidP="00D33685">
      <w:pPr>
        <w:pStyle w:val="BodyTextIndent3"/>
        <w:spacing w:line="240" w:lineRule="auto"/>
        <w:ind w:left="142" w:firstLine="0"/>
        <w:rPr>
          <w:rFonts w:ascii="GHEA Grapalat" w:hAnsi="GHEA Grapalat"/>
          <w:i/>
          <w:sz w:val="16"/>
          <w:szCs w:val="16"/>
          <w:lang w:val="hy-AM"/>
        </w:rPr>
      </w:pPr>
    </w:p>
    <w:p w:rsidR="003D29B7" w:rsidRPr="00B20703" w:rsidDel="006C3873" w:rsidRDefault="003D29B7" w:rsidP="00880AA5">
      <w:pPr>
        <w:jc w:val="both"/>
        <w:rPr>
          <w:del w:id="6" w:author="User" w:date="2019-05-26T09:52:00Z"/>
          <w:rFonts w:ascii="GHEA Grapalat" w:hAnsi="GHEA Grapalat" w:cs="Sylfaen"/>
          <w:sz w:val="20"/>
          <w:lang w:val="hy-AM"/>
        </w:rPr>
      </w:pPr>
    </w:p>
  </w:footnote>
  <w:footnote w:id="5">
    <w:p w:rsidR="003D29B7" w:rsidRPr="006265F4" w:rsidRDefault="003D29B7" w:rsidP="008136AE">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3D29B7" w:rsidRPr="006265F4" w:rsidRDefault="003D29B7"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3D29B7" w:rsidRPr="006265F4" w:rsidDel="00856FDE" w:rsidRDefault="003D29B7" w:rsidP="008136AE">
      <w:pPr>
        <w:pStyle w:val="FootnoteText"/>
        <w:rPr>
          <w:del w:id="9" w:author="User" w:date="2019-05-26T09:57:00Z"/>
          <w:i/>
          <w:lang w:val="af-ZA"/>
        </w:rPr>
      </w:pPr>
    </w:p>
  </w:footnote>
  <w:footnote w:id="6">
    <w:p w:rsidR="003D29B7" w:rsidRPr="00C65A05" w:rsidRDefault="003D29B7"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3D29B7" w:rsidRPr="00C65A05" w:rsidRDefault="003D29B7"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3D29B7" w:rsidRPr="006265F4" w:rsidDel="007942E8" w:rsidRDefault="003D29B7" w:rsidP="00D12240">
      <w:pPr>
        <w:pStyle w:val="FootnoteText"/>
        <w:jc w:val="both"/>
        <w:rPr>
          <w:del w:id="10"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8">
    <w:p w:rsidR="003D29B7" w:rsidRPr="006265F4" w:rsidRDefault="003D29B7" w:rsidP="00D12240">
      <w:pPr>
        <w:pStyle w:val="FootnoteText"/>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3D29B7" w:rsidRPr="006265F4" w:rsidDel="007942E8" w:rsidRDefault="003D29B7" w:rsidP="00D12240">
      <w:pPr>
        <w:pStyle w:val="FootnoteText"/>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9">
    <w:p w:rsidR="003D29B7" w:rsidRPr="006265F4" w:rsidDel="002877FC" w:rsidRDefault="003D29B7" w:rsidP="00D12240">
      <w:pPr>
        <w:pStyle w:val="FootnoteText"/>
        <w:jc w:val="both"/>
        <w:rPr>
          <w:del w:id="12"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0">
    <w:p w:rsidR="003D29B7" w:rsidRPr="006265F4" w:rsidDel="002877FC" w:rsidRDefault="003D29B7" w:rsidP="00D12240">
      <w:pPr>
        <w:pStyle w:val="FootnoteText"/>
        <w:jc w:val="both"/>
        <w:rPr>
          <w:del w:id="13"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rsidR="003D29B7" w:rsidRPr="008C7473" w:rsidRDefault="003D29B7"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FF"/>
    <w:rsid w:val="000408D8"/>
    <w:rsid w:val="000412AF"/>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FE4"/>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5F2C"/>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19BD"/>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9B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34BB"/>
    <w:rsid w:val="00413A8A"/>
    <w:rsid w:val="00414D1B"/>
    <w:rsid w:val="00416F1E"/>
    <w:rsid w:val="00417553"/>
    <w:rsid w:val="004175B6"/>
    <w:rsid w:val="004177EC"/>
    <w:rsid w:val="0042084B"/>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6A16"/>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2168"/>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4C7"/>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22"/>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062"/>
    <w:rsid w:val="00A0752B"/>
    <w:rsid w:val="00A079E1"/>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42B"/>
    <w:rsid w:val="00A24827"/>
    <w:rsid w:val="00A249DB"/>
    <w:rsid w:val="00A24F80"/>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A7"/>
    <w:rsid w:val="00D40327"/>
    <w:rsid w:val="00D411B6"/>
    <w:rsid w:val="00D42D0A"/>
    <w:rsid w:val="00D433D6"/>
    <w:rsid w:val="00D4557B"/>
    <w:rsid w:val="00D45CDD"/>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A7E"/>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65EA"/>
    <w:rsid w:val="00DE7B31"/>
    <w:rsid w:val="00DE7F8F"/>
    <w:rsid w:val="00DF11C4"/>
    <w:rsid w:val="00DF1625"/>
    <w:rsid w:val="00DF19A1"/>
    <w:rsid w:val="00DF5182"/>
    <w:rsid w:val="00DF68A6"/>
    <w:rsid w:val="00DF78B8"/>
    <w:rsid w:val="00E00C22"/>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10D5"/>
    <w:rsid w:val="00E41156"/>
    <w:rsid w:val="00E41620"/>
    <w:rsid w:val="00E4239E"/>
    <w:rsid w:val="00E42FEB"/>
    <w:rsid w:val="00E430BF"/>
    <w:rsid w:val="00E43CEB"/>
    <w:rsid w:val="00E449ED"/>
    <w:rsid w:val="00E44D86"/>
    <w:rsid w:val="00E45007"/>
    <w:rsid w:val="00E45ACA"/>
    <w:rsid w:val="00E45C7F"/>
    <w:rsid w:val="00E46422"/>
    <w:rsid w:val="00E46B58"/>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17F4"/>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A33"/>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basedOn w:val="DefaultParagraphFont"/>
    <w:link w:val="CommentText"/>
    <w:semiHidden/>
    <w:rsid w:val="00D12240"/>
    <w:rPr>
      <w:rFonts w:ascii="Times Armenian" w:hAnsi="Times Armenian"/>
      <w:lang w:eastAsia="ru-RU"/>
    </w:rPr>
  </w:style>
  <w:style w:type="character" w:customStyle="1" w:styleId="CommentSubjectChar">
    <w:name w:val="Comment Subject Char"/>
    <w:basedOn w:val="CommentTextChar"/>
    <w:link w:val="CommentSubject"/>
    <w:semiHidden/>
    <w:rsid w:val="00D12240"/>
    <w:rPr>
      <w:b/>
      <w:bCs/>
    </w:rPr>
  </w:style>
  <w:style w:type="character" w:customStyle="1" w:styleId="EndnoteTextChar">
    <w:name w:val="Endnote Text Char"/>
    <w:basedOn w:val="DefaultParagraphFont"/>
    <w:link w:val="EndnoteText"/>
    <w:semiHidden/>
    <w:rsid w:val="00D12240"/>
    <w:rPr>
      <w:rFonts w:ascii="Times Armenian" w:hAnsi="Times Armenian"/>
      <w:lang w:eastAsia="ru-RU"/>
    </w:rPr>
  </w:style>
  <w:style w:type="character" w:customStyle="1" w:styleId="DocumentMapChar">
    <w:name w:val="Document Map Char"/>
    <w:basedOn w:val="DefaultParagraphFont"/>
    <w:link w:val="DocumentMap"/>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558B3-BF15-4B9A-AA88-EBAE3B57A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64</Pages>
  <Words>16042</Words>
  <Characters>122057</Characters>
  <Application>Microsoft Office Word</Application>
  <DocSecurity>0</DocSecurity>
  <Lines>1017</Lines>
  <Paragraphs>275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137824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Siranush.Papikyan</cp:lastModifiedBy>
  <cp:revision>168</cp:revision>
  <cp:lastPrinted>2018-02-16T07:12:00Z</cp:lastPrinted>
  <dcterms:created xsi:type="dcterms:W3CDTF">2022-10-31T10:53:00Z</dcterms:created>
  <dcterms:modified xsi:type="dcterms:W3CDTF">2023-05-23T08:18:00Z</dcterms:modified>
</cp:coreProperties>
</file>