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22CD1" w14:textId="77777777" w:rsidR="00751025" w:rsidRPr="004A2C83" w:rsidRDefault="00751025" w:rsidP="00751025">
      <w:pPr>
        <w:widowControl w:val="0"/>
        <w:spacing w:after="160" w:line="360" w:lineRule="auto"/>
        <w:ind w:firstLine="567"/>
        <w:contextualSpacing/>
        <w:jc w:val="right"/>
        <w:rPr>
          <w:rFonts w:ascii="Sylfaen" w:hAnsi="Sylfaen" w:cs="Sylfaen"/>
          <w:i/>
          <w:sz w:val="22"/>
          <w:szCs w:val="22"/>
        </w:rPr>
      </w:pPr>
      <w:r w:rsidRPr="004A2C83">
        <w:rPr>
          <w:rFonts w:ascii="Sylfaen" w:hAnsi="Sylfaen"/>
          <w:i/>
          <w:sz w:val="22"/>
          <w:szCs w:val="22"/>
        </w:rPr>
        <w:t>Приложение №7</w:t>
      </w:r>
    </w:p>
    <w:p w14:paraId="144E138A" w14:textId="0E797FF8" w:rsidR="00751025" w:rsidRPr="004A2C83" w:rsidRDefault="00751025" w:rsidP="00751025">
      <w:pPr>
        <w:widowControl w:val="0"/>
        <w:spacing w:after="160" w:line="360" w:lineRule="auto"/>
        <w:ind w:firstLine="567"/>
        <w:contextualSpacing/>
        <w:jc w:val="right"/>
        <w:rPr>
          <w:rFonts w:ascii="Sylfaen" w:hAnsi="Sylfaen" w:cs="Sylfaen"/>
          <w:i/>
          <w:sz w:val="22"/>
          <w:szCs w:val="22"/>
        </w:rPr>
      </w:pPr>
      <w:r w:rsidRPr="004A2C83">
        <w:rPr>
          <w:rFonts w:ascii="Sylfaen" w:hAnsi="Sylfaen"/>
          <w:i/>
          <w:sz w:val="22"/>
          <w:szCs w:val="22"/>
        </w:rPr>
        <w:t xml:space="preserve">к приказу Министра финансов РА </w:t>
      </w:r>
      <w:r w:rsidRPr="004A2C83">
        <w:rPr>
          <w:rFonts w:ascii="Sylfaen" w:hAnsi="Sylfaen" w:cs="Sylfaen"/>
          <w:i/>
          <w:sz w:val="22"/>
          <w:szCs w:val="22"/>
        </w:rPr>
        <w:br/>
      </w:r>
      <w:r w:rsidRPr="004A2C83">
        <w:rPr>
          <w:rFonts w:ascii="Sylfaen" w:hAnsi="Sylfaen"/>
          <w:i/>
          <w:sz w:val="22"/>
          <w:szCs w:val="22"/>
        </w:rPr>
        <w:t xml:space="preserve">от 1-ого </w:t>
      </w:r>
      <w:proofErr w:type="spellStart"/>
      <w:r w:rsidR="00C431E6">
        <w:rPr>
          <w:rFonts w:ascii="Sylfaen" w:hAnsi="Sylfaen"/>
          <w:i/>
          <w:sz w:val="22"/>
          <w:szCs w:val="22"/>
        </w:rPr>
        <w:t>апрель</w:t>
      </w:r>
      <w:r w:rsidRPr="004A2C83">
        <w:rPr>
          <w:rFonts w:ascii="Sylfaen" w:hAnsi="Sylfaen"/>
          <w:i/>
          <w:sz w:val="22"/>
          <w:szCs w:val="22"/>
        </w:rPr>
        <w:t>а</w:t>
      </w:r>
      <w:proofErr w:type="spellEnd"/>
      <w:r w:rsidRPr="004A2C83">
        <w:rPr>
          <w:rFonts w:ascii="Sylfaen" w:hAnsi="Sylfaen"/>
          <w:i/>
          <w:sz w:val="22"/>
          <w:szCs w:val="22"/>
        </w:rPr>
        <w:t xml:space="preserve"> 2023 года № </w:t>
      </w:r>
      <w:r w:rsidRPr="004A2C83">
        <w:rPr>
          <w:rFonts w:ascii="Sylfaen" w:hAnsi="Sylfaen"/>
          <w:i/>
          <w:sz w:val="22"/>
          <w:szCs w:val="22"/>
          <w:lang w:val="hy-AM"/>
        </w:rPr>
        <w:t>87-</w:t>
      </w:r>
      <w:r w:rsidRPr="004A2C83">
        <w:rPr>
          <w:rFonts w:ascii="Sylfaen" w:hAnsi="Sylfaen"/>
          <w:i/>
          <w:sz w:val="22"/>
          <w:szCs w:val="22"/>
        </w:rPr>
        <w:t>A</w:t>
      </w:r>
    </w:p>
    <w:p w14:paraId="12503ECC" w14:textId="77777777" w:rsidR="00751025" w:rsidRPr="004A2C83" w:rsidRDefault="00751025" w:rsidP="00751025">
      <w:pPr>
        <w:widowControl w:val="0"/>
        <w:tabs>
          <w:tab w:val="left" w:pos="6756"/>
        </w:tabs>
        <w:spacing w:after="160" w:line="360" w:lineRule="auto"/>
        <w:ind w:firstLine="567"/>
        <w:rPr>
          <w:rFonts w:ascii="Sylfaen" w:hAnsi="Sylfaen" w:cs="Sylfaen"/>
          <w:i/>
        </w:rPr>
      </w:pPr>
      <w:r>
        <w:rPr>
          <w:rFonts w:ascii="Sylfaen" w:hAnsi="Sylfaen" w:cs="Sylfaen"/>
          <w:i/>
        </w:rPr>
        <w:tab/>
      </w:r>
    </w:p>
    <w:p w14:paraId="2B85CB49"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r w:rsidRPr="004A2C83">
        <w:rPr>
          <w:rFonts w:ascii="Sylfaen" w:hAnsi="Sylfaen"/>
          <w:i w:val="0"/>
          <w:sz w:val="24"/>
          <w:szCs w:val="24"/>
        </w:rPr>
        <w:t>ОБЪЯВЛЕНИЕ</w:t>
      </w:r>
    </w:p>
    <w:p w14:paraId="46D48BAE"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r w:rsidRPr="004A2C83">
        <w:rPr>
          <w:rFonts w:ascii="Sylfaen" w:hAnsi="Sylfaen"/>
          <w:i w:val="0"/>
          <w:sz w:val="24"/>
          <w:szCs w:val="24"/>
        </w:rPr>
        <w:t>ОБ ОТКРЫТОМ КОНКУРСЕ</w:t>
      </w:r>
      <w:r w:rsidRPr="004A2C83">
        <w:rPr>
          <w:rStyle w:val="af6"/>
          <w:rFonts w:ascii="Sylfaen" w:hAnsi="Sylfaen"/>
          <w:i w:val="0"/>
          <w:sz w:val="24"/>
          <w:szCs w:val="24"/>
        </w:rPr>
        <w:footnoteReference w:customMarkFollows="1" w:id="1"/>
        <w:t>*</w:t>
      </w:r>
    </w:p>
    <w:p w14:paraId="62FF7C15"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p>
    <w:p w14:paraId="7E4824B7" w14:textId="0FBCE1F2" w:rsidR="00751025" w:rsidRPr="004A2C83" w:rsidRDefault="00751025" w:rsidP="00751025">
      <w:pPr>
        <w:pStyle w:val="a3"/>
        <w:widowControl w:val="0"/>
        <w:jc w:val="center"/>
        <w:rPr>
          <w:rFonts w:ascii="Sylfaen" w:hAnsi="Sylfaen"/>
          <w:i w:val="0"/>
          <w:sz w:val="22"/>
          <w:szCs w:val="22"/>
        </w:rPr>
      </w:pPr>
      <w:r w:rsidRPr="004A2C83">
        <w:rPr>
          <w:rFonts w:ascii="Sylfaen" w:hAnsi="Sylfaen"/>
          <w:i w:val="0"/>
          <w:sz w:val="22"/>
          <w:szCs w:val="22"/>
        </w:rPr>
        <w:t>Настоящий текст объявления утвержден Решением Оценочной Коми</w:t>
      </w:r>
      <w:r w:rsidR="005F30DA">
        <w:rPr>
          <w:rFonts w:ascii="Sylfaen" w:hAnsi="Sylfaen"/>
          <w:i w:val="0"/>
          <w:sz w:val="22"/>
          <w:szCs w:val="22"/>
        </w:rPr>
        <w:t>ссии от "</w:t>
      </w:r>
      <w:r w:rsidR="00A43458">
        <w:rPr>
          <w:rFonts w:ascii="Sylfaen" w:hAnsi="Sylfaen"/>
          <w:i w:val="0"/>
          <w:sz w:val="22"/>
          <w:szCs w:val="22"/>
          <w:lang w:val="hy-AM"/>
        </w:rPr>
        <w:t>18</w:t>
      </w:r>
      <w:r w:rsidR="00ED0009">
        <w:rPr>
          <w:rFonts w:ascii="Sylfaen" w:hAnsi="Sylfaen"/>
          <w:i w:val="0"/>
          <w:sz w:val="22"/>
          <w:szCs w:val="22"/>
        </w:rPr>
        <w:t>" "</w:t>
      </w:r>
      <w:r w:rsidR="00A43458" w:rsidRPr="00A43458">
        <w:rPr>
          <w:rFonts w:ascii="Sylfaen" w:hAnsi="Sylfaen"/>
          <w:i w:val="0"/>
          <w:sz w:val="22"/>
          <w:szCs w:val="22"/>
        </w:rPr>
        <w:t>декабрь</w:t>
      </w:r>
      <w:r w:rsidR="00ED0009">
        <w:rPr>
          <w:rFonts w:ascii="Sylfaen" w:hAnsi="Sylfaen"/>
          <w:i w:val="0"/>
          <w:sz w:val="22"/>
          <w:szCs w:val="22"/>
        </w:rPr>
        <w:t>" 2024 года "</w:t>
      </w:r>
      <w:r w:rsidR="00ED0009">
        <w:rPr>
          <w:rFonts w:ascii="Sylfaen" w:hAnsi="Sylfaen"/>
          <w:i w:val="0"/>
          <w:sz w:val="22"/>
          <w:szCs w:val="22"/>
          <w:lang w:val="hy-AM"/>
        </w:rPr>
        <w:t>2</w:t>
      </w:r>
      <w:r w:rsidRPr="004A2C83">
        <w:rPr>
          <w:rFonts w:ascii="Sylfaen" w:hAnsi="Sylfaen"/>
          <w:i w:val="0"/>
          <w:sz w:val="22"/>
          <w:szCs w:val="22"/>
        </w:rPr>
        <w:t xml:space="preserve">" </w:t>
      </w:r>
    </w:p>
    <w:p w14:paraId="30B580AF" w14:textId="3EF2230E" w:rsidR="00751025" w:rsidRPr="004A2C83" w:rsidRDefault="00751025" w:rsidP="00751025">
      <w:pPr>
        <w:pStyle w:val="a3"/>
        <w:widowControl w:val="0"/>
        <w:jc w:val="center"/>
        <w:rPr>
          <w:rFonts w:ascii="Sylfaen" w:hAnsi="Sylfaen"/>
          <w:b/>
          <w:i w:val="0"/>
          <w:sz w:val="22"/>
          <w:szCs w:val="22"/>
        </w:rPr>
      </w:pPr>
      <w:r w:rsidRPr="004A2C83">
        <w:rPr>
          <w:rFonts w:ascii="Sylfaen" w:hAnsi="Sylfaen"/>
          <w:i w:val="0"/>
          <w:sz w:val="22"/>
          <w:szCs w:val="22"/>
        </w:rPr>
        <w:t xml:space="preserve">Код процедуры </w:t>
      </w:r>
      <w:r w:rsidR="0027733B">
        <w:rPr>
          <w:rFonts w:ascii="Sylfaen" w:hAnsi="Sylfaen"/>
          <w:b/>
          <w:bCs/>
          <w:i w:val="0"/>
          <w:sz w:val="22"/>
          <w:szCs w:val="22"/>
        </w:rPr>
        <w:t>(</w:t>
      </w:r>
      <w:r w:rsidR="006C68E0">
        <w:rPr>
          <w:rFonts w:ascii="Sylfaen" w:hAnsi="Sylfaen"/>
          <w:b/>
          <w:bCs/>
          <w:i w:val="0"/>
          <w:sz w:val="22"/>
          <w:szCs w:val="22"/>
        </w:rPr>
        <w:t>SHMMBA-GHAPDZB-</w:t>
      </w:r>
      <w:r w:rsidR="00A43458">
        <w:rPr>
          <w:rFonts w:ascii="Sylfaen" w:hAnsi="Sylfaen"/>
          <w:b/>
          <w:bCs/>
          <w:i w:val="0"/>
          <w:sz w:val="22"/>
          <w:szCs w:val="22"/>
        </w:rPr>
        <w:t>2025/1</w:t>
      </w:r>
      <w:r w:rsidR="006C68E0">
        <w:rPr>
          <w:rFonts w:ascii="Sylfaen" w:hAnsi="Sylfaen"/>
          <w:b/>
          <w:bCs/>
          <w:i w:val="0"/>
          <w:sz w:val="22"/>
          <w:szCs w:val="22"/>
        </w:rPr>
        <w:t>)(</w:t>
      </w:r>
      <w:r w:rsidR="00A43458">
        <w:rPr>
          <w:rFonts w:ascii="Sylfaen" w:hAnsi="Sylfaen"/>
          <w:b/>
          <w:bCs/>
          <w:i w:val="0"/>
          <w:sz w:val="22"/>
          <w:szCs w:val="22"/>
        </w:rPr>
        <w:t>ՇՄՄԲԱ-ԳՀԱՊՁԲ-2025/1</w:t>
      </w:r>
      <w:r w:rsidR="0027733B">
        <w:rPr>
          <w:rFonts w:ascii="Sylfaen" w:hAnsi="Sylfaen"/>
          <w:b/>
          <w:bCs/>
          <w:i w:val="0"/>
          <w:sz w:val="22"/>
          <w:szCs w:val="22"/>
        </w:rPr>
        <w:t>)</w:t>
      </w:r>
    </w:p>
    <w:p w14:paraId="3E168B52" w14:textId="4FDE0B8C" w:rsidR="00751025" w:rsidRPr="004A2C83" w:rsidRDefault="00DE3D78" w:rsidP="00DE3D78">
      <w:pPr>
        <w:pStyle w:val="a3"/>
        <w:widowControl w:val="0"/>
        <w:jc w:val="center"/>
        <w:rPr>
          <w:rFonts w:ascii="Sylfaen" w:hAnsi="Sylfaen"/>
          <w:i w:val="0"/>
          <w:sz w:val="22"/>
          <w:szCs w:val="22"/>
        </w:rPr>
      </w:pPr>
      <w:r w:rsidRPr="00DE3D78">
        <w:rPr>
          <w:rFonts w:ascii="Sylfaen" w:hAnsi="Sylfaen"/>
          <w:i w:val="0"/>
          <w:sz w:val="22"/>
          <w:szCs w:val="22"/>
        </w:rPr>
        <w:t>Процедура закупки организована на основании части 6 статьи 15 Закона РА " О закупках</w:t>
      </w:r>
    </w:p>
    <w:p w14:paraId="01EBA927" w14:textId="6946F378" w:rsidR="00751025" w:rsidRPr="004A2C83" w:rsidRDefault="00751025" w:rsidP="00751025">
      <w:pPr>
        <w:pStyle w:val="aa"/>
        <w:widowControl w:val="0"/>
        <w:ind w:right="-7" w:firstLine="567"/>
        <w:rPr>
          <w:rFonts w:ascii="Sylfaen" w:hAnsi="Sylfaen"/>
          <w:i/>
          <w:sz w:val="22"/>
          <w:szCs w:val="22"/>
        </w:rPr>
      </w:pPr>
      <w:r w:rsidRPr="004A2C83">
        <w:rPr>
          <w:rFonts w:ascii="Sylfaen" w:hAnsi="Sylfaen"/>
          <w:sz w:val="22"/>
          <w:szCs w:val="22"/>
        </w:rPr>
        <w:t>Заказчик</w:t>
      </w:r>
      <w:r w:rsidRPr="004A2C83">
        <w:rPr>
          <w:rFonts w:ascii="Sylfaen" w:hAnsi="Sylfaen"/>
          <w:sz w:val="22"/>
          <w:szCs w:val="22"/>
          <w:lang w:val="hy-AM"/>
        </w:rPr>
        <w:t xml:space="preserve"> </w:t>
      </w:r>
      <w:r w:rsidR="0027733B">
        <w:rPr>
          <w:rFonts w:ascii="Sylfaen" w:hAnsi="Sylfaen"/>
          <w:sz w:val="22"/>
          <w:szCs w:val="22"/>
        </w:rPr>
        <w:t>Ширакской области РА «</w:t>
      </w:r>
      <w:proofErr w:type="spellStart"/>
      <w:r w:rsidR="0027733B">
        <w:rPr>
          <w:rFonts w:ascii="Sylfaen" w:hAnsi="Sylfaen"/>
          <w:sz w:val="22"/>
          <w:szCs w:val="22"/>
        </w:rPr>
        <w:t>Маисянская</w:t>
      </w:r>
      <w:proofErr w:type="spellEnd"/>
      <w:r w:rsidR="0027733B">
        <w:rPr>
          <w:rFonts w:ascii="Sylfaen" w:hAnsi="Sylfaen"/>
          <w:sz w:val="22"/>
          <w:szCs w:val="22"/>
        </w:rPr>
        <w:t xml:space="preserve"> медицинская амбулатория» ГНКО</w:t>
      </w:r>
      <w:r w:rsidRPr="004A2C83">
        <w:rPr>
          <w:rFonts w:ascii="Sylfaen" w:hAnsi="Sylfaen"/>
          <w:sz w:val="22"/>
          <w:szCs w:val="22"/>
        </w:rPr>
        <w:t xml:space="preserve">, находящийся по адресу </w:t>
      </w:r>
      <w:r w:rsidR="005D345F">
        <w:rPr>
          <w:rFonts w:ascii="Sylfaen" w:hAnsi="Sylfaen"/>
          <w:sz w:val="22"/>
          <w:szCs w:val="22"/>
          <w:lang w:val="hy-AM"/>
        </w:rPr>
        <w:t>с. Маисян, улица 1, переулок 4, дом 1</w:t>
      </w:r>
      <w:r w:rsidR="0027733B">
        <w:rPr>
          <w:rFonts w:ascii="Sylfaen" w:hAnsi="Sylfaen"/>
          <w:sz w:val="22"/>
          <w:szCs w:val="22"/>
          <w:lang w:val="hy-AM"/>
        </w:rPr>
        <w:t xml:space="preserve"> адрес</w:t>
      </w:r>
      <w:r w:rsidRPr="004A2C83">
        <w:rPr>
          <w:rFonts w:ascii="Sylfaen" w:hAnsi="Sylfaen"/>
          <w:sz w:val="22"/>
          <w:szCs w:val="22"/>
        </w:rPr>
        <w:t>объявляет открытый конкурс, который проводится одним этапом.</w:t>
      </w:r>
    </w:p>
    <w:p w14:paraId="48C4E0E9" w14:textId="1B69000D" w:rsidR="00751025" w:rsidRPr="004A2C83" w:rsidRDefault="00751025" w:rsidP="00751025">
      <w:pPr>
        <w:pStyle w:val="a3"/>
        <w:widowControl w:val="0"/>
        <w:ind w:firstLine="567"/>
        <w:rPr>
          <w:rFonts w:ascii="Sylfaen" w:hAnsi="Sylfaen"/>
          <w:i w:val="0"/>
          <w:sz w:val="22"/>
          <w:szCs w:val="22"/>
        </w:rPr>
      </w:pPr>
      <w:r w:rsidRPr="004A2C83">
        <w:rPr>
          <w:rFonts w:ascii="Sylfaen" w:hAnsi="Sylfaen"/>
          <w:sz w:val="22"/>
          <w:szCs w:val="22"/>
        </w:rPr>
        <w:t>Участнику, отобранному по итогам настоящей процедуры, в</w:t>
      </w:r>
      <w:r w:rsidRPr="004A2C83">
        <w:rPr>
          <w:rFonts w:ascii="Sylfaen" w:hAnsi="Sylfaen" w:cs="Courier New"/>
          <w:sz w:val="22"/>
          <w:szCs w:val="22"/>
          <w:lang w:val="en-US"/>
        </w:rPr>
        <w:t> </w:t>
      </w:r>
      <w:r w:rsidRPr="004A2C83">
        <w:rPr>
          <w:rFonts w:ascii="Sylfaen" w:hAnsi="Sylfaen"/>
          <w:spacing w:val="6"/>
          <w:sz w:val="22"/>
          <w:szCs w:val="22"/>
        </w:rPr>
        <w:t>установленном</w:t>
      </w:r>
      <w:r w:rsidRPr="004A2C83">
        <w:rPr>
          <w:rFonts w:ascii="Sylfaen" w:hAnsi="Sylfaen" w:cs="Courier New"/>
          <w:spacing w:val="6"/>
          <w:sz w:val="22"/>
          <w:szCs w:val="22"/>
          <w:lang w:val="en-US"/>
        </w:rPr>
        <w:t> </w:t>
      </w:r>
      <w:r w:rsidRPr="004A2C83">
        <w:rPr>
          <w:rFonts w:ascii="Sylfaen" w:hAnsi="Sylfaen"/>
          <w:spacing w:val="6"/>
          <w:sz w:val="22"/>
          <w:szCs w:val="22"/>
        </w:rPr>
        <w:t xml:space="preserve">порядке будет предложено заключить договор на поставку </w:t>
      </w:r>
      <w:r w:rsidR="000A7B06">
        <w:rPr>
          <w:rFonts w:ascii="Sylfaen" w:hAnsi="Sylfaen"/>
          <w:iCs/>
          <w:spacing w:val="6"/>
          <w:sz w:val="22"/>
          <w:szCs w:val="22"/>
        </w:rPr>
        <w:t>аптечные -лекарства</w:t>
      </w:r>
      <w:r w:rsidR="0027733B" w:rsidRPr="0027733B">
        <w:rPr>
          <w:rFonts w:ascii="Sylfaen" w:hAnsi="Sylfaen"/>
          <w:i w:val="0"/>
          <w:spacing w:val="6"/>
          <w:sz w:val="22"/>
          <w:szCs w:val="22"/>
        </w:rPr>
        <w:t xml:space="preserve"> </w:t>
      </w:r>
      <w:r w:rsidRPr="004A2C83">
        <w:rPr>
          <w:rFonts w:ascii="Sylfaen" w:hAnsi="Sylfaen"/>
          <w:sz w:val="22"/>
          <w:szCs w:val="22"/>
        </w:rPr>
        <w:t>(далее — договор).</w:t>
      </w:r>
    </w:p>
    <w:p w14:paraId="43F516C6"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A2C83">
        <w:rPr>
          <w:rFonts w:ascii="Sylfaen" w:hAnsi="Sylfaen" w:cs="Courier New"/>
          <w:i w:val="0"/>
          <w:sz w:val="22"/>
          <w:szCs w:val="22"/>
          <w:lang w:val="en-US"/>
        </w:rPr>
        <w:t> </w:t>
      </w:r>
      <w:r w:rsidRPr="004A2C83">
        <w:rPr>
          <w:rFonts w:ascii="Sylfaen" w:hAnsi="Sylfaen"/>
          <w:i w:val="0"/>
          <w:sz w:val="22"/>
          <w:szCs w:val="22"/>
        </w:rPr>
        <w:t>настоящей процедуре.</w:t>
      </w:r>
    </w:p>
    <w:p w14:paraId="2C778964"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4A2C83" w:rsidDel="00052084">
        <w:rPr>
          <w:rFonts w:ascii="Sylfaen" w:hAnsi="Sylfaen"/>
          <w:i w:val="0"/>
          <w:sz w:val="22"/>
          <w:szCs w:val="22"/>
        </w:rPr>
        <w:t xml:space="preserve"> </w:t>
      </w:r>
    </w:p>
    <w:p w14:paraId="00DE848B"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Отобранный участник определяется из числа участников, подавших заявки, оцененные удовлетворительно</w:t>
      </w:r>
      <w:r w:rsidRPr="004A2C83">
        <w:rPr>
          <w:rFonts w:ascii="Sylfaen" w:hAnsi="Sylfaen"/>
          <w:i w:val="0"/>
          <w:sz w:val="22"/>
          <w:szCs w:val="22"/>
          <w:lang w:val="hy-AM"/>
        </w:rPr>
        <w:t xml:space="preserve"> </w:t>
      </w:r>
      <w:r w:rsidRPr="004A2C83">
        <w:rPr>
          <w:rFonts w:ascii="Sylfaen" w:hAnsi="Sylfaen"/>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738F7959"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В отношении настоящей процедуры применяются положения Соглашения Всемирной торговой организации по правительственным закупкам.</w:t>
      </w:r>
      <w:r w:rsidRPr="004A2C83">
        <w:rPr>
          <w:rStyle w:val="af6"/>
          <w:rFonts w:ascii="Sylfaen" w:hAnsi="Sylfaen"/>
          <w:i w:val="0"/>
          <w:sz w:val="22"/>
          <w:szCs w:val="22"/>
        </w:rPr>
        <w:footnoteReference w:id="2"/>
      </w:r>
    </w:p>
    <w:p w14:paraId="622F35A8" w14:textId="77777777" w:rsidR="00751025" w:rsidRPr="004A2C83" w:rsidRDefault="00751025" w:rsidP="00751025">
      <w:pPr>
        <w:pStyle w:val="a3"/>
        <w:widowControl w:val="0"/>
        <w:ind w:firstLine="567"/>
        <w:rPr>
          <w:rFonts w:ascii="Sylfaen" w:hAnsi="Sylfaen"/>
          <w:i w:val="0"/>
          <w:spacing w:val="-6"/>
          <w:sz w:val="22"/>
          <w:szCs w:val="22"/>
        </w:rPr>
      </w:pPr>
      <w:r w:rsidRPr="004A2C83">
        <w:rPr>
          <w:rFonts w:ascii="Sylfaen" w:hAnsi="Sylfaen"/>
          <w:i w:val="0"/>
          <w:spacing w:val="-6"/>
          <w:sz w:val="22"/>
          <w:szCs w:val="22"/>
        </w:rPr>
        <w:t xml:space="preserve">При наличии требования о предоставлении приглашения в электронной форме заказчик </w:t>
      </w:r>
      <w:r w:rsidRPr="004A2C83">
        <w:rPr>
          <w:rFonts w:ascii="Sylfaen" w:hAnsi="Sylfaen"/>
          <w:i w:val="0"/>
          <w:spacing w:val="-6"/>
          <w:sz w:val="22"/>
          <w:szCs w:val="22"/>
        </w:rPr>
        <w:lastRenderedPageBreak/>
        <w:t>обеспечивает бесплатное предоставление приглашения в</w:t>
      </w:r>
      <w:r w:rsidRPr="004A2C83">
        <w:rPr>
          <w:rFonts w:ascii="Sylfaen" w:hAnsi="Sylfaen" w:cs="Courier New"/>
          <w:i w:val="0"/>
          <w:spacing w:val="-6"/>
          <w:sz w:val="22"/>
          <w:szCs w:val="22"/>
          <w:lang w:val="en-US"/>
        </w:rPr>
        <w:t> </w:t>
      </w:r>
      <w:r w:rsidRPr="004A2C83">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482A49D1" w14:textId="272F4CAB" w:rsidR="00751025" w:rsidRPr="004A2C83" w:rsidRDefault="00751025" w:rsidP="00751025">
      <w:pPr>
        <w:pStyle w:val="a3"/>
        <w:widowControl w:val="0"/>
        <w:ind w:firstLine="567"/>
        <w:rPr>
          <w:rFonts w:ascii="Sylfaen" w:hAnsi="Sylfaen"/>
          <w:i w:val="0"/>
          <w:sz w:val="22"/>
          <w:szCs w:val="22"/>
        </w:rPr>
      </w:pPr>
      <w:r w:rsidRPr="004A2C83">
        <w:rPr>
          <w:rFonts w:ascii="Sylfaen" w:hAnsi="Sylfaen"/>
          <w:sz w:val="22"/>
          <w:szCs w:val="22"/>
        </w:rPr>
        <w:t xml:space="preserve">Заявки на </w:t>
      </w:r>
      <w:proofErr w:type="spellStart"/>
      <w:r w:rsidR="00825FEE">
        <w:rPr>
          <w:rFonts w:ascii="Sylfaen" w:hAnsi="Sylfaen"/>
          <w:sz w:val="22"/>
          <w:szCs w:val="22"/>
        </w:rPr>
        <w:t>на</w:t>
      </w:r>
      <w:proofErr w:type="spellEnd"/>
      <w:r w:rsidR="00825FEE">
        <w:rPr>
          <w:rFonts w:ascii="Sylfaen" w:hAnsi="Sylfaen"/>
          <w:sz w:val="22"/>
          <w:szCs w:val="22"/>
        </w:rPr>
        <w:t xml:space="preserve"> запроса котировки</w:t>
      </w:r>
      <w:r w:rsidRPr="004A2C83">
        <w:rPr>
          <w:rFonts w:ascii="Sylfaen" w:hAnsi="Sylfaen"/>
          <w:sz w:val="22"/>
          <w:szCs w:val="22"/>
        </w:rPr>
        <w:t xml:space="preserve"> необходимо подавать по адресу</w:t>
      </w:r>
      <w:r w:rsidRPr="004A2C83">
        <w:rPr>
          <w:rFonts w:ascii="Sylfaen" w:hAnsi="Sylfaen"/>
          <w:sz w:val="22"/>
          <w:szCs w:val="22"/>
          <w:lang w:val="hy-AM"/>
        </w:rPr>
        <w:t xml:space="preserve"> </w:t>
      </w:r>
      <w:r w:rsidR="005D345F">
        <w:rPr>
          <w:rFonts w:ascii="Sylfaen" w:hAnsi="Sylfaen"/>
          <w:sz w:val="22"/>
          <w:szCs w:val="22"/>
          <w:lang w:val="hy-AM"/>
        </w:rPr>
        <w:t xml:space="preserve">С. Маисян, улица 1, переулок 4, дом 1 </w:t>
      </w:r>
      <w:r w:rsidR="0027733B">
        <w:rPr>
          <w:rFonts w:ascii="Sylfaen" w:hAnsi="Sylfaen"/>
          <w:sz w:val="22"/>
          <w:szCs w:val="22"/>
          <w:lang w:val="hy-AM"/>
        </w:rPr>
        <w:t>, адрес</w:t>
      </w:r>
      <w:r w:rsidRPr="004A2C83">
        <w:rPr>
          <w:rFonts w:ascii="Sylfaen" w:hAnsi="Sylfaen"/>
          <w:sz w:val="22"/>
          <w:szCs w:val="22"/>
          <w:lang w:val="hy-AM"/>
        </w:rPr>
        <w:t xml:space="preserve"> </w:t>
      </w:r>
      <w:r w:rsidRPr="004A2C83">
        <w:rPr>
          <w:rFonts w:ascii="Sylfaen" w:hAnsi="Sylfaen"/>
          <w:i w:val="0"/>
          <w:sz w:val="22"/>
          <w:szCs w:val="22"/>
        </w:rPr>
        <w:t xml:space="preserve">в документарной форме, до </w:t>
      </w:r>
      <w:r w:rsidR="00547C6D">
        <w:rPr>
          <w:rFonts w:ascii="Sylfaen" w:hAnsi="Sylfaen"/>
          <w:i w:val="0"/>
          <w:sz w:val="22"/>
          <w:szCs w:val="22"/>
          <w:lang w:val="hy-AM"/>
        </w:rPr>
        <w:t>09:30</w:t>
      </w:r>
      <w:r w:rsidRPr="004A2C83">
        <w:rPr>
          <w:rFonts w:ascii="Sylfaen" w:hAnsi="Sylfaen"/>
          <w:i w:val="0"/>
          <w:sz w:val="22"/>
          <w:szCs w:val="22"/>
          <w:lang w:val="hy-AM"/>
        </w:rPr>
        <w:t xml:space="preserve"> </w:t>
      </w:r>
      <w:r w:rsidRPr="004A2C83">
        <w:rPr>
          <w:rFonts w:ascii="Sylfaen" w:hAnsi="Sylfaen"/>
          <w:i w:val="0"/>
          <w:sz w:val="22"/>
          <w:szCs w:val="22"/>
        </w:rPr>
        <w:t xml:space="preserve">часов </w:t>
      </w:r>
      <w:r w:rsidRPr="004A2C83">
        <w:rPr>
          <w:rFonts w:ascii="Sylfaen" w:hAnsi="Sylfaen"/>
          <w:i w:val="0"/>
          <w:sz w:val="22"/>
          <w:szCs w:val="22"/>
          <w:lang w:val="hy-AM"/>
        </w:rPr>
        <w:t>7</w:t>
      </w:r>
      <w:r w:rsidRPr="004A2C83">
        <w:rPr>
          <w:rFonts w:ascii="Sylfaen" w:hAnsi="Sylfaen"/>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95EC453" w14:textId="0B706E7E"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 xml:space="preserve">Вскрытие заявок будет проводиться по адресу </w:t>
      </w:r>
      <w:r w:rsidR="005D345F">
        <w:rPr>
          <w:rFonts w:ascii="Sylfaen" w:hAnsi="Sylfaen"/>
          <w:i w:val="0"/>
          <w:sz w:val="22"/>
          <w:szCs w:val="22"/>
          <w:lang w:val="hy-AM"/>
        </w:rPr>
        <w:t xml:space="preserve">С. Маисян, улица 1, переулок 4, дом 1 </w:t>
      </w:r>
      <w:r w:rsidR="0027733B">
        <w:rPr>
          <w:rFonts w:ascii="Sylfaen" w:hAnsi="Sylfaen"/>
          <w:i w:val="0"/>
          <w:sz w:val="22"/>
          <w:szCs w:val="22"/>
          <w:lang w:val="hy-AM"/>
        </w:rPr>
        <w:t>, адрес</w:t>
      </w:r>
      <w:r w:rsidRPr="004A2C83">
        <w:rPr>
          <w:rFonts w:ascii="Sylfaen" w:hAnsi="Sylfaen"/>
          <w:i w:val="0"/>
          <w:sz w:val="22"/>
          <w:szCs w:val="22"/>
        </w:rPr>
        <w:t xml:space="preserve">, в </w:t>
      </w:r>
      <w:r w:rsidR="00547C6D">
        <w:rPr>
          <w:rFonts w:ascii="Sylfaen" w:hAnsi="Sylfaen"/>
          <w:i w:val="0"/>
          <w:sz w:val="22"/>
          <w:szCs w:val="22"/>
          <w:lang w:val="hy-AM"/>
        </w:rPr>
        <w:t>09:30</w:t>
      </w:r>
      <w:r w:rsidRPr="004A2C83">
        <w:rPr>
          <w:rFonts w:ascii="Sylfaen" w:hAnsi="Sylfaen"/>
          <w:i w:val="0"/>
          <w:sz w:val="22"/>
          <w:szCs w:val="22"/>
        </w:rPr>
        <w:t xml:space="preserve"> часов "</w:t>
      </w:r>
      <w:r w:rsidR="00C141EB">
        <w:rPr>
          <w:rFonts w:ascii="Sylfaen" w:hAnsi="Sylfaen"/>
          <w:i w:val="0"/>
          <w:sz w:val="22"/>
          <w:szCs w:val="22"/>
          <w:lang w:val="hy-AM"/>
        </w:rPr>
        <w:t>25</w:t>
      </w:r>
      <w:r w:rsidRPr="004A2C83">
        <w:rPr>
          <w:rFonts w:ascii="Sylfaen" w:hAnsi="Sylfaen"/>
          <w:i w:val="0"/>
          <w:sz w:val="22"/>
          <w:szCs w:val="22"/>
        </w:rPr>
        <w:t>" "</w:t>
      </w:r>
      <w:r w:rsidR="006C68E0" w:rsidRPr="006C68E0">
        <w:rPr>
          <w:rFonts w:ascii="Sylfaen" w:hAnsi="Sylfaen"/>
          <w:i w:val="0"/>
          <w:iCs/>
        </w:rPr>
        <w:t xml:space="preserve"> </w:t>
      </w:r>
      <w:r w:rsidR="00C141EB" w:rsidRPr="00C141EB">
        <w:rPr>
          <w:rFonts w:ascii="Sylfaen" w:hAnsi="Sylfaen"/>
          <w:i w:val="0"/>
          <w:iCs/>
        </w:rPr>
        <w:t>декабрь</w:t>
      </w:r>
      <w:r w:rsidRPr="004A2C83">
        <w:rPr>
          <w:rFonts w:ascii="Sylfaen" w:hAnsi="Sylfaen"/>
          <w:i w:val="0"/>
          <w:sz w:val="22"/>
          <w:szCs w:val="22"/>
        </w:rPr>
        <w:t>" "</w:t>
      </w:r>
      <w:r w:rsidRPr="004A2C83">
        <w:rPr>
          <w:rFonts w:ascii="Sylfaen" w:hAnsi="Sylfaen"/>
          <w:i w:val="0"/>
          <w:sz w:val="22"/>
          <w:szCs w:val="22"/>
          <w:lang w:val="hy-AM"/>
        </w:rPr>
        <w:t>2024</w:t>
      </w:r>
      <w:r w:rsidRPr="004A2C83">
        <w:rPr>
          <w:rFonts w:ascii="Sylfaen" w:hAnsi="Sylfaen"/>
          <w:i w:val="0"/>
          <w:sz w:val="22"/>
          <w:szCs w:val="22"/>
        </w:rPr>
        <w:t>".</w:t>
      </w:r>
    </w:p>
    <w:p w14:paraId="639E5F1E"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4DB4003A"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Для получения дополнительной информации, связанной с настоящим</w:t>
      </w:r>
      <w:r w:rsidRPr="004A2C83">
        <w:rPr>
          <w:rFonts w:ascii="Sylfaen" w:hAnsi="Sylfaen" w:cs="Courier New"/>
          <w:i w:val="0"/>
          <w:sz w:val="22"/>
          <w:szCs w:val="22"/>
          <w:lang w:val="en-US"/>
        </w:rPr>
        <w:t> </w:t>
      </w:r>
      <w:r w:rsidRPr="004A2C83">
        <w:rPr>
          <w:rFonts w:ascii="Sylfaen" w:hAnsi="Sylfaen"/>
          <w:i w:val="0"/>
          <w:sz w:val="22"/>
          <w:szCs w:val="22"/>
        </w:rPr>
        <w:t xml:space="preserve">объявлением, можете обратиться к секретарю Оценочной комиссии </w:t>
      </w:r>
    </w:p>
    <w:p w14:paraId="0D79945B" w14:textId="044F0539" w:rsidR="00751025" w:rsidRPr="004A2C83" w:rsidRDefault="00DE3D78" w:rsidP="00751025">
      <w:pPr>
        <w:pStyle w:val="a3"/>
        <w:widowControl w:val="0"/>
        <w:spacing w:line="240" w:lineRule="auto"/>
        <w:ind w:firstLine="0"/>
        <w:rPr>
          <w:rFonts w:ascii="Sylfaen" w:hAnsi="Sylfaen"/>
          <w:i w:val="0"/>
          <w:sz w:val="22"/>
          <w:szCs w:val="22"/>
          <w:lang w:val="hy-AM"/>
        </w:rPr>
      </w:pPr>
      <w:r w:rsidRPr="00DE3D78">
        <w:rPr>
          <w:rFonts w:ascii="Sylfaen" w:hAnsi="Sylfaen"/>
          <w:i w:val="0"/>
          <w:sz w:val="22"/>
          <w:szCs w:val="22"/>
        </w:rPr>
        <w:t>Грета Айвазян</w:t>
      </w:r>
      <w:r w:rsidR="00751025">
        <w:rPr>
          <w:rFonts w:ascii="Sylfaen" w:hAnsi="Sylfaen"/>
          <w:i w:val="0"/>
          <w:sz w:val="22"/>
          <w:szCs w:val="22"/>
          <w:lang w:val="hy-AM"/>
        </w:rPr>
        <w:t>.</w:t>
      </w:r>
    </w:p>
    <w:p w14:paraId="0C3D0E06" w14:textId="4EE1F819" w:rsidR="00751025" w:rsidRPr="004A2C83" w:rsidRDefault="00751025" w:rsidP="00751025">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Телефон 094</w:t>
      </w:r>
      <w:r w:rsidR="00DE3D78">
        <w:rPr>
          <w:rFonts w:ascii="Sylfaen" w:hAnsi="Sylfaen"/>
          <w:i w:val="0"/>
          <w:color w:val="000000" w:themeColor="text1"/>
          <w:sz w:val="22"/>
          <w:szCs w:val="22"/>
        </w:rPr>
        <w:t>538609</w:t>
      </w:r>
    </w:p>
    <w:p w14:paraId="1D4FC10B" w14:textId="77777777" w:rsidR="00751025" w:rsidRPr="004A2C83" w:rsidRDefault="00751025" w:rsidP="00751025">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 xml:space="preserve">Электронная почта </w:t>
      </w:r>
      <w:r w:rsidRPr="004A2C83">
        <w:rPr>
          <w:rFonts w:ascii="Sylfaen" w:hAnsi="Sylfaen"/>
          <w:i w:val="0"/>
          <w:color w:val="000000" w:themeColor="text1"/>
          <w:spacing w:val="2"/>
          <w:sz w:val="22"/>
          <w:szCs w:val="22"/>
          <w:u w:val="single"/>
          <w:shd w:val="clear" w:color="auto" w:fill="FFFFFF"/>
          <w:lang w:val="af-ZA"/>
        </w:rPr>
        <w:t>numetric.gyumri@gmail.com</w:t>
      </w:r>
    </w:p>
    <w:p w14:paraId="17AD73B4" w14:textId="77777777" w:rsidR="00751025" w:rsidRDefault="00751025" w:rsidP="00751025">
      <w:pPr>
        <w:pStyle w:val="a3"/>
        <w:widowControl w:val="0"/>
        <w:rPr>
          <w:rFonts w:ascii="Sylfaen" w:hAnsi="Sylfaen"/>
          <w:i w:val="0"/>
          <w:color w:val="000000" w:themeColor="text1"/>
          <w:sz w:val="22"/>
          <w:szCs w:val="22"/>
        </w:rPr>
      </w:pPr>
    </w:p>
    <w:p w14:paraId="743C7669" w14:textId="77777777" w:rsidR="00751025" w:rsidRDefault="00751025" w:rsidP="00751025">
      <w:pPr>
        <w:pStyle w:val="a3"/>
        <w:widowControl w:val="0"/>
        <w:rPr>
          <w:rFonts w:ascii="Sylfaen" w:hAnsi="Sylfaen"/>
          <w:i w:val="0"/>
          <w:color w:val="000000" w:themeColor="text1"/>
          <w:sz w:val="22"/>
          <w:szCs w:val="22"/>
        </w:rPr>
      </w:pPr>
    </w:p>
    <w:p w14:paraId="4E9798EC" w14:textId="16B2FCE8" w:rsidR="00751025" w:rsidRPr="004A2C83" w:rsidRDefault="00751025" w:rsidP="00751025">
      <w:pPr>
        <w:pStyle w:val="a3"/>
        <w:widowControl w:val="0"/>
        <w:jc w:val="center"/>
        <w:rPr>
          <w:rFonts w:ascii="Sylfaen" w:hAnsi="Sylfaen"/>
          <w:i w:val="0"/>
          <w:color w:val="000000" w:themeColor="text1"/>
          <w:sz w:val="24"/>
          <w:szCs w:val="24"/>
          <w:u w:val="single"/>
        </w:rPr>
      </w:pPr>
      <w:r w:rsidRPr="004A2C83">
        <w:rPr>
          <w:rFonts w:ascii="Sylfaen" w:hAnsi="Sylfaen"/>
          <w:i w:val="0"/>
          <w:color w:val="000000" w:themeColor="text1"/>
          <w:sz w:val="22"/>
          <w:szCs w:val="22"/>
        </w:rPr>
        <w:t xml:space="preserve">Заказчик </w:t>
      </w:r>
      <w:r w:rsidR="0027733B">
        <w:rPr>
          <w:rFonts w:ascii="Sylfaen" w:hAnsi="Sylfaen"/>
          <w:i w:val="0"/>
          <w:color w:val="000000" w:themeColor="text1"/>
          <w:sz w:val="22"/>
          <w:szCs w:val="22"/>
        </w:rPr>
        <w:t>Ширакской области РА «</w:t>
      </w:r>
      <w:proofErr w:type="spellStart"/>
      <w:r w:rsidR="0027733B">
        <w:rPr>
          <w:rFonts w:ascii="Sylfaen" w:hAnsi="Sylfaen"/>
          <w:i w:val="0"/>
          <w:color w:val="000000" w:themeColor="text1"/>
          <w:sz w:val="22"/>
          <w:szCs w:val="22"/>
        </w:rPr>
        <w:t>Маисянская</w:t>
      </w:r>
      <w:proofErr w:type="spellEnd"/>
      <w:r w:rsidR="0027733B">
        <w:rPr>
          <w:rFonts w:ascii="Sylfaen" w:hAnsi="Sylfaen"/>
          <w:i w:val="0"/>
          <w:color w:val="000000" w:themeColor="text1"/>
          <w:sz w:val="22"/>
          <w:szCs w:val="22"/>
        </w:rPr>
        <w:t xml:space="preserve"> медицинская амбулатория» ГНКО</w:t>
      </w:r>
      <w:r w:rsidRPr="004A2C83" w:rsidDel="00131408">
        <w:rPr>
          <w:rFonts w:ascii="Sylfaen" w:hAnsi="Sylfaen"/>
          <w:i w:val="0"/>
          <w:color w:val="000000" w:themeColor="text1"/>
          <w:sz w:val="24"/>
          <w:szCs w:val="24"/>
        </w:rPr>
        <w:t xml:space="preserve"> </w:t>
      </w:r>
    </w:p>
    <w:p w14:paraId="28D27C76" w14:textId="77777777" w:rsidR="00751025" w:rsidRPr="004A2C83" w:rsidRDefault="00751025" w:rsidP="00751025">
      <w:pPr>
        <w:pStyle w:val="a3"/>
        <w:widowControl w:val="0"/>
        <w:spacing w:after="160" w:line="240" w:lineRule="auto"/>
        <w:ind w:left="3969" w:firstLine="0"/>
        <w:rPr>
          <w:rFonts w:ascii="Sylfaen" w:hAnsi="Sylfaen"/>
          <w:i w:val="0"/>
          <w:sz w:val="16"/>
          <w:szCs w:val="16"/>
        </w:rPr>
      </w:pPr>
      <w:r w:rsidRPr="004A2C83">
        <w:rPr>
          <w:rFonts w:ascii="Sylfaen" w:hAnsi="Sylfaen" w:cs="Sylfaen"/>
          <w:b/>
        </w:rPr>
        <w:br w:type="page"/>
      </w:r>
    </w:p>
    <w:p w14:paraId="2DFD95D5" w14:textId="77777777" w:rsidR="00751025" w:rsidRPr="004A2C83" w:rsidRDefault="00751025" w:rsidP="00751025">
      <w:pPr>
        <w:pStyle w:val="aa"/>
        <w:widowControl w:val="0"/>
        <w:ind w:firstLine="567"/>
        <w:jc w:val="right"/>
        <w:rPr>
          <w:rFonts w:ascii="Sylfaen" w:hAnsi="Sylfaen" w:cs="Sylfaen"/>
          <w:i/>
          <w:sz w:val="20"/>
          <w:szCs w:val="20"/>
        </w:rPr>
      </w:pPr>
      <w:r w:rsidRPr="004A2C83">
        <w:rPr>
          <w:rFonts w:ascii="Sylfaen" w:hAnsi="Sylfaen"/>
          <w:i/>
          <w:sz w:val="20"/>
          <w:szCs w:val="20"/>
        </w:rPr>
        <w:lastRenderedPageBreak/>
        <w:t>Утверждено</w:t>
      </w:r>
    </w:p>
    <w:p w14:paraId="7469D37C" w14:textId="77D27502" w:rsidR="00751025" w:rsidRPr="004A2C83" w:rsidRDefault="00751025" w:rsidP="00751025">
      <w:pPr>
        <w:pStyle w:val="aa"/>
        <w:widowControl w:val="0"/>
        <w:ind w:firstLine="567"/>
        <w:jc w:val="right"/>
        <w:rPr>
          <w:rFonts w:ascii="Sylfaen" w:hAnsi="Sylfaen"/>
          <w:i/>
          <w:sz w:val="20"/>
          <w:szCs w:val="20"/>
        </w:rPr>
      </w:pPr>
      <w:r w:rsidRPr="004A2C83">
        <w:rPr>
          <w:rFonts w:ascii="Sylfaen" w:hAnsi="Sylfaen"/>
          <w:sz w:val="20"/>
          <w:szCs w:val="20"/>
        </w:rPr>
        <w:t xml:space="preserve">Решением Оценочной комиссии </w:t>
      </w:r>
      <w:r w:rsidR="005B339F">
        <w:rPr>
          <w:rFonts w:ascii="Sylfaen" w:hAnsi="Sylfaen"/>
          <w:sz w:val="20"/>
          <w:szCs w:val="20"/>
        </w:rPr>
        <w:t>запроса котировок</w:t>
      </w:r>
      <w:r w:rsidRPr="004A2C83">
        <w:rPr>
          <w:rFonts w:ascii="Sylfaen" w:hAnsi="Sylfaen" w:cs="Sylfaen"/>
          <w:i/>
          <w:sz w:val="20"/>
          <w:szCs w:val="20"/>
        </w:rPr>
        <w:br/>
      </w:r>
      <w:r w:rsidRPr="004A2C83">
        <w:rPr>
          <w:rFonts w:ascii="Sylfaen" w:hAnsi="Sylfaen"/>
          <w:i/>
          <w:sz w:val="20"/>
          <w:szCs w:val="20"/>
        </w:rPr>
        <w:t xml:space="preserve">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cs="Times Armenian"/>
          <w:i/>
          <w:sz w:val="20"/>
          <w:szCs w:val="20"/>
        </w:rPr>
        <w:br/>
      </w:r>
      <w:r w:rsidRPr="004A2C83">
        <w:rPr>
          <w:rFonts w:ascii="Sylfaen" w:hAnsi="Sylfaen"/>
          <w:i/>
          <w:sz w:val="20"/>
          <w:szCs w:val="20"/>
        </w:rPr>
        <w:t xml:space="preserve">№ </w:t>
      </w:r>
      <w:r w:rsidR="005D5696">
        <w:rPr>
          <w:rFonts w:ascii="Sylfaen" w:hAnsi="Sylfaen"/>
          <w:i/>
          <w:sz w:val="20"/>
          <w:szCs w:val="20"/>
          <w:lang w:val="hy-AM"/>
        </w:rPr>
        <w:t>0</w:t>
      </w:r>
      <w:r w:rsidR="005D5696" w:rsidRPr="005D5696">
        <w:rPr>
          <w:rFonts w:ascii="Sylfaen" w:hAnsi="Sylfaen"/>
          <w:i/>
          <w:sz w:val="20"/>
          <w:szCs w:val="20"/>
        </w:rPr>
        <w:t>2</w:t>
      </w:r>
      <w:r w:rsidRPr="004A2C83">
        <w:rPr>
          <w:rFonts w:ascii="Sylfaen" w:hAnsi="Sylfaen"/>
          <w:i/>
          <w:sz w:val="20"/>
          <w:szCs w:val="20"/>
        </w:rPr>
        <w:t xml:space="preserve"> от </w:t>
      </w:r>
      <w:r w:rsidR="00C141EB">
        <w:rPr>
          <w:rFonts w:ascii="Sylfaen" w:hAnsi="Sylfaen"/>
          <w:i/>
          <w:sz w:val="20"/>
          <w:szCs w:val="20"/>
          <w:lang w:val="hy-AM"/>
        </w:rPr>
        <w:t>18</w:t>
      </w:r>
      <w:r w:rsidR="00D87F98">
        <w:rPr>
          <w:rFonts w:ascii="Sylfaen" w:hAnsi="Sylfaen"/>
          <w:i/>
          <w:sz w:val="20"/>
          <w:szCs w:val="20"/>
          <w:lang w:val="hy-AM"/>
        </w:rPr>
        <w:t>.</w:t>
      </w:r>
      <w:r w:rsidR="00C141EB">
        <w:rPr>
          <w:rFonts w:ascii="Sylfaen" w:hAnsi="Sylfaen"/>
          <w:i/>
          <w:sz w:val="20"/>
          <w:szCs w:val="20"/>
          <w:lang w:val="hy-AM"/>
        </w:rPr>
        <w:t>12</w:t>
      </w:r>
      <w:r w:rsidRPr="004A2C83">
        <w:rPr>
          <w:rFonts w:ascii="Sylfaen" w:hAnsi="Sylfaen"/>
          <w:i/>
          <w:sz w:val="20"/>
          <w:szCs w:val="20"/>
          <w:lang w:val="hy-AM"/>
        </w:rPr>
        <w:t>.2024</w:t>
      </w:r>
      <w:r w:rsidRPr="004A2C83">
        <w:rPr>
          <w:rFonts w:ascii="Sylfaen" w:hAnsi="Sylfaen"/>
          <w:i/>
          <w:sz w:val="20"/>
          <w:szCs w:val="20"/>
        </w:rPr>
        <w:t>г.</w:t>
      </w:r>
    </w:p>
    <w:p w14:paraId="1AE3245A" w14:textId="77777777" w:rsidR="00751025" w:rsidRPr="004A2C83" w:rsidRDefault="00751025" w:rsidP="00751025">
      <w:pPr>
        <w:pStyle w:val="aa"/>
        <w:widowControl w:val="0"/>
        <w:spacing w:after="160"/>
        <w:ind w:right="-7" w:firstLine="567"/>
        <w:jc w:val="center"/>
        <w:rPr>
          <w:rFonts w:ascii="Sylfaen" w:hAnsi="Sylfaen"/>
        </w:rPr>
      </w:pPr>
    </w:p>
    <w:p w14:paraId="16F63E2E" w14:textId="77777777" w:rsidR="00751025" w:rsidRPr="004A2C83" w:rsidRDefault="00751025" w:rsidP="00751025">
      <w:pPr>
        <w:pStyle w:val="aa"/>
        <w:widowControl w:val="0"/>
        <w:spacing w:after="160"/>
        <w:ind w:right="-7" w:firstLine="567"/>
        <w:jc w:val="center"/>
        <w:rPr>
          <w:rFonts w:ascii="Sylfaen" w:hAnsi="Sylfaen"/>
        </w:rPr>
      </w:pPr>
    </w:p>
    <w:p w14:paraId="7FBC2800" w14:textId="77777777" w:rsidR="00751025" w:rsidRPr="004A2C83" w:rsidRDefault="00751025" w:rsidP="00751025">
      <w:pPr>
        <w:pStyle w:val="aa"/>
        <w:widowControl w:val="0"/>
        <w:spacing w:after="160"/>
        <w:ind w:right="-7" w:firstLine="567"/>
        <w:jc w:val="center"/>
        <w:rPr>
          <w:rFonts w:ascii="Sylfaen" w:hAnsi="Sylfaen"/>
        </w:rPr>
      </w:pPr>
    </w:p>
    <w:p w14:paraId="7057782A" w14:textId="010AC223" w:rsidR="00751025" w:rsidRPr="004A2C83" w:rsidRDefault="0027733B" w:rsidP="00751025">
      <w:pPr>
        <w:pStyle w:val="aa"/>
        <w:widowControl w:val="0"/>
        <w:spacing w:after="160"/>
        <w:ind w:right="-7" w:firstLine="567"/>
        <w:jc w:val="center"/>
        <w:rPr>
          <w:rFonts w:ascii="Sylfaen" w:hAnsi="Sylfaen"/>
          <w:sz w:val="26"/>
          <w:szCs w:val="26"/>
        </w:rPr>
      </w:pPr>
      <w:r>
        <w:rPr>
          <w:rFonts w:ascii="Sylfaen" w:hAnsi="Sylfaen"/>
          <w:sz w:val="26"/>
          <w:szCs w:val="26"/>
        </w:rPr>
        <w:t>Ширакской области РА «</w:t>
      </w:r>
      <w:proofErr w:type="spellStart"/>
      <w:r>
        <w:rPr>
          <w:rFonts w:ascii="Sylfaen" w:hAnsi="Sylfaen"/>
          <w:sz w:val="26"/>
          <w:szCs w:val="26"/>
        </w:rPr>
        <w:t>Маисянская</w:t>
      </w:r>
      <w:proofErr w:type="spellEnd"/>
      <w:r>
        <w:rPr>
          <w:rFonts w:ascii="Sylfaen" w:hAnsi="Sylfaen"/>
          <w:sz w:val="26"/>
          <w:szCs w:val="26"/>
        </w:rPr>
        <w:t xml:space="preserve"> медицинская амбулатория» ГНКО</w:t>
      </w:r>
    </w:p>
    <w:p w14:paraId="66A9E050" w14:textId="77777777" w:rsidR="00751025" w:rsidRPr="004A2C83" w:rsidRDefault="00751025" w:rsidP="00751025">
      <w:pPr>
        <w:pStyle w:val="aa"/>
        <w:widowControl w:val="0"/>
        <w:spacing w:after="160"/>
        <w:ind w:right="-7" w:firstLine="567"/>
        <w:jc w:val="center"/>
        <w:rPr>
          <w:rFonts w:ascii="Sylfaen" w:hAnsi="Sylfaen"/>
        </w:rPr>
      </w:pPr>
    </w:p>
    <w:p w14:paraId="1E0F3D0C" w14:textId="77777777" w:rsidR="00751025" w:rsidRPr="004A2C83" w:rsidRDefault="00751025" w:rsidP="00751025">
      <w:pPr>
        <w:pStyle w:val="aa"/>
        <w:widowControl w:val="0"/>
        <w:spacing w:after="160"/>
        <w:ind w:right="-7" w:firstLine="567"/>
        <w:jc w:val="center"/>
        <w:rPr>
          <w:rFonts w:ascii="Sylfaen" w:hAnsi="Sylfaen"/>
        </w:rPr>
      </w:pPr>
    </w:p>
    <w:p w14:paraId="49A5C2FC" w14:textId="77777777" w:rsidR="00751025" w:rsidRPr="004A2C83" w:rsidRDefault="00751025" w:rsidP="00751025">
      <w:pPr>
        <w:pStyle w:val="aa"/>
        <w:widowControl w:val="0"/>
        <w:spacing w:after="160"/>
        <w:ind w:right="-7" w:firstLine="567"/>
        <w:jc w:val="center"/>
        <w:rPr>
          <w:rFonts w:ascii="Sylfaen" w:hAnsi="Sylfaen"/>
        </w:rPr>
      </w:pPr>
    </w:p>
    <w:p w14:paraId="77361E47" w14:textId="77777777" w:rsidR="00751025" w:rsidRPr="004A2C83" w:rsidRDefault="00751025" w:rsidP="00751025">
      <w:pPr>
        <w:pStyle w:val="aa"/>
        <w:widowControl w:val="0"/>
        <w:spacing w:after="160"/>
        <w:ind w:right="-7" w:firstLine="567"/>
        <w:jc w:val="center"/>
        <w:rPr>
          <w:rFonts w:ascii="Sylfaen" w:hAnsi="Sylfaen" w:cs="Sylfaen"/>
        </w:rPr>
      </w:pPr>
      <w:r w:rsidRPr="004A2C83">
        <w:rPr>
          <w:rFonts w:ascii="Sylfaen" w:hAnsi="Sylfaen"/>
        </w:rPr>
        <w:t>ПРИГЛАШЕНИЕ</w:t>
      </w:r>
    </w:p>
    <w:p w14:paraId="723476BC" w14:textId="77777777" w:rsidR="00751025" w:rsidRPr="004A2C83" w:rsidRDefault="00751025" w:rsidP="00751025">
      <w:pPr>
        <w:pStyle w:val="aa"/>
        <w:widowControl w:val="0"/>
        <w:spacing w:after="160"/>
        <w:ind w:right="-7" w:firstLine="567"/>
        <w:jc w:val="center"/>
        <w:rPr>
          <w:rFonts w:ascii="Sylfaen" w:hAnsi="Sylfaen" w:cs="Sylfaen"/>
        </w:rPr>
      </w:pPr>
    </w:p>
    <w:p w14:paraId="61BC0EB2" w14:textId="77777777" w:rsidR="00751025" w:rsidRPr="004A2C83" w:rsidRDefault="00751025" w:rsidP="00751025">
      <w:pPr>
        <w:pStyle w:val="aa"/>
        <w:widowControl w:val="0"/>
        <w:spacing w:after="160"/>
        <w:ind w:right="-7" w:firstLine="567"/>
        <w:jc w:val="center"/>
        <w:rPr>
          <w:rFonts w:ascii="Sylfaen" w:hAnsi="Sylfaen" w:cs="Sylfaen"/>
        </w:rPr>
      </w:pPr>
    </w:p>
    <w:p w14:paraId="5B23551F" w14:textId="2B353B06" w:rsidR="00751025" w:rsidRPr="004A2C83" w:rsidRDefault="00751025" w:rsidP="00825FEE">
      <w:pPr>
        <w:pStyle w:val="aa"/>
        <w:widowControl w:val="0"/>
        <w:spacing w:after="160"/>
        <w:ind w:right="-7" w:firstLine="567"/>
        <w:jc w:val="center"/>
        <w:rPr>
          <w:rFonts w:ascii="Sylfaen" w:hAnsi="Sylfaen"/>
        </w:rPr>
      </w:pPr>
      <w:r w:rsidRPr="002D0490">
        <w:rPr>
          <w:rFonts w:ascii="Sylfaen" w:hAnsi="Sylfaen"/>
        </w:rPr>
        <w:t>НА КОНКУРС, ОБЪЯВЛЕННЫЙ С ЦЕЛЬЮ ПРИОБРЕТЕНИЯ "</w:t>
      </w:r>
      <w:r w:rsidRPr="009E2F69">
        <w:rPr>
          <w:rFonts w:ascii="Sylfaen" w:hAnsi="Sylfaen"/>
        </w:rPr>
        <w:t xml:space="preserve"> </w:t>
      </w:r>
      <w:r w:rsidR="000A7B06">
        <w:rPr>
          <w:rFonts w:ascii="Sylfaen" w:hAnsi="Sylfaen"/>
        </w:rPr>
        <w:t>АПТЕЧНЫЕ -ЛЕКАРСТВА</w:t>
      </w:r>
      <w:r w:rsidRPr="002D0490">
        <w:rPr>
          <w:rFonts w:ascii="Sylfaen" w:hAnsi="Sylfaen"/>
        </w:rPr>
        <w:t xml:space="preserve">" ДЛЯ НУЖД </w:t>
      </w:r>
      <w:r w:rsidR="0027733B">
        <w:rPr>
          <w:rFonts w:ascii="Sylfaen" w:hAnsi="Sylfaen"/>
        </w:rPr>
        <w:t>ШИРАКСКОЙ ОБЛАСТИ РА «МАИСЯНСКАЯ МЕДИЦИНСКАЯ АМБУЛАТОРИЯ» ГНКО</w:t>
      </w:r>
    </w:p>
    <w:p w14:paraId="75856558" w14:textId="77777777" w:rsidR="00751025" w:rsidRPr="004A2C83" w:rsidRDefault="00751025" w:rsidP="00751025">
      <w:pPr>
        <w:pStyle w:val="aa"/>
        <w:widowControl w:val="0"/>
        <w:spacing w:after="160"/>
        <w:ind w:right="-7"/>
        <w:jc w:val="center"/>
        <w:rPr>
          <w:rFonts w:ascii="Sylfaen" w:hAnsi="Sylfaen"/>
        </w:rPr>
      </w:pPr>
    </w:p>
    <w:p w14:paraId="198DCE11" w14:textId="77777777" w:rsidR="00751025" w:rsidRPr="004A2C83" w:rsidRDefault="00751025" w:rsidP="00751025">
      <w:pPr>
        <w:pStyle w:val="aa"/>
        <w:widowControl w:val="0"/>
        <w:spacing w:after="160"/>
        <w:ind w:right="-7" w:firstLine="567"/>
        <w:jc w:val="center"/>
        <w:rPr>
          <w:rFonts w:ascii="Sylfaen" w:hAnsi="Sylfaen"/>
        </w:rPr>
      </w:pPr>
    </w:p>
    <w:p w14:paraId="702727A2" w14:textId="77777777" w:rsidR="00751025" w:rsidRPr="004A2C83" w:rsidRDefault="00751025" w:rsidP="00751025">
      <w:pPr>
        <w:rPr>
          <w:rFonts w:ascii="Sylfaen" w:hAnsi="Sylfaen"/>
        </w:rPr>
      </w:pPr>
      <w:r w:rsidRPr="004A2C83">
        <w:rPr>
          <w:rFonts w:ascii="Sylfaen" w:hAnsi="Sylfaen"/>
        </w:rPr>
        <w:br w:type="page"/>
      </w:r>
    </w:p>
    <w:p w14:paraId="29285A4E" w14:textId="77777777" w:rsidR="00751025" w:rsidRPr="004A2C83" w:rsidRDefault="00751025" w:rsidP="00751025">
      <w:pPr>
        <w:widowControl w:val="0"/>
        <w:spacing w:after="160"/>
        <w:ind w:firstLine="567"/>
        <w:jc w:val="both"/>
        <w:rPr>
          <w:rFonts w:ascii="Sylfaen" w:hAnsi="Sylfaen" w:cs="Sylfaen"/>
          <w:i/>
        </w:rPr>
      </w:pPr>
      <w:r w:rsidRPr="004A2C83">
        <w:rPr>
          <w:rFonts w:ascii="Sylfaen" w:hAnsi="Sylfaen"/>
          <w:i/>
        </w:rPr>
        <w:lastRenderedPageBreak/>
        <w:t>Уважаемый участник, прежде чем составить и подать заявку просим Вас</w:t>
      </w:r>
      <w:r w:rsidRPr="004A2C83">
        <w:rPr>
          <w:rFonts w:ascii="Sylfaen" w:hAnsi="Sylfaen" w:cs="Courier New"/>
          <w:i/>
          <w:lang w:val="en-US"/>
        </w:rPr>
        <w:t> </w:t>
      </w:r>
      <w:r w:rsidRPr="004A2C83">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0C1D1DE8" w14:textId="77777777" w:rsidR="00751025" w:rsidRPr="004A2C83" w:rsidRDefault="00751025" w:rsidP="00751025">
      <w:pPr>
        <w:widowControl w:val="0"/>
        <w:spacing w:after="160"/>
        <w:ind w:firstLine="567"/>
        <w:jc w:val="both"/>
        <w:rPr>
          <w:rFonts w:ascii="Sylfaen" w:hAnsi="Sylfaen"/>
          <w:i/>
        </w:rPr>
      </w:pPr>
    </w:p>
    <w:p w14:paraId="54111044" w14:textId="77777777" w:rsidR="00751025" w:rsidRPr="004A2C83" w:rsidRDefault="00751025" w:rsidP="00751025">
      <w:pPr>
        <w:widowControl w:val="0"/>
        <w:spacing w:after="160"/>
        <w:ind w:firstLine="567"/>
        <w:jc w:val="center"/>
        <w:rPr>
          <w:rFonts w:ascii="Sylfaen" w:hAnsi="Sylfaen" w:cs="Sylfaen"/>
          <w:b/>
        </w:rPr>
      </w:pPr>
      <w:r w:rsidRPr="004A2C83">
        <w:rPr>
          <w:rFonts w:ascii="Sylfaen" w:hAnsi="Sylfaen"/>
        </w:rPr>
        <w:br w:type="page"/>
      </w:r>
    </w:p>
    <w:p w14:paraId="2DA9E961" w14:textId="77777777" w:rsidR="00751025" w:rsidRPr="004A2C83" w:rsidRDefault="00751025" w:rsidP="00751025">
      <w:pPr>
        <w:widowControl w:val="0"/>
        <w:spacing w:after="160"/>
        <w:jc w:val="center"/>
        <w:rPr>
          <w:rFonts w:ascii="Sylfaen" w:hAnsi="Sylfaen"/>
          <w:b/>
        </w:rPr>
      </w:pPr>
      <w:r w:rsidRPr="004A2C83">
        <w:rPr>
          <w:rFonts w:ascii="Sylfaen" w:hAnsi="Sylfaen"/>
          <w:b/>
        </w:rPr>
        <w:lastRenderedPageBreak/>
        <w:t>СОДЕРЖАНИЕ</w:t>
      </w:r>
    </w:p>
    <w:p w14:paraId="6A6AFE8F" w14:textId="77777777" w:rsidR="00751025" w:rsidRPr="004A2C83" w:rsidRDefault="00751025" w:rsidP="00751025">
      <w:pPr>
        <w:widowControl w:val="0"/>
        <w:spacing w:after="160"/>
        <w:ind w:firstLine="567"/>
        <w:jc w:val="center"/>
        <w:rPr>
          <w:rFonts w:ascii="Sylfaen" w:hAnsi="Sylfaen"/>
          <w:i/>
        </w:rPr>
      </w:pPr>
    </w:p>
    <w:p w14:paraId="34AB1B2A" w14:textId="50D598BC" w:rsidR="00751025" w:rsidRPr="00825FEE" w:rsidRDefault="008E6622" w:rsidP="00825FEE">
      <w:pPr>
        <w:pStyle w:val="aa"/>
        <w:widowControl w:val="0"/>
        <w:spacing w:after="160"/>
        <w:ind w:right="-7" w:firstLine="567"/>
        <w:jc w:val="center"/>
        <w:rPr>
          <w:rFonts w:ascii="Sylfaen" w:hAnsi="Sylfaen"/>
          <w:b/>
          <w:sz w:val="26"/>
          <w:szCs w:val="26"/>
        </w:rPr>
      </w:pPr>
      <w:r>
        <w:rPr>
          <w:rFonts w:ascii="Sylfaen" w:hAnsi="Sylfaen"/>
          <w:b/>
        </w:rPr>
        <w:t xml:space="preserve">АПТЕЧНЫЕ -ЛЕКАРСТВА </w:t>
      </w:r>
      <w:r w:rsidR="00751025">
        <w:rPr>
          <w:rFonts w:ascii="Sylfaen" w:hAnsi="Sylfaen"/>
          <w:b/>
          <w:lang w:val="hy-AM"/>
        </w:rPr>
        <w:t xml:space="preserve"> </w:t>
      </w:r>
      <w:r w:rsidR="00751025" w:rsidRPr="008939E2">
        <w:rPr>
          <w:rFonts w:ascii="Sylfaen" w:hAnsi="Sylfaen"/>
          <w:b/>
        </w:rPr>
        <w:t>ДЛЯ НУЖД</w:t>
      </w:r>
      <w:r w:rsidR="00751025" w:rsidRPr="008939E2">
        <w:rPr>
          <w:rFonts w:ascii="Sylfaen" w:hAnsi="Sylfaen"/>
          <w:b/>
          <w:lang w:val="hy-AM"/>
        </w:rPr>
        <w:t xml:space="preserve"> </w:t>
      </w:r>
      <w:r w:rsidR="00751025" w:rsidRPr="008939E2">
        <w:rPr>
          <w:rFonts w:ascii="Sylfaen" w:hAnsi="Sylfaen"/>
          <w:b/>
        </w:rPr>
        <w:t xml:space="preserve"> </w:t>
      </w:r>
      <w:r w:rsidR="0027733B">
        <w:rPr>
          <w:rFonts w:ascii="Sylfaen" w:hAnsi="Sylfaen"/>
          <w:b/>
          <w:sz w:val="26"/>
          <w:szCs w:val="26"/>
        </w:rPr>
        <w:t>ШИРАКСКОЙ ОБЛАСТИ РА «МАИСЯНСКАЯ МЕДИЦИНСКАЯ АМБУЛАТОРИЯ» ГНКО</w:t>
      </w:r>
    </w:p>
    <w:p w14:paraId="233DEE68" w14:textId="1083770E" w:rsidR="00751025" w:rsidRPr="004A2C83" w:rsidRDefault="00751025" w:rsidP="00751025">
      <w:pPr>
        <w:widowControl w:val="0"/>
        <w:spacing w:after="160"/>
        <w:jc w:val="center"/>
        <w:rPr>
          <w:rFonts w:ascii="Sylfaen" w:hAnsi="Sylfaen"/>
          <w:i/>
        </w:rPr>
      </w:pPr>
      <w:r w:rsidRPr="004A2C83">
        <w:rPr>
          <w:rFonts w:ascii="Sylfaen" w:hAnsi="Sylfaen"/>
          <w:b/>
        </w:rPr>
        <w:t xml:space="preserve">ПРИГЛАШЕНИЯ НА КОНКУРС, </w:t>
      </w:r>
      <w:r w:rsidRPr="004A2C83">
        <w:rPr>
          <w:rFonts w:ascii="Sylfaen" w:hAnsi="Sylfaen"/>
          <w:b/>
        </w:rPr>
        <w:br/>
        <w:t>ОБЪЯВЛЕННЫЙ С ЦЕЛЬЮ ПРИОБРЕТЕНИЯ</w:t>
      </w:r>
    </w:p>
    <w:p w14:paraId="19EFBE96" w14:textId="77777777" w:rsidR="00751025" w:rsidRPr="004A2C83" w:rsidRDefault="00751025" w:rsidP="00751025">
      <w:pPr>
        <w:widowControl w:val="0"/>
        <w:spacing w:after="160"/>
        <w:jc w:val="center"/>
        <w:rPr>
          <w:rFonts w:ascii="Sylfaen" w:hAnsi="Sylfaen" w:cs="Sylfaen"/>
          <w:b/>
        </w:rPr>
      </w:pPr>
    </w:p>
    <w:p w14:paraId="1D6F39D1" w14:textId="77777777" w:rsidR="00751025" w:rsidRPr="004A2C83" w:rsidRDefault="00751025" w:rsidP="00751025">
      <w:pPr>
        <w:widowControl w:val="0"/>
        <w:spacing w:after="160"/>
        <w:jc w:val="center"/>
        <w:rPr>
          <w:rFonts w:ascii="Sylfaen" w:hAnsi="Sylfaen"/>
          <w:b/>
        </w:rPr>
      </w:pPr>
      <w:r w:rsidRPr="004A2C83">
        <w:rPr>
          <w:rFonts w:ascii="Sylfaen" w:hAnsi="Sylfaen"/>
          <w:b/>
        </w:rPr>
        <w:t>ЧАСТЬ I.</w:t>
      </w:r>
    </w:p>
    <w:p w14:paraId="4F09B8AD" w14:textId="77777777" w:rsidR="00751025" w:rsidRPr="004A2C83" w:rsidRDefault="00751025" w:rsidP="00751025">
      <w:pPr>
        <w:widowControl w:val="0"/>
        <w:spacing w:after="160"/>
        <w:jc w:val="center"/>
        <w:rPr>
          <w:rFonts w:ascii="Sylfaen" w:hAnsi="Sylfaen"/>
        </w:rPr>
      </w:pPr>
    </w:p>
    <w:p w14:paraId="42FEB610"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 xml:space="preserve">Характеристика предмета закупки </w:t>
      </w:r>
    </w:p>
    <w:p w14:paraId="409B6F43"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60822F3"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Разъяснение приглашения и порядок внесения изменения в приглашение</w:t>
      </w:r>
    </w:p>
    <w:p w14:paraId="2131944E"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4.</w:t>
      </w:r>
      <w:r w:rsidRPr="004A2C83">
        <w:rPr>
          <w:rFonts w:ascii="Sylfaen" w:hAnsi="Sylfaen"/>
        </w:rPr>
        <w:tab/>
        <w:t>Порядок подачи заявки</w:t>
      </w:r>
    </w:p>
    <w:p w14:paraId="0613278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5.</w:t>
      </w:r>
      <w:r w:rsidRPr="004A2C83">
        <w:rPr>
          <w:rFonts w:ascii="Sylfaen" w:hAnsi="Sylfaen"/>
        </w:rPr>
        <w:tab/>
        <w:t xml:space="preserve">Ценовое предложение заявки </w:t>
      </w:r>
    </w:p>
    <w:p w14:paraId="27DFA8C1"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6.</w:t>
      </w:r>
      <w:r w:rsidRPr="004A2C83">
        <w:rPr>
          <w:rFonts w:ascii="Sylfaen" w:hAnsi="Sylfaen"/>
        </w:rPr>
        <w:tab/>
        <w:t xml:space="preserve">Срок действия заявки, порядок внесения изменений в заявки и их отзыва </w:t>
      </w:r>
    </w:p>
    <w:p w14:paraId="6EE641D9"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8.</w:t>
      </w:r>
      <w:r w:rsidRPr="004A2C83">
        <w:rPr>
          <w:rFonts w:ascii="Sylfaen" w:hAnsi="Sylfaen"/>
        </w:rPr>
        <w:tab/>
        <w:t>Вскрытие, оценка заявок и подведение итогов</w:t>
      </w:r>
    </w:p>
    <w:p w14:paraId="1279220A"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9.</w:t>
      </w:r>
      <w:r w:rsidRPr="004A2C83">
        <w:rPr>
          <w:rFonts w:ascii="Sylfaen" w:hAnsi="Sylfaen"/>
        </w:rPr>
        <w:tab/>
        <w:t>Заключение договора</w:t>
      </w:r>
    </w:p>
    <w:p w14:paraId="4C1B850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10.</w:t>
      </w:r>
      <w:r w:rsidRPr="004A2C83">
        <w:rPr>
          <w:rFonts w:ascii="Sylfaen" w:hAnsi="Sylfaen"/>
        </w:rPr>
        <w:tab/>
        <w:t xml:space="preserve">Обеспечения квалификации  и договора </w:t>
      </w:r>
    </w:p>
    <w:p w14:paraId="56CACACF"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11.</w:t>
      </w:r>
      <w:r w:rsidRPr="004A2C83">
        <w:rPr>
          <w:rFonts w:ascii="Sylfaen" w:hAnsi="Sylfaen"/>
        </w:rPr>
        <w:tab/>
        <w:t xml:space="preserve">Объявление процедуры несостоявшейся </w:t>
      </w:r>
    </w:p>
    <w:p w14:paraId="5E3DEAB4" w14:textId="3C5AA139" w:rsidR="00751025" w:rsidRPr="00825FEE" w:rsidRDefault="00751025" w:rsidP="00825FEE">
      <w:pPr>
        <w:widowControl w:val="0"/>
        <w:tabs>
          <w:tab w:val="left" w:pos="1134"/>
        </w:tabs>
        <w:spacing w:after="160"/>
        <w:ind w:left="1134" w:hanging="567"/>
        <w:jc w:val="both"/>
        <w:rPr>
          <w:rFonts w:ascii="Sylfaen" w:hAnsi="Sylfaen"/>
        </w:rPr>
      </w:pPr>
      <w:r w:rsidRPr="004A2C83">
        <w:rPr>
          <w:rFonts w:ascii="Sylfaen" w:hAnsi="Sylfaen"/>
        </w:rPr>
        <w:t>12.</w:t>
      </w:r>
      <w:r w:rsidRPr="004A2C83">
        <w:rPr>
          <w:rFonts w:ascii="Sylfaen" w:hAnsi="Sylfaen"/>
        </w:rPr>
        <w:tab/>
        <w:t>Право участника и порядок обжалования им действий и (или) принятых решений, связанных с процессом закупки</w:t>
      </w:r>
    </w:p>
    <w:p w14:paraId="0861EE09"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ЧАСТЬ II. </w:t>
      </w:r>
    </w:p>
    <w:p w14:paraId="2FF57F4D" w14:textId="77777777" w:rsidR="00751025" w:rsidRPr="004A2C83" w:rsidRDefault="00751025" w:rsidP="00751025">
      <w:pPr>
        <w:widowControl w:val="0"/>
        <w:spacing w:after="160"/>
        <w:jc w:val="center"/>
        <w:rPr>
          <w:rFonts w:ascii="Sylfaen" w:hAnsi="Sylfaen"/>
          <w:b/>
        </w:rPr>
      </w:pPr>
    </w:p>
    <w:p w14:paraId="78217101" w14:textId="1E0D0753" w:rsidR="00751025" w:rsidRPr="004A2C83" w:rsidRDefault="00751025" w:rsidP="00751025">
      <w:pPr>
        <w:widowControl w:val="0"/>
        <w:spacing w:after="160"/>
        <w:jc w:val="center"/>
        <w:rPr>
          <w:rFonts w:ascii="Sylfaen" w:hAnsi="Sylfaen"/>
          <w:b/>
        </w:rPr>
      </w:pPr>
      <w:r w:rsidRPr="004A2C83">
        <w:rPr>
          <w:rFonts w:ascii="Sylfaen" w:hAnsi="Sylfaen"/>
          <w:b/>
        </w:rPr>
        <w:t xml:space="preserve">ИНСТРУКЦИЯ ПО ПОДГОТОВКЕ ЗАЯВКИ </w:t>
      </w:r>
      <w:r w:rsidRPr="004A2C83">
        <w:rPr>
          <w:rFonts w:ascii="Sylfaen" w:hAnsi="Sylfaen"/>
          <w:b/>
        </w:rPr>
        <w:br/>
        <w:t>НА КОНКУРС</w:t>
      </w:r>
    </w:p>
    <w:p w14:paraId="35F930DE" w14:textId="77777777" w:rsidR="00751025" w:rsidRPr="004A2C83" w:rsidRDefault="00751025" w:rsidP="00751025">
      <w:pPr>
        <w:widowControl w:val="0"/>
        <w:spacing w:after="160"/>
        <w:jc w:val="center"/>
        <w:rPr>
          <w:rFonts w:ascii="Sylfaen" w:hAnsi="Sylfaen"/>
          <w:b/>
        </w:rPr>
      </w:pPr>
    </w:p>
    <w:p w14:paraId="33D4981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Общие положения</w:t>
      </w:r>
    </w:p>
    <w:p w14:paraId="7DDB1286"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Заявка на процедуру</w:t>
      </w:r>
    </w:p>
    <w:p w14:paraId="5BD4C612" w14:textId="097CACC5" w:rsidR="00751025" w:rsidRPr="00825FEE" w:rsidRDefault="00751025" w:rsidP="00825FEE">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Приложения № 1-6</w:t>
      </w:r>
    </w:p>
    <w:p w14:paraId="0CBF7CDB" w14:textId="20AE0D95" w:rsidR="00751025" w:rsidRPr="004A2C83" w:rsidRDefault="00751025" w:rsidP="00751025">
      <w:pPr>
        <w:widowControl w:val="0"/>
        <w:spacing w:after="160"/>
        <w:ind w:hanging="567"/>
        <w:jc w:val="both"/>
        <w:rPr>
          <w:rFonts w:ascii="Sylfaen" w:hAnsi="Sylfaen"/>
          <w:spacing w:val="-6"/>
          <w:sz w:val="22"/>
          <w:szCs w:val="22"/>
        </w:rPr>
      </w:pPr>
      <w:r w:rsidRPr="004A2C83">
        <w:rPr>
          <w:rFonts w:ascii="Sylfaen" w:hAnsi="Sylfaen"/>
          <w:spacing w:val="-6"/>
          <w:sz w:val="22"/>
          <w:szCs w:val="22"/>
        </w:rPr>
        <w:t xml:space="preserve">               </w:t>
      </w:r>
      <w:r w:rsidRPr="004A2C83">
        <w:rPr>
          <w:rFonts w:ascii="Sylfaen" w:hAnsi="Sylfaen"/>
          <w:color w:val="000000" w:themeColor="text1"/>
          <w:spacing w:val="-6"/>
          <w:sz w:val="22"/>
          <w:szCs w:val="22"/>
        </w:rPr>
        <w:t xml:space="preserve">Настоящее Приглашение предоставляется в дополнение к объявлению об открытом конкурсе, </w:t>
      </w:r>
      <w:r w:rsidRPr="004A2C83">
        <w:rPr>
          <w:rFonts w:ascii="Sylfaen" w:hAnsi="Sylfaen"/>
          <w:color w:val="000000" w:themeColor="text1"/>
          <w:spacing w:val="-6"/>
          <w:sz w:val="22"/>
          <w:szCs w:val="22"/>
        </w:rPr>
        <w:lastRenderedPageBreak/>
        <w:t>проводимом под кодом</w:t>
      </w:r>
      <w:r w:rsidRPr="004A2C83">
        <w:rPr>
          <w:rFonts w:ascii="Sylfaen" w:hAnsi="Sylfaen"/>
          <w:color w:val="000000" w:themeColor="text1"/>
          <w:spacing w:val="-6"/>
          <w:sz w:val="22"/>
          <w:szCs w:val="22"/>
          <w:lang w:val="hy-AM"/>
        </w:rPr>
        <w:t xml:space="preserve"> </w:t>
      </w:r>
      <w:r w:rsidR="0027733B">
        <w:rPr>
          <w:rFonts w:ascii="Sylfaen" w:hAnsi="Sylfaen"/>
          <w:bCs/>
          <w:color w:val="000000" w:themeColor="text1"/>
          <w:sz w:val="22"/>
          <w:szCs w:val="22"/>
        </w:rPr>
        <w:t>(</w:t>
      </w:r>
      <w:r w:rsidR="006C68E0">
        <w:rPr>
          <w:rFonts w:ascii="Sylfaen" w:hAnsi="Sylfaen"/>
          <w:bCs/>
          <w:color w:val="000000" w:themeColor="text1"/>
          <w:sz w:val="22"/>
          <w:szCs w:val="22"/>
        </w:rPr>
        <w:t>SHMMBA-GHAPDZB-</w:t>
      </w:r>
      <w:r w:rsidR="00A43458">
        <w:rPr>
          <w:rFonts w:ascii="Sylfaen" w:hAnsi="Sylfaen"/>
          <w:bCs/>
          <w:color w:val="000000" w:themeColor="text1"/>
          <w:sz w:val="22"/>
          <w:szCs w:val="22"/>
        </w:rPr>
        <w:t>2025/1</w:t>
      </w:r>
      <w:r w:rsidR="006C68E0">
        <w:rPr>
          <w:rFonts w:ascii="Sylfaen" w:hAnsi="Sylfaen"/>
          <w:bCs/>
          <w:color w:val="000000" w:themeColor="text1"/>
          <w:sz w:val="22"/>
          <w:szCs w:val="22"/>
        </w:rPr>
        <w:t>)(</w:t>
      </w:r>
      <w:r w:rsidR="00A43458">
        <w:rPr>
          <w:rFonts w:ascii="Sylfaen" w:hAnsi="Sylfaen"/>
          <w:bCs/>
          <w:color w:val="000000" w:themeColor="text1"/>
          <w:sz w:val="22"/>
          <w:szCs w:val="22"/>
        </w:rPr>
        <w:t>ՇՄՄԲԱ-ԳՀԱՊՁԲ-2025/1</w:t>
      </w:r>
      <w:r w:rsidR="0027733B">
        <w:rPr>
          <w:rFonts w:ascii="Sylfaen" w:hAnsi="Sylfaen"/>
          <w:bCs/>
          <w:color w:val="000000" w:themeColor="text1"/>
          <w:sz w:val="22"/>
          <w:szCs w:val="22"/>
        </w:rPr>
        <w:t>)</w:t>
      </w:r>
      <w:r w:rsidRPr="004A2C83">
        <w:rPr>
          <w:rFonts w:ascii="Sylfaen" w:hAnsi="Sylfaen"/>
          <w:color w:val="000000" w:themeColor="text1"/>
          <w:spacing w:val="-6"/>
          <w:sz w:val="22"/>
          <w:szCs w:val="22"/>
        </w:rPr>
        <w:t>(далее — процедура).</w:t>
      </w:r>
    </w:p>
    <w:p w14:paraId="292588A5" w14:textId="79EC87A9" w:rsidR="00751025" w:rsidRPr="004A2C83" w:rsidRDefault="00751025" w:rsidP="00751025">
      <w:pPr>
        <w:pStyle w:val="aa"/>
        <w:widowControl w:val="0"/>
        <w:spacing w:after="160"/>
        <w:ind w:right="-7" w:firstLine="567"/>
        <w:rPr>
          <w:rFonts w:ascii="Sylfaen" w:hAnsi="Sylfaen"/>
          <w:sz w:val="22"/>
          <w:szCs w:val="22"/>
        </w:rPr>
      </w:pPr>
      <w:r w:rsidRPr="004A2C83">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A2C83">
        <w:rPr>
          <w:rFonts w:ascii="Sylfaen" w:hAnsi="Sylfaen" w:cs="Courier New"/>
          <w:sz w:val="22"/>
          <w:szCs w:val="22"/>
          <w:lang w:val="en-US"/>
        </w:rPr>
        <w:t> </w:t>
      </w:r>
      <w:r w:rsidRPr="004A2C83">
        <w:rPr>
          <w:rFonts w:ascii="Sylfaen" w:hAnsi="Sylfaen"/>
          <w:sz w:val="22"/>
          <w:szCs w:val="22"/>
        </w:rPr>
        <w:t>4</w:t>
      </w:r>
      <w:r w:rsidRPr="004A2C83">
        <w:rPr>
          <w:rFonts w:ascii="Sylfaen" w:hAnsi="Sylfaen" w:cs="Courier New"/>
          <w:sz w:val="22"/>
          <w:szCs w:val="22"/>
          <w:lang w:val="en-US"/>
        </w:rPr>
        <w:t> </w:t>
      </w:r>
      <w:r w:rsidRPr="004A2C83">
        <w:rPr>
          <w:rFonts w:ascii="Sylfaen" w:hAnsi="Sylfaen"/>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7733B">
        <w:rPr>
          <w:rFonts w:ascii="Sylfaen" w:hAnsi="Sylfaen"/>
          <w:sz w:val="22"/>
          <w:szCs w:val="22"/>
        </w:rPr>
        <w:t>Ширакской области РА «</w:t>
      </w:r>
      <w:proofErr w:type="spellStart"/>
      <w:r w:rsidR="0027733B">
        <w:rPr>
          <w:rFonts w:ascii="Sylfaen" w:hAnsi="Sylfaen"/>
          <w:sz w:val="22"/>
          <w:szCs w:val="22"/>
        </w:rPr>
        <w:t>Маисянская</w:t>
      </w:r>
      <w:proofErr w:type="spellEnd"/>
      <w:r w:rsidR="0027733B">
        <w:rPr>
          <w:rFonts w:ascii="Sylfaen" w:hAnsi="Sylfaen"/>
          <w:sz w:val="22"/>
          <w:szCs w:val="22"/>
        </w:rPr>
        <w:t xml:space="preserve"> медицинская амбулатория» ГНКО</w:t>
      </w:r>
      <w:r w:rsidRPr="004A2C83">
        <w:rPr>
          <w:rFonts w:ascii="Sylfaen" w:hAnsi="Sylfaen"/>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F7E66E" w14:textId="77777777" w:rsidR="00751025" w:rsidRPr="004A2C83" w:rsidRDefault="00751025" w:rsidP="00751025">
      <w:pPr>
        <w:widowControl w:val="0"/>
        <w:spacing w:after="160"/>
        <w:ind w:firstLine="567"/>
        <w:jc w:val="both"/>
        <w:rPr>
          <w:rFonts w:ascii="Sylfaen" w:hAnsi="Sylfaen"/>
          <w:sz w:val="22"/>
          <w:szCs w:val="22"/>
        </w:rPr>
      </w:pPr>
      <w:r w:rsidRPr="004A2C83">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44FBE31" w14:textId="77777777" w:rsidR="00751025" w:rsidRPr="004A2C83" w:rsidRDefault="00751025" w:rsidP="00751025">
      <w:pPr>
        <w:widowControl w:val="0"/>
        <w:spacing w:after="160"/>
        <w:ind w:firstLine="567"/>
        <w:jc w:val="both"/>
        <w:rPr>
          <w:rFonts w:ascii="Sylfaen" w:hAnsi="Sylfaen" w:cs="Times Armenian"/>
          <w:sz w:val="22"/>
          <w:szCs w:val="22"/>
        </w:rPr>
      </w:pPr>
      <w:r w:rsidRPr="004A2C83">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2400212" w14:textId="3D5A4BAE" w:rsidR="00751025" w:rsidRPr="004A2C83" w:rsidRDefault="00751025" w:rsidP="00751025">
      <w:pPr>
        <w:pStyle w:val="23"/>
        <w:widowControl w:val="0"/>
        <w:spacing w:after="160" w:line="240" w:lineRule="auto"/>
        <w:ind w:firstLine="567"/>
        <w:rPr>
          <w:rFonts w:ascii="Sylfaen" w:hAnsi="Sylfaen"/>
          <w:sz w:val="22"/>
          <w:szCs w:val="22"/>
        </w:rPr>
      </w:pPr>
      <w:r w:rsidRPr="004A2C83">
        <w:rPr>
          <w:rFonts w:ascii="Sylfaen" w:hAnsi="Sylfaen"/>
          <w:sz w:val="22"/>
          <w:szCs w:val="22"/>
        </w:rPr>
        <w:t>Адрес электронной почты секретаря оценочной комиссии</w:t>
      </w:r>
      <w:r w:rsidR="00732722" w:rsidRPr="00732722">
        <w:rPr>
          <w:rFonts w:ascii="Sylfaen" w:hAnsi="Sylfaen"/>
          <w:sz w:val="22"/>
          <w:szCs w:val="22"/>
        </w:rPr>
        <w:t xml:space="preserve"> </w:t>
      </w:r>
      <w:r w:rsidRPr="004A2C83">
        <w:rPr>
          <w:rFonts w:ascii="Sylfaen" w:hAnsi="Sylfaen"/>
          <w:sz w:val="22"/>
          <w:szCs w:val="22"/>
        </w:rPr>
        <w:t>"</w:t>
      </w:r>
      <w:r w:rsidR="00732722" w:rsidRPr="004A2C83">
        <w:rPr>
          <w:rFonts w:ascii="Sylfaen" w:hAnsi="Sylfaen"/>
          <w:color w:val="000000" w:themeColor="text1"/>
          <w:spacing w:val="2"/>
          <w:sz w:val="22"/>
          <w:szCs w:val="22"/>
          <w:u w:val="single"/>
          <w:shd w:val="clear" w:color="auto" w:fill="FFFFFF"/>
          <w:lang w:val="af-ZA"/>
        </w:rPr>
        <w:t>numetric.gyumri@gmail.com</w:t>
      </w:r>
      <w:r w:rsidRPr="004A2C83">
        <w:rPr>
          <w:rFonts w:ascii="Sylfaen" w:hAnsi="Sylfaen"/>
          <w:sz w:val="22"/>
          <w:szCs w:val="22"/>
        </w:rPr>
        <w:t>".</w:t>
      </w:r>
    </w:p>
    <w:p w14:paraId="6C9C1CB7" w14:textId="77777777" w:rsidR="00751025" w:rsidRPr="004A2C83" w:rsidRDefault="00751025" w:rsidP="00751025">
      <w:pPr>
        <w:widowControl w:val="0"/>
        <w:spacing w:after="160"/>
        <w:jc w:val="center"/>
        <w:rPr>
          <w:rFonts w:ascii="Sylfaen" w:hAnsi="Sylfaen"/>
        </w:rPr>
      </w:pPr>
      <w:r w:rsidRPr="004A2C83">
        <w:rPr>
          <w:rFonts w:ascii="Sylfaen" w:hAnsi="Sylfaen"/>
        </w:rPr>
        <w:br w:type="page"/>
      </w:r>
      <w:r w:rsidRPr="004A2C83">
        <w:rPr>
          <w:rFonts w:ascii="Sylfaen" w:hAnsi="Sylfaen"/>
        </w:rPr>
        <w:lastRenderedPageBreak/>
        <w:t>ЧАСТЬ I</w:t>
      </w:r>
    </w:p>
    <w:p w14:paraId="3C0690D1" w14:textId="77777777" w:rsidR="00751025" w:rsidRPr="004A2C83" w:rsidRDefault="00751025" w:rsidP="00751025">
      <w:pPr>
        <w:pStyle w:val="3"/>
        <w:keepNext w:val="0"/>
        <w:widowControl w:val="0"/>
        <w:spacing w:after="160" w:line="240" w:lineRule="auto"/>
        <w:rPr>
          <w:rFonts w:ascii="Sylfaen" w:hAnsi="Sylfaen"/>
          <w:sz w:val="24"/>
          <w:szCs w:val="24"/>
        </w:rPr>
      </w:pPr>
    </w:p>
    <w:p w14:paraId="62EE87E7" w14:textId="77777777" w:rsidR="00751025" w:rsidRPr="004A2C83" w:rsidRDefault="00751025" w:rsidP="00751025">
      <w:pPr>
        <w:widowControl w:val="0"/>
        <w:spacing w:after="160"/>
        <w:jc w:val="center"/>
        <w:rPr>
          <w:rFonts w:ascii="Sylfaen" w:hAnsi="Sylfaen" w:cs="Sylfaen"/>
          <w:b/>
        </w:rPr>
      </w:pPr>
      <w:r w:rsidRPr="004A2C83">
        <w:rPr>
          <w:rFonts w:ascii="Sylfaen" w:hAnsi="Sylfaen"/>
          <w:b/>
        </w:rPr>
        <w:t>1. ХАРАКТЕРИСТИКА ПРЕДМЕТА ЗАКУПКИ</w:t>
      </w:r>
    </w:p>
    <w:p w14:paraId="73E08AEC" w14:textId="74BB6949" w:rsidR="00751025" w:rsidRPr="004A2C83" w:rsidRDefault="00751025" w:rsidP="00751025">
      <w:pPr>
        <w:pStyle w:val="aa"/>
        <w:widowControl w:val="0"/>
        <w:spacing w:after="160"/>
        <w:ind w:right="-7" w:firstLine="567"/>
        <w:rPr>
          <w:rFonts w:ascii="Sylfaen" w:hAnsi="Sylfaen"/>
          <w:i/>
        </w:rPr>
      </w:pPr>
      <w:r w:rsidRPr="004A2C83">
        <w:rPr>
          <w:rFonts w:ascii="Sylfaen" w:hAnsi="Sylfaen"/>
        </w:rPr>
        <w:t>1</w:t>
      </w:r>
      <w:r w:rsidRPr="004A2C83">
        <w:rPr>
          <w:rFonts w:ascii="Sylfaen" w:hAnsi="Sylfaen"/>
          <w:sz w:val="22"/>
          <w:szCs w:val="22"/>
        </w:rPr>
        <w:t>.1.Предметом закупки является приобретение "</w:t>
      </w:r>
      <w:r w:rsidRPr="004A2C83">
        <w:rPr>
          <w:rFonts w:ascii="Sylfaen" w:hAnsi="Sylfaen"/>
          <w:sz w:val="20"/>
          <w:szCs w:val="20"/>
        </w:rPr>
        <w:t xml:space="preserve"> </w:t>
      </w:r>
      <w:r w:rsidR="000A7B06">
        <w:rPr>
          <w:rFonts w:ascii="Sylfaen" w:hAnsi="Sylfaen"/>
          <w:sz w:val="20"/>
          <w:szCs w:val="20"/>
        </w:rPr>
        <w:t>аптечные -лекарства</w:t>
      </w:r>
      <w:r w:rsidR="0027733B" w:rsidRPr="004A2C83">
        <w:rPr>
          <w:rFonts w:ascii="Sylfaen" w:hAnsi="Sylfaen"/>
          <w:sz w:val="22"/>
          <w:szCs w:val="22"/>
        </w:rPr>
        <w:t xml:space="preserve"> "</w:t>
      </w:r>
      <w:r w:rsidR="0027733B" w:rsidRPr="004A2C83">
        <w:rPr>
          <w:rFonts w:ascii="Sylfaen" w:hAnsi="Sylfaen"/>
          <w:sz w:val="20"/>
          <w:szCs w:val="20"/>
        </w:rPr>
        <w:t xml:space="preserve"> </w:t>
      </w:r>
      <w:r w:rsidR="0027733B" w:rsidRPr="0027733B">
        <w:rPr>
          <w:rFonts w:ascii="Sylfaen" w:hAnsi="Sylfaen"/>
          <w:sz w:val="20"/>
          <w:szCs w:val="20"/>
        </w:rPr>
        <w:t xml:space="preserve"> </w:t>
      </w:r>
      <w:r w:rsidRPr="004A2C83">
        <w:rPr>
          <w:rFonts w:ascii="Sylfaen" w:hAnsi="Sylfaen"/>
          <w:sz w:val="22"/>
          <w:szCs w:val="22"/>
        </w:rPr>
        <w:t xml:space="preserve">(далее — также товар) для нужд </w:t>
      </w:r>
      <w:r w:rsidR="0027733B">
        <w:rPr>
          <w:rFonts w:ascii="Sylfaen" w:hAnsi="Sylfaen"/>
          <w:sz w:val="22"/>
          <w:szCs w:val="22"/>
        </w:rPr>
        <w:t>Ширакской области РА «</w:t>
      </w:r>
      <w:proofErr w:type="spellStart"/>
      <w:r w:rsidR="0027733B">
        <w:rPr>
          <w:rFonts w:ascii="Sylfaen" w:hAnsi="Sylfaen"/>
          <w:sz w:val="22"/>
          <w:szCs w:val="22"/>
        </w:rPr>
        <w:t>Маисянская</w:t>
      </w:r>
      <w:proofErr w:type="spellEnd"/>
      <w:r w:rsidR="0027733B">
        <w:rPr>
          <w:rFonts w:ascii="Sylfaen" w:hAnsi="Sylfaen"/>
          <w:sz w:val="22"/>
          <w:szCs w:val="22"/>
        </w:rPr>
        <w:t xml:space="preserve"> медицинская амбулатория» ГНКО</w:t>
      </w:r>
      <w:r w:rsidRPr="004A2C83" w:rsidDel="00D21DD2">
        <w:rPr>
          <w:rFonts w:ascii="Sylfaen" w:hAnsi="Sylfaen"/>
          <w:sz w:val="22"/>
          <w:szCs w:val="22"/>
        </w:rPr>
        <w:t xml:space="preserve"> </w:t>
      </w:r>
      <w:r w:rsidRPr="004A2C83">
        <w:rPr>
          <w:rFonts w:ascii="Sylfaen" w:hAnsi="Sylfaen"/>
          <w:sz w:val="22"/>
          <w:szCs w:val="22"/>
        </w:rPr>
        <w:t>, которые сгруппированы в лоты "N1</w:t>
      </w:r>
      <w:r w:rsidR="007F6AEA">
        <w:rPr>
          <w:rFonts w:ascii="Sylfaen" w:hAnsi="Sylfaen"/>
          <w:sz w:val="22"/>
          <w:szCs w:val="22"/>
          <w:lang w:val="hy-AM"/>
        </w:rPr>
        <w:t>-</w:t>
      </w:r>
      <w:r w:rsidR="004513E9">
        <w:rPr>
          <w:rFonts w:ascii="Sylfaen" w:hAnsi="Sylfaen"/>
          <w:sz w:val="22"/>
          <w:szCs w:val="22"/>
          <w:lang w:val="hy-AM"/>
        </w:rPr>
        <w:t>87</w:t>
      </w:r>
      <w:r w:rsidRPr="004A2C83">
        <w:rPr>
          <w:rFonts w:ascii="Sylfaen" w:hAnsi="Sylfaen"/>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751025" w:rsidRPr="00CC157D" w14:paraId="451E5F5D" w14:textId="77777777" w:rsidTr="004A2C83">
        <w:trPr>
          <w:jc w:val="center"/>
        </w:trPr>
        <w:tc>
          <w:tcPr>
            <w:tcW w:w="2776" w:type="dxa"/>
            <w:gridSpan w:val="2"/>
            <w:vAlign w:val="center"/>
          </w:tcPr>
          <w:p w14:paraId="083E700E"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Лотов</w:t>
            </w:r>
          </w:p>
        </w:tc>
        <w:tc>
          <w:tcPr>
            <w:tcW w:w="6458" w:type="dxa"/>
            <w:vMerge w:val="restart"/>
            <w:vAlign w:val="center"/>
          </w:tcPr>
          <w:p w14:paraId="5E5D875A"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Наименование лота</w:t>
            </w:r>
          </w:p>
        </w:tc>
      </w:tr>
      <w:tr w:rsidR="00751025" w:rsidRPr="00CC157D" w14:paraId="54C7A8EB" w14:textId="77777777" w:rsidTr="004A2C83">
        <w:trPr>
          <w:jc w:val="center"/>
        </w:trPr>
        <w:tc>
          <w:tcPr>
            <w:tcW w:w="1530" w:type="dxa"/>
            <w:vAlign w:val="center"/>
          </w:tcPr>
          <w:p w14:paraId="393D3A31" w14:textId="77777777" w:rsidR="00751025" w:rsidRPr="004A2C83" w:rsidRDefault="00751025" w:rsidP="004A2C83">
            <w:pPr>
              <w:pStyle w:val="23"/>
              <w:widowControl w:val="0"/>
              <w:spacing w:after="120" w:line="240" w:lineRule="auto"/>
              <w:ind w:firstLine="0"/>
              <w:jc w:val="center"/>
              <w:rPr>
                <w:rFonts w:ascii="Sylfaen" w:hAnsi="Sylfaen"/>
                <w:sz w:val="24"/>
                <w:szCs w:val="24"/>
              </w:rPr>
            </w:pPr>
            <w:r w:rsidRPr="004A2C83">
              <w:rPr>
                <w:rFonts w:ascii="Sylfaen" w:hAnsi="Sylfaen"/>
                <w:b/>
                <w:i/>
                <w:sz w:val="24"/>
                <w:szCs w:val="24"/>
              </w:rPr>
              <w:t>Номера</w:t>
            </w:r>
          </w:p>
        </w:tc>
        <w:tc>
          <w:tcPr>
            <w:tcW w:w="1246" w:type="dxa"/>
            <w:vAlign w:val="center"/>
          </w:tcPr>
          <w:p w14:paraId="7CEE479C"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 xml:space="preserve">Цена </w:t>
            </w:r>
            <w:proofErr w:type="spellStart"/>
            <w:r w:rsidRPr="004A2C83">
              <w:rPr>
                <w:rFonts w:ascii="Sylfaen" w:hAnsi="Sylfaen"/>
                <w:b/>
                <w:i/>
                <w:sz w:val="24"/>
                <w:szCs w:val="24"/>
              </w:rPr>
              <w:t>заупки</w:t>
            </w:r>
            <w:proofErr w:type="spellEnd"/>
          </w:p>
        </w:tc>
        <w:tc>
          <w:tcPr>
            <w:tcW w:w="6458" w:type="dxa"/>
            <w:vMerge/>
            <w:vAlign w:val="center"/>
          </w:tcPr>
          <w:p w14:paraId="5C3E1565" w14:textId="77777777" w:rsidR="00751025" w:rsidRPr="004A2C83" w:rsidRDefault="00751025" w:rsidP="004A2C83">
            <w:pPr>
              <w:pStyle w:val="23"/>
              <w:widowControl w:val="0"/>
              <w:spacing w:after="120" w:line="240" w:lineRule="auto"/>
              <w:ind w:firstLine="0"/>
              <w:rPr>
                <w:rFonts w:ascii="Sylfaen" w:hAnsi="Sylfaen"/>
                <w:b/>
                <w:i/>
                <w:sz w:val="24"/>
                <w:szCs w:val="24"/>
              </w:rPr>
            </w:pPr>
          </w:p>
        </w:tc>
      </w:tr>
      <w:tr w:rsidR="008F0068" w:rsidRPr="00CC157D" w14:paraId="6F4A0200" w14:textId="77777777" w:rsidTr="007B104F">
        <w:trPr>
          <w:jc w:val="center"/>
        </w:trPr>
        <w:tc>
          <w:tcPr>
            <w:tcW w:w="1530" w:type="dxa"/>
            <w:vAlign w:val="center"/>
          </w:tcPr>
          <w:p w14:paraId="0AA8286D" w14:textId="6EAAA264"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w:t>
            </w:r>
          </w:p>
        </w:tc>
        <w:tc>
          <w:tcPr>
            <w:tcW w:w="1246" w:type="dxa"/>
            <w:vAlign w:val="center"/>
          </w:tcPr>
          <w:p w14:paraId="1D8D2E14" w14:textId="7FBC32D3"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rPr>
              <w:t>270,000</w:t>
            </w:r>
          </w:p>
        </w:tc>
        <w:tc>
          <w:tcPr>
            <w:tcW w:w="6458" w:type="dxa"/>
            <w:vAlign w:val="center"/>
          </w:tcPr>
          <w:p w14:paraId="090065B2" w14:textId="099B4F60" w:rsidR="008F0068" w:rsidRPr="001206EE" w:rsidRDefault="008F0068" w:rsidP="008F0068">
            <w:pPr>
              <w:pStyle w:val="23"/>
              <w:widowControl w:val="0"/>
              <w:spacing w:after="120"/>
              <w:jc w:val="center"/>
              <w:rPr>
                <w:rFonts w:ascii="Sylfaen" w:hAnsi="Sylfaen"/>
                <w:i/>
              </w:rPr>
            </w:pPr>
            <w:r w:rsidRPr="001206EE">
              <w:rPr>
                <w:rFonts w:ascii="Sylfaen" w:hAnsi="Sylfaen"/>
                <w:i/>
              </w:rPr>
              <w:t>Таблетка ацетилсалициловой кислоты 75 мг</w:t>
            </w:r>
          </w:p>
        </w:tc>
      </w:tr>
      <w:tr w:rsidR="008F0068" w:rsidRPr="00CC157D" w14:paraId="3F3F2FE0" w14:textId="77777777" w:rsidTr="007B104F">
        <w:trPr>
          <w:jc w:val="center"/>
        </w:trPr>
        <w:tc>
          <w:tcPr>
            <w:tcW w:w="1530" w:type="dxa"/>
            <w:vAlign w:val="center"/>
          </w:tcPr>
          <w:p w14:paraId="27B284C5" w14:textId="5718F339" w:rsidR="008F0068" w:rsidRPr="00732722"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2</w:t>
            </w:r>
          </w:p>
        </w:tc>
        <w:tc>
          <w:tcPr>
            <w:tcW w:w="1246" w:type="dxa"/>
            <w:vAlign w:val="center"/>
          </w:tcPr>
          <w:p w14:paraId="069C37C3" w14:textId="71F6C268"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200,000</w:t>
            </w:r>
          </w:p>
        </w:tc>
        <w:tc>
          <w:tcPr>
            <w:tcW w:w="6458" w:type="dxa"/>
            <w:vAlign w:val="center"/>
          </w:tcPr>
          <w:p w14:paraId="3213DE2D" w14:textId="31D422A3" w:rsidR="008F0068" w:rsidRPr="00732722" w:rsidRDefault="008F0068" w:rsidP="008F0068">
            <w:pPr>
              <w:pStyle w:val="aa"/>
              <w:widowControl w:val="0"/>
              <w:spacing w:after="160"/>
              <w:ind w:right="-7" w:firstLine="567"/>
              <w:jc w:val="center"/>
              <w:rPr>
                <w:rFonts w:ascii="Sylfaen" w:hAnsi="Sylfaen"/>
                <w:i/>
                <w:sz w:val="20"/>
                <w:szCs w:val="20"/>
              </w:rPr>
            </w:pPr>
            <w:r w:rsidRPr="00B179BE">
              <w:rPr>
                <w:rFonts w:ascii="Sylfaen" w:hAnsi="Sylfaen"/>
                <w:i/>
                <w:sz w:val="20"/>
                <w:szCs w:val="20"/>
              </w:rPr>
              <w:t>Ацетилсалициловая кислота 100 мг таблетка</w:t>
            </w:r>
          </w:p>
        </w:tc>
      </w:tr>
      <w:tr w:rsidR="008F0068" w:rsidRPr="00CC157D" w14:paraId="15FBAFE0" w14:textId="77777777" w:rsidTr="007B104F">
        <w:trPr>
          <w:jc w:val="center"/>
        </w:trPr>
        <w:tc>
          <w:tcPr>
            <w:tcW w:w="1530" w:type="dxa"/>
            <w:vAlign w:val="center"/>
          </w:tcPr>
          <w:p w14:paraId="46E8FAF3" w14:textId="391912E7" w:rsidR="008F0068" w:rsidRPr="00732722"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w:t>
            </w:r>
          </w:p>
        </w:tc>
        <w:tc>
          <w:tcPr>
            <w:tcW w:w="1246" w:type="dxa"/>
            <w:vAlign w:val="center"/>
          </w:tcPr>
          <w:p w14:paraId="72F025A0" w14:textId="228D166E"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9,000</w:t>
            </w:r>
          </w:p>
        </w:tc>
        <w:tc>
          <w:tcPr>
            <w:tcW w:w="6458" w:type="dxa"/>
            <w:vAlign w:val="center"/>
          </w:tcPr>
          <w:p w14:paraId="01E053CE" w14:textId="4D81B346" w:rsidR="008F0068" w:rsidRPr="00732722" w:rsidRDefault="008F0068" w:rsidP="008F0068">
            <w:pPr>
              <w:pStyle w:val="aa"/>
              <w:widowControl w:val="0"/>
              <w:spacing w:after="160"/>
              <w:ind w:right="-7" w:firstLine="567"/>
              <w:jc w:val="center"/>
              <w:rPr>
                <w:rFonts w:ascii="Sylfaen" w:hAnsi="Sylfaen"/>
                <w:i/>
                <w:sz w:val="20"/>
                <w:szCs w:val="20"/>
              </w:rPr>
            </w:pPr>
            <w:r w:rsidRPr="00B179BE">
              <w:rPr>
                <w:rFonts w:ascii="Sylfaen" w:hAnsi="Sylfaen"/>
                <w:i/>
                <w:sz w:val="20"/>
                <w:szCs w:val="20"/>
              </w:rPr>
              <w:t>Таблетка азитромицина 500 мг</w:t>
            </w:r>
          </w:p>
        </w:tc>
      </w:tr>
      <w:tr w:rsidR="008F0068" w:rsidRPr="00CC157D" w14:paraId="5A9F80A4" w14:textId="77777777" w:rsidTr="007B104F">
        <w:trPr>
          <w:jc w:val="center"/>
        </w:trPr>
        <w:tc>
          <w:tcPr>
            <w:tcW w:w="1530" w:type="dxa"/>
            <w:vAlign w:val="center"/>
          </w:tcPr>
          <w:p w14:paraId="12D61A8F" w14:textId="4CB1F9A6" w:rsidR="008F0068" w:rsidRPr="00732722"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w:t>
            </w:r>
          </w:p>
        </w:tc>
        <w:tc>
          <w:tcPr>
            <w:tcW w:w="1246" w:type="dxa"/>
            <w:vAlign w:val="center"/>
          </w:tcPr>
          <w:p w14:paraId="3AC591ED" w14:textId="19A23D2D"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6,000</w:t>
            </w:r>
          </w:p>
        </w:tc>
        <w:tc>
          <w:tcPr>
            <w:tcW w:w="6458" w:type="dxa"/>
            <w:vAlign w:val="center"/>
          </w:tcPr>
          <w:p w14:paraId="487C10DB" w14:textId="307F8AC5" w:rsidR="008F0068" w:rsidRPr="00732722" w:rsidRDefault="008F0068" w:rsidP="008F0068">
            <w:pPr>
              <w:pStyle w:val="aa"/>
              <w:widowControl w:val="0"/>
              <w:spacing w:after="160"/>
              <w:ind w:right="-7" w:firstLine="567"/>
              <w:jc w:val="center"/>
              <w:rPr>
                <w:rFonts w:ascii="Sylfaen" w:hAnsi="Sylfaen"/>
                <w:i/>
                <w:sz w:val="20"/>
                <w:szCs w:val="20"/>
              </w:rPr>
            </w:pPr>
            <w:proofErr w:type="spellStart"/>
            <w:r w:rsidRPr="00B179BE">
              <w:rPr>
                <w:rFonts w:ascii="Sylfaen" w:hAnsi="Sylfaen"/>
                <w:i/>
                <w:sz w:val="20"/>
                <w:szCs w:val="20"/>
              </w:rPr>
              <w:t>Альбендазол</w:t>
            </w:r>
            <w:proofErr w:type="spellEnd"/>
            <w:r w:rsidRPr="00B179BE">
              <w:rPr>
                <w:rFonts w:ascii="Sylfaen" w:hAnsi="Sylfaen"/>
                <w:i/>
                <w:sz w:val="20"/>
                <w:szCs w:val="20"/>
              </w:rPr>
              <w:t xml:space="preserve"> в таблетках 400 мг</w:t>
            </w:r>
          </w:p>
        </w:tc>
      </w:tr>
      <w:tr w:rsidR="008F0068" w:rsidRPr="00CC157D" w14:paraId="29BCE196" w14:textId="77777777" w:rsidTr="007B104F">
        <w:trPr>
          <w:jc w:val="center"/>
        </w:trPr>
        <w:tc>
          <w:tcPr>
            <w:tcW w:w="1530" w:type="dxa"/>
            <w:vAlign w:val="center"/>
          </w:tcPr>
          <w:p w14:paraId="65EC5FA2" w14:textId="73900026" w:rsidR="008F0068" w:rsidRPr="00732722"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w:t>
            </w:r>
          </w:p>
        </w:tc>
        <w:tc>
          <w:tcPr>
            <w:tcW w:w="1246" w:type="dxa"/>
            <w:vAlign w:val="center"/>
          </w:tcPr>
          <w:p w14:paraId="381DA69D" w14:textId="00119835"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45,000</w:t>
            </w:r>
          </w:p>
        </w:tc>
        <w:tc>
          <w:tcPr>
            <w:tcW w:w="6458" w:type="dxa"/>
            <w:vAlign w:val="center"/>
          </w:tcPr>
          <w:p w14:paraId="648DA9ED" w14:textId="6C98F14B" w:rsidR="008F0068" w:rsidRPr="00732722" w:rsidRDefault="008F0068" w:rsidP="008F0068">
            <w:pPr>
              <w:pStyle w:val="aa"/>
              <w:widowControl w:val="0"/>
              <w:spacing w:after="160"/>
              <w:ind w:right="-7" w:firstLine="567"/>
              <w:jc w:val="center"/>
              <w:rPr>
                <w:rFonts w:ascii="Sylfaen" w:hAnsi="Sylfaen"/>
                <w:i/>
                <w:sz w:val="20"/>
                <w:szCs w:val="20"/>
              </w:rPr>
            </w:pPr>
            <w:r w:rsidRPr="00B179BE">
              <w:rPr>
                <w:rFonts w:ascii="Sylfaen" w:hAnsi="Sylfaen"/>
                <w:i/>
                <w:sz w:val="20"/>
                <w:szCs w:val="20"/>
              </w:rPr>
              <w:t>Таблетка амброксола 30 мг</w:t>
            </w:r>
          </w:p>
        </w:tc>
      </w:tr>
      <w:tr w:rsidR="008F0068" w:rsidRPr="00CC157D" w14:paraId="6399D315" w14:textId="77777777" w:rsidTr="007B104F">
        <w:trPr>
          <w:jc w:val="center"/>
        </w:trPr>
        <w:tc>
          <w:tcPr>
            <w:tcW w:w="1530" w:type="dxa"/>
            <w:vAlign w:val="center"/>
          </w:tcPr>
          <w:p w14:paraId="1CC13B69" w14:textId="3F5A3641" w:rsidR="008F0068" w:rsidRPr="00732722"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6</w:t>
            </w:r>
          </w:p>
        </w:tc>
        <w:tc>
          <w:tcPr>
            <w:tcW w:w="1246" w:type="dxa"/>
            <w:vAlign w:val="center"/>
          </w:tcPr>
          <w:p w14:paraId="3C10F2ED" w14:textId="3E08C6DA"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45,000</w:t>
            </w:r>
          </w:p>
        </w:tc>
        <w:tc>
          <w:tcPr>
            <w:tcW w:w="6458" w:type="dxa"/>
            <w:vAlign w:val="center"/>
          </w:tcPr>
          <w:p w14:paraId="71444862" w14:textId="5F04A01E" w:rsidR="008F0068" w:rsidRPr="00732722" w:rsidRDefault="008F0068" w:rsidP="008F0068">
            <w:pPr>
              <w:pStyle w:val="aa"/>
              <w:widowControl w:val="0"/>
              <w:spacing w:after="160"/>
              <w:ind w:right="-7" w:firstLine="567"/>
              <w:jc w:val="center"/>
              <w:rPr>
                <w:rFonts w:ascii="Sylfaen" w:hAnsi="Sylfaen"/>
                <w:i/>
                <w:sz w:val="20"/>
                <w:szCs w:val="20"/>
              </w:rPr>
            </w:pPr>
            <w:r w:rsidRPr="00B179BE">
              <w:rPr>
                <w:rFonts w:ascii="Sylfaen" w:hAnsi="Sylfaen"/>
                <w:i/>
                <w:sz w:val="20"/>
                <w:szCs w:val="20"/>
              </w:rPr>
              <w:t xml:space="preserve">Таблетка </w:t>
            </w:r>
            <w:proofErr w:type="spellStart"/>
            <w:r w:rsidRPr="00B179BE">
              <w:rPr>
                <w:rFonts w:ascii="Sylfaen" w:hAnsi="Sylfaen"/>
                <w:i/>
                <w:sz w:val="20"/>
                <w:szCs w:val="20"/>
              </w:rPr>
              <w:t>аминофилина</w:t>
            </w:r>
            <w:proofErr w:type="spellEnd"/>
            <w:r w:rsidRPr="00B179BE">
              <w:rPr>
                <w:rFonts w:ascii="Sylfaen" w:hAnsi="Sylfaen"/>
                <w:i/>
                <w:sz w:val="20"/>
                <w:szCs w:val="20"/>
              </w:rPr>
              <w:t xml:space="preserve"> 150 мг</w:t>
            </w:r>
          </w:p>
        </w:tc>
      </w:tr>
      <w:tr w:rsidR="008F0068" w:rsidRPr="00CC157D" w14:paraId="67242A9A" w14:textId="77777777" w:rsidTr="007B104F">
        <w:trPr>
          <w:jc w:val="center"/>
        </w:trPr>
        <w:tc>
          <w:tcPr>
            <w:tcW w:w="1530" w:type="dxa"/>
            <w:vAlign w:val="center"/>
          </w:tcPr>
          <w:p w14:paraId="57F6C955" w14:textId="6F94A79E"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7</w:t>
            </w:r>
          </w:p>
        </w:tc>
        <w:tc>
          <w:tcPr>
            <w:tcW w:w="1246" w:type="dxa"/>
            <w:vAlign w:val="center"/>
          </w:tcPr>
          <w:p w14:paraId="3196B01A" w14:textId="71C1695E"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3,500</w:t>
            </w:r>
          </w:p>
        </w:tc>
        <w:tc>
          <w:tcPr>
            <w:tcW w:w="6458" w:type="dxa"/>
            <w:vAlign w:val="center"/>
          </w:tcPr>
          <w:p w14:paraId="7CEE9056" w14:textId="77A4810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Аминофилин</w:t>
            </w:r>
            <w:proofErr w:type="spellEnd"/>
            <w:r w:rsidRPr="00B179BE">
              <w:rPr>
                <w:rFonts w:ascii="Sylfaen" w:hAnsi="Sylfaen" w:cs="Courier New"/>
                <w:i/>
                <w:color w:val="1F1F1F"/>
                <w:sz w:val="20"/>
                <w:szCs w:val="20"/>
                <w:lang w:eastAsia="en-US"/>
              </w:rPr>
              <w:t xml:space="preserve"> для инъекций 24 мг/мл</w:t>
            </w:r>
          </w:p>
        </w:tc>
      </w:tr>
      <w:tr w:rsidR="008F0068" w:rsidRPr="00CC157D" w14:paraId="523430FA" w14:textId="77777777" w:rsidTr="007B104F">
        <w:trPr>
          <w:jc w:val="center"/>
        </w:trPr>
        <w:tc>
          <w:tcPr>
            <w:tcW w:w="1530" w:type="dxa"/>
            <w:vAlign w:val="center"/>
          </w:tcPr>
          <w:p w14:paraId="54D9AEC0" w14:textId="5D54F28D"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8</w:t>
            </w:r>
          </w:p>
        </w:tc>
        <w:tc>
          <w:tcPr>
            <w:tcW w:w="1246" w:type="dxa"/>
            <w:vAlign w:val="center"/>
          </w:tcPr>
          <w:p w14:paraId="3E11D06B" w14:textId="23F43043"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7,500</w:t>
            </w:r>
          </w:p>
        </w:tc>
        <w:tc>
          <w:tcPr>
            <w:tcW w:w="6458" w:type="dxa"/>
            <w:vAlign w:val="center"/>
          </w:tcPr>
          <w:p w14:paraId="4C757C73" w14:textId="3001BEAC"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r w:rsidRPr="00B179BE">
              <w:rPr>
                <w:rFonts w:ascii="Sylfaen" w:hAnsi="Sylfaen" w:cs="Courier New"/>
                <w:i/>
                <w:color w:val="1F1F1F"/>
                <w:sz w:val="20"/>
                <w:szCs w:val="20"/>
                <w:lang w:eastAsia="en-US"/>
              </w:rPr>
              <w:t xml:space="preserve">Таблетка </w:t>
            </w:r>
            <w:proofErr w:type="spellStart"/>
            <w:r w:rsidRPr="00B179BE">
              <w:rPr>
                <w:rFonts w:ascii="Sylfaen" w:hAnsi="Sylfaen" w:cs="Courier New"/>
                <w:i/>
                <w:color w:val="1F1F1F"/>
                <w:sz w:val="20"/>
                <w:szCs w:val="20"/>
                <w:lang w:eastAsia="en-US"/>
              </w:rPr>
              <w:t>амлодипина</w:t>
            </w:r>
            <w:proofErr w:type="spellEnd"/>
            <w:r w:rsidRPr="00B179BE">
              <w:rPr>
                <w:rFonts w:ascii="Sylfaen" w:hAnsi="Sylfaen" w:cs="Courier New"/>
                <w:i/>
                <w:color w:val="1F1F1F"/>
                <w:sz w:val="20"/>
                <w:szCs w:val="20"/>
                <w:lang w:eastAsia="en-US"/>
              </w:rPr>
              <w:t xml:space="preserve"> 5 мг</w:t>
            </w:r>
          </w:p>
        </w:tc>
      </w:tr>
      <w:tr w:rsidR="008F0068" w:rsidRPr="00CC157D" w14:paraId="10597A7B" w14:textId="77777777" w:rsidTr="007B104F">
        <w:trPr>
          <w:jc w:val="center"/>
        </w:trPr>
        <w:tc>
          <w:tcPr>
            <w:tcW w:w="1530" w:type="dxa"/>
            <w:vAlign w:val="center"/>
          </w:tcPr>
          <w:p w14:paraId="4114340D" w14:textId="0E36464A"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9</w:t>
            </w:r>
          </w:p>
        </w:tc>
        <w:tc>
          <w:tcPr>
            <w:tcW w:w="1246" w:type="dxa"/>
            <w:vAlign w:val="center"/>
          </w:tcPr>
          <w:p w14:paraId="3F1DA699" w14:textId="69EC5094"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15,000</w:t>
            </w:r>
          </w:p>
        </w:tc>
        <w:tc>
          <w:tcPr>
            <w:tcW w:w="6458" w:type="dxa"/>
            <w:vAlign w:val="center"/>
          </w:tcPr>
          <w:p w14:paraId="6F8D072F" w14:textId="7E76769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r w:rsidRPr="00B179BE">
              <w:rPr>
                <w:rFonts w:ascii="Sylfaen" w:hAnsi="Sylfaen" w:cs="Courier New"/>
                <w:i/>
                <w:color w:val="1F1F1F"/>
                <w:sz w:val="20"/>
                <w:szCs w:val="20"/>
                <w:lang w:eastAsia="en-US"/>
              </w:rPr>
              <w:t>Амоксициллин в капсуле 500 мг</w:t>
            </w:r>
          </w:p>
        </w:tc>
      </w:tr>
      <w:tr w:rsidR="008F0068" w:rsidRPr="00CC157D" w14:paraId="274D2A1D" w14:textId="77777777" w:rsidTr="007B104F">
        <w:trPr>
          <w:jc w:val="center"/>
        </w:trPr>
        <w:tc>
          <w:tcPr>
            <w:tcW w:w="1530" w:type="dxa"/>
            <w:vAlign w:val="center"/>
          </w:tcPr>
          <w:p w14:paraId="09B75974" w14:textId="6FF4885B"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10</w:t>
            </w:r>
          </w:p>
        </w:tc>
        <w:tc>
          <w:tcPr>
            <w:tcW w:w="1246" w:type="dxa"/>
            <w:vAlign w:val="center"/>
          </w:tcPr>
          <w:p w14:paraId="59EF6452" w14:textId="29DC4098"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11,000</w:t>
            </w:r>
          </w:p>
        </w:tc>
        <w:tc>
          <w:tcPr>
            <w:tcW w:w="6458" w:type="dxa"/>
            <w:vAlign w:val="center"/>
          </w:tcPr>
          <w:p w14:paraId="4FE88BEF" w14:textId="497260C6" w:rsidR="008F0068" w:rsidRPr="00B179BE"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r w:rsidRPr="00B179BE">
              <w:rPr>
                <w:rFonts w:ascii="Sylfaen" w:hAnsi="Sylfaen" w:cs="Courier New"/>
                <w:i/>
                <w:color w:val="1F1F1F"/>
                <w:sz w:val="20"/>
                <w:szCs w:val="20"/>
                <w:lang w:eastAsia="en-US"/>
              </w:rPr>
              <w:t>250 мг/5 мл раствора для приема внутрь в виде порошка таблетки амоксициллина</w:t>
            </w:r>
          </w:p>
        </w:tc>
      </w:tr>
      <w:tr w:rsidR="008F0068" w:rsidRPr="00CC157D" w14:paraId="6500CB20" w14:textId="77777777" w:rsidTr="007B104F">
        <w:trPr>
          <w:jc w:val="center"/>
        </w:trPr>
        <w:tc>
          <w:tcPr>
            <w:tcW w:w="1530" w:type="dxa"/>
            <w:vAlign w:val="center"/>
          </w:tcPr>
          <w:p w14:paraId="1855F0D4" w14:textId="4FC7363A"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11</w:t>
            </w:r>
          </w:p>
        </w:tc>
        <w:tc>
          <w:tcPr>
            <w:tcW w:w="1246" w:type="dxa"/>
            <w:vAlign w:val="center"/>
          </w:tcPr>
          <w:p w14:paraId="3404BAC6" w14:textId="01A6C03E"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56,000</w:t>
            </w:r>
          </w:p>
        </w:tc>
        <w:tc>
          <w:tcPr>
            <w:tcW w:w="6458" w:type="dxa"/>
            <w:vAlign w:val="center"/>
          </w:tcPr>
          <w:p w14:paraId="347E1BE4" w14:textId="64C3F950" w:rsidR="008F0068" w:rsidRPr="00B179BE"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r w:rsidRPr="00B179BE">
              <w:rPr>
                <w:rFonts w:ascii="Sylfaen" w:hAnsi="Sylfaen" w:cs="Courier New"/>
                <w:i/>
                <w:color w:val="1F1F1F"/>
                <w:sz w:val="20"/>
                <w:szCs w:val="20"/>
                <w:lang w:eastAsia="en-US"/>
              </w:rPr>
              <w:t xml:space="preserve">125 мг+31,25/5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r>
      <w:tr w:rsidR="008F0068" w:rsidRPr="00CC157D" w14:paraId="1B892638" w14:textId="77777777" w:rsidTr="007B104F">
        <w:trPr>
          <w:jc w:val="center"/>
        </w:trPr>
        <w:tc>
          <w:tcPr>
            <w:tcW w:w="1530" w:type="dxa"/>
            <w:vAlign w:val="center"/>
          </w:tcPr>
          <w:p w14:paraId="0641B30F" w14:textId="24DA636A"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12</w:t>
            </w:r>
          </w:p>
        </w:tc>
        <w:tc>
          <w:tcPr>
            <w:tcW w:w="1246" w:type="dxa"/>
            <w:vAlign w:val="center"/>
          </w:tcPr>
          <w:p w14:paraId="217EF236" w14:textId="7529C6C3"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76,000</w:t>
            </w:r>
          </w:p>
        </w:tc>
        <w:tc>
          <w:tcPr>
            <w:tcW w:w="6458" w:type="dxa"/>
            <w:vAlign w:val="center"/>
          </w:tcPr>
          <w:p w14:paraId="1E1EB818" w14:textId="08AF22CE"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r w:rsidRPr="00B179BE">
              <w:rPr>
                <w:rFonts w:ascii="Sylfaen" w:hAnsi="Sylfaen" w:cs="Courier New"/>
                <w:i/>
                <w:color w:val="1F1F1F"/>
                <w:sz w:val="20"/>
                <w:szCs w:val="20"/>
                <w:lang w:eastAsia="en-US"/>
              </w:rPr>
              <w:t xml:space="preserve">250 мг+62,5/5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r>
      <w:tr w:rsidR="008F0068" w:rsidRPr="00CC157D" w14:paraId="2B030007" w14:textId="77777777" w:rsidTr="007B104F">
        <w:trPr>
          <w:jc w:val="center"/>
        </w:trPr>
        <w:tc>
          <w:tcPr>
            <w:tcW w:w="1530" w:type="dxa"/>
            <w:vAlign w:val="center"/>
          </w:tcPr>
          <w:p w14:paraId="00AC3DC6" w14:textId="3B9D4192"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13</w:t>
            </w:r>
          </w:p>
        </w:tc>
        <w:tc>
          <w:tcPr>
            <w:tcW w:w="1246" w:type="dxa"/>
            <w:vAlign w:val="center"/>
          </w:tcPr>
          <w:p w14:paraId="6ACA754C" w14:textId="5EBB288A"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20,000</w:t>
            </w:r>
          </w:p>
        </w:tc>
        <w:tc>
          <w:tcPr>
            <w:tcW w:w="6458" w:type="dxa"/>
            <w:vAlign w:val="center"/>
          </w:tcPr>
          <w:p w14:paraId="7402D06E" w14:textId="3E929A3F" w:rsidR="008F0068" w:rsidRPr="00B179BE"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Амоксициллин+клавулановая</w:t>
            </w:r>
            <w:proofErr w:type="spellEnd"/>
            <w:r w:rsidRPr="00B179BE">
              <w:rPr>
                <w:rFonts w:ascii="Sylfaen" w:hAnsi="Sylfaen" w:cs="Courier New"/>
                <w:i/>
                <w:color w:val="1F1F1F"/>
                <w:sz w:val="20"/>
                <w:szCs w:val="20"/>
                <w:lang w:eastAsia="en-US"/>
              </w:rPr>
              <w:t xml:space="preserve"> кислота 500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125 мг</w:t>
            </w:r>
          </w:p>
        </w:tc>
      </w:tr>
      <w:tr w:rsidR="008F0068" w:rsidRPr="00CC157D" w14:paraId="44B9F3E2" w14:textId="77777777" w:rsidTr="007B104F">
        <w:trPr>
          <w:jc w:val="center"/>
        </w:trPr>
        <w:tc>
          <w:tcPr>
            <w:tcW w:w="1530" w:type="dxa"/>
            <w:vAlign w:val="center"/>
          </w:tcPr>
          <w:p w14:paraId="10967049" w14:textId="04CEC510"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14</w:t>
            </w:r>
          </w:p>
        </w:tc>
        <w:tc>
          <w:tcPr>
            <w:tcW w:w="1246" w:type="dxa"/>
            <w:vAlign w:val="center"/>
          </w:tcPr>
          <w:p w14:paraId="765E6C1F" w14:textId="4D0F2BB2"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36,000</w:t>
            </w:r>
          </w:p>
        </w:tc>
        <w:tc>
          <w:tcPr>
            <w:tcW w:w="6458" w:type="dxa"/>
            <w:vAlign w:val="center"/>
          </w:tcPr>
          <w:p w14:paraId="1F66C5AB" w14:textId="7028C15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val="en-US" w:eastAsia="en-US" w:bidi="ar-SA"/>
              </w:rPr>
            </w:pP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аторвастатина</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r>
      <w:tr w:rsidR="008F0068" w:rsidRPr="00CC157D" w14:paraId="6A0F9F46" w14:textId="77777777" w:rsidTr="007B104F">
        <w:trPr>
          <w:jc w:val="center"/>
        </w:trPr>
        <w:tc>
          <w:tcPr>
            <w:tcW w:w="1530" w:type="dxa"/>
            <w:vAlign w:val="center"/>
          </w:tcPr>
          <w:p w14:paraId="6BD04390" w14:textId="135929FC"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15</w:t>
            </w:r>
          </w:p>
        </w:tc>
        <w:tc>
          <w:tcPr>
            <w:tcW w:w="1246" w:type="dxa"/>
            <w:vAlign w:val="center"/>
          </w:tcPr>
          <w:p w14:paraId="2FBCCAB3" w14:textId="5A0C2547"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420,000</w:t>
            </w:r>
          </w:p>
        </w:tc>
        <w:tc>
          <w:tcPr>
            <w:tcW w:w="6458" w:type="dxa"/>
            <w:vAlign w:val="center"/>
          </w:tcPr>
          <w:p w14:paraId="78B8F157" w14:textId="6923053C"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Аторвастатин</w:t>
            </w:r>
            <w:proofErr w:type="spellEnd"/>
            <w:r w:rsidRPr="00B179BE">
              <w:rPr>
                <w:rFonts w:ascii="Sylfaen" w:hAnsi="Sylfaen" w:cs="Courier New"/>
                <w:i/>
                <w:color w:val="1F1F1F"/>
                <w:sz w:val="20"/>
                <w:szCs w:val="20"/>
                <w:lang w:eastAsia="en-US"/>
              </w:rPr>
              <w:t xml:space="preserve"> таблетка 20 мг</w:t>
            </w:r>
          </w:p>
        </w:tc>
      </w:tr>
      <w:tr w:rsidR="008F0068" w:rsidRPr="00CC157D" w14:paraId="19DC3994" w14:textId="77777777" w:rsidTr="007B104F">
        <w:trPr>
          <w:jc w:val="center"/>
        </w:trPr>
        <w:tc>
          <w:tcPr>
            <w:tcW w:w="1530" w:type="dxa"/>
            <w:vAlign w:val="center"/>
          </w:tcPr>
          <w:p w14:paraId="61ECF2D9" w14:textId="15DA3DC7"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16</w:t>
            </w:r>
          </w:p>
        </w:tc>
        <w:tc>
          <w:tcPr>
            <w:tcW w:w="1246" w:type="dxa"/>
            <w:vAlign w:val="center"/>
          </w:tcPr>
          <w:p w14:paraId="5A2D6451" w14:textId="1EFEF7ED"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3,400</w:t>
            </w:r>
          </w:p>
        </w:tc>
        <w:tc>
          <w:tcPr>
            <w:tcW w:w="6458" w:type="dxa"/>
            <w:vAlign w:val="center"/>
          </w:tcPr>
          <w:p w14:paraId="1A6E7070" w14:textId="7B953ED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0,1% мазь</w:t>
            </w:r>
          </w:p>
        </w:tc>
      </w:tr>
      <w:tr w:rsidR="008F0068" w:rsidRPr="00CC157D" w14:paraId="5E9B128A" w14:textId="77777777" w:rsidTr="007B104F">
        <w:trPr>
          <w:jc w:val="center"/>
        </w:trPr>
        <w:tc>
          <w:tcPr>
            <w:tcW w:w="1530" w:type="dxa"/>
            <w:vAlign w:val="center"/>
          </w:tcPr>
          <w:p w14:paraId="4CAC7824" w14:textId="13647140"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17</w:t>
            </w:r>
          </w:p>
        </w:tc>
        <w:tc>
          <w:tcPr>
            <w:tcW w:w="1246" w:type="dxa"/>
            <w:vAlign w:val="center"/>
          </w:tcPr>
          <w:p w14:paraId="0F89D413" w14:textId="3679FE7D"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2,600</w:t>
            </w:r>
          </w:p>
        </w:tc>
        <w:tc>
          <w:tcPr>
            <w:tcW w:w="6458" w:type="dxa"/>
            <w:vAlign w:val="center"/>
          </w:tcPr>
          <w:p w14:paraId="35998BF5" w14:textId="151C8091"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крем 1мг / г</w:t>
            </w:r>
          </w:p>
        </w:tc>
      </w:tr>
      <w:tr w:rsidR="008F0068" w:rsidRPr="00CC157D" w14:paraId="227C8EE6" w14:textId="77777777" w:rsidTr="007B104F">
        <w:trPr>
          <w:jc w:val="center"/>
        </w:trPr>
        <w:tc>
          <w:tcPr>
            <w:tcW w:w="1530" w:type="dxa"/>
            <w:vAlign w:val="center"/>
          </w:tcPr>
          <w:p w14:paraId="0C041280" w14:textId="735EB708"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lastRenderedPageBreak/>
              <w:t>18</w:t>
            </w:r>
          </w:p>
        </w:tc>
        <w:tc>
          <w:tcPr>
            <w:tcW w:w="1246" w:type="dxa"/>
            <w:vAlign w:val="center"/>
          </w:tcPr>
          <w:p w14:paraId="13466A1B" w14:textId="0124CE84"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320,000</w:t>
            </w:r>
          </w:p>
        </w:tc>
        <w:tc>
          <w:tcPr>
            <w:tcW w:w="6458" w:type="dxa"/>
            <w:vAlign w:val="center"/>
          </w:tcPr>
          <w:p w14:paraId="0F614ABB" w14:textId="0DD027F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Бисопролол</w:t>
            </w:r>
            <w:proofErr w:type="spellEnd"/>
            <w:r w:rsidRPr="00B179BE">
              <w:rPr>
                <w:rFonts w:ascii="Sylfaen" w:hAnsi="Sylfaen" w:cs="Courier New"/>
                <w:i/>
                <w:color w:val="1F1F1F"/>
                <w:sz w:val="20"/>
                <w:szCs w:val="20"/>
                <w:lang w:eastAsia="en-US"/>
              </w:rPr>
              <w:t xml:space="preserve"> в таблетках 2,5 мг</w:t>
            </w:r>
          </w:p>
        </w:tc>
      </w:tr>
      <w:tr w:rsidR="008F0068" w:rsidRPr="00CC157D" w14:paraId="22110898" w14:textId="77777777" w:rsidTr="007B104F">
        <w:trPr>
          <w:jc w:val="center"/>
        </w:trPr>
        <w:tc>
          <w:tcPr>
            <w:tcW w:w="1530" w:type="dxa"/>
            <w:vAlign w:val="center"/>
          </w:tcPr>
          <w:p w14:paraId="5C842BB5" w14:textId="12A6A391"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19</w:t>
            </w:r>
          </w:p>
        </w:tc>
        <w:tc>
          <w:tcPr>
            <w:tcW w:w="1246" w:type="dxa"/>
            <w:vAlign w:val="center"/>
          </w:tcPr>
          <w:p w14:paraId="558D9598" w14:textId="7C134DE7"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100,000</w:t>
            </w:r>
          </w:p>
        </w:tc>
        <w:tc>
          <w:tcPr>
            <w:tcW w:w="6458" w:type="dxa"/>
            <w:vAlign w:val="center"/>
          </w:tcPr>
          <w:p w14:paraId="33B0D611" w14:textId="4F7EE47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val="en-US" w:eastAsia="en-US" w:bidi="ar-SA"/>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5 </w:t>
            </w:r>
            <w:proofErr w:type="spellStart"/>
            <w:r w:rsidRPr="00B179BE">
              <w:rPr>
                <w:rFonts w:ascii="Sylfaen" w:hAnsi="Sylfaen" w:cs="Courier New"/>
                <w:i/>
                <w:color w:val="1F1F1F"/>
                <w:sz w:val="20"/>
                <w:szCs w:val="20"/>
                <w:lang w:val="en-US" w:eastAsia="en-US"/>
              </w:rPr>
              <w:t>мг</w:t>
            </w:r>
            <w:proofErr w:type="spellEnd"/>
          </w:p>
        </w:tc>
      </w:tr>
      <w:tr w:rsidR="008F0068" w:rsidRPr="00CC157D" w14:paraId="1DA31968" w14:textId="77777777" w:rsidTr="007B104F">
        <w:trPr>
          <w:jc w:val="center"/>
        </w:trPr>
        <w:tc>
          <w:tcPr>
            <w:tcW w:w="1530" w:type="dxa"/>
            <w:vAlign w:val="center"/>
          </w:tcPr>
          <w:p w14:paraId="7DA3B143" w14:textId="59B40ABF"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20</w:t>
            </w:r>
          </w:p>
        </w:tc>
        <w:tc>
          <w:tcPr>
            <w:tcW w:w="1246" w:type="dxa"/>
            <w:vAlign w:val="center"/>
          </w:tcPr>
          <w:p w14:paraId="0BD44351" w14:textId="0BA0A0B7"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75,000</w:t>
            </w:r>
          </w:p>
        </w:tc>
        <w:tc>
          <w:tcPr>
            <w:tcW w:w="6458" w:type="dxa"/>
            <w:vAlign w:val="center"/>
          </w:tcPr>
          <w:p w14:paraId="69272429" w14:textId="295913EA"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val="en-US" w:eastAsia="en-US" w:bidi="ar-SA"/>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в </w:t>
            </w:r>
            <w:proofErr w:type="spellStart"/>
            <w:r w:rsidRPr="00B179BE">
              <w:rPr>
                <w:rFonts w:ascii="Sylfaen" w:hAnsi="Sylfaen" w:cs="Courier New"/>
                <w:i/>
                <w:color w:val="1F1F1F"/>
                <w:sz w:val="20"/>
                <w:szCs w:val="20"/>
                <w:lang w:val="en-US" w:eastAsia="en-US"/>
              </w:rPr>
              <w:t>таблетках</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r>
      <w:tr w:rsidR="008F0068" w:rsidRPr="00CC157D" w14:paraId="6FB0E808" w14:textId="77777777" w:rsidTr="007B104F">
        <w:trPr>
          <w:jc w:val="center"/>
        </w:trPr>
        <w:tc>
          <w:tcPr>
            <w:tcW w:w="1530" w:type="dxa"/>
            <w:vAlign w:val="center"/>
          </w:tcPr>
          <w:p w14:paraId="326E7F99" w14:textId="7202646B"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21</w:t>
            </w:r>
          </w:p>
        </w:tc>
        <w:tc>
          <w:tcPr>
            <w:tcW w:w="1246" w:type="dxa"/>
            <w:vAlign w:val="center"/>
          </w:tcPr>
          <w:p w14:paraId="5421D43E" w14:textId="2C424CFF"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170,000</w:t>
            </w:r>
          </w:p>
        </w:tc>
        <w:tc>
          <w:tcPr>
            <w:tcW w:w="6458" w:type="dxa"/>
            <w:vAlign w:val="center"/>
          </w:tcPr>
          <w:p w14:paraId="30D82930" w14:textId="49E6E301"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cs="Courier New"/>
                <w:i/>
                <w:color w:val="1F1F1F"/>
                <w:sz w:val="20"/>
                <w:szCs w:val="20"/>
                <w:lang w:eastAsia="en-US" w:bidi="ar-SA"/>
              </w:rPr>
            </w:pPr>
            <w:proofErr w:type="spellStart"/>
            <w:r w:rsidRPr="00B179BE">
              <w:rPr>
                <w:rFonts w:ascii="Sylfaen" w:hAnsi="Sylfaen" w:cs="Courier New"/>
                <w:i/>
                <w:color w:val="1F1F1F"/>
                <w:sz w:val="20"/>
                <w:szCs w:val="20"/>
                <w:lang w:eastAsia="en-US"/>
              </w:rPr>
              <w:t>Бисапролол</w:t>
            </w:r>
            <w:proofErr w:type="spellEnd"/>
            <w:r w:rsidRPr="00B179BE">
              <w:rPr>
                <w:rFonts w:ascii="Sylfaen" w:hAnsi="Sylfaen" w:cs="Courier New"/>
                <w:i/>
                <w:color w:val="1F1F1F"/>
                <w:sz w:val="20"/>
                <w:szCs w:val="20"/>
                <w:lang w:eastAsia="en-US"/>
              </w:rPr>
              <w:t>/</w:t>
            </w:r>
            <w:proofErr w:type="spellStart"/>
            <w:r w:rsidRPr="00B179BE">
              <w:rPr>
                <w:rFonts w:ascii="Sylfaen" w:hAnsi="Sylfaen" w:cs="Courier New"/>
                <w:i/>
                <w:color w:val="1F1F1F"/>
                <w:sz w:val="20"/>
                <w:szCs w:val="20"/>
                <w:lang w:eastAsia="en-US"/>
              </w:rPr>
              <w:t>Периндоприл</w:t>
            </w:r>
            <w:proofErr w:type="spellEnd"/>
            <w:r w:rsidRPr="00B179BE">
              <w:rPr>
                <w:rFonts w:ascii="Sylfaen" w:hAnsi="Sylfaen" w:cs="Courier New"/>
                <w:i/>
                <w:color w:val="1F1F1F"/>
                <w:sz w:val="20"/>
                <w:szCs w:val="20"/>
                <w:lang w:eastAsia="en-US"/>
              </w:rPr>
              <w:t xml:space="preserve"> 5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10 мг</w:t>
            </w:r>
          </w:p>
        </w:tc>
      </w:tr>
      <w:tr w:rsidR="008F0068" w:rsidRPr="00CC157D" w14:paraId="374B0F09" w14:textId="77777777" w:rsidTr="007B104F">
        <w:trPr>
          <w:jc w:val="center"/>
        </w:trPr>
        <w:tc>
          <w:tcPr>
            <w:tcW w:w="1530" w:type="dxa"/>
            <w:vAlign w:val="center"/>
          </w:tcPr>
          <w:p w14:paraId="4B4088AC" w14:textId="27393891"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22</w:t>
            </w:r>
          </w:p>
        </w:tc>
        <w:tc>
          <w:tcPr>
            <w:tcW w:w="1246" w:type="dxa"/>
            <w:vAlign w:val="center"/>
          </w:tcPr>
          <w:p w14:paraId="05C8160A" w14:textId="0690952D"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180,000</w:t>
            </w:r>
          </w:p>
        </w:tc>
        <w:tc>
          <w:tcPr>
            <w:tcW w:w="6458" w:type="dxa"/>
            <w:vAlign w:val="center"/>
          </w:tcPr>
          <w:p w14:paraId="68023228" w14:textId="23F3DDF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B179BE">
              <w:rPr>
                <w:rFonts w:ascii="Sylfaen" w:hAnsi="Sylfaen"/>
                <w:i/>
                <w:sz w:val="20"/>
                <w:szCs w:val="20"/>
              </w:rPr>
              <w:t>Бисапролол</w:t>
            </w:r>
            <w:proofErr w:type="spellEnd"/>
            <w:r w:rsidRPr="00B179BE">
              <w:rPr>
                <w:rFonts w:ascii="Sylfaen" w:hAnsi="Sylfaen"/>
                <w:i/>
                <w:sz w:val="20"/>
                <w:szCs w:val="20"/>
              </w:rPr>
              <w:t>/</w:t>
            </w:r>
            <w:proofErr w:type="spellStart"/>
            <w:r w:rsidRPr="00B179BE">
              <w:rPr>
                <w:rFonts w:ascii="Sylfaen" w:hAnsi="Sylfaen"/>
                <w:i/>
                <w:sz w:val="20"/>
                <w:szCs w:val="20"/>
              </w:rPr>
              <w:t>Периндоприл</w:t>
            </w:r>
            <w:proofErr w:type="spellEnd"/>
            <w:r w:rsidRPr="00B179BE">
              <w:rPr>
                <w:rFonts w:ascii="Sylfaen" w:hAnsi="Sylfaen"/>
                <w:i/>
                <w:sz w:val="20"/>
                <w:szCs w:val="20"/>
              </w:rPr>
              <w:t xml:space="preserve"> 5 </w:t>
            </w:r>
            <w:proofErr w:type="spellStart"/>
            <w:r w:rsidRPr="00B179BE">
              <w:rPr>
                <w:rFonts w:ascii="Sylfaen" w:hAnsi="Sylfaen"/>
                <w:i/>
                <w:sz w:val="20"/>
                <w:szCs w:val="20"/>
              </w:rPr>
              <w:t>мг+таблетка</w:t>
            </w:r>
            <w:proofErr w:type="spellEnd"/>
            <w:r w:rsidRPr="00B179BE">
              <w:rPr>
                <w:rFonts w:ascii="Sylfaen" w:hAnsi="Sylfaen"/>
                <w:i/>
                <w:sz w:val="20"/>
                <w:szCs w:val="20"/>
              </w:rPr>
              <w:t xml:space="preserve"> 5 мг</w:t>
            </w:r>
          </w:p>
        </w:tc>
      </w:tr>
      <w:tr w:rsidR="008F0068" w:rsidRPr="00CC157D" w14:paraId="15344405" w14:textId="77777777" w:rsidTr="007B104F">
        <w:trPr>
          <w:jc w:val="center"/>
        </w:trPr>
        <w:tc>
          <w:tcPr>
            <w:tcW w:w="1530" w:type="dxa"/>
            <w:vAlign w:val="center"/>
          </w:tcPr>
          <w:p w14:paraId="0AA76DCD" w14:textId="66A06728"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23</w:t>
            </w:r>
          </w:p>
        </w:tc>
        <w:tc>
          <w:tcPr>
            <w:tcW w:w="1246" w:type="dxa"/>
            <w:vAlign w:val="center"/>
          </w:tcPr>
          <w:p w14:paraId="542C0EFD" w14:textId="73B79E36"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3,000</w:t>
            </w:r>
          </w:p>
        </w:tc>
        <w:tc>
          <w:tcPr>
            <w:tcW w:w="6458" w:type="dxa"/>
            <w:vAlign w:val="center"/>
          </w:tcPr>
          <w:p w14:paraId="3947DE9F" w14:textId="4DF6787F"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Дексаметазон 0,1℅ глазная капля</w:t>
            </w:r>
          </w:p>
        </w:tc>
      </w:tr>
      <w:tr w:rsidR="008F0068" w:rsidRPr="00CC157D" w14:paraId="7CABD833" w14:textId="77777777" w:rsidTr="007B104F">
        <w:trPr>
          <w:jc w:val="center"/>
        </w:trPr>
        <w:tc>
          <w:tcPr>
            <w:tcW w:w="1530" w:type="dxa"/>
            <w:vAlign w:val="center"/>
          </w:tcPr>
          <w:p w14:paraId="3613A49E" w14:textId="16BFFC86"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24</w:t>
            </w:r>
          </w:p>
        </w:tc>
        <w:tc>
          <w:tcPr>
            <w:tcW w:w="1246" w:type="dxa"/>
            <w:vAlign w:val="center"/>
          </w:tcPr>
          <w:p w14:paraId="2A9F1625" w14:textId="663D66AA"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15,000</w:t>
            </w:r>
          </w:p>
        </w:tc>
        <w:tc>
          <w:tcPr>
            <w:tcW w:w="6458" w:type="dxa"/>
            <w:vAlign w:val="center"/>
          </w:tcPr>
          <w:p w14:paraId="34214DA1" w14:textId="7DE7882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Таблетка дигоксина 250мкг</w:t>
            </w:r>
          </w:p>
        </w:tc>
      </w:tr>
      <w:tr w:rsidR="008F0068" w:rsidRPr="00CC157D" w14:paraId="2CAC36DA" w14:textId="77777777" w:rsidTr="007B104F">
        <w:trPr>
          <w:jc w:val="center"/>
        </w:trPr>
        <w:tc>
          <w:tcPr>
            <w:tcW w:w="1530" w:type="dxa"/>
            <w:vAlign w:val="center"/>
          </w:tcPr>
          <w:p w14:paraId="67921E00" w14:textId="7040C20A"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25</w:t>
            </w:r>
          </w:p>
        </w:tc>
        <w:tc>
          <w:tcPr>
            <w:tcW w:w="1246" w:type="dxa"/>
            <w:vAlign w:val="center"/>
          </w:tcPr>
          <w:p w14:paraId="6B95E168" w14:textId="5C987B12"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141,000</w:t>
            </w:r>
          </w:p>
        </w:tc>
        <w:tc>
          <w:tcPr>
            <w:tcW w:w="6458" w:type="dxa"/>
            <w:vAlign w:val="center"/>
          </w:tcPr>
          <w:p w14:paraId="6FF532D6" w14:textId="610B466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Диклофенак 100 мг таблетка</w:t>
            </w:r>
          </w:p>
        </w:tc>
      </w:tr>
      <w:tr w:rsidR="008F0068" w:rsidRPr="00CC157D" w14:paraId="2A6377AB" w14:textId="77777777" w:rsidTr="007B104F">
        <w:trPr>
          <w:jc w:val="center"/>
        </w:trPr>
        <w:tc>
          <w:tcPr>
            <w:tcW w:w="1530" w:type="dxa"/>
            <w:vAlign w:val="center"/>
          </w:tcPr>
          <w:p w14:paraId="55DFDBD8" w14:textId="43639AD6" w:rsidR="008F0068" w:rsidRPr="00732722" w:rsidRDefault="008F0068" w:rsidP="008F0068">
            <w:pPr>
              <w:pStyle w:val="23"/>
              <w:widowControl w:val="0"/>
              <w:spacing w:after="120" w:line="240" w:lineRule="auto"/>
              <w:ind w:firstLine="0"/>
              <w:jc w:val="center"/>
              <w:rPr>
                <w:rFonts w:ascii="Sylfaen" w:hAnsi="Sylfaen"/>
                <w:i/>
              </w:rPr>
            </w:pPr>
            <w:r w:rsidRPr="00645D62">
              <w:rPr>
                <w:rFonts w:ascii="Sylfaen" w:hAnsi="Sylfaen" w:cs="Calibri"/>
                <w:i/>
                <w:color w:val="000000"/>
              </w:rPr>
              <w:t>26</w:t>
            </w:r>
          </w:p>
        </w:tc>
        <w:tc>
          <w:tcPr>
            <w:tcW w:w="1246" w:type="dxa"/>
            <w:vAlign w:val="center"/>
          </w:tcPr>
          <w:p w14:paraId="0801C6C9" w14:textId="60B65048" w:rsidR="008F0068" w:rsidRPr="00732722" w:rsidRDefault="008F0068" w:rsidP="008F0068">
            <w:pPr>
              <w:pStyle w:val="aa"/>
              <w:widowControl w:val="0"/>
              <w:spacing w:after="160"/>
              <w:ind w:right="-7"/>
              <w:jc w:val="center"/>
              <w:rPr>
                <w:rFonts w:ascii="Sylfaen" w:hAnsi="Sylfaen" w:cs="Calibri"/>
                <w:i/>
                <w:color w:val="000000"/>
                <w:sz w:val="20"/>
                <w:szCs w:val="20"/>
              </w:rPr>
            </w:pPr>
            <w:r w:rsidRPr="00645D62">
              <w:rPr>
                <w:rFonts w:ascii="Sylfaen" w:hAnsi="Sylfaen" w:cs="Calibri"/>
                <w:i/>
              </w:rPr>
              <w:t>22,500</w:t>
            </w:r>
          </w:p>
        </w:tc>
        <w:tc>
          <w:tcPr>
            <w:tcW w:w="6458" w:type="dxa"/>
            <w:vAlign w:val="center"/>
          </w:tcPr>
          <w:p w14:paraId="4733D447" w14:textId="23149CB2"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Диклофенак 25мг / мл раствор для инъекций</w:t>
            </w:r>
          </w:p>
        </w:tc>
      </w:tr>
      <w:tr w:rsidR="008F0068" w:rsidRPr="00CC157D" w14:paraId="2A17A2D0" w14:textId="77777777" w:rsidTr="007B104F">
        <w:trPr>
          <w:jc w:val="center"/>
        </w:trPr>
        <w:tc>
          <w:tcPr>
            <w:tcW w:w="1530" w:type="dxa"/>
            <w:vAlign w:val="center"/>
          </w:tcPr>
          <w:p w14:paraId="7ADCBA80" w14:textId="7C33FAB2" w:rsidR="008F0068" w:rsidRPr="007B104F"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27</w:t>
            </w:r>
          </w:p>
        </w:tc>
        <w:tc>
          <w:tcPr>
            <w:tcW w:w="1246" w:type="dxa"/>
            <w:vAlign w:val="center"/>
          </w:tcPr>
          <w:p w14:paraId="00EBA788" w14:textId="4D32C5D4"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6,000</w:t>
            </w:r>
          </w:p>
        </w:tc>
        <w:tc>
          <w:tcPr>
            <w:tcW w:w="6458" w:type="dxa"/>
            <w:vAlign w:val="center"/>
          </w:tcPr>
          <w:p w14:paraId="6B86B697" w14:textId="70D9BFF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Таблетка дротаверина 40 мг</w:t>
            </w:r>
          </w:p>
        </w:tc>
      </w:tr>
      <w:tr w:rsidR="008F0068" w:rsidRPr="00CC157D" w14:paraId="65DCFADD" w14:textId="77777777" w:rsidTr="007B104F">
        <w:trPr>
          <w:jc w:val="center"/>
        </w:trPr>
        <w:tc>
          <w:tcPr>
            <w:tcW w:w="1530" w:type="dxa"/>
            <w:vAlign w:val="center"/>
          </w:tcPr>
          <w:p w14:paraId="51F9D8EE" w14:textId="712579EB"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28</w:t>
            </w:r>
          </w:p>
        </w:tc>
        <w:tc>
          <w:tcPr>
            <w:tcW w:w="1246" w:type="dxa"/>
            <w:vAlign w:val="center"/>
          </w:tcPr>
          <w:p w14:paraId="79040B0F" w14:textId="2FDC308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90,000</w:t>
            </w:r>
          </w:p>
        </w:tc>
        <w:tc>
          <w:tcPr>
            <w:tcW w:w="6458" w:type="dxa"/>
            <w:vAlign w:val="center"/>
          </w:tcPr>
          <w:p w14:paraId="2B292E2B" w14:textId="17664D5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Комбинация железа, содержащая 100 мг таблетки</w:t>
            </w:r>
          </w:p>
        </w:tc>
      </w:tr>
      <w:tr w:rsidR="008F0068" w:rsidRPr="00CC157D" w14:paraId="67CEF18F" w14:textId="77777777" w:rsidTr="007B104F">
        <w:trPr>
          <w:jc w:val="center"/>
        </w:trPr>
        <w:tc>
          <w:tcPr>
            <w:tcW w:w="1530" w:type="dxa"/>
            <w:vAlign w:val="center"/>
          </w:tcPr>
          <w:p w14:paraId="6990E8EB" w14:textId="45C324EE"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29</w:t>
            </w:r>
          </w:p>
        </w:tc>
        <w:tc>
          <w:tcPr>
            <w:tcW w:w="1246" w:type="dxa"/>
            <w:vAlign w:val="center"/>
          </w:tcPr>
          <w:p w14:paraId="77446A24" w14:textId="2D3E9511"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28,000</w:t>
            </w:r>
          </w:p>
        </w:tc>
        <w:tc>
          <w:tcPr>
            <w:tcW w:w="6458" w:type="dxa"/>
            <w:vAlign w:val="center"/>
          </w:tcPr>
          <w:p w14:paraId="16A8E110" w14:textId="5D7BB190"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Комбинированный раствор, содержащий железо, для приема внутрь 50 мг/5 мл</w:t>
            </w:r>
          </w:p>
        </w:tc>
      </w:tr>
      <w:tr w:rsidR="008F0068" w:rsidRPr="00CC157D" w14:paraId="635B416D" w14:textId="77777777" w:rsidTr="007B104F">
        <w:trPr>
          <w:jc w:val="center"/>
        </w:trPr>
        <w:tc>
          <w:tcPr>
            <w:tcW w:w="1530" w:type="dxa"/>
            <w:vAlign w:val="center"/>
          </w:tcPr>
          <w:p w14:paraId="0915F77C" w14:textId="6A6CA257"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30</w:t>
            </w:r>
          </w:p>
        </w:tc>
        <w:tc>
          <w:tcPr>
            <w:tcW w:w="1246" w:type="dxa"/>
            <w:vAlign w:val="center"/>
          </w:tcPr>
          <w:p w14:paraId="2AC3FF2E" w14:textId="54E987D7"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15,000</w:t>
            </w:r>
          </w:p>
        </w:tc>
        <w:tc>
          <w:tcPr>
            <w:tcW w:w="6458" w:type="dxa"/>
            <w:vAlign w:val="center"/>
          </w:tcPr>
          <w:p w14:paraId="3C2144DA" w14:textId="7F3DB2CF"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B179BE">
              <w:rPr>
                <w:rFonts w:ascii="Sylfaen" w:hAnsi="Sylfaen"/>
                <w:i/>
                <w:sz w:val="20"/>
                <w:szCs w:val="20"/>
              </w:rPr>
              <w:t>Эналаприл</w:t>
            </w:r>
            <w:proofErr w:type="spellEnd"/>
            <w:r w:rsidRPr="00B179BE">
              <w:rPr>
                <w:rFonts w:ascii="Sylfaen" w:hAnsi="Sylfaen"/>
                <w:i/>
                <w:sz w:val="20"/>
                <w:szCs w:val="20"/>
              </w:rPr>
              <w:t xml:space="preserve"> таблетка 5 мг</w:t>
            </w:r>
          </w:p>
        </w:tc>
      </w:tr>
      <w:tr w:rsidR="008F0068" w:rsidRPr="00CC157D" w14:paraId="46D1B997" w14:textId="77777777" w:rsidTr="007B104F">
        <w:trPr>
          <w:jc w:val="center"/>
        </w:trPr>
        <w:tc>
          <w:tcPr>
            <w:tcW w:w="1530" w:type="dxa"/>
            <w:vAlign w:val="center"/>
          </w:tcPr>
          <w:p w14:paraId="02356DF9" w14:textId="649CC250"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31</w:t>
            </w:r>
          </w:p>
        </w:tc>
        <w:tc>
          <w:tcPr>
            <w:tcW w:w="1246" w:type="dxa"/>
            <w:vAlign w:val="center"/>
          </w:tcPr>
          <w:p w14:paraId="56C89AD5" w14:textId="1E0D14B4"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60,000</w:t>
            </w:r>
          </w:p>
        </w:tc>
        <w:tc>
          <w:tcPr>
            <w:tcW w:w="6458" w:type="dxa"/>
            <w:vAlign w:val="center"/>
          </w:tcPr>
          <w:p w14:paraId="68E8D21E" w14:textId="19BBAC5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B179BE">
              <w:rPr>
                <w:rFonts w:ascii="Sylfaen" w:hAnsi="Sylfaen"/>
                <w:i/>
                <w:sz w:val="20"/>
                <w:szCs w:val="20"/>
              </w:rPr>
              <w:t>Ибупрофен в таблетках 400 мг</w:t>
            </w:r>
          </w:p>
        </w:tc>
      </w:tr>
      <w:tr w:rsidR="008F0068" w:rsidRPr="00CC157D" w14:paraId="1DBA8D49" w14:textId="77777777" w:rsidTr="007B104F">
        <w:trPr>
          <w:jc w:val="center"/>
        </w:trPr>
        <w:tc>
          <w:tcPr>
            <w:tcW w:w="1530" w:type="dxa"/>
            <w:vAlign w:val="center"/>
          </w:tcPr>
          <w:p w14:paraId="76C9B6E2" w14:textId="6CD767AD"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32</w:t>
            </w:r>
          </w:p>
        </w:tc>
        <w:tc>
          <w:tcPr>
            <w:tcW w:w="1246" w:type="dxa"/>
            <w:vAlign w:val="center"/>
          </w:tcPr>
          <w:p w14:paraId="337A04EC" w14:textId="76E00FC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75,000</w:t>
            </w:r>
          </w:p>
        </w:tc>
        <w:tc>
          <w:tcPr>
            <w:tcW w:w="6458" w:type="dxa"/>
            <w:vAlign w:val="center"/>
          </w:tcPr>
          <w:p w14:paraId="6B1B9F48" w14:textId="050DE5AE"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Левотироксин</w:t>
            </w:r>
            <w:proofErr w:type="spellEnd"/>
            <w:r w:rsidRPr="008F0068">
              <w:rPr>
                <w:rFonts w:ascii="Sylfaen" w:hAnsi="Sylfaen"/>
                <w:i/>
                <w:sz w:val="20"/>
                <w:szCs w:val="20"/>
              </w:rPr>
              <w:t xml:space="preserve"> таблетка 50мкг</w:t>
            </w:r>
          </w:p>
        </w:tc>
      </w:tr>
      <w:tr w:rsidR="008F0068" w:rsidRPr="00CC157D" w14:paraId="6DF983D7" w14:textId="77777777" w:rsidTr="007B104F">
        <w:trPr>
          <w:jc w:val="center"/>
        </w:trPr>
        <w:tc>
          <w:tcPr>
            <w:tcW w:w="1530" w:type="dxa"/>
            <w:vAlign w:val="center"/>
          </w:tcPr>
          <w:p w14:paraId="18CAF460" w14:textId="1EB15847"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33</w:t>
            </w:r>
          </w:p>
        </w:tc>
        <w:tc>
          <w:tcPr>
            <w:tcW w:w="1246" w:type="dxa"/>
            <w:vAlign w:val="center"/>
          </w:tcPr>
          <w:p w14:paraId="3D0DCBF6" w14:textId="0CCB70EA"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38,000</w:t>
            </w:r>
          </w:p>
        </w:tc>
        <w:tc>
          <w:tcPr>
            <w:tcW w:w="6458" w:type="dxa"/>
            <w:vAlign w:val="center"/>
          </w:tcPr>
          <w:p w14:paraId="555661F9" w14:textId="291C28E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Левофлоксацин</w:t>
            </w:r>
            <w:proofErr w:type="spellEnd"/>
            <w:r w:rsidRPr="008F0068">
              <w:rPr>
                <w:rFonts w:ascii="Sylfaen" w:hAnsi="Sylfaen"/>
                <w:i/>
                <w:sz w:val="20"/>
                <w:szCs w:val="20"/>
              </w:rPr>
              <w:t xml:space="preserve"> таблетка 500 мг</w:t>
            </w:r>
          </w:p>
        </w:tc>
      </w:tr>
      <w:tr w:rsidR="008F0068" w:rsidRPr="00CC157D" w14:paraId="3CA82960" w14:textId="77777777" w:rsidTr="007B104F">
        <w:trPr>
          <w:jc w:val="center"/>
        </w:trPr>
        <w:tc>
          <w:tcPr>
            <w:tcW w:w="1530" w:type="dxa"/>
            <w:vAlign w:val="center"/>
          </w:tcPr>
          <w:p w14:paraId="1843CF03" w14:textId="14945C29"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34</w:t>
            </w:r>
          </w:p>
        </w:tc>
        <w:tc>
          <w:tcPr>
            <w:tcW w:w="1246" w:type="dxa"/>
            <w:vAlign w:val="center"/>
          </w:tcPr>
          <w:p w14:paraId="7C695BF6" w14:textId="73B7661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1,500</w:t>
            </w:r>
          </w:p>
        </w:tc>
        <w:tc>
          <w:tcPr>
            <w:tcW w:w="6458" w:type="dxa"/>
            <w:vAlign w:val="center"/>
          </w:tcPr>
          <w:p w14:paraId="70F9DD35" w14:textId="3AA4C03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Лоперамид таблетка 2 мг</w:t>
            </w:r>
          </w:p>
        </w:tc>
      </w:tr>
      <w:tr w:rsidR="008F0068" w:rsidRPr="00CC157D" w14:paraId="725D9B49" w14:textId="77777777" w:rsidTr="007B104F">
        <w:trPr>
          <w:jc w:val="center"/>
        </w:trPr>
        <w:tc>
          <w:tcPr>
            <w:tcW w:w="1530" w:type="dxa"/>
            <w:vAlign w:val="center"/>
          </w:tcPr>
          <w:p w14:paraId="1A4809BD" w14:textId="1AA0457F"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35</w:t>
            </w:r>
          </w:p>
        </w:tc>
        <w:tc>
          <w:tcPr>
            <w:tcW w:w="1246" w:type="dxa"/>
            <w:vAlign w:val="center"/>
          </w:tcPr>
          <w:p w14:paraId="58AA6489" w14:textId="5DD4A38C"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500,000</w:t>
            </w:r>
          </w:p>
        </w:tc>
        <w:tc>
          <w:tcPr>
            <w:tcW w:w="6458" w:type="dxa"/>
            <w:vAlign w:val="center"/>
          </w:tcPr>
          <w:p w14:paraId="1BDFC38C" w14:textId="4D740A2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Капли холекальциферола для внутреннего применения 15 000ММ/мл</w:t>
            </w:r>
          </w:p>
        </w:tc>
      </w:tr>
      <w:tr w:rsidR="008F0068" w:rsidRPr="00CC157D" w14:paraId="0970ACEB" w14:textId="77777777" w:rsidTr="007B104F">
        <w:trPr>
          <w:jc w:val="center"/>
        </w:trPr>
        <w:tc>
          <w:tcPr>
            <w:tcW w:w="1530" w:type="dxa"/>
            <w:vAlign w:val="center"/>
          </w:tcPr>
          <w:p w14:paraId="0C1B4006" w14:textId="1196E03F"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36</w:t>
            </w:r>
          </w:p>
        </w:tc>
        <w:tc>
          <w:tcPr>
            <w:tcW w:w="1246" w:type="dxa"/>
            <w:vAlign w:val="center"/>
          </w:tcPr>
          <w:p w14:paraId="0C73ED71" w14:textId="41932360"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15,000</w:t>
            </w:r>
          </w:p>
        </w:tc>
        <w:tc>
          <w:tcPr>
            <w:tcW w:w="6458" w:type="dxa"/>
            <w:vAlign w:val="center"/>
          </w:tcPr>
          <w:p w14:paraId="5668B18F" w14:textId="0E76C4C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Лоратадин</w:t>
            </w:r>
            <w:proofErr w:type="spellEnd"/>
            <w:r w:rsidRPr="008F0068">
              <w:rPr>
                <w:rFonts w:ascii="Sylfaen" w:hAnsi="Sylfaen"/>
                <w:i/>
                <w:sz w:val="20"/>
                <w:szCs w:val="20"/>
              </w:rPr>
              <w:t xml:space="preserve"> таблетка 10 мг</w:t>
            </w:r>
          </w:p>
        </w:tc>
      </w:tr>
      <w:tr w:rsidR="008F0068" w:rsidRPr="00CC157D" w14:paraId="65A9F26D" w14:textId="77777777" w:rsidTr="007B104F">
        <w:trPr>
          <w:jc w:val="center"/>
        </w:trPr>
        <w:tc>
          <w:tcPr>
            <w:tcW w:w="1530" w:type="dxa"/>
            <w:vAlign w:val="center"/>
          </w:tcPr>
          <w:p w14:paraId="42A67169" w14:textId="642592D2"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37</w:t>
            </w:r>
          </w:p>
        </w:tc>
        <w:tc>
          <w:tcPr>
            <w:tcW w:w="1246" w:type="dxa"/>
            <w:vAlign w:val="center"/>
          </w:tcPr>
          <w:p w14:paraId="0659B246" w14:textId="44C0FAD5"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2,500</w:t>
            </w:r>
          </w:p>
        </w:tc>
        <w:tc>
          <w:tcPr>
            <w:tcW w:w="6458" w:type="dxa"/>
            <w:vAlign w:val="center"/>
          </w:tcPr>
          <w:p w14:paraId="3A18D4D6" w14:textId="3BC5370E"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Глюконат кальция таблетка 500 мг</w:t>
            </w:r>
          </w:p>
        </w:tc>
      </w:tr>
      <w:tr w:rsidR="008F0068" w:rsidRPr="00CC157D" w14:paraId="3075D25E" w14:textId="77777777" w:rsidTr="007B104F">
        <w:trPr>
          <w:jc w:val="center"/>
        </w:trPr>
        <w:tc>
          <w:tcPr>
            <w:tcW w:w="1530" w:type="dxa"/>
            <w:vAlign w:val="center"/>
          </w:tcPr>
          <w:p w14:paraId="43C633E3" w14:textId="107E7C80"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38</w:t>
            </w:r>
          </w:p>
        </w:tc>
        <w:tc>
          <w:tcPr>
            <w:tcW w:w="1246" w:type="dxa"/>
            <w:vAlign w:val="center"/>
          </w:tcPr>
          <w:p w14:paraId="25C161B6" w14:textId="3A6398D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3,000</w:t>
            </w:r>
          </w:p>
        </w:tc>
        <w:tc>
          <w:tcPr>
            <w:tcW w:w="6458" w:type="dxa"/>
            <w:vAlign w:val="center"/>
          </w:tcPr>
          <w:p w14:paraId="06CE3938" w14:textId="0E3D5297"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Каптоприл таблетка 25 мг</w:t>
            </w:r>
          </w:p>
        </w:tc>
      </w:tr>
      <w:tr w:rsidR="008F0068" w:rsidRPr="00CC157D" w14:paraId="33A74573" w14:textId="77777777" w:rsidTr="007B104F">
        <w:trPr>
          <w:jc w:val="center"/>
        </w:trPr>
        <w:tc>
          <w:tcPr>
            <w:tcW w:w="1530" w:type="dxa"/>
            <w:vAlign w:val="center"/>
          </w:tcPr>
          <w:p w14:paraId="33141C64" w14:textId="5F7AF7CA"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39</w:t>
            </w:r>
          </w:p>
        </w:tc>
        <w:tc>
          <w:tcPr>
            <w:tcW w:w="1246" w:type="dxa"/>
            <w:vAlign w:val="center"/>
          </w:tcPr>
          <w:p w14:paraId="259203AB" w14:textId="19EC4E2C"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1,800</w:t>
            </w:r>
          </w:p>
        </w:tc>
        <w:tc>
          <w:tcPr>
            <w:tcW w:w="6458" w:type="dxa"/>
            <w:vAlign w:val="center"/>
          </w:tcPr>
          <w:p w14:paraId="6DA37AB4" w14:textId="2269CECB"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Каптоприл таблетка 50 мг</w:t>
            </w:r>
          </w:p>
        </w:tc>
      </w:tr>
      <w:tr w:rsidR="008F0068" w:rsidRPr="00CC157D" w14:paraId="4F35F559" w14:textId="77777777" w:rsidTr="007B104F">
        <w:trPr>
          <w:jc w:val="center"/>
        </w:trPr>
        <w:tc>
          <w:tcPr>
            <w:tcW w:w="1530" w:type="dxa"/>
            <w:vAlign w:val="center"/>
          </w:tcPr>
          <w:p w14:paraId="3F624F3F" w14:textId="0B80F08E"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40</w:t>
            </w:r>
          </w:p>
        </w:tc>
        <w:tc>
          <w:tcPr>
            <w:tcW w:w="1246" w:type="dxa"/>
            <w:vAlign w:val="center"/>
          </w:tcPr>
          <w:p w14:paraId="3986F8A2" w14:textId="197FB971"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30,000</w:t>
            </w:r>
          </w:p>
        </w:tc>
        <w:tc>
          <w:tcPr>
            <w:tcW w:w="6458" w:type="dxa"/>
            <w:vAlign w:val="center"/>
          </w:tcPr>
          <w:p w14:paraId="09FD230A" w14:textId="0DD9B437"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Карбамазепин</w:t>
            </w:r>
            <w:proofErr w:type="spellEnd"/>
            <w:r w:rsidRPr="008F0068">
              <w:rPr>
                <w:rFonts w:ascii="Sylfaen" w:hAnsi="Sylfaen"/>
                <w:i/>
                <w:sz w:val="20"/>
                <w:szCs w:val="20"/>
              </w:rPr>
              <w:t xml:space="preserve"> таблетка 200 мг</w:t>
            </w:r>
          </w:p>
        </w:tc>
      </w:tr>
      <w:tr w:rsidR="008F0068" w:rsidRPr="00CC157D" w14:paraId="5047E4E8" w14:textId="77777777" w:rsidTr="007B104F">
        <w:trPr>
          <w:jc w:val="center"/>
        </w:trPr>
        <w:tc>
          <w:tcPr>
            <w:tcW w:w="1530" w:type="dxa"/>
            <w:vAlign w:val="center"/>
          </w:tcPr>
          <w:p w14:paraId="64123271" w14:textId="6C9927D6"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41</w:t>
            </w:r>
          </w:p>
        </w:tc>
        <w:tc>
          <w:tcPr>
            <w:tcW w:w="1246" w:type="dxa"/>
            <w:vAlign w:val="center"/>
          </w:tcPr>
          <w:p w14:paraId="29261476" w14:textId="53F9D427"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80,000</w:t>
            </w:r>
          </w:p>
        </w:tc>
        <w:tc>
          <w:tcPr>
            <w:tcW w:w="6458" w:type="dxa"/>
            <w:vAlign w:val="center"/>
          </w:tcPr>
          <w:p w14:paraId="34EBAC90" w14:textId="0C6035EC"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Карведилол</w:t>
            </w:r>
            <w:proofErr w:type="spellEnd"/>
            <w:r w:rsidRPr="008F0068">
              <w:rPr>
                <w:rFonts w:ascii="Sylfaen" w:hAnsi="Sylfaen"/>
                <w:i/>
                <w:sz w:val="20"/>
                <w:szCs w:val="20"/>
              </w:rPr>
              <w:t xml:space="preserve"> таблетка 25 мг</w:t>
            </w:r>
          </w:p>
        </w:tc>
      </w:tr>
      <w:tr w:rsidR="008F0068" w:rsidRPr="00CC157D" w14:paraId="4AA82594" w14:textId="77777777" w:rsidTr="007B104F">
        <w:trPr>
          <w:jc w:val="center"/>
        </w:trPr>
        <w:tc>
          <w:tcPr>
            <w:tcW w:w="1530" w:type="dxa"/>
            <w:vAlign w:val="center"/>
          </w:tcPr>
          <w:p w14:paraId="712574E4" w14:textId="4A9A3C0C"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42</w:t>
            </w:r>
          </w:p>
        </w:tc>
        <w:tc>
          <w:tcPr>
            <w:tcW w:w="1246" w:type="dxa"/>
            <w:vAlign w:val="center"/>
          </w:tcPr>
          <w:p w14:paraId="45023C26" w14:textId="324CCD89"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33,000</w:t>
            </w:r>
          </w:p>
        </w:tc>
        <w:tc>
          <w:tcPr>
            <w:tcW w:w="6458" w:type="dxa"/>
            <w:vAlign w:val="center"/>
          </w:tcPr>
          <w:p w14:paraId="01CA583F" w14:textId="40BBDCA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Кетопрофен таблетка 50 мг</w:t>
            </w:r>
          </w:p>
        </w:tc>
      </w:tr>
      <w:tr w:rsidR="008F0068" w:rsidRPr="00CC157D" w14:paraId="16D55872" w14:textId="77777777" w:rsidTr="007B104F">
        <w:trPr>
          <w:jc w:val="center"/>
        </w:trPr>
        <w:tc>
          <w:tcPr>
            <w:tcW w:w="1530" w:type="dxa"/>
            <w:vAlign w:val="center"/>
          </w:tcPr>
          <w:p w14:paraId="2FB67D8E" w14:textId="19FE6337"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lastRenderedPageBreak/>
              <w:t>43</w:t>
            </w:r>
          </w:p>
        </w:tc>
        <w:tc>
          <w:tcPr>
            <w:tcW w:w="1246" w:type="dxa"/>
            <w:vAlign w:val="center"/>
          </w:tcPr>
          <w:p w14:paraId="06FB7274" w14:textId="4775D3CA"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45,000</w:t>
            </w:r>
          </w:p>
        </w:tc>
        <w:tc>
          <w:tcPr>
            <w:tcW w:w="6458" w:type="dxa"/>
            <w:vAlign w:val="center"/>
          </w:tcPr>
          <w:p w14:paraId="776272A7" w14:textId="34FA281C"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Таблетка клоназепама 2 мг</w:t>
            </w:r>
          </w:p>
        </w:tc>
      </w:tr>
      <w:tr w:rsidR="008F0068" w:rsidRPr="00CC157D" w14:paraId="2AD93BBE" w14:textId="77777777" w:rsidTr="007B104F">
        <w:trPr>
          <w:jc w:val="center"/>
        </w:trPr>
        <w:tc>
          <w:tcPr>
            <w:tcW w:w="1530" w:type="dxa"/>
            <w:vAlign w:val="center"/>
          </w:tcPr>
          <w:p w14:paraId="11AED6EC" w14:textId="4F30FA10"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44</w:t>
            </w:r>
          </w:p>
        </w:tc>
        <w:tc>
          <w:tcPr>
            <w:tcW w:w="1246" w:type="dxa"/>
            <w:vAlign w:val="center"/>
          </w:tcPr>
          <w:p w14:paraId="7B77D67A" w14:textId="0E4AD01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85,000</w:t>
            </w:r>
          </w:p>
        </w:tc>
        <w:tc>
          <w:tcPr>
            <w:tcW w:w="6458" w:type="dxa"/>
            <w:vAlign w:val="center"/>
          </w:tcPr>
          <w:p w14:paraId="3F6BEFBF" w14:textId="13F4F68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Клопидогрел</w:t>
            </w:r>
            <w:proofErr w:type="spellEnd"/>
            <w:r w:rsidRPr="008F0068">
              <w:rPr>
                <w:rFonts w:ascii="Sylfaen" w:hAnsi="Sylfaen"/>
                <w:i/>
                <w:sz w:val="20"/>
                <w:szCs w:val="20"/>
              </w:rPr>
              <w:t xml:space="preserve"> таблетка 75 мг</w:t>
            </w:r>
          </w:p>
        </w:tc>
      </w:tr>
      <w:tr w:rsidR="008F0068" w:rsidRPr="00CC157D" w14:paraId="6B70AABD" w14:textId="77777777" w:rsidTr="007B104F">
        <w:trPr>
          <w:jc w:val="center"/>
        </w:trPr>
        <w:tc>
          <w:tcPr>
            <w:tcW w:w="1530" w:type="dxa"/>
            <w:vAlign w:val="center"/>
          </w:tcPr>
          <w:p w14:paraId="6AD5BB31" w14:textId="24F623C9"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45</w:t>
            </w:r>
          </w:p>
        </w:tc>
        <w:tc>
          <w:tcPr>
            <w:tcW w:w="1246" w:type="dxa"/>
            <w:vAlign w:val="center"/>
          </w:tcPr>
          <w:p w14:paraId="247B3878" w14:textId="671EB94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640</w:t>
            </w:r>
          </w:p>
        </w:tc>
        <w:tc>
          <w:tcPr>
            <w:tcW w:w="6458" w:type="dxa"/>
            <w:vAlign w:val="center"/>
          </w:tcPr>
          <w:p w14:paraId="26321C33" w14:textId="5400D46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Гидрокортизон 1% мазь</w:t>
            </w:r>
          </w:p>
        </w:tc>
      </w:tr>
      <w:tr w:rsidR="008F0068" w:rsidRPr="00CC157D" w14:paraId="0605D654" w14:textId="77777777" w:rsidTr="007B104F">
        <w:trPr>
          <w:jc w:val="center"/>
        </w:trPr>
        <w:tc>
          <w:tcPr>
            <w:tcW w:w="1530" w:type="dxa"/>
            <w:vAlign w:val="center"/>
          </w:tcPr>
          <w:p w14:paraId="5C53092C" w14:textId="11C7A60C"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46</w:t>
            </w:r>
          </w:p>
        </w:tc>
        <w:tc>
          <w:tcPr>
            <w:tcW w:w="1246" w:type="dxa"/>
            <w:vAlign w:val="center"/>
          </w:tcPr>
          <w:p w14:paraId="7893C834" w14:textId="20B7DE33"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5,500</w:t>
            </w:r>
          </w:p>
        </w:tc>
        <w:tc>
          <w:tcPr>
            <w:tcW w:w="6458" w:type="dxa"/>
            <w:vAlign w:val="center"/>
          </w:tcPr>
          <w:p w14:paraId="58747052" w14:textId="5CCFD3B7"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Крем гидрокортизон 1мг/г</w:t>
            </w:r>
          </w:p>
        </w:tc>
      </w:tr>
      <w:tr w:rsidR="008F0068" w:rsidRPr="00CC157D" w14:paraId="2E7A256D" w14:textId="77777777" w:rsidTr="007B104F">
        <w:trPr>
          <w:jc w:val="center"/>
        </w:trPr>
        <w:tc>
          <w:tcPr>
            <w:tcW w:w="1530" w:type="dxa"/>
            <w:vAlign w:val="center"/>
          </w:tcPr>
          <w:p w14:paraId="28FC1482" w14:textId="3339CD89"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47</w:t>
            </w:r>
          </w:p>
        </w:tc>
        <w:tc>
          <w:tcPr>
            <w:tcW w:w="1246" w:type="dxa"/>
            <w:vAlign w:val="center"/>
          </w:tcPr>
          <w:p w14:paraId="69AB7758" w14:textId="48D3FD7A"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102,000</w:t>
            </w:r>
          </w:p>
        </w:tc>
        <w:tc>
          <w:tcPr>
            <w:tcW w:w="6458" w:type="dxa"/>
            <w:vAlign w:val="center"/>
          </w:tcPr>
          <w:p w14:paraId="720E6D0B" w14:textId="0BA575BF"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Мебендазол</w:t>
            </w:r>
            <w:proofErr w:type="spellEnd"/>
            <w:r w:rsidRPr="008F0068">
              <w:rPr>
                <w:rFonts w:ascii="Sylfaen" w:hAnsi="Sylfaen"/>
                <w:i/>
                <w:sz w:val="20"/>
                <w:szCs w:val="20"/>
              </w:rPr>
              <w:t xml:space="preserve"> 100 мг таблетка</w:t>
            </w:r>
          </w:p>
        </w:tc>
      </w:tr>
      <w:tr w:rsidR="008F0068" w:rsidRPr="00CC157D" w14:paraId="249A559B" w14:textId="77777777" w:rsidTr="007B104F">
        <w:trPr>
          <w:jc w:val="center"/>
        </w:trPr>
        <w:tc>
          <w:tcPr>
            <w:tcW w:w="1530" w:type="dxa"/>
            <w:vAlign w:val="center"/>
          </w:tcPr>
          <w:p w14:paraId="1EFA85C4" w14:textId="4B8EDCEE"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48</w:t>
            </w:r>
          </w:p>
        </w:tc>
        <w:tc>
          <w:tcPr>
            <w:tcW w:w="1246" w:type="dxa"/>
            <w:vAlign w:val="center"/>
          </w:tcPr>
          <w:p w14:paraId="0BEA6867" w14:textId="07B01EF2"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108,000</w:t>
            </w:r>
          </w:p>
        </w:tc>
        <w:tc>
          <w:tcPr>
            <w:tcW w:w="6458" w:type="dxa"/>
            <w:vAlign w:val="center"/>
          </w:tcPr>
          <w:p w14:paraId="3AB3F3BC" w14:textId="55A3109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Метилпреднизалон</w:t>
            </w:r>
            <w:proofErr w:type="spellEnd"/>
            <w:r w:rsidRPr="008F0068">
              <w:rPr>
                <w:rFonts w:ascii="Sylfaen" w:hAnsi="Sylfaen"/>
                <w:i/>
                <w:sz w:val="20"/>
                <w:szCs w:val="20"/>
              </w:rPr>
              <w:t xml:space="preserve"> таблетка 4 мг</w:t>
            </w:r>
          </w:p>
        </w:tc>
      </w:tr>
      <w:tr w:rsidR="008F0068" w:rsidRPr="00CC157D" w14:paraId="55BEB75F" w14:textId="77777777" w:rsidTr="007B104F">
        <w:trPr>
          <w:jc w:val="center"/>
        </w:trPr>
        <w:tc>
          <w:tcPr>
            <w:tcW w:w="1530" w:type="dxa"/>
            <w:vAlign w:val="center"/>
          </w:tcPr>
          <w:p w14:paraId="3EE9D175" w14:textId="42BE8056"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49</w:t>
            </w:r>
          </w:p>
        </w:tc>
        <w:tc>
          <w:tcPr>
            <w:tcW w:w="1246" w:type="dxa"/>
            <w:vAlign w:val="center"/>
          </w:tcPr>
          <w:p w14:paraId="2B154DB2" w14:textId="0A9FD36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90,000</w:t>
            </w:r>
          </w:p>
        </w:tc>
        <w:tc>
          <w:tcPr>
            <w:tcW w:w="6458" w:type="dxa"/>
            <w:vAlign w:val="center"/>
          </w:tcPr>
          <w:p w14:paraId="6B52777C" w14:textId="33C5524B"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Метотрексат таблетка 10 мг</w:t>
            </w:r>
          </w:p>
        </w:tc>
      </w:tr>
      <w:tr w:rsidR="008F0068" w:rsidRPr="00CC157D" w14:paraId="799B14A4" w14:textId="77777777" w:rsidTr="007B104F">
        <w:trPr>
          <w:jc w:val="center"/>
        </w:trPr>
        <w:tc>
          <w:tcPr>
            <w:tcW w:w="1530" w:type="dxa"/>
            <w:vAlign w:val="center"/>
          </w:tcPr>
          <w:p w14:paraId="108DA3F0" w14:textId="214E2FF9"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50</w:t>
            </w:r>
          </w:p>
        </w:tc>
        <w:tc>
          <w:tcPr>
            <w:tcW w:w="1246" w:type="dxa"/>
            <w:vAlign w:val="center"/>
          </w:tcPr>
          <w:p w14:paraId="24D6DB4C" w14:textId="307EC834"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2,500,000</w:t>
            </w:r>
          </w:p>
        </w:tc>
        <w:tc>
          <w:tcPr>
            <w:tcW w:w="6458" w:type="dxa"/>
            <w:vAlign w:val="center"/>
          </w:tcPr>
          <w:p w14:paraId="61A7B36C" w14:textId="5E7EF59E"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Метоклопрамид 10 мг таблетка</w:t>
            </w:r>
          </w:p>
        </w:tc>
      </w:tr>
      <w:tr w:rsidR="008F0068" w:rsidRPr="00CC157D" w14:paraId="21DDCEC3" w14:textId="77777777" w:rsidTr="007B104F">
        <w:trPr>
          <w:jc w:val="center"/>
        </w:trPr>
        <w:tc>
          <w:tcPr>
            <w:tcW w:w="1530" w:type="dxa"/>
            <w:vAlign w:val="center"/>
          </w:tcPr>
          <w:p w14:paraId="4D73D2AF" w14:textId="4F9316EF"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51</w:t>
            </w:r>
          </w:p>
        </w:tc>
        <w:tc>
          <w:tcPr>
            <w:tcW w:w="1246" w:type="dxa"/>
            <w:vAlign w:val="center"/>
          </w:tcPr>
          <w:p w14:paraId="6F666E32" w14:textId="0AD330E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65,000</w:t>
            </w:r>
          </w:p>
        </w:tc>
        <w:tc>
          <w:tcPr>
            <w:tcW w:w="6458" w:type="dxa"/>
            <w:vAlign w:val="center"/>
          </w:tcPr>
          <w:p w14:paraId="479E6036" w14:textId="690226E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оксонидина</w:t>
            </w:r>
            <w:proofErr w:type="spellEnd"/>
            <w:r w:rsidRPr="008F0068">
              <w:rPr>
                <w:rFonts w:ascii="Sylfaen" w:hAnsi="Sylfaen"/>
                <w:i/>
                <w:sz w:val="20"/>
                <w:szCs w:val="20"/>
              </w:rPr>
              <w:t xml:space="preserve"> 0,4 мг</w:t>
            </w:r>
          </w:p>
        </w:tc>
      </w:tr>
      <w:tr w:rsidR="008F0068" w:rsidRPr="00CC157D" w14:paraId="783418EE" w14:textId="77777777" w:rsidTr="007B104F">
        <w:trPr>
          <w:jc w:val="center"/>
        </w:trPr>
        <w:tc>
          <w:tcPr>
            <w:tcW w:w="1530" w:type="dxa"/>
            <w:vAlign w:val="center"/>
          </w:tcPr>
          <w:p w14:paraId="5551CBD5" w14:textId="58E3A07F"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52</w:t>
            </w:r>
          </w:p>
        </w:tc>
        <w:tc>
          <w:tcPr>
            <w:tcW w:w="1246" w:type="dxa"/>
            <w:vAlign w:val="center"/>
          </w:tcPr>
          <w:p w14:paraId="3E057EAC" w14:textId="63090395"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2,500</w:t>
            </w:r>
          </w:p>
        </w:tc>
        <w:tc>
          <w:tcPr>
            <w:tcW w:w="6458" w:type="dxa"/>
            <w:vAlign w:val="center"/>
          </w:tcPr>
          <w:p w14:paraId="73D97395" w14:textId="1DA59F0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Таблетка нистатина 100000 мм</w:t>
            </w:r>
          </w:p>
        </w:tc>
      </w:tr>
      <w:tr w:rsidR="008F0068" w:rsidRPr="00CC157D" w14:paraId="59C1F43E" w14:textId="77777777" w:rsidTr="007B104F">
        <w:trPr>
          <w:jc w:val="center"/>
        </w:trPr>
        <w:tc>
          <w:tcPr>
            <w:tcW w:w="1530" w:type="dxa"/>
            <w:vAlign w:val="center"/>
          </w:tcPr>
          <w:p w14:paraId="6475B774" w14:textId="2F910187"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53</w:t>
            </w:r>
          </w:p>
        </w:tc>
        <w:tc>
          <w:tcPr>
            <w:tcW w:w="1246" w:type="dxa"/>
            <w:vAlign w:val="center"/>
          </w:tcPr>
          <w:p w14:paraId="130BD182" w14:textId="6BDB6542"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140,000</w:t>
            </w:r>
          </w:p>
        </w:tc>
        <w:tc>
          <w:tcPr>
            <w:tcW w:w="6458" w:type="dxa"/>
            <w:vAlign w:val="center"/>
          </w:tcPr>
          <w:p w14:paraId="47711F13" w14:textId="4D041B21"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нифедипина</w:t>
            </w:r>
            <w:proofErr w:type="spellEnd"/>
            <w:r w:rsidRPr="008F0068">
              <w:rPr>
                <w:rFonts w:ascii="Sylfaen" w:hAnsi="Sylfaen"/>
                <w:i/>
                <w:sz w:val="20"/>
                <w:szCs w:val="20"/>
              </w:rPr>
              <w:t xml:space="preserve"> 10 мг</w:t>
            </w:r>
          </w:p>
        </w:tc>
      </w:tr>
      <w:tr w:rsidR="008F0068" w:rsidRPr="00CC157D" w14:paraId="53BC98F9" w14:textId="77777777" w:rsidTr="007B104F">
        <w:trPr>
          <w:jc w:val="center"/>
        </w:trPr>
        <w:tc>
          <w:tcPr>
            <w:tcW w:w="1530" w:type="dxa"/>
            <w:vAlign w:val="center"/>
          </w:tcPr>
          <w:p w14:paraId="00C3CE49" w14:textId="68F46644"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54</w:t>
            </w:r>
          </w:p>
        </w:tc>
        <w:tc>
          <w:tcPr>
            <w:tcW w:w="1246" w:type="dxa"/>
            <w:vAlign w:val="center"/>
          </w:tcPr>
          <w:p w14:paraId="72CD7F3D" w14:textId="5AC89806"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17,000</w:t>
            </w:r>
          </w:p>
        </w:tc>
        <w:tc>
          <w:tcPr>
            <w:tcW w:w="6458" w:type="dxa"/>
            <w:vAlign w:val="center"/>
          </w:tcPr>
          <w:p w14:paraId="50973442" w14:textId="581A44B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Пантопразол</w:t>
            </w:r>
            <w:proofErr w:type="spellEnd"/>
            <w:r w:rsidRPr="008F0068">
              <w:rPr>
                <w:rFonts w:ascii="Sylfaen" w:hAnsi="Sylfaen"/>
                <w:i/>
                <w:sz w:val="20"/>
                <w:szCs w:val="20"/>
              </w:rPr>
              <w:t xml:space="preserve"> 20 мг таблетка</w:t>
            </w:r>
          </w:p>
        </w:tc>
      </w:tr>
      <w:tr w:rsidR="008F0068" w:rsidRPr="00CC157D" w14:paraId="0EEC3BCA" w14:textId="77777777" w:rsidTr="007B104F">
        <w:trPr>
          <w:jc w:val="center"/>
        </w:trPr>
        <w:tc>
          <w:tcPr>
            <w:tcW w:w="1530" w:type="dxa"/>
            <w:vAlign w:val="center"/>
          </w:tcPr>
          <w:p w14:paraId="05456FDD" w14:textId="030430D3"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55</w:t>
            </w:r>
          </w:p>
        </w:tc>
        <w:tc>
          <w:tcPr>
            <w:tcW w:w="1246" w:type="dxa"/>
            <w:vAlign w:val="center"/>
          </w:tcPr>
          <w:p w14:paraId="53E117DF" w14:textId="5C7D128B"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7,000</w:t>
            </w:r>
          </w:p>
        </w:tc>
        <w:tc>
          <w:tcPr>
            <w:tcW w:w="6458" w:type="dxa"/>
            <w:vAlign w:val="center"/>
          </w:tcPr>
          <w:p w14:paraId="7D5DB4C1" w14:textId="496B5EB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Парацетамол таблетка 500 мг</w:t>
            </w:r>
          </w:p>
        </w:tc>
      </w:tr>
      <w:tr w:rsidR="008F0068" w:rsidRPr="00CC157D" w14:paraId="19584501" w14:textId="77777777" w:rsidTr="007B104F">
        <w:trPr>
          <w:jc w:val="center"/>
        </w:trPr>
        <w:tc>
          <w:tcPr>
            <w:tcW w:w="1530" w:type="dxa"/>
            <w:vAlign w:val="center"/>
          </w:tcPr>
          <w:p w14:paraId="17BE689C" w14:textId="52D1B444"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56</w:t>
            </w:r>
          </w:p>
        </w:tc>
        <w:tc>
          <w:tcPr>
            <w:tcW w:w="1246" w:type="dxa"/>
            <w:vAlign w:val="center"/>
          </w:tcPr>
          <w:p w14:paraId="7EBFF34C" w14:textId="453D3BB5"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15,600</w:t>
            </w:r>
          </w:p>
        </w:tc>
        <w:tc>
          <w:tcPr>
            <w:tcW w:w="6458" w:type="dxa"/>
            <w:vAlign w:val="center"/>
          </w:tcPr>
          <w:p w14:paraId="24E5A784" w14:textId="5382D78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Раствор парацетамола для внутреннего применения 125 мг / 5 мл</w:t>
            </w:r>
          </w:p>
        </w:tc>
      </w:tr>
      <w:tr w:rsidR="008F0068" w:rsidRPr="00CC157D" w14:paraId="2DD92F0E" w14:textId="77777777" w:rsidTr="007B104F">
        <w:trPr>
          <w:jc w:val="center"/>
        </w:trPr>
        <w:tc>
          <w:tcPr>
            <w:tcW w:w="1530" w:type="dxa"/>
            <w:vAlign w:val="center"/>
          </w:tcPr>
          <w:p w14:paraId="6A5BE6DE" w14:textId="51FD7596"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57</w:t>
            </w:r>
          </w:p>
        </w:tc>
        <w:tc>
          <w:tcPr>
            <w:tcW w:w="1246" w:type="dxa"/>
            <w:vAlign w:val="center"/>
          </w:tcPr>
          <w:p w14:paraId="62B4B2A1" w14:textId="5928671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980,000</w:t>
            </w:r>
          </w:p>
        </w:tc>
        <w:tc>
          <w:tcPr>
            <w:tcW w:w="6458" w:type="dxa"/>
            <w:vAlign w:val="center"/>
          </w:tcPr>
          <w:p w14:paraId="4935BE7A" w14:textId="520F8ED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Парацетамол суппозитории прямокишечные 100мг</w:t>
            </w:r>
          </w:p>
        </w:tc>
      </w:tr>
      <w:tr w:rsidR="008F0068" w:rsidRPr="00CC157D" w14:paraId="4136DCFD" w14:textId="77777777" w:rsidTr="007B104F">
        <w:trPr>
          <w:jc w:val="center"/>
        </w:trPr>
        <w:tc>
          <w:tcPr>
            <w:tcW w:w="1530" w:type="dxa"/>
            <w:vAlign w:val="center"/>
          </w:tcPr>
          <w:p w14:paraId="7FEEF2AA" w14:textId="0394E705"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58</w:t>
            </w:r>
          </w:p>
        </w:tc>
        <w:tc>
          <w:tcPr>
            <w:tcW w:w="1246" w:type="dxa"/>
            <w:vAlign w:val="center"/>
          </w:tcPr>
          <w:p w14:paraId="0CE06802" w14:textId="7E07E379"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250,000</w:t>
            </w:r>
          </w:p>
        </w:tc>
        <w:tc>
          <w:tcPr>
            <w:tcW w:w="6458" w:type="dxa"/>
            <w:vAlign w:val="center"/>
          </w:tcPr>
          <w:p w14:paraId="1802DF22" w14:textId="78F4686B"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5 мг</w:t>
            </w:r>
          </w:p>
        </w:tc>
      </w:tr>
      <w:tr w:rsidR="008F0068" w:rsidRPr="00CC157D" w14:paraId="748F3641" w14:textId="77777777" w:rsidTr="007B104F">
        <w:trPr>
          <w:jc w:val="center"/>
        </w:trPr>
        <w:tc>
          <w:tcPr>
            <w:tcW w:w="1530" w:type="dxa"/>
            <w:vAlign w:val="center"/>
          </w:tcPr>
          <w:p w14:paraId="70C8B43E" w14:textId="026F5109"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59</w:t>
            </w:r>
          </w:p>
        </w:tc>
        <w:tc>
          <w:tcPr>
            <w:tcW w:w="1246" w:type="dxa"/>
            <w:vAlign w:val="center"/>
          </w:tcPr>
          <w:p w14:paraId="5EB7A2A9" w14:textId="0FAE9E6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5,500</w:t>
            </w:r>
          </w:p>
        </w:tc>
        <w:tc>
          <w:tcPr>
            <w:tcW w:w="6458" w:type="dxa"/>
            <w:vAlign w:val="center"/>
          </w:tcPr>
          <w:p w14:paraId="45E81C37" w14:textId="6E633290"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10 мг/2,5 мг</w:t>
            </w:r>
          </w:p>
        </w:tc>
      </w:tr>
      <w:tr w:rsidR="008F0068" w:rsidRPr="00CC157D" w14:paraId="6FA40B8D" w14:textId="77777777" w:rsidTr="007B104F">
        <w:trPr>
          <w:jc w:val="center"/>
        </w:trPr>
        <w:tc>
          <w:tcPr>
            <w:tcW w:w="1530" w:type="dxa"/>
            <w:vAlign w:val="center"/>
          </w:tcPr>
          <w:p w14:paraId="0CB6329F" w14:textId="03846BD0"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60</w:t>
            </w:r>
          </w:p>
        </w:tc>
        <w:tc>
          <w:tcPr>
            <w:tcW w:w="1246" w:type="dxa"/>
            <w:vAlign w:val="center"/>
          </w:tcPr>
          <w:p w14:paraId="44C0B62F" w14:textId="38FFC297"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400,000</w:t>
            </w:r>
          </w:p>
        </w:tc>
        <w:tc>
          <w:tcPr>
            <w:tcW w:w="6458" w:type="dxa"/>
            <w:vAlign w:val="center"/>
          </w:tcPr>
          <w:p w14:paraId="3019FA4C" w14:textId="7B5E2314"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5 мг / 1,25 мг</w:t>
            </w:r>
          </w:p>
        </w:tc>
      </w:tr>
      <w:tr w:rsidR="008F0068" w:rsidRPr="00CC157D" w14:paraId="3B3D4554" w14:textId="77777777" w:rsidTr="007B104F">
        <w:trPr>
          <w:jc w:val="center"/>
        </w:trPr>
        <w:tc>
          <w:tcPr>
            <w:tcW w:w="1530" w:type="dxa"/>
            <w:vAlign w:val="center"/>
          </w:tcPr>
          <w:p w14:paraId="035C072E" w14:textId="0A28BE1E"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61</w:t>
            </w:r>
          </w:p>
        </w:tc>
        <w:tc>
          <w:tcPr>
            <w:tcW w:w="1246" w:type="dxa"/>
            <w:vAlign w:val="center"/>
          </w:tcPr>
          <w:p w14:paraId="7C8C1300" w14:textId="46D8E74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210,000</w:t>
            </w:r>
          </w:p>
        </w:tc>
        <w:tc>
          <w:tcPr>
            <w:tcW w:w="6458" w:type="dxa"/>
            <w:vAlign w:val="center"/>
          </w:tcPr>
          <w:p w14:paraId="24C1D60C" w14:textId="2CE14F7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8 мг / 2,5 мг</w:t>
            </w:r>
          </w:p>
        </w:tc>
      </w:tr>
      <w:tr w:rsidR="008F0068" w:rsidRPr="00CC157D" w14:paraId="6DC9054E" w14:textId="77777777" w:rsidTr="007B104F">
        <w:trPr>
          <w:jc w:val="center"/>
        </w:trPr>
        <w:tc>
          <w:tcPr>
            <w:tcW w:w="1530" w:type="dxa"/>
            <w:vAlign w:val="center"/>
          </w:tcPr>
          <w:p w14:paraId="38997F7B" w14:textId="58124E2B"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62</w:t>
            </w:r>
          </w:p>
        </w:tc>
        <w:tc>
          <w:tcPr>
            <w:tcW w:w="1246" w:type="dxa"/>
            <w:vAlign w:val="center"/>
          </w:tcPr>
          <w:p w14:paraId="73BC74F6" w14:textId="0A2D997D"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360,000</w:t>
            </w:r>
          </w:p>
        </w:tc>
        <w:tc>
          <w:tcPr>
            <w:tcW w:w="6458" w:type="dxa"/>
            <w:vAlign w:val="center"/>
          </w:tcPr>
          <w:p w14:paraId="1FDFF50F" w14:textId="7AB393D8"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Периндоприл</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w:t>
            </w:r>
            <w:proofErr w:type="spellEnd"/>
            <w:r w:rsidRPr="008F0068">
              <w:rPr>
                <w:rFonts w:ascii="Sylfaen" w:hAnsi="Sylfaen"/>
                <w:i/>
                <w:sz w:val="20"/>
                <w:szCs w:val="20"/>
              </w:rPr>
              <w:t xml:space="preserve"> 10 мг/таблетка 10 мг</w:t>
            </w:r>
          </w:p>
        </w:tc>
      </w:tr>
      <w:tr w:rsidR="008F0068" w:rsidRPr="00CC157D" w14:paraId="25F7CFBA" w14:textId="77777777" w:rsidTr="007B104F">
        <w:trPr>
          <w:jc w:val="center"/>
        </w:trPr>
        <w:tc>
          <w:tcPr>
            <w:tcW w:w="1530" w:type="dxa"/>
            <w:vAlign w:val="center"/>
          </w:tcPr>
          <w:p w14:paraId="53DD7EC4" w14:textId="514DAAEE" w:rsidR="008F0068" w:rsidRDefault="008F0068" w:rsidP="008F0068">
            <w:pPr>
              <w:pStyle w:val="23"/>
              <w:widowControl w:val="0"/>
              <w:spacing w:after="120" w:line="240" w:lineRule="auto"/>
              <w:ind w:firstLine="0"/>
              <w:jc w:val="center"/>
              <w:rPr>
                <w:rFonts w:ascii="Sylfaen" w:hAnsi="Sylfaen"/>
                <w:i/>
                <w:lang w:val="hy-AM"/>
              </w:rPr>
            </w:pPr>
            <w:r w:rsidRPr="00645D62">
              <w:rPr>
                <w:rFonts w:ascii="Sylfaen" w:hAnsi="Sylfaen" w:cs="Calibri"/>
                <w:i/>
                <w:color w:val="000000"/>
              </w:rPr>
              <w:t>63</w:t>
            </w:r>
          </w:p>
        </w:tc>
        <w:tc>
          <w:tcPr>
            <w:tcW w:w="1246" w:type="dxa"/>
            <w:vAlign w:val="center"/>
          </w:tcPr>
          <w:p w14:paraId="735501BD" w14:textId="12660C35"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345,000</w:t>
            </w:r>
          </w:p>
        </w:tc>
        <w:tc>
          <w:tcPr>
            <w:tcW w:w="6458" w:type="dxa"/>
            <w:vAlign w:val="center"/>
          </w:tcPr>
          <w:p w14:paraId="1F309604" w14:textId="7D1315A9"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мг/5 мг</w:t>
            </w:r>
          </w:p>
        </w:tc>
      </w:tr>
      <w:tr w:rsidR="008F0068" w:rsidRPr="00CC157D" w14:paraId="48644B22" w14:textId="77777777" w:rsidTr="007B104F">
        <w:trPr>
          <w:jc w:val="center"/>
        </w:trPr>
        <w:tc>
          <w:tcPr>
            <w:tcW w:w="1530" w:type="dxa"/>
            <w:vAlign w:val="center"/>
          </w:tcPr>
          <w:p w14:paraId="6C7B7550" w14:textId="4AA32FD7"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64</w:t>
            </w:r>
          </w:p>
        </w:tc>
        <w:tc>
          <w:tcPr>
            <w:tcW w:w="1246" w:type="dxa"/>
            <w:vAlign w:val="center"/>
          </w:tcPr>
          <w:p w14:paraId="57507978" w14:textId="6FEEFEC7"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220,000</w:t>
            </w:r>
          </w:p>
        </w:tc>
        <w:tc>
          <w:tcPr>
            <w:tcW w:w="6458" w:type="dxa"/>
            <w:vAlign w:val="center"/>
          </w:tcPr>
          <w:p w14:paraId="4550D0BA" w14:textId="114A085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мг/10 мг</w:t>
            </w:r>
          </w:p>
        </w:tc>
      </w:tr>
      <w:tr w:rsidR="008F0068" w:rsidRPr="00CC157D" w14:paraId="0688042F" w14:textId="77777777" w:rsidTr="007B104F">
        <w:trPr>
          <w:jc w:val="center"/>
        </w:trPr>
        <w:tc>
          <w:tcPr>
            <w:tcW w:w="1530" w:type="dxa"/>
            <w:vAlign w:val="center"/>
          </w:tcPr>
          <w:p w14:paraId="17ADE9EF" w14:textId="2B1526CA"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65</w:t>
            </w:r>
          </w:p>
        </w:tc>
        <w:tc>
          <w:tcPr>
            <w:tcW w:w="1246" w:type="dxa"/>
            <w:vAlign w:val="center"/>
          </w:tcPr>
          <w:p w14:paraId="05F430F2" w14:textId="3EB11AF8"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450,000</w:t>
            </w:r>
          </w:p>
        </w:tc>
        <w:tc>
          <w:tcPr>
            <w:tcW w:w="6458" w:type="dxa"/>
            <w:vAlign w:val="center"/>
          </w:tcPr>
          <w:p w14:paraId="04067375" w14:textId="73B7C72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10 мг</w:t>
            </w:r>
          </w:p>
        </w:tc>
      </w:tr>
      <w:tr w:rsidR="008F0068" w:rsidRPr="00CC157D" w14:paraId="1CB69CD4" w14:textId="77777777" w:rsidTr="007B104F">
        <w:trPr>
          <w:jc w:val="center"/>
        </w:trPr>
        <w:tc>
          <w:tcPr>
            <w:tcW w:w="1530" w:type="dxa"/>
            <w:vAlign w:val="center"/>
          </w:tcPr>
          <w:p w14:paraId="137539E2" w14:textId="24AB3940"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66</w:t>
            </w:r>
          </w:p>
        </w:tc>
        <w:tc>
          <w:tcPr>
            <w:tcW w:w="1246" w:type="dxa"/>
            <w:vAlign w:val="center"/>
          </w:tcPr>
          <w:p w14:paraId="133A4562" w14:textId="2B646D8B"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200,000</w:t>
            </w:r>
          </w:p>
        </w:tc>
        <w:tc>
          <w:tcPr>
            <w:tcW w:w="6458" w:type="dxa"/>
            <w:vAlign w:val="center"/>
          </w:tcPr>
          <w:p w14:paraId="3D846F82" w14:textId="03F3C76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5 мг</w:t>
            </w:r>
          </w:p>
        </w:tc>
      </w:tr>
      <w:tr w:rsidR="008F0068" w:rsidRPr="00CC157D" w14:paraId="547F79A5" w14:textId="77777777" w:rsidTr="007B104F">
        <w:trPr>
          <w:jc w:val="center"/>
        </w:trPr>
        <w:tc>
          <w:tcPr>
            <w:tcW w:w="1530" w:type="dxa"/>
            <w:vAlign w:val="center"/>
          </w:tcPr>
          <w:p w14:paraId="3684D4DA" w14:textId="396A8509"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67</w:t>
            </w:r>
          </w:p>
        </w:tc>
        <w:tc>
          <w:tcPr>
            <w:tcW w:w="1246" w:type="dxa"/>
            <w:vAlign w:val="center"/>
          </w:tcPr>
          <w:p w14:paraId="20E68A9C" w14:textId="46CB31FB"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150,000</w:t>
            </w:r>
          </w:p>
        </w:tc>
        <w:tc>
          <w:tcPr>
            <w:tcW w:w="6458" w:type="dxa"/>
            <w:vAlign w:val="center"/>
          </w:tcPr>
          <w:p w14:paraId="47604D3A" w14:textId="74D9D0E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 /2,5 мг / 5 мг</w:t>
            </w:r>
          </w:p>
        </w:tc>
      </w:tr>
      <w:tr w:rsidR="008F0068" w:rsidRPr="00CC157D" w14:paraId="396BF810" w14:textId="77777777" w:rsidTr="007B104F">
        <w:trPr>
          <w:jc w:val="center"/>
        </w:trPr>
        <w:tc>
          <w:tcPr>
            <w:tcW w:w="1530" w:type="dxa"/>
            <w:vAlign w:val="center"/>
          </w:tcPr>
          <w:p w14:paraId="4EEC61AE" w14:textId="7E18570C"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lastRenderedPageBreak/>
              <w:t>68</w:t>
            </w:r>
          </w:p>
        </w:tc>
        <w:tc>
          <w:tcPr>
            <w:tcW w:w="1246" w:type="dxa"/>
            <w:vAlign w:val="center"/>
          </w:tcPr>
          <w:p w14:paraId="5D6C2494" w14:textId="7C4944C5"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150,000</w:t>
            </w:r>
          </w:p>
        </w:tc>
        <w:tc>
          <w:tcPr>
            <w:tcW w:w="6458" w:type="dxa"/>
            <w:vAlign w:val="center"/>
          </w:tcPr>
          <w:p w14:paraId="18C42FD7" w14:textId="7F7A308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Водовосстанавливающие</w:t>
            </w:r>
            <w:proofErr w:type="spellEnd"/>
            <w:r w:rsidRPr="008F0068">
              <w:rPr>
                <w:rFonts w:ascii="Sylfaen" w:hAnsi="Sylfaen"/>
                <w:i/>
                <w:sz w:val="20"/>
                <w:szCs w:val="20"/>
              </w:rPr>
              <w:t xml:space="preserve"> соли для приема внутрь / </w:t>
            </w:r>
            <w:proofErr w:type="spellStart"/>
            <w:r w:rsidRPr="008F0068">
              <w:rPr>
                <w:rFonts w:ascii="Sylfaen" w:hAnsi="Sylfaen"/>
                <w:i/>
                <w:sz w:val="20"/>
                <w:szCs w:val="20"/>
              </w:rPr>
              <w:t>регидрон</w:t>
            </w:r>
            <w:proofErr w:type="spellEnd"/>
            <w:r w:rsidRPr="008F0068">
              <w:rPr>
                <w:rFonts w:ascii="Sylfaen" w:hAnsi="Sylfaen"/>
                <w:i/>
                <w:sz w:val="20"/>
                <w:szCs w:val="20"/>
              </w:rPr>
              <w:t>/ в виде порошка</w:t>
            </w:r>
          </w:p>
        </w:tc>
      </w:tr>
      <w:tr w:rsidR="008F0068" w:rsidRPr="00CC157D" w14:paraId="7FCB0588" w14:textId="77777777" w:rsidTr="007B104F">
        <w:trPr>
          <w:jc w:val="center"/>
        </w:trPr>
        <w:tc>
          <w:tcPr>
            <w:tcW w:w="1530" w:type="dxa"/>
            <w:vAlign w:val="center"/>
          </w:tcPr>
          <w:p w14:paraId="755E27DD" w14:textId="2AA01E61"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69</w:t>
            </w:r>
          </w:p>
        </w:tc>
        <w:tc>
          <w:tcPr>
            <w:tcW w:w="1246" w:type="dxa"/>
            <w:vAlign w:val="center"/>
          </w:tcPr>
          <w:p w14:paraId="382C47C4" w14:textId="21E02A8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810,000</w:t>
            </w:r>
          </w:p>
        </w:tc>
        <w:tc>
          <w:tcPr>
            <w:tcW w:w="6458" w:type="dxa"/>
            <w:vAlign w:val="center"/>
          </w:tcPr>
          <w:p w14:paraId="15C9F50F" w14:textId="6A51E532"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рисперидона</w:t>
            </w:r>
            <w:proofErr w:type="spellEnd"/>
            <w:r w:rsidRPr="008F0068">
              <w:rPr>
                <w:rFonts w:ascii="Sylfaen" w:hAnsi="Sylfaen"/>
                <w:i/>
                <w:sz w:val="20"/>
                <w:szCs w:val="20"/>
              </w:rPr>
              <w:t xml:space="preserve"> 2 мг</w:t>
            </w:r>
          </w:p>
        </w:tc>
      </w:tr>
      <w:tr w:rsidR="008F0068" w:rsidRPr="00CC157D" w14:paraId="633ED71E" w14:textId="77777777" w:rsidTr="007B104F">
        <w:trPr>
          <w:jc w:val="center"/>
        </w:trPr>
        <w:tc>
          <w:tcPr>
            <w:tcW w:w="1530" w:type="dxa"/>
            <w:vAlign w:val="center"/>
          </w:tcPr>
          <w:p w14:paraId="28A38EA2" w14:textId="7CCF880A"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70</w:t>
            </w:r>
          </w:p>
        </w:tc>
        <w:tc>
          <w:tcPr>
            <w:tcW w:w="1246" w:type="dxa"/>
            <w:vAlign w:val="center"/>
          </w:tcPr>
          <w:p w14:paraId="25A3A60F" w14:textId="2FCD867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8,500</w:t>
            </w:r>
          </w:p>
        </w:tc>
        <w:tc>
          <w:tcPr>
            <w:tcW w:w="6458" w:type="dxa"/>
            <w:vAlign w:val="center"/>
          </w:tcPr>
          <w:p w14:paraId="122652B0" w14:textId="2AE3717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2мг / 5мл сироп</w:t>
            </w:r>
          </w:p>
        </w:tc>
      </w:tr>
      <w:tr w:rsidR="008F0068" w:rsidRPr="00CC157D" w14:paraId="7D300FB7" w14:textId="77777777" w:rsidTr="007B104F">
        <w:trPr>
          <w:jc w:val="center"/>
        </w:trPr>
        <w:tc>
          <w:tcPr>
            <w:tcW w:w="1530" w:type="dxa"/>
            <w:vAlign w:val="center"/>
          </w:tcPr>
          <w:p w14:paraId="7DED3DE2" w14:textId="37D7DD96"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71</w:t>
            </w:r>
          </w:p>
        </w:tc>
        <w:tc>
          <w:tcPr>
            <w:tcW w:w="1246" w:type="dxa"/>
            <w:vAlign w:val="center"/>
          </w:tcPr>
          <w:p w14:paraId="116C0AD4" w14:textId="7AAD61BE"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200,000</w:t>
            </w:r>
          </w:p>
        </w:tc>
        <w:tc>
          <w:tcPr>
            <w:tcW w:w="6458" w:type="dxa"/>
            <w:vAlign w:val="center"/>
          </w:tcPr>
          <w:p w14:paraId="78E82713" w14:textId="59013F10"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таблетка 4 мг</w:t>
            </w:r>
          </w:p>
        </w:tc>
      </w:tr>
      <w:tr w:rsidR="008F0068" w:rsidRPr="00CC157D" w14:paraId="3DCC0CCF" w14:textId="77777777" w:rsidTr="007B104F">
        <w:trPr>
          <w:jc w:val="center"/>
        </w:trPr>
        <w:tc>
          <w:tcPr>
            <w:tcW w:w="1530" w:type="dxa"/>
            <w:vAlign w:val="center"/>
          </w:tcPr>
          <w:p w14:paraId="11ABD72F" w14:textId="581429E1"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72</w:t>
            </w:r>
          </w:p>
        </w:tc>
        <w:tc>
          <w:tcPr>
            <w:tcW w:w="1246" w:type="dxa"/>
            <w:vAlign w:val="center"/>
          </w:tcPr>
          <w:p w14:paraId="086AE7CA" w14:textId="688BAB49"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48,000</w:t>
            </w:r>
          </w:p>
        </w:tc>
        <w:tc>
          <w:tcPr>
            <w:tcW w:w="6458" w:type="dxa"/>
            <w:vAlign w:val="center"/>
          </w:tcPr>
          <w:p w14:paraId="084AEF54" w14:textId="287686FA"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для дыхания 100мкг / доза</w:t>
            </w:r>
          </w:p>
        </w:tc>
      </w:tr>
      <w:tr w:rsidR="008F0068" w:rsidRPr="00CC157D" w14:paraId="4BCB6BD6" w14:textId="77777777" w:rsidTr="007B104F">
        <w:trPr>
          <w:jc w:val="center"/>
        </w:trPr>
        <w:tc>
          <w:tcPr>
            <w:tcW w:w="1530" w:type="dxa"/>
            <w:vAlign w:val="center"/>
          </w:tcPr>
          <w:p w14:paraId="14F8E05D" w14:textId="55F4C602"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73</w:t>
            </w:r>
          </w:p>
        </w:tc>
        <w:tc>
          <w:tcPr>
            <w:tcW w:w="1246" w:type="dxa"/>
            <w:vAlign w:val="center"/>
          </w:tcPr>
          <w:p w14:paraId="2AC41BB0" w14:textId="5136F3B3"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192,500</w:t>
            </w:r>
          </w:p>
        </w:tc>
        <w:tc>
          <w:tcPr>
            <w:tcW w:w="6458" w:type="dxa"/>
            <w:vAlign w:val="center"/>
          </w:tcPr>
          <w:p w14:paraId="406708DA" w14:textId="3230B26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25 мг</w:t>
            </w:r>
          </w:p>
        </w:tc>
      </w:tr>
      <w:tr w:rsidR="008F0068" w:rsidRPr="00CC157D" w14:paraId="12D96641" w14:textId="77777777" w:rsidTr="007B104F">
        <w:trPr>
          <w:jc w:val="center"/>
        </w:trPr>
        <w:tc>
          <w:tcPr>
            <w:tcW w:w="1530" w:type="dxa"/>
            <w:vAlign w:val="center"/>
          </w:tcPr>
          <w:p w14:paraId="4B7C53D5" w14:textId="3934829D"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74</w:t>
            </w:r>
          </w:p>
        </w:tc>
        <w:tc>
          <w:tcPr>
            <w:tcW w:w="1246" w:type="dxa"/>
            <w:vAlign w:val="center"/>
          </w:tcPr>
          <w:p w14:paraId="7BA8FBCD" w14:textId="442FEE3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100,000</w:t>
            </w:r>
          </w:p>
        </w:tc>
        <w:tc>
          <w:tcPr>
            <w:tcW w:w="6458" w:type="dxa"/>
            <w:vAlign w:val="center"/>
          </w:tcPr>
          <w:p w14:paraId="1CD0D71E" w14:textId="569A716B"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50 мг</w:t>
            </w:r>
          </w:p>
        </w:tc>
      </w:tr>
      <w:tr w:rsidR="008F0068" w:rsidRPr="00CC157D" w14:paraId="40D772AE" w14:textId="77777777" w:rsidTr="007B104F">
        <w:trPr>
          <w:jc w:val="center"/>
        </w:trPr>
        <w:tc>
          <w:tcPr>
            <w:tcW w:w="1530" w:type="dxa"/>
            <w:vAlign w:val="center"/>
          </w:tcPr>
          <w:p w14:paraId="4139DBD1" w14:textId="24574A64"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75</w:t>
            </w:r>
          </w:p>
        </w:tc>
        <w:tc>
          <w:tcPr>
            <w:tcW w:w="1246" w:type="dxa"/>
            <w:vAlign w:val="center"/>
          </w:tcPr>
          <w:p w14:paraId="63B2C9E6" w14:textId="7DD3C704"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95,000</w:t>
            </w:r>
          </w:p>
        </w:tc>
        <w:tc>
          <w:tcPr>
            <w:tcW w:w="6458" w:type="dxa"/>
            <w:vAlign w:val="center"/>
          </w:tcPr>
          <w:p w14:paraId="5CF868C0" w14:textId="5106393E"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Варфарин 2. Таблетка 5 мг</w:t>
            </w:r>
          </w:p>
        </w:tc>
      </w:tr>
      <w:tr w:rsidR="008F0068" w:rsidRPr="00CC157D" w14:paraId="33AB0040" w14:textId="77777777" w:rsidTr="007B104F">
        <w:trPr>
          <w:jc w:val="center"/>
        </w:trPr>
        <w:tc>
          <w:tcPr>
            <w:tcW w:w="1530" w:type="dxa"/>
            <w:vAlign w:val="center"/>
          </w:tcPr>
          <w:p w14:paraId="2F9A6DF4" w14:textId="4235682C"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76</w:t>
            </w:r>
          </w:p>
        </w:tc>
        <w:tc>
          <w:tcPr>
            <w:tcW w:w="1246" w:type="dxa"/>
            <w:vAlign w:val="center"/>
          </w:tcPr>
          <w:p w14:paraId="5278ED00" w14:textId="4086E661"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130,000</w:t>
            </w:r>
          </w:p>
        </w:tc>
        <w:tc>
          <w:tcPr>
            <w:tcW w:w="6458" w:type="dxa"/>
            <w:vAlign w:val="center"/>
          </w:tcPr>
          <w:p w14:paraId="0428FE28" w14:textId="5E29F678"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Варфарин таблетка 5 мг</w:t>
            </w:r>
          </w:p>
        </w:tc>
      </w:tr>
      <w:tr w:rsidR="008F0068" w:rsidRPr="00CC157D" w14:paraId="1C720B64" w14:textId="77777777" w:rsidTr="007B104F">
        <w:trPr>
          <w:jc w:val="center"/>
        </w:trPr>
        <w:tc>
          <w:tcPr>
            <w:tcW w:w="1530" w:type="dxa"/>
            <w:vAlign w:val="center"/>
          </w:tcPr>
          <w:p w14:paraId="7011C690" w14:textId="5E2BC3C8"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77</w:t>
            </w:r>
          </w:p>
        </w:tc>
        <w:tc>
          <w:tcPr>
            <w:tcW w:w="1246" w:type="dxa"/>
            <w:vAlign w:val="center"/>
          </w:tcPr>
          <w:p w14:paraId="74FB716E" w14:textId="1240EFE2"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850,000</w:t>
            </w:r>
          </w:p>
        </w:tc>
        <w:tc>
          <w:tcPr>
            <w:tcW w:w="6458" w:type="dxa"/>
            <w:vAlign w:val="center"/>
          </w:tcPr>
          <w:p w14:paraId="6D3B712F" w14:textId="044C657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Верапамил таблетка 80 мг</w:t>
            </w:r>
          </w:p>
        </w:tc>
      </w:tr>
      <w:tr w:rsidR="008F0068" w:rsidRPr="00CC157D" w14:paraId="0C9C38DA" w14:textId="77777777" w:rsidTr="007B104F">
        <w:trPr>
          <w:jc w:val="center"/>
        </w:trPr>
        <w:tc>
          <w:tcPr>
            <w:tcW w:w="1530" w:type="dxa"/>
            <w:vAlign w:val="center"/>
          </w:tcPr>
          <w:p w14:paraId="65FE7632" w14:textId="603DBB51"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78</w:t>
            </w:r>
          </w:p>
        </w:tc>
        <w:tc>
          <w:tcPr>
            <w:tcW w:w="1246" w:type="dxa"/>
            <w:vAlign w:val="center"/>
          </w:tcPr>
          <w:p w14:paraId="6E093F84" w14:textId="603F6001"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2,100</w:t>
            </w:r>
          </w:p>
        </w:tc>
        <w:tc>
          <w:tcPr>
            <w:tcW w:w="6458" w:type="dxa"/>
            <w:vAlign w:val="center"/>
          </w:tcPr>
          <w:p w14:paraId="73D6A59C" w14:textId="3EF4A68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Тетрациклин 1% мазь для глаз</w:t>
            </w:r>
          </w:p>
        </w:tc>
      </w:tr>
      <w:tr w:rsidR="008F0068" w:rsidRPr="00CC157D" w14:paraId="5A2B1EBF" w14:textId="77777777" w:rsidTr="007B104F">
        <w:trPr>
          <w:jc w:val="center"/>
        </w:trPr>
        <w:tc>
          <w:tcPr>
            <w:tcW w:w="1530" w:type="dxa"/>
            <w:vAlign w:val="center"/>
          </w:tcPr>
          <w:p w14:paraId="6DA9CDFF" w14:textId="43476E36"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79</w:t>
            </w:r>
          </w:p>
        </w:tc>
        <w:tc>
          <w:tcPr>
            <w:tcW w:w="1246" w:type="dxa"/>
            <w:vAlign w:val="center"/>
          </w:tcPr>
          <w:p w14:paraId="26509671" w14:textId="7A52FB53"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42,000</w:t>
            </w:r>
          </w:p>
        </w:tc>
        <w:tc>
          <w:tcPr>
            <w:tcW w:w="6458" w:type="dxa"/>
            <w:vAlign w:val="center"/>
          </w:tcPr>
          <w:p w14:paraId="7CA8289E" w14:textId="7BE1665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Трамадол</w:t>
            </w:r>
            <w:proofErr w:type="spellEnd"/>
            <w:r w:rsidRPr="008F0068">
              <w:rPr>
                <w:rFonts w:ascii="Sylfaen" w:hAnsi="Sylfaen"/>
                <w:i/>
                <w:sz w:val="20"/>
                <w:szCs w:val="20"/>
              </w:rPr>
              <w:t xml:space="preserve"> таблетка 50 мг</w:t>
            </w:r>
          </w:p>
        </w:tc>
      </w:tr>
      <w:tr w:rsidR="008F0068" w:rsidRPr="00CC157D" w14:paraId="706CFBC8" w14:textId="77777777" w:rsidTr="007B104F">
        <w:trPr>
          <w:jc w:val="center"/>
        </w:trPr>
        <w:tc>
          <w:tcPr>
            <w:tcW w:w="1530" w:type="dxa"/>
            <w:vAlign w:val="center"/>
          </w:tcPr>
          <w:p w14:paraId="66D1A4D9" w14:textId="20041F78"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80</w:t>
            </w:r>
          </w:p>
        </w:tc>
        <w:tc>
          <w:tcPr>
            <w:tcW w:w="1246" w:type="dxa"/>
            <w:vAlign w:val="center"/>
          </w:tcPr>
          <w:p w14:paraId="13ADFAFE" w14:textId="5C808DB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3,600</w:t>
            </w:r>
          </w:p>
        </w:tc>
        <w:tc>
          <w:tcPr>
            <w:tcW w:w="6458" w:type="dxa"/>
            <w:vAlign w:val="center"/>
          </w:tcPr>
          <w:p w14:paraId="148293CE" w14:textId="209C437D"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Цефазолин в порошкообразном растворе для инъекций 1,0</w:t>
            </w:r>
          </w:p>
        </w:tc>
      </w:tr>
      <w:tr w:rsidR="008F0068" w:rsidRPr="00CC157D" w14:paraId="10CD6F39" w14:textId="77777777" w:rsidTr="007B104F">
        <w:trPr>
          <w:jc w:val="center"/>
        </w:trPr>
        <w:tc>
          <w:tcPr>
            <w:tcW w:w="1530" w:type="dxa"/>
            <w:vAlign w:val="center"/>
          </w:tcPr>
          <w:p w14:paraId="1630742F" w14:textId="3430995A"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81</w:t>
            </w:r>
          </w:p>
        </w:tc>
        <w:tc>
          <w:tcPr>
            <w:tcW w:w="1246" w:type="dxa"/>
            <w:vAlign w:val="center"/>
          </w:tcPr>
          <w:p w14:paraId="5BE5FD86" w14:textId="4ACAB61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2,000</w:t>
            </w:r>
          </w:p>
        </w:tc>
        <w:tc>
          <w:tcPr>
            <w:tcW w:w="6458" w:type="dxa"/>
            <w:vAlign w:val="center"/>
          </w:tcPr>
          <w:p w14:paraId="213BDE57" w14:textId="75E4E10F"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Цефалексин в виде порошка для внутреннего приема 250 мг/5 мл раствора</w:t>
            </w:r>
          </w:p>
        </w:tc>
      </w:tr>
      <w:tr w:rsidR="008F0068" w:rsidRPr="00CC157D" w14:paraId="32E637E1" w14:textId="77777777" w:rsidTr="007B104F">
        <w:trPr>
          <w:jc w:val="center"/>
        </w:trPr>
        <w:tc>
          <w:tcPr>
            <w:tcW w:w="1530" w:type="dxa"/>
            <w:vAlign w:val="center"/>
          </w:tcPr>
          <w:p w14:paraId="3E40724A" w14:textId="44FA92F2"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82</w:t>
            </w:r>
          </w:p>
        </w:tc>
        <w:tc>
          <w:tcPr>
            <w:tcW w:w="1246" w:type="dxa"/>
            <w:vAlign w:val="center"/>
          </w:tcPr>
          <w:p w14:paraId="496D5E51" w14:textId="5DB9A604"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13,500</w:t>
            </w:r>
          </w:p>
        </w:tc>
        <w:tc>
          <w:tcPr>
            <w:tcW w:w="6458" w:type="dxa"/>
            <w:vAlign w:val="center"/>
          </w:tcPr>
          <w:p w14:paraId="03C836AD" w14:textId="33C1038F"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proofErr w:type="spellStart"/>
            <w:r w:rsidRPr="008F0068">
              <w:rPr>
                <w:rFonts w:ascii="Sylfaen" w:hAnsi="Sylfaen"/>
                <w:i/>
                <w:sz w:val="20"/>
                <w:szCs w:val="20"/>
              </w:rPr>
              <w:t>Цефтираксон</w:t>
            </w:r>
            <w:proofErr w:type="spellEnd"/>
            <w:r w:rsidRPr="008F0068">
              <w:rPr>
                <w:rFonts w:ascii="Sylfaen" w:hAnsi="Sylfaen"/>
                <w:i/>
                <w:sz w:val="20"/>
                <w:szCs w:val="20"/>
              </w:rPr>
              <w:t xml:space="preserve"> 1,0 мг порошкообразного раствора для инъекций</w:t>
            </w:r>
          </w:p>
        </w:tc>
      </w:tr>
      <w:tr w:rsidR="008F0068" w:rsidRPr="00CC157D" w14:paraId="3E13CC03" w14:textId="77777777" w:rsidTr="007B104F">
        <w:trPr>
          <w:jc w:val="center"/>
        </w:trPr>
        <w:tc>
          <w:tcPr>
            <w:tcW w:w="1530" w:type="dxa"/>
            <w:vAlign w:val="center"/>
          </w:tcPr>
          <w:p w14:paraId="2F5821E4" w14:textId="18865A52"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83</w:t>
            </w:r>
          </w:p>
        </w:tc>
        <w:tc>
          <w:tcPr>
            <w:tcW w:w="1246" w:type="dxa"/>
            <w:vAlign w:val="center"/>
          </w:tcPr>
          <w:p w14:paraId="63190111" w14:textId="3622D0BA"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2,000</w:t>
            </w:r>
          </w:p>
        </w:tc>
        <w:tc>
          <w:tcPr>
            <w:tcW w:w="6458" w:type="dxa"/>
            <w:vAlign w:val="center"/>
          </w:tcPr>
          <w:p w14:paraId="514ACFD4" w14:textId="46108325"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Ципрофлоксацин 0,3% глазные капли</w:t>
            </w:r>
          </w:p>
        </w:tc>
      </w:tr>
      <w:tr w:rsidR="008F0068" w:rsidRPr="00CC157D" w14:paraId="29360572" w14:textId="77777777" w:rsidTr="007B104F">
        <w:trPr>
          <w:jc w:val="center"/>
        </w:trPr>
        <w:tc>
          <w:tcPr>
            <w:tcW w:w="1530" w:type="dxa"/>
            <w:vAlign w:val="center"/>
          </w:tcPr>
          <w:p w14:paraId="12896DCB" w14:textId="187BADC0"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84</w:t>
            </w:r>
          </w:p>
        </w:tc>
        <w:tc>
          <w:tcPr>
            <w:tcW w:w="1246" w:type="dxa"/>
            <w:vAlign w:val="center"/>
          </w:tcPr>
          <w:p w14:paraId="3D45BE84" w14:textId="70AE5146"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6,000</w:t>
            </w:r>
          </w:p>
        </w:tc>
        <w:tc>
          <w:tcPr>
            <w:tcW w:w="6458" w:type="dxa"/>
            <w:vAlign w:val="center"/>
          </w:tcPr>
          <w:p w14:paraId="37AAA984" w14:textId="6D741713"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Ципрофлоксацин таблетка 500 мг</w:t>
            </w:r>
          </w:p>
        </w:tc>
      </w:tr>
      <w:tr w:rsidR="008F0068" w:rsidRPr="00CC157D" w14:paraId="29CB29BC" w14:textId="77777777" w:rsidTr="007B104F">
        <w:trPr>
          <w:jc w:val="center"/>
        </w:trPr>
        <w:tc>
          <w:tcPr>
            <w:tcW w:w="1530" w:type="dxa"/>
            <w:vAlign w:val="center"/>
          </w:tcPr>
          <w:p w14:paraId="43269E9F" w14:textId="720CCD3D"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85</w:t>
            </w:r>
          </w:p>
        </w:tc>
        <w:tc>
          <w:tcPr>
            <w:tcW w:w="1246" w:type="dxa"/>
            <w:vAlign w:val="center"/>
          </w:tcPr>
          <w:p w14:paraId="3BA01F4A" w14:textId="6A70E53C"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315,000</w:t>
            </w:r>
          </w:p>
        </w:tc>
        <w:tc>
          <w:tcPr>
            <w:tcW w:w="6458" w:type="dxa"/>
            <w:vAlign w:val="center"/>
          </w:tcPr>
          <w:p w14:paraId="08DD3872" w14:textId="66D6CFFA"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Омепразол в таблетках 40 мг</w:t>
            </w:r>
          </w:p>
        </w:tc>
      </w:tr>
      <w:tr w:rsidR="008F0068" w:rsidRPr="00CC157D" w14:paraId="0C34AE05" w14:textId="77777777" w:rsidTr="007B104F">
        <w:trPr>
          <w:jc w:val="center"/>
        </w:trPr>
        <w:tc>
          <w:tcPr>
            <w:tcW w:w="1530" w:type="dxa"/>
            <w:vAlign w:val="center"/>
          </w:tcPr>
          <w:p w14:paraId="46F4F8CE" w14:textId="5C04A791"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86</w:t>
            </w:r>
          </w:p>
        </w:tc>
        <w:tc>
          <w:tcPr>
            <w:tcW w:w="1246" w:type="dxa"/>
            <w:vAlign w:val="center"/>
          </w:tcPr>
          <w:p w14:paraId="3EF9CAFB" w14:textId="081723EA"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16,000</w:t>
            </w:r>
          </w:p>
        </w:tc>
        <w:tc>
          <w:tcPr>
            <w:tcW w:w="6458" w:type="dxa"/>
            <w:vAlign w:val="center"/>
          </w:tcPr>
          <w:p w14:paraId="0FECD85A" w14:textId="4AE4075B"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Флуконазол 150 мг таблетка</w:t>
            </w:r>
          </w:p>
        </w:tc>
      </w:tr>
      <w:tr w:rsidR="008F0068" w:rsidRPr="00CC157D" w14:paraId="40A7AC54" w14:textId="77777777" w:rsidTr="007B104F">
        <w:trPr>
          <w:jc w:val="center"/>
        </w:trPr>
        <w:tc>
          <w:tcPr>
            <w:tcW w:w="1530" w:type="dxa"/>
            <w:vAlign w:val="center"/>
          </w:tcPr>
          <w:p w14:paraId="5EAC5871" w14:textId="7B8ADF3D" w:rsidR="008F0068" w:rsidRPr="00645D62" w:rsidRDefault="008F0068" w:rsidP="008F0068">
            <w:pPr>
              <w:pStyle w:val="23"/>
              <w:widowControl w:val="0"/>
              <w:spacing w:after="120" w:line="240" w:lineRule="auto"/>
              <w:ind w:firstLine="0"/>
              <w:jc w:val="center"/>
              <w:rPr>
                <w:rFonts w:ascii="Sylfaen" w:hAnsi="Sylfaen" w:cs="Calibri"/>
                <w:i/>
                <w:color w:val="000000"/>
              </w:rPr>
            </w:pPr>
            <w:r w:rsidRPr="00645D62">
              <w:rPr>
                <w:rFonts w:ascii="Sylfaen" w:hAnsi="Sylfaen" w:cs="Calibri"/>
                <w:i/>
                <w:color w:val="000000"/>
              </w:rPr>
              <w:t>87</w:t>
            </w:r>
          </w:p>
        </w:tc>
        <w:tc>
          <w:tcPr>
            <w:tcW w:w="1246" w:type="dxa"/>
            <w:vAlign w:val="center"/>
          </w:tcPr>
          <w:p w14:paraId="14C9C098" w14:textId="7AC977CF" w:rsidR="008F0068" w:rsidRPr="007B104F" w:rsidRDefault="008F0068" w:rsidP="008F0068">
            <w:pPr>
              <w:pStyle w:val="aa"/>
              <w:widowControl w:val="0"/>
              <w:spacing w:after="160"/>
              <w:ind w:right="-7"/>
              <w:jc w:val="center"/>
              <w:rPr>
                <w:rFonts w:ascii="Sylfaen" w:hAnsi="Sylfaen" w:cs="Calibri"/>
                <w:i/>
                <w:color w:val="000000"/>
                <w:sz w:val="20"/>
                <w:szCs w:val="20"/>
                <w:lang w:val="hy-AM"/>
              </w:rPr>
            </w:pPr>
            <w:r w:rsidRPr="00645D62">
              <w:rPr>
                <w:rFonts w:ascii="Sylfaen" w:hAnsi="Sylfaen" w:cs="Calibri"/>
                <w:i/>
              </w:rPr>
              <w:t>600,000</w:t>
            </w:r>
          </w:p>
        </w:tc>
        <w:tc>
          <w:tcPr>
            <w:tcW w:w="6458" w:type="dxa"/>
            <w:vAlign w:val="center"/>
          </w:tcPr>
          <w:p w14:paraId="1AEE3D05" w14:textId="313AEA06" w:rsidR="008F0068" w:rsidRPr="00732722" w:rsidRDefault="008F0068" w:rsidP="008F00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Sylfaen" w:hAnsi="Sylfaen"/>
                <w:i/>
                <w:sz w:val="20"/>
                <w:szCs w:val="20"/>
              </w:rPr>
            </w:pPr>
            <w:r w:rsidRPr="008F0068">
              <w:rPr>
                <w:rFonts w:ascii="Sylfaen" w:hAnsi="Sylfaen"/>
                <w:i/>
                <w:sz w:val="20"/>
                <w:szCs w:val="20"/>
              </w:rPr>
              <w:t>Фуросемид таблетка 40 мг</w:t>
            </w:r>
          </w:p>
        </w:tc>
      </w:tr>
    </w:tbl>
    <w:p w14:paraId="053BBDE1" w14:textId="2527E04F"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FF00839" w14:textId="77777777" w:rsidR="00751025" w:rsidRPr="004A2C83" w:rsidRDefault="00D254B4" w:rsidP="00751025">
      <w:pPr>
        <w:widowControl w:val="0"/>
        <w:spacing w:after="160"/>
        <w:ind w:firstLine="567"/>
        <w:jc w:val="center"/>
        <w:rPr>
          <w:rFonts w:ascii="Sylfaen" w:hAnsi="Sylfaen" w:cs="Sylfaen"/>
          <w:i/>
        </w:rPr>
      </w:pPr>
      <w:r w:rsidRPr="00D254B4">
        <w:rPr>
          <w:rFonts w:ascii="Sylfaen" w:hAnsi="Sylfaen"/>
          <w:color w:val="FF0000"/>
        </w:rPr>
        <w:lastRenderedPageBreak/>
        <w:t>НЕ ПРИМЕНИМО</w:t>
      </w:r>
    </w:p>
    <w:p w14:paraId="16786859"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2. ТРЕБОВАНИЯ К ПРАВУ УЧАСТНИКА НА УЧАСТИЕ, </w:t>
      </w:r>
      <w:r w:rsidRPr="004A2C83">
        <w:rPr>
          <w:rFonts w:ascii="Sylfaen" w:hAnsi="Sylfaen"/>
          <w:b/>
        </w:rPr>
        <w:br/>
        <w:t xml:space="preserve">КВАЛИФИКАЦИОННЫЕ КРИТЕРИИ И ПОРЯДОК ИХ ОЦЕНКИ </w:t>
      </w:r>
    </w:p>
    <w:p w14:paraId="2447D88E"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2.1.</w:t>
      </w:r>
      <w:r w:rsidRPr="004A2C83">
        <w:rPr>
          <w:rFonts w:ascii="Sylfaen" w:hAnsi="Sylfaen"/>
        </w:rPr>
        <w:tab/>
        <w:t>В настоящей процедуре не имеют права участвовать лица:</w:t>
      </w:r>
    </w:p>
    <w:p w14:paraId="734B783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 xml:space="preserve">которые на день подачи заявки в судебном порядке признаны банкротом; </w:t>
      </w:r>
    </w:p>
    <w:p w14:paraId="3150559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которые или представитель исполнительного органа которых в течение пяти лет, предшествующих дню подачи заявки, были осуждены за</w:t>
      </w:r>
      <w:r w:rsidRPr="004A2C83">
        <w:rPr>
          <w:rFonts w:ascii="Sylfaen" w:hAnsi="Sylfaen" w:cs="Courier New"/>
          <w:lang w:val="en-US"/>
        </w:rPr>
        <w:t> </w:t>
      </w:r>
      <w:r w:rsidRPr="004A2C83">
        <w:rPr>
          <w:rFonts w:ascii="Sylfaen" w:hAnsi="Sylfaen"/>
        </w:rPr>
        <w:t xml:space="preserve">финансирование терроризма, эксплуатацию детей или преступление, включающее </w:t>
      </w:r>
      <w:proofErr w:type="spellStart"/>
      <w:r w:rsidRPr="004A2C83">
        <w:rPr>
          <w:rFonts w:ascii="Sylfaen" w:hAnsi="Sylfaen"/>
        </w:rPr>
        <w:t>трафикинг</w:t>
      </w:r>
      <w:proofErr w:type="spellEnd"/>
      <w:r w:rsidRPr="004A2C83">
        <w:rPr>
          <w:rFonts w:ascii="Sylfaen" w:hAnsi="Sylfaen"/>
        </w:rPr>
        <w:t xml:space="preserve"> людей, создание преступного сообщества или участие в</w:t>
      </w:r>
      <w:r w:rsidRPr="004A2C83">
        <w:rPr>
          <w:rFonts w:ascii="Sylfaen" w:hAnsi="Sylfaen" w:cs="Courier New"/>
          <w:lang w:val="en-US"/>
        </w:rPr>
        <w:t> </w:t>
      </w:r>
      <w:r w:rsidRPr="004A2C83">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71EF3EF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4A2C83">
        <w:rPr>
          <w:rFonts w:ascii="Sylfaen" w:hAnsi="Sylfaen"/>
        </w:rPr>
        <w:t>необжалуемым</w:t>
      </w:r>
      <w:proofErr w:type="spellEnd"/>
      <w:r w:rsidRPr="004A2C83">
        <w:rPr>
          <w:rFonts w:ascii="Sylfaen" w:hAnsi="Sylfaen"/>
        </w:rPr>
        <w:t>, а в случае обжалования оставлен без изменений;</w:t>
      </w:r>
    </w:p>
    <w:p w14:paraId="024F78C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A2C83">
        <w:rPr>
          <w:rFonts w:ascii="Sylfaen" w:hAnsi="Sylfaen" w:cs="Courier New"/>
          <w:lang w:val="en-US"/>
        </w:rPr>
        <w:t> </w:t>
      </w:r>
      <w:r w:rsidRPr="004A2C83">
        <w:rPr>
          <w:rFonts w:ascii="Sylfaen" w:hAnsi="Sylfaen"/>
        </w:rPr>
        <w:t xml:space="preserve">закупках; </w:t>
      </w:r>
    </w:p>
    <w:p w14:paraId="3DD9254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14:paraId="4E77534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2C3D19E" w14:textId="77777777" w:rsidR="00751025" w:rsidRPr="004A2C83" w:rsidRDefault="00751025" w:rsidP="00751025">
      <w:pPr>
        <w:widowControl w:val="0"/>
        <w:tabs>
          <w:tab w:val="left" w:pos="1134"/>
        </w:tabs>
        <w:ind w:firstLine="567"/>
        <w:contextualSpacing/>
        <w:rPr>
          <w:rFonts w:ascii="Sylfaen" w:hAnsi="Sylfaen"/>
        </w:rPr>
      </w:pPr>
      <w:r w:rsidRPr="004A2C83">
        <w:rPr>
          <w:rFonts w:ascii="Sylfaen" w:hAnsi="Sylfaen"/>
        </w:rPr>
        <w:t>Участник включается в список участников, не имеющих права на участие в процессе закупок (далее также список), если:</w:t>
      </w:r>
    </w:p>
    <w:p w14:paraId="3D4D8506" w14:textId="77777777" w:rsidR="00751025" w:rsidRPr="004A2C83" w:rsidRDefault="00751025" w:rsidP="00751025">
      <w:pPr>
        <w:pStyle w:val="aff3"/>
        <w:widowControl w:val="0"/>
        <w:numPr>
          <w:ilvl w:val="0"/>
          <w:numId w:val="30"/>
        </w:numPr>
        <w:tabs>
          <w:tab w:val="left" w:pos="1134"/>
        </w:tabs>
        <w:ind w:left="426"/>
        <w:contextualSpacing/>
        <w:jc w:val="both"/>
        <w:rPr>
          <w:rFonts w:ascii="Sylfaen" w:hAnsi="Sylfaen"/>
        </w:rPr>
      </w:pPr>
      <w:r w:rsidRPr="004A2C83">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1F4FCDC" w14:textId="77777777" w:rsidR="00751025" w:rsidRPr="004A2C83" w:rsidRDefault="00751025" w:rsidP="00751025">
      <w:pPr>
        <w:pStyle w:val="aff3"/>
        <w:widowControl w:val="0"/>
        <w:numPr>
          <w:ilvl w:val="0"/>
          <w:numId w:val="30"/>
        </w:numPr>
        <w:tabs>
          <w:tab w:val="left" w:pos="1134"/>
        </w:tabs>
        <w:ind w:left="426" w:hanging="284"/>
        <w:contextualSpacing/>
        <w:jc w:val="both"/>
        <w:rPr>
          <w:rFonts w:ascii="Sylfaen" w:hAnsi="Sylfaen"/>
        </w:rPr>
      </w:pPr>
      <w:r w:rsidRPr="004A2C83">
        <w:rPr>
          <w:rFonts w:ascii="Sylfaen" w:hAnsi="Sylfaen"/>
        </w:rPr>
        <w:t>в качестве отобранного участника отказался или лишился  права заключения договора.</w:t>
      </w:r>
    </w:p>
    <w:p w14:paraId="0E958148" w14:textId="77777777" w:rsidR="00751025" w:rsidRPr="004A2C83" w:rsidRDefault="00751025" w:rsidP="00751025">
      <w:pPr>
        <w:widowControl w:val="0"/>
        <w:tabs>
          <w:tab w:val="left" w:pos="1134"/>
        </w:tabs>
        <w:spacing w:after="160"/>
        <w:ind w:firstLine="567"/>
        <w:jc w:val="both"/>
        <w:rPr>
          <w:rFonts w:ascii="Sylfaen" w:hAnsi="Sylfaen" w:cs="Sylfaen"/>
        </w:rPr>
      </w:pPr>
    </w:p>
    <w:p w14:paraId="188D563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2.2.</w:t>
      </w:r>
      <w:r w:rsidRPr="004A2C83">
        <w:rPr>
          <w:rFonts w:ascii="Sylfaen" w:hAnsi="Sylfaen"/>
        </w:rPr>
        <w:tab/>
        <w:t xml:space="preserve">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w:t>
      </w:r>
      <w:r w:rsidRPr="004A2C83">
        <w:rPr>
          <w:rFonts w:ascii="Sylfaen" w:hAnsi="Sylfaen"/>
        </w:rPr>
        <w:lastRenderedPageBreak/>
        <w:t>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1313228" w14:textId="77777777" w:rsidR="00751025" w:rsidRPr="004A2C83" w:rsidRDefault="00751025" w:rsidP="00751025">
      <w:pPr>
        <w:widowControl w:val="0"/>
        <w:tabs>
          <w:tab w:val="left" w:pos="1134"/>
        </w:tabs>
        <w:ind w:firstLine="567"/>
        <w:jc w:val="both"/>
        <w:rPr>
          <w:rFonts w:ascii="Sylfaen" w:hAnsi="Sylfaen"/>
        </w:rPr>
      </w:pPr>
      <w:r w:rsidRPr="004A2C83">
        <w:rPr>
          <w:rFonts w:ascii="Sylfaen" w:hAnsi="Sylfaen"/>
        </w:rPr>
        <w:t>2.3.</w:t>
      </w:r>
      <w:r w:rsidRPr="004A2C83">
        <w:rPr>
          <w:rFonts w:ascii="Sylfaen" w:hAnsi="Sylfaen"/>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75DE88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8AE14CD"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rPr>
        <w:t>По смыслу пункта 119 Порядка:</w:t>
      </w:r>
    </w:p>
    <w:p w14:paraId="5960E3A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1)</w:t>
      </w:r>
      <w:r w:rsidRPr="004A2C83">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A2C83">
        <w:rPr>
          <w:rFonts w:ascii="Sylfaen" w:hAnsi="Sylfaen"/>
          <w:color w:val="000000"/>
        </w:rPr>
        <w:t xml:space="preserve"> </w:t>
      </w:r>
    </w:p>
    <w:p w14:paraId="750A35B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2)</w:t>
      </w:r>
      <w:r w:rsidRPr="004A2C83">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3BB823A"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участником, распоряжающимся более чем десятью процентами акций данного юридического лица;</w:t>
      </w:r>
    </w:p>
    <w:p w14:paraId="6B7FAF54"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б.</w:t>
      </w:r>
      <w:r w:rsidRPr="004A2C83">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C761591"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в.</w:t>
      </w:r>
      <w:r w:rsidRPr="004A2C83">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260C73"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A17F"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3)</w:t>
      </w:r>
      <w:r w:rsidRPr="004A2C83">
        <w:rPr>
          <w:rFonts w:ascii="Sylfaen" w:hAnsi="Sylfaen"/>
        </w:rPr>
        <w:tab/>
        <w:t>участники, не имеющие статуса физического лица, считаются взаимосвязанными, если:</w:t>
      </w:r>
    </w:p>
    <w:p w14:paraId="1D185995"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A2C83">
        <w:rPr>
          <w:rFonts w:ascii="Sylfaen" w:hAnsi="Sylfaen" w:cs="Courier New"/>
          <w:color w:val="000000"/>
          <w:lang w:val="en-US"/>
        </w:rPr>
        <w:t> </w:t>
      </w:r>
      <w:r w:rsidRPr="004A2C83">
        <w:rPr>
          <w:rFonts w:ascii="Sylfaen" w:hAnsi="Sylfaen"/>
          <w:color w:val="000000"/>
        </w:rPr>
        <w:t>лица;</w:t>
      </w:r>
    </w:p>
    <w:p w14:paraId="4A3177CE"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lastRenderedPageBreak/>
        <w:t>б.</w:t>
      </w:r>
      <w:r w:rsidRPr="004A2C83">
        <w:rPr>
          <w:rFonts w:ascii="Sylfaen" w:hAnsi="Sylfaen"/>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6CDE908"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color w:val="000000"/>
        </w:rPr>
        <w:t>в.</w:t>
      </w:r>
      <w:r w:rsidRPr="004A2C83">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71D7E3"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они действовали или действуют согласованно, исходя из общих экономических интересов.</w:t>
      </w:r>
    </w:p>
    <w:p w14:paraId="1E73DC3C" w14:textId="77777777" w:rsidR="00751025" w:rsidRPr="004A2C83" w:rsidRDefault="00751025" w:rsidP="00751025">
      <w:pPr>
        <w:widowControl w:val="0"/>
        <w:tabs>
          <w:tab w:val="left" w:pos="1134"/>
        </w:tabs>
        <w:spacing w:after="160"/>
        <w:ind w:firstLine="567"/>
        <w:jc w:val="both"/>
        <w:rPr>
          <w:rFonts w:ascii="Sylfaen" w:hAnsi="Sylfaen"/>
          <w:color w:val="000000"/>
        </w:rPr>
      </w:pPr>
      <w:r w:rsidRPr="004A2C83">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5DD4A92F"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2.4.</w:t>
      </w:r>
      <w:r w:rsidRPr="004A2C83">
        <w:rPr>
          <w:rFonts w:ascii="Sylfaen" w:hAnsi="Sylfaen"/>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4A2C83">
        <w:rPr>
          <w:rFonts w:ascii="Sylfaen" w:hAnsi="Sylfaen"/>
          <w:lang w:val="hy-AM"/>
        </w:rPr>
        <w:t>.</w:t>
      </w:r>
      <w:r w:rsidRPr="004A2C83">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4A2C83">
        <w:rPr>
          <w:rFonts w:ascii="Sylfaen" w:hAnsi="Sylfaen"/>
        </w:rPr>
        <w:t>Moodys</w:t>
      </w:r>
      <w:proofErr w:type="spellEnd"/>
      <w:r w:rsidRPr="004A2C83">
        <w:rPr>
          <w:rFonts w:ascii="Sylfaen" w:hAnsi="Sylfaen"/>
        </w:rPr>
        <w:t xml:space="preserve">, Standard &amp; </w:t>
      </w:r>
      <w:proofErr w:type="spellStart"/>
      <w:r w:rsidRPr="004A2C83">
        <w:rPr>
          <w:rFonts w:ascii="Sylfaen" w:hAnsi="Sylfaen"/>
        </w:rPr>
        <w:t>Poor's</w:t>
      </w:r>
      <w:proofErr w:type="spellEnd"/>
      <w:r w:rsidRPr="004A2C83">
        <w:rPr>
          <w:rFonts w:ascii="Sylfaen" w:hAnsi="Sylfaen"/>
        </w:rPr>
        <w:t>) как минимум в размере суверенного рейтинга Республики Армения.</w:t>
      </w:r>
    </w:p>
    <w:p w14:paraId="426B638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2.5.</w:t>
      </w:r>
      <w:r w:rsidRPr="004A2C83">
        <w:rPr>
          <w:rFonts w:ascii="Sylfaen" w:hAnsi="Sylfaen"/>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xml:space="preserve">. </w:t>
      </w:r>
    </w:p>
    <w:p w14:paraId="2CD67B74"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2.6.</w:t>
      </w:r>
      <w:r w:rsidRPr="004A2C83">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14:paraId="3B4ACE35" w14:textId="77777777" w:rsidR="00751025" w:rsidRPr="004A2C83" w:rsidRDefault="00751025" w:rsidP="00751025">
      <w:pPr>
        <w:pStyle w:val="23"/>
        <w:widowControl w:val="0"/>
        <w:spacing w:after="160" w:line="240" w:lineRule="auto"/>
        <w:rPr>
          <w:rFonts w:ascii="Sylfaen" w:hAnsi="Sylfaen" w:cs="Sylfaen"/>
          <w:sz w:val="24"/>
          <w:szCs w:val="24"/>
        </w:rPr>
      </w:pPr>
      <w:r w:rsidRPr="004A2C83">
        <w:rPr>
          <w:rFonts w:ascii="Sylfaen" w:hAnsi="Sylfaen"/>
          <w:sz w:val="24"/>
          <w:szCs w:val="24"/>
        </w:rPr>
        <w:t>В подобном случае:</w:t>
      </w:r>
    </w:p>
    <w:p w14:paraId="3FD5A284"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1)</w:t>
      </w:r>
      <w:r w:rsidRPr="004A2C83">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1C884F0"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w:t>
      </w:r>
      <w:r w:rsidRPr="004A2C83">
        <w:rPr>
          <w:rFonts w:ascii="Sylfaen" w:hAnsi="Sylfaen"/>
          <w:sz w:val="24"/>
          <w:szCs w:val="24"/>
        </w:rPr>
        <w:lastRenderedPageBreak/>
        <w:t>консорциума применяются предусмотренные договором меры ответственности.</w:t>
      </w:r>
    </w:p>
    <w:p w14:paraId="04A09CA5"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3. РАЗЪЯСНЕНИЕ ПРИГЛАШЕНИЯ </w:t>
      </w:r>
      <w:r w:rsidRPr="004A2C83">
        <w:rPr>
          <w:rFonts w:ascii="Sylfaen" w:hAnsi="Sylfaen"/>
          <w:b/>
        </w:rPr>
        <w:br/>
        <w:t xml:space="preserve">И ПОРЯДОК ВНЕСЕНИЯ ИЗМЕНЕНИЯ В ПРИГЛАШЕНИЕ </w:t>
      </w:r>
    </w:p>
    <w:p w14:paraId="20A614ED"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Согласно статье 29 Закона участник вправе требовать от заказчика разъяснения приглашения.</w:t>
      </w:r>
    </w:p>
    <w:p w14:paraId="1E7D8E4C" w14:textId="77777777" w:rsidR="00751025" w:rsidRPr="004A2C83" w:rsidRDefault="00751025" w:rsidP="00751025">
      <w:pPr>
        <w:widowControl w:val="0"/>
        <w:autoSpaceDE w:val="0"/>
        <w:autoSpaceDN w:val="0"/>
        <w:adjustRightInd w:val="0"/>
        <w:spacing w:after="160"/>
        <w:ind w:firstLine="567"/>
        <w:jc w:val="both"/>
        <w:rPr>
          <w:rFonts w:ascii="Sylfaen" w:hAnsi="Sylfaen"/>
        </w:rPr>
      </w:pPr>
      <w:r w:rsidRPr="004A2C83">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4A2C83">
        <w:rPr>
          <w:rStyle w:val="af6"/>
          <w:rFonts w:ascii="Sylfaen" w:hAnsi="Sylfaen"/>
        </w:rPr>
        <w:footnoteReference w:customMarkFollows="1" w:id="3"/>
        <w:t>5</w:t>
      </w:r>
      <w:r w:rsidRPr="004A2C83">
        <w:rPr>
          <w:rFonts w:ascii="Sylfaen" w:hAnsi="Sylfaen"/>
        </w:rPr>
        <w:t xml:space="preserve">. </w:t>
      </w:r>
    </w:p>
    <w:p w14:paraId="51C8CBC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3.2.</w:t>
      </w:r>
      <w:r w:rsidRPr="004A2C83">
        <w:rPr>
          <w:rFonts w:ascii="Sylfaen" w:hAnsi="Sylfaen"/>
        </w:rPr>
        <w:tab/>
        <w:t>В день предоставления разъяснения объявление о запросе и о</w:t>
      </w:r>
      <w:r w:rsidRPr="004A2C83">
        <w:rPr>
          <w:rFonts w:ascii="Sylfaen" w:hAnsi="Sylfaen" w:cs="Courier New"/>
          <w:lang w:val="en-US"/>
        </w:rPr>
        <w:t> </w:t>
      </w:r>
      <w:r w:rsidRPr="004A2C83">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4A2C83">
        <w:rPr>
          <w:rFonts w:ascii="Sylfaen" w:hAnsi="Sylfaen" w:cs="Courier New"/>
          <w:lang w:val="en-US"/>
        </w:rPr>
        <w:t> </w:t>
      </w:r>
      <w:r w:rsidRPr="004A2C83">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1F3E11B5"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rPr>
      </w:pPr>
      <w:r w:rsidRPr="004A2C83">
        <w:rPr>
          <w:rFonts w:ascii="Sylfaen" w:hAnsi="Sylfaen"/>
        </w:rPr>
        <w:t>3.3.</w:t>
      </w:r>
      <w:r w:rsidRPr="004A2C83">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2D0490">
        <w:rPr>
          <w:rFonts w:ascii="Sylfaen" w:hAnsi="Sylfaen"/>
          <w:lang w:val="hy-AM"/>
        </w:rPr>
        <w:t xml:space="preserve"> </w:t>
      </w:r>
      <w:r w:rsidRPr="004A2C83">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3A1357"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lang w:val="hy-AM"/>
        </w:rPr>
      </w:pPr>
      <w:r w:rsidRPr="004A2C83">
        <w:rPr>
          <w:rFonts w:ascii="Sylfaen" w:hAnsi="Sylfaen"/>
        </w:rPr>
        <w:t>3.4.</w:t>
      </w:r>
      <w:r w:rsidRPr="004A2C83">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4A2C83">
        <w:rPr>
          <w:rFonts w:ascii="Sylfaen" w:hAnsi="Sylfaen"/>
        </w:rPr>
        <w:lastRenderedPageBreak/>
        <w:t>опубликовывается объявление о внесении изменений и условиях их предоставления.</w:t>
      </w:r>
      <w:r w:rsidRPr="004A2C83">
        <w:rPr>
          <w:rFonts w:ascii="Sylfaen" w:hAnsi="Sylfaen"/>
          <w:vertAlign w:val="superscript"/>
          <w:lang w:val="hy-AM"/>
        </w:rPr>
        <w:t>5</w:t>
      </w:r>
      <w:r w:rsidRPr="004A2C83">
        <w:rPr>
          <w:rFonts w:ascii="Sylfaen" w:hAnsi="Sylfaen"/>
        </w:rPr>
        <w:t xml:space="preserve"> </w:t>
      </w:r>
    </w:p>
    <w:p w14:paraId="6E04A820"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lang w:val="hy-AM"/>
        </w:rPr>
      </w:pPr>
      <w:r w:rsidRPr="004A2C83">
        <w:rPr>
          <w:rFonts w:ascii="Sylfaen" w:hAnsi="Sylfaen"/>
          <w:lang w:val="hy-AM"/>
        </w:rPr>
        <w:t>3.5</w:t>
      </w:r>
      <w:r w:rsidRPr="004A2C83">
        <w:rPr>
          <w:rFonts w:ascii="Sylfaen" w:hAnsi="Sylfaen"/>
        </w:rPr>
        <w:t xml:space="preserve"> </w:t>
      </w:r>
      <w:r w:rsidRPr="004A2C83">
        <w:rPr>
          <w:rFonts w:ascii="Sylfaen" w:hAnsi="Sylfaen"/>
          <w:lang w:val="hy-AM"/>
        </w:rPr>
        <w:t>Кажд</w:t>
      </w:r>
      <w:proofErr w:type="spellStart"/>
      <w:r w:rsidRPr="004A2C83">
        <w:rPr>
          <w:rFonts w:ascii="Sylfaen" w:hAnsi="Sylfaen"/>
        </w:rPr>
        <w:t>ое</w:t>
      </w:r>
      <w:proofErr w:type="spellEnd"/>
      <w:r w:rsidRPr="004A2C83">
        <w:rPr>
          <w:rFonts w:ascii="Sylfaen" w:hAnsi="Sylfaen"/>
        </w:rPr>
        <w:t xml:space="preserve"> лицо</w:t>
      </w:r>
      <w:r w:rsidRPr="004A2C83">
        <w:rPr>
          <w:rFonts w:ascii="Sylfaen" w:hAnsi="Sylfaen"/>
          <w:lang w:val="hy-AM"/>
        </w:rPr>
        <w:t xml:space="preserve"> без указания имени, до истечения срока, установленного для внесения изменений в приглашение, </w:t>
      </w:r>
      <w:r w:rsidRPr="004A2C83">
        <w:rPr>
          <w:rFonts w:ascii="Sylfaen" w:hAnsi="Sylfaen"/>
        </w:rPr>
        <w:t xml:space="preserve">имеет право </w:t>
      </w:r>
      <w:r w:rsidRPr="004A2C83">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4A2C83">
        <w:rPr>
          <w:rFonts w:ascii="Sylfaen" w:hAnsi="Sylfaen"/>
        </w:rPr>
        <w:t xml:space="preserve"> </w:t>
      </w:r>
      <w:r w:rsidRPr="004A2C83">
        <w:rPr>
          <w:rFonts w:ascii="Sylfaen" w:hAnsi="Sylfaen"/>
          <w:lang w:val="hy-AM"/>
        </w:rPr>
        <w:t>с точки зрения предусмотренных Законом требований обеспечения конкуренции и исключения дискриминации</w:t>
      </w:r>
      <w:r w:rsidRPr="004A2C83">
        <w:rPr>
          <w:rFonts w:ascii="Sylfaen" w:hAnsi="Sylfaen"/>
        </w:rPr>
        <w:t>.</w:t>
      </w:r>
      <w:r w:rsidRPr="004A2C83">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3B2C451"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rPr>
      </w:pPr>
      <w:r w:rsidRPr="004A2C83">
        <w:rPr>
          <w:rFonts w:ascii="Sylfaen" w:hAnsi="Sylfaen"/>
        </w:rPr>
        <w:t>3.</w:t>
      </w:r>
      <w:r w:rsidRPr="004A2C83">
        <w:rPr>
          <w:rFonts w:ascii="Sylfaen" w:hAnsi="Sylfaen"/>
          <w:lang w:val="hy-AM"/>
        </w:rPr>
        <w:t>6</w:t>
      </w:r>
      <w:r w:rsidRPr="004A2C83">
        <w:rPr>
          <w:rFonts w:ascii="Sylfaen" w:hAnsi="Sylfaen"/>
        </w:rPr>
        <w:t>.</w:t>
      </w:r>
      <w:r w:rsidRPr="004A2C83">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4A2C83">
        <w:rPr>
          <w:rFonts w:ascii="Sylfaen" w:hAnsi="Sylfaen" w:cs="Courier New"/>
          <w:lang w:val="en-US"/>
        </w:rPr>
        <w:t> </w:t>
      </w:r>
      <w:r w:rsidRPr="004A2C83">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4A2C83">
        <w:rPr>
          <w:rStyle w:val="af6"/>
          <w:rFonts w:ascii="Sylfaen" w:hAnsi="Sylfaen"/>
        </w:rPr>
        <w:footnoteReference w:customMarkFollows="1" w:id="4"/>
        <w:t>6</w:t>
      </w:r>
      <w:r w:rsidRPr="004A2C83">
        <w:rPr>
          <w:rFonts w:ascii="Sylfaen" w:hAnsi="Sylfaen"/>
        </w:rPr>
        <w:t xml:space="preserve">. </w:t>
      </w:r>
    </w:p>
    <w:p w14:paraId="3C223875" w14:textId="77777777" w:rsidR="00751025" w:rsidRPr="004A2C83" w:rsidRDefault="00751025" w:rsidP="00751025">
      <w:pPr>
        <w:widowControl w:val="0"/>
        <w:spacing w:after="160"/>
        <w:jc w:val="center"/>
        <w:rPr>
          <w:rFonts w:ascii="Sylfaen" w:hAnsi="Sylfaen"/>
          <w:b/>
        </w:rPr>
      </w:pPr>
    </w:p>
    <w:p w14:paraId="07DCC2F7"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4. ПОРЯДОК ПОДАЧИ ЗАЯВКИ</w:t>
      </w:r>
    </w:p>
    <w:p w14:paraId="3B3024C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0FF6565"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t xml:space="preserve">Участник может подать заявку как для каждого лота, так и для нескольких или всех лотов. </w:t>
      </w:r>
    </w:p>
    <w:p w14:paraId="20E1A6A4"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t>Заявка подается до истечения срока, установленного для этого настоящим Приглашением.</w:t>
      </w:r>
    </w:p>
    <w:p w14:paraId="0BC297FB" w14:textId="466CF3A0"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 xml:space="preserve">Порядок подготовки заявки описан в части 2 настоящего приглашения - в инструкции по подготовке заявок </w:t>
      </w:r>
      <w:r w:rsidR="00825FEE">
        <w:rPr>
          <w:rFonts w:ascii="Sylfaen" w:hAnsi="Sylfaen"/>
          <w:sz w:val="24"/>
          <w:szCs w:val="24"/>
        </w:rPr>
        <w:t>на запроса котировки</w:t>
      </w:r>
      <w:r w:rsidRPr="004A2C83">
        <w:rPr>
          <w:rFonts w:ascii="Sylfaen" w:hAnsi="Sylfaen"/>
          <w:sz w:val="24"/>
          <w:szCs w:val="24"/>
        </w:rPr>
        <w:t>.</w:t>
      </w:r>
    </w:p>
    <w:p w14:paraId="434D26B7" w14:textId="3235BE6D"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4.2.</w:t>
      </w:r>
      <w:r w:rsidRPr="004A2C83">
        <w:rPr>
          <w:rFonts w:ascii="Sylfaen" w:hAnsi="Sylfaen"/>
          <w:sz w:val="24"/>
          <w:szCs w:val="24"/>
        </w:rPr>
        <w:tab/>
        <w:t xml:space="preserve">Заявки на процедуру необходимо представить в комиссию по адресу </w:t>
      </w:r>
      <w:r w:rsidRPr="00F13286">
        <w:rPr>
          <w:rFonts w:ascii="Sylfaen" w:hAnsi="Sylfaen"/>
          <w:sz w:val="24"/>
          <w:szCs w:val="24"/>
        </w:rPr>
        <w:t>"</w:t>
      </w:r>
      <w:r w:rsidR="0027733B" w:rsidRPr="00F13286">
        <w:rPr>
          <w:rFonts w:ascii="Sylfaen" w:hAnsi="Sylfaen"/>
          <w:b/>
          <w:bCs/>
          <w:iCs/>
          <w:sz w:val="24"/>
          <w:szCs w:val="24"/>
          <w:lang w:val="hy-AM"/>
        </w:rPr>
        <w:t xml:space="preserve"> </w:t>
      </w:r>
      <w:r w:rsidR="005D345F">
        <w:rPr>
          <w:rFonts w:ascii="Sylfaen" w:hAnsi="Sylfaen"/>
          <w:iCs/>
          <w:sz w:val="24"/>
          <w:szCs w:val="24"/>
          <w:lang w:val="hy-AM"/>
        </w:rPr>
        <w:t xml:space="preserve">С. Маисян, улица 1, переулок 4, дом 1 </w:t>
      </w:r>
      <w:r w:rsidR="0027733B" w:rsidRPr="00F13286">
        <w:rPr>
          <w:rFonts w:ascii="Sylfaen" w:hAnsi="Sylfaen"/>
          <w:iCs/>
          <w:sz w:val="24"/>
          <w:szCs w:val="24"/>
          <w:lang w:val="hy-AM"/>
        </w:rPr>
        <w:t xml:space="preserve">, </w:t>
      </w:r>
      <w:r w:rsidR="0027733B" w:rsidRPr="00F13286">
        <w:rPr>
          <w:rFonts w:ascii="Sylfaen" w:hAnsi="Sylfaen"/>
          <w:iCs/>
          <w:sz w:val="24"/>
          <w:szCs w:val="24"/>
          <w:lang w:val="af-ZA"/>
        </w:rPr>
        <w:t>адрес</w:t>
      </w:r>
      <w:r w:rsidR="0027733B" w:rsidRPr="004A2C83">
        <w:rPr>
          <w:rFonts w:ascii="Sylfaen" w:hAnsi="Sylfaen"/>
          <w:sz w:val="24"/>
          <w:szCs w:val="24"/>
        </w:rPr>
        <w:t xml:space="preserve"> </w:t>
      </w:r>
      <w:r w:rsidRPr="004A2C83">
        <w:rPr>
          <w:rFonts w:ascii="Sylfaen" w:hAnsi="Sylfaen"/>
          <w:sz w:val="24"/>
          <w:szCs w:val="24"/>
        </w:rPr>
        <w:t xml:space="preserve">" не позднее, чем </w:t>
      </w:r>
      <w:r>
        <w:rPr>
          <w:rFonts w:ascii="Sylfaen" w:hAnsi="Sylfaen"/>
          <w:sz w:val="24"/>
          <w:szCs w:val="24"/>
          <w:lang w:val="hy-AM"/>
        </w:rPr>
        <w:t>''</w:t>
      </w:r>
      <w:r w:rsidR="00547C6D">
        <w:rPr>
          <w:rFonts w:ascii="Sylfaen" w:hAnsi="Sylfaen"/>
          <w:sz w:val="24"/>
          <w:szCs w:val="24"/>
          <w:lang w:val="hy-AM"/>
        </w:rPr>
        <w:t>09:30</w:t>
      </w:r>
      <w:r>
        <w:rPr>
          <w:rFonts w:ascii="Sylfaen" w:hAnsi="Sylfaen"/>
          <w:sz w:val="24"/>
          <w:szCs w:val="24"/>
          <w:lang w:val="hy-AM"/>
        </w:rPr>
        <w:t>''</w:t>
      </w:r>
      <w:r w:rsidRPr="002D0490" w:rsidDel="005E057D">
        <w:rPr>
          <w:rFonts w:ascii="Sylfaen" w:hAnsi="Sylfaen"/>
          <w:sz w:val="24"/>
          <w:szCs w:val="24"/>
          <w:vertAlign w:val="subscript"/>
        </w:rPr>
        <w:t xml:space="preserve"> </w:t>
      </w:r>
      <w:r w:rsidRPr="004A2C83">
        <w:rPr>
          <w:rFonts w:ascii="Sylfaen" w:hAnsi="Sylfaen"/>
          <w:sz w:val="24"/>
          <w:szCs w:val="24"/>
        </w:rPr>
        <w:t>часов</w:t>
      </w:r>
      <w:r>
        <w:rPr>
          <w:rFonts w:ascii="Sylfaen" w:hAnsi="Sylfaen"/>
          <w:sz w:val="24"/>
          <w:szCs w:val="24"/>
          <w:lang w:val="hy-AM"/>
        </w:rPr>
        <w:t xml:space="preserve"> ''7''</w:t>
      </w:r>
      <w:r w:rsidRPr="004A2C83">
        <w:rPr>
          <w:rFonts w:ascii="Sylfaen" w:hAnsi="Sylfaen"/>
          <w:sz w:val="24"/>
          <w:szCs w:val="24"/>
        </w:rPr>
        <w:t xml:space="preserve">-го дня с даты опубликования в бюллетене объявления и приглашения на настоящую процедуру. </w:t>
      </w:r>
    </w:p>
    <w:p w14:paraId="01D30C9B" w14:textId="4F78DB96" w:rsidR="00751025" w:rsidRPr="004A2C83" w:rsidRDefault="00751025" w:rsidP="00751025">
      <w:pPr>
        <w:pStyle w:val="23"/>
        <w:widowControl w:val="0"/>
        <w:spacing w:after="160" w:line="240" w:lineRule="auto"/>
        <w:ind w:firstLine="567"/>
        <w:rPr>
          <w:rFonts w:ascii="Sylfaen" w:hAnsi="Sylfaen" w:cs="Sylfaen"/>
          <w:sz w:val="22"/>
          <w:szCs w:val="22"/>
        </w:rPr>
      </w:pPr>
      <w:r w:rsidRPr="004A2C83">
        <w:rPr>
          <w:rFonts w:ascii="Sylfaen" w:hAnsi="Sylfaen"/>
          <w:sz w:val="22"/>
          <w:szCs w:val="22"/>
        </w:rPr>
        <w:t>Заявки на процедуру получает и в журнале регистрации заявок регистрирует секретарь комиссии "</w:t>
      </w:r>
      <w:r w:rsidR="001F0CE2" w:rsidRPr="001F0CE2">
        <w:rPr>
          <w:rFonts w:ascii="Sylfaen" w:hAnsi="Sylfaen"/>
          <w:sz w:val="22"/>
          <w:szCs w:val="22"/>
        </w:rPr>
        <w:t>Грета Айвазян</w:t>
      </w:r>
      <w:r w:rsidRPr="004A2C83">
        <w:rPr>
          <w:rFonts w:ascii="Sylfaen" w:hAnsi="Sylfaen"/>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8974CC9"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4.3.</w:t>
      </w:r>
      <w:r w:rsidRPr="004A2C83">
        <w:rPr>
          <w:rFonts w:ascii="Sylfaen" w:hAnsi="Sylfaen"/>
          <w:sz w:val="24"/>
          <w:szCs w:val="24"/>
        </w:rPr>
        <w:tab/>
        <w:t>В заявке участник представляет:</w:t>
      </w:r>
    </w:p>
    <w:p w14:paraId="7F697084" w14:textId="77777777" w:rsidR="00751025" w:rsidRPr="004A2C83" w:rsidRDefault="00751025" w:rsidP="00751025">
      <w:pPr>
        <w:jc w:val="both"/>
        <w:rPr>
          <w:rFonts w:ascii="Sylfaen" w:hAnsi="Sylfaen"/>
        </w:rPr>
      </w:pPr>
      <w:r w:rsidRPr="004A2C83">
        <w:rPr>
          <w:rFonts w:ascii="Sylfaen" w:hAnsi="Sylfaen"/>
        </w:rPr>
        <w:lastRenderedPageBreak/>
        <w:t>1) утвержденное им заявление-объявление, предусмотренное пунктом 2.1 части 2 настоящего приглашения</w:t>
      </w:r>
      <w:r w:rsidRPr="004A2C83">
        <w:rPr>
          <w:rFonts w:ascii="Sylfaen" w:hAnsi="Sylfaen"/>
          <w:lang w:val="hy-AM"/>
        </w:rPr>
        <w:t xml:space="preserve"> </w:t>
      </w:r>
      <w:r w:rsidRPr="004A2C83">
        <w:rPr>
          <w:rFonts w:ascii="Sylfaen" w:hAnsi="Sylfaen"/>
        </w:rPr>
        <w:t>указав адрес электронной почты, учетный номер налогоплательщика, адрес деятельности и номер телефона , которое включает:</w:t>
      </w:r>
    </w:p>
    <w:p w14:paraId="0B0E8353" w14:textId="77777777" w:rsidR="00751025" w:rsidRPr="004A2C83" w:rsidRDefault="00751025" w:rsidP="00751025">
      <w:pPr>
        <w:jc w:val="both"/>
        <w:rPr>
          <w:rFonts w:ascii="Sylfaen" w:hAnsi="Sylfaen"/>
        </w:rPr>
      </w:pPr>
      <w:r w:rsidRPr="004A2C83">
        <w:rPr>
          <w:rFonts w:ascii="Sylfaen" w:hAnsi="Sylfaen"/>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46D0B4EF" w14:textId="77777777" w:rsidR="00751025" w:rsidRPr="004A2C83" w:rsidRDefault="00751025" w:rsidP="00751025">
      <w:pPr>
        <w:jc w:val="both"/>
        <w:rPr>
          <w:rFonts w:ascii="Sylfaen" w:hAnsi="Sylfaen"/>
        </w:rPr>
      </w:pPr>
      <w:r w:rsidRPr="004A2C83">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FBA0DFD" w14:textId="77777777" w:rsidR="00751025" w:rsidRPr="004A2C83" w:rsidRDefault="00751025" w:rsidP="00751025">
      <w:pPr>
        <w:ind w:firstLine="284"/>
        <w:jc w:val="both"/>
        <w:rPr>
          <w:rFonts w:ascii="Sylfaen" w:hAnsi="Sylfaen"/>
        </w:rPr>
      </w:pPr>
      <w:r w:rsidRPr="004A2C83">
        <w:rPr>
          <w:rFonts w:ascii="Sylfaen" w:hAnsi="Sylfaen"/>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2FB78298" w14:textId="77777777" w:rsidR="00751025" w:rsidRPr="004A2C83" w:rsidRDefault="00751025" w:rsidP="00751025">
      <w:pPr>
        <w:jc w:val="both"/>
        <w:rPr>
          <w:rFonts w:ascii="Sylfaen" w:hAnsi="Sylfaen"/>
        </w:rPr>
      </w:pPr>
      <w:r w:rsidRPr="004A2C83">
        <w:rPr>
          <w:rFonts w:ascii="Sylfaen" w:hAnsi="Sylfaen"/>
        </w:rPr>
        <w:t xml:space="preserve">    г) объявление об отсутствии в рамках настоящей процедуры одновременного участия </w:t>
      </w:r>
      <w:proofErr w:type="spellStart"/>
      <w:r w:rsidRPr="004A2C83">
        <w:rPr>
          <w:rFonts w:ascii="Sylfaen" w:hAnsi="Sylfaen"/>
        </w:rPr>
        <w:t>взаимосвязянных</w:t>
      </w:r>
      <w:proofErr w:type="spellEnd"/>
      <w:r w:rsidRPr="004A2C83">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E19D956" w14:textId="77777777" w:rsidR="00751025" w:rsidRPr="004A2C83" w:rsidRDefault="00751025" w:rsidP="00751025">
      <w:pPr>
        <w:pStyle w:val="norm"/>
        <w:widowControl w:val="0"/>
        <w:tabs>
          <w:tab w:val="left" w:pos="1134"/>
        </w:tabs>
        <w:spacing w:after="160" w:line="240" w:lineRule="auto"/>
        <w:ind w:firstLine="284"/>
        <w:rPr>
          <w:rFonts w:ascii="Sylfaen" w:hAnsi="Sylfaen"/>
          <w:sz w:val="24"/>
          <w:szCs w:val="24"/>
        </w:rPr>
      </w:pPr>
      <w:r w:rsidRPr="004A2C83">
        <w:rPr>
          <w:rFonts w:ascii="Sylfaen" w:hAnsi="Sylfaen"/>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4A2C83">
        <w:rPr>
          <w:rFonts w:ascii="Sylfaen" w:hAnsi="Sylfaen"/>
          <w:sz w:val="24"/>
          <w:szCs w:val="24"/>
        </w:rPr>
        <w:t>деклация</w:t>
      </w:r>
      <w:proofErr w:type="spellEnd"/>
      <w:r w:rsidRPr="004A2C83">
        <w:rPr>
          <w:rFonts w:ascii="Sylfaen" w:hAnsi="Sylfaen"/>
          <w:sz w:val="24"/>
          <w:szCs w:val="24"/>
        </w:rPr>
        <w:t xml:space="preserve">, после вскрытия заявок публикуется в бюллетене вместе с объявлением о решении заключить договор; </w:t>
      </w:r>
      <w:r w:rsidRPr="004A2C83">
        <w:rPr>
          <w:rFonts w:ascii="Sylfaen" w:hAnsi="Sylfaen"/>
          <w:sz w:val="24"/>
          <w:szCs w:val="24"/>
          <w:vertAlign w:val="superscript"/>
        </w:rPr>
        <w:t>6</w:t>
      </w:r>
      <w:r w:rsidRPr="004A2C83">
        <w:rPr>
          <w:rFonts w:ascii="Sylfaen" w:hAnsi="Sylfaen"/>
          <w:sz w:val="24"/>
          <w:szCs w:val="24"/>
          <w:vertAlign w:val="superscript"/>
          <w:lang w:val="hy-AM"/>
        </w:rPr>
        <w:t>.1</w:t>
      </w:r>
      <w:r w:rsidRPr="004A2C83">
        <w:rPr>
          <w:rFonts w:ascii="Sylfaen" w:hAnsi="Sylfaen"/>
          <w:sz w:val="24"/>
          <w:szCs w:val="24"/>
          <w:vertAlign w:val="superscript"/>
        </w:rPr>
        <w:t xml:space="preserve"> </w:t>
      </w:r>
    </w:p>
    <w:p w14:paraId="30B38319" w14:textId="77777777" w:rsidR="00751025" w:rsidRPr="004A2C83" w:rsidRDefault="00751025" w:rsidP="00751025">
      <w:pPr>
        <w:pStyle w:val="norm"/>
        <w:widowControl w:val="0"/>
        <w:tabs>
          <w:tab w:val="left" w:pos="1134"/>
        </w:tabs>
        <w:spacing w:after="160" w:line="240" w:lineRule="auto"/>
        <w:ind w:firstLine="284"/>
        <w:rPr>
          <w:rFonts w:ascii="Sylfaen" w:hAnsi="Sylfaen"/>
          <w:lang w:val="hy-AM"/>
        </w:rPr>
      </w:pPr>
      <w:r w:rsidRPr="004A2C83">
        <w:rPr>
          <w:rFonts w:ascii="Sylfaen" w:hAnsi="Sylfaen"/>
        </w:rPr>
        <w:t xml:space="preserve">  2) </w:t>
      </w:r>
      <w:r w:rsidRPr="004A2C83">
        <w:rPr>
          <w:rFonts w:ascii="Sylfaen" w:hAnsi="Sylfaen"/>
          <w:sz w:val="24"/>
          <w:szCs w:val="24"/>
        </w:rPr>
        <w:t>технические характеристики</w:t>
      </w:r>
      <w:r w:rsidRPr="004A2C83">
        <w:rPr>
          <w:rFonts w:ascii="Sylfaen" w:hAnsi="Sylfaen" w:cs="Sylfaen"/>
          <w:sz w:val="24"/>
          <w:szCs w:val="24"/>
        </w:rPr>
        <w:t xml:space="preserve"> предлагаемого им товара</w:t>
      </w:r>
      <w:r w:rsidRPr="004A2C83">
        <w:rPr>
          <w:rFonts w:ascii="Sylfaen" w:hAnsi="Sylfaen"/>
          <w:sz w:val="24"/>
          <w:szCs w:val="24"/>
        </w:rPr>
        <w:t xml:space="preserve">, а также товарный знак, </w:t>
      </w:r>
      <w:r w:rsidRPr="004A2C83">
        <w:rPr>
          <w:rFonts w:ascii="Sylfaen" w:hAnsi="Sylfaen" w:cs="Sylfaen"/>
          <w:sz w:val="24"/>
          <w:szCs w:val="24"/>
        </w:rPr>
        <w:t>фирменное наименование, модель и</w:t>
      </w:r>
      <w:r w:rsidRPr="004A2C83">
        <w:rPr>
          <w:rFonts w:ascii="Sylfaen" w:hAnsi="Sylfaen"/>
          <w:sz w:val="24"/>
          <w:szCs w:val="24"/>
        </w:rPr>
        <w:t xml:space="preserve"> наименование производителя, (далее — полное описание товара</w:t>
      </w:r>
      <w:r w:rsidRPr="004A2C83">
        <w:rPr>
          <w:rFonts w:ascii="Sylfaen" w:hAnsi="Sylfaen"/>
        </w:rPr>
        <w:t xml:space="preserve">). </w:t>
      </w:r>
      <w:r w:rsidRPr="004A2C83">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sidRPr="004A2C83">
        <w:rPr>
          <w:rFonts w:ascii="Sylfaen" w:hAnsi="Sylfaen"/>
        </w:rPr>
        <w:t>если не применяется условие, установленное последним предложением пункта 1.1 настоящей части</w:t>
      </w:r>
      <w:r w:rsidRPr="004A2C83" w:rsidDel="001B47B5">
        <w:rPr>
          <w:rFonts w:ascii="Sylfaen" w:hAnsi="Sylfaen"/>
        </w:rPr>
        <w:t xml:space="preserve"> </w:t>
      </w:r>
      <w:r w:rsidRPr="004A2C83">
        <w:rPr>
          <w:rStyle w:val="af6"/>
          <w:rFonts w:ascii="Sylfaen" w:hAnsi="Sylfaen" w:cs="Sylfaen"/>
          <w:sz w:val="24"/>
          <w:szCs w:val="24"/>
        </w:rPr>
        <w:footnoteReference w:customMarkFollows="1" w:id="5"/>
        <w:t>7</w:t>
      </w:r>
      <w:r w:rsidRPr="004A2C83">
        <w:rPr>
          <w:rFonts w:ascii="Sylfaen" w:hAnsi="Sylfaen" w:cs="Sylfaen"/>
          <w:sz w:val="24"/>
          <w:szCs w:val="24"/>
        </w:rPr>
        <w:t>:</w:t>
      </w:r>
      <w:r w:rsidRPr="004A2C83">
        <w:rPr>
          <w:rFonts w:ascii="Sylfaen" w:hAnsi="Sylfaen"/>
        </w:rPr>
        <w:t xml:space="preserve"> </w:t>
      </w:r>
    </w:p>
    <w:p w14:paraId="71B91B2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lang w:val="hy-AM"/>
        </w:rPr>
        <w:t>3</w:t>
      </w:r>
      <w:r w:rsidRPr="004A2C83">
        <w:rPr>
          <w:rFonts w:ascii="Sylfaen" w:hAnsi="Sylfaen"/>
          <w:sz w:val="24"/>
          <w:szCs w:val="24"/>
        </w:rPr>
        <w:t>)</w:t>
      </w:r>
      <w:r w:rsidRPr="004A2C83">
        <w:rPr>
          <w:rFonts w:ascii="Sylfaen" w:hAnsi="Sylfaen"/>
          <w:sz w:val="24"/>
          <w:szCs w:val="24"/>
        </w:rPr>
        <w:tab/>
        <w:t>утвержденное им ценовое предложение;</w:t>
      </w:r>
    </w:p>
    <w:p w14:paraId="6554063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r>
      <w:r w:rsidR="00D254B4" w:rsidRPr="00AD55FC">
        <w:rPr>
          <w:rFonts w:ascii="Sylfaen" w:hAnsi="Sylfaen"/>
          <w:color w:val="FF0000"/>
        </w:rPr>
        <w:t>Не применимо</w:t>
      </w:r>
    </w:p>
    <w:p w14:paraId="637FD588"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w:t>
      </w:r>
      <w:r w:rsidRPr="004A2C83">
        <w:rPr>
          <w:rFonts w:ascii="Sylfaen" w:hAnsi="Sylfaen"/>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3A2FA2EA"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6)</w:t>
      </w:r>
      <w:r w:rsidRPr="004A2C83">
        <w:rPr>
          <w:rFonts w:ascii="Sylfaen" w:hAnsi="Sylfaen"/>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5089C30C" w14:textId="77777777" w:rsidR="00751025" w:rsidRPr="004A2C83" w:rsidRDefault="00751025" w:rsidP="00751025">
      <w:pPr>
        <w:jc w:val="both"/>
        <w:rPr>
          <w:rFonts w:ascii="Sylfaen" w:hAnsi="Sylfaen" w:cs="Sylfaen"/>
        </w:rPr>
      </w:pPr>
      <w:r w:rsidRPr="004A2C83">
        <w:rPr>
          <w:rFonts w:ascii="Sylfaen" w:hAnsi="Sylfaen" w:cs="Sylfaen"/>
        </w:rPr>
        <w:lastRenderedPageBreak/>
        <w:t xml:space="preserve">При этом в случае участия в настоящей процедуре в порядке совместной деятельности (консорциумом) </w:t>
      </w:r>
    </w:p>
    <w:p w14:paraId="500C8D9B" w14:textId="77777777" w:rsidR="00751025" w:rsidRPr="004A2C83" w:rsidRDefault="00751025" w:rsidP="00751025">
      <w:pPr>
        <w:jc w:val="both"/>
        <w:rPr>
          <w:rFonts w:ascii="Sylfaen" w:hAnsi="Sylfaen" w:cs="Sylfaen"/>
        </w:rPr>
      </w:pPr>
      <w:r w:rsidRPr="004A2C83">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CA162E1" w14:textId="77777777" w:rsidR="00751025" w:rsidRPr="004A2C83" w:rsidRDefault="00751025" w:rsidP="00751025">
      <w:pPr>
        <w:pStyle w:val="norm"/>
        <w:widowControl w:val="0"/>
        <w:spacing w:after="120" w:line="240" w:lineRule="auto"/>
        <w:ind w:firstLine="0"/>
        <w:rPr>
          <w:rFonts w:ascii="Sylfaen" w:hAnsi="Sylfaen" w:cs="Sylfaen"/>
          <w:sz w:val="24"/>
          <w:szCs w:val="24"/>
        </w:rPr>
      </w:pPr>
      <w:r w:rsidRPr="004A2C83">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65B16F9" w14:textId="77777777" w:rsidR="00751025" w:rsidRPr="004A2C83" w:rsidRDefault="00751025" w:rsidP="00751025">
      <w:pPr>
        <w:rPr>
          <w:rFonts w:ascii="Sylfaen" w:hAnsi="Sylfaen"/>
          <w:b/>
        </w:rPr>
      </w:pPr>
    </w:p>
    <w:p w14:paraId="0F8D2201"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5.ЦЕНОВОЕ ПРЕДЛОЖЕНИЕ ЗАЯВКИ </w:t>
      </w:r>
    </w:p>
    <w:p w14:paraId="345E482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0028DBB"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5.2.</w:t>
      </w:r>
      <w:r w:rsidRPr="004A2C83">
        <w:rPr>
          <w:rFonts w:ascii="Sylfaen" w:hAnsi="Sylfaen"/>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D04140E" w14:textId="77777777" w:rsidR="00751025" w:rsidRPr="004A2C83" w:rsidRDefault="00751025" w:rsidP="00751025">
      <w:pPr>
        <w:pStyle w:val="norm"/>
        <w:widowControl w:val="0"/>
        <w:spacing w:after="160" w:line="240" w:lineRule="auto"/>
        <w:ind w:firstLine="567"/>
        <w:rPr>
          <w:rFonts w:ascii="Sylfaen" w:hAnsi="Sylfaen" w:cs="Sylfaen"/>
          <w:sz w:val="24"/>
          <w:szCs w:val="24"/>
        </w:rPr>
      </w:pPr>
      <w:r w:rsidRPr="004A2C83">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0821DC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ABC1F39"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E06AAB1"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в.</w:t>
      </w:r>
      <w:r w:rsidRPr="004A2C83">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14:paraId="60CF3219"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г.</w:t>
      </w:r>
      <w:r w:rsidRPr="004A2C83">
        <w:rPr>
          <w:rFonts w:ascii="Sylfaen" w:hAnsi="Sylfaen"/>
        </w:rPr>
        <w:t xml:space="preserve"> </w:t>
      </w:r>
      <w:r w:rsidRPr="004A2C83">
        <w:rPr>
          <w:rFonts w:ascii="Sylfaen" w:hAnsi="Sylfaen"/>
          <w:sz w:val="24"/>
          <w:szCs w:val="24"/>
        </w:rPr>
        <w:t xml:space="preserve">стоимость, налог на добавленную стоимость и общая сумма ценового </w:t>
      </w:r>
      <w:r w:rsidRPr="004A2C83">
        <w:rPr>
          <w:rFonts w:ascii="Sylfaen" w:hAnsi="Sylfaen"/>
          <w:sz w:val="24"/>
          <w:szCs w:val="24"/>
        </w:rPr>
        <w:lastRenderedPageBreak/>
        <w:t xml:space="preserve">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07C1D535"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rPr>
        <w:t xml:space="preserve"> </w:t>
      </w:r>
      <w:r w:rsidRPr="004A2C83">
        <w:rPr>
          <w:rFonts w:ascii="Sylfaen" w:hAnsi="Sylfaen"/>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4A2C83">
        <w:rPr>
          <w:rFonts w:ascii="Sylfaen" w:hAnsi="Sylfaen"/>
        </w:rPr>
        <w:t xml:space="preserve"> </w:t>
      </w:r>
      <w:r w:rsidRPr="004A2C83">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21D09D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е.</w:t>
      </w:r>
      <w:r w:rsidRPr="004A2C83">
        <w:rPr>
          <w:rFonts w:ascii="Sylfaen" w:hAnsi="Sylfaen"/>
        </w:rPr>
        <w:t xml:space="preserve"> </w:t>
      </w:r>
      <w:r w:rsidRPr="004A2C83">
        <w:rPr>
          <w:rFonts w:ascii="Sylfaen" w:hAnsi="Sylfaen"/>
          <w:sz w:val="24"/>
          <w:szCs w:val="24"/>
        </w:rPr>
        <w:t xml:space="preserve">в суммах, заполненных буквами в графах ценового предложения, </w:t>
      </w:r>
      <w:proofErr w:type="spellStart"/>
      <w:r w:rsidRPr="004A2C83">
        <w:rPr>
          <w:rFonts w:ascii="Sylfaen" w:hAnsi="Sylfaen"/>
          <w:sz w:val="24"/>
          <w:szCs w:val="24"/>
        </w:rPr>
        <w:t>лумы</w:t>
      </w:r>
      <w:proofErr w:type="spellEnd"/>
      <w:r w:rsidRPr="004A2C83">
        <w:rPr>
          <w:rFonts w:ascii="Sylfaen" w:hAnsi="Sylfaen"/>
          <w:sz w:val="24"/>
          <w:szCs w:val="24"/>
        </w:rPr>
        <w:t xml:space="preserve"> указаны в цифрах.</w:t>
      </w:r>
    </w:p>
    <w:p w14:paraId="1F0FC17F"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5.3.</w:t>
      </w:r>
      <w:r w:rsidRPr="004A2C83">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A7EDBAF" w14:textId="77777777" w:rsidR="00751025" w:rsidRPr="004A2C83" w:rsidRDefault="00751025" w:rsidP="00751025">
      <w:pPr>
        <w:pStyle w:val="23"/>
        <w:widowControl w:val="0"/>
        <w:spacing w:after="160" w:line="240" w:lineRule="auto"/>
        <w:ind w:firstLine="567"/>
        <w:rPr>
          <w:rFonts w:ascii="Sylfaen" w:hAnsi="Sylfaen"/>
          <w:sz w:val="24"/>
          <w:szCs w:val="24"/>
        </w:rPr>
      </w:pPr>
    </w:p>
    <w:p w14:paraId="2FBEAB68"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t xml:space="preserve">6. СРОК ДЕЙСТВИЯ ЗАЯВКИ, </w:t>
      </w:r>
      <w:r w:rsidRPr="004A2C83">
        <w:rPr>
          <w:rFonts w:ascii="Sylfaen" w:hAnsi="Sylfaen"/>
          <w:b/>
        </w:rPr>
        <w:br/>
        <w:t>ПОРЯДОК ВНЕСЕНИЯ ИЗМЕНЕНИЙ В ЗАЯВКИ И ИХ ОТЗЫВА</w:t>
      </w:r>
    </w:p>
    <w:p w14:paraId="40C27EA9" w14:textId="77777777" w:rsidR="00751025" w:rsidRPr="004A2C83" w:rsidRDefault="00751025" w:rsidP="00751025">
      <w:pPr>
        <w:pStyle w:val="a3"/>
        <w:widowControl w:val="0"/>
        <w:tabs>
          <w:tab w:val="left" w:pos="1134"/>
        </w:tabs>
        <w:spacing w:after="160" w:line="240" w:lineRule="auto"/>
        <w:ind w:firstLine="567"/>
        <w:rPr>
          <w:rFonts w:ascii="Sylfaen" w:hAnsi="Sylfaen"/>
          <w:i w:val="0"/>
          <w:sz w:val="24"/>
          <w:szCs w:val="24"/>
        </w:rPr>
      </w:pPr>
      <w:r w:rsidRPr="004A2C83">
        <w:rPr>
          <w:rFonts w:ascii="Sylfaen" w:hAnsi="Sylfaen"/>
          <w:i w:val="0"/>
          <w:sz w:val="24"/>
          <w:szCs w:val="24"/>
        </w:rPr>
        <w:t>6.1.</w:t>
      </w:r>
      <w:r w:rsidRPr="004A2C83">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081F6FC"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6.2.</w:t>
      </w:r>
      <w:r w:rsidRPr="004A2C83">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4ECD001" w14:textId="77777777" w:rsidR="00751025" w:rsidRPr="004A2C83" w:rsidRDefault="00751025" w:rsidP="00751025">
      <w:pPr>
        <w:widowControl w:val="0"/>
        <w:spacing w:after="160"/>
        <w:ind w:firstLine="567"/>
        <w:jc w:val="center"/>
        <w:rPr>
          <w:rFonts w:ascii="Sylfaen" w:hAnsi="Sylfaen"/>
          <w:b/>
        </w:rPr>
      </w:pPr>
    </w:p>
    <w:p w14:paraId="5BF48184"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7. ОБЕСПЕЧЕНИЕ ЗАЯВКИ </w:t>
      </w:r>
    </w:p>
    <w:p w14:paraId="4E199169" w14:textId="77777777" w:rsidR="00751025" w:rsidRPr="0021592E" w:rsidRDefault="0021592E" w:rsidP="0021592E">
      <w:pPr>
        <w:widowControl w:val="0"/>
        <w:tabs>
          <w:tab w:val="left" w:pos="1134"/>
        </w:tabs>
        <w:spacing w:after="160"/>
        <w:ind w:firstLine="567"/>
        <w:jc w:val="center"/>
        <w:rPr>
          <w:rFonts w:ascii="Sylfaen" w:hAnsi="Sylfaen" w:cs="Sylfaen"/>
          <w:color w:val="FF0000"/>
        </w:rPr>
      </w:pPr>
      <w:r w:rsidRPr="0021592E">
        <w:rPr>
          <w:rFonts w:ascii="Sylfaen" w:hAnsi="Sylfaen"/>
          <w:color w:val="FF0000"/>
        </w:rPr>
        <w:t>Не применимо</w:t>
      </w:r>
    </w:p>
    <w:p w14:paraId="45EC533E" w14:textId="77777777" w:rsidR="00751025" w:rsidRPr="004A2C83" w:rsidRDefault="00751025" w:rsidP="00751025">
      <w:pPr>
        <w:rPr>
          <w:rFonts w:ascii="Sylfaen" w:hAnsi="Sylfaen" w:cs="Sylfaen"/>
        </w:rPr>
      </w:pPr>
    </w:p>
    <w:p w14:paraId="16425328"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8.ВСКРЫТИЕ, ОЦЕНКА ЗАЯВОК И </w:t>
      </w:r>
      <w:r w:rsidRPr="004A2C83">
        <w:rPr>
          <w:rFonts w:ascii="Sylfaen" w:hAnsi="Sylfaen"/>
          <w:b/>
        </w:rPr>
        <w:br/>
        <w:t xml:space="preserve">ПОДВЕДЕНИЕ ИТОГОВ </w:t>
      </w:r>
    </w:p>
    <w:p w14:paraId="097CF303" w14:textId="23527092" w:rsidR="00751025" w:rsidRPr="004A2C83" w:rsidRDefault="00751025" w:rsidP="00751025">
      <w:pPr>
        <w:pStyle w:val="23"/>
        <w:widowControl w:val="0"/>
        <w:tabs>
          <w:tab w:val="left" w:pos="1134"/>
        </w:tabs>
        <w:spacing w:after="160" w:line="240" w:lineRule="auto"/>
        <w:ind w:firstLine="567"/>
        <w:rPr>
          <w:rFonts w:ascii="Sylfaen" w:hAnsi="Sylfaen" w:cs="Tahoma"/>
          <w:sz w:val="24"/>
          <w:szCs w:val="24"/>
        </w:rPr>
      </w:pPr>
      <w:r w:rsidRPr="004A2C83">
        <w:rPr>
          <w:rFonts w:ascii="Sylfaen" w:hAnsi="Sylfaen"/>
          <w:sz w:val="24"/>
          <w:szCs w:val="24"/>
        </w:rPr>
        <w:t>8.1.</w:t>
      </w:r>
      <w:r w:rsidRPr="004A2C83">
        <w:rPr>
          <w:rFonts w:ascii="Sylfaen" w:hAnsi="Sylfaen"/>
          <w:sz w:val="24"/>
          <w:szCs w:val="24"/>
        </w:rPr>
        <w:tab/>
      </w:r>
      <w:r w:rsidR="0009736A">
        <w:rPr>
          <w:rFonts w:ascii="Sylfaen" w:hAnsi="Sylfaen"/>
          <w:sz w:val="24"/>
          <w:szCs w:val="24"/>
        </w:rPr>
        <w:t>Вскрытие заявок произойдет на ''7</w:t>
      </w:r>
      <w:r w:rsidRPr="004A2C83">
        <w:rPr>
          <w:rFonts w:ascii="Sylfaen" w:hAnsi="Sylfaen"/>
          <w:sz w:val="24"/>
          <w:szCs w:val="24"/>
        </w:rPr>
        <w:t>"-ый день в "</w:t>
      </w:r>
      <w:r w:rsidR="00547C6D">
        <w:rPr>
          <w:rFonts w:ascii="Sylfaen" w:hAnsi="Sylfaen"/>
          <w:sz w:val="24"/>
          <w:szCs w:val="24"/>
        </w:rPr>
        <w:t>09:30</w:t>
      </w:r>
      <w:r w:rsidRPr="004A2C83">
        <w:rPr>
          <w:rFonts w:ascii="Sylfaen" w:hAnsi="Sylfaen"/>
          <w:sz w:val="24"/>
          <w:szCs w:val="24"/>
        </w:rPr>
        <w:t xml:space="preserve">" со дня опубликования в бюллетене объявления и приглашения на настоящую процедуру. </w:t>
      </w:r>
    </w:p>
    <w:p w14:paraId="19836686"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На заседании по вскрытию и оценке заявок:</w:t>
      </w:r>
    </w:p>
    <w:p w14:paraId="6100F181"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w:t>
      </w:r>
      <w:r w:rsidRPr="004A2C83">
        <w:rPr>
          <w:rFonts w:ascii="Sylfaen" w:hAnsi="Sylfaen"/>
        </w:rPr>
        <w:lastRenderedPageBreak/>
        <w:t>представленную прописью запись;</w:t>
      </w:r>
    </w:p>
    <w:p w14:paraId="7C3DBEF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D5345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947048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r>
      <w:r w:rsidRPr="004A2C83">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A2C83">
        <w:rPr>
          <w:rFonts w:ascii="Sylfaen" w:hAnsi="Sylfaen"/>
        </w:rPr>
        <w:t xml:space="preserve"> реквизитам;</w:t>
      </w:r>
    </w:p>
    <w:p w14:paraId="34860E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5F1D0D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 xml:space="preserve">Заявки оцениваются в порядке, установленном настоящим приглашением. </w:t>
      </w:r>
    </w:p>
    <w:p w14:paraId="78E4CAAC"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Если количество лотов в процедуре закупок не превышает </w:t>
      </w:r>
      <w:proofErr w:type="spellStart"/>
      <w:r w:rsidRPr="004A2C83">
        <w:rPr>
          <w:rFonts w:ascii="Sylfaen" w:hAnsi="Sylfaen"/>
        </w:rPr>
        <w:t>семдесять</w:t>
      </w:r>
      <w:proofErr w:type="spellEnd"/>
      <w:r w:rsidRPr="004A2C83">
        <w:rPr>
          <w:rFonts w:ascii="Sylfaen" w:hAnsi="Sylfaen"/>
        </w:rPr>
        <w:t xml:space="preserve">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7C402623"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14:paraId="4403FE15"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8.3.</w:t>
      </w:r>
      <w:r w:rsidRPr="004A2C83">
        <w:rPr>
          <w:rFonts w:ascii="Sylfaen" w:hAnsi="Sylfaen"/>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68373EB9"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8.4.</w:t>
      </w:r>
      <w:r w:rsidRPr="004A2C83">
        <w:rPr>
          <w:rFonts w:ascii="Sylfaen" w:hAnsi="Sylfaen"/>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sidRPr="004A2C83">
        <w:rPr>
          <w:rStyle w:val="af6"/>
          <w:rFonts w:ascii="Sylfaen" w:hAnsi="Sylfaen"/>
          <w:i w:val="0"/>
          <w:sz w:val="24"/>
          <w:szCs w:val="24"/>
        </w:rPr>
        <w:footnoteReference w:customMarkFollows="1" w:id="6"/>
        <w:t>10</w:t>
      </w:r>
      <w:r w:rsidRPr="004A2C83">
        <w:rPr>
          <w:rFonts w:ascii="Sylfaen" w:hAnsi="Sylfaen"/>
          <w:i w:val="0"/>
          <w:sz w:val="24"/>
          <w:szCs w:val="24"/>
        </w:rPr>
        <w:t>.</w:t>
      </w:r>
    </w:p>
    <w:p w14:paraId="2A6E29E8"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8.5.</w:t>
      </w:r>
      <w:r w:rsidRPr="004A2C83">
        <w:rPr>
          <w:rFonts w:ascii="Sylfaen" w:hAnsi="Sylfaen"/>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p>
    <w:p w14:paraId="5F4A75EE"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lastRenderedPageBreak/>
        <w:t>При равенстве предложенных наименьших цен:</w:t>
      </w:r>
    </w:p>
    <w:p w14:paraId="469B24B2"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t xml:space="preserve">для определения отобранного и непризнанных таковыми участников, на </w:t>
      </w:r>
      <w:proofErr w:type="spellStart"/>
      <w:r w:rsidRPr="004A2C83">
        <w:rPr>
          <w:rFonts w:ascii="Sylfaen" w:hAnsi="Sylfaen"/>
          <w:sz w:val="24"/>
          <w:szCs w:val="24"/>
        </w:rPr>
        <w:t>заседаниии</w:t>
      </w:r>
      <w:proofErr w:type="spellEnd"/>
      <w:r w:rsidRPr="004A2C83">
        <w:rPr>
          <w:rFonts w:ascii="Sylfaen" w:hAnsi="Sylfaen"/>
          <w:sz w:val="24"/>
          <w:szCs w:val="24"/>
        </w:rPr>
        <w:t xml:space="preserve">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48DB9675"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2B27DF85"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в.</w:t>
      </w:r>
      <w:r w:rsidRPr="004A2C83">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14:paraId="33B6C31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г.</w:t>
      </w:r>
      <w:r w:rsidRPr="004A2C83">
        <w:rPr>
          <w:rFonts w:ascii="Sylfaen" w:hAnsi="Sylfaen"/>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05661D2D"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979EB17"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4A2C83">
        <w:rPr>
          <w:rFonts w:ascii="Sylfaen" w:hAnsi="Sylfaen"/>
          <w:sz w:val="24"/>
          <w:szCs w:val="24"/>
        </w:rPr>
        <w:t>предусмотрения</w:t>
      </w:r>
      <w:proofErr w:type="spellEnd"/>
      <w:r w:rsidRPr="004A2C83">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4A2C83">
        <w:rPr>
          <w:rFonts w:ascii="Sylfaen" w:hAnsi="Sylfaen"/>
        </w:rPr>
        <w:t xml:space="preserve"> </w:t>
      </w:r>
      <w:r w:rsidRPr="004A2C83">
        <w:rPr>
          <w:rFonts w:ascii="Sylfaen" w:hAnsi="Sylfaen"/>
          <w:sz w:val="24"/>
          <w:szCs w:val="24"/>
        </w:rPr>
        <w:t xml:space="preserve">При этом соглашение заключается в течение пятнадцати рабочих дней, следующих за </w:t>
      </w:r>
      <w:proofErr w:type="spellStart"/>
      <w:r w:rsidRPr="004A2C83">
        <w:rPr>
          <w:rFonts w:ascii="Sylfaen" w:hAnsi="Sylfaen"/>
          <w:sz w:val="24"/>
          <w:szCs w:val="24"/>
        </w:rPr>
        <w:t>предусматриванием</w:t>
      </w:r>
      <w:proofErr w:type="spellEnd"/>
      <w:r w:rsidRPr="004A2C83">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A2C83">
        <w:rPr>
          <w:rFonts w:ascii="Sylfaen" w:hAnsi="Sylfaen"/>
        </w:rPr>
        <w:t xml:space="preserve"> </w:t>
      </w:r>
      <w:r w:rsidRPr="004A2C83">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A2C83">
        <w:rPr>
          <w:rFonts w:ascii="Sylfaen" w:hAnsi="Sylfaen"/>
        </w:rPr>
        <w:t xml:space="preserve"> </w:t>
      </w:r>
      <w:r w:rsidRPr="004A2C83">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153C9D7C"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72668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4A2C83">
        <w:rPr>
          <w:rFonts w:ascii="Sylfaen" w:hAnsi="Sylfaen"/>
        </w:rPr>
        <w:lastRenderedPageBreak/>
        <w:t>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4A2C83">
        <w:rPr>
          <w:rFonts w:ascii="Sylfaen" w:hAnsi="Sylfaen" w:cs="Courier New"/>
          <w:lang w:val="en-US"/>
        </w:rPr>
        <w:t> </w:t>
      </w:r>
      <w:r w:rsidRPr="004A2C83">
        <w:rPr>
          <w:rFonts w:ascii="Sylfaen" w:hAnsi="Sylfaen"/>
        </w:rPr>
        <w:t>препятствуя нормальному функционированию комиссии.</w:t>
      </w:r>
    </w:p>
    <w:p w14:paraId="2CD32F24"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8.8.</w:t>
      </w:r>
      <w:r w:rsidRPr="004A2C83">
        <w:rPr>
          <w:rFonts w:ascii="Sylfaen" w:hAnsi="Sylfaen"/>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sidRPr="004A2C83">
        <w:rPr>
          <w:rFonts w:ascii="Sylfaen" w:hAnsi="Sylfaen"/>
        </w:rPr>
        <w:t xml:space="preserve">в электронной форме </w:t>
      </w:r>
      <w:r w:rsidRPr="004A2C83">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CC44E79"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14:paraId="52033BFE"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8.9.</w:t>
      </w:r>
      <w:r w:rsidRPr="004A2C83">
        <w:rPr>
          <w:rFonts w:ascii="Sylfaen" w:hAnsi="Sylfaen"/>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121566A"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8.10.</w:t>
      </w:r>
      <w:r w:rsidRPr="004A2C83">
        <w:rPr>
          <w:rFonts w:ascii="Sylfaen" w:hAnsi="Sylfaen"/>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A2C83" w:rsidDel="00A5199D">
        <w:rPr>
          <w:rFonts w:ascii="Sylfaen" w:hAnsi="Sylfaen"/>
          <w:sz w:val="24"/>
          <w:szCs w:val="24"/>
        </w:rPr>
        <w:t xml:space="preserve"> </w:t>
      </w:r>
      <w:r w:rsidRPr="004A2C83">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FD03DD"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8.11.</w:t>
      </w:r>
      <w:r w:rsidRPr="004A2C83">
        <w:rPr>
          <w:rFonts w:ascii="Sylfaen" w:hAnsi="Sylfaen"/>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438A0994"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8.12.</w:t>
      </w:r>
      <w:r w:rsidRPr="004A2C83">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219E59DE"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1)</w:t>
      </w:r>
      <w:r w:rsidRPr="004A2C83">
        <w:rPr>
          <w:rFonts w:ascii="Sylfaen" w:hAnsi="Sylfaen"/>
          <w:sz w:val="24"/>
          <w:szCs w:val="24"/>
        </w:rPr>
        <w:tab/>
        <w:t>опубликовывает в бюллетене воспроизведенный (отсканированный) с</w:t>
      </w:r>
      <w:r w:rsidRPr="004A2C83">
        <w:rPr>
          <w:rFonts w:ascii="Sylfaen" w:hAnsi="Sylfaen" w:cs="Courier New"/>
          <w:sz w:val="24"/>
          <w:szCs w:val="24"/>
          <w:lang w:val="en-US"/>
        </w:rPr>
        <w:t> </w:t>
      </w:r>
      <w:r w:rsidRPr="004A2C83">
        <w:rPr>
          <w:rFonts w:ascii="Sylfaen" w:hAnsi="Sylfaen"/>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4A2C83">
        <w:rPr>
          <w:rFonts w:ascii="Sylfaen" w:hAnsi="Sylfaen"/>
        </w:rPr>
        <w:t xml:space="preserve"> </w:t>
      </w:r>
      <w:r w:rsidRPr="004A2C83">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52EA7117"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 xml:space="preserve">опубликовывает в бюллетене воспроизведенные (отсканированные) </w:t>
      </w:r>
      <w:r w:rsidRPr="004A2C83">
        <w:rPr>
          <w:rFonts w:ascii="Sylfaen" w:hAnsi="Sylfaen"/>
          <w:sz w:val="24"/>
          <w:szCs w:val="24"/>
        </w:rPr>
        <w:lastRenderedPageBreak/>
        <w:t>с</w:t>
      </w:r>
      <w:r w:rsidRPr="004A2C83">
        <w:rPr>
          <w:rFonts w:ascii="Sylfaen" w:hAnsi="Sylfaen" w:cs="Courier New"/>
          <w:sz w:val="24"/>
          <w:szCs w:val="24"/>
          <w:lang w:val="en-US"/>
        </w:rPr>
        <w:t> </w:t>
      </w:r>
      <w:r w:rsidRPr="004A2C83">
        <w:rPr>
          <w:rFonts w:ascii="Sylfaen" w:hAnsi="Sylfaen"/>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701583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w:t>
      </w:r>
      <w:r w:rsidRPr="004A2C83">
        <w:rPr>
          <w:rFonts w:ascii="Sylfaen" w:hAnsi="Sylfaen"/>
          <w:lang w:val="hy-AM"/>
        </w:rPr>
        <w:t>1</w:t>
      </w:r>
      <w:r w:rsidRPr="004A2C83">
        <w:rPr>
          <w:rFonts w:ascii="Sylfaen" w:hAnsi="Sylfaen"/>
        </w:rPr>
        <w:t>3.</w:t>
      </w:r>
      <w:r w:rsidRPr="004A2C83">
        <w:rPr>
          <w:rFonts w:ascii="Sylfaen" w:hAnsi="Sylfaen"/>
        </w:rPr>
        <w:tab/>
        <w:t xml:space="preserve">В случае выявления </w:t>
      </w:r>
      <w:r w:rsidRPr="004A2C83">
        <w:rPr>
          <w:rFonts w:ascii="Sylfaen" w:hAnsi="Sylfaen"/>
          <w:color w:val="000000" w:themeColor="text1"/>
        </w:rPr>
        <w:t xml:space="preserve">оснований, предусмотренных пунктом 6 части 1 статьи 6 Закона, </w:t>
      </w:r>
      <w:r w:rsidRPr="004A2C83">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9A24684" w14:textId="77777777" w:rsidR="00751025" w:rsidRPr="004A2C83" w:rsidRDefault="00751025" w:rsidP="00751025">
      <w:pPr>
        <w:widowControl w:val="0"/>
        <w:tabs>
          <w:tab w:val="left" w:pos="1276"/>
        </w:tabs>
        <w:rPr>
          <w:rFonts w:ascii="Sylfaen" w:hAnsi="Sylfaen"/>
        </w:rPr>
      </w:pPr>
      <w:r w:rsidRPr="004A2C83">
        <w:rPr>
          <w:rFonts w:ascii="Sylfaen" w:hAnsi="Sylfaen"/>
        </w:rPr>
        <w:t>Если:</w:t>
      </w:r>
    </w:p>
    <w:p w14:paraId="41781E8E"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38F6F1"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sidRPr="004A2C83">
        <w:rPr>
          <w:rFonts w:ascii="Sylfaen" w:hAnsi="Sylfaen"/>
        </w:rPr>
        <w:t>сорокодневного</w:t>
      </w:r>
      <w:proofErr w:type="spellEnd"/>
      <w:r w:rsidRPr="004A2C83">
        <w:rPr>
          <w:rFonts w:ascii="Sylfaen" w:hAnsi="Sylfaen"/>
        </w:rPr>
        <w:t xml:space="preserve"> срока</w:t>
      </w:r>
      <w:r w:rsidRPr="004A2C83" w:rsidDel="00F97C74">
        <w:rPr>
          <w:rFonts w:ascii="Sylfaen" w:hAnsi="Sylfaen"/>
        </w:rPr>
        <w:t xml:space="preserve"> </w:t>
      </w:r>
      <w:r w:rsidRPr="004A2C83">
        <w:rPr>
          <w:rFonts w:ascii="Sylfaen" w:hAnsi="Sylfaen"/>
        </w:rPr>
        <w:t>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7C664EB8" w14:textId="77777777" w:rsidR="00751025" w:rsidRPr="004A2C83" w:rsidRDefault="00751025" w:rsidP="00751025">
      <w:pPr>
        <w:widowControl w:val="0"/>
        <w:tabs>
          <w:tab w:val="left" w:pos="1134"/>
        </w:tabs>
        <w:ind w:left="-360"/>
        <w:jc w:val="both"/>
        <w:rPr>
          <w:rFonts w:ascii="Sylfaen" w:hAnsi="Sylfaen"/>
        </w:rPr>
      </w:pPr>
      <w:r w:rsidRPr="004A2C83">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w:t>
      </w:r>
      <w:r w:rsidRPr="004A2C83">
        <w:rPr>
          <w:rFonts w:ascii="Sylfaen" w:hAnsi="Sylfaen" w:cs="Sylfaen"/>
        </w:rPr>
        <w:lastRenderedPageBreak/>
        <w:t>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BE6DA82" w14:textId="77777777" w:rsidR="00751025" w:rsidRPr="004A2C83" w:rsidRDefault="00751025" w:rsidP="00751025">
      <w:pPr>
        <w:widowControl w:val="0"/>
        <w:ind w:left="284"/>
        <w:contextualSpacing/>
        <w:jc w:val="both"/>
        <w:rPr>
          <w:rFonts w:ascii="Sylfaen" w:hAnsi="Sylfaen"/>
        </w:rPr>
      </w:pPr>
    </w:p>
    <w:p w14:paraId="62599C3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2CA0474" w14:textId="77777777" w:rsidR="00751025" w:rsidRPr="004A2C83" w:rsidRDefault="00751025" w:rsidP="00751025">
      <w:pPr>
        <w:pStyle w:val="norm"/>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Pr="004A2C83">
        <w:rPr>
          <w:rFonts w:ascii="Sylfaen" w:hAnsi="Sylfaen"/>
        </w:rPr>
        <w:t xml:space="preserve"> </w:t>
      </w:r>
      <w:r w:rsidRPr="004A2C83">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B19AB43" w14:textId="77777777" w:rsidR="00751025" w:rsidRPr="004A2C83" w:rsidRDefault="00751025" w:rsidP="00751025">
      <w:pPr>
        <w:pStyle w:val="23"/>
        <w:widowControl w:val="0"/>
        <w:tabs>
          <w:tab w:val="left" w:pos="1276"/>
        </w:tabs>
        <w:spacing w:after="160" w:line="240" w:lineRule="auto"/>
        <w:ind w:firstLine="567"/>
        <w:rPr>
          <w:rFonts w:ascii="Sylfaen" w:hAnsi="Sylfaen" w:cs="Sylfaen"/>
          <w:spacing w:val="-4"/>
          <w:sz w:val="24"/>
          <w:szCs w:val="24"/>
        </w:rPr>
      </w:pPr>
      <w:r w:rsidRPr="004A2C83">
        <w:rPr>
          <w:rFonts w:ascii="Sylfaen" w:hAnsi="Sylfaen"/>
          <w:sz w:val="24"/>
          <w:szCs w:val="24"/>
        </w:rPr>
        <w:t>8.16.</w:t>
      </w:r>
      <w:r w:rsidRPr="004A2C83">
        <w:rPr>
          <w:rFonts w:ascii="Sylfaen" w:hAnsi="Sylfaen"/>
          <w:sz w:val="24"/>
          <w:szCs w:val="24"/>
        </w:rPr>
        <w:tab/>
      </w:r>
      <w:r w:rsidRPr="004A2C83">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2CBEA00" w14:textId="77777777" w:rsidR="00751025" w:rsidRPr="004A2C83" w:rsidRDefault="00751025" w:rsidP="00751025">
      <w:pPr>
        <w:widowControl w:val="0"/>
        <w:tabs>
          <w:tab w:val="left" w:pos="1276"/>
        </w:tabs>
        <w:spacing w:after="160"/>
        <w:ind w:firstLine="567"/>
        <w:contextualSpacing/>
        <w:jc w:val="both"/>
        <w:rPr>
          <w:rFonts w:ascii="Sylfaen" w:hAnsi="Sylfaen"/>
          <w:spacing w:val="-4"/>
        </w:rPr>
      </w:pPr>
      <w:r w:rsidRPr="004A2C83">
        <w:rPr>
          <w:rFonts w:ascii="Sylfaen" w:hAnsi="Sylfaen"/>
          <w:spacing w:val="-4"/>
        </w:rPr>
        <w:t>8.17.</w:t>
      </w:r>
      <w:r w:rsidRPr="004A2C83">
        <w:rPr>
          <w:rFonts w:ascii="Sylfaen" w:hAnsi="Sylfaen"/>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3DCF8D6" w14:textId="77777777" w:rsidR="00751025" w:rsidRPr="004A2C83" w:rsidRDefault="00751025" w:rsidP="00751025">
      <w:pPr>
        <w:widowControl w:val="0"/>
        <w:spacing w:after="160"/>
        <w:ind w:firstLine="567"/>
        <w:contextualSpacing/>
        <w:jc w:val="both"/>
        <w:rPr>
          <w:rFonts w:ascii="Sylfaen" w:hAnsi="Sylfaen"/>
          <w:spacing w:val="-4"/>
        </w:rPr>
      </w:pPr>
      <w:r w:rsidRPr="004A2C83">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4306BB"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w:t>
      </w:r>
      <w:r w:rsidRPr="004A2C83">
        <w:rPr>
          <w:rFonts w:ascii="Sylfaen" w:hAnsi="Sylfaen"/>
          <w:sz w:val="24"/>
          <w:szCs w:val="24"/>
          <w:lang w:val="hy-AM"/>
        </w:rPr>
        <w:t>1</w:t>
      </w:r>
      <w:r w:rsidRPr="004A2C83">
        <w:rPr>
          <w:rFonts w:ascii="Sylfaen" w:hAnsi="Sylfaen"/>
          <w:sz w:val="24"/>
          <w:szCs w:val="24"/>
        </w:rPr>
        <w:t>8.</w:t>
      </w:r>
      <w:r w:rsidRPr="004A2C83">
        <w:rPr>
          <w:rFonts w:ascii="Sylfaen" w:hAnsi="Sylfaen"/>
          <w:sz w:val="24"/>
          <w:szCs w:val="24"/>
        </w:rPr>
        <w:tab/>
        <w:t>Оценка заявок и определение отобранного участника осуществляются по отдельным лотам</w:t>
      </w:r>
      <w:r w:rsidRPr="004A2C83">
        <w:rPr>
          <w:rStyle w:val="af6"/>
          <w:rFonts w:ascii="Sylfaen" w:hAnsi="Sylfaen"/>
          <w:sz w:val="24"/>
          <w:szCs w:val="24"/>
        </w:rPr>
        <w:footnoteReference w:customMarkFollows="1" w:id="7"/>
        <w:t>11</w:t>
      </w:r>
      <w:r w:rsidRPr="004A2C83">
        <w:rPr>
          <w:rFonts w:ascii="Sylfaen" w:hAnsi="Sylfaen"/>
          <w:sz w:val="24"/>
          <w:szCs w:val="24"/>
        </w:rPr>
        <w:t xml:space="preserve">. </w:t>
      </w:r>
    </w:p>
    <w:p w14:paraId="1965F75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8.19.</w:t>
      </w:r>
      <w:r w:rsidRPr="004A2C83">
        <w:rPr>
          <w:rFonts w:ascii="Sylfaen" w:hAnsi="Sylfaen"/>
        </w:rPr>
        <w:tab/>
        <w:t>В случае если отобранный участник не заключает (отказывается</w:t>
      </w:r>
      <w:r w:rsidRPr="004A2C83">
        <w:rPr>
          <w:rFonts w:ascii="Sylfaen" w:hAnsi="Sylfaen" w:cs="Courier New"/>
          <w:lang w:val="en-US"/>
        </w:rPr>
        <w:t> </w:t>
      </w:r>
      <w:r w:rsidRPr="004A2C83">
        <w:rPr>
          <w:rFonts w:ascii="Sylfaen" w:hAnsi="Sylfaen"/>
        </w:rPr>
        <w:t xml:space="preserve">заключать) договор или лишается права на заключение договора, решением комиссии отобранным  участником </w:t>
      </w:r>
      <w:r w:rsidRPr="004A2C83">
        <w:rPr>
          <w:rFonts w:ascii="Sylfaen" w:hAnsi="Sylfaen"/>
          <w:lang w:val="hy-AM"/>
        </w:rPr>
        <w:t xml:space="preserve"> </w:t>
      </w:r>
      <w:r w:rsidRPr="004A2C83">
        <w:rPr>
          <w:rFonts w:ascii="Sylfaen" w:hAnsi="Sylfaen"/>
        </w:rPr>
        <w:t>признается участник занявший следующее место</w:t>
      </w:r>
      <w:r w:rsidRPr="004A2C83">
        <w:rPr>
          <w:rFonts w:ascii="Sylfaen" w:hAnsi="Sylfaen"/>
          <w:lang w:val="hy-AM"/>
        </w:rPr>
        <w:t xml:space="preserve"> </w:t>
      </w:r>
      <w:r w:rsidRPr="004A2C83">
        <w:rPr>
          <w:rFonts w:ascii="Sylfaen" w:hAnsi="Sylfaen"/>
        </w:rPr>
        <w:t>с применением процедуры, установленной пунктами 8.12-8.18 части 1 настоящего Приглашения.</w:t>
      </w:r>
    </w:p>
    <w:p w14:paraId="77CFBD44"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8.20.</w:t>
      </w:r>
      <w:r w:rsidRPr="004A2C83">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79CDE06"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4A2C83">
        <w:rPr>
          <w:rFonts w:ascii="Sylfaen" w:hAnsi="Sylfaen"/>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FE83FD"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8.21.</w:t>
      </w:r>
      <w:r w:rsidRPr="004A2C83">
        <w:rPr>
          <w:rFonts w:ascii="Sylfaen" w:hAnsi="Sylfaen"/>
          <w:sz w:val="24"/>
          <w:szCs w:val="24"/>
        </w:rPr>
        <w:tab/>
        <w:t>С целью применения пункта 8.20. части 1 настоящего приглашения может быть созвано внеочередное заседание комиссии.</w:t>
      </w:r>
    </w:p>
    <w:p w14:paraId="5A1A6BD5"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pacing w:val="-6"/>
          <w:sz w:val="24"/>
          <w:szCs w:val="24"/>
        </w:rPr>
        <w:t>8.22.</w:t>
      </w:r>
      <w:r w:rsidRPr="004A2C83">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2C83">
        <w:rPr>
          <w:rFonts w:ascii="Sylfaen" w:hAnsi="Sylfaen"/>
          <w:sz w:val="24"/>
          <w:szCs w:val="24"/>
        </w:rPr>
        <w:t xml:space="preserve"> Решение о</w:t>
      </w:r>
      <w:r w:rsidRPr="004A2C83">
        <w:rPr>
          <w:rFonts w:ascii="Sylfaen" w:hAnsi="Sylfaen" w:cs="Courier New"/>
          <w:sz w:val="24"/>
          <w:szCs w:val="24"/>
          <w:lang w:val="en-US"/>
        </w:rPr>
        <w:t> </w:t>
      </w:r>
      <w:r w:rsidRPr="004A2C83">
        <w:rPr>
          <w:rFonts w:ascii="Sylfaen" w:hAnsi="Sylfaen"/>
          <w:sz w:val="24"/>
          <w:szCs w:val="24"/>
        </w:rPr>
        <w:t>заключении договора содержит краткую информацию об оценке заявок, о</w:t>
      </w:r>
      <w:r w:rsidRPr="004A2C83">
        <w:rPr>
          <w:rFonts w:ascii="Sylfaen" w:hAnsi="Sylfaen" w:cs="Courier New"/>
          <w:sz w:val="24"/>
          <w:szCs w:val="24"/>
          <w:lang w:val="en-US"/>
        </w:rPr>
        <w:t> </w:t>
      </w:r>
      <w:r w:rsidRPr="004A2C83">
        <w:rPr>
          <w:rFonts w:ascii="Sylfaen" w:hAnsi="Sylfaen"/>
          <w:sz w:val="24"/>
          <w:szCs w:val="24"/>
        </w:rPr>
        <w:t>причинах, обосновывающих выбор отобранного участника, и объявление о</w:t>
      </w:r>
      <w:r w:rsidRPr="004A2C83">
        <w:rPr>
          <w:rFonts w:ascii="Sylfaen" w:hAnsi="Sylfaen" w:cs="Courier New"/>
          <w:sz w:val="24"/>
          <w:szCs w:val="24"/>
          <w:lang w:val="en-US"/>
        </w:rPr>
        <w:t> </w:t>
      </w:r>
      <w:r w:rsidRPr="004A2C83">
        <w:rPr>
          <w:rFonts w:ascii="Sylfaen" w:hAnsi="Sylfaen"/>
          <w:sz w:val="24"/>
          <w:szCs w:val="24"/>
        </w:rPr>
        <w:t>периоде ожидания.</w:t>
      </w:r>
    </w:p>
    <w:p w14:paraId="42A7ABF0"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57BDCB2" w14:textId="77777777" w:rsidR="00751025" w:rsidRPr="004A2C83" w:rsidRDefault="00751025" w:rsidP="00751025">
      <w:pPr>
        <w:pStyle w:val="23"/>
        <w:widowControl w:val="0"/>
        <w:spacing w:after="160" w:line="240" w:lineRule="auto"/>
        <w:ind w:left="284" w:firstLine="567"/>
        <w:contextualSpacing/>
        <w:rPr>
          <w:rFonts w:ascii="Sylfaen" w:hAnsi="Sylfaen"/>
          <w:sz w:val="24"/>
          <w:szCs w:val="24"/>
        </w:rPr>
      </w:pPr>
      <w:r w:rsidRPr="004A2C83">
        <w:rPr>
          <w:rFonts w:ascii="Sylfaen" w:hAnsi="Sylfaen"/>
          <w:sz w:val="24"/>
          <w:szCs w:val="24"/>
        </w:rPr>
        <w:t>Период ожидания в случае н</w:t>
      </w:r>
      <w:r w:rsidR="00EB7EFF">
        <w:rPr>
          <w:rFonts w:ascii="Sylfaen" w:hAnsi="Sylfaen"/>
          <w:sz w:val="24"/>
          <w:szCs w:val="24"/>
        </w:rPr>
        <w:t>астоящей процедуры составляет "10</w:t>
      </w:r>
      <w:r w:rsidRPr="004A2C83">
        <w:rPr>
          <w:rFonts w:ascii="Sylfaen" w:hAnsi="Sylfaen"/>
          <w:sz w:val="24"/>
          <w:szCs w:val="24"/>
        </w:rPr>
        <w:t>" календарных дней. Период ожидания:</w:t>
      </w:r>
    </w:p>
    <w:p w14:paraId="6BCE6F94" w14:textId="77777777" w:rsidR="00751025" w:rsidRPr="004A2C83" w:rsidRDefault="00751025" w:rsidP="00751025">
      <w:pPr>
        <w:pStyle w:val="23"/>
        <w:widowControl w:val="0"/>
        <w:numPr>
          <w:ilvl w:val="0"/>
          <w:numId w:val="31"/>
        </w:numPr>
        <w:spacing w:after="160" w:line="240" w:lineRule="auto"/>
        <w:ind w:left="284" w:hanging="426"/>
        <w:contextualSpacing/>
        <w:rPr>
          <w:rFonts w:ascii="Sylfaen" w:hAnsi="Sylfaen"/>
          <w:i/>
          <w:sz w:val="24"/>
          <w:szCs w:val="24"/>
        </w:rPr>
      </w:pPr>
      <w:r w:rsidRPr="004A2C83">
        <w:rPr>
          <w:rFonts w:ascii="Sylfaen" w:hAnsi="Sylfaen"/>
          <w:sz w:val="24"/>
          <w:szCs w:val="24"/>
        </w:rPr>
        <w:t>не применим, если заявку подал только один участник, с которым заключается договор;</w:t>
      </w:r>
    </w:p>
    <w:p w14:paraId="699B7594" w14:textId="77777777" w:rsidR="00751025" w:rsidRPr="004A2C83" w:rsidRDefault="00751025" w:rsidP="00751025">
      <w:pPr>
        <w:pStyle w:val="norm"/>
        <w:widowControl w:val="0"/>
        <w:numPr>
          <w:ilvl w:val="0"/>
          <w:numId w:val="31"/>
        </w:numPr>
        <w:spacing w:line="240" w:lineRule="auto"/>
        <w:ind w:left="284"/>
        <w:contextualSpacing/>
        <w:rPr>
          <w:rFonts w:ascii="Sylfaen" w:hAnsi="Sylfaen"/>
          <w:sz w:val="24"/>
          <w:szCs w:val="24"/>
        </w:rPr>
      </w:pPr>
      <w:r w:rsidRPr="004A2C83">
        <w:rPr>
          <w:rFonts w:ascii="Sylfaen" w:hAnsi="Sylfaen"/>
          <w:sz w:val="24"/>
          <w:szCs w:val="24"/>
        </w:rPr>
        <w:t>применим также в том случае, когда заявку подал только один участник и она была</w:t>
      </w:r>
      <w:r w:rsidRPr="004A2C83">
        <w:rPr>
          <w:rFonts w:ascii="Sylfaen" w:hAnsi="Sylfaen"/>
          <w:szCs w:val="22"/>
        </w:rPr>
        <w:t xml:space="preserve"> </w:t>
      </w:r>
      <w:r w:rsidRPr="004A2C83">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BFA8F80" w14:textId="77777777" w:rsidR="00751025" w:rsidRPr="004A2C83" w:rsidRDefault="00751025" w:rsidP="00751025">
      <w:pPr>
        <w:pStyle w:val="norm"/>
        <w:widowControl w:val="0"/>
        <w:tabs>
          <w:tab w:val="left" w:pos="1276"/>
        </w:tabs>
        <w:spacing w:line="240" w:lineRule="auto"/>
        <w:ind w:left="284" w:firstLine="0"/>
        <w:contextualSpacing/>
        <w:rPr>
          <w:rFonts w:ascii="Sylfaen" w:hAnsi="Sylfaen"/>
          <w:sz w:val="24"/>
          <w:szCs w:val="24"/>
        </w:rPr>
      </w:pPr>
    </w:p>
    <w:p w14:paraId="265FE816" w14:textId="77777777" w:rsidR="00751025" w:rsidRPr="004A2C83" w:rsidRDefault="00751025" w:rsidP="00751025">
      <w:pPr>
        <w:pStyle w:val="norm"/>
        <w:widowControl w:val="0"/>
        <w:tabs>
          <w:tab w:val="left" w:pos="1276"/>
        </w:tabs>
        <w:spacing w:line="240" w:lineRule="auto"/>
        <w:ind w:firstLine="0"/>
        <w:contextualSpacing/>
        <w:rPr>
          <w:rFonts w:ascii="Sylfaen" w:hAnsi="Sylfaen"/>
          <w:sz w:val="24"/>
          <w:szCs w:val="24"/>
        </w:rPr>
      </w:pPr>
      <w:r w:rsidRPr="004A2C83">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8574B84" w14:textId="77777777" w:rsidR="00751025" w:rsidRPr="004A2C83" w:rsidRDefault="00751025" w:rsidP="00751025">
      <w:pPr>
        <w:rPr>
          <w:rFonts w:ascii="Sylfaen" w:hAnsi="Sylfaen"/>
          <w:b/>
        </w:rPr>
      </w:pPr>
      <w:r w:rsidRPr="004A2C83">
        <w:rPr>
          <w:rFonts w:ascii="Sylfaen" w:hAnsi="Sylfaen"/>
          <w:b/>
        </w:rPr>
        <w:br w:type="page"/>
      </w:r>
    </w:p>
    <w:p w14:paraId="57F8D148"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lastRenderedPageBreak/>
        <w:t xml:space="preserve">9. ЗАКЛЮЧЕНИЕ ДОГОВОРА </w:t>
      </w:r>
    </w:p>
    <w:p w14:paraId="7F81982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9.1.</w:t>
      </w:r>
      <w:r w:rsidRPr="004A2C83">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9B84BE5"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9.2.</w:t>
      </w:r>
      <w:r w:rsidRPr="004A2C83">
        <w:rPr>
          <w:rFonts w:ascii="Sylfaen" w:hAnsi="Sylfaen"/>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E445DB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9.3.</w:t>
      </w:r>
      <w:r w:rsidRPr="004A2C83">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FCD1BCA" w14:textId="77777777" w:rsidR="00751025" w:rsidRPr="004A2C83" w:rsidRDefault="00751025" w:rsidP="00751025">
      <w:pPr>
        <w:widowControl w:val="0"/>
        <w:tabs>
          <w:tab w:val="left" w:pos="1134"/>
        </w:tabs>
        <w:spacing w:after="160"/>
        <w:ind w:firstLine="567"/>
        <w:jc w:val="both"/>
        <w:rPr>
          <w:rFonts w:ascii="Sylfaen" w:hAnsi="Sylfaen"/>
          <w:color w:val="000000" w:themeColor="text1"/>
        </w:rPr>
      </w:pPr>
      <w:r w:rsidRPr="004A2C83">
        <w:rPr>
          <w:rFonts w:ascii="Sylfaen" w:hAnsi="Sylfaen"/>
        </w:rPr>
        <w:t>9.4.</w:t>
      </w:r>
      <w:r w:rsidRPr="004A2C83">
        <w:rPr>
          <w:rFonts w:ascii="Sylfaen" w:hAnsi="Sylfaen"/>
        </w:rPr>
        <w:tab/>
      </w:r>
      <w:r w:rsidRPr="004A2C83">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Pr="004A2C83">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4A2C83">
        <w:rPr>
          <w:rFonts w:ascii="Sylfaen" w:hAnsi="Sylfaen"/>
          <w:color w:val="000000" w:themeColor="text1"/>
        </w:rPr>
        <w:t xml:space="preserve"> то он лишается права подписания договора.</w:t>
      </w:r>
    </w:p>
    <w:p w14:paraId="3AAFDF16"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80E2C82"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9.5.</w:t>
      </w:r>
      <w:r w:rsidRPr="004A2C83">
        <w:rPr>
          <w:rFonts w:ascii="Sylfaen" w:hAnsi="Sylfaen"/>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4A2C83">
        <w:rPr>
          <w:rFonts w:ascii="Sylfaen" w:hAnsi="Sylfaen"/>
          <w:i w:val="0"/>
          <w:sz w:val="24"/>
          <w:szCs w:val="24"/>
          <w:lang w:val="hy-AM"/>
        </w:rPr>
        <w:t>,</w:t>
      </w:r>
      <w:r w:rsidRPr="004A2C83">
        <w:rPr>
          <w:rFonts w:ascii="Sylfaen" w:hAnsi="Sylfaen"/>
          <w:i w:val="0"/>
          <w:sz w:val="24"/>
          <w:szCs w:val="24"/>
        </w:rPr>
        <w:t xml:space="preserve"> размера предоплаты или увеличению</w:t>
      </w:r>
      <w:r w:rsidRPr="004A2C83">
        <w:rPr>
          <w:rFonts w:ascii="Sylfaen" w:hAnsi="Sylfaen"/>
          <w:i w:val="0"/>
          <w:sz w:val="24"/>
          <w:szCs w:val="24"/>
          <w:lang w:val="hy-AM"/>
        </w:rPr>
        <w:t xml:space="preserve"> </w:t>
      </w:r>
      <w:r w:rsidRPr="004A2C83">
        <w:rPr>
          <w:rFonts w:ascii="Sylfaen" w:hAnsi="Sylfaen"/>
          <w:i w:val="0"/>
          <w:sz w:val="24"/>
          <w:szCs w:val="24"/>
        </w:rPr>
        <w:t>цены, предложенной отобранным участником.</w:t>
      </w:r>
      <w:r w:rsidRPr="004A2C83">
        <w:rPr>
          <w:rFonts w:ascii="Sylfaen" w:hAnsi="Sylfaen"/>
          <w:spacing w:val="-8"/>
          <w:sz w:val="24"/>
          <w:szCs w:val="24"/>
        </w:rPr>
        <w:t xml:space="preserve"> </w:t>
      </w:r>
    </w:p>
    <w:p w14:paraId="22CE1EB7"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t xml:space="preserve">10. ОБЕСПЕЧЕНИЯ КВАЛИФИКАЦИИ И ДОГОВОРА </w:t>
      </w:r>
    </w:p>
    <w:p w14:paraId="587D21C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10.1.</w:t>
      </w:r>
      <w:r w:rsidRPr="004A2C83">
        <w:rPr>
          <w:rFonts w:ascii="Sylfaen" w:hAnsi="Sylfaen"/>
        </w:rPr>
        <w:tab/>
      </w:r>
      <w:r w:rsidRPr="004A2C83">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4A2C83">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A2C83">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A2C83">
        <w:rPr>
          <w:rFonts w:ascii="Sylfaen" w:hAnsi="Sylfaen"/>
        </w:rPr>
        <w:t>.</w:t>
      </w:r>
      <w:r w:rsidRPr="004A2C83">
        <w:rPr>
          <w:rFonts w:ascii="Sylfaen" w:hAnsi="Sylfaen"/>
          <w:vertAlign w:val="superscript"/>
        </w:rPr>
        <w:t>11.1</w:t>
      </w:r>
    </w:p>
    <w:p w14:paraId="5384C9B2"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 xml:space="preserve">10.2 Размер обеспечения квалификации равен 15 процентам от цены закупки </w:t>
      </w:r>
      <w:r w:rsidRPr="004A2C83">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4A2C83">
        <w:rPr>
          <w:rFonts w:ascii="Sylfaen" w:hAnsi="Sylfaen"/>
          <w:vertAlign w:val="superscript"/>
          <w:lang w:val="hy-AM"/>
        </w:rPr>
        <w:t>12.1</w:t>
      </w:r>
    </w:p>
    <w:p w14:paraId="283A90AD"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4A2C83">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4A2C83">
        <w:rPr>
          <w:rFonts w:ascii="Sylfaen" w:hAnsi="Sylfaen" w:cs="Sylfaen"/>
        </w:rPr>
        <w:t>с учетом требований абзаца «в» подпункта 1 пункта 32 Порядка</w:t>
      </w:r>
      <w:r w:rsidRPr="004A2C83">
        <w:rPr>
          <w:rFonts w:ascii="Sylfaen" w:hAnsi="Sylfaen"/>
          <w:color w:val="000000" w:themeColor="text1"/>
        </w:rPr>
        <w:t xml:space="preserve">. </w:t>
      </w:r>
      <w:r w:rsidRPr="004A2C83">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9CCFC9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803DC9D"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47335B1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lang w:val="hy-AM"/>
        </w:rPr>
        <w:t>---------------------------</w:t>
      </w:r>
    </w:p>
    <w:p w14:paraId="183B268D" w14:textId="77777777" w:rsidR="00751025" w:rsidRPr="004A2C83" w:rsidRDefault="00751025" w:rsidP="00751025">
      <w:pPr>
        <w:pStyle w:val="af2"/>
        <w:jc w:val="both"/>
        <w:rPr>
          <w:rFonts w:ascii="Sylfaen" w:hAnsi="Sylfaen"/>
          <w:i/>
        </w:rPr>
      </w:pPr>
      <w:r w:rsidRPr="004A2C83">
        <w:rPr>
          <w:rFonts w:ascii="Sylfaen" w:hAnsi="Sylfaen"/>
          <w:i/>
          <w:vertAlign w:val="superscript"/>
        </w:rPr>
        <w:t>11.1</w:t>
      </w:r>
      <w:r w:rsidRPr="004A2C83">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042BFD9" w14:textId="77777777" w:rsidR="00751025" w:rsidRPr="004A2C83" w:rsidRDefault="00751025" w:rsidP="00751025">
      <w:pPr>
        <w:pStyle w:val="af2"/>
        <w:jc w:val="both"/>
        <w:rPr>
          <w:rFonts w:ascii="Sylfaen" w:hAnsi="Sylfaen"/>
          <w:i/>
        </w:rPr>
      </w:pPr>
      <w:r w:rsidRPr="004A2C83">
        <w:rPr>
          <w:rFonts w:ascii="Sylfaen" w:hAnsi="Sylfaen"/>
          <w:i/>
        </w:rPr>
        <w:t xml:space="preserve">-по заявке на закупку цена закупки по данному лоту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и не предусмотрена предоплата, </w:t>
      </w:r>
    </w:p>
    <w:p w14:paraId="0BC6AC65" w14:textId="77777777" w:rsidR="00751025" w:rsidRPr="004A2C83" w:rsidRDefault="00751025" w:rsidP="00751025">
      <w:pPr>
        <w:pStyle w:val="af2"/>
        <w:jc w:val="both"/>
        <w:rPr>
          <w:rFonts w:ascii="Sylfaen" w:hAnsi="Sylfaen"/>
          <w:i/>
        </w:rPr>
      </w:pPr>
      <w:r w:rsidRPr="004A2C83">
        <w:rPr>
          <w:rFonts w:ascii="Sylfaen" w:hAnsi="Sylfaen"/>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FD059E2" w14:textId="77777777" w:rsidR="00751025" w:rsidRPr="004A2C83" w:rsidRDefault="00751025" w:rsidP="00751025">
      <w:pPr>
        <w:pStyle w:val="af2"/>
        <w:rPr>
          <w:rFonts w:ascii="Sylfaen" w:hAnsi="Sylfaen"/>
          <w:i/>
        </w:rPr>
      </w:pPr>
      <w:r w:rsidRPr="004A2C83">
        <w:rPr>
          <w:rFonts w:ascii="Sylfaen" w:hAnsi="Sylfaen"/>
          <w:i/>
          <w:lang w:val="hy-AM"/>
        </w:rPr>
        <w:t xml:space="preserve">12.1 </w:t>
      </w:r>
      <w:r w:rsidRPr="004A2C83">
        <w:rPr>
          <w:rFonts w:ascii="Sylfaen" w:hAnsi="Sylfaen"/>
          <w:i/>
        </w:rPr>
        <w:t>Если цена  закупки данного лота по заявке на закупку</w:t>
      </w:r>
      <w:r w:rsidRPr="004A2C83">
        <w:rPr>
          <w:rFonts w:ascii="Times New Roman" w:hAnsi="Times New Roman"/>
          <w:i/>
        </w:rPr>
        <w:t>․</w:t>
      </w:r>
    </w:p>
    <w:p w14:paraId="57151FF9" w14:textId="77777777" w:rsidR="00751025" w:rsidRPr="004A2C83" w:rsidRDefault="00751025" w:rsidP="00751025">
      <w:pPr>
        <w:pStyle w:val="af2"/>
        <w:jc w:val="both"/>
        <w:rPr>
          <w:rFonts w:ascii="Sylfaen" w:hAnsi="Sylfaen"/>
          <w:i/>
        </w:rPr>
      </w:pPr>
      <w:r w:rsidRPr="004A2C83">
        <w:rPr>
          <w:rFonts w:ascii="Sylfaen" w:hAnsi="Sylfaen"/>
          <w:i/>
        </w:rPr>
        <w:t xml:space="preserve">-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4A2C83">
        <w:rPr>
          <w:rFonts w:ascii="Times New Roman" w:hAnsi="Times New Roman"/>
          <w:i/>
        </w:rPr>
        <w:t>․</w:t>
      </w:r>
    </w:p>
    <w:p w14:paraId="60786A5F" w14:textId="77777777" w:rsidR="00751025" w:rsidRPr="004A2C83" w:rsidRDefault="00751025" w:rsidP="00751025">
      <w:pPr>
        <w:widowControl w:val="0"/>
        <w:tabs>
          <w:tab w:val="left" w:pos="1276"/>
        </w:tabs>
        <w:spacing w:after="160"/>
        <w:jc w:val="both"/>
        <w:rPr>
          <w:rFonts w:ascii="Sylfaen" w:hAnsi="Sylfaen"/>
          <w:i/>
          <w:sz w:val="20"/>
          <w:szCs w:val="20"/>
        </w:rPr>
      </w:pPr>
      <w:r w:rsidRPr="004A2C83">
        <w:rPr>
          <w:rFonts w:ascii="Sylfaen" w:hAnsi="Sylfaen"/>
          <w:i/>
          <w:sz w:val="20"/>
          <w:szCs w:val="20"/>
        </w:rPr>
        <w:t xml:space="preserve">- не превышает восьмидесятикратный размер базовой единицы закупок, но более </w:t>
      </w:r>
      <w:proofErr w:type="spellStart"/>
      <w:r w:rsidRPr="004A2C83">
        <w:rPr>
          <w:rFonts w:ascii="Sylfaen" w:hAnsi="Sylfaen"/>
          <w:i/>
          <w:sz w:val="20"/>
          <w:szCs w:val="20"/>
        </w:rPr>
        <w:t>двадцатипятикратного</w:t>
      </w:r>
      <w:proofErr w:type="spellEnd"/>
      <w:r w:rsidRPr="004A2C8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695B354" w14:textId="77777777" w:rsidR="00751025" w:rsidRPr="004A2C83" w:rsidRDefault="00751025" w:rsidP="00751025">
      <w:pPr>
        <w:pStyle w:val="af2"/>
        <w:jc w:val="both"/>
        <w:rPr>
          <w:rFonts w:ascii="Sylfaen" w:hAnsi="Sylfaen"/>
          <w:i/>
          <w:lang w:val="hy-AM"/>
        </w:rPr>
      </w:pPr>
      <w:r w:rsidRPr="004A2C8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4A2C83">
        <w:rPr>
          <w:rFonts w:ascii="Sylfaen" w:hAnsi="Sylfaen"/>
          <w:i/>
          <w:lang w:val="hy-AM"/>
        </w:rPr>
        <w:t>.</w:t>
      </w:r>
    </w:p>
    <w:p w14:paraId="380D57D0" w14:textId="77777777" w:rsidR="00751025" w:rsidRPr="004A2C83" w:rsidRDefault="00751025" w:rsidP="00751025">
      <w:pPr>
        <w:widowControl w:val="0"/>
        <w:tabs>
          <w:tab w:val="left" w:pos="1276"/>
        </w:tabs>
        <w:spacing w:after="160"/>
        <w:ind w:firstLine="567"/>
        <w:jc w:val="both"/>
        <w:rPr>
          <w:rFonts w:ascii="Sylfaen" w:hAnsi="Sylfaen"/>
          <w:color w:val="FF0000"/>
        </w:rPr>
      </w:pPr>
      <w:r w:rsidRPr="004A2C83">
        <w:rPr>
          <w:rFonts w:ascii="Sylfaen" w:hAnsi="Sylfaen"/>
          <w:color w:val="FF0000"/>
        </w:rPr>
        <w:lastRenderedPageBreak/>
        <w:t xml:space="preserve"> </w:t>
      </w:r>
    </w:p>
    <w:p w14:paraId="72EE862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rPr>
        <w:t>Обеспечение квалификации в виде банковской гарантии отобранный участник представляет согласно приложению 4 или приложению 4.1.</w:t>
      </w:r>
      <w:r w:rsidRPr="004A2C83">
        <w:rPr>
          <w:rStyle w:val="af6"/>
          <w:rFonts w:ascii="Sylfaen" w:hAnsi="Sylfaen"/>
        </w:rPr>
        <w:footnoteReference w:customMarkFollows="1" w:id="8"/>
        <w:t>12</w:t>
      </w:r>
      <w:r w:rsidRPr="004A2C83">
        <w:rPr>
          <w:rFonts w:ascii="Sylfaen" w:hAnsi="Sylfaen"/>
        </w:rPr>
        <w:t xml:space="preserve"> .</w:t>
      </w:r>
    </w:p>
    <w:p w14:paraId="439E4E5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lang w:val="hy-AM"/>
        </w:rPr>
        <w:t xml:space="preserve">При этом, если договоры </w:t>
      </w:r>
      <w:r w:rsidRPr="004A2C83">
        <w:rPr>
          <w:rFonts w:ascii="Sylfaen" w:hAnsi="Sylfaen" w:cs="Sylfaen"/>
        </w:rPr>
        <w:t>о закупке</w:t>
      </w:r>
      <w:r w:rsidRPr="004A2C83">
        <w:rPr>
          <w:rFonts w:ascii="Sylfaen" w:hAnsi="Sylfaen" w:cs="Sylfaen"/>
          <w:lang w:val="hy-AM"/>
        </w:rPr>
        <w:t xml:space="preserve"> </w:t>
      </w:r>
      <w:r w:rsidRPr="004A2C83">
        <w:rPr>
          <w:rFonts w:ascii="Sylfaen" w:hAnsi="Sylfaen" w:cs="Sylfaen"/>
        </w:rPr>
        <w:t>работ</w:t>
      </w:r>
      <w:r w:rsidRPr="004A2C83">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A2C83">
        <w:rPr>
          <w:rFonts w:ascii="Sylfaen" w:hAnsi="Sylfaen" w:cs="Sylfaen"/>
        </w:rPr>
        <w:t xml:space="preserve">выделенных </w:t>
      </w:r>
      <w:r w:rsidRPr="004A2C83">
        <w:rPr>
          <w:rFonts w:ascii="Sylfaen" w:hAnsi="Sylfaen" w:cs="Sylfaen"/>
          <w:lang w:val="hy-AM"/>
        </w:rPr>
        <w:t xml:space="preserve">финансовых </w:t>
      </w:r>
      <w:r w:rsidRPr="004A2C83">
        <w:rPr>
          <w:rFonts w:ascii="Sylfaen" w:hAnsi="Sylfaen" w:cs="Sylfaen"/>
        </w:rPr>
        <w:t>средств</w:t>
      </w:r>
      <w:r w:rsidRPr="004A2C83">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A2C83">
        <w:rPr>
          <w:rFonts w:ascii="Sylfaen" w:hAnsi="Sylfaen" w:cs="Sylfaen"/>
        </w:rPr>
        <w:t>.</w:t>
      </w:r>
    </w:p>
    <w:p w14:paraId="2B30C304"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8B62EA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10.3.</w:t>
      </w:r>
      <w:r w:rsidRPr="004A2C83">
        <w:rPr>
          <w:rFonts w:ascii="Sylfaen" w:hAnsi="Sylfaen"/>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A2C83">
        <w:rPr>
          <w:rStyle w:val="af6"/>
          <w:rFonts w:ascii="Sylfaen" w:hAnsi="Sylfaen"/>
        </w:rPr>
        <w:footnoteReference w:customMarkFollows="1" w:id="9"/>
        <w:t>13</w:t>
      </w:r>
      <w:r w:rsidRPr="004A2C83">
        <w:rPr>
          <w:rFonts w:ascii="Sylfaen" w:hAnsi="Sylfaen"/>
        </w:rPr>
        <w:t>.</w:t>
      </w:r>
    </w:p>
    <w:p w14:paraId="502840A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4A2C83">
        <w:rPr>
          <w:rFonts w:ascii="Sylfaen" w:hAnsi="Sylfaen" w:cs="Sylfaen"/>
        </w:rPr>
        <w:t xml:space="preserve">то он может предоставить обеспечение договора как </w:t>
      </w:r>
      <w:r w:rsidRPr="004A2C83">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4A2C83">
        <w:rPr>
          <w:rFonts w:ascii="Sylfaen" w:hAnsi="Sylfaen"/>
        </w:rPr>
        <w:t>догогвора</w:t>
      </w:r>
      <w:proofErr w:type="spellEnd"/>
      <w:r w:rsidRPr="004A2C83">
        <w:rPr>
          <w:rFonts w:ascii="Sylfaen" w:hAnsi="Sylfaen"/>
        </w:rPr>
        <w:t xml:space="preserve"> его сумма исчисляется по отношению </w:t>
      </w:r>
      <w:r w:rsidRPr="004A2C83">
        <w:rPr>
          <w:rFonts w:ascii="Sylfaen" w:hAnsi="Sylfaen" w:cs="Sylfaen"/>
        </w:rPr>
        <w:t>к сумме цен закупок представленных лотов</w:t>
      </w:r>
      <w:r w:rsidRPr="004A2C83">
        <w:rPr>
          <w:rFonts w:ascii="Sylfaen" w:hAnsi="Sylfaen"/>
          <w:color w:val="FF0000"/>
        </w:rPr>
        <w:t xml:space="preserve"> </w:t>
      </w:r>
      <w:r w:rsidRPr="004A2C83">
        <w:rPr>
          <w:rFonts w:ascii="Sylfaen" w:hAnsi="Sylfaen"/>
          <w:color w:val="000000" w:themeColor="text1"/>
        </w:rPr>
        <w:t>с учетом требований 9-ого подпункта 32-ого пункта</w:t>
      </w:r>
      <w:r w:rsidRPr="004A2C83">
        <w:rPr>
          <w:rFonts w:ascii="Sylfaen" w:hAnsi="Sylfaen"/>
        </w:rPr>
        <w:t xml:space="preserve">. </w:t>
      </w:r>
    </w:p>
    <w:p w14:paraId="33449F1B"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w:t>
      </w:r>
    </w:p>
    <w:p w14:paraId="6A98AC3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w:t>
      </w:r>
      <w:r w:rsidRPr="004A2C83">
        <w:rPr>
          <w:rFonts w:ascii="Sylfaen" w:hAnsi="Sylfaen"/>
        </w:rPr>
        <w:lastRenderedPageBreak/>
        <w:t>заключенному договору.</w:t>
      </w:r>
    </w:p>
    <w:p w14:paraId="7E14B3C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договора, представленное в виде наличных денег, должно быть перечислено на казначейский счет</w:t>
      </w:r>
      <w:r w:rsidRPr="004A2C83">
        <w:rPr>
          <w:rFonts w:ascii="Sylfaen" w:hAnsi="Sylfaen" w:cs="Courier New"/>
        </w:rPr>
        <w:t> </w:t>
      </w:r>
      <w:r w:rsidRPr="004A2C83">
        <w:rPr>
          <w:rFonts w:ascii="Sylfaen" w:hAnsi="Sylfaen"/>
        </w:rPr>
        <w:t>"900008000664", открытый в Центральном казначействе на имя уполномоченного органа.</w:t>
      </w:r>
    </w:p>
    <w:p w14:paraId="7B415FF5"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4A2C83">
        <w:rPr>
          <w:rFonts w:ascii="Sylfaen" w:hAnsi="Sylfaen"/>
          <w:lang w:val="hy-AM"/>
        </w:rPr>
        <w:t xml:space="preserve"> </w:t>
      </w:r>
      <w:r w:rsidRPr="004A2C83">
        <w:rPr>
          <w:rFonts w:ascii="Sylfaen" w:hAnsi="Sylfaen" w:cs="Sylfaen"/>
        </w:rPr>
        <w:t xml:space="preserve">предусмотренные финансовые средства превышают </w:t>
      </w:r>
      <w:r w:rsidRPr="004A2C83">
        <w:rPr>
          <w:rFonts w:ascii="Sylfaen" w:hAnsi="Sylfaen" w:cs="Sylfaen"/>
          <w:lang w:val="hy-AM"/>
        </w:rPr>
        <w:t>25</w:t>
      </w:r>
      <w:r w:rsidRPr="004A2C83">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0B40A7" w14:textId="77777777" w:rsidR="00751025" w:rsidRPr="004A2C83" w:rsidRDefault="00751025" w:rsidP="00751025">
      <w:pPr>
        <w:widowControl w:val="0"/>
        <w:tabs>
          <w:tab w:val="left" w:pos="1276"/>
        </w:tabs>
        <w:spacing w:after="160"/>
        <w:ind w:firstLine="567"/>
        <w:jc w:val="both"/>
        <w:rPr>
          <w:rFonts w:ascii="Sylfaen" w:hAnsi="Sylfaen"/>
          <w:i/>
        </w:rPr>
      </w:pPr>
      <w:r w:rsidRPr="004A2C83">
        <w:rPr>
          <w:rFonts w:ascii="Sylfaen" w:hAnsi="Sylfaen"/>
        </w:rPr>
        <w:t>10.5.</w:t>
      </w:r>
      <w:r w:rsidRPr="004A2C83">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A2C83">
        <w:rPr>
          <w:rFonts w:ascii="Sylfaen" w:hAnsi="Sylfaen"/>
          <w:i/>
        </w:rPr>
        <w:t xml:space="preserve"> </w:t>
      </w:r>
    </w:p>
    <w:p w14:paraId="48BC09E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0D3D3F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b/>
        </w:rPr>
        <w:t xml:space="preserve">  </w:t>
      </w:r>
      <w:r w:rsidRPr="004A2C83">
        <w:rPr>
          <w:rFonts w:ascii="Sylfaen" w:hAnsi="Sylfaen"/>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4A2C83">
        <w:rPr>
          <w:rFonts w:ascii="Sylfaen" w:hAnsi="Sylfaen"/>
          <w:lang w:val="hy-AM"/>
        </w:rPr>
        <w:t>-</w:t>
      </w:r>
      <w:r w:rsidRPr="004A2C83">
        <w:rPr>
          <w:rFonts w:ascii="Sylfaen" w:hAnsi="Sylfaen"/>
        </w:rPr>
        <w:t xml:space="preserve"> Министерству Финансов РА</w:t>
      </w:r>
      <w:r w:rsidRPr="004A2C83">
        <w:rPr>
          <w:rFonts w:ascii="Sylfaen" w:hAnsi="Sylfaen"/>
          <w:lang w:val="hy-AM"/>
        </w:rPr>
        <w:t>,</w:t>
      </w:r>
      <w:r w:rsidRPr="004A2C83">
        <w:rPr>
          <w:rFonts w:ascii="Sylfaen" w:hAnsi="Sylfaen"/>
        </w:rPr>
        <w:t xml:space="preserve"> в течение пяти рабочих дней, следующих за днем возникновения основания для </w:t>
      </w:r>
      <w:proofErr w:type="spellStart"/>
      <w:r w:rsidRPr="004A2C83">
        <w:rPr>
          <w:rFonts w:ascii="Sylfaen" w:hAnsi="Sylfaen"/>
        </w:rPr>
        <w:t>вылаты</w:t>
      </w:r>
      <w:proofErr w:type="spellEnd"/>
      <w:r w:rsidRPr="004A2C83">
        <w:rPr>
          <w:rFonts w:ascii="Sylfaen" w:hAnsi="Sylfaen"/>
        </w:rPr>
        <w:t xml:space="preserve">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97721F8"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10.8 </w:t>
      </w:r>
      <w:r w:rsidRPr="004A2C83">
        <w:rPr>
          <w:rFonts w:ascii="Sylfaen" w:hAnsi="Sylfaen" w:hint="eastAsia"/>
        </w:rPr>
        <w:t>О</w:t>
      </w:r>
      <w:r w:rsidRPr="004A2C83">
        <w:rPr>
          <w:rFonts w:ascii="Sylfaen" w:hAnsi="Sylfaen"/>
        </w:rPr>
        <w:t xml:space="preserve"> </w:t>
      </w:r>
      <w:r w:rsidRPr="004A2C83">
        <w:rPr>
          <w:rFonts w:ascii="Sylfaen" w:hAnsi="Sylfaen" w:hint="eastAsia"/>
        </w:rPr>
        <w:t>возврате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договора</w:t>
      </w:r>
      <w:r w:rsidRPr="004A2C83">
        <w:rPr>
          <w:rFonts w:ascii="Sylfaen" w:hAnsi="Sylfaen"/>
        </w:rPr>
        <w:t xml:space="preserve"> </w:t>
      </w:r>
      <w:r w:rsidRPr="004A2C83">
        <w:rPr>
          <w:rFonts w:ascii="Sylfaen" w:hAnsi="Sylfaen" w:hint="eastAsia"/>
        </w:rPr>
        <w:t>и</w:t>
      </w:r>
      <w:r w:rsidRPr="004A2C83">
        <w:rPr>
          <w:rFonts w:ascii="Sylfaen" w:hAnsi="Sylfaen"/>
        </w:rPr>
        <w:t>/</w:t>
      </w:r>
      <w:r w:rsidRPr="004A2C83">
        <w:rPr>
          <w:rFonts w:ascii="Sylfaen" w:hAnsi="Sylfaen" w:hint="eastAsia"/>
        </w:rPr>
        <w:t>или</w:t>
      </w:r>
      <w:r w:rsidRPr="004A2C83">
        <w:rPr>
          <w:rFonts w:ascii="Sylfaen" w:hAnsi="Sylfaen"/>
        </w:rPr>
        <w:t xml:space="preserve"> </w:t>
      </w:r>
      <w:r w:rsidRPr="004A2C83">
        <w:rPr>
          <w:rFonts w:ascii="Sylfaen" w:hAnsi="Sylfaen" w:hint="eastAsia"/>
        </w:rPr>
        <w:t>квалификации</w:t>
      </w:r>
      <w:r w:rsidRPr="004A2C83">
        <w:rPr>
          <w:rFonts w:ascii="Sylfaen" w:hAnsi="Sylfaen"/>
        </w:rPr>
        <w:t xml:space="preserve"> </w:t>
      </w:r>
      <w:r w:rsidRPr="004A2C83">
        <w:rPr>
          <w:rFonts w:ascii="Sylfaen" w:hAnsi="Sylfaen" w:hint="eastAsia"/>
        </w:rPr>
        <w:t>руководитель</w:t>
      </w:r>
      <w:r w:rsidRPr="004A2C83">
        <w:rPr>
          <w:rFonts w:ascii="Sylfaen" w:hAnsi="Sylfaen"/>
        </w:rPr>
        <w:t xml:space="preserve"> </w:t>
      </w:r>
      <w:r w:rsidRPr="004A2C83">
        <w:rPr>
          <w:rFonts w:ascii="Sylfaen" w:hAnsi="Sylfaen" w:hint="eastAsia"/>
        </w:rPr>
        <w:t>заказчика</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письменной</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течение</w:t>
      </w:r>
      <w:r w:rsidRPr="004A2C83">
        <w:rPr>
          <w:rFonts w:ascii="Sylfaen" w:hAnsi="Sylfaen"/>
        </w:rPr>
        <w:t xml:space="preserve"> </w:t>
      </w:r>
      <w:r w:rsidRPr="004A2C83">
        <w:rPr>
          <w:rFonts w:ascii="Sylfaen" w:hAnsi="Sylfaen" w:hint="eastAsia"/>
        </w:rPr>
        <w:t>пяти</w:t>
      </w:r>
      <w:r w:rsidRPr="004A2C83">
        <w:rPr>
          <w:rFonts w:ascii="Sylfaen" w:hAnsi="Sylfaen"/>
        </w:rPr>
        <w:t xml:space="preserve"> </w:t>
      </w:r>
      <w:r w:rsidRPr="004A2C83">
        <w:rPr>
          <w:rFonts w:ascii="Sylfaen" w:hAnsi="Sylfaen" w:hint="eastAsia"/>
        </w:rPr>
        <w:t>рабочих</w:t>
      </w:r>
      <w:r w:rsidRPr="004A2C83">
        <w:rPr>
          <w:rFonts w:ascii="Sylfaen" w:hAnsi="Sylfaen"/>
        </w:rPr>
        <w:t xml:space="preserve"> </w:t>
      </w:r>
      <w:r w:rsidRPr="004A2C83">
        <w:rPr>
          <w:rFonts w:ascii="Sylfaen" w:hAnsi="Sylfaen" w:hint="eastAsia"/>
        </w:rPr>
        <w:t>дней</w:t>
      </w:r>
      <w:r w:rsidRPr="004A2C83">
        <w:rPr>
          <w:rFonts w:ascii="Sylfaen" w:hAnsi="Sylfaen"/>
        </w:rPr>
        <w:t xml:space="preserve">, </w:t>
      </w:r>
      <w:r w:rsidRPr="004A2C83">
        <w:rPr>
          <w:rFonts w:ascii="Sylfaen" w:hAnsi="Sylfaen" w:hint="eastAsia"/>
        </w:rPr>
        <w:t>следующих</w:t>
      </w:r>
      <w:r w:rsidRPr="004A2C83">
        <w:rPr>
          <w:rFonts w:ascii="Sylfaen" w:hAnsi="Sylfaen"/>
        </w:rPr>
        <w:t xml:space="preserve"> за днем возникновения основания возврата обеспечения уведомляет:</w:t>
      </w:r>
    </w:p>
    <w:p w14:paraId="3A5ED0FB"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w:t>
      </w:r>
      <w:r w:rsidRPr="004A2C83">
        <w:rPr>
          <w:rFonts w:ascii="Sylfaen" w:hAnsi="Sylfaen"/>
        </w:rPr>
        <w:t xml:space="preserve">ного </w:t>
      </w:r>
      <w:r w:rsidRPr="004A2C83">
        <w:rPr>
          <w:rFonts w:ascii="Sylfaen" w:hAnsi="Sylfaen" w:hint="eastAsia"/>
        </w:rPr>
        <w:t>в</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наличных денег - </w:t>
      </w:r>
      <w:r w:rsidRPr="004A2C83">
        <w:rPr>
          <w:rFonts w:ascii="Sylfaen" w:hAnsi="Sylfaen" w:hint="eastAsia"/>
        </w:rPr>
        <w:t>Министерство</w:t>
      </w:r>
      <w:r w:rsidRPr="004A2C83">
        <w:rPr>
          <w:rFonts w:ascii="Sylfaen" w:hAnsi="Sylfaen"/>
        </w:rPr>
        <w:t xml:space="preserve"> </w:t>
      </w:r>
      <w:r w:rsidRPr="004A2C83">
        <w:rPr>
          <w:rFonts w:ascii="Sylfaen" w:hAnsi="Sylfaen" w:hint="eastAsia"/>
        </w:rPr>
        <w:t>финансов</w:t>
      </w:r>
      <w:r w:rsidRPr="004A2C83">
        <w:rPr>
          <w:rFonts w:ascii="Sylfaen" w:hAnsi="Sylfaen"/>
        </w:rPr>
        <w:t xml:space="preserve"> </w:t>
      </w:r>
      <w:r w:rsidRPr="004A2C83">
        <w:rPr>
          <w:rFonts w:ascii="Sylfaen" w:hAnsi="Sylfaen" w:hint="eastAsia"/>
        </w:rPr>
        <w:t>РА</w:t>
      </w:r>
      <w:r w:rsidRPr="004A2C83">
        <w:rPr>
          <w:rFonts w:ascii="Sylfaen" w:hAnsi="Sylfaen"/>
        </w:rPr>
        <w:t xml:space="preserve"> </w:t>
      </w:r>
      <w:r w:rsidRPr="004A2C83">
        <w:rPr>
          <w:rFonts w:ascii="Sylfaen" w:hAnsi="Sylfaen" w:hint="eastAsia"/>
        </w:rPr>
        <w:t>с</w:t>
      </w:r>
      <w:r w:rsidRPr="004A2C83">
        <w:rPr>
          <w:rFonts w:ascii="Sylfaen" w:hAnsi="Sylfaen"/>
        </w:rPr>
        <w:t xml:space="preserve"> </w:t>
      </w:r>
      <w:r w:rsidRPr="004A2C83">
        <w:rPr>
          <w:rFonts w:ascii="Sylfaen" w:hAnsi="Sylfaen" w:hint="eastAsia"/>
        </w:rPr>
        <w:t>приложением</w:t>
      </w:r>
      <w:r w:rsidRPr="004A2C83">
        <w:rPr>
          <w:rFonts w:ascii="Sylfaen" w:hAnsi="Sylfaen"/>
        </w:rPr>
        <w:t xml:space="preserve"> </w:t>
      </w:r>
      <w:r w:rsidRPr="004A2C83">
        <w:rPr>
          <w:rFonts w:ascii="Sylfaen" w:hAnsi="Sylfaen" w:hint="eastAsia"/>
        </w:rPr>
        <w:t>копии</w:t>
      </w:r>
      <w:r w:rsidRPr="004A2C83">
        <w:rPr>
          <w:rFonts w:ascii="Sylfaen" w:hAnsi="Sylfaen"/>
        </w:rPr>
        <w:t xml:space="preserve"> представленного в заявке </w:t>
      </w:r>
      <w:r w:rsidRPr="004A2C83">
        <w:rPr>
          <w:rFonts w:ascii="Sylfaen" w:hAnsi="Sylfaen" w:hint="eastAsia"/>
        </w:rPr>
        <w:t>документа</w:t>
      </w:r>
      <w:r w:rsidRPr="004A2C83">
        <w:rPr>
          <w:rFonts w:ascii="Sylfaen" w:hAnsi="Sylfaen"/>
        </w:rPr>
        <w:t xml:space="preserve">, </w:t>
      </w:r>
      <w:r w:rsidRPr="004A2C83">
        <w:rPr>
          <w:rFonts w:ascii="Sylfaen" w:hAnsi="Sylfaen" w:hint="eastAsia"/>
        </w:rPr>
        <w:t>об</w:t>
      </w:r>
      <w:r w:rsidRPr="004A2C83">
        <w:rPr>
          <w:rFonts w:ascii="Sylfaen" w:hAnsi="Sylfaen"/>
        </w:rPr>
        <w:t xml:space="preserve"> </w:t>
      </w:r>
      <w:r w:rsidRPr="004A2C83">
        <w:rPr>
          <w:rFonts w:ascii="Sylfaen" w:hAnsi="Sylfaen" w:hint="eastAsia"/>
        </w:rPr>
        <w:t>обосновании</w:t>
      </w:r>
      <w:r w:rsidRPr="004A2C83">
        <w:rPr>
          <w:rFonts w:ascii="Sylfaen" w:hAnsi="Sylfaen"/>
        </w:rPr>
        <w:t xml:space="preserve"> </w:t>
      </w:r>
      <w:r w:rsidRPr="004A2C83">
        <w:rPr>
          <w:rFonts w:ascii="Sylfaen" w:hAnsi="Sylfaen" w:hint="eastAsia"/>
        </w:rPr>
        <w:t>платежа</w:t>
      </w:r>
      <w:r w:rsidRPr="004A2C83">
        <w:rPr>
          <w:rFonts w:ascii="Sylfaen" w:hAnsi="Sylfaen"/>
        </w:rPr>
        <w:t>;</w:t>
      </w:r>
    </w:p>
    <w:p w14:paraId="6283F543"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w:t>
      </w:r>
      <w:r w:rsidRPr="004A2C83">
        <w:rPr>
          <w:rFonts w:ascii="Sylfaen" w:hAnsi="Sylfaen" w:hint="eastAsia"/>
        </w:rPr>
        <w:t>банковской</w:t>
      </w:r>
      <w:r w:rsidRPr="004A2C83">
        <w:rPr>
          <w:rFonts w:ascii="Sylfaen" w:hAnsi="Sylfaen"/>
        </w:rPr>
        <w:t xml:space="preserve"> </w:t>
      </w:r>
      <w:r w:rsidRPr="004A2C83">
        <w:rPr>
          <w:rFonts w:ascii="Sylfaen" w:hAnsi="Sylfaen" w:hint="eastAsia"/>
        </w:rPr>
        <w:t>гарантии</w:t>
      </w:r>
      <w:r w:rsidRPr="004A2C83">
        <w:rPr>
          <w:rFonts w:ascii="Sylfaen" w:hAnsi="Sylfaen"/>
        </w:rPr>
        <w:t xml:space="preserve">- </w:t>
      </w:r>
      <w:r w:rsidRPr="004A2C83">
        <w:rPr>
          <w:rFonts w:ascii="Sylfaen" w:hAnsi="Sylfaen" w:hint="eastAsia"/>
        </w:rPr>
        <w:t>банк</w:t>
      </w:r>
      <w:r w:rsidRPr="004A2C83">
        <w:rPr>
          <w:rFonts w:ascii="Sylfaen" w:hAnsi="Sylfaen"/>
        </w:rPr>
        <w:t xml:space="preserve">, </w:t>
      </w:r>
      <w:r w:rsidRPr="004A2C83">
        <w:rPr>
          <w:rFonts w:ascii="Sylfaen" w:hAnsi="Sylfaen" w:hint="eastAsia"/>
        </w:rPr>
        <w:t>выдавший</w:t>
      </w:r>
      <w:r w:rsidRPr="004A2C83">
        <w:rPr>
          <w:rFonts w:ascii="Sylfaen" w:hAnsi="Sylfaen"/>
        </w:rPr>
        <w:t xml:space="preserve"> </w:t>
      </w:r>
      <w:r w:rsidRPr="004A2C83">
        <w:rPr>
          <w:rFonts w:ascii="Sylfaen" w:hAnsi="Sylfaen" w:hint="eastAsia"/>
        </w:rPr>
        <w:t>гарантию</w:t>
      </w:r>
      <w:r w:rsidRPr="004A2C83">
        <w:rPr>
          <w:rFonts w:ascii="Sylfaen" w:hAnsi="Sylfaen"/>
        </w:rPr>
        <w:t>;</w:t>
      </w:r>
    </w:p>
    <w:p w14:paraId="7B650180"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соглашения о неустойке - </w:t>
      </w:r>
      <w:r w:rsidRPr="004A2C83">
        <w:rPr>
          <w:rFonts w:ascii="Sylfaen" w:hAnsi="Sylfaen" w:hint="eastAsia"/>
        </w:rPr>
        <w:t>представивше</w:t>
      </w:r>
      <w:r w:rsidRPr="004A2C83">
        <w:rPr>
          <w:rFonts w:ascii="Sylfaen" w:hAnsi="Sylfaen"/>
        </w:rPr>
        <w:t>го его участника.</w:t>
      </w:r>
    </w:p>
    <w:p w14:paraId="6CF7767F" w14:textId="77777777" w:rsidR="00751025" w:rsidRPr="004A2C83" w:rsidRDefault="00751025" w:rsidP="00751025">
      <w:pPr>
        <w:widowControl w:val="0"/>
        <w:tabs>
          <w:tab w:val="left" w:pos="1134"/>
        </w:tabs>
        <w:spacing w:after="160"/>
        <w:ind w:firstLine="567"/>
        <w:jc w:val="both"/>
        <w:rPr>
          <w:rFonts w:ascii="Sylfaen" w:hAnsi="Sylfaen"/>
        </w:rPr>
      </w:pPr>
    </w:p>
    <w:p w14:paraId="6C89CEA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ab/>
      </w:r>
    </w:p>
    <w:p w14:paraId="7DCA1237" w14:textId="77777777" w:rsidR="00751025" w:rsidRPr="004A2C83" w:rsidRDefault="00751025" w:rsidP="00751025">
      <w:pPr>
        <w:rPr>
          <w:rFonts w:ascii="Sylfaen" w:hAnsi="Sylfaen" w:cs="Sylfaen"/>
        </w:rPr>
      </w:pPr>
      <w:r w:rsidRPr="004A2C83">
        <w:rPr>
          <w:rFonts w:ascii="Sylfaen" w:hAnsi="Sylfaen" w:cs="Sylfaen"/>
        </w:rPr>
        <w:br w:type="page"/>
      </w:r>
    </w:p>
    <w:p w14:paraId="4C29CCAE" w14:textId="77777777" w:rsidR="00751025" w:rsidRPr="004A2C83" w:rsidRDefault="00751025" w:rsidP="00751025">
      <w:pPr>
        <w:widowControl w:val="0"/>
        <w:tabs>
          <w:tab w:val="left" w:pos="1134"/>
        </w:tabs>
        <w:spacing w:after="160"/>
        <w:ind w:firstLine="567"/>
        <w:jc w:val="both"/>
        <w:rPr>
          <w:rFonts w:ascii="Sylfaen" w:hAnsi="Sylfaen" w:cs="Sylfaen"/>
        </w:rPr>
      </w:pPr>
    </w:p>
    <w:p w14:paraId="7A9DFD0F" w14:textId="77777777" w:rsidR="00751025" w:rsidRPr="004A2C83" w:rsidRDefault="00751025" w:rsidP="00751025">
      <w:pPr>
        <w:rPr>
          <w:rFonts w:ascii="Sylfaen" w:hAnsi="Sylfaen"/>
          <w:b/>
        </w:rPr>
      </w:pPr>
      <w:r w:rsidRPr="004A2C83">
        <w:rPr>
          <w:rFonts w:ascii="Sylfaen" w:hAnsi="Sylfaen"/>
          <w:b/>
        </w:rPr>
        <w:t xml:space="preserve">                           11. ОБЪЯВЛЕНИЕ ПРОЦЕДУРЫ НЕСОСТОЯВШЕЙСЯ</w:t>
      </w:r>
    </w:p>
    <w:p w14:paraId="1A021E17" w14:textId="77777777" w:rsidR="00751025" w:rsidRPr="004A2C83" w:rsidRDefault="00751025" w:rsidP="00751025">
      <w:pPr>
        <w:rPr>
          <w:rFonts w:ascii="Sylfaen" w:hAnsi="Sylfaen" w:cs="Arial"/>
          <w:b/>
        </w:rPr>
      </w:pPr>
    </w:p>
    <w:p w14:paraId="5E4912B9"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11.1.</w:t>
      </w:r>
      <w:r w:rsidRPr="004A2C83">
        <w:rPr>
          <w:rFonts w:ascii="Sylfaen" w:hAnsi="Sylfaen"/>
        </w:rPr>
        <w:tab/>
        <w:t>Согласно статье 37 Закона, Комиссия объявляет настоящую процедуру несостоявшейся, если:</w:t>
      </w:r>
    </w:p>
    <w:p w14:paraId="3460302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w:t>
      </w:r>
      <w:r w:rsidRPr="004A2C83">
        <w:rPr>
          <w:rFonts w:ascii="Sylfaen" w:hAnsi="Sylfaen"/>
        </w:rPr>
        <w:tab/>
        <w:t>ни одна из заявок не соответствует условиям приглашения;</w:t>
      </w:r>
    </w:p>
    <w:p w14:paraId="6924260D"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w:t>
      </w:r>
      <w:r w:rsidRPr="004A2C83">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A2C83">
        <w:rPr>
          <w:rFonts w:ascii="Sylfaen" w:hAnsi="Sylfaen"/>
          <w:lang w:val="en-US"/>
        </w:rPr>
        <w:t> </w:t>
      </w:r>
      <w:r w:rsidRPr="004A2C83">
        <w:rPr>
          <w:rFonts w:ascii="Sylfaen" w:hAnsi="Sylfaen"/>
        </w:rPr>
        <w:t>— Совета попечителей</w:t>
      </w:r>
      <w:r w:rsidRPr="004A2C83">
        <w:rPr>
          <w:rStyle w:val="af6"/>
          <w:rFonts w:ascii="Sylfaen" w:hAnsi="Sylfaen"/>
        </w:rPr>
        <w:footnoteReference w:customMarkFollows="1" w:id="10"/>
        <w:t>14</w:t>
      </w:r>
      <w:r w:rsidRPr="004A2C83">
        <w:rPr>
          <w:rFonts w:ascii="Sylfaen" w:hAnsi="Sylfaen"/>
        </w:rPr>
        <w:t>.</w:t>
      </w:r>
    </w:p>
    <w:p w14:paraId="2AD4B16B"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не подано ни одной заявки;</w:t>
      </w:r>
    </w:p>
    <w:p w14:paraId="3CA7108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договор не заключается.</w:t>
      </w:r>
    </w:p>
    <w:p w14:paraId="70326096"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11.2.</w:t>
      </w:r>
      <w:r w:rsidRPr="004A2C83">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7B04E41" w14:textId="77777777" w:rsidR="00751025" w:rsidRPr="004A2C83" w:rsidRDefault="00751025" w:rsidP="00751025">
      <w:pPr>
        <w:jc w:val="center"/>
        <w:rPr>
          <w:rFonts w:ascii="Sylfaen" w:hAnsi="Sylfaen"/>
          <w:b/>
        </w:rPr>
      </w:pPr>
    </w:p>
    <w:p w14:paraId="21B705E2" w14:textId="77777777" w:rsidR="00751025" w:rsidRPr="004A2C83" w:rsidRDefault="00751025" w:rsidP="00751025">
      <w:pPr>
        <w:jc w:val="center"/>
        <w:rPr>
          <w:rFonts w:ascii="Sylfaen" w:hAnsi="Sylfaen"/>
          <w:b/>
        </w:rPr>
      </w:pPr>
      <w:r w:rsidRPr="004A2C83">
        <w:rPr>
          <w:rFonts w:ascii="Sylfaen" w:hAnsi="Sylfaen"/>
          <w:b/>
        </w:rPr>
        <w:t xml:space="preserve">12. ПРАВО УЧАСТНИКА И ПОРЯДОК ОБЖАЛОВАНИЯ ИМ </w:t>
      </w:r>
      <w:r w:rsidRPr="004A2C83">
        <w:rPr>
          <w:rFonts w:ascii="Sylfaen" w:hAnsi="Sylfaen"/>
          <w:b/>
        </w:rPr>
        <w:br/>
        <w:t>ДЕЙСТВИЙ И (ИЛИ) ПРИНЯТЫХ РЕШЕНИЙ, СВЯЗАННЫХ</w:t>
      </w:r>
      <w:r w:rsidRPr="004A2C83">
        <w:rPr>
          <w:rFonts w:ascii="Sylfaen" w:hAnsi="Sylfaen" w:cs="Courier New"/>
          <w:b/>
          <w:lang w:val="en-US"/>
        </w:rPr>
        <w:t> </w:t>
      </w:r>
      <w:r w:rsidRPr="004A2C83">
        <w:rPr>
          <w:rFonts w:ascii="Sylfaen" w:hAnsi="Sylfaen"/>
          <w:b/>
        </w:rPr>
        <w:t>С</w:t>
      </w:r>
      <w:r w:rsidRPr="004A2C83">
        <w:rPr>
          <w:rFonts w:ascii="Sylfaen" w:hAnsi="Sylfaen" w:cs="Courier New"/>
          <w:b/>
          <w:lang w:val="en-US"/>
        </w:rPr>
        <w:t> </w:t>
      </w:r>
      <w:r w:rsidRPr="004A2C83">
        <w:rPr>
          <w:rFonts w:ascii="Sylfaen" w:hAnsi="Sylfaen"/>
          <w:b/>
        </w:rPr>
        <w:t>ПРОЦЕССОМ ЗАКУПКИ</w:t>
      </w:r>
    </w:p>
    <w:p w14:paraId="056962A8" w14:textId="77777777" w:rsidR="00751025" w:rsidRPr="004A2C83" w:rsidRDefault="00751025" w:rsidP="00751025">
      <w:pPr>
        <w:jc w:val="center"/>
        <w:rPr>
          <w:rFonts w:ascii="Sylfaen" w:hAnsi="Sylfaen"/>
          <w:b/>
        </w:rPr>
      </w:pPr>
    </w:p>
    <w:p w14:paraId="36FA794F"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20CA0F8"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98818B1"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5282CE4"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14F2AEE" w14:textId="77777777" w:rsidR="00751025" w:rsidRPr="004A2C83" w:rsidRDefault="00751025" w:rsidP="00751025">
      <w:pPr>
        <w:widowControl w:val="0"/>
        <w:ind w:firstLine="567"/>
        <w:jc w:val="both"/>
        <w:rPr>
          <w:rFonts w:ascii="Sylfaen" w:hAnsi="Sylfaen"/>
        </w:rPr>
      </w:pPr>
      <w:r w:rsidRPr="004A2C83">
        <w:rPr>
          <w:rFonts w:ascii="Sylfaen" w:hAnsi="Sylfaen"/>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4A2C83">
        <w:rPr>
          <w:rFonts w:ascii="Sylfaen" w:hAnsi="Sylfaen"/>
        </w:rPr>
        <w:lastRenderedPageBreak/>
        <w:t>календарных дней.</w:t>
      </w:r>
    </w:p>
    <w:p w14:paraId="752EA8ED" w14:textId="77777777" w:rsidR="00751025" w:rsidRPr="004A2C83" w:rsidRDefault="00751025" w:rsidP="00751025">
      <w:pPr>
        <w:jc w:val="both"/>
        <w:rPr>
          <w:rFonts w:ascii="Sylfaen" w:hAnsi="Sylfaen"/>
        </w:rPr>
      </w:pPr>
      <w:r w:rsidRPr="004A2C83">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A137C58" w14:textId="77777777" w:rsidR="00751025" w:rsidRPr="004A2C83" w:rsidRDefault="00751025" w:rsidP="00751025">
      <w:pPr>
        <w:jc w:val="both"/>
        <w:rPr>
          <w:rFonts w:ascii="Sylfaen" w:hAnsi="Sylfaen"/>
        </w:rPr>
      </w:pPr>
      <w:r w:rsidRPr="004A2C83">
        <w:rPr>
          <w:rFonts w:ascii="Sylfaen" w:hAnsi="Sylfaen"/>
        </w:rPr>
        <w:t xml:space="preserve">       12.6. Суд решает вопрос о принятии искового заявления к производству в трехдневный срок после его подачи.</w:t>
      </w:r>
    </w:p>
    <w:p w14:paraId="7895F356" w14:textId="77777777" w:rsidR="00751025" w:rsidRPr="004A2C83" w:rsidRDefault="00751025" w:rsidP="00751025">
      <w:pPr>
        <w:jc w:val="both"/>
        <w:rPr>
          <w:rFonts w:ascii="Sylfaen" w:hAnsi="Sylfaen"/>
        </w:rPr>
      </w:pPr>
      <w:r w:rsidRPr="004A2C83">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BA5335D" w14:textId="77777777" w:rsidR="00751025" w:rsidRPr="004A2C83" w:rsidRDefault="00751025" w:rsidP="00751025">
      <w:pPr>
        <w:jc w:val="both"/>
        <w:rPr>
          <w:rFonts w:ascii="Sylfaen" w:hAnsi="Sylfaen"/>
          <w:lang w:val="hy-AM"/>
        </w:rPr>
      </w:pPr>
      <w:r w:rsidRPr="004A2C83">
        <w:rPr>
          <w:rFonts w:ascii="Sylfaen" w:hAnsi="Sylfaen"/>
        </w:rPr>
        <w:t>12.8. Решение о требовании доказательств исполняется ответчиком в пятидневный срок после получения решения.</w:t>
      </w:r>
    </w:p>
    <w:p w14:paraId="7BB039D8" w14:textId="77777777" w:rsidR="00751025" w:rsidRPr="004A2C83" w:rsidRDefault="00751025" w:rsidP="00751025">
      <w:pPr>
        <w:jc w:val="both"/>
        <w:rPr>
          <w:rFonts w:ascii="Sylfaen" w:hAnsi="Sylfaen"/>
        </w:rPr>
      </w:pPr>
      <w:r w:rsidRPr="004A2C83">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A8031D" w14:textId="77777777" w:rsidR="00751025" w:rsidRPr="004A2C83" w:rsidRDefault="00751025" w:rsidP="00751025">
      <w:pPr>
        <w:jc w:val="both"/>
        <w:rPr>
          <w:rFonts w:ascii="Sylfaen" w:hAnsi="Sylfaen"/>
          <w:lang w:val="hy-AM"/>
        </w:rPr>
      </w:pPr>
      <w:r w:rsidRPr="004A2C83">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A2C83">
        <w:rPr>
          <w:rFonts w:ascii="Sylfaen" w:hAnsi="Sylfaen"/>
          <w:lang w:val="hy-AM"/>
        </w:rPr>
        <w:t>.</w:t>
      </w:r>
    </w:p>
    <w:p w14:paraId="728C3BE2" w14:textId="77777777" w:rsidR="00751025" w:rsidRPr="004A2C83" w:rsidRDefault="00751025" w:rsidP="00751025">
      <w:pPr>
        <w:jc w:val="both"/>
        <w:rPr>
          <w:rFonts w:ascii="Sylfaen" w:hAnsi="Sylfaen"/>
          <w:lang w:val="hy-AM"/>
        </w:rPr>
      </w:pPr>
      <w:r w:rsidRPr="004A2C83">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A2C83">
        <w:rPr>
          <w:rFonts w:ascii="Sylfaen" w:hAnsi="Sylfaen"/>
          <w:lang w:val="hy-AM"/>
        </w:rPr>
        <w:t>.</w:t>
      </w:r>
      <w:r w:rsidRPr="004A2C83">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A2C83">
        <w:rPr>
          <w:rFonts w:ascii="Sylfaen" w:hAnsi="Sylfaen"/>
          <w:lang w:val="hy-AM"/>
        </w:rPr>
        <w:t>.</w:t>
      </w:r>
    </w:p>
    <w:p w14:paraId="08E250D4" w14:textId="77777777" w:rsidR="00751025" w:rsidRPr="004A2C83" w:rsidRDefault="00751025" w:rsidP="00751025">
      <w:pPr>
        <w:jc w:val="both"/>
        <w:rPr>
          <w:rFonts w:ascii="Sylfaen" w:hAnsi="Sylfaen"/>
          <w:lang w:val="hy-AM"/>
        </w:rPr>
      </w:pPr>
      <w:r w:rsidRPr="004A2C83">
        <w:rPr>
          <w:rFonts w:ascii="Sylfaen" w:hAnsi="Sylfaen"/>
        </w:rPr>
        <w:t xml:space="preserve">12.11. </w:t>
      </w:r>
      <w:r w:rsidRPr="004A2C83">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D439514" w14:textId="77777777" w:rsidR="00751025" w:rsidRPr="004A2C83" w:rsidRDefault="00751025" w:rsidP="00751025">
      <w:pPr>
        <w:jc w:val="both"/>
        <w:rPr>
          <w:rFonts w:ascii="Sylfaen" w:hAnsi="Sylfaen"/>
        </w:rPr>
      </w:pPr>
      <w:r w:rsidRPr="004A2C83">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4BB05B8" w14:textId="77777777" w:rsidR="00751025" w:rsidRPr="004A2C83" w:rsidRDefault="00751025" w:rsidP="00751025">
      <w:pPr>
        <w:jc w:val="both"/>
        <w:rPr>
          <w:rFonts w:ascii="Sylfaen" w:hAnsi="Sylfaen"/>
        </w:rPr>
      </w:pPr>
      <w:r w:rsidRPr="004A2C83">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5D73B96" w14:textId="77777777" w:rsidR="00751025" w:rsidRPr="004A2C83" w:rsidRDefault="00751025" w:rsidP="00751025">
      <w:pPr>
        <w:jc w:val="both"/>
        <w:rPr>
          <w:rFonts w:ascii="Sylfaen" w:hAnsi="Sylfaen"/>
        </w:rPr>
      </w:pPr>
      <w:r w:rsidRPr="004A2C83">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D15B7DE" w14:textId="77777777" w:rsidR="00751025" w:rsidRPr="004A2C83" w:rsidRDefault="00751025" w:rsidP="00751025">
      <w:pPr>
        <w:jc w:val="both"/>
        <w:rPr>
          <w:rFonts w:ascii="Sylfaen" w:hAnsi="Sylfaen"/>
        </w:rPr>
      </w:pPr>
      <w:r w:rsidRPr="004A2C83">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53B9956" w14:textId="77777777" w:rsidR="00751025" w:rsidRPr="004A2C83" w:rsidRDefault="00751025" w:rsidP="00751025">
      <w:pPr>
        <w:jc w:val="both"/>
        <w:rPr>
          <w:rFonts w:ascii="Sylfaen" w:hAnsi="Sylfaen"/>
        </w:rPr>
      </w:pPr>
      <w:r w:rsidRPr="004A2C83">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6A766257" w14:textId="77777777" w:rsidR="00751025" w:rsidRPr="004A2C83" w:rsidRDefault="00751025" w:rsidP="00751025">
      <w:pPr>
        <w:jc w:val="both"/>
        <w:rPr>
          <w:rFonts w:ascii="Sylfaen" w:hAnsi="Sylfaen"/>
        </w:rPr>
      </w:pPr>
      <w:r w:rsidRPr="004A2C83">
        <w:rPr>
          <w:rFonts w:ascii="Sylfaen" w:hAnsi="Sylfaen"/>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A7853C" w14:textId="77777777" w:rsidR="00751025" w:rsidRPr="004A2C83" w:rsidRDefault="00751025" w:rsidP="00751025">
      <w:pPr>
        <w:jc w:val="both"/>
        <w:rPr>
          <w:rFonts w:ascii="Sylfaen" w:hAnsi="Sylfaen"/>
        </w:rPr>
      </w:pPr>
      <w:r w:rsidRPr="004A2C83">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7AF42A2" w14:textId="77777777" w:rsidR="00751025" w:rsidRPr="004A2C83" w:rsidRDefault="00751025" w:rsidP="00751025">
      <w:pPr>
        <w:jc w:val="both"/>
        <w:rPr>
          <w:rFonts w:ascii="Sylfaen" w:hAnsi="Sylfaen"/>
        </w:rPr>
      </w:pPr>
      <w:r w:rsidRPr="004A2C83">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99C3A03" w14:textId="77777777" w:rsidR="00751025" w:rsidRPr="004A2C83" w:rsidRDefault="00751025" w:rsidP="00751025">
      <w:pPr>
        <w:jc w:val="both"/>
        <w:rPr>
          <w:rFonts w:ascii="Sylfaen" w:hAnsi="Sylfaen"/>
        </w:rPr>
      </w:pPr>
      <w:r w:rsidRPr="004A2C83">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4A2C83">
        <w:rPr>
          <w:rFonts w:ascii="Sylfaen" w:hAnsi="Sylfaen"/>
        </w:rPr>
        <w:t>органа.Уполномоченный</w:t>
      </w:r>
      <w:proofErr w:type="spellEnd"/>
      <w:r w:rsidRPr="004A2C83">
        <w:rPr>
          <w:rFonts w:ascii="Sylfaen" w:hAnsi="Sylfaen"/>
        </w:rPr>
        <w:t xml:space="preserve"> орган незамедлительно публикует это решение в бюллетене.</w:t>
      </w:r>
    </w:p>
    <w:p w14:paraId="096A53EB" w14:textId="77777777" w:rsidR="00751025" w:rsidRPr="004A2C83" w:rsidRDefault="00751025" w:rsidP="00751025">
      <w:pPr>
        <w:jc w:val="both"/>
        <w:rPr>
          <w:rFonts w:ascii="Sylfaen" w:hAnsi="Sylfaen"/>
        </w:rPr>
      </w:pPr>
      <w:r w:rsidRPr="004A2C83">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F221525" w14:textId="77777777" w:rsidR="00751025" w:rsidRPr="004A2C83" w:rsidRDefault="00751025" w:rsidP="00751025">
      <w:pPr>
        <w:jc w:val="both"/>
        <w:rPr>
          <w:rFonts w:ascii="Sylfaen" w:hAnsi="Sylfaen"/>
        </w:rPr>
      </w:pPr>
      <w:r w:rsidRPr="004A2C83">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991FDD0" w14:textId="77777777" w:rsidR="00751025" w:rsidRPr="004A2C83" w:rsidRDefault="00751025" w:rsidP="00751025">
      <w:pPr>
        <w:jc w:val="both"/>
        <w:rPr>
          <w:rFonts w:ascii="Sylfaen" w:hAnsi="Sylfaen"/>
        </w:rPr>
      </w:pPr>
      <w:r w:rsidRPr="004A2C83">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20C2F872" w14:textId="77777777" w:rsidR="00751025" w:rsidRPr="004A2C83" w:rsidRDefault="00751025" w:rsidP="00751025">
      <w:pPr>
        <w:widowControl w:val="0"/>
        <w:spacing w:after="160"/>
        <w:ind w:firstLine="567"/>
        <w:jc w:val="both"/>
        <w:rPr>
          <w:rFonts w:ascii="Sylfaen" w:hAnsi="Sylfaen" w:cs="Sylfaen"/>
          <w:b/>
        </w:rPr>
      </w:pPr>
      <w:r w:rsidRPr="004A2C83">
        <w:rPr>
          <w:rFonts w:ascii="Sylfaen" w:hAnsi="Sylfaen"/>
        </w:rPr>
        <w:t>12.23. Ставки государственных пошлин, взимаемых за обжалование, установлены законом "О государственной пошлине".</w:t>
      </w:r>
    </w:p>
    <w:p w14:paraId="72C1E5C2" w14:textId="77777777" w:rsidR="00751025" w:rsidRPr="004A2C83" w:rsidRDefault="00751025" w:rsidP="00751025">
      <w:pPr>
        <w:widowControl w:val="0"/>
        <w:spacing w:after="160"/>
        <w:jc w:val="center"/>
        <w:rPr>
          <w:rFonts w:ascii="Sylfaen" w:hAnsi="Sylfaen" w:cs="Sylfaen"/>
          <w:b/>
        </w:rPr>
      </w:pPr>
    </w:p>
    <w:p w14:paraId="13983419" w14:textId="77777777" w:rsidR="00751025" w:rsidRPr="004A2C83" w:rsidRDefault="00751025" w:rsidP="00751025">
      <w:pPr>
        <w:rPr>
          <w:rFonts w:ascii="Sylfaen" w:hAnsi="Sylfaen"/>
          <w:b/>
        </w:rPr>
      </w:pPr>
      <w:r w:rsidRPr="004A2C83">
        <w:rPr>
          <w:rFonts w:ascii="Sylfaen" w:hAnsi="Sylfaen"/>
          <w:b/>
        </w:rPr>
        <w:br w:type="page"/>
      </w:r>
    </w:p>
    <w:p w14:paraId="511356DB" w14:textId="77777777" w:rsidR="00751025" w:rsidRPr="004A2C83" w:rsidRDefault="00751025" w:rsidP="00751025">
      <w:pPr>
        <w:widowControl w:val="0"/>
        <w:spacing w:after="160"/>
        <w:jc w:val="center"/>
        <w:rPr>
          <w:rFonts w:ascii="Sylfaen" w:hAnsi="Sylfaen"/>
          <w:b/>
        </w:rPr>
      </w:pPr>
      <w:r w:rsidRPr="004A2C83">
        <w:rPr>
          <w:rFonts w:ascii="Sylfaen" w:hAnsi="Sylfaen"/>
          <w:b/>
        </w:rPr>
        <w:lastRenderedPageBreak/>
        <w:t>ЧАСТЬ II</w:t>
      </w:r>
    </w:p>
    <w:p w14:paraId="6DF7FD1A" w14:textId="77777777" w:rsidR="00751025" w:rsidRPr="004A2C83" w:rsidRDefault="00751025" w:rsidP="00751025">
      <w:pPr>
        <w:widowControl w:val="0"/>
        <w:spacing w:after="160"/>
        <w:jc w:val="center"/>
        <w:rPr>
          <w:rFonts w:ascii="Sylfaen" w:hAnsi="Sylfaen"/>
          <w:b/>
        </w:rPr>
      </w:pPr>
    </w:p>
    <w:p w14:paraId="5DB5BDB6" w14:textId="77E47B3E" w:rsidR="00751025" w:rsidRPr="004A2C83" w:rsidRDefault="00751025" w:rsidP="00751025">
      <w:pPr>
        <w:pStyle w:val="aa"/>
        <w:widowControl w:val="0"/>
        <w:spacing w:after="160"/>
        <w:jc w:val="center"/>
        <w:rPr>
          <w:rFonts w:ascii="Sylfaen" w:hAnsi="Sylfaen"/>
          <w:b/>
        </w:rPr>
      </w:pPr>
      <w:r w:rsidRPr="004A2C83">
        <w:rPr>
          <w:rFonts w:ascii="Sylfaen" w:hAnsi="Sylfaen"/>
          <w:b/>
        </w:rPr>
        <w:t xml:space="preserve">ИНСТРУКЦИЯ ПО СОСТАВЛЕНИЮ </w:t>
      </w:r>
      <w:r w:rsidRPr="004A2C83">
        <w:rPr>
          <w:rFonts w:ascii="Sylfaen" w:hAnsi="Sylfaen"/>
          <w:b/>
        </w:rPr>
        <w:br/>
        <w:t xml:space="preserve">ЗАЯВКИ </w:t>
      </w:r>
      <w:r w:rsidR="00825FEE">
        <w:rPr>
          <w:rFonts w:ascii="Sylfaen" w:hAnsi="Sylfaen"/>
          <w:b/>
        </w:rPr>
        <w:t>НА ЗАПРОСА КОТИРОВКИ</w:t>
      </w:r>
    </w:p>
    <w:p w14:paraId="203BE548" w14:textId="77777777" w:rsidR="00751025" w:rsidRPr="004A2C83" w:rsidRDefault="00751025" w:rsidP="00751025">
      <w:pPr>
        <w:widowControl w:val="0"/>
        <w:spacing w:after="160"/>
        <w:jc w:val="center"/>
        <w:rPr>
          <w:rFonts w:ascii="Sylfaen" w:hAnsi="Sylfaen"/>
        </w:rPr>
      </w:pPr>
    </w:p>
    <w:p w14:paraId="34D7BFCB" w14:textId="77777777" w:rsidR="00751025" w:rsidRPr="004A2C83" w:rsidRDefault="00751025" w:rsidP="00751025">
      <w:pPr>
        <w:widowControl w:val="0"/>
        <w:spacing w:after="160"/>
        <w:jc w:val="center"/>
        <w:rPr>
          <w:rFonts w:ascii="Sylfaen" w:hAnsi="Sylfaen"/>
          <w:b/>
        </w:rPr>
      </w:pPr>
      <w:r w:rsidRPr="004A2C83">
        <w:rPr>
          <w:rFonts w:ascii="Sylfaen" w:hAnsi="Sylfaen"/>
          <w:b/>
        </w:rPr>
        <w:t>1. ОБЩИЕ ПОЛОЖЕНИЯ</w:t>
      </w:r>
    </w:p>
    <w:p w14:paraId="53E590E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1.1.</w:t>
      </w:r>
      <w:r w:rsidRPr="004A2C83">
        <w:rPr>
          <w:rFonts w:ascii="Sylfaen" w:hAnsi="Sylfaen"/>
        </w:rPr>
        <w:tab/>
        <w:t>Целью настоящей Инструкции является содействие участникам при подготовке заявки.</w:t>
      </w:r>
    </w:p>
    <w:p w14:paraId="28F4FD0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1.2.</w:t>
      </w:r>
      <w:r w:rsidRPr="004A2C83">
        <w:rPr>
          <w:rFonts w:ascii="Sylfaen" w:hAnsi="Sylfaen"/>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99BF33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1.3.</w:t>
      </w:r>
      <w:r w:rsidRPr="004A2C83">
        <w:rPr>
          <w:rFonts w:ascii="Sylfaen" w:hAnsi="Sylfaen"/>
        </w:rPr>
        <w:tab/>
        <w:t>Кроме армянского языка, заявки могут быть поданы также на английском или русском языке.</w:t>
      </w:r>
    </w:p>
    <w:p w14:paraId="4ECDB674" w14:textId="77777777" w:rsidR="00751025" w:rsidRPr="004A2C83" w:rsidRDefault="00751025" w:rsidP="00751025">
      <w:pPr>
        <w:widowControl w:val="0"/>
        <w:spacing w:after="160"/>
        <w:jc w:val="center"/>
        <w:rPr>
          <w:rFonts w:ascii="Sylfaen" w:hAnsi="Sylfaen"/>
          <w:b/>
        </w:rPr>
      </w:pPr>
    </w:p>
    <w:p w14:paraId="44DD728E" w14:textId="77777777" w:rsidR="00751025" w:rsidRPr="004A2C83" w:rsidRDefault="00751025" w:rsidP="00751025">
      <w:pPr>
        <w:widowControl w:val="0"/>
        <w:spacing w:after="160"/>
        <w:jc w:val="center"/>
        <w:rPr>
          <w:rFonts w:ascii="Sylfaen" w:hAnsi="Sylfaen"/>
          <w:b/>
        </w:rPr>
      </w:pPr>
    </w:p>
    <w:p w14:paraId="7E80996F" w14:textId="77777777" w:rsidR="00751025" w:rsidRPr="004A2C83" w:rsidRDefault="00751025" w:rsidP="00751025">
      <w:pPr>
        <w:widowControl w:val="0"/>
        <w:spacing w:after="160"/>
        <w:jc w:val="center"/>
        <w:rPr>
          <w:rFonts w:ascii="Sylfaen" w:hAnsi="Sylfaen"/>
          <w:b/>
        </w:rPr>
      </w:pPr>
      <w:r w:rsidRPr="004A2C83">
        <w:rPr>
          <w:rFonts w:ascii="Sylfaen" w:hAnsi="Sylfaen"/>
          <w:b/>
        </w:rPr>
        <w:t>2. ЗАЯВКА НА ПРОЦЕДУРУ</w:t>
      </w:r>
    </w:p>
    <w:p w14:paraId="268B2E16"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4473D81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заявление--</w:t>
      </w:r>
      <w:proofErr w:type="spellStart"/>
      <w:r w:rsidRPr="004A2C83">
        <w:rPr>
          <w:rFonts w:ascii="Sylfaen" w:hAnsi="Sylfaen"/>
        </w:rPr>
        <w:t>объявлени</w:t>
      </w:r>
      <w:proofErr w:type="spellEnd"/>
      <w:r w:rsidRPr="004A2C83">
        <w:rPr>
          <w:rFonts w:ascii="Sylfaen" w:hAnsi="Sylfaen"/>
          <w:lang w:val="en-US"/>
        </w:rPr>
        <w:t>e</w:t>
      </w:r>
      <w:r w:rsidRPr="004A2C83">
        <w:rPr>
          <w:rFonts w:ascii="Sylfaen" w:hAnsi="Sylfaen"/>
        </w:rPr>
        <w:t xml:space="preserve">  на участие в процедуре согласно Приложению №1;</w:t>
      </w:r>
    </w:p>
    <w:p w14:paraId="2B35928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 xml:space="preserve">2.2. </w:t>
      </w:r>
      <w:proofErr w:type="spellStart"/>
      <w:r w:rsidRPr="004A2C83">
        <w:rPr>
          <w:rFonts w:ascii="Sylfaen" w:hAnsi="Sylfaen"/>
        </w:rPr>
        <w:t>утвержденн</w:t>
      </w:r>
      <w:proofErr w:type="spellEnd"/>
      <w:r w:rsidRPr="004A2C83">
        <w:rPr>
          <w:rFonts w:ascii="Sylfaen" w:hAnsi="Sylfaen"/>
          <w:lang w:val="en-US"/>
        </w:rPr>
        <w:t>o</w:t>
      </w:r>
      <w:r w:rsidRPr="004A2C83">
        <w:rPr>
          <w:rFonts w:ascii="Sylfaen" w:hAnsi="Sylfaen"/>
        </w:rPr>
        <w:t xml:space="preserve">е им полное описание предлагаемого товара согласно Приложению </w:t>
      </w:r>
      <w:r w:rsidRPr="004A2C83">
        <w:rPr>
          <w:rFonts w:ascii="Sylfaen" w:hAnsi="Sylfaen"/>
          <w:lang w:val="en-US"/>
        </w:rPr>
        <w:t>N</w:t>
      </w:r>
      <w:r w:rsidRPr="004A2C83">
        <w:rPr>
          <w:rFonts w:ascii="Sylfaen" w:hAnsi="Sylfaen"/>
        </w:rPr>
        <w:t xml:space="preserve"> 1.1.</w:t>
      </w:r>
    </w:p>
    <w:p w14:paraId="4142B99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2.3  копию агентского договора и данные лица, являющегося стороной этого договора, если Договор будет выполняться через агентство;</w:t>
      </w:r>
    </w:p>
    <w:p w14:paraId="37D6449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2.4 договор о совместной деятельности, если участники участвуют в процедуре закупки в порядке совместной деятельности (консорциумом)</w:t>
      </w:r>
      <w:r w:rsidRPr="004A2C83">
        <w:rPr>
          <w:rStyle w:val="af6"/>
          <w:rFonts w:ascii="Sylfaen" w:hAnsi="Sylfaen"/>
        </w:rPr>
        <w:footnoteReference w:customMarkFollows="1" w:id="11"/>
        <w:t>15</w:t>
      </w:r>
    </w:p>
    <w:p w14:paraId="32136A2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2.5.</w:t>
      </w:r>
      <w:r w:rsidRPr="004A2C83">
        <w:rPr>
          <w:rFonts w:ascii="Sylfaen" w:hAnsi="Sylfaen"/>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 </w:t>
      </w:r>
      <w:r w:rsidRPr="004A2C83">
        <w:rPr>
          <w:rStyle w:val="af6"/>
          <w:rFonts w:ascii="Sylfaen" w:hAnsi="Sylfaen"/>
        </w:rPr>
        <w:footnoteReference w:customMarkFollows="1" w:id="12"/>
        <w:t>16</w:t>
      </w:r>
    </w:p>
    <w:p w14:paraId="2DDBD3E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2.6.</w:t>
      </w:r>
      <w:r w:rsidRPr="004A2C83">
        <w:rPr>
          <w:rFonts w:ascii="Sylfaen" w:hAnsi="Sylfaen"/>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w:t>
      </w:r>
      <w:r w:rsidRPr="004A2C83">
        <w:rPr>
          <w:rFonts w:ascii="Sylfaen" w:hAnsi="Sylfaen"/>
        </w:rPr>
        <w:lastRenderedPageBreak/>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55C0852" w14:textId="77777777" w:rsidR="00751025" w:rsidRPr="004A2C83" w:rsidRDefault="00751025" w:rsidP="00751025">
      <w:pPr>
        <w:widowControl w:val="0"/>
        <w:spacing w:after="160" w:line="360" w:lineRule="auto"/>
        <w:jc w:val="center"/>
        <w:rPr>
          <w:rFonts w:ascii="Sylfaen" w:hAnsi="Sylfaen" w:cs="Sylfaen"/>
          <w:b/>
        </w:rPr>
      </w:pPr>
      <w:r w:rsidRPr="004A2C83">
        <w:rPr>
          <w:rFonts w:ascii="Sylfaen" w:hAnsi="Sylfaen"/>
          <w:b/>
        </w:rPr>
        <w:t>3. ПОРЯДОК ПОДГОТОВКИ ЗАЯВКИ</w:t>
      </w:r>
    </w:p>
    <w:p w14:paraId="16B82AB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3.1.</w:t>
      </w:r>
      <w:r w:rsidRPr="004A2C83">
        <w:rPr>
          <w:rFonts w:ascii="Sylfaen" w:hAnsi="Sylfaen"/>
        </w:rPr>
        <w:tab/>
        <w:t xml:space="preserve">Участник подает заявку в порядке, установленном настоящим приглашением. </w:t>
      </w:r>
    </w:p>
    <w:p w14:paraId="324BDB7E"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A2C83">
        <w:rPr>
          <w:rFonts w:ascii="Sylfaen" w:hAnsi="Sylfaen" w:cs="Courier New"/>
        </w:rPr>
        <w:t> </w:t>
      </w:r>
      <w:r w:rsidRPr="004A2C83">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4A2C83">
        <w:rPr>
          <w:rFonts w:ascii="Sylfaen" w:hAnsi="Sylfaen" w:cs="Courier New"/>
        </w:rPr>
        <w:t> </w:t>
      </w:r>
      <w:r w:rsidRPr="004A2C83">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33033E9"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B4441E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4.2.</w:t>
      </w:r>
      <w:r w:rsidRPr="004A2C83">
        <w:rPr>
          <w:rFonts w:ascii="Sylfaen" w:hAnsi="Sylfaen"/>
        </w:rPr>
        <w:tab/>
        <w:t xml:space="preserve">На конверте, указанном в пункте 4.1 настоящей инструкции, на языке составления заявки указываются: </w:t>
      </w:r>
    </w:p>
    <w:p w14:paraId="54A0B646" w14:textId="77777777" w:rsidR="00751025" w:rsidRPr="004A2C83" w:rsidRDefault="00751025" w:rsidP="00751025">
      <w:pPr>
        <w:widowControl w:val="0"/>
        <w:tabs>
          <w:tab w:val="left" w:pos="1134"/>
        </w:tabs>
        <w:spacing w:after="160"/>
        <w:ind w:firstLine="567"/>
        <w:rPr>
          <w:rFonts w:ascii="Sylfaen" w:hAnsi="Sylfaen"/>
        </w:rPr>
      </w:pPr>
      <w:r w:rsidRPr="004A2C83">
        <w:rPr>
          <w:rFonts w:ascii="Sylfaen" w:hAnsi="Sylfaen"/>
        </w:rPr>
        <w:t>1)</w:t>
      </w:r>
      <w:r w:rsidRPr="004A2C83">
        <w:rPr>
          <w:rFonts w:ascii="Sylfaen" w:hAnsi="Sylfaen"/>
        </w:rPr>
        <w:tab/>
        <w:t>наименование заказчика и место (адрес) подачи заявки;</w:t>
      </w:r>
    </w:p>
    <w:p w14:paraId="347D6B3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код процедуры;</w:t>
      </w:r>
    </w:p>
    <w:p w14:paraId="4A877B1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слова “не вскрывать до заседания по вскрытию заявок”;</w:t>
      </w:r>
    </w:p>
    <w:p w14:paraId="4A8923B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наименование (имя), место нахождения и номер телефона участника.</w:t>
      </w:r>
    </w:p>
    <w:p w14:paraId="0A2B72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4.3.</w:t>
      </w:r>
      <w:r w:rsidRPr="004A2C83">
        <w:rPr>
          <w:rFonts w:ascii="Sylfaen" w:hAnsi="Sylfaen"/>
        </w:rPr>
        <w:tab/>
        <w:t>На заседании по вскрытию заявок комиссия отклоняет заявки, не</w:t>
      </w:r>
      <w:r w:rsidRPr="004A2C83">
        <w:rPr>
          <w:rFonts w:ascii="Sylfaen" w:hAnsi="Sylfaen" w:cs="Courier New"/>
        </w:rPr>
        <w:t> </w:t>
      </w:r>
      <w:r w:rsidRPr="004A2C83">
        <w:rPr>
          <w:rFonts w:ascii="Sylfaen" w:hAnsi="Sylfaen"/>
        </w:rPr>
        <w:t>соответствующие требованиям пунктов 3.1 и 3.2 настоящей инструкции, и в том же виде возвращает подающему их лицу.</w:t>
      </w:r>
    </w:p>
    <w:p w14:paraId="3FDF1396" w14:textId="77777777" w:rsidR="00751025" w:rsidRPr="004A2C83" w:rsidRDefault="00751025" w:rsidP="00751025">
      <w:pPr>
        <w:widowControl w:val="0"/>
        <w:tabs>
          <w:tab w:val="left" w:pos="1134"/>
        </w:tabs>
        <w:spacing w:after="160"/>
        <w:ind w:firstLine="567"/>
        <w:jc w:val="both"/>
        <w:rPr>
          <w:rFonts w:ascii="Sylfaen" w:hAnsi="Sylfaen"/>
        </w:rPr>
      </w:pPr>
    </w:p>
    <w:p w14:paraId="6BFF2C6B" w14:textId="77777777" w:rsidR="00751025" w:rsidRPr="004A2C83" w:rsidRDefault="00751025" w:rsidP="00751025">
      <w:pPr>
        <w:widowControl w:val="0"/>
        <w:tabs>
          <w:tab w:val="left" w:pos="1134"/>
        </w:tabs>
        <w:spacing w:after="160"/>
        <w:ind w:firstLine="567"/>
        <w:jc w:val="both"/>
        <w:rPr>
          <w:rFonts w:ascii="Sylfaen" w:hAnsi="Sylfaen"/>
        </w:rPr>
      </w:pPr>
    </w:p>
    <w:p w14:paraId="3757F74A" w14:textId="77777777" w:rsidR="00751025" w:rsidRPr="004A2C83" w:rsidRDefault="00751025" w:rsidP="00751025">
      <w:pPr>
        <w:widowControl w:val="0"/>
        <w:tabs>
          <w:tab w:val="left" w:pos="1134"/>
        </w:tabs>
        <w:spacing w:after="160"/>
        <w:ind w:firstLine="567"/>
        <w:jc w:val="both"/>
        <w:rPr>
          <w:rFonts w:ascii="Sylfaen" w:hAnsi="Sylfaen"/>
        </w:rPr>
      </w:pPr>
    </w:p>
    <w:p w14:paraId="44B69372"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2B4353C8"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50F1F18D"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6CCC9C84"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009D5C2F"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2FE61DAA"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2A0CCB24" w14:textId="77777777" w:rsidR="00751025" w:rsidRPr="004A2C83" w:rsidRDefault="00751025" w:rsidP="00751025">
      <w:pPr>
        <w:pStyle w:val="norm"/>
        <w:widowControl w:val="0"/>
        <w:spacing w:after="160" w:line="240" w:lineRule="auto"/>
        <w:ind w:firstLine="284"/>
        <w:jc w:val="right"/>
        <w:rPr>
          <w:rFonts w:ascii="Sylfaen" w:hAnsi="Sylfaen" w:cs="Arial"/>
          <w:b/>
          <w:sz w:val="24"/>
          <w:szCs w:val="24"/>
        </w:rPr>
      </w:pPr>
      <w:r w:rsidRPr="004A2C83">
        <w:rPr>
          <w:rFonts w:ascii="Sylfaen" w:hAnsi="Sylfaen"/>
          <w:b/>
          <w:sz w:val="24"/>
          <w:szCs w:val="24"/>
        </w:rPr>
        <w:t>Приложение № 1</w:t>
      </w:r>
    </w:p>
    <w:p w14:paraId="47D9F4E3" w14:textId="074533AC"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 xml:space="preserve">к Приглашению </w:t>
      </w:r>
      <w:r w:rsidR="00825FEE">
        <w:rPr>
          <w:rFonts w:ascii="Sylfaen" w:hAnsi="Sylfaen"/>
          <w:b/>
          <w:sz w:val="24"/>
          <w:szCs w:val="24"/>
        </w:rPr>
        <w:t>на запроса котировки</w:t>
      </w:r>
      <w:r w:rsidRPr="004A2C83">
        <w:rPr>
          <w:rFonts w:ascii="Sylfaen" w:hAnsi="Sylfaen" w:cs="Arial"/>
          <w:b/>
          <w:sz w:val="24"/>
          <w:szCs w:val="24"/>
        </w:rPr>
        <w:br/>
      </w:r>
      <w:r w:rsidRPr="004A2C83">
        <w:rPr>
          <w:rFonts w:ascii="Sylfaen" w:hAnsi="Sylfaen"/>
          <w:b/>
          <w:sz w:val="24"/>
          <w:szCs w:val="24"/>
        </w:rPr>
        <w:t xml:space="preserve">под кодом </w:t>
      </w:r>
      <w:r w:rsidRPr="004A2C83">
        <w:rPr>
          <w:rFonts w:ascii="Sylfaen" w:hAnsi="Sylfaen"/>
          <w:sz w:val="24"/>
          <w:szCs w:val="24"/>
        </w:rPr>
        <w:t>"</w:t>
      </w:r>
      <w:r w:rsidRPr="004A2C83">
        <w:rPr>
          <w:rFonts w:ascii="Sylfaen" w:hAnsi="Sylfaen"/>
        </w:rPr>
        <w:t>"</w:t>
      </w:r>
      <w:r w:rsidR="0027733B">
        <w:rPr>
          <w:rFonts w:ascii="Sylfaen" w:hAnsi="Sylfaen"/>
          <w:b/>
          <w:bCs/>
        </w:rPr>
        <w:t>(</w:t>
      </w:r>
      <w:r w:rsidR="006C68E0">
        <w:rPr>
          <w:rFonts w:ascii="Sylfaen" w:hAnsi="Sylfaen"/>
          <w:b/>
          <w:bCs/>
        </w:rPr>
        <w:t>SHMMBA-GHAPDZB-</w:t>
      </w:r>
      <w:r w:rsidR="00A43458">
        <w:rPr>
          <w:rFonts w:ascii="Sylfaen" w:hAnsi="Sylfaen"/>
          <w:b/>
          <w:bCs/>
        </w:rPr>
        <w:t>2025/1</w:t>
      </w:r>
      <w:r w:rsidR="006C68E0">
        <w:rPr>
          <w:rFonts w:ascii="Sylfaen" w:hAnsi="Sylfaen"/>
          <w:b/>
          <w:bCs/>
        </w:rPr>
        <w:t>)(</w:t>
      </w:r>
      <w:r w:rsidR="00A43458">
        <w:rPr>
          <w:rFonts w:ascii="Sylfaen" w:hAnsi="Sylfaen"/>
          <w:b/>
          <w:bCs/>
        </w:rPr>
        <w:t>ՇՄՄԲԱ-ԳՀԱՊՁԲ-2025/1</w:t>
      </w:r>
      <w:r w:rsidR="0027733B">
        <w:rPr>
          <w:rFonts w:ascii="Sylfaen" w:hAnsi="Sylfaen"/>
          <w:b/>
          <w:bCs/>
        </w:rPr>
        <w:t>)</w:t>
      </w:r>
      <w:r w:rsidRPr="004A2C83">
        <w:rPr>
          <w:rFonts w:ascii="Sylfaen" w:hAnsi="Sylfaen"/>
          <w:sz w:val="24"/>
          <w:szCs w:val="24"/>
        </w:rPr>
        <w:t>"</w:t>
      </w:r>
    </w:p>
    <w:p w14:paraId="0F9491A1" w14:textId="77777777" w:rsidR="00751025" w:rsidRPr="004A2C83" w:rsidRDefault="00751025" w:rsidP="00751025">
      <w:pPr>
        <w:widowControl w:val="0"/>
        <w:spacing w:after="120"/>
        <w:jc w:val="center"/>
        <w:rPr>
          <w:rFonts w:ascii="Sylfaen" w:hAnsi="Sylfaen" w:cs="Sylfaen"/>
          <w:b/>
        </w:rPr>
      </w:pPr>
    </w:p>
    <w:p w14:paraId="51A39186"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ЗАЯВЛЕНИЕ-  ОБЪЯВЛЕНИЕ *</w:t>
      </w:r>
    </w:p>
    <w:p w14:paraId="0B1298D3" w14:textId="77777777" w:rsidR="00751025" w:rsidRPr="004A2C83" w:rsidRDefault="00751025" w:rsidP="00751025">
      <w:pPr>
        <w:pStyle w:val="6"/>
        <w:keepNext w:val="0"/>
        <w:widowControl w:val="0"/>
        <w:spacing w:after="160"/>
        <w:jc w:val="center"/>
        <w:rPr>
          <w:rFonts w:ascii="Sylfaen" w:hAnsi="Sylfaen" w:cs="Arial"/>
          <w:color w:val="auto"/>
          <w:sz w:val="24"/>
          <w:szCs w:val="24"/>
        </w:rPr>
      </w:pPr>
      <w:r w:rsidRPr="004A2C83">
        <w:rPr>
          <w:rFonts w:ascii="Sylfaen" w:hAnsi="Sylfaen"/>
          <w:color w:val="auto"/>
          <w:sz w:val="24"/>
          <w:szCs w:val="24"/>
        </w:rPr>
        <w:t xml:space="preserve">на участие в открытом конкурсе </w:t>
      </w:r>
    </w:p>
    <w:p w14:paraId="637D93A4" w14:textId="77777777" w:rsidR="00751025" w:rsidRPr="004A2C83" w:rsidRDefault="00751025" w:rsidP="00751025">
      <w:pPr>
        <w:widowControl w:val="0"/>
        <w:spacing w:after="120"/>
        <w:jc w:val="center"/>
        <w:rPr>
          <w:rFonts w:ascii="Sylfaen" w:hAnsi="Sylfaen"/>
        </w:rPr>
      </w:pPr>
    </w:p>
    <w:p w14:paraId="6395F53C" w14:textId="77777777" w:rsidR="00751025" w:rsidRPr="004A2C83" w:rsidRDefault="00751025" w:rsidP="00751025">
      <w:pPr>
        <w:jc w:val="both"/>
        <w:rPr>
          <w:rFonts w:ascii="Sylfaen" w:hAnsi="Sylfaen"/>
        </w:rPr>
      </w:pPr>
      <w:r w:rsidRPr="004A2C83">
        <w:rPr>
          <w:rFonts w:ascii="Sylfaen" w:hAnsi="Sylfaen"/>
        </w:rPr>
        <w:t xml:space="preserve">______________________________________________________________заявляет, что </w:t>
      </w:r>
    </w:p>
    <w:p w14:paraId="0AEDE5E7" w14:textId="77777777" w:rsidR="00751025" w:rsidRPr="004A2C83" w:rsidRDefault="00751025" w:rsidP="00751025">
      <w:pPr>
        <w:spacing w:after="160"/>
        <w:ind w:left="2694"/>
        <w:jc w:val="both"/>
        <w:rPr>
          <w:rFonts w:ascii="Sylfaen" w:hAnsi="Sylfaen"/>
          <w:sz w:val="16"/>
        </w:rPr>
      </w:pPr>
      <w:r w:rsidRPr="004A2C83">
        <w:rPr>
          <w:rFonts w:ascii="Sylfaen" w:hAnsi="Sylfaen"/>
          <w:sz w:val="16"/>
        </w:rPr>
        <w:t xml:space="preserve">наименование участника </w:t>
      </w:r>
    </w:p>
    <w:p w14:paraId="63997FFF" w14:textId="77777777" w:rsidR="00751025" w:rsidRPr="004A2C83" w:rsidRDefault="00751025" w:rsidP="00751025">
      <w:pPr>
        <w:jc w:val="both"/>
        <w:rPr>
          <w:rFonts w:ascii="Sylfaen" w:hAnsi="Sylfaen"/>
          <w:u w:val="single"/>
        </w:rPr>
      </w:pPr>
      <w:r w:rsidRPr="004A2C83">
        <w:rPr>
          <w:rFonts w:ascii="Sylfaen" w:hAnsi="Sylfaen"/>
        </w:rPr>
        <w:t>желает участвовать в лоте (лотах)_______________________________ объявленного</w:t>
      </w:r>
    </w:p>
    <w:p w14:paraId="12D03281" w14:textId="77777777" w:rsidR="00751025" w:rsidRPr="004A2C83" w:rsidRDefault="00751025" w:rsidP="00751025">
      <w:pPr>
        <w:spacing w:after="160"/>
        <w:ind w:left="4395"/>
        <w:jc w:val="both"/>
        <w:rPr>
          <w:rFonts w:ascii="Sylfaen" w:hAnsi="Sylfaen" w:cs="Sylfaen"/>
          <w:sz w:val="16"/>
        </w:rPr>
      </w:pPr>
      <w:r w:rsidRPr="004A2C83">
        <w:rPr>
          <w:rFonts w:ascii="Sylfaen" w:hAnsi="Sylfaen"/>
          <w:sz w:val="16"/>
        </w:rPr>
        <w:t>номер лота (лотов)</w:t>
      </w:r>
    </w:p>
    <w:p w14:paraId="582E42AC" w14:textId="05ECFCC0" w:rsidR="00751025" w:rsidRPr="004A2C83" w:rsidRDefault="00751025" w:rsidP="00751025">
      <w:pPr>
        <w:jc w:val="both"/>
        <w:rPr>
          <w:rFonts w:ascii="Sylfaen" w:hAnsi="Sylfaen"/>
        </w:rPr>
      </w:pPr>
      <w:r w:rsidRPr="004A2C83">
        <w:rPr>
          <w:rFonts w:ascii="Sylfaen" w:hAnsi="Sylfaen"/>
        </w:rPr>
        <w:t>______________________________________________ 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rPr>
        <w:t>"</w:t>
      </w:r>
      <w:r w:rsidR="005B339F">
        <w:rPr>
          <w:rFonts w:ascii="Sylfaen" w:hAnsi="Sylfaen"/>
        </w:rPr>
        <w:t>запроса котировок</w:t>
      </w:r>
      <w:r w:rsidRPr="004A2C83">
        <w:rPr>
          <w:rFonts w:ascii="Sylfaen" w:hAnsi="Sylfaen"/>
        </w:rPr>
        <w:t xml:space="preserve"> и в соответствии с требованиями приглашения подает заявку.</w:t>
      </w:r>
    </w:p>
    <w:p w14:paraId="01C0A917" w14:textId="77777777" w:rsidR="00751025" w:rsidRPr="004A2C83" w:rsidRDefault="00751025" w:rsidP="00751025">
      <w:pPr>
        <w:jc w:val="both"/>
        <w:rPr>
          <w:rFonts w:ascii="Sylfaen" w:hAnsi="Sylfaen"/>
        </w:rPr>
      </w:pPr>
      <w:r w:rsidRPr="004A2C83">
        <w:rPr>
          <w:rFonts w:ascii="Sylfaen" w:hAnsi="Sylfaen"/>
        </w:rPr>
        <w:t>__________________________________________________ заявляет и заверяет, что</w:t>
      </w:r>
    </w:p>
    <w:p w14:paraId="57237A59" w14:textId="77777777" w:rsidR="00751025" w:rsidRPr="004A2C83" w:rsidRDefault="00751025" w:rsidP="00751025">
      <w:pPr>
        <w:spacing w:after="160"/>
        <w:ind w:left="1843"/>
        <w:jc w:val="both"/>
        <w:rPr>
          <w:rFonts w:ascii="Sylfaen" w:hAnsi="Sylfaen" w:cs="Sylfaen"/>
          <w:sz w:val="16"/>
        </w:rPr>
      </w:pPr>
      <w:r w:rsidRPr="004A2C83">
        <w:rPr>
          <w:rFonts w:ascii="Sylfaen" w:hAnsi="Sylfaen"/>
          <w:sz w:val="16"/>
        </w:rPr>
        <w:t>наименование участника</w:t>
      </w:r>
    </w:p>
    <w:p w14:paraId="07197B82" w14:textId="77777777" w:rsidR="00751025" w:rsidRPr="004A2C83" w:rsidRDefault="00751025" w:rsidP="00751025">
      <w:pPr>
        <w:jc w:val="both"/>
        <w:rPr>
          <w:rFonts w:ascii="Sylfaen" w:hAnsi="Sylfaen" w:cs="Sylfaen"/>
        </w:rPr>
      </w:pPr>
      <w:r w:rsidRPr="004A2C83">
        <w:rPr>
          <w:rFonts w:ascii="Sylfaen" w:hAnsi="Sylfaen"/>
        </w:rPr>
        <w:t>является резидентом ______________________________________________________.</w:t>
      </w:r>
    </w:p>
    <w:p w14:paraId="77A3E62B" w14:textId="77777777" w:rsidR="00751025" w:rsidRPr="004A2C83" w:rsidRDefault="00751025" w:rsidP="00751025">
      <w:pPr>
        <w:spacing w:after="160"/>
        <w:ind w:left="4111"/>
        <w:jc w:val="both"/>
        <w:rPr>
          <w:rFonts w:ascii="Sylfaen" w:hAnsi="Sylfaen" w:cs="Arial"/>
          <w:sz w:val="16"/>
        </w:rPr>
      </w:pPr>
      <w:r w:rsidRPr="004A2C83">
        <w:rPr>
          <w:rFonts w:ascii="Sylfaen" w:hAnsi="Sylfaen"/>
          <w:sz w:val="16"/>
        </w:rPr>
        <w:t>наименование страны</w:t>
      </w:r>
    </w:p>
    <w:p w14:paraId="65C1E572" w14:textId="77777777" w:rsidR="00751025" w:rsidRPr="004A2C83" w:rsidRDefault="00751025" w:rsidP="00751025">
      <w:pPr>
        <w:jc w:val="both"/>
        <w:rPr>
          <w:rFonts w:ascii="Sylfaen" w:hAnsi="Sylfaen"/>
        </w:rPr>
      </w:pPr>
    </w:p>
    <w:p w14:paraId="5A8C40EC" w14:textId="77777777" w:rsidR="00751025" w:rsidRPr="004A2C83" w:rsidRDefault="00751025" w:rsidP="00751025">
      <w:pPr>
        <w:jc w:val="both"/>
        <w:rPr>
          <w:rFonts w:ascii="Sylfaen" w:hAnsi="Sylfaen"/>
        </w:rPr>
      </w:pPr>
      <w:r w:rsidRPr="004A2C83">
        <w:rPr>
          <w:rFonts w:ascii="Sylfaen" w:hAnsi="Sylfaen"/>
        </w:rPr>
        <w:t>Данные       ----------------------------------------  следующие:</w:t>
      </w:r>
    </w:p>
    <w:p w14:paraId="51A376E6" w14:textId="77777777" w:rsidR="00751025" w:rsidRPr="004A2C83" w:rsidRDefault="00751025" w:rsidP="00751025">
      <w:pPr>
        <w:spacing w:after="160"/>
        <w:ind w:left="1843"/>
        <w:rPr>
          <w:rFonts w:ascii="Sylfaen" w:hAnsi="Sylfaen" w:cs="Sylfaen"/>
          <w:sz w:val="16"/>
          <w:lang w:val="hy-AM"/>
        </w:rPr>
      </w:pPr>
      <w:r w:rsidRPr="004A2C83">
        <w:rPr>
          <w:rFonts w:ascii="Sylfaen" w:hAnsi="Sylfaen"/>
          <w:sz w:val="16"/>
        </w:rPr>
        <w:t>наименование участника</w:t>
      </w:r>
    </w:p>
    <w:p w14:paraId="0715353E" w14:textId="77777777" w:rsidR="00751025" w:rsidRPr="004A2C83" w:rsidRDefault="00751025" w:rsidP="00751025">
      <w:pPr>
        <w:jc w:val="both"/>
        <w:rPr>
          <w:rFonts w:ascii="Sylfaen" w:hAnsi="Sylfaen"/>
        </w:rPr>
      </w:pPr>
    </w:p>
    <w:p w14:paraId="53A83D46" w14:textId="77777777" w:rsidR="00751025" w:rsidRPr="004A2C83" w:rsidRDefault="00751025" w:rsidP="00751025">
      <w:pPr>
        <w:jc w:val="both"/>
        <w:rPr>
          <w:rFonts w:ascii="Sylfaen" w:hAnsi="Sylfaen"/>
        </w:rPr>
      </w:pPr>
      <w:r w:rsidRPr="004A2C83">
        <w:rPr>
          <w:rFonts w:ascii="Sylfaen" w:hAnsi="Sylfaen"/>
        </w:rPr>
        <w:t>Учетный номер налогоплательщика               ________________</w:t>
      </w:r>
    </w:p>
    <w:p w14:paraId="784397A5" w14:textId="77777777" w:rsidR="00751025" w:rsidRPr="004A2C83" w:rsidRDefault="00751025" w:rsidP="00751025">
      <w:pPr>
        <w:tabs>
          <w:tab w:val="left" w:pos="7371"/>
        </w:tabs>
        <w:ind w:left="4111"/>
        <w:jc w:val="both"/>
        <w:rPr>
          <w:rFonts w:ascii="Sylfaen" w:hAnsi="Sylfaen" w:cs="Arial"/>
          <w:sz w:val="16"/>
        </w:rPr>
      </w:pPr>
      <w:r w:rsidRPr="004A2C83">
        <w:rPr>
          <w:rFonts w:ascii="Sylfaen" w:hAnsi="Sylfaen"/>
          <w:sz w:val="16"/>
        </w:rPr>
        <w:t xml:space="preserve">               учетный номер налогоплательщика</w:t>
      </w:r>
    </w:p>
    <w:p w14:paraId="541D8063" w14:textId="77777777" w:rsidR="00751025" w:rsidRPr="004A2C83" w:rsidRDefault="00751025" w:rsidP="00751025">
      <w:pPr>
        <w:jc w:val="both"/>
        <w:rPr>
          <w:rFonts w:ascii="Sylfaen" w:hAnsi="Sylfaen"/>
        </w:rPr>
      </w:pPr>
    </w:p>
    <w:p w14:paraId="0AD34217" w14:textId="77777777" w:rsidR="00751025" w:rsidRPr="004A2C83" w:rsidRDefault="00751025" w:rsidP="00751025">
      <w:pPr>
        <w:jc w:val="both"/>
        <w:rPr>
          <w:rFonts w:ascii="Sylfaen" w:hAnsi="Sylfaen"/>
        </w:rPr>
      </w:pPr>
      <w:r w:rsidRPr="004A2C83">
        <w:rPr>
          <w:rFonts w:ascii="Sylfaen" w:hAnsi="Sylfaen"/>
        </w:rPr>
        <w:t xml:space="preserve"> Адрес электронной почты                            __________________</w:t>
      </w:r>
    </w:p>
    <w:p w14:paraId="659B23F3" w14:textId="77777777" w:rsidR="00751025" w:rsidRPr="004A2C83" w:rsidRDefault="00751025" w:rsidP="00751025">
      <w:pPr>
        <w:tabs>
          <w:tab w:val="left" w:pos="6946"/>
        </w:tabs>
        <w:ind w:left="3402" w:firstLine="6"/>
        <w:jc w:val="both"/>
        <w:rPr>
          <w:rFonts w:ascii="Sylfaen" w:hAnsi="Sylfaen"/>
          <w:sz w:val="16"/>
        </w:rPr>
      </w:pPr>
      <w:r w:rsidRPr="004A2C83">
        <w:rPr>
          <w:rFonts w:ascii="Sylfaen" w:hAnsi="Sylfaen"/>
          <w:sz w:val="16"/>
        </w:rPr>
        <w:t xml:space="preserve">                                  адрес электронной</w:t>
      </w:r>
      <w:r w:rsidRPr="004A2C83">
        <w:rPr>
          <w:rFonts w:ascii="Sylfaen" w:hAnsi="Sylfaen"/>
          <w:sz w:val="16"/>
        </w:rPr>
        <w:tab/>
        <w:t>почты</w:t>
      </w:r>
    </w:p>
    <w:p w14:paraId="0BBF18F1" w14:textId="77777777" w:rsidR="00751025" w:rsidRPr="004A2C83" w:rsidRDefault="00751025" w:rsidP="00751025">
      <w:pPr>
        <w:jc w:val="both"/>
        <w:rPr>
          <w:rFonts w:ascii="Sylfaen" w:hAnsi="Sylfaen"/>
        </w:rPr>
      </w:pPr>
    </w:p>
    <w:p w14:paraId="3D2C8C19" w14:textId="77777777" w:rsidR="00751025" w:rsidRPr="004A2C83" w:rsidRDefault="00751025" w:rsidP="00751025">
      <w:pPr>
        <w:jc w:val="both"/>
        <w:rPr>
          <w:rFonts w:ascii="Sylfaen" w:hAnsi="Sylfaen"/>
        </w:rPr>
      </w:pPr>
      <w:r w:rsidRPr="004A2C83">
        <w:rPr>
          <w:rFonts w:ascii="Sylfaen" w:hAnsi="Sylfaen"/>
        </w:rPr>
        <w:t>Адрес деятельности              ------------------------------------------------------------</w:t>
      </w:r>
    </w:p>
    <w:p w14:paraId="71077DE9" w14:textId="77777777" w:rsidR="00751025" w:rsidRPr="004A2C83" w:rsidRDefault="00751025" w:rsidP="00751025">
      <w:pPr>
        <w:jc w:val="both"/>
        <w:rPr>
          <w:rFonts w:ascii="Sylfaen" w:hAnsi="Sylfaen"/>
          <w:sz w:val="18"/>
          <w:szCs w:val="18"/>
        </w:rPr>
      </w:pPr>
      <w:r w:rsidRPr="004A2C83">
        <w:rPr>
          <w:rFonts w:ascii="Sylfaen" w:hAnsi="Sylfaen"/>
        </w:rPr>
        <w:t xml:space="preserve">                                                                      </w:t>
      </w:r>
      <w:r w:rsidRPr="004A2C83">
        <w:rPr>
          <w:rFonts w:ascii="Sylfaen" w:hAnsi="Sylfaen"/>
          <w:sz w:val="18"/>
          <w:szCs w:val="18"/>
        </w:rPr>
        <w:t>адрес деятельности</w:t>
      </w:r>
    </w:p>
    <w:p w14:paraId="477643E3" w14:textId="77777777" w:rsidR="00751025" w:rsidRPr="004A2C83" w:rsidRDefault="00751025" w:rsidP="00751025">
      <w:pPr>
        <w:jc w:val="both"/>
        <w:rPr>
          <w:rFonts w:ascii="Sylfaen" w:hAnsi="Sylfaen"/>
          <w:sz w:val="18"/>
          <w:szCs w:val="18"/>
        </w:rPr>
      </w:pPr>
    </w:p>
    <w:p w14:paraId="1F173934" w14:textId="77777777" w:rsidR="00751025" w:rsidRPr="004A2C83" w:rsidRDefault="00751025" w:rsidP="00751025">
      <w:pPr>
        <w:jc w:val="both"/>
        <w:rPr>
          <w:rFonts w:ascii="Sylfaen" w:hAnsi="Sylfaen"/>
        </w:rPr>
      </w:pPr>
      <w:r w:rsidRPr="004A2C83">
        <w:rPr>
          <w:rFonts w:ascii="Sylfaen" w:hAnsi="Sylfaen"/>
        </w:rPr>
        <w:t xml:space="preserve">Номер телефона                     ------------------------------------------------------------- </w:t>
      </w:r>
    </w:p>
    <w:p w14:paraId="58FA3C48" w14:textId="77777777" w:rsidR="00751025" w:rsidRPr="004A2C83" w:rsidRDefault="00751025" w:rsidP="00751025">
      <w:pPr>
        <w:tabs>
          <w:tab w:val="left" w:pos="7371"/>
        </w:tabs>
        <w:spacing w:after="160"/>
        <w:ind w:left="3544" w:firstLine="3"/>
        <w:jc w:val="both"/>
        <w:rPr>
          <w:rFonts w:ascii="Sylfaen" w:hAnsi="Sylfaen"/>
          <w:sz w:val="16"/>
        </w:rPr>
      </w:pPr>
      <w:r w:rsidRPr="004A2C83">
        <w:rPr>
          <w:rFonts w:ascii="Sylfaen" w:hAnsi="Sylfaen"/>
          <w:sz w:val="16"/>
        </w:rPr>
        <w:t xml:space="preserve">                                 Номер телефона</w:t>
      </w:r>
    </w:p>
    <w:p w14:paraId="12E77F6F" w14:textId="77777777" w:rsidR="00751025" w:rsidRPr="004A2C83" w:rsidRDefault="00751025" w:rsidP="00751025">
      <w:pPr>
        <w:tabs>
          <w:tab w:val="left" w:pos="7371"/>
        </w:tabs>
        <w:spacing w:after="160"/>
        <w:ind w:left="3544" w:firstLine="3"/>
        <w:jc w:val="both"/>
        <w:rPr>
          <w:rFonts w:ascii="Sylfaen" w:hAnsi="Sylfaen"/>
          <w:sz w:val="16"/>
        </w:rPr>
      </w:pPr>
    </w:p>
    <w:p w14:paraId="561080AB" w14:textId="77777777" w:rsidR="00751025" w:rsidRPr="004A2C83" w:rsidRDefault="00751025" w:rsidP="00751025">
      <w:pPr>
        <w:widowControl w:val="0"/>
        <w:jc w:val="both"/>
        <w:rPr>
          <w:rFonts w:ascii="Sylfaen" w:hAnsi="Sylfaen"/>
        </w:rPr>
      </w:pPr>
      <w:r w:rsidRPr="004A2C83">
        <w:rPr>
          <w:rFonts w:ascii="Sylfaen" w:hAnsi="Sylfaen"/>
        </w:rPr>
        <w:t xml:space="preserve">Настоящим _________________________________объявляет и </w:t>
      </w:r>
      <w:proofErr w:type="spellStart"/>
      <w:r w:rsidRPr="004A2C83">
        <w:rPr>
          <w:rFonts w:ascii="Sylfaen" w:hAnsi="Sylfaen"/>
        </w:rPr>
        <w:t>подтверждает,что</w:t>
      </w:r>
      <w:proofErr w:type="spellEnd"/>
      <w:r w:rsidRPr="004A2C83">
        <w:rPr>
          <w:rFonts w:ascii="Sylfaen" w:hAnsi="Sylfaen"/>
        </w:rPr>
        <w:t>:</w:t>
      </w:r>
    </w:p>
    <w:p w14:paraId="5224F491" w14:textId="77777777" w:rsidR="00751025" w:rsidRPr="004A2C83" w:rsidRDefault="00751025" w:rsidP="00751025">
      <w:pPr>
        <w:widowControl w:val="0"/>
        <w:spacing w:after="120"/>
        <w:ind w:left="2835"/>
        <w:jc w:val="both"/>
        <w:rPr>
          <w:rFonts w:ascii="Sylfaen" w:hAnsi="Sylfaen"/>
          <w:sz w:val="16"/>
        </w:rPr>
      </w:pPr>
      <w:r w:rsidRPr="004A2C83">
        <w:rPr>
          <w:rFonts w:ascii="Sylfaen" w:hAnsi="Sylfaen"/>
          <w:sz w:val="16"/>
        </w:rPr>
        <w:t>наименование участника</w:t>
      </w:r>
    </w:p>
    <w:p w14:paraId="6EC72D59" w14:textId="77777777" w:rsidR="00751025" w:rsidRPr="004A2C83" w:rsidRDefault="00751025" w:rsidP="00751025">
      <w:pPr>
        <w:ind w:firstLine="709"/>
        <w:rPr>
          <w:rFonts w:ascii="Sylfaen" w:hAnsi="Sylfaen"/>
          <w:sz w:val="20"/>
          <w:lang w:val="es-ES"/>
        </w:rPr>
      </w:pPr>
      <w:r w:rsidRPr="004A2C83">
        <w:rPr>
          <w:rFonts w:ascii="Sylfaen" w:hAnsi="Sylfaen" w:cs="Arial"/>
          <w:sz w:val="20"/>
          <w:szCs w:val="20"/>
          <w:lang w:val="es-ES"/>
        </w:rPr>
        <w:t>1)</w:t>
      </w:r>
      <w:r w:rsidRPr="004A2C83">
        <w:rPr>
          <w:rFonts w:ascii="Sylfaen" w:hAnsi="Sylfaen"/>
          <w:sz w:val="20"/>
          <w:lang w:val="hy-AM"/>
        </w:rPr>
        <w:t xml:space="preserve">  </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sz w:val="20"/>
          <w:u w:val="single"/>
        </w:rPr>
        <w:t xml:space="preserve">и </w:t>
      </w:r>
      <w:r w:rsidRPr="004A2C83">
        <w:rPr>
          <w:rFonts w:ascii="Sylfaen" w:hAnsi="Sylfaen"/>
          <w:lang w:val="hy-AM"/>
        </w:rPr>
        <w:t>аффилированные</w:t>
      </w:r>
      <w:r w:rsidRPr="004A2C83">
        <w:rPr>
          <w:rFonts w:ascii="Sylfaen" w:hAnsi="Sylfaen"/>
        </w:rPr>
        <w:t xml:space="preserve"> с ним</w:t>
      </w:r>
      <w:r w:rsidRPr="004A2C83">
        <w:rPr>
          <w:rFonts w:ascii="Sylfaen" w:hAnsi="Sylfaen"/>
          <w:lang w:val="hy-AM"/>
        </w:rPr>
        <w:t xml:space="preserve"> </w:t>
      </w:r>
    </w:p>
    <w:p w14:paraId="6A23A4E4" w14:textId="77777777" w:rsidR="00751025" w:rsidRPr="004A2C83" w:rsidRDefault="00751025" w:rsidP="00751025">
      <w:pPr>
        <w:widowControl w:val="0"/>
        <w:spacing w:after="120"/>
        <w:ind w:left="2835"/>
        <w:rPr>
          <w:rFonts w:ascii="Sylfaen" w:hAnsi="Sylfaen"/>
          <w:sz w:val="16"/>
        </w:rPr>
      </w:pPr>
      <w:r w:rsidRPr="004A2C83">
        <w:rPr>
          <w:rFonts w:ascii="Sylfaen" w:hAnsi="Sylfaen"/>
          <w:sz w:val="16"/>
        </w:rPr>
        <w:t>наименование участника</w:t>
      </w:r>
    </w:p>
    <w:p w14:paraId="7479BEE1" w14:textId="77777777" w:rsidR="00751025" w:rsidRPr="004A2C83" w:rsidRDefault="00751025" w:rsidP="00751025">
      <w:pPr>
        <w:rPr>
          <w:rFonts w:ascii="Sylfaen" w:hAnsi="Sylfaen"/>
          <w:i/>
          <w:sz w:val="16"/>
          <w:vertAlign w:val="superscript"/>
          <w:lang w:val="es-ES"/>
        </w:rPr>
      </w:pPr>
    </w:p>
    <w:p w14:paraId="7D9CA7D5" w14:textId="44623AE9" w:rsidR="00751025" w:rsidRPr="004A2C83" w:rsidRDefault="00751025" w:rsidP="00751025">
      <w:pPr>
        <w:rPr>
          <w:rFonts w:ascii="Sylfaen" w:hAnsi="Sylfaen" w:cs="Sylfaen"/>
          <w:sz w:val="20"/>
          <w:lang w:val="hy-AM"/>
        </w:rPr>
      </w:pPr>
      <w:r w:rsidRPr="004A2C83">
        <w:rPr>
          <w:rFonts w:ascii="Sylfaen" w:hAnsi="Sylfaen"/>
          <w:lang w:val="hy-AM"/>
        </w:rPr>
        <w:lastRenderedPageBreak/>
        <w:t>лица</w:t>
      </w:r>
      <w:r w:rsidRPr="004A2C83">
        <w:rPr>
          <w:rFonts w:ascii="Sylfaen" w:hAnsi="Sylfaen" w:cs="Arial"/>
          <w:sz w:val="20"/>
          <w:szCs w:val="20"/>
          <w:lang w:val="es-ES"/>
        </w:rPr>
        <w:t xml:space="preserve"> </w:t>
      </w:r>
      <w:r w:rsidRPr="004A2C83">
        <w:rPr>
          <w:rFonts w:ascii="Sylfaen" w:hAnsi="Sylfaen" w:cs="Arial"/>
          <w:sz w:val="20"/>
          <w:szCs w:val="20"/>
          <w:lang w:val="hy-AM"/>
        </w:rPr>
        <w:t xml:space="preserve"> </w:t>
      </w:r>
      <w:r w:rsidRPr="004A2C83">
        <w:rPr>
          <w:rFonts w:ascii="Sylfaen" w:hAnsi="Sylfaen"/>
          <w:lang w:val="hy-AM"/>
        </w:rPr>
        <w:t xml:space="preserve">удовлетворяют </w:t>
      </w:r>
      <w:r w:rsidRPr="004A2C83">
        <w:rPr>
          <w:rFonts w:ascii="Sylfaen" w:hAnsi="Sylfaen"/>
          <w:color w:val="000000" w:themeColor="text1"/>
          <w:spacing w:val="-4"/>
        </w:rPr>
        <w:t>требованиям</w:t>
      </w:r>
      <w:r w:rsidRPr="004A2C83">
        <w:rPr>
          <w:rFonts w:ascii="Sylfaen" w:hAnsi="Sylfaen"/>
          <w:color w:val="000000" w:themeColor="text1"/>
          <w:lang w:val="es-ES"/>
        </w:rPr>
        <w:t xml:space="preserve"> </w:t>
      </w:r>
      <w:r w:rsidRPr="004A2C83">
        <w:rPr>
          <w:rFonts w:ascii="Sylfaen" w:hAnsi="Sylfaen"/>
          <w:color w:val="000000" w:themeColor="text1"/>
          <w:spacing w:val="-4"/>
        </w:rPr>
        <w:t>права</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участия</w:t>
      </w:r>
      <w:r w:rsidRPr="004A2C83">
        <w:rPr>
          <w:rFonts w:ascii="Sylfaen" w:hAnsi="Sylfaen"/>
          <w:color w:val="000000" w:themeColor="text1"/>
          <w:lang w:val="es-ES"/>
        </w:rPr>
        <w:t xml:space="preserve"> </w:t>
      </w:r>
      <w:r w:rsidRPr="004A2C83">
        <w:rPr>
          <w:rFonts w:ascii="Sylfaen" w:hAnsi="Sylfaen"/>
          <w:color w:val="000000" w:themeColor="text1"/>
          <w:spacing w:val="-4"/>
        </w:rPr>
        <w:t>установленным</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 xml:space="preserve">приглашением на </w:t>
      </w:r>
      <w:proofErr w:type="spellStart"/>
      <w:r w:rsidR="00825FEE">
        <w:rPr>
          <w:rFonts w:ascii="Sylfaen" w:hAnsi="Sylfaen"/>
          <w:spacing w:val="-4"/>
        </w:rPr>
        <w:t>на</w:t>
      </w:r>
      <w:proofErr w:type="spellEnd"/>
      <w:r w:rsidR="00825FEE">
        <w:rPr>
          <w:rFonts w:ascii="Sylfaen" w:hAnsi="Sylfaen"/>
          <w:spacing w:val="-4"/>
        </w:rPr>
        <w:t xml:space="preserve"> запроса котировки</w:t>
      </w:r>
      <w:r w:rsidRPr="004A2C83">
        <w:rPr>
          <w:rFonts w:ascii="Sylfaen" w:hAnsi="Sylfaen"/>
          <w:color w:val="000000" w:themeColor="text1"/>
          <w:spacing w:val="-4"/>
          <w:lang w:val="es-ES"/>
        </w:rPr>
        <w:t xml:space="preserve"> </w:t>
      </w:r>
      <w:r w:rsidRPr="004A2C83">
        <w:rPr>
          <w:rFonts w:ascii="Sylfaen" w:hAnsi="Sylfaen"/>
          <w:color w:val="000000" w:themeColor="text1"/>
        </w:rPr>
        <w:t>под</w:t>
      </w:r>
      <w:r w:rsidRPr="004A2C83">
        <w:rPr>
          <w:rFonts w:ascii="Sylfaen" w:hAnsi="Sylfaen"/>
          <w:color w:val="000000" w:themeColor="text1"/>
          <w:lang w:val="es-ES"/>
        </w:rPr>
        <w:t xml:space="preserve"> </w:t>
      </w:r>
      <w:r w:rsidRPr="004A2C83">
        <w:rPr>
          <w:rFonts w:ascii="Sylfaen" w:hAnsi="Sylfaen"/>
          <w:color w:val="000000" w:themeColor="text1"/>
        </w:rPr>
        <w:t>кодом</w:t>
      </w:r>
      <w:r w:rsidRPr="004A2C83">
        <w:rPr>
          <w:rFonts w:ascii="Sylfaen" w:hAnsi="Sylfaen" w:cs="Arial"/>
          <w:sz w:val="20"/>
          <w:szCs w:val="20"/>
          <w:lang w:val="hy-AM"/>
        </w:rPr>
        <w:t xml:space="preserve"> </w:t>
      </w:r>
      <w:r w:rsidRPr="004A2C83">
        <w:rPr>
          <w:rFonts w:ascii="Sylfaen" w:hAnsi="Sylfaen"/>
        </w:rPr>
        <w:t>"</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rPr>
        <w:t>"*</w:t>
      </w:r>
      <w:r w:rsidRPr="004A2C83">
        <w:rPr>
          <w:rFonts w:ascii="Sylfaen" w:hAnsi="Sylfaen"/>
          <w:color w:val="000000" w:themeColor="text1"/>
        </w:rPr>
        <w:t>и</w:t>
      </w:r>
      <w:r w:rsidRPr="004A2C83">
        <w:rPr>
          <w:rFonts w:ascii="Sylfaen" w:hAnsi="Sylfaen"/>
          <w:sz w:val="20"/>
          <w:u w:val="single"/>
          <w:lang w:val="hy-AM"/>
        </w:rPr>
        <w:t xml:space="preserve">  </w:t>
      </w:r>
      <w:r w:rsidRPr="004A2C83">
        <w:rPr>
          <w:rFonts w:ascii="Sylfaen" w:hAnsi="Sylfaen"/>
          <w:sz w:val="20"/>
          <w:u w:val="single"/>
        </w:rPr>
        <w:t>----------------------------------------</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cs="Sylfaen"/>
          <w:sz w:val="20"/>
          <w:lang w:val="hy-AM"/>
        </w:rPr>
        <w:t xml:space="preserve"> </w:t>
      </w:r>
    </w:p>
    <w:p w14:paraId="7DDF9E5F" w14:textId="77777777" w:rsidR="00751025" w:rsidRPr="004A2C83" w:rsidRDefault="00751025" w:rsidP="00751025">
      <w:pPr>
        <w:tabs>
          <w:tab w:val="left" w:pos="6450"/>
        </w:tabs>
        <w:rPr>
          <w:rFonts w:ascii="Sylfaen" w:hAnsi="Sylfaen"/>
          <w:sz w:val="16"/>
        </w:rPr>
      </w:pP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sz w:val="16"/>
        </w:rPr>
        <w:t>наименование участника</w:t>
      </w:r>
    </w:p>
    <w:p w14:paraId="06CB966E" w14:textId="77777777" w:rsidR="00751025" w:rsidRPr="004A2C83" w:rsidRDefault="00751025" w:rsidP="00751025">
      <w:pPr>
        <w:widowControl w:val="0"/>
        <w:spacing w:after="160"/>
        <w:ind w:left="568"/>
        <w:jc w:val="both"/>
        <w:rPr>
          <w:rFonts w:ascii="Sylfaen" w:hAnsi="Sylfaen" w:cs="Arial"/>
        </w:rPr>
      </w:pPr>
      <w:r w:rsidRPr="004A2C83">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4A2C83" w:rsidDel="009E1F0A">
        <w:rPr>
          <w:rFonts w:ascii="Sylfaen" w:hAnsi="Sylfaen"/>
        </w:rPr>
        <w:t xml:space="preserve"> </w:t>
      </w:r>
      <w:r w:rsidRPr="004A2C83">
        <w:rPr>
          <w:rFonts w:ascii="Sylfaen" w:hAnsi="Sylfaen"/>
          <w:vertAlign w:val="superscript"/>
        </w:rPr>
        <w:t>16</w:t>
      </w:r>
      <w:r w:rsidRPr="004A2C83">
        <w:rPr>
          <w:rFonts w:ascii="Sylfaen" w:hAnsi="Sylfaen"/>
        </w:rPr>
        <w:t>,</w:t>
      </w:r>
    </w:p>
    <w:p w14:paraId="4B56AD70" w14:textId="109F8C69" w:rsidR="00751025" w:rsidRPr="004A2C83" w:rsidRDefault="00751025" w:rsidP="00751025">
      <w:pPr>
        <w:pStyle w:val="aff3"/>
        <w:widowControl w:val="0"/>
        <w:numPr>
          <w:ilvl w:val="0"/>
          <w:numId w:val="32"/>
        </w:numPr>
        <w:tabs>
          <w:tab w:val="left" w:pos="567"/>
        </w:tabs>
        <w:spacing w:after="160"/>
        <w:jc w:val="both"/>
        <w:rPr>
          <w:rFonts w:ascii="Sylfaen" w:hAnsi="Sylfaen" w:cs="Arial"/>
        </w:rPr>
      </w:pPr>
      <w:r w:rsidRPr="004A2C83">
        <w:rPr>
          <w:rFonts w:ascii="Sylfaen" w:hAnsi="Sylfaen"/>
        </w:rPr>
        <w:t>в рамках участия в открытом конкурсе 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rPr>
        <w:t>"*</w:t>
      </w:r>
    </w:p>
    <w:p w14:paraId="5748735C" w14:textId="77777777" w:rsidR="00751025" w:rsidRPr="004A2C83" w:rsidRDefault="00751025" w:rsidP="00751025">
      <w:pPr>
        <w:pStyle w:val="aff3"/>
        <w:widowControl w:val="0"/>
        <w:numPr>
          <w:ilvl w:val="0"/>
          <w:numId w:val="21"/>
        </w:numPr>
        <w:tabs>
          <w:tab w:val="left" w:pos="567"/>
        </w:tabs>
        <w:spacing w:after="160"/>
        <w:jc w:val="both"/>
        <w:rPr>
          <w:rFonts w:ascii="Sylfaen" w:hAnsi="Sylfaen"/>
        </w:rPr>
      </w:pPr>
      <w:r w:rsidRPr="004A2C83">
        <w:rPr>
          <w:rFonts w:ascii="Sylfaen" w:hAnsi="Sylfaen"/>
        </w:rPr>
        <w:t xml:space="preserve">не допускал и (или) не допустит </w:t>
      </w:r>
      <w:r w:rsidRPr="004A2C83">
        <w:rPr>
          <w:rFonts w:ascii="Sylfaen" w:hAnsi="Sylfaen"/>
          <w:lang w:val="hy-AM"/>
        </w:rPr>
        <w:t>недобросовестн</w:t>
      </w:r>
      <w:r w:rsidRPr="004A2C83">
        <w:rPr>
          <w:rFonts w:ascii="Sylfaen" w:hAnsi="Sylfaen"/>
        </w:rPr>
        <w:t>ой</w:t>
      </w:r>
      <w:r w:rsidRPr="004A2C83">
        <w:rPr>
          <w:rFonts w:ascii="Sylfaen" w:hAnsi="Sylfaen"/>
          <w:lang w:val="hy-AM"/>
        </w:rPr>
        <w:t xml:space="preserve"> конкуренци</w:t>
      </w:r>
      <w:r w:rsidRPr="004A2C83">
        <w:rPr>
          <w:rFonts w:ascii="Sylfaen" w:hAnsi="Sylfaen"/>
        </w:rPr>
        <w:t>и, злоупотребления доминирующим положением и антиконкурентного соглашения,</w:t>
      </w:r>
    </w:p>
    <w:p w14:paraId="117E69D1" w14:textId="44CDF2CF" w:rsidR="00751025" w:rsidRPr="004A2C83" w:rsidRDefault="00751025" w:rsidP="00751025">
      <w:pPr>
        <w:pStyle w:val="aff3"/>
        <w:widowControl w:val="0"/>
        <w:numPr>
          <w:ilvl w:val="0"/>
          <w:numId w:val="21"/>
        </w:numPr>
        <w:tabs>
          <w:tab w:val="left" w:pos="567"/>
        </w:tabs>
        <w:spacing w:after="160"/>
        <w:jc w:val="both"/>
        <w:rPr>
          <w:rFonts w:ascii="Sylfaen" w:hAnsi="Sylfaen"/>
          <w:spacing w:val="-6"/>
        </w:rPr>
      </w:pPr>
      <w:r w:rsidRPr="004A2C83">
        <w:rPr>
          <w:rFonts w:ascii="Sylfaen" w:hAnsi="Sylfaen"/>
          <w:spacing w:val="-6"/>
        </w:rPr>
        <w:t xml:space="preserve">отсутствует случай установленного приглашением </w:t>
      </w:r>
      <w:r w:rsidR="00825FEE">
        <w:rPr>
          <w:rFonts w:ascii="Sylfaen" w:hAnsi="Sylfaen"/>
          <w:spacing w:val="-6"/>
        </w:rPr>
        <w:t>на запроса котировки</w:t>
      </w:r>
      <w:r w:rsidRPr="004A2C83">
        <w:rPr>
          <w:rFonts w:ascii="Sylfaen" w:hAnsi="Sylfaen"/>
        </w:rPr>
        <w:t xml:space="preserve"> случая     одновременного </w:t>
      </w:r>
    </w:p>
    <w:p w14:paraId="39AE1ECA" w14:textId="77777777" w:rsidR="00751025" w:rsidRPr="004A2C83" w:rsidRDefault="00751025" w:rsidP="00751025">
      <w:pPr>
        <w:pStyle w:val="a3"/>
        <w:widowControl w:val="0"/>
        <w:spacing w:line="240" w:lineRule="auto"/>
        <w:ind w:firstLine="0"/>
        <w:jc w:val="left"/>
        <w:rPr>
          <w:rFonts w:ascii="Sylfaen" w:hAnsi="Sylfaen"/>
          <w:i w:val="0"/>
          <w:sz w:val="24"/>
        </w:rPr>
      </w:pPr>
      <w:r w:rsidRPr="004A2C83">
        <w:rPr>
          <w:rFonts w:ascii="Sylfaen" w:hAnsi="Sylfaen"/>
          <w:i w:val="0"/>
          <w:sz w:val="24"/>
        </w:rPr>
        <w:t>участия взаимосвязанных с ________________ лиц и (или) учрежденных__________</w:t>
      </w:r>
    </w:p>
    <w:p w14:paraId="67DFF722" w14:textId="77777777" w:rsidR="00751025" w:rsidRPr="004A2C83" w:rsidRDefault="00751025" w:rsidP="00751025">
      <w:pPr>
        <w:widowControl w:val="0"/>
        <w:tabs>
          <w:tab w:val="left" w:pos="7938"/>
        </w:tabs>
        <w:ind w:left="3119"/>
        <w:jc w:val="both"/>
        <w:rPr>
          <w:rFonts w:ascii="Sylfaen" w:hAnsi="Sylfaen"/>
          <w:sz w:val="16"/>
        </w:rPr>
      </w:pPr>
      <w:r w:rsidRPr="004A2C83">
        <w:rPr>
          <w:rFonts w:ascii="Sylfaen" w:hAnsi="Sylfaen"/>
          <w:sz w:val="16"/>
        </w:rPr>
        <w:t>наименование участника</w:t>
      </w:r>
      <w:r w:rsidRPr="004A2C83">
        <w:rPr>
          <w:rFonts w:ascii="Sylfaen" w:hAnsi="Sylfaen"/>
          <w:sz w:val="16"/>
        </w:rPr>
        <w:tab/>
        <w:t>наименование</w:t>
      </w:r>
    </w:p>
    <w:p w14:paraId="1618C5B2" w14:textId="77777777" w:rsidR="00751025" w:rsidRPr="004A2C83" w:rsidRDefault="00751025" w:rsidP="00751025">
      <w:pPr>
        <w:widowControl w:val="0"/>
        <w:tabs>
          <w:tab w:val="left" w:pos="7938"/>
        </w:tabs>
        <w:spacing w:after="160"/>
        <w:ind w:left="8080"/>
        <w:jc w:val="both"/>
        <w:rPr>
          <w:rFonts w:ascii="Sylfaen" w:hAnsi="Sylfaen" w:cs="Arial"/>
          <w:sz w:val="16"/>
        </w:rPr>
      </w:pPr>
      <w:r w:rsidRPr="004A2C83">
        <w:rPr>
          <w:rFonts w:ascii="Sylfaen" w:hAnsi="Sylfaen"/>
          <w:sz w:val="16"/>
        </w:rPr>
        <w:t>участника</w:t>
      </w:r>
    </w:p>
    <w:p w14:paraId="4F64F82F" w14:textId="77777777" w:rsidR="00751025" w:rsidRPr="004A2C83" w:rsidRDefault="00751025" w:rsidP="00751025">
      <w:pPr>
        <w:widowControl w:val="0"/>
        <w:jc w:val="both"/>
        <w:rPr>
          <w:rFonts w:ascii="Sylfaen" w:hAnsi="Sylfaen"/>
          <w:u w:val="single"/>
        </w:rPr>
      </w:pPr>
      <w:r w:rsidRPr="004A2C83">
        <w:rPr>
          <w:rFonts w:ascii="Sylfaen" w:hAnsi="Sylfaen"/>
        </w:rPr>
        <w:t>организаций, либо организаций, имеющих принадлежащую ____________________</w:t>
      </w:r>
    </w:p>
    <w:p w14:paraId="6F91F797" w14:textId="77777777" w:rsidR="00751025" w:rsidRPr="004A2C83" w:rsidRDefault="00751025" w:rsidP="00751025">
      <w:pPr>
        <w:widowControl w:val="0"/>
        <w:spacing w:after="160"/>
        <w:ind w:left="7088"/>
        <w:jc w:val="both"/>
        <w:rPr>
          <w:rFonts w:ascii="Sylfaen" w:hAnsi="Sylfaen"/>
        </w:rPr>
      </w:pPr>
      <w:r w:rsidRPr="004A2C83">
        <w:rPr>
          <w:rFonts w:ascii="Sylfaen" w:hAnsi="Sylfaen"/>
          <w:vertAlign w:val="superscript"/>
        </w:rPr>
        <w:t>наименование участника</w:t>
      </w:r>
    </w:p>
    <w:p w14:paraId="4DD457DC" w14:textId="77777777" w:rsidR="00751025" w:rsidRPr="004A2C83" w:rsidRDefault="00751025" w:rsidP="00751025">
      <w:pPr>
        <w:widowControl w:val="0"/>
        <w:spacing w:after="160"/>
        <w:jc w:val="both"/>
        <w:rPr>
          <w:rFonts w:ascii="Sylfaen" w:hAnsi="Sylfaen"/>
        </w:rPr>
      </w:pPr>
      <w:r w:rsidRPr="004A2C83">
        <w:rPr>
          <w:rFonts w:ascii="Sylfaen" w:hAnsi="Sylfaen"/>
        </w:rPr>
        <w:t>долю (пай) в размере более пятидесяти процентов.</w:t>
      </w:r>
    </w:p>
    <w:p w14:paraId="663B8470" w14:textId="77777777" w:rsidR="00751025" w:rsidRPr="004A2C83" w:rsidRDefault="00751025" w:rsidP="00751025">
      <w:pPr>
        <w:widowControl w:val="0"/>
        <w:spacing w:after="160"/>
        <w:contextualSpacing/>
        <w:jc w:val="both"/>
        <w:rPr>
          <w:rFonts w:ascii="Sylfaen" w:hAnsi="Sylfaen"/>
        </w:rPr>
      </w:pPr>
      <w:r w:rsidRPr="004A2C83">
        <w:rPr>
          <w:rFonts w:ascii="Sylfaen" w:hAnsi="Sylfaen"/>
        </w:rPr>
        <w:t>Ниже  ---------------------------------------- представляет ссылку на сайт, содержащий</w:t>
      </w:r>
    </w:p>
    <w:p w14:paraId="14549DA6" w14:textId="77777777" w:rsidR="00751025" w:rsidRPr="004A2C83" w:rsidRDefault="00751025" w:rsidP="00751025">
      <w:pPr>
        <w:widowControl w:val="0"/>
        <w:spacing w:after="160"/>
        <w:ind w:left="1276"/>
        <w:contextualSpacing/>
        <w:jc w:val="both"/>
        <w:rPr>
          <w:rFonts w:ascii="Sylfaen" w:hAnsi="Sylfaen"/>
        </w:rPr>
      </w:pPr>
      <w:r w:rsidRPr="004A2C83">
        <w:rPr>
          <w:rFonts w:ascii="Sylfaen" w:hAnsi="Sylfaen"/>
          <w:vertAlign w:val="superscript"/>
        </w:rPr>
        <w:t>наименование участника</w:t>
      </w:r>
    </w:p>
    <w:p w14:paraId="0D309E6F" w14:textId="77777777" w:rsidR="00751025" w:rsidRPr="004A2C83" w:rsidRDefault="00751025" w:rsidP="00751025">
      <w:pPr>
        <w:widowControl w:val="0"/>
        <w:spacing w:after="160"/>
        <w:jc w:val="both"/>
        <w:rPr>
          <w:rFonts w:ascii="Sylfaen" w:hAnsi="Sylfaen"/>
        </w:rPr>
      </w:pPr>
      <w:r w:rsidRPr="004A2C83">
        <w:rPr>
          <w:rFonts w:ascii="Sylfaen" w:hAnsi="Sylfaen"/>
        </w:rPr>
        <w:t xml:space="preserve">информацию о реальных бенефициарах ---------------------------------------------------- </w:t>
      </w:r>
      <w:r w:rsidRPr="004A2C83">
        <w:rPr>
          <w:rStyle w:val="af6"/>
          <w:rFonts w:ascii="Sylfaen" w:hAnsi="Sylfaen"/>
          <w:sz w:val="28"/>
          <w:szCs w:val="28"/>
        </w:rPr>
        <w:footnoteReference w:customMarkFollows="1" w:id="13"/>
        <w:t>**</w:t>
      </w:r>
      <w:r w:rsidRPr="004A2C83">
        <w:rPr>
          <w:rFonts w:ascii="Sylfaen" w:hAnsi="Sylfaen"/>
          <w:sz w:val="28"/>
          <w:szCs w:val="28"/>
        </w:rPr>
        <w:t>.</w:t>
      </w:r>
      <w:r w:rsidRPr="004A2C83">
        <w:rPr>
          <w:rFonts w:ascii="Sylfaen" w:hAnsi="Sylfaen"/>
        </w:rPr>
        <w:t xml:space="preserve"> </w:t>
      </w:r>
      <w:r w:rsidRPr="004A2C83">
        <w:rPr>
          <w:rFonts w:ascii="Sylfaen" w:hAnsi="Sylfaen"/>
        </w:rPr>
        <w:br w:type="page"/>
      </w:r>
    </w:p>
    <w:p w14:paraId="1D3AB37C" w14:textId="77777777" w:rsidR="00751025" w:rsidRPr="004A2C83" w:rsidRDefault="00751025" w:rsidP="00751025">
      <w:pPr>
        <w:rPr>
          <w:rFonts w:ascii="Sylfaen" w:hAnsi="Sylfaen"/>
        </w:rPr>
      </w:pPr>
    </w:p>
    <w:p w14:paraId="7004677F" w14:textId="77777777" w:rsidR="00751025" w:rsidRPr="004A2C83" w:rsidRDefault="00751025" w:rsidP="00751025">
      <w:pPr>
        <w:jc w:val="both"/>
        <w:rPr>
          <w:rFonts w:ascii="Sylfaen" w:hAnsi="Sylfaen"/>
        </w:rPr>
      </w:pPr>
      <w:r w:rsidRPr="004A2C83">
        <w:rPr>
          <w:rFonts w:ascii="Sylfaen" w:hAnsi="Sylfaen"/>
        </w:rPr>
        <w:t xml:space="preserve"> </w:t>
      </w:r>
    </w:p>
    <w:p w14:paraId="74036FF7" w14:textId="77777777" w:rsidR="00751025" w:rsidRPr="004A2C83" w:rsidRDefault="00751025" w:rsidP="00751025">
      <w:pPr>
        <w:jc w:val="both"/>
        <w:rPr>
          <w:rFonts w:ascii="Sylfaen" w:hAnsi="Sylfaen"/>
        </w:rPr>
      </w:pPr>
      <w:r w:rsidRPr="004A2C83">
        <w:rPr>
          <w:rFonts w:ascii="Sylfaen" w:hAnsi="Sylfaen"/>
        </w:rPr>
        <w:t xml:space="preserve">Прилагается  полное описание предлагаемого   ----------------------------     товара, </w:t>
      </w:r>
    </w:p>
    <w:p w14:paraId="42EB483F" w14:textId="77777777" w:rsidR="00751025" w:rsidRPr="004A2C83" w:rsidRDefault="00751025" w:rsidP="00751025">
      <w:pPr>
        <w:jc w:val="both"/>
        <w:rPr>
          <w:rFonts w:ascii="Sylfaen" w:hAnsi="Sylfaen"/>
        </w:rPr>
      </w:pPr>
      <w:r w:rsidRPr="004A2C83">
        <w:rPr>
          <w:rFonts w:ascii="Sylfaen" w:hAnsi="Sylfaen"/>
          <w:sz w:val="16"/>
        </w:rPr>
        <w:t xml:space="preserve">                                                                                                             наименование участника</w:t>
      </w:r>
    </w:p>
    <w:p w14:paraId="573F79EB" w14:textId="77777777" w:rsidR="00751025" w:rsidRPr="004A2C83" w:rsidRDefault="00751025" w:rsidP="00751025">
      <w:pPr>
        <w:jc w:val="both"/>
        <w:rPr>
          <w:rFonts w:ascii="Sylfaen" w:hAnsi="Sylfaen"/>
          <w:sz w:val="16"/>
          <w:lang w:val="hy-AM"/>
        </w:rPr>
      </w:pPr>
      <w:r w:rsidRPr="004A2C83">
        <w:rPr>
          <w:rFonts w:ascii="Sylfaen" w:hAnsi="Sylfaen"/>
        </w:rPr>
        <w:t xml:space="preserve">согласно Приложению 1.1.   </w:t>
      </w:r>
      <w:r w:rsidRPr="004A2C83">
        <w:rPr>
          <w:rFonts w:ascii="Sylfaen" w:hAnsi="Sylfaen"/>
          <w:sz w:val="16"/>
        </w:rPr>
        <w:t xml:space="preserve">                                                                                                                        </w:t>
      </w:r>
    </w:p>
    <w:p w14:paraId="39350ED4" w14:textId="77777777" w:rsidR="00751025" w:rsidRPr="004A2C83" w:rsidRDefault="00751025" w:rsidP="00751025">
      <w:pPr>
        <w:tabs>
          <w:tab w:val="left" w:pos="7371"/>
        </w:tabs>
        <w:spacing w:after="160"/>
        <w:ind w:left="3544" w:firstLine="3"/>
        <w:jc w:val="both"/>
        <w:rPr>
          <w:rFonts w:ascii="Sylfaen" w:hAnsi="Sylfaen"/>
          <w:sz w:val="16"/>
          <w:lang w:val="hy-AM"/>
        </w:rPr>
      </w:pPr>
    </w:p>
    <w:p w14:paraId="4386A86B" w14:textId="77777777" w:rsidR="00751025" w:rsidRPr="004A2C83" w:rsidRDefault="00751025" w:rsidP="00751025">
      <w:pPr>
        <w:tabs>
          <w:tab w:val="left" w:pos="7371"/>
        </w:tabs>
        <w:spacing w:after="160"/>
        <w:ind w:left="3544" w:firstLine="3"/>
        <w:jc w:val="both"/>
        <w:rPr>
          <w:rFonts w:ascii="Sylfaen" w:hAnsi="Sylfaen"/>
          <w:sz w:val="16"/>
          <w:lang w:val="hy-AM"/>
        </w:rPr>
      </w:pPr>
    </w:p>
    <w:p w14:paraId="1FF7DCB3" w14:textId="77777777" w:rsidR="00751025" w:rsidRPr="004A2C83" w:rsidRDefault="00751025" w:rsidP="00751025">
      <w:pPr>
        <w:tabs>
          <w:tab w:val="left" w:pos="7371"/>
        </w:tabs>
        <w:spacing w:after="160"/>
        <w:ind w:left="3544" w:firstLine="3"/>
        <w:jc w:val="both"/>
        <w:rPr>
          <w:rFonts w:ascii="Sylfaen" w:hAnsi="Sylfaen"/>
          <w:sz w:val="16"/>
        </w:rPr>
      </w:pPr>
    </w:p>
    <w:p w14:paraId="02DA91FA" w14:textId="77777777" w:rsidR="00751025" w:rsidRPr="004A2C83" w:rsidRDefault="00751025" w:rsidP="00751025">
      <w:pPr>
        <w:tabs>
          <w:tab w:val="left" w:pos="7371"/>
        </w:tabs>
        <w:spacing w:after="160"/>
        <w:ind w:left="3544" w:firstLine="3"/>
        <w:jc w:val="both"/>
        <w:rPr>
          <w:rFonts w:ascii="Sylfaen" w:hAnsi="Sylfaen"/>
          <w:sz w:val="16"/>
        </w:rPr>
      </w:pPr>
    </w:p>
    <w:p w14:paraId="161EDA39" w14:textId="77777777" w:rsidR="00751025" w:rsidRPr="004A2C83" w:rsidRDefault="00751025" w:rsidP="00751025">
      <w:pPr>
        <w:jc w:val="both"/>
        <w:rPr>
          <w:rFonts w:ascii="Sylfaen" w:hAnsi="Sylfaen"/>
        </w:rPr>
      </w:pPr>
      <w:r w:rsidRPr="004A2C83">
        <w:rPr>
          <w:rFonts w:ascii="Sylfaen" w:hAnsi="Sylfaen"/>
        </w:rPr>
        <w:t>_______________________________________________</w:t>
      </w:r>
      <w:r w:rsidRPr="004A2C83">
        <w:rPr>
          <w:rFonts w:ascii="Sylfaen" w:hAnsi="Sylfaen"/>
        </w:rPr>
        <w:tab/>
        <w:t>_____________________</w:t>
      </w:r>
    </w:p>
    <w:p w14:paraId="38A66B3E" w14:textId="77777777" w:rsidR="00751025" w:rsidRPr="004A2C83" w:rsidRDefault="00751025" w:rsidP="00751025">
      <w:pPr>
        <w:tabs>
          <w:tab w:val="left" w:pos="7230"/>
        </w:tabs>
        <w:ind w:left="851"/>
        <w:jc w:val="both"/>
        <w:rPr>
          <w:rFonts w:ascii="Sylfaen" w:hAnsi="Sylfaen"/>
          <w:sz w:val="16"/>
        </w:rPr>
      </w:pPr>
      <w:r w:rsidRPr="004A2C83">
        <w:rPr>
          <w:rFonts w:ascii="Sylfaen" w:hAnsi="Sylfaen"/>
          <w:sz w:val="16"/>
        </w:rPr>
        <w:t>наименование участника (должность,</w:t>
      </w:r>
      <w:r w:rsidRPr="004A2C83">
        <w:rPr>
          <w:rFonts w:ascii="Sylfaen" w:hAnsi="Sylfaen"/>
          <w:sz w:val="16"/>
        </w:rPr>
        <w:tab/>
        <w:t>подпись)</w:t>
      </w:r>
    </w:p>
    <w:p w14:paraId="636CEC48" w14:textId="77777777" w:rsidR="00751025" w:rsidRPr="004A2C83" w:rsidRDefault="00751025" w:rsidP="00751025">
      <w:pPr>
        <w:spacing w:after="160"/>
        <w:ind w:left="1134"/>
        <w:jc w:val="both"/>
        <w:rPr>
          <w:rFonts w:ascii="Sylfaen" w:hAnsi="Sylfaen"/>
          <w:sz w:val="16"/>
        </w:rPr>
      </w:pPr>
      <w:r w:rsidRPr="004A2C83">
        <w:rPr>
          <w:rFonts w:ascii="Sylfaen" w:hAnsi="Sylfaen"/>
          <w:sz w:val="16"/>
        </w:rPr>
        <w:t>имя, фамилия руководителя)</w:t>
      </w:r>
    </w:p>
    <w:p w14:paraId="64B1804A" w14:textId="77777777" w:rsidR="00751025" w:rsidRPr="004A2C83" w:rsidRDefault="00751025" w:rsidP="00751025">
      <w:pPr>
        <w:widowControl w:val="0"/>
        <w:spacing w:after="160"/>
        <w:jc w:val="right"/>
        <w:rPr>
          <w:rFonts w:ascii="Sylfaen" w:hAnsi="Sylfaen"/>
          <w:b/>
        </w:rPr>
      </w:pPr>
      <w:r w:rsidRPr="004A2C83">
        <w:rPr>
          <w:rFonts w:ascii="Sylfaen" w:hAnsi="Sylfaen"/>
        </w:rPr>
        <w:t>М. П.</w:t>
      </w:r>
      <w:r w:rsidRPr="004A2C83">
        <w:rPr>
          <w:rFonts w:ascii="Sylfaen" w:hAnsi="Sylfaen"/>
          <w:b/>
        </w:rPr>
        <w:t xml:space="preserve"> </w:t>
      </w:r>
    </w:p>
    <w:p w14:paraId="08937393" w14:textId="77777777" w:rsidR="00751025" w:rsidRPr="004A2C83" w:rsidRDefault="00751025" w:rsidP="00751025">
      <w:pPr>
        <w:rPr>
          <w:rFonts w:ascii="Sylfaen" w:hAnsi="Sylfaen"/>
          <w:b/>
        </w:rPr>
      </w:pPr>
      <w:r w:rsidRPr="004A2C83">
        <w:rPr>
          <w:rFonts w:ascii="Sylfaen" w:hAnsi="Sylfaen"/>
          <w:b/>
        </w:rPr>
        <w:br w:type="page"/>
      </w:r>
    </w:p>
    <w:p w14:paraId="1BC575F8" w14:textId="77777777" w:rsidR="00751025" w:rsidRPr="004A2C83" w:rsidRDefault="00751025" w:rsidP="00751025">
      <w:pPr>
        <w:rPr>
          <w:rFonts w:ascii="Sylfaen" w:hAnsi="Sylfaen"/>
          <w:b/>
        </w:rPr>
      </w:pPr>
    </w:p>
    <w:p w14:paraId="014B5AFA" w14:textId="77777777" w:rsidR="00751025" w:rsidRPr="004A2C83" w:rsidRDefault="00751025" w:rsidP="00751025">
      <w:pPr>
        <w:pStyle w:val="3"/>
        <w:keepNext w:val="0"/>
        <w:widowControl w:val="0"/>
        <w:spacing w:after="160" w:line="240" w:lineRule="auto"/>
        <w:ind w:firstLine="567"/>
        <w:jc w:val="right"/>
        <w:rPr>
          <w:rFonts w:ascii="Sylfaen" w:hAnsi="Sylfaen" w:cs="Arial"/>
          <w:b/>
          <w:i w:val="0"/>
          <w:sz w:val="24"/>
          <w:szCs w:val="24"/>
        </w:rPr>
      </w:pPr>
      <w:r w:rsidRPr="004A2C83">
        <w:rPr>
          <w:rFonts w:ascii="Sylfaen" w:hAnsi="Sylfaen"/>
          <w:b/>
          <w:i w:val="0"/>
          <w:sz w:val="24"/>
          <w:szCs w:val="24"/>
        </w:rPr>
        <w:t>Приложение № 1,1</w:t>
      </w:r>
    </w:p>
    <w:p w14:paraId="42EDDEEB" w14:textId="77633224"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 xml:space="preserve">к Приглашению </w:t>
      </w:r>
      <w:r w:rsidR="00825FEE">
        <w:rPr>
          <w:rFonts w:ascii="Sylfaen" w:hAnsi="Sylfaen"/>
          <w:b/>
          <w:sz w:val="24"/>
          <w:szCs w:val="24"/>
        </w:rPr>
        <w:t>на запроса котировки</w:t>
      </w:r>
      <w:r w:rsidRPr="004A2C83">
        <w:rPr>
          <w:rFonts w:ascii="Sylfaen" w:hAnsi="Sylfaen" w:cs="Arial"/>
          <w:b/>
          <w:sz w:val="24"/>
          <w:szCs w:val="24"/>
        </w:rPr>
        <w:br/>
      </w:r>
      <w:r w:rsidR="00300444">
        <w:rPr>
          <w:rFonts w:ascii="Sylfaen" w:hAnsi="Sylfaen"/>
          <w:b/>
          <w:sz w:val="24"/>
          <w:szCs w:val="24"/>
        </w:rPr>
        <w:t>под кодом "</w:t>
      </w:r>
      <w:r w:rsidR="0027733B">
        <w:rPr>
          <w:rFonts w:ascii="Sylfaen" w:hAnsi="Sylfaen"/>
          <w:b/>
          <w:bCs/>
          <w:sz w:val="22"/>
          <w:szCs w:val="22"/>
        </w:rPr>
        <w:t>(</w:t>
      </w:r>
      <w:r w:rsidR="006C68E0">
        <w:rPr>
          <w:rFonts w:ascii="Sylfaen" w:hAnsi="Sylfaen"/>
          <w:b/>
          <w:bCs/>
          <w:sz w:val="22"/>
          <w:szCs w:val="22"/>
        </w:rPr>
        <w:t>SHMMBA-GHAPDZB-</w:t>
      </w:r>
      <w:r w:rsidR="00A43458">
        <w:rPr>
          <w:rFonts w:ascii="Sylfaen" w:hAnsi="Sylfaen"/>
          <w:b/>
          <w:bCs/>
          <w:sz w:val="22"/>
          <w:szCs w:val="22"/>
        </w:rPr>
        <w:t>2025/1</w:t>
      </w:r>
      <w:r w:rsidR="006C68E0">
        <w:rPr>
          <w:rFonts w:ascii="Sylfaen" w:hAnsi="Sylfaen"/>
          <w:b/>
          <w:bCs/>
          <w:sz w:val="22"/>
          <w:szCs w:val="22"/>
        </w:rPr>
        <w:t>)(</w:t>
      </w:r>
      <w:r w:rsidR="00A43458">
        <w:rPr>
          <w:rFonts w:ascii="Sylfaen" w:hAnsi="Sylfaen"/>
          <w:b/>
          <w:bCs/>
          <w:sz w:val="22"/>
          <w:szCs w:val="22"/>
        </w:rPr>
        <w:t>ՇՄՄԲԱ-ԳՀԱՊՁԲ-2025/1</w:t>
      </w:r>
      <w:r w:rsidR="0027733B">
        <w:rPr>
          <w:rFonts w:ascii="Sylfaen" w:hAnsi="Sylfaen"/>
          <w:b/>
          <w:bCs/>
          <w:sz w:val="22"/>
          <w:szCs w:val="22"/>
        </w:rPr>
        <w:t>)</w:t>
      </w:r>
      <w:r w:rsidRPr="004A2C83">
        <w:rPr>
          <w:rFonts w:ascii="Sylfaen" w:hAnsi="Sylfaen"/>
          <w:b/>
          <w:sz w:val="24"/>
          <w:szCs w:val="24"/>
        </w:rPr>
        <w:t>"</w:t>
      </w:r>
      <w:r w:rsidRPr="004A2C83">
        <w:rPr>
          <w:rStyle w:val="af6"/>
          <w:rFonts w:ascii="Sylfaen" w:hAnsi="Sylfaen"/>
          <w:b/>
          <w:sz w:val="24"/>
          <w:szCs w:val="24"/>
        </w:rPr>
        <w:footnoteReference w:customMarkFollows="1" w:id="14"/>
        <w:t>*</w:t>
      </w:r>
    </w:p>
    <w:p w14:paraId="3A8DBCC2" w14:textId="77777777" w:rsidR="00751025" w:rsidRPr="004A2C83" w:rsidRDefault="00751025" w:rsidP="00751025">
      <w:pPr>
        <w:widowControl w:val="0"/>
        <w:spacing w:after="160"/>
        <w:ind w:left="567" w:right="565"/>
        <w:jc w:val="center"/>
        <w:rPr>
          <w:rFonts w:ascii="Sylfaen" w:hAnsi="Sylfaen"/>
          <w:b/>
        </w:rPr>
      </w:pPr>
    </w:p>
    <w:p w14:paraId="6A8F262E"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ПОЛНОЕ ОПИСАНИЕ</w:t>
      </w:r>
    </w:p>
    <w:p w14:paraId="10B8AC66"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предлагаемого товара</w:t>
      </w:r>
    </w:p>
    <w:p w14:paraId="17BA77EF" w14:textId="77777777" w:rsidR="00751025" w:rsidRPr="004A2C83" w:rsidRDefault="00751025" w:rsidP="00751025">
      <w:pPr>
        <w:pStyle w:val="3"/>
        <w:keepNext w:val="0"/>
        <w:widowControl w:val="0"/>
        <w:spacing w:after="160" w:line="240" w:lineRule="auto"/>
        <w:ind w:left="567" w:right="565"/>
        <w:rPr>
          <w:rFonts w:ascii="Sylfaen" w:hAnsi="Sylfaen" w:cs="Arial"/>
          <w:sz w:val="24"/>
          <w:szCs w:val="24"/>
        </w:rPr>
      </w:pPr>
    </w:p>
    <w:p w14:paraId="6797CC1C" w14:textId="77777777" w:rsidR="00751025" w:rsidRPr="004A2C83" w:rsidRDefault="00751025" w:rsidP="00751025">
      <w:pPr>
        <w:widowControl w:val="0"/>
        <w:jc w:val="both"/>
        <w:rPr>
          <w:rFonts w:ascii="Sylfaen" w:hAnsi="Sylfaen"/>
        </w:rPr>
      </w:pPr>
      <w:r w:rsidRPr="004A2C83">
        <w:rPr>
          <w:rFonts w:ascii="Sylfaen" w:hAnsi="Sylfaen"/>
        </w:rPr>
        <w:t xml:space="preserve">_____________________________,                               в качестве участника в </w:t>
      </w:r>
    </w:p>
    <w:p w14:paraId="457E4888" w14:textId="77777777" w:rsidR="00751025" w:rsidRPr="004A2C83" w:rsidRDefault="00751025" w:rsidP="00751025">
      <w:pPr>
        <w:widowControl w:val="0"/>
        <w:spacing w:after="120"/>
        <w:jc w:val="both"/>
        <w:rPr>
          <w:rFonts w:ascii="Sylfaen" w:hAnsi="Sylfaen" w:cs="Arial"/>
          <w:sz w:val="16"/>
          <w:u w:val="single"/>
        </w:rPr>
      </w:pPr>
      <w:r w:rsidRPr="004A2C83">
        <w:rPr>
          <w:rFonts w:ascii="Sylfaen" w:hAnsi="Sylfaen"/>
          <w:sz w:val="16"/>
        </w:rPr>
        <w:t>наименование участника</w:t>
      </w:r>
    </w:p>
    <w:p w14:paraId="18B154A3" w14:textId="6EF8B849" w:rsidR="00751025" w:rsidRPr="004A2C83" w:rsidRDefault="00751025" w:rsidP="00751025">
      <w:pPr>
        <w:widowControl w:val="0"/>
        <w:spacing w:after="160"/>
        <w:jc w:val="both"/>
        <w:rPr>
          <w:rFonts w:ascii="Sylfaen" w:hAnsi="Sylfaen"/>
        </w:rPr>
      </w:pPr>
      <w:r w:rsidRPr="004A2C83">
        <w:rPr>
          <w:rFonts w:ascii="Sylfaen" w:hAnsi="Sylfaen"/>
        </w:rPr>
        <w:t xml:space="preserve">рамках </w:t>
      </w:r>
      <w:r w:rsidR="005B339F">
        <w:rPr>
          <w:rFonts w:ascii="Sylfaen" w:hAnsi="Sylfaen"/>
        </w:rPr>
        <w:t>запроса котировок</w:t>
      </w:r>
      <w:r w:rsidR="00300444">
        <w:rPr>
          <w:rFonts w:ascii="Sylfaen" w:hAnsi="Sylfaen"/>
        </w:rPr>
        <w:t xml:space="preserve"> под кодом "</w:t>
      </w:r>
      <w:r w:rsidR="0027733B">
        <w:rPr>
          <w:rFonts w:ascii="Sylfaen" w:hAnsi="Sylfaen"/>
          <w:b/>
          <w:bCs/>
          <w:sz w:val="22"/>
          <w:szCs w:val="22"/>
        </w:rPr>
        <w:t>(</w:t>
      </w:r>
      <w:r w:rsidR="006C68E0">
        <w:rPr>
          <w:rFonts w:ascii="Sylfaen" w:hAnsi="Sylfaen"/>
          <w:b/>
          <w:bCs/>
          <w:sz w:val="22"/>
          <w:szCs w:val="22"/>
        </w:rPr>
        <w:t>SHMMBA-GHAPDZB-</w:t>
      </w:r>
      <w:r w:rsidR="00A43458">
        <w:rPr>
          <w:rFonts w:ascii="Sylfaen" w:hAnsi="Sylfaen"/>
          <w:b/>
          <w:bCs/>
          <w:sz w:val="22"/>
          <w:szCs w:val="22"/>
        </w:rPr>
        <w:t>2025/1</w:t>
      </w:r>
      <w:r w:rsidR="006C68E0">
        <w:rPr>
          <w:rFonts w:ascii="Sylfaen" w:hAnsi="Sylfaen"/>
          <w:b/>
          <w:bCs/>
          <w:sz w:val="22"/>
          <w:szCs w:val="22"/>
        </w:rPr>
        <w:t>)(</w:t>
      </w:r>
      <w:r w:rsidR="00A43458">
        <w:rPr>
          <w:rFonts w:ascii="Sylfaen" w:hAnsi="Sylfaen"/>
          <w:b/>
          <w:bCs/>
          <w:sz w:val="22"/>
          <w:szCs w:val="22"/>
        </w:rPr>
        <w:t>ՇՄՄԲԱ-ԳՀԱՊՁԲ-2025/1</w:t>
      </w:r>
      <w:r w:rsidR="0027733B">
        <w:rPr>
          <w:rFonts w:ascii="Sylfaen" w:hAnsi="Sylfaen"/>
          <w:b/>
          <w:bCs/>
          <w:sz w:val="22"/>
          <w:szCs w:val="22"/>
        </w:rPr>
        <w:t>)</w:t>
      </w:r>
      <w:r w:rsidRPr="004A2C83">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751025" w:rsidRPr="00CC157D" w14:paraId="0AF0A141" w14:textId="77777777" w:rsidTr="004A2C83">
        <w:tc>
          <w:tcPr>
            <w:tcW w:w="1042" w:type="dxa"/>
            <w:vMerge w:val="restart"/>
            <w:vAlign w:val="center"/>
          </w:tcPr>
          <w:p w14:paraId="6608B2C6" w14:textId="77777777" w:rsidR="00751025" w:rsidRPr="004A2C83" w:rsidRDefault="00751025" w:rsidP="004A2C83">
            <w:pPr>
              <w:widowControl w:val="0"/>
              <w:jc w:val="center"/>
              <w:rPr>
                <w:rFonts w:ascii="Sylfaen" w:hAnsi="Sylfaen"/>
                <w:b/>
                <w:sz w:val="20"/>
                <w:szCs w:val="20"/>
              </w:rPr>
            </w:pPr>
          </w:p>
          <w:p w14:paraId="76BF53A8"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Номер лота</w:t>
            </w:r>
          </w:p>
        </w:tc>
        <w:tc>
          <w:tcPr>
            <w:tcW w:w="8244" w:type="dxa"/>
            <w:gridSpan w:val="5"/>
            <w:vAlign w:val="center"/>
          </w:tcPr>
          <w:p w14:paraId="24F94C4B"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Предлагаемый товар</w:t>
            </w:r>
          </w:p>
        </w:tc>
      </w:tr>
      <w:tr w:rsidR="00751025" w:rsidRPr="00CC157D" w14:paraId="2CCE5187" w14:textId="77777777" w:rsidTr="004A2C83">
        <w:trPr>
          <w:trHeight w:val="696"/>
        </w:trPr>
        <w:tc>
          <w:tcPr>
            <w:tcW w:w="1042" w:type="dxa"/>
            <w:vMerge/>
            <w:vAlign w:val="center"/>
          </w:tcPr>
          <w:p w14:paraId="4C670371" w14:textId="77777777" w:rsidR="00751025" w:rsidRPr="004A2C83" w:rsidRDefault="00751025" w:rsidP="004A2C83">
            <w:pPr>
              <w:widowControl w:val="0"/>
              <w:jc w:val="center"/>
              <w:rPr>
                <w:rFonts w:ascii="Sylfaen" w:hAnsi="Sylfaen"/>
                <w:b/>
                <w:bCs/>
                <w:sz w:val="20"/>
                <w:szCs w:val="20"/>
              </w:rPr>
            </w:pPr>
          </w:p>
        </w:tc>
        <w:tc>
          <w:tcPr>
            <w:tcW w:w="1605" w:type="dxa"/>
            <w:vAlign w:val="center"/>
          </w:tcPr>
          <w:p w14:paraId="26FBF52C" w14:textId="77777777" w:rsidR="00751025" w:rsidRPr="004A2C83" w:rsidRDefault="00751025" w:rsidP="004A2C83">
            <w:pPr>
              <w:widowControl w:val="0"/>
              <w:jc w:val="center"/>
              <w:rPr>
                <w:rFonts w:ascii="Sylfaen" w:hAnsi="Sylfaen"/>
                <w:b/>
                <w:sz w:val="20"/>
                <w:szCs w:val="20"/>
              </w:rPr>
            </w:pPr>
            <w:r w:rsidRPr="004A2C83">
              <w:rPr>
                <w:rFonts w:ascii="Sylfaen" w:hAnsi="Sylfaen"/>
                <w:b/>
                <w:sz w:val="20"/>
                <w:szCs w:val="20"/>
              </w:rPr>
              <w:t>фирменное</w:t>
            </w:r>
          </w:p>
          <w:p w14:paraId="2AF95AC6"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w:t>
            </w:r>
          </w:p>
        </w:tc>
        <w:tc>
          <w:tcPr>
            <w:tcW w:w="1463" w:type="dxa"/>
            <w:vAlign w:val="center"/>
          </w:tcPr>
          <w:p w14:paraId="3B1C23D7"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товарный знак</w:t>
            </w:r>
          </w:p>
        </w:tc>
        <w:tc>
          <w:tcPr>
            <w:tcW w:w="1699" w:type="dxa"/>
            <w:vAlign w:val="center"/>
          </w:tcPr>
          <w:p w14:paraId="4197B4A4" w14:textId="77777777" w:rsidR="00751025" w:rsidRPr="004A2C83" w:rsidRDefault="00751025" w:rsidP="004A2C83">
            <w:pPr>
              <w:widowControl w:val="0"/>
              <w:jc w:val="center"/>
              <w:rPr>
                <w:rFonts w:ascii="Sylfaen" w:hAnsi="Sylfaen"/>
                <w:b/>
                <w:bCs/>
                <w:sz w:val="20"/>
                <w:szCs w:val="20"/>
                <w:lang w:val="hy-AM"/>
              </w:rPr>
            </w:pPr>
            <w:r w:rsidRPr="004A2C83">
              <w:rPr>
                <w:rFonts w:ascii="Sylfaen" w:hAnsi="Sylfaen"/>
                <w:b/>
                <w:bCs/>
                <w:sz w:val="20"/>
                <w:szCs w:val="20"/>
              </w:rPr>
              <w:t>модель</w:t>
            </w:r>
          </w:p>
        </w:tc>
        <w:tc>
          <w:tcPr>
            <w:tcW w:w="1727" w:type="dxa"/>
            <w:vAlign w:val="center"/>
          </w:tcPr>
          <w:p w14:paraId="73F9C0A1"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 производителя</w:t>
            </w:r>
          </w:p>
        </w:tc>
        <w:tc>
          <w:tcPr>
            <w:tcW w:w="1750" w:type="dxa"/>
            <w:vAlign w:val="center"/>
          </w:tcPr>
          <w:p w14:paraId="4F5FE483"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технические характеристики</w:t>
            </w:r>
          </w:p>
        </w:tc>
      </w:tr>
      <w:tr w:rsidR="00751025" w:rsidRPr="00CC157D" w14:paraId="309ABB87" w14:textId="77777777" w:rsidTr="004A2C83">
        <w:tc>
          <w:tcPr>
            <w:tcW w:w="1042" w:type="dxa"/>
          </w:tcPr>
          <w:p w14:paraId="021A7D04"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4D3AB52E"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60457E6D"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65100ED6"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34160F85"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4D5E2ABF"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29A722DC" w14:textId="77777777" w:rsidTr="004A2C83">
        <w:tc>
          <w:tcPr>
            <w:tcW w:w="1042" w:type="dxa"/>
          </w:tcPr>
          <w:p w14:paraId="3B18F13A"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46EB06FA"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4177748B"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1EBEDC87"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1B1EED54"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0C837188"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4AE67AF2" w14:textId="77777777" w:rsidTr="004A2C83">
        <w:tc>
          <w:tcPr>
            <w:tcW w:w="1042" w:type="dxa"/>
          </w:tcPr>
          <w:p w14:paraId="0BF10B18"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394361E6"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690F87A6"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13D3D601"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40C5B104"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7B24B952" w14:textId="77777777" w:rsidR="00751025" w:rsidRPr="004A2C83" w:rsidRDefault="00751025" w:rsidP="004A2C83">
            <w:pPr>
              <w:pStyle w:val="3"/>
              <w:keepNext w:val="0"/>
              <w:widowControl w:val="0"/>
              <w:spacing w:line="240" w:lineRule="auto"/>
              <w:jc w:val="left"/>
              <w:rPr>
                <w:rFonts w:ascii="Sylfaen" w:hAnsi="Sylfaen"/>
                <w:b/>
              </w:rPr>
            </w:pPr>
          </w:p>
        </w:tc>
      </w:tr>
    </w:tbl>
    <w:p w14:paraId="07076F02" w14:textId="77777777" w:rsidR="00751025" w:rsidRPr="004A2C83" w:rsidRDefault="00751025" w:rsidP="00751025">
      <w:pPr>
        <w:widowControl w:val="0"/>
        <w:tabs>
          <w:tab w:val="left" w:pos="6804"/>
        </w:tabs>
        <w:jc w:val="center"/>
        <w:rPr>
          <w:rFonts w:ascii="Sylfaen" w:hAnsi="Sylfaen"/>
          <w:lang w:val="en-US"/>
        </w:rPr>
      </w:pPr>
    </w:p>
    <w:p w14:paraId="433A5214" w14:textId="77777777" w:rsidR="00751025" w:rsidRPr="004A2C83" w:rsidRDefault="00751025" w:rsidP="00751025">
      <w:pPr>
        <w:widowControl w:val="0"/>
        <w:tabs>
          <w:tab w:val="left" w:pos="6804"/>
        </w:tabs>
        <w:jc w:val="center"/>
        <w:rPr>
          <w:rFonts w:ascii="Sylfaen" w:hAnsi="Sylfaen"/>
        </w:rPr>
      </w:pPr>
      <w:r w:rsidRPr="004A2C83">
        <w:rPr>
          <w:rFonts w:ascii="Sylfaen" w:hAnsi="Sylfaen"/>
        </w:rPr>
        <w:t>_________________________________________________</w:t>
      </w:r>
      <w:r w:rsidRPr="004A2C83">
        <w:rPr>
          <w:rFonts w:ascii="Sylfaen" w:hAnsi="Sylfaen"/>
        </w:rPr>
        <w:tab/>
        <w:t>_________________</w:t>
      </w:r>
    </w:p>
    <w:p w14:paraId="2F6BA581"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наименование участника (должность, имя, фамилия руководителя</w:t>
      </w:r>
      <w:r w:rsidRPr="004A2C83">
        <w:rPr>
          <w:rFonts w:ascii="Sylfaen" w:hAnsi="Sylfaen"/>
          <w:sz w:val="16"/>
        </w:rPr>
        <w:tab/>
        <w:t>подпись</w:t>
      </w:r>
    </w:p>
    <w:p w14:paraId="4FB91057" w14:textId="77777777" w:rsidR="00751025" w:rsidRPr="004A2C83" w:rsidRDefault="00751025" w:rsidP="00751025">
      <w:pPr>
        <w:widowControl w:val="0"/>
        <w:spacing w:after="160"/>
        <w:jc w:val="right"/>
        <w:rPr>
          <w:rFonts w:ascii="Sylfaen" w:hAnsi="Sylfaen"/>
        </w:rPr>
      </w:pPr>
    </w:p>
    <w:p w14:paraId="09B4C894"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777F899D" w14:textId="77777777" w:rsidR="00751025" w:rsidRPr="004A2C83" w:rsidRDefault="00751025" w:rsidP="00751025">
      <w:pPr>
        <w:rPr>
          <w:rFonts w:ascii="Sylfaen" w:hAnsi="Sylfaen"/>
        </w:rPr>
      </w:pPr>
      <w:r w:rsidRPr="004A2C83">
        <w:rPr>
          <w:rFonts w:ascii="Sylfaen" w:hAnsi="Sylfaen"/>
        </w:rPr>
        <w:br w:type="page"/>
      </w:r>
    </w:p>
    <w:p w14:paraId="72CF408C" w14:textId="77777777" w:rsidR="00751025" w:rsidRPr="004A2C83" w:rsidRDefault="00751025" w:rsidP="00751025">
      <w:pPr>
        <w:jc w:val="right"/>
        <w:rPr>
          <w:rFonts w:ascii="Sylfaen" w:hAnsi="Sylfaen"/>
          <w:b/>
        </w:rPr>
      </w:pPr>
      <w:r w:rsidRPr="004A2C83">
        <w:rPr>
          <w:rFonts w:ascii="Sylfaen" w:hAnsi="Sylfaen"/>
          <w:b/>
        </w:rPr>
        <w:lastRenderedPageBreak/>
        <w:t xml:space="preserve">Приложение 1.2** </w:t>
      </w:r>
    </w:p>
    <w:p w14:paraId="13EC2616" w14:textId="259CDFAC" w:rsidR="00751025" w:rsidRPr="004A2C83" w:rsidRDefault="00751025" w:rsidP="00751025">
      <w:pPr>
        <w:jc w:val="right"/>
        <w:rPr>
          <w:rFonts w:ascii="Sylfaen" w:hAnsi="Sylfaen"/>
          <w:b/>
        </w:rPr>
      </w:pPr>
      <w:r w:rsidRPr="004A2C83">
        <w:rPr>
          <w:rFonts w:ascii="Sylfaen" w:hAnsi="Sylfaen"/>
          <w:b/>
        </w:rPr>
        <w:t xml:space="preserve">к Приглашению </w:t>
      </w:r>
      <w:r w:rsidR="00825FEE">
        <w:rPr>
          <w:rFonts w:ascii="Sylfaen" w:hAnsi="Sylfaen"/>
          <w:b/>
        </w:rPr>
        <w:t>на запроса котировки</w:t>
      </w:r>
    </w:p>
    <w:p w14:paraId="657DCAC5" w14:textId="06FD712A" w:rsidR="00751025" w:rsidRPr="004A2C83" w:rsidRDefault="00751025" w:rsidP="00751025">
      <w:pPr>
        <w:jc w:val="right"/>
        <w:rPr>
          <w:rFonts w:ascii="Sylfaen" w:hAnsi="Sylfaen"/>
          <w:b/>
        </w:rPr>
      </w:pPr>
      <w:r w:rsidRPr="004A2C83">
        <w:rPr>
          <w:rFonts w:ascii="Sylfaen" w:hAnsi="Sylfaen"/>
          <w:b/>
        </w:rPr>
        <w:t>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b/>
        </w:rPr>
        <w:t>"</w:t>
      </w:r>
    </w:p>
    <w:p w14:paraId="25D8CAEC" w14:textId="77777777" w:rsidR="00751025" w:rsidRPr="004A2C83" w:rsidRDefault="00751025" w:rsidP="00751025">
      <w:pPr>
        <w:ind w:left="360" w:hanging="360"/>
        <w:jc w:val="center"/>
        <w:rPr>
          <w:rFonts w:ascii="Sylfaen" w:hAnsi="Sylfaen"/>
          <w:b/>
        </w:rPr>
      </w:pPr>
      <w:r w:rsidRPr="004A2C83">
        <w:rPr>
          <w:rFonts w:ascii="Sylfaen" w:hAnsi="Sylfaen"/>
          <w:b/>
        </w:rPr>
        <w:t>ФОРМА</w:t>
      </w:r>
    </w:p>
    <w:p w14:paraId="08ED9408" w14:textId="77777777" w:rsidR="00751025" w:rsidRPr="004A2C83" w:rsidRDefault="00751025" w:rsidP="00751025">
      <w:pPr>
        <w:ind w:left="360" w:hanging="360"/>
        <w:jc w:val="center"/>
        <w:rPr>
          <w:rFonts w:ascii="Sylfaen" w:hAnsi="Sylfaen"/>
          <w:b/>
        </w:rPr>
      </w:pPr>
      <w:r w:rsidRPr="004A2C83">
        <w:rPr>
          <w:rFonts w:ascii="Sylfaen" w:hAnsi="Sylfaen"/>
          <w:b/>
        </w:rPr>
        <w:t>ДЕКЛАРАЦИИ О РЕАЛЬНЫХ  БЕНЕФИЦИАРАХ</w:t>
      </w:r>
    </w:p>
    <w:p w14:paraId="1D54B7A6" w14:textId="77777777" w:rsidR="00751025" w:rsidRPr="004A2C83" w:rsidRDefault="00751025" w:rsidP="00751025">
      <w:pPr>
        <w:ind w:left="360" w:hanging="360"/>
        <w:jc w:val="center"/>
        <w:rPr>
          <w:rFonts w:ascii="Sylfaen" w:eastAsia="GHEA Grapalat" w:hAnsi="Sylfaen" w:cs="GHEA Grapalat"/>
          <w:b/>
        </w:rPr>
      </w:pPr>
    </w:p>
    <w:p w14:paraId="56160C62"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b/>
          <w:color w:val="000000"/>
        </w:rPr>
      </w:pPr>
      <w:r w:rsidRPr="004A2C83">
        <w:rPr>
          <w:rFonts w:ascii="Sylfaen" w:eastAsia="GHEA Grapalat" w:hAnsi="Sylfaen" w:cs="GHEA Grapalat"/>
          <w:b/>
          <w:color w:val="000000"/>
        </w:rPr>
        <w:t>Организация</w:t>
      </w:r>
    </w:p>
    <w:p w14:paraId="26E5E478"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51025" w:rsidRPr="00CC157D" w14:paraId="712DEC2B" w14:textId="77777777" w:rsidTr="004A2C83">
        <w:tc>
          <w:tcPr>
            <w:tcW w:w="2836" w:type="dxa"/>
            <w:shd w:val="clear" w:color="auto" w:fill="D9E2F3"/>
            <w:vAlign w:val="center"/>
          </w:tcPr>
          <w:p w14:paraId="5C7A936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6575BF04" w14:textId="77777777" w:rsidR="00751025" w:rsidRPr="004A2C83" w:rsidRDefault="00751025" w:rsidP="004A2C83">
            <w:pPr>
              <w:spacing w:before="240" w:after="240"/>
              <w:rPr>
                <w:rFonts w:ascii="Sylfaen" w:eastAsia="GHEA Grapalat" w:hAnsi="Sylfaen" w:cs="GHEA Grapalat"/>
              </w:rPr>
            </w:pPr>
          </w:p>
        </w:tc>
      </w:tr>
      <w:tr w:rsidR="00751025" w:rsidRPr="00CC157D" w14:paraId="425F3E04" w14:textId="77777777" w:rsidTr="004A2C83">
        <w:tc>
          <w:tcPr>
            <w:tcW w:w="2836" w:type="dxa"/>
            <w:shd w:val="clear" w:color="auto" w:fill="D9E2F3"/>
            <w:vAlign w:val="center"/>
          </w:tcPr>
          <w:p w14:paraId="09CA272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2B4CF4FC" w14:textId="77777777" w:rsidR="00751025" w:rsidRPr="004A2C83" w:rsidRDefault="00751025" w:rsidP="004A2C83">
            <w:pPr>
              <w:spacing w:before="240" w:after="240"/>
              <w:rPr>
                <w:rFonts w:ascii="Sylfaen" w:eastAsia="GHEA Grapalat" w:hAnsi="Sylfaen" w:cs="GHEA Grapalat"/>
              </w:rPr>
            </w:pPr>
          </w:p>
        </w:tc>
      </w:tr>
      <w:tr w:rsidR="00751025" w:rsidRPr="00CC157D" w14:paraId="014DC16A" w14:textId="77777777" w:rsidTr="004A2C83">
        <w:tc>
          <w:tcPr>
            <w:tcW w:w="2836" w:type="dxa"/>
            <w:shd w:val="clear" w:color="auto" w:fill="D9E2F3"/>
            <w:vAlign w:val="center"/>
          </w:tcPr>
          <w:p w14:paraId="5ADAEA7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1B615D87" w14:textId="77777777" w:rsidR="00751025" w:rsidRPr="004A2C83" w:rsidRDefault="00751025" w:rsidP="004A2C83">
            <w:pPr>
              <w:spacing w:before="240" w:after="240"/>
              <w:rPr>
                <w:rFonts w:ascii="Sylfaen" w:eastAsia="GHEA Grapalat" w:hAnsi="Sylfaen" w:cs="GHEA Grapalat"/>
              </w:rPr>
            </w:pPr>
          </w:p>
        </w:tc>
      </w:tr>
      <w:tr w:rsidR="00751025" w:rsidRPr="00CC157D" w14:paraId="460A1F77" w14:textId="77777777" w:rsidTr="004A2C83">
        <w:tc>
          <w:tcPr>
            <w:tcW w:w="2836" w:type="dxa"/>
            <w:shd w:val="clear" w:color="auto" w:fill="D9E2F3"/>
            <w:vAlign w:val="center"/>
          </w:tcPr>
          <w:p w14:paraId="1F01A9EB"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1DE06EDF" w14:textId="77777777" w:rsidR="00751025" w:rsidRPr="004A2C83" w:rsidRDefault="00751025" w:rsidP="004A2C83">
            <w:pPr>
              <w:spacing w:before="240" w:after="240"/>
              <w:rPr>
                <w:rFonts w:ascii="Sylfaen" w:eastAsia="GHEA Grapalat" w:hAnsi="Sylfaen" w:cs="GHEA Grapalat"/>
              </w:rPr>
            </w:pPr>
          </w:p>
        </w:tc>
      </w:tr>
      <w:tr w:rsidR="00751025" w:rsidRPr="00CC157D" w14:paraId="76959FAE" w14:textId="77777777" w:rsidTr="004A2C83">
        <w:tc>
          <w:tcPr>
            <w:tcW w:w="2836" w:type="dxa"/>
            <w:shd w:val="clear" w:color="auto" w:fill="D9E2F3"/>
            <w:vAlign w:val="center"/>
          </w:tcPr>
          <w:p w14:paraId="0D65EE24"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1A6D850A" w14:textId="77777777" w:rsidR="00751025" w:rsidRPr="004A2C83" w:rsidRDefault="00751025" w:rsidP="004A2C83">
            <w:pPr>
              <w:spacing w:before="240" w:after="240"/>
              <w:rPr>
                <w:rFonts w:ascii="Sylfaen" w:eastAsia="GHEA Grapalat" w:hAnsi="Sylfaen" w:cs="GHEA Grapalat"/>
              </w:rPr>
            </w:pPr>
          </w:p>
        </w:tc>
      </w:tr>
      <w:tr w:rsidR="00751025" w:rsidRPr="00CC157D" w14:paraId="671BBA81" w14:textId="77777777" w:rsidTr="004A2C83">
        <w:tc>
          <w:tcPr>
            <w:tcW w:w="2836" w:type="dxa"/>
            <w:shd w:val="clear" w:color="auto" w:fill="D9E2F3"/>
            <w:vAlign w:val="center"/>
          </w:tcPr>
          <w:p w14:paraId="651BC840"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75DE2AC5" w14:textId="77777777" w:rsidR="00751025" w:rsidRPr="004A2C83" w:rsidRDefault="00751025" w:rsidP="004A2C83">
            <w:pPr>
              <w:spacing w:before="240" w:after="240"/>
              <w:ind w:left="993" w:hanging="851"/>
              <w:rPr>
                <w:rFonts w:ascii="Sylfaen" w:eastAsia="GHEA Grapalat" w:hAnsi="Sylfaen" w:cs="GHEA Grapalat"/>
              </w:rPr>
            </w:pPr>
          </w:p>
        </w:tc>
      </w:tr>
      <w:tr w:rsidR="00751025" w:rsidRPr="00CC157D" w14:paraId="05F26A58" w14:textId="77777777" w:rsidTr="004A2C83">
        <w:tc>
          <w:tcPr>
            <w:tcW w:w="2836" w:type="dxa"/>
            <w:shd w:val="clear" w:color="auto" w:fill="D9E2F3"/>
            <w:vAlign w:val="center"/>
          </w:tcPr>
          <w:p w14:paraId="2DCED948" w14:textId="77777777" w:rsidR="00751025" w:rsidRPr="004A2C83" w:rsidRDefault="00751025" w:rsidP="00751025">
            <w:pPr>
              <w:numPr>
                <w:ilvl w:val="2"/>
                <w:numId w:val="24"/>
              </w:numPr>
              <w:pBdr>
                <w:top w:val="nil"/>
                <w:left w:val="nil"/>
                <w:bottom w:val="nil"/>
                <w:right w:val="nil"/>
                <w:between w:val="nil"/>
              </w:pBdr>
              <w:ind w:left="284" w:hanging="284"/>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37260A4" w14:textId="77777777" w:rsidR="00751025" w:rsidRPr="004A2C83" w:rsidRDefault="00751025" w:rsidP="004A2C83">
            <w:pPr>
              <w:spacing w:before="240" w:after="240"/>
              <w:ind w:left="993" w:hanging="851"/>
              <w:rPr>
                <w:rFonts w:ascii="Sylfaen" w:eastAsia="GHEA Grapalat" w:hAnsi="Sylfaen" w:cs="GHEA Grapalat"/>
              </w:rPr>
            </w:pPr>
          </w:p>
        </w:tc>
      </w:tr>
    </w:tbl>
    <w:p w14:paraId="3FE661B3"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64FC9CB0" w14:textId="77777777" w:rsidTr="004A2C83">
        <w:tc>
          <w:tcPr>
            <w:tcW w:w="2835" w:type="dxa"/>
            <w:shd w:val="clear" w:color="auto" w:fill="D9E2F3"/>
            <w:vAlign w:val="center"/>
          </w:tcPr>
          <w:p w14:paraId="043EDE8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лица, представляющего декларацию</w:t>
            </w:r>
          </w:p>
        </w:tc>
        <w:tc>
          <w:tcPr>
            <w:tcW w:w="6180" w:type="dxa"/>
            <w:vAlign w:val="center"/>
          </w:tcPr>
          <w:p w14:paraId="7AECAED8" w14:textId="77777777" w:rsidR="00751025" w:rsidRPr="004A2C83" w:rsidRDefault="00751025" w:rsidP="004A2C83">
            <w:pPr>
              <w:spacing w:before="240" w:after="240"/>
              <w:rPr>
                <w:rFonts w:ascii="Sylfaen" w:eastAsia="GHEA Grapalat" w:hAnsi="Sylfaen" w:cs="GHEA Grapalat"/>
              </w:rPr>
            </w:pPr>
          </w:p>
        </w:tc>
      </w:tr>
      <w:tr w:rsidR="00751025" w:rsidRPr="00CC157D" w14:paraId="7A78DC6F" w14:textId="77777777" w:rsidTr="004A2C83">
        <w:trPr>
          <w:trHeight w:val="1487"/>
        </w:trPr>
        <w:tc>
          <w:tcPr>
            <w:tcW w:w="2835" w:type="dxa"/>
            <w:shd w:val="clear" w:color="auto" w:fill="D9E2F3"/>
            <w:vAlign w:val="center"/>
          </w:tcPr>
          <w:p w14:paraId="4A13EE7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Должность лица, представляющего декларацию</w:t>
            </w:r>
          </w:p>
        </w:tc>
        <w:tc>
          <w:tcPr>
            <w:tcW w:w="6180" w:type="dxa"/>
            <w:vAlign w:val="center"/>
          </w:tcPr>
          <w:p w14:paraId="79B045F6" w14:textId="77777777" w:rsidR="00751025" w:rsidRPr="004A2C83" w:rsidRDefault="00751025" w:rsidP="004A2C83">
            <w:pPr>
              <w:spacing w:before="240" w:after="240"/>
              <w:rPr>
                <w:rFonts w:ascii="Sylfaen" w:eastAsia="GHEA Grapalat" w:hAnsi="Sylfaen" w:cs="GHEA Grapalat"/>
              </w:rPr>
            </w:pPr>
          </w:p>
        </w:tc>
      </w:tr>
    </w:tbl>
    <w:p w14:paraId="09AD8816"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DD2F4B1" w14:textId="77777777" w:rsidTr="004A2C83">
        <w:tc>
          <w:tcPr>
            <w:tcW w:w="2835" w:type="dxa"/>
            <w:shd w:val="clear" w:color="auto" w:fill="D9E2F3"/>
            <w:vAlign w:val="center"/>
          </w:tcPr>
          <w:p w14:paraId="614A6DE9"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lastRenderedPageBreak/>
              <w:t>День, месяц, год подписания декларации</w:t>
            </w:r>
          </w:p>
        </w:tc>
        <w:tc>
          <w:tcPr>
            <w:tcW w:w="6180" w:type="dxa"/>
            <w:vAlign w:val="center"/>
          </w:tcPr>
          <w:p w14:paraId="7F676D24" w14:textId="77777777" w:rsidR="00751025" w:rsidRPr="004A2C83" w:rsidRDefault="00751025" w:rsidP="004A2C83">
            <w:pPr>
              <w:spacing w:before="240" w:after="240"/>
              <w:rPr>
                <w:rFonts w:ascii="Sylfaen" w:eastAsia="GHEA Grapalat" w:hAnsi="Sylfaen" w:cs="GHEA Grapalat"/>
              </w:rPr>
            </w:pPr>
          </w:p>
        </w:tc>
      </w:tr>
      <w:tr w:rsidR="00751025" w:rsidRPr="00CC157D" w14:paraId="1F6AC2F2" w14:textId="77777777" w:rsidTr="004A2C83">
        <w:tc>
          <w:tcPr>
            <w:tcW w:w="2835" w:type="dxa"/>
            <w:shd w:val="clear" w:color="auto" w:fill="D9E2F3"/>
            <w:vAlign w:val="center"/>
          </w:tcPr>
          <w:p w14:paraId="6101F274"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Количество страниц декларации</w:t>
            </w:r>
          </w:p>
        </w:tc>
        <w:tc>
          <w:tcPr>
            <w:tcW w:w="6180" w:type="dxa"/>
            <w:vAlign w:val="center"/>
          </w:tcPr>
          <w:p w14:paraId="22BF4946" w14:textId="77777777" w:rsidR="00751025" w:rsidRPr="004A2C83" w:rsidRDefault="00751025" w:rsidP="004A2C83">
            <w:pPr>
              <w:spacing w:before="240" w:after="240"/>
              <w:rPr>
                <w:rFonts w:ascii="Sylfaen" w:eastAsia="GHEA Grapalat" w:hAnsi="Sylfaen" w:cs="GHEA Grapalat"/>
              </w:rPr>
            </w:pPr>
          </w:p>
        </w:tc>
      </w:tr>
      <w:tr w:rsidR="00751025" w:rsidRPr="00CC157D" w14:paraId="5D768C69" w14:textId="77777777" w:rsidTr="004A2C83">
        <w:tc>
          <w:tcPr>
            <w:tcW w:w="2835" w:type="dxa"/>
            <w:shd w:val="clear" w:color="auto" w:fill="D9E2F3"/>
            <w:vAlign w:val="center"/>
          </w:tcPr>
          <w:p w14:paraId="5DC58073"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Подпись лица, представляющего декларацию</w:t>
            </w:r>
          </w:p>
        </w:tc>
        <w:tc>
          <w:tcPr>
            <w:tcW w:w="6180" w:type="dxa"/>
            <w:vAlign w:val="center"/>
          </w:tcPr>
          <w:p w14:paraId="7CDDA101" w14:textId="77777777" w:rsidR="00751025" w:rsidRPr="004A2C83" w:rsidRDefault="00751025" w:rsidP="004A2C83">
            <w:pPr>
              <w:spacing w:before="240" w:after="240"/>
              <w:rPr>
                <w:rFonts w:ascii="Sylfaen" w:eastAsia="GHEA Grapalat" w:hAnsi="Sylfaen" w:cs="GHEA Grapalat"/>
              </w:rPr>
            </w:pPr>
          </w:p>
        </w:tc>
      </w:tr>
    </w:tbl>
    <w:p w14:paraId="27F58B76" w14:textId="77777777" w:rsidR="00751025" w:rsidRPr="004A2C83" w:rsidRDefault="00751025" w:rsidP="00751025">
      <w:pPr>
        <w:rPr>
          <w:rFonts w:ascii="Sylfaen" w:eastAsia="GHEA Grapalat" w:hAnsi="Sylfaen" w:cs="GHEA Grapalat"/>
        </w:rPr>
      </w:pPr>
    </w:p>
    <w:p w14:paraId="11F3F640" w14:textId="77777777" w:rsidR="00751025" w:rsidRPr="004A2C83" w:rsidRDefault="00751025" w:rsidP="00751025">
      <w:pPr>
        <w:rPr>
          <w:rFonts w:ascii="Sylfaen" w:eastAsia="GHEA Grapalat" w:hAnsi="Sylfaen" w:cs="GHEA Grapalat"/>
        </w:rPr>
      </w:pPr>
      <w:r w:rsidRPr="004A2C83">
        <w:rPr>
          <w:rFonts w:ascii="Sylfaen" w:hAnsi="Sylfaen"/>
        </w:rPr>
        <w:br w:type="page"/>
      </w:r>
    </w:p>
    <w:p w14:paraId="573ABA8F"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color w:val="000000"/>
        </w:rPr>
      </w:pPr>
      <w:r w:rsidRPr="004A2C83">
        <w:rPr>
          <w:rFonts w:ascii="Sylfaen" w:eastAsia="GHEA Grapalat" w:hAnsi="Sylfaen" w:cs="GHEA Grapalat"/>
          <w:b/>
          <w:color w:val="000000"/>
        </w:rPr>
        <w:lastRenderedPageBreak/>
        <w:t>Данные листинга  акций</w:t>
      </w:r>
    </w:p>
    <w:p w14:paraId="0313DA77"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7EE3355F" w14:textId="77777777" w:rsidTr="004A2C83">
        <w:tc>
          <w:tcPr>
            <w:tcW w:w="2835" w:type="dxa"/>
            <w:shd w:val="clear" w:color="auto" w:fill="D9E2F3"/>
            <w:vAlign w:val="center"/>
          </w:tcPr>
          <w:p w14:paraId="2BB0CAE4"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3864677F" w14:textId="77777777" w:rsidR="00751025" w:rsidRPr="004A2C83" w:rsidRDefault="00751025" w:rsidP="004A2C83">
            <w:pPr>
              <w:spacing w:before="240" w:after="240"/>
              <w:rPr>
                <w:rFonts w:ascii="Sylfaen" w:eastAsia="GHEA Grapalat" w:hAnsi="Sylfaen" w:cs="GHEA Grapalat"/>
              </w:rPr>
            </w:pPr>
          </w:p>
        </w:tc>
      </w:tr>
      <w:tr w:rsidR="00751025" w:rsidRPr="00CC157D" w14:paraId="7FEB3C8E" w14:textId="77777777" w:rsidTr="004A2C83">
        <w:tc>
          <w:tcPr>
            <w:tcW w:w="2835" w:type="dxa"/>
            <w:shd w:val="clear" w:color="auto" w:fill="D9E2F3"/>
            <w:vAlign w:val="center"/>
          </w:tcPr>
          <w:p w14:paraId="6D836D3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660243AD" w14:textId="77777777" w:rsidR="00751025" w:rsidRPr="004A2C83" w:rsidRDefault="00751025" w:rsidP="004A2C83">
            <w:pPr>
              <w:spacing w:before="240" w:after="240"/>
              <w:rPr>
                <w:rFonts w:ascii="Sylfaen" w:eastAsia="GHEA Grapalat" w:hAnsi="Sylfaen" w:cs="GHEA Grapalat"/>
              </w:rPr>
            </w:pPr>
          </w:p>
        </w:tc>
      </w:tr>
    </w:tbl>
    <w:p w14:paraId="7E7F0553"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DA3AB10" w14:textId="77777777" w:rsidTr="004A2C83">
        <w:tc>
          <w:tcPr>
            <w:tcW w:w="2835" w:type="dxa"/>
            <w:shd w:val="clear" w:color="auto" w:fill="D9E2F3"/>
            <w:vAlign w:val="center"/>
          </w:tcPr>
          <w:p w14:paraId="69FC372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0BDD2366" w14:textId="77777777" w:rsidR="00751025" w:rsidRPr="004A2C83" w:rsidRDefault="00751025" w:rsidP="004A2C83">
            <w:pPr>
              <w:spacing w:before="240" w:after="240"/>
              <w:rPr>
                <w:rFonts w:ascii="Sylfaen" w:eastAsia="GHEA Grapalat" w:hAnsi="Sylfaen" w:cs="GHEA Grapalat"/>
              </w:rPr>
            </w:pPr>
          </w:p>
        </w:tc>
      </w:tr>
      <w:tr w:rsidR="00751025" w:rsidRPr="00CC157D" w14:paraId="530A9658" w14:textId="77777777" w:rsidTr="004A2C83">
        <w:tc>
          <w:tcPr>
            <w:tcW w:w="2835" w:type="dxa"/>
            <w:shd w:val="clear" w:color="auto" w:fill="D9E2F3"/>
            <w:vAlign w:val="center"/>
          </w:tcPr>
          <w:p w14:paraId="4AE668B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r w:rsidRPr="004A2C83">
              <w:rPr>
                <w:rFonts w:ascii="Sylfaen" w:hAnsi="Sylfaen"/>
              </w:rPr>
              <w:t xml:space="preserve"> </w:t>
            </w:r>
          </w:p>
        </w:tc>
        <w:tc>
          <w:tcPr>
            <w:tcW w:w="6180" w:type="dxa"/>
            <w:vAlign w:val="center"/>
          </w:tcPr>
          <w:p w14:paraId="044B2D04" w14:textId="77777777" w:rsidR="00751025" w:rsidRPr="004A2C83" w:rsidRDefault="00751025" w:rsidP="004A2C83">
            <w:pPr>
              <w:spacing w:before="240" w:after="240"/>
              <w:rPr>
                <w:rFonts w:ascii="Sylfaen" w:eastAsia="GHEA Grapalat" w:hAnsi="Sylfaen" w:cs="GHEA Grapalat"/>
              </w:rPr>
            </w:pPr>
          </w:p>
        </w:tc>
      </w:tr>
      <w:tr w:rsidR="00751025" w:rsidRPr="00CC157D" w14:paraId="042D3F14" w14:textId="77777777" w:rsidTr="004A2C83">
        <w:tc>
          <w:tcPr>
            <w:tcW w:w="2835" w:type="dxa"/>
            <w:shd w:val="clear" w:color="auto" w:fill="D9E2F3"/>
            <w:vAlign w:val="center"/>
          </w:tcPr>
          <w:p w14:paraId="5836880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3F0D817C" w14:textId="77777777" w:rsidR="00751025" w:rsidRPr="004A2C83" w:rsidRDefault="00751025" w:rsidP="004A2C83">
            <w:pPr>
              <w:spacing w:before="240" w:after="240"/>
              <w:rPr>
                <w:rFonts w:ascii="Sylfaen" w:eastAsia="GHEA Grapalat" w:hAnsi="Sylfaen" w:cs="GHEA Grapalat"/>
              </w:rPr>
            </w:pPr>
          </w:p>
        </w:tc>
      </w:tr>
      <w:tr w:rsidR="00751025" w:rsidRPr="00CC157D" w14:paraId="4A787C5C" w14:textId="77777777" w:rsidTr="004A2C83">
        <w:tc>
          <w:tcPr>
            <w:tcW w:w="2835" w:type="dxa"/>
            <w:shd w:val="clear" w:color="auto" w:fill="D9E2F3"/>
            <w:vAlign w:val="center"/>
          </w:tcPr>
          <w:p w14:paraId="56D98B4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72BFFDCC" w14:textId="77777777" w:rsidR="00751025" w:rsidRPr="004A2C83" w:rsidRDefault="00751025" w:rsidP="004A2C83">
            <w:pPr>
              <w:spacing w:before="240" w:after="240"/>
              <w:rPr>
                <w:rFonts w:ascii="Sylfaen" w:eastAsia="GHEA Grapalat" w:hAnsi="Sylfaen" w:cs="GHEA Grapalat"/>
              </w:rPr>
            </w:pPr>
          </w:p>
        </w:tc>
      </w:tr>
      <w:tr w:rsidR="00751025" w:rsidRPr="00CC157D" w14:paraId="6A40F0E4" w14:textId="77777777" w:rsidTr="004A2C83">
        <w:tc>
          <w:tcPr>
            <w:tcW w:w="2835" w:type="dxa"/>
            <w:shd w:val="clear" w:color="auto" w:fill="D9E2F3"/>
            <w:vAlign w:val="center"/>
          </w:tcPr>
          <w:p w14:paraId="0B47BC0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5A041906" w14:textId="77777777" w:rsidR="00751025" w:rsidRPr="004A2C83" w:rsidRDefault="00751025" w:rsidP="004A2C83">
            <w:pPr>
              <w:spacing w:before="240" w:after="240"/>
              <w:rPr>
                <w:rFonts w:ascii="Sylfaen" w:eastAsia="GHEA Grapalat" w:hAnsi="Sylfaen" w:cs="GHEA Grapalat"/>
              </w:rPr>
            </w:pPr>
          </w:p>
        </w:tc>
      </w:tr>
      <w:tr w:rsidR="00751025" w:rsidRPr="00CC157D" w14:paraId="29E0D821" w14:textId="77777777" w:rsidTr="004A2C83">
        <w:trPr>
          <w:trHeight w:val="1361"/>
        </w:trPr>
        <w:tc>
          <w:tcPr>
            <w:tcW w:w="2835" w:type="dxa"/>
            <w:shd w:val="clear" w:color="auto" w:fill="D9E2F3"/>
            <w:vAlign w:val="center"/>
          </w:tcPr>
          <w:p w14:paraId="5866426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A2C83">
              <w:rPr>
                <w:rFonts w:ascii="Sylfaen" w:eastAsia="GHEA Grapalat" w:hAnsi="Sylfaen" w:cs="GHEA Grapalat"/>
                <w:color w:val="000000"/>
              </w:rPr>
              <w:t>Государтво</w:t>
            </w:r>
            <w:proofErr w:type="spellEnd"/>
            <w:r w:rsidRPr="004A2C83">
              <w:rPr>
                <w:rFonts w:ascii="Sylfaen" w:eastAsia="GHEA Grapalat" w:hAnsi="Sylfaen" w:cs="GHEA Grapalat"/>
                <w:color w:val="000000"/>
              </w:rPr>
              <w:t xml:space="preserve"> регистрации</w:t>
            </w:r>
          </w:p>
        </w:tc>
        <w:tc>
          <w:tcPr>
            <w:tcW w:w="6180" w:type="dxa"/>
            <w:vAlign w:val="center"/>
          </w:tcPr>
          <w:p w14:paraId="660D5E20" w14:textId="77777777" w:rsidR="00751025" w:rsidRPr="004A2C83" w:rsidRDefault="00751025" w:rsidP="004A2C83">
            <w:pPr>
              <w:spacing w:before="240" w:after="240"/>
              <w:rPr>
                <w:rFonts w:ascii="Sylfaen" w:eastAsia="GHEA Grapalat" w:hAnsi="Sylfaen" w:cs="GHEA Grapalat"/>
              </w:rPr>
            </w:pPr>
          </w:p>
        </w:tc>
      </w:tr>
      <w:tr w:rsidR="00751025" w:rsidRPr="00CC157D" w14:paraId="3AFC1F31" w14:textId="77777777" w:rsidTr="004A2C83">
        <w:tc>
          <w:tcPr>
            <w:tcW w:w="2835" w:type="dxa"/>
            <w:shd w:val="clear" w:color="auto" w:fill="D9E2F3"/>
            <w:vAlign w:val="center"/>
          </w:tcPr>
          <w:p w14:paraId="31D0300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1AD00FD5" w14:textId="77777777" w:rsidR="00751025" w:rsidRPr="004A2C83" w:rsidRDefault="00751025" w:rsidP="004A2C83">
            <w:pPr>
              <w:spacing w:before="240" w:after="240"/>
              <w:rPr>
                <w:rFonts w:ascii="Sylfaen" w:eastAsia="GHEA Grapalat" w:hAnsi="Sylfaen" w:cs="GHEA Grapalat"/>
              </w:rPr>
            </w:pPr>
          </w:p>
        </w:tc>
      </w:tr>
    </w:tbl>
    <w:p w14:paraId="75457935"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A2C83">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00069F0C" w14:textId="77777777" w:rsidTr="004A2C83">
        <w:tc>
          <w:tcPr>
            <w:tcW w:w="2836" w:type="dxa"/>
            <w:shd w:val="clear" w:color="auto" w:fill="D9E2F3"/>
            <w:vAlign w:val="center"/>
          </w:tcPr>
          <w:p w14:paraId="0547E15D" w14:textId="77777777" w:rsidR="00751025" w:rsidRPr="004A2C83" w:rsidRDefault="00751025" w:rsidP="00751025">
            <w:pPr>
              <w:numPr>
                <w:ilvl w:val="2"/>
                <w:numId w:val="24"/>
              </w:numPr>
              <w:pBdr>
                <w:top w:val="nil"/>
                <w:left w:val="nil"/>
                <w:bottom w:val="nil"/>
                <w:right w:val="nil"/>
                <w:between w:val="nil"/>
              </w:pBdr>
              <w:spacing w:after="160" w:line="259" w:lineRule="auto"/>
              <w:ind w:hanging="93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78" w:type="dxa"/>
            <w:vAlign w:val="center"/>
          </w:tcPr>
          <w:p w14:paraId="319D710C" w14:textId="77777777" w:rsidR="00751025" w:rsidRPr="004A2C83" w:rsidRDefault="00751025" w:rsidP="004A2C83">
            <w:pPr>
              <w:spacing w:before="240" w:after="240"/>
              <w:rPr>
                <w:rFonts w:ascii="Sylfaen" w:eastAsia="GHEA Grapalat" w:hAnsi="Sylfaen" w:cs="GHEA Grapalat"/>
              </w:rPr>
            </w:pPr>
          </w:p>
        </w:tc>
      </w:tr>
      <w:tr w:rsidR="00751025" w:rsidRPr="00CC157D" w14:paraId="2ACFB27D" w14:textId="77777777" w:rsidTr="004A2C83">
        <w:tc>
          <w:tcPr>
            <w:tcW w:w="2836" w:type="dxa"/>
            <w:shd w:val="clear" w:color="auto" w:fill="D9E2F3"/>
            <w:vAlign w:val="center"/>
          </w:tcPr>
          <w:p w14:paraId="19103FFE" w14:textId="77777777" w:rsidR="00751025" w:rsidRPr="004A2C83" w:rsidRDefault="00751025" w:rsidP="00751025">
            <w:pPr>
              <w:numPr>
                <w:ilvl w:val="2"/>
                <w:numId w:val="24"/>
              </w:numPr>
              <w:pBdr>
                <w:top w:val="nil"/>
                <w:left w:val="nil"/>
                <w:bottom w:val="nil"/>
                <w:right w:val="nil"/>
                <w:between w:val="nil"/>
              </w:pBdr>
              <w:ind w:hanging="93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78" w:type="dxa"/>
            <w:vAlign w:val="center"/>
          </w:tcPr>
          <w:p w14:paraId="1F73A255"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32275AB5"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7CFF2BFD"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rPr>
      </w:pPr>
      <w:r w:rsidRPr="004A2C83">
        <w:rPr>
          <w:rFonts w:ascii="Sylfaen" w:hAnsi="Sylfaen"/>
        </w:rPr>
        <w:lastRenderedPageBreak/>
        <w:br w:type="page"/>
      </w:r>
    </w:p>
    <w:p w14:paraId="64478D28"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Участие государства, муниципалитета или международной организации</w:t>
      </w:r>
    </w:p>
    <w:p w14:paraId="27FF284D"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1A3FA882" w14:textId="77777777" w:rsidTr="004A2C83">
        <w:tc>
          <w:tcPr>
            <w:tcW w:w="2837" w:type="dxa"/>
            <w:shd w:val="clear" w:color="auto" w:fill="D9E2F3"/>
            <w:vAlign w:val="center"/>
          </w:tcPr>
          <w:p w14:paraId="02B9D39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государства</w:t>
            </w:r>
          </w:p>
        </w:tc>
        <w:tc>
          <w:tcPr>
            <w:tcW w:w="6180" w:type="dxa"/>
            <w:vAlign w:val="center"/>
          </w:tcPr>
          <w:p w14:paraId="2DF7E602" w14:textId="77777777" w:rsidR="00751025" w:rsidRPr="004A2C83" w:rsidRDefault="00751025" w:rsidP="004A2C83">
            <w:pPr>
              <w:spacing w:before="240" w:after="240"/>
              <w:rPr>
                <w:rFonts w:ascii="Sylfaen" w:eastAsia="GHEA Grapalat" w:hAnsi="Sylfaen" w:cs="GHEA Grapalat"/>
              </w:rPr>
            </w:pPr>
          </w:p>
        </w:tc>
      </w:tr>
      <w:tr w:rsidR="00751025" w:rsidRPr="00CC157D" w14:paraId="69729638" w14:textId="77777777" w:rsidTr="004A2C83">
        <w:tc>
          <w:tcPr>
            <w:tcW w:w="2837" w:type="dxa"/>
            <w:shd w:val="clear" w:color="auto" w:fill="D9E2F3"/>
            <w:vAlign w:val="center"/>
          </w:tcPr>
          <w:p w14:paraId="17303C2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муниципалитета</w:t>
            </w:r>
          </w:p>
        </w:tc>
        <w:tc>
          <w:tcPr>
            <w:tcW w:w="6180" w:type="dxa"/>
            <w:vAlign w:val="center"/>
          </w:tcPr>
          <w:p w14:paraId="30813F9F" w14:textId="77777777" w:rsidR="00751025" w:rsidRPr="004A2C83" w:rsidRDefault="00751025" w:rsidP="004A2C83">
            <w:pPr>
              <w:spacing w:before="240" w:after="240"/>
              <w:rPr>
                <w:rFonts w:ascii="Sylfaen" w:eastAsia="GHEA Grapalat" w:hAnsi="Sylfaen" w:cs="GHEA Grapalat"/>
              </w:rPr>
            </w:pPr>
          </w:p>
        </w:tc>
      </w:tr>
      <w:tr w:rsidR="00751025" w:rsidRPr="00CC157D" w14:paraId="44ABDDD1" w14:textId="77777777" w:rsidTr="004A2C83">
        <w:tc>
          <w:tcPr>
            <w:tcW w:w="2837" w:type="dxa"/>
            <w:shd w:val="clear" w:color="auto" w:fill="D9E2F3"/>
            <w:vAlign w:val="center"/>
          </w:tcPr>
          <w:p w14:paraId="6BF9CBE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80" w:type="dxa"/>
            <w:vAlign w:val="center"/>
          </w:tcPr>
          <w:p w14:paraId="6910CD96" w14:textId="77777777" w:rsidR="00751025" w:rsidRPr="004A2C83" w:rsidRDefault="00751025" w:rsidP="004A2C83">
            <w:pPr>
              <w:spacing w:before="240" w:after="240"/>
              <w:rPr>
                <w:rFonts w:ascii="Sylfaen" w:eastAsia="GHEA Grapalat" w:hAnsi="Sylfaen" w:cs="GHEA Grapalat"/>
              </w:rPr>
            </w:pPr>
          </w:p>
        </w:tc>
      </w:tr>
      <w:tr w:rsidR="00751025" w:rsidRPr="00CC157D" w14:paraId="4F8D3945" w14:textId="77777777" w:rsidTr="004A2C83">
        <w:tc>
          <w:tcPr>
            <w:tcW w:w="2837" w:type="dxa"/>
            <w:shd w:val="clear" w:color="auto" w:fill="D9E2F3"/>
            <w:vAlign w:val="center"/>
          </w:tcPr>
          <w:p w14:paraId="10696B1A"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373E858F"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49692DE"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77DAF82F"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340B2A59" w14:textId="77777777" w:rsidTr="004A2C83">
        <w:tc>
          <w:tcPr>
            <w:tcW w:w="2837" w:type="dxa"/>
            <w:shd w:val="clear" w:color="auto" w:fill="D9E2F3"/>
            <w:vAlign w:val="center"/>
          </w:tcPr>
          <w:p w14:paraId="2670276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w:t>
            </w:r>
          </w:p>
        </w:tc>
        <w:tc>
          <w:tcPr>
            <w:tcW w:w="6180" w:type="dxa"/>
            <w:vAlign w:val="center"/>
          </w:tcPr>
          <w:p w14:paraId="37A44581" w14:textId="77777777" w:rsidR="00751025" w:rsidRPr="004A2C83" w:rsidRDefault="00751025" w:rsidP="004A2C83">
            <w:pPr>
              <w:spacing w:before="240" w:after="240"/>
              <w:rPr>
                <w:rFonts w:ascii="Sylfaen" w:eastAsia="GHEA Grapalat" w:hAnsi="Sylfaen" w:cs="GHEA Grapalat"/>
              </w:rPr>
            </w:pPr>
          </w:p>
        </w:tc>
      </w:tr>
      <w:tr w:rsidR="00751025" w:rsidRPr="00CC157D" w14:paraId="6990D053" w14:textId="77777777" w:rsidTr="004A2C83">
        <w:tc>
          <w:tcPr>
            <w:tcW w:w="2837" w:type="dxa"/>
            <w:shd w:val="clear" w:color="auto" w:fill="D9E2F3"/>
            <w:vAlign w:val="center"/>
          </w:tcPr>
          <w:p w14:paraId="2B6472EC"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4799925D" w14:textId="77777777" w:rsidR="00751025" w:rsidRPr="004A2C83" w:rsidRDefault="00751025" w:rsidP="004A2C83">
            <w:pPr>
              <w:spacing w:before="240" w:after="240"/>
              <w:rPr>
                <w:rFonts w:ascii="Sylfaen" w:eastAsia="GHEA Grapalat" w:hAnsi="Sylfaen" w:cs="GHEA Grapalat"/>
              </w:rPr>
            </w:pPr>
          </w:p>
        </w:tc>
      </w:tr>
      <w:tr w:rsidR="00751025" w:rsidRPr="00CC157D" w14:paraId="671894E0" w14:textId="77777777" w:rsidTr="004A2C83">
        <w:tc>
          <w:tcPr>
            <w:tcW w:w="2837" w:type="dxa"/>
            <w:shd w:val="clear" w:color="auto" w:fill="D9E2F3"/>
            <w:vAlign w:val="center"/>
          </w:tcPr>
          <w:p w14:paraId="7394F87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6180" w:type="dxa"/>
            <w:vAlign w:val="center"/>
          </w:tcPr>
          <w:p w14:paraId="350DA250" w14:textId="77777777" w:rsidR="00751025" w:rsidRPr="004A2C83" w:rsidRDefault="00751025" w:rsidP="004A2C83">
            <w:pPr>
              <w:spacing w:before="240" w:after="240"/>
              <w:rPr>
                <w:rFonts w:ascii="Sylfaen" w:eastAsia="GHEA Grapalat" w:hAnsi="Sylfaen" w:cs="GHEA Grapalat"/>
              </w:rPr>
            </w:pPr>
          </w:p>
        </w:tc>
      </w:tr>
      <w:tr w:rsidR="00751025" w:rsidRPr="00CC157D" w14:paraId="440F0849" w14:textId="77777777" w:rsidTr="004A2C83">
        <w:tc>
          <w:tcPr>
            <w:tcW w:w="2837" w:type="dxa"/>
            <w:shd w:val="clear" w:color="auto" w:fill="D9E2F3"/>
            <w:vAlign w:val="center"/>
          </w:tcPr>
          <w:p w14:paraId="35144FF5"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674C4A23"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4C4FC46"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0FBD9FEE" w14:textId="77777777" w:rsidR="00751025" w:rsidRPr="004A2C83" w:rsidRDefault="00751025" w:rsidP="00751025">
      <w:pPr>
        <w:rPr>
          <w:rFonts w:ascii="Sylfaen" w:eastAsia="GHEA Grapalat" w:hAnsi="Sylfaen" w:cs="GHEA Grapalat"/>
          <w:b/>
        </w:rPr>
      </w:pPr>
      <w:r w:rsidRPr="004A2C83">
        <w:rPr>
          <w:rFonts w:ascii="Sylfaen" w:hAnsi="Sylfaen"/>
        </w:rPr>
        <w:br w:type="page"/>
      </w:r>
    </w:p>
    <w:p w14:paraId="78AD24E8"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Данные реального бенефициара</w:t>
      </w:r>
    </w:p>
    <w:p w14:paraId="256DC202"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317FC33C" w14:textId="77777777" w:rsidTr="004A2C83">
        <w:tc>
          <w:tcPr>
            <w:tcW w:w="2836" w:type="dxa"/>
            <w:shd w:val="clear" w:color="auto" w:fill="D9E2F3"/>
            <w:vAlign w:val="center"/>
          </w:tcPr>
          <w:p w14:paraId="7EB8859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w:t>
            </w:r>
          </w:p>
        </w:tc>
        <w:tc>
          <w:tcPr>
            <w:tcW w:w="6178" w:type="dxa"/>
            <w:vAlign w:val="center"/>
          </w:tcPr>
          <w:p w14:paraId="07E9DAE9" w14:textId="77777777" w:rsidR="00751025" w:rsidRPr="004A2C83" w:rsidRDefault="00751025" w:rsidP="004A2C83">
            <w:pPr>
              <w:spacing w:before="240" w:after="240"/>
              <w:rPr>
                <w:rFonts w:ascii="Sylfaen" w:eastAsia="GHEA Grapalat" w:hAnsi="Sylfaen" w:cs="GHEA Grapalat"/>
              </w:rPr>
            </w:pPr>
          </w:p>
        </w:tc>
      </w:tr>
      <w:tr w:rsidR="00751025" w:rsidRPr="00CC157D" w14:paraId="6E8BA154" w14:textId="77777777" w:rsidTr="004A2C83">
        <w:tc>
          <w:tcPr>
            <w:tcW w:w="2836" w:type="dxa"/>
            <w:shd w:val="clear" w:color="auto" w:fill="D9E2F3"/>
            <w:vAlign w:val="center"/>
          </w:tcPr>
          <w:p w14:paraId="0D719D2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w:t>
            </w:r>
          </w:p>
        </w:tc>
        <w:tc>
          <w:tcPr>
            <w:tcW w:w="6178" w:type="dxa"/>
            <w:vAlign w:val="center"/>
          </w:tcPr>
          <w:p w14:paraId="5AA7B305" w14:textId="77777777" w:rsidR="00751025" w:rsidRPr="004A2C83" w:rsidRDefault="00751025" w:rsidP="004A2C83">
            <w:pPr>
              <w:spacing w:before="240" w:after="240"/>
              <w:rPr>
                <w:rFonts w:ascii="Sylfaen" w:eastAsia="GHEA Grapalat" w:hAnsi="Sylfaen" w:cs="GHEA Grapalat"/>
              </w:rPr>
            </w:pPr>
          </w:p>
        </w:tc>
      </w:tr>
      <w:tr w:rsidR="00751025" w:rsidRPr="00CC157D" w14:paraId="7C9450A6" w14:textId="77777777" w:rsidTr="004A2C83">
        <w:tc>
          <w:tcPr>
            <w:tcW w:w="2836" w:type="dxa"/>
            <w:shd w:val="clear" w:color="auto" w:fill="D9E2F3"/>
            <w:vAlign w:val="center"/>
          </w:tcPr>
          <w:p w14:paraId="7DB8FD8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Имя(латинскими буквами)</w:t>
            </w:r>
          </w:p>
        </w:tc>
        <w:tc>
          <w:tcPr>
            <w:tcW w:w="6178" w:type="dxa"/>
            <w:vAlign w:val="center"/>
          </w:tcPr>
          <w:p w14:paraId="3CE371DF" w14:textId="77777777" w:rsidR="00751025" w:rsidRPr="004A2C83" w:rsidRDefault="00751025" w:rsidP="004A2C83">
            <w:pPr>
              <w:spacing w:before="240" w:after="240"/>
              <w:rPr>
                <w:rFonts w:ascii="Sylfaen" w:eastAsia="GHEA Grapalat" w:hAnsi="Sylfaen" w:cs="GHEA Grapalat"/>
              </w:rPr>
            </w:pPr>
          </w:p>
        </w:tc>
      </w:tr>
      <w:tr w:rsidR="00751025" w:rsidRPr="00CC157D" w14:paraId="1EF3E15B" w14:textId="77777777" w:rsidTr="004A2C83">
        <w:tc>
          <w:tcPr>
            <w:tcW w:w="2836" w:type="dxa"/>
            <w:shd w:val="clear" w:color="auto" w:fill="D9E2F3"/>
            <w:vAlign w:val="center"/>
          </w:tcPr>
          <w:p w14:paraId="60E6EBE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 (латинскими буквами)</w:t>
            </w:r>
          </w:p>
        </w:tc>
        <w:tc>
          <w:tcPr>
            <w:tcW w:w="6178" w:type="dxa"/>
            <w:vAlign w:val="center"/>
          </w:tcPr>
          <w:p w14:paraId="15F624F1" w14:textId="77777777" w:rsidR="00751025" w:rsidRPr="004A2C83" w:rsidRDefault="00751025" w:rsidP="004A2C83">
            <w:pPr>
              <w:spacing w:before="240" w:after="240"/>
              <w:rPr>
                <w:rFonts w:ascii="Sylfaen" w:eastAsia="GHEA Grapalat" w:hAnsi="Sylfaen" w:cs="GHEA Grapalat"/>
              </w:rPr>
            </w:pPr>
          </w:p>
        </w:tc>
      </w:tr>
      <w:tr w:rsidR="00751025" w:rsidRPr="00CC157D" w14:paraId="7307D2CC" w14:textId="77777777" w:rsidTr="004A2C83">
        <w:tc>
          <w:tcPr>
            <w:tcW w:w="2836" w:type="dxa"/>
            <w:shd w:val="clear" w:color="auto" w:fill="D9E2F3"/>
            <w:vAlign w:val="center"/>
          </w:tcPr>
          <w:p w14:paraId="0D19358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Гражданство</w:t>
            </w:r>
          </w:p>
        </w:tc>
        <w:tc>
          <w:tcPr>
            <w:tcW w:w="6178" w:type="dxa"/>
            <w:vAlign w:val="center"/>
          </w:tcPr>
          <w:p w14:paraId="1B2845BB" w14:textId="77777777" w:rsidR="00751025" w:rsidRPr="004A2C83" w:rsidRDefault="00751025" w:rsidP="004A2C83">
            <w:pPr>
              <w:spacing w:before="240" w:after="240"/>
              <w:rPr>
                <w:rFonts w:ascii="Sylfaen" w:eastAsia="GHEA Grapalat" w:hAnsi="Sylfaen" w:cs="GHEA Grapalat"/>
              </w:rPr>
            </w:pPr>
          </w:p>
        </w:tc>
      </w:tr>
      <w:tr w:rsidR="00751025" w:rsidRPr="00CC157D" w14:paraId="5D6A0E1A" w14:textId="77777777" w:rsidTr="004A2C83">
        <w:tc>
          <w:tcPr>
            <w:tcW w:w="2836" w:type="dxa"/>
            <w:shd w:val="clear" w:color="auto" w:fill="D9E2F3"/>
            <w:vAlign w:val="center"/>
          </w:tcPr>
          <w:p w14:paraId="0E2EE15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рождения</w:t>
            </w:r>
          </w:p>
        </w:tc>
        <w:tc>
          <w:tcPr>
            <w:tcW w:w="6178" w:type="dxa"/>
            <w:vAlign w:val="center"/>
          </w:tcPr>
          <w:p w14:paraId="37875238" w14:textId="77777777" w:rsidR="00751025" w:rsidRPr="004A2C83" w:rsidRDefault="00751025" w:rsidP="004A2C83">
            <w:pPr>
              <w:spacing w:before="240" w:after="240"/>
              <w:rPr>
                <w:rFonts w:ascii="Sylfaen" w:eastAsia="GHEA Grapalat" w:hAnsi="Sylfaen" w:cs="GHEA Grapalat"/>
              </w:rPr>
            </w:pPr>
          </w:p>
        </w:tc>
      </w:tr>
    </w:tbl>
    <w:p w14:paraId="48ABDA87"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51025" w:rsidRPr="00CC157D" w14:paraId="1E325C39" w14:textId="77777777" w:rsidTr="004A2C83">
        <w:tc>
          <w:tcPr>
            <w:tcW w:w="2977" w:type="dxa"/>
            <w:shd w:val="clear" w:color="auto" w:fill="D9E2F3"/>
            <w:vAlign w:val="center"/>
          </w:tcPr>
          <w:p w14:paraId="03EB5A2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Тип документа</w:t>
            </w:r>
          </w:p>
        </w:tc>
        <w:tc>
          <w:tcPr>
            <w:tcW w:w="6096" w:type="dxa"/>
            <w:vAlign w:val="center"/>
          </w:tcPr>
          <w:p w14:paraId="76EDDC89" w14:textId="77777777" w:rsidR="00751025" w:rsidRPr="004A2C83" w:rsidRDefault="00751025" w:rsidP="004A2C83">
            <w:pPr>
              <w:spacing w:before="240" w:after="240"/>
              <w:rPr>
                <w:rFonts w:ascii="Sylfaen" w:eastAsia="GHEA Grapalat" w:hAnsi="Sylfaen" w:cs="GHEA Grapalat"/>
              </w:rPr>
            </w:pPr>
          </w:p>
        </w:tc>
      </w:tr>
      <w:tr w:rsidR="00751025" w:rsidRPr="00CC157D" w14:paraId="610C8AF7" w14:textId="77777777" w:rsidTr="004A2C83">
        <w:tc>
          <w:tcPr>
            <w:tcW w:w="2977" w:type="dxa"/>
            <w:shd w:val="clear" w:color="auto" w:fill="D9E2F3"/>
            <w:vAlign w:val="center"/>
          </w:tcPr>
          <w:p w14:paraId="0D08B24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документа</w:t>
            </w:r>
          </w:p>
        </w:tc>
        <w:tc>
          <w:tcPr>
            <w:tcW w:w="6096" w:type="dxa"/>
            <w:vAlign w:val="center"/>
          </w:tcPr>
          <w:p w14:paraId="21AC10C8" w14:textId="77777777" w:rsidR="00751025" w:rsidRPr="004A2C83" w:rsidRDefault="00751025" w:rsidP="004A2C83">
            <w:pPr>
              <w:spacing w:before="240" w:after="240"/>
              <w:rPr>
                <w:rFonts w:ascii="Sylfaen" w:eastAsia="GHEA Grapalat" w:hAnsi="Sylfaen" w:cs="GHEA Grapalat"/>
              </w:rPr>
            </w:pPr>
          </w:p>
        </w:tc>
      </w:tr>
      <w:tr w:rsidR="00751025" w:rsidRPr="00CC157D" w14:paraId="71724069" w14:textId="77777777" w:rsidTr="004A2C83">
        <w:tc>
          <w:tcPr>
            <w:tcW w:w="2977" w:type="dxa"/>
            <w:shd w:val="clear" w:color="auto" w:fill="D9E2F3"/>
            <w:vAlign w:val="center"/>
          </w:tcPr>
          <w:p w14:paraId="393C1C6B" w14:textId="77777777" w:rsidR="00751025" w:rsidRPr="004A2C83" w:rsidRDefault="00751025" w:rsidP="00751025">
            <w:pPr>
              <w:numPr>
                <w:ilvl w:val="2"/>
                <w:numId w:val="24"/>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4A2C83">
              <w:rPr>
                <w:rFonts w:ascii="Sylfaen" w:eastAsia="GHEA Grapalat" w:hAnsi="Sylfaen" w:cs="GHEA Grapalat"/>
                <w:color w:val="000000"/>
              </w:rPr>
              <w:t>День, месяц, год предоставления</w:t>
            </w:r>
          </w:p>
        </w:tc>
        <w:tc>
          <w:tcPr>
            <w:tcW w:w="6096" w:type="dxa"/>
            <w:vAlign w:val="center"/>
          </w:tcPr>
          <w:p w14:paraId="521B03EB" w14:textId="77777777" w:rsidR="00751025" w:rsidRPr="004A2C83" w:rsidRDefault="00751025" w:rsidP="004A2C83">
            <w:pPr>
              <w:spacing w:before="240" w:after="240"/>
              <w:rPr>
                <w:rFonts w:ascii="Sylfaen" w:eastAsia="GHEA Grapalat" w:hAnsi="Sylfaen" w:cs="GHEA Grapalat"/>
              </w:rPr>
            </w:pPr>
          </w:p>
        </w:tc>
      </w:tr>
      <w:tr w:rsidR="00751025" w:rsidRPr="00CC157D" w14:paraId="12A04606" w14:textId="77777777" w:rsidTr="004A2C83">
        <w:tc>
          <w:tcPr>
            <w:tcW w:w="2977" w:type="dxa"/>
            <w:shd w:val="clear" w:color="auto" w:fill="D9E2F3"/>
            <w:vAlign w:val="center"/>
          </w:tcPr>
          <w:p w14:paraId="471DE784" w14:textId="77777777" w:rsidR="00751025" w:rsidRPr="004A2C83" w:rsidRDefault="00751025" w:rsidP="00751025">
            <w:pPr>
              <w:numPr>
                <w:ilvl w:val="2"/>
                <w:numId w:val="24"/>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4A2C83">
              <w:rPr>
                <w:rFonts w:ascii="Sylfaen" w:eastAsia="GHEA Grapalat" w:hAnsi="Sylfaen" w:cs="GHEA Grapalat"/>
                <w:color w:val="000000"/>
              </w:rPr>
              <w:t>Предоставляющий орган</w:t>
            </w:r>
          </w:p>
        </w:tc>
        <w:tc>
          <w:tcPr>
            <w:tcW w:w="6096" w:type="dxa"/>
            <w:vAlign w:val="center"/>
          </w:tcPr>
          <w:p w14:paraId="61479808" w14:textId="77777777" w:rsidR="00751025" w:rsidRPr="004A2C83" w:rsidRDefault="00751025" w:rsidP="004A2C83">
            <w:pPr>
              <w:spacing w:before="240" w:after="240"/>
              <w:rPr>
                <w:rFonts w:ascii="Sylfaen" w:eastAsia="GHEA Grapalat" w:hAnsi="Sylfaen" w:cs="GHEA Grapalat"/>
              </w:rPr>
            </w:pPr>
          </w:p>
        </w:tc>
      </w:tr>
      <w:tr w:rsidR="00751025" w:rsidRPr="00CC157D" w14:paraId="3E821EC7" w14:textId="77777777" w:rsidTr="004A2C83">
        <w:tc>
          <w:tcPr>
            <w:tcW w:w="2977" w:type="dxa"/>
            <w:shd w:val="clear" w:color="auto" w:fill="D9E2F3"/>
            <w:vAlign w:val="center"/>
          </w:tcPr>
          <w:p w14:paraId="29AB02D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НЗОУ или эквивалентный номер</w:t>
            </w:r>
          </w:p>
        </w:tc>
        <w:tc>
          <w:tcPr>
            <w:tcW w:w="6096" w:type="dxa"/>
            <w:vAlign w:val="center"/>
          </w:tcPr>
          <w:p w14:paraId="209991FB" w14:textId="77777777" w:rsidR="00751025" w:rsidRPr="004A2C83" w:rsidRDefault="00751025" w:rsidP="004A2C83">
            <w:pPr>
              <w:spacing w:before="240" w:after="240"/>
              <w:rPr>
                <w:rFonts w:ascii="Sylfaen" w:eastAsia="GHEA Grapalat" w:hAnsi="Sylfaen" w:cs="GHEA Grapalat"/>
              </w:rPr>
            </w:pPr>
          </w:p>
        </w:tc>
      </w:tr>
    </w:tbl>
    <w:p w14:paraId="20E394E8"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51025" w:rsidRPr="00CC157D" w14:paraId="48D73DC4" w14:textId="77777777" w:rsidTr="004A2C83">
        <w:tc>
          <w:tcPr>
            <w:tcW w:w="2943" w:type="dxa"/>
            <w:shd w:val="clear" w:color="auto" w:fill="D9E2F3"/>
            <w:vAlign w:val="center"/>
          </w:tcPr>
          <w:p w14:paraId="55D44F3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072" w:type="dxa"/>
            <w:vAlign w:val="center"/>
          </w:tcPr>
          <w:p w14:paraId="4CF0B186" w14:textId="77777777" w:rsidR="00751025" w:rsidRPr="004A2C83" w:rsidRDefault="00751025" w:rsidP="004A2C83">
            <w:pPr>
              <w:spacing w:before="240" w:after="240"/>
              <w:rPr>
                <w:rFonts w:ascii="Sylfaen" w:eastAsia="GHEA Grapalat" w:hAnsi="Sylfaen" w:cs="GHEA Grapalat"/>
              </w:rPr>
            </w:pPr>
          </w:p>
        </w:tc>
      </w:tr>
      <w:tr w:rsidR="00751025" w:rsidRPr="00CC157D" w14:paraId="1671B349" w14:textId="77777777" w:rsidTr="004A2C83">
        <w:tc>
          <w:tcPr>
            <w:tcW w:w="2943" w:type="dxa"/>
            <w:shd w:val="clear" w:color="auto" w:fill="D9E2F3"/>
            <w:vAlign w:val="center"/>
          </w:tcPr>
          <w:p w14:paraId="04696B1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072" w:type="dxa"/>
            <w:vAlign w:val="center"/>
          </w:tcPr>
          <w:p w14:paraId="5B3EE205" w14:textId="77777777" w:rsidR="00751025" w:rsidRPr="004A2C83" w:rsidRDefault="00751025" w:rsidP="004A2C83">
            <w:pPr>
              <w:spacing w:before="240" w:after="240"/>
              <w:rPr>
                <w:rFonts w:ascii="Sylfaen" w:eastAsia="GHEA Grapalat" w:hAnsi="Sylfaen" w:cs="GHEA Grapalat"/>
              </w:rPr>
            </w:pPr>
          </w:p>
        </w:tc>
      </w:tr>
      <w:tr w:rsidR="00751025" w:rsidRPr="00CC157D" w14:paraId="7DBB6CDD" w14:textId="77777777" w:rsidTr="004A2C83">
        <w:tc>
          <w:tcPr>
            <w:tcW w:w="2943" w:type="dxa"/>
            <w:shd w:val="clear" w:color="auto" w:fill="D9E2F3"/>
            <w:vAlign w:val="center"/>
          </w:tcPr>
          <w:p w14:paraId="22F7A65A"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lastRenderedPageBreak/>
              <w:t>Административно-территориальная единица</w:t>
            </w:r>
          </w:p>
        </w:tc>
        <w:tc>
          <w:tcPr>
            <w:tcW w:w="6072" w:type="dxa"/>
            <w:vAlign w:val="center"/>
          </w:tcPr>
          <w:p w14:paraId="11B59254" w14:textId="77777777" w:rsidR="00751025" w:rsidRPr="004A2C83" w:rsidRDefault="00751025" w:rsidP="004A2C83">
            <w:pPr>
              <w:spacing w:before="240" w:after="240"/>
              <w:rPr>
                <w:rFonts w:ascii="Sylfaen" w:eastAsia="GHEA Grapalat" w:hAnsi="Sylfaen" w:cs="GHEA Grapalat"/>
              </w:rPr>
            </w:pPr>
          </w:p>
        </w:tc>
      </w:tr>
      <w:tr w:rsidR="00751025" w:rsidRPr="00CC157D" w14:paraId="0DCC12A0" w14:textId="77777777" w:rsidTr="004A2C83">
        <w:tc>
          <w:tcPr>
            <w:tcW w:w="2943" w:type="dxa"/>
            <w:shd w:val="clear" w:color="auto" w:fill="D9E2F3"/>
            <w:vAlign w:val="center"/>
          </w:tcPr>
          <w:p w14:paraId="1A4C5E03" w14:textId="77777777" w:rsidR="00751025" w:rsidRPr="004A2C83" w:rsidRDefault="00751025" w:rsidP="00751025">
            <w:pPr>
              <w:numPr>
                <w:ilvl w:val="2"/>
                <w:numId w:val="24"/>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072" w:type="dxa"/>
            <w:vAlign w:val="center"/>
          </w:tcPr>
          <w:p w14:paraId="7EBF5926" w14:textId="77777777" w:rsidR="00751025" w:rsidRPr="004A2C83" w:rsidRDefault="00751025" w:rsidP="004A2C83">
            <w:pPr>
              <w:spacing w:before="240" w:after="240"/>
              <w:rPr>
                <w:rFonts w:ascii="Sylfaen" w:eastAsia="GHEA Grapalat" w:hAnsi="Sylfaen" w:cs="GHEA Grapalat"/>
              </w:rPr>
            </w:pPr>
          </w:p>
        </w:tc>
      </w:tr>
    </w:tbl>
    <w:p w14:paraId="68F33580"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51025" w:rsidRPr="00CC157D" w14:paraId="15F2DBEF" w14:textId="77777777" w:rsidTr="004A2C83">
        <w:tc>
          <w:tcPr>
            <w:tcW w:w="2837" w:type="dxa"/>
            <w:shd w:val="clear" w:color="auto" w:fill="D9E2F3"/>
            <w:vAlign w:val="center"/>
          </w:tcPr>
          <w:p w14:paraId="5558643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178" w:type="dxa"/>
            <w:vAlign w:val="center"/>
          </w:tcPr>
          <w:p w14:paraId="3B0A51DA" w14:textId="77777777" w:rsidR="00751025" w:rsidRPr="004A2C83" w:rsidRDefault="00751025" w:rsidP="004A2C83">
            <w:pPr>
              <w:spacing w:before="240" w:after="240"/>
              <w:rPr>
                <w:rFonts w:ascii="Sylfaen" w:eastAsia="GHEA Grapalat" w:hAnsi="Sylfaen" w:cs="GHEA Grapalat"/>
              </w:rPr>
            </w:pPr>
          </w:p>
        </w:tc>
      </w:tr>
      <w:tr w:rsidR="00751025" w:rsidRPr="00CC157D" w14:paraId="2D7D91F6" w14:textId="77777777" w:rsidTr="004A2C83">
        <w:tc>
          <w:tcPr>
            <w:tcW w:w="2837" w:type="dxa"/>
            <w:shd w:val="clear" w:color="auto" w:fill="D9E2F3"/>
            <w:vAlign w:val="center"/>
          </w:tcPr>
          <w:p w14:paraId="20EC1B1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178" w:type="dxa"/>
            <w:vAlign w:val="center"/>
          </w:tcPr>
          <w:p w14:paraId="1CD83532" w14:textId="77777777" w:rsidR="00751025" w:rsidRPr="004A2C83" w:rsidRDefault="00751025" w:rsidP="004A2C83">
            <w:pPr>
              <w:spacing w:before="240" w:after="240"/>
              <w:rPr>
                <w:rFonts w:ascii="Sylfaen" w:eastAsia="GHEA Grapalat" w:hAnsi="Sylfaen" w:cs="GHEA Grapalat"/>
              </w:rPr>
            </w:pPr>
          </w:p>
        </w:tc>
      </w:tr>
      <w:tr w:rsidR="00751025" w:rsidRPr="00CC157D" w14:paraId="4AF78D8F" w14:textId="77777777" w:rsidTr="004A2C83">
        <w:tc>
          <w:tcPr>
            <w:tcW w:w="2837" w:type="dxa"/>
            <w:shd w:val="clear" w:color="auto" w:fill="D9E2F3"/>
            <w:vAlign w:val="center"/>
          </w:tcPr>
          <w:p w14:paraId="4555593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Административно-территориальная единица</w:t>
            </w:r>
          </w:p>
        </w:tc>
        <w:tc>
          <w:tcPr>
            <w:tcW w:w="6178" w:type="dxa"/>
            <w:vAlign w:val="center"/>
          </w:tcPr>
          <w:p w14:paraId="764B89EF" w14:textId="77777777" w:rsidR="00751025" w:rsidRPr="004A2C83" w:rsidRDefault="00751025" w:rsidP="004A2C83">
            <w:pPr>
              <w:spacing w:before="240" w:after="240"/>
              <w:rPr>
                <w:rFonts w:ascii="Sylfaen" w:eastAsia="GHEA Grapalat" w:hAnsi="Sylfaen" w:cs="GHEA Grapalat"/>
              </w:rPr>
            </w:pPr>
          </w:p>
        </w:tc>
      </w:tr>
      <w:tr w:rsidR="00751025" w:rsidRPr="00CC157D" w14:paraId="1DDB0E9C" w14:textId="77777777" w:rsidTr="004A2C83">
        <w:tc>
          <w:tcPr>
            <w:tcW w:w="2837" w:type="dxa"/>
            <w:shd w:val="clear" w:color="auto" w:fill="D9E2F3"/>
            <w:vAlign w:val="center"/>
          </w:tcPr>
          <w:p w14:paraId="15FE8AFB"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178" w:type="dxa"/>
            <w:vAlign w:val="center"/>
          </w:tcPr>
          <w:p w14:paraId="61268577" w14:textId="77777777" w:rsidR="00751025" w:rsidRPr="004A2C83" w:rsidRDefault="00751025" w:rsidP="004A2C83">
            <w:pPr>
              <w:spacing w:before="240" w:after="240"/>
              <w:rPr>
                <w:rFonts w:ascii="Sylfaen" w:eastAsia="GHEA Grapalat" w:hAnsi="Sylfaen" w:cs="GHEA Grapalat"/>
              </w:rPr>
            </w:pPr>
          </w:p>
        </w:tc>
      </w:tr>
    </w:tbl>
    <w:p w14:paraId="77CC2B1E"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6A2D135C" w14:textId="77777777" w:rsidTr="004A2C83">
        <w:trPr>
          <w:trHeight w:val="924"/>
        </w:trPr>
        <w:tc>
          <w:tcPr>
            <w:tcW w:w="9016" w:type="dxa"/>
            <w:gridSpan w:val="2"/>
            <w:vAlign w:val="center"/>
          </w:tcPr>
          <w:p w14:paraId="6E9F23CB"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4A2C83">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51025" w:rsidRPr="00CC157D" w14:paraId="1EEB0210" w14:textId="77777777" w:rsidTr="004A2C83">
        <w:trPr>
          <w:trHeight w:val="684"/>
        </w:trPr>
        <w:tc>
          <w:tcPr>
            <w:tcW w:w="4508" w:type="dxa"/>
            <w:shd w:val="clear" w:color="auto" w:fill="D9E2F3"/>
            <w:vAlign w:val="center"/>
          </w:tcPr>
          <w:p w14:paraId="5E4CB0E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4508" w:type="dxa"/>
            <w:shd w:val="clear" w:color="auto" w:fill="FFFFFF"/>
            <w:vAlign w:val="center"/>
          </w:tcPr>
          <w:p w14:paraId="3F2C3B48" w14:textId="77777777" w:rsidR="00751025" w:rsidRPr="004A2C83" w:rsidRDefault="00751025" w:rsidP="004A2C83">
            <w:pPr>
              <w:spacing w:before="240" w:after="240"/>
              <w:rPr>
                <w:rFonts w:ascii="Sylfaen" w:eastAsia="GHEA Grapalat" w:hAnsi="Sylfaen" w:cs="GHEA Grapalat"/>
              </w:rPr>
            </w:pPr>
          </w:p>
        </w:tc>
      </w:tr>
      <w:tr w:rsidR="00751025" w:rsidRPr="00CC157D" w14:paraId="604548A3" w14:textId="77777777" w:rsidTr="004A2C83">
        <w:trPr>
          <w:trHeight w:val="1282"/>
        </w:trPr>
        <w:tc>
          <w:tcPr>
            <w:tcW w:w="4508" w:type="dxa"/>
            <w:shd w:val="clear" w:color="auto" w:fill="D9E2F3"/>
            <w:vAlign w:val="center"/>
          </w:tcPr>
          <w:p w14:paraId="38BAEF8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76843ECC"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4A6A04C1"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76ED4405" w14:textId="77777777" w:rsidTr="004A2C83">
        <w:tc>
          <w:tcPr>
            <w:tcW w:w="9016" w:type="dxa"/>
            <w:gridSpan w:val="2"/>
            <w:vAlign w:val="center"/>
          </w:tcPr>
          <w:p w14:paraId="5D007DF7"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751025" w:rsidRPr="00CC157D" w14:paraId="3ECEAF39" w14:textId="77777777" w:rsidTr="004A2C83">
        <w:tc>
          <w:tcPr>
            <w:tcW w:w="9016" w:type="dxa"/>
            <w:gridSpan w:val="2"/>
            <w:vAlign w:val="center"/>
          </w:tcPr>
          <w:p w14:paraId="0757651D"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4A2C83">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751025" w:rsidRPr="004A2C83">
              <w:rPr>
                <w:rFonts w:ascii="Sylfaen" w:eastAsia="GHEA Grapalat" w:hAnsi="Sylfaen" w:cs="GHEA Grapalat"/>
                <w:lang w:val="hy-AM"/>
              </w:rPr>
              <w:t>б</w:t>
            </w:r>
            <w:r w:rsidR="00751025" w:rsidRPr="004A2C83">
              <w:rPr>
                <w:rFonts w:ascii="Sylfaen" w:eastAsia="GHEA Grapalat" w:hAnsi="Sylfaen" w:cs="GHEA Grapalat"/>
              </w:rPr>
              <w:t>"</w:t>
            </w:r>
          </w:p>
        </w:tc>
      </w:tr>
    </w:tbl>
    <w:p w14:paraId="1A25058F"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22809F5A" w14:textId="77777777" w:rsidTr="004A2C83">
        <w:trPr>
          <w:trHeight w:val="924"/>
        </w:trPr>
        <w:tc>
          <w:tcPr>
            <w:tcW w:w="9016" w:type="dxa"/>
            <w:gridSpan w:val="2"/>
            <w:vAlign w:val="center"/>
          </w:tcPr>
          <w:p w14:paraId="19530F5A"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751025" w:rsidRPr="00CC157D" w14:paraId="673AD11E" w14:textId="77777777" w:rsidTr="004A2C83">
        <w:trPr>
          <w:trHeight w:val="684"/>
        </w:trPr>
        <w:tc>
          <w:tcPr>
            <w:tcW w:w="4508" w:type="dxa"/>
            <w:shd w:val="clear" w:color="auto" w:fill="D9E2F3"/>
            <w:vAlign w:val="center"/>
          </w:tcPr>
          <w:p w14:paraId="3B6E074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4508" w:type="dxa"/>
            <w:shd w:val="clear" w:color="auto" w:fill="auto"/>
            <w:vAlign w:val="center"/>
          </w:tcPr>
          <w:p w14:paraId="07190E00" w14:textId="77777777" w:rsidR="00751025" w:rsidRPr="004A2C83" w:rsidRDefault="00751025" w:rsidP="004A2C83">
            <w:pPr>
              <w:spacing w:before="240" w:after="240"/>
              <w:rPr>
                <w:rFonts w:ascii="Sylfaen" w:eastAsia="GHEA Grapalat" w:hAnsi="Sylfaen" w:cs="GHEA Grapalat"/>
              </w:rPr>
            </w:pPr>
          </w:p>
        </w:tc>
      </w:tr>
      <w:tr w:rsidR="00751025" w:rsidRPr="00CC157D" w14:paraId="0EB8B117" w14:textId="77777777" w:rsidTr="004A2C83">
        <w:trPr>
          <w:trHeight w:val="1282"/>
        </w:trPr>
        <w:tc>
          <w:tcPr>
            <w:tcW w:w="4508" w:type="dxa"/>
            <w:shd w:val="clear" w:color="auto" w:fill="D9E2F3"/>
            <w:vAlign w:val="center"/>
          </w:tcPr>
          <w:p w14:paraId="567551C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6DD00082"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5FB06FAA"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4F7738B2" w14:textId="77777777" w:rsidTr="004A2C83">
        <w:tc>
          <w:tcPr>
            <w:tcW w:w="9016" w:type="dxa"/>
            <w:gridSpan w:val="2"/>
            <w:vAlign w:val="center"/>
          </w:tcPr>
          <w:p w14:paraId="5E6E7B26"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 xml:space="preserve">имеет право назначать или </w:t>
            </w:r>
            <w:r w:rsidR="00751025" w:rsidRPr="004A2C83">
              <w:rPr>
                <w:rFonts w:ascii="Sylfaen" w:eastAsia="GHEA Grapalat" w:hAnsi="Sylfaen" w:cs="GHEA Grapalat"/>
                <w:lang w:eastAsia="hy-AM"/>
              </w:rPr>
              <w:t>освобождать</w:t>
            </w:r>
            <w:r w:rsidR="00751025" w:rsidRPr="004A2C83">
              <w:rPr>
                <w:rFonts w:ascii="Sylfaen" w:eastAsia="GHEA Grapalat" w:hAnsi="Sylfaen" w:cs="GHEA Grapalat"/>
              </w:rPr>
              <w:t xml:space="preserve"> большинство членов органов управления юридического лица</w:t>
            </w:r>
          </w:p>
        </w:tc>
      </w:tr>
      <w:tr w:rsidR="00751025" w:rsidRPr="00CC157D" w14:paraId="07B1A845" w14:textId="77777777" w:rsidTr="004A2C83">
        <w:tc>
          <w:tcPr>
            <w:tcW w:w="9016" w:type="dxa"/>
            <w:gridSpan w:val="2"/>
            <w:vAlign w:val="center"/>
          </w:tcPr>
          <w:p w14:paraId="2BC6E0FA"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51025" w:rsidRPr="00CC157D" w14:paraId="6C0DB2CF" w14:textId="77777777" w:rsidTr="004A2C83">
        <w:tc>
          <w:tcPr>
            <w:tcW w:w="9016" w:type="dxa"/>
            <w:gridSpan w:val="2"/>
            <w:vAlign w:val="center"/>
          </w:tcPr>
          <w:p w14:paraId="4591238D"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г</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осуществляет реальный (фактический) контроль за юридическим лицом иными средствами</w:t>
            </w:r>
          </w:p>
        </w:tc>
      </w:tr>
      <w:tr w:rsidR="00751025" w:rsidRPr="00CC157D" w14:paraId="41BB4E58" w14:textId="77777777" w:rsidTr="004A2C83">
        <w:tc>
          <w:tcPr>
            <w:tcW w:w="9016" w:type="dxa"/>
            <w:gridSpan w:val="2"/>
            <w:vAlign w:val="center"/>
          </w:tcPr>
          <w:p w14:paraId="6491A030"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д</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9B957F1"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 xml:space="preserve">Информация о статусе реального </w:t>
      </w:r>
      <w:proofErr w:type="spellStart"/>
      <w:r w:rsidRPr="004A2C83">
        <w:rPr>
          <w:rFonts w:ascii="Sylfaen" w:eastAsia="GHEA Grapalat" w:hAnsi="Sylfaen" w:cs="GHEA Grapalat"/>
          <w:i/>
          <w:color w:val="000000"/>
        </w:rPr>
        <w:t>бене</w:t>
      </w:r>
      <w:proofErr w:type="spellEnd"/>
      <w:r w:rsidRPr="004A2C83">
        <w:rPr>
          <w:rFonts w:ascii="Sylfaen" w:eastAsia="GHEA Grapalat" w:hAnsi="Sylfaen" w:cs="GHEA Grapalat"/>
          <w:i/>
          <w:color w:val="000000"/>
        </w:rPr>
        <w:t xml:space="preserve"> </w:t>
      </w:r>
      <w:proofErr w:type="spellStart"/>
      <w:r w:rsidRPr="004A2C83">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6AF5ED5A" w14:textId="77777777" w:rsidTr="004A2C83">
        <w:tc>
          <w:tcPr>
            <w:tcW w:w="2837" w:type="dxa"/>
            <w:shd w:val="clear" w:color="auto" w:fill="D9E2F3"/>
            <w:vAlign w:val="center"/>
          </w:tcPr>
          <w:p w14:paraId="666F8773"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День, месяц, год становления реальным бенефициаром</w:t>
            </w:r>
          </w:p>
        </w:tc>
        <w:tc>
          <w:tcPr>
            <w:tcW w:w="6180" w:type="dxa"/>
            <w:vAlign w:val="center"/>
          </w:tcPr>
          <w:p w14:paraId="5FAC2AE1" w14:textId="77777777" w:rsidR="00751025" w:rsidRPr="004A2C83" w:rsidRDefault="00751025" w:rsidP="004A2C83">
            <w:pPr>
              <w:spacing w:before="240" w:after="240"/>
              <w:rPr>
                <w:rFonts w:ascii="Sylfaen" w:eastAsia="GHEA Grapalat" w:hAnsi="Sylfaen" w:cs="GHEA Grapalat"/>
              </w:rPr>
            </w:pPr>
          </w:p>
        </w:tc>
      </w:tr>
      <w:tr w:rsidR="00751025" w:rsidRPr="00CC157D" w14:paraId="3C57B11D" w14:textId="77777777" w:rsidTr="004A2C83">
        <w:tc>
          <w:tcPr>
            <w:tcW w:w="2837" w:type="dxa"/>
            <w:shd w:val="clear" w:color="auto" w:fill="D9E2F3"/>
            <w:vAlign w:val="center"/>
          </w:tcPr>
          <w:p w14:paraId="779F79F2"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Осуществление контроля за организацией</w:t>
            </w:r>
          </w:p>
        </w:tc>
        <w:tc>
          <w:tcPr>
            <w:tcW w:w="6180" w:type="dxa"/>
            <w:vAlign w:val="center"/>
          </w:tcPr>
          <w:p w14:paraId="3C163A9E"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Отдельно</w:t>
            </w:r>
          </w:p>
          <w:p w14:paraId="3BD3830F" w14:textId="77777777" w:rsidR="00751025" w:rsidRPr="004A2C83" w:rsidRDefault="00000000" w:rsidP="004A2C83">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Совместно с аффилированными лицами</w:t>
            </w:r>
          </w:p>
        </w:tc>
      </w:tr>
      <w:tr w:rsidR="00751025" w:rsidRPr="00CC157D" w14:paraId="1302422D" w14:textId="77777777" w:rsidTr="004A2C83">
        <w:tc>
          <w:tcPr>
            <w:tcW w:w="2837" w:type="dxa"/>
            <w:shd w:val="clear" w:color="auto" w:fill="D9E2F3"/>
            <w:vAlign w:val="center"/>
          </w:tcPr>
          <w:p w14:paraId="0B327723"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 xml:space="preserve">Реальным бенефициаром отчетной организации </w:t>
            </w:r>
            <w:r w:rsidRPr="004A2C83">
              <w:rPr>
                <w:rFonts w:ascii="Sylfaen" w:eastAsia="GHEA Grapalat" w:hAnsi="Sylfaen" w:cs="GHEA Grapalat"/>
                <w:color w:val="000000"/>
              </w:rPr>
              <w:lastRenderedPageBreak/>
              <w:t xml:space="preserve">в сфере недропользования является должностное лицо или член его семьи </w:t>
            </w:r>
          </w:p>
        </w:tc>
        <w:tc>
          <w:tcPr>
            <w:tcW w:w="6180" w:type="dxa"/>
            <w:vAlign w:val="center"/>
          </w:tcPr>
          <w:p w14:paraId="2A1125C6"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Да</w:t>
            </w:r>
          </w:p>
          <w:p w14:paraId="6EE2EF46"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Нет</w:t>
            </w:r>
          </w:p>
        </w:tc>
      </w:tr>
    </w:tbl>
    <w:p w14:paraId="58B161A2"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303F9325" w14:textId="77777777" w:rsidTr="004A2C83">
        <w:tc>
          <w:tcPr>
            <w:tcW w:w="2837" w:type="dxa"/>
            <w:shd w:val="clear" w:color="auto" w:fill="D9E2F3"/>
            <w:vAlign w:val="center"/>
          </w:tcPr>
          <w:p w14:paraId="27FB60E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электронной почты</w:t>
            </w:r>
          </w:p>
        </w:tc>
        <w:tc>
          <w:tcPr>
            <w:tcW w:w="6180" w:type="dxa"/>
            <w:vAlign w:val="center"/>
          </w:tcPr>
          <w:p w14:paraId="71C1BB69" w14:textId="77777777" w:rsidR="00751025" w:rsidRPr="004A2C83" w:rsidRDefault="00751025" w:rsidP="004A2C83">
            <w:pPr>
              <w:spacing w:before="240" w:after="240"/>
              <w:rPr>
                <w:rFonts w:ascii="Sylfaen" w:eastAsia="GHEA Grapalat" w:hAnsi="Sylfaen" w:cs="GHEA Grapalat"/>
              </w:rPr>
            </w:pPr>
          </w:p>
        </w:tc>
      </w:tr>
      <w:tr w:rsidR="00751025" w:rsidRPr="00CC157D" w14:paraId="425AEAD8" w14:textId="77777777" w:rsidTr="004A2C83">
        <w:tc>
          <w:tcPr>
            <w:tcW w:w="2837" w:type="dxa"/>
            <w:shd w:val="clear" w:color="auto" w:fill="D9E2F3"/>
            <w:vAlign w:val="center"/>
          </w:tcPr>
          <w:p w14:paraId="11FCD0C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телефона</w:t>
            </w:r>
          </w:p>
        </w:tc>
        <w:tc>
          <w:tcPr>
            <w:tcW w:w="6180" w:type="dxa"/>
            <w:vAlign w:val="center"/>
          </w:tcPr>
          <w:p w14:paraId="2AE23012" w14:textId="77777777" w:rsidR="00751025" w:rsidRPr="004A2C83" w:rsidRDefault="00751025" w:rsidP="004A2C83">
            <w:pPr>
              <w:spacing w:before="240" w:after="240"/>
              <w:rPr>
                <w:rFonts w:ascii="Sylfaen" w:eastAsia="GHEA Grapalat" w:hAnsi="Sylfaen" w:cs="GHEA Grapalat"/>
              </w:rPr>
            </w:pPr>
          </w:p>
        </w:tc>
      </w:tr>
    </w:tbl>
    <w:p w14:paraId="34F0452C" w14:textId="77777777" w:rsidR="00751025" w:rsidRPr="004A2C83" w:rsidRDefault="00751025" w:rsidP="00751025">
      <w:pPr>
        <w:pBdr>
          <w:top w:val="nil"/>
          <w:left w:val="nil"/>
          <w:bottom w:val="nil"/>
          <w:right w:val="nil"/>
          <w:between w:val="nil"/>
        </w:pBdr>
        <w:ind w:left="792"/>
        <w:rPr>
          <w:rFonts w:ascii="Sylfaen" w:eastAsia="GHEA Grapalat" w:hAnsi="Sylfaen" w:cs="GHEA Grapalat"/>
          <w:i/>
          <w:color w:val="000000"/>
        </w:rPr>
      </w:pPr>
      <w:r w:rsidRPr="004A2C83">
        <w:rPr>
          <w:rFonts w:ascii="Sylfaen" w:hAnsi="Sylfaen"/>
        </w:rPr>
        <w:br w:type="page"/>
      </w:r>
    </w:p>
    <w:p w14:paraId="009A879F"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Промежуточные юридические лица</w:t>
      </w:r>
    </w:p>
    <w:p w14:paraId="4351A20C"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7EE9A5C9" w14:textId="77777777" w:rsidTr="004A2C83">
        <w:tc>
          <w:tcPr>
            <w:tcW w:w="2835" w:type="dxa"/>
            <w:shd w:val="clear" w:color="auto" w:fill="D9E2F3"/>
            <w:vAlign w:val="center"/>
          </w:tcPr>
          <w:p w14:paraId="2DC2848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1A63BA2A" w14:textId="77777777" w:rsidR="00751025" w:rsidRPr="004A2C83" w:rsidRDefault="00751025" w:rsidP="004A2C83">
            <w:pPr>
              <w:spacing w:before="240" w:after="240"/>
              <w:rPr>
                <w:rFonts w:ascii="Sylfaen" w:eastAsia="GHEA Grapalat" w:hAnsi="Sylfaen" w:cs="GHEA Grapalat"/>
              </w:rPr>
            </w:pPr>
          </w:p>
        </w:tc>
      </w:tr>
      <w:tr w:rsidR="00751025" w:rsidRPr="00CC157D" w14:paraId="038AD820" w14:textId="77777777" w:rsidTr="004A2C83">
        <w:tc>
          <w:tcPr>
            <w:tcW w:w="2835" w:type="dxa"/>
            <w:shd w:val="clear" w:color="auto" w:fill="D9E2F3"/>
            <w:vAlign w:val="center"/>
          </w:tcPr>
          <w:p w14:paraId="648A09A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1EA037D6" w14:textId="77777777" w:rsidR="00751025" w:rsidRPr="004A2C83" w:rsidRDefault="00751025" w:rsidP="004A2C83">
            <w:pPr>
              <w:spacing w:before="240" w:after="240"/>
              <w:rPr>
                <w:rFonts w:ascii="Sylfaen" w:eastAsia="GHEA Grapalat" w:hAnsi="Sylfaen" w:cs="GHEA Grapalat"/>
              </w:rPr>
            </w:pPr>
          </w:p>
        </w:tc>
      </w:tr>
      <w:tr w:rsidR="00751025" w:rsidRPr="00CC157D" w14:paraId="784EAD60" w14:textId="77777777" w:rsidTr="004A2C83">
        <w:tc>
          <w:tcPr>
            <w:tcW w:w="2835" w:type="dxa"/>
            <w:shd w:val="clear" w:color="auto" w:fill="D9E2F3"/>
            <w:vAlign w:val="center"/>
          </w:tcPr>
          <w:p w14:paraId="0091ECC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7934C3F6" w14:textId="77777777" w:rsidR="00751025" w:rsidRPr="004A2C83" w:rsidRDefault="00751025" w:rsidP="004A2C83">
            <w:pPr>
              <w:spacing w:before="240" w:after="240"/>
              <w:rPr>
                <w:rFonts w:ascii="Sylfaen" w:eastAsia="GHEA Grapalat" w:hAnsi="Sylfaen" w:cs="GHEA Grapalat"/>
              </w:rPr>
            </w:pPr>
          </w:p>
        </w:tc>
      </w:tr>
      <w:tr w:rsidR="00751025" w:rsidRPr="00CC157D" w14:paraId="6125BBFC" w14:textId="77777777" w:rsidTr="004A2C83">
        <w:tc>
          <w:tcPr>
            <w:tcW w:w="2835" w:type="dxa"/>
            <w:shd w:val="clear" w:color="auto" w:fill="D9E2F3"/>
            <w:vAlign w:val="center"/>
          </w:tcPr>
          <w:p w14:paraId="7D5E2EB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2133F409" w14:textId="77777777" w:rsidR="00751025" w:rsidRPr="004A2C83" w:rsidRDefault="00751025" w:rsidP="004A2C83">
            <w:pPr>
              <w:spacing w:before="240" w:after="240"/>
              <w:rPr>
                <w:rFonts w:ascii="Sylfaen" w:eastAsia="GHEA Grapalat" w:hAnsi="Sylfaen" w:cs="GHEA Grapalat"/>
              </w:rPr>
            </w:pPr>
          </w:p>
        </w:tc>
      </w:tr>
      <w:tr w:rsidR="00751025" w:rsidRPr="00CC157D" w14:paraId="3E22E5D2" w14:textId="77777777" w:rsidTr="004A2C83">
        <w:tc>
          <w:tcPr>
            <w:tcW w:w="2835" w:type="dxa"/>
            <w:shd w:val="clear" w:color="auto" w:fill="D9E2F3"/>
            <w:vAlign w:val="center"/>
          </w:tcPr>
          <w:p w14:paraId="7FA98DA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26AC6171" w14:textId="77777777" w:rsidR="00751025" w:rsidRPr="004A2C83" w:rsidRDefault="00751025" w:rsidP="004A2C83">
            <w:pPr>
              <w:spacing w:before="240" w:after="240"/>
              <w:rPr>
                <w:rFonts w:ascii="Sylfaen" w:eastAsia="GHEA Grapalat" w:hAnsi="Sylfaen" w:cs="GHEA Grapalat"/>
              </w:rPr>
            </w:pPr>
          </w:p>
        </w:tc>
      </w:tr>
      <w:tr w:rsidR="00751025" w:rsidRPr="00CC157D" w14:paraId="70CC6244" w14:textId="77777777" w:rsidTr="004A2C83">
        <w:tc>
          <w:tcPr>
            <w:tcW w:w="2835" w:type="dxa"/>
            <w:shd w:val="clear" w:color="auto" w:fill="D9E2F3"/>
            <w:vAlign w:val="center"/>
          </w:tcPr>
          <w:p w14:paraId="5BD784D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761077AF" w14:textId="77777777" w:rsidR="00751025" w:rsidRPr="004A2C83" w:rsidRDefault="00751025" w:rsidP="004A2C83">
            <w:pPr>
              <w:spacing w:before="240" w:after="240"/>
              <w:rPr>
                <w:rFonts w:ascii="Sylfaen" w:eastAsia="GHEA Grapalat" w:hAnsi="Sylfaen" w:cs="GHEA Grapalat"/>
              </w:rPr>
            </w:pPr>
          </w:p>
        </w:tc>
      </w:tr>
      <w:tr w:rsidR="00751025" w:rsidRPr="00CC157D" w14:paraId="2ACD795A" w14:textId="77777777" w:rsidTr="004A2C83">
        <w:tc>
          <w:tcPr>
            <w:tcW w:w="2835" w:type="dxa"/>
            <w:shd w:val="clear" w:color="auto" w:fill="D9E2F3"/>
            <w:vAlign w:val="center"/>
          </w:tcPr>
          <w:p w14:paraId="6BE2C7E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61BFD33" w14:textId="77777777" w:rsidR="00751025" w:rsidRPr="004A2C83" w:rsidRDefault="00751025" w:rsidP="004A2C83">
            <w:pPr>
              <w:spacing w:before="240" w:after="240"/>
              <w:rPr>
                <w:rFonts w:ascii="Sylfaen" w:eastAsia="GHEA Grapalat" w:hAnsi="Sylfaen" w:cs="GHEA Grapalat"/>
              </w:rPr>
            </w:pPr>
          </w:p>
        </w:tc>
      </w:tr>
    </w:tbl>
    <w:p w14:paraId="27B533DC"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5B72BD46" w14:textId="77777777" w:rsidTr="004A2C83">
        <w:trPr>
          <w:trHeight w:val="853"/>
        </w:trPr>
        <w:tc>
          <w:tcPr>
            <w:tcW w:w="2835" w:type="dxa"/>
            <w:vMerge w:val="restart"/>
            <w:shd w:val="clear" w:color="auto" w:fill="D9E2F3"/>
            <w:vAlign w:val="center"/>
          </w:tcPr>
          <w:p w14:paraId="6D93414E"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53D4AFE" w14:textId="77777777" w:rsidR="00751025" w:rsidRPr="004A2C83" w:rsidRDefault="00751025" w:rsidP="004A2C83">
            <w:pPr>
              <w:spacing w:before="240" w:after="240"/>
              <w:rPr>
                <w:rFonts w:ascii="Sylfaen" w:eastAsia="GHEA Grapalat" w:hAnsi="Sylfaen" w:cs="GHEA Grapalat"/>
              </w:rPr>
            </w:pPr>
          </w:p>
        </w:tc>
      </w:tr>
      <w:tr w:rsidR="00751025" w:rsidRPr="00CC157D" w14:paraId="59C2D804" w14:textId="77777777" w:rsidTr="004A2C83">
        <w:trPr>
          <w:trHeight w:val="850"/>
        </w:trPr>
        <w:tc>
          <w:tcPr>
            <w:tcW w:w="2835" w:type="dxa"/>
            <w:vMerge/>
            <w:shd w:val="clear" w:color="auto" w:fill="D9E2F3"/>
            <w:vAlign w:val="center"/>
          </w:tcPr>
          <w:p w14:paraId="5BD41FD0"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73D5524A" w14:textId="77777777" w:rsidR="00751025" w:rsidRPr="004A2C83" w:rsidRDefault="00751025" w:rsidP="004A2C83">
            <w:pPr>
              <w:spacing w:before="240" w:after="240"/>
              <w:rPr>
                <w:rFonts w:ascii="Sylfaen" w:eastAsia="GHEA Grapalat" w:hAnsi="Sylfaen" w:cs="GHEA Grapalat"/>
              </w:rPr>
            </w:pPr>
          </w:p>
        </w:tc>
      </w:tr>
      <w:tr w:rsidR="00751025" w:rsidRPr="00CC157D" w14:paraId="3171BC47" w14:textId="77777777" w:rsidTr="004A2C83">
        <w:trPr>
          <w:trHeight w:val="850"/>
        </w:trPr>
        <w:tc>
          <w:tcPr>
            <w:tcW w:w="2835" w:type="dxa"/>
            <w:vMerge/>
            <w:shd w:val="clear" w:color="auto" w:fill="D9E2F3"/>
            <w:vAlign w:val="center"/>
          </w:tcPr>
          <w:p w14:paraId="22E60A77"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E2C381E" w14:textId="77777777" w:rsidR="00751025" w:rsidRPr="004A2C83" w:rsidRDefault="00751025" w:rsidP="004A2C83">
            <w:pPr>
              <w:spacing w:before="240" w:after="240"/>
              <w:rPr>
                <w:rFonts w:ascii="Sylfaen" w:eastAsia="GHEA Grapalat" w:hAnsi="Sylfaen" w:cs="GHEA Grapalat"/>
              </w:rPr>
            </w:pPr>
          </w:p>
        </w:tc>
      </w:tr>
      <w:tr w:rsidR="00751025" w:rsidRPr="00CC157D" w14:paraId="116F0069" w14:textId="77777777" w:rsidTr="004A2C83">
        <w:trPr>
          <w:trHeight w:val="850"/>
        </w:trPr>
        <w:tc>
          <w:tcPr>
            <w:tcW w:w="2835" w:type="dxa"/>
            <w:vMerge/>
            <w:shd w:val="clear" w:color="auto" w:fill="D9E2F3"/>
            <w:vAlign w:val="center"/>
          </w:tcPr>
          <w:p w14:paraId="7350C07D"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7BF56D4C" w14:textId="77777777" w:rsidR="00751025" w:rsidRPr="004A2C83" w:rsidRDefault="00751025" w:rsidP="004A2C83">
            <w:pPr>
              <w:spacing w:before="240" w:after="240"/>
              <w:rPr>
                <w:rFonts w:ascii="Sylfaen" w:eastAsia="GHEA Grapalat" w:hAnsi="Sylfaen" w:cs="GHEA Grapalat"/>
              </w:rPr>
            </w:pPr>
          </w:p>
        </w:tc>
      </w:tr>
      <w:tr w:rsidR="00751025" w:rsidRPr="00CC157D" w14:paraId="0EE01F4A" w14:textId="77777777" w:rsidTr="004A2C83">
        <w:trPr>
          <w:trHeight w:val="850"/>
        </w:trPr>
        <w:tc>
          <w:tcPr>
            <w:tcW w:w="2835" w:type="dxa"/>
            <w:vMerge/>
            <w:shd w:val="clear" w:color="auto" w:fill="D9E2F3"/>
            <w:vAlign w:val="center"/>
          </w:tcPr>
          <w:p w14:paraId="6A6F8319"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30556CF" w14:textId="77777777" w:rsidR="00751025" w:rsidRPr="004A2C83" w:rsidRDefault="00751025" w:rsidP="004A2C83">
            <w:pPr>
              <w:spacing w:before="240" w:after="240"/>
              <w:rPr>
                <w:rFonts w:ascii="Sylfaen" w:eastAsia="GHEA Grapalat" w:hAnsi="Sylfaen" w:cs="GHEA Grapalat"/>
              </w:rPr>
            </w:pPr>
          </w:p>
        </w:tc>
      </w:tr>
    </w:tbl>
    <w:p w14:paraId="471D166D"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rPr>
      </w:pPr>
      <w:r w:rsidRPr="004A2C83">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4E1446EE" w14:textId="77777777" w:rsidTr="004A2C83">
        <w:tc>
          <w:tcPr>
            <w:tcW w:w="2835" w:type="dxa"/>
            <w:shd w:val="clear" w:color="auto" w:fill="D9E2F3"/>
            <w:vAlign w:val="center"/>
          </w:tcPr>
          <w:p w14:paraId="41F2247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016D02E2" w14:textId="77777777" w:rsidR="00751025" w:rsidRPr="004A2C83" w:rsidRDefault="00751025" w:rsidP="004A2C83">
            <w:pPr>
              <w:spacing w:before="240" w:after="240"/>
              <w:rPr>
                <w:rFonts w:ascii="Sylfaen" w:eastAsia="GHEA Grapalat" w:hAnsi="Sylfaen" w:cs="GHEA Grapalat"/>
              </w:rPr>
            </w:pPr>
          </w:p>
        </w:tc>
      </w:tr>
      <w:tr w:rsidR="00751025" w:rsidRPr="00CC157D" w14:paraId="27D6B522" w14:textId="77777777" w:rsidTr="004A2C83">
        <w:tc>
          <w:tcPr>
            <w:tcW w:w="2835" w:type="dxa"/>
            <w:shd w:val="clear" w:color="auto" w:fill="D9E2F3"/>
            <w:vAlign w:val="center"/>
          </w:tcPr>
          <w:p w14:paraId="7AF2067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lastRenderedPageBreak/>
              <w:t>Ссылка на документы, наличествующие на бирже</w:t>
            </w:r>
          </w:p>
        </w:tc>
        <w:tc>
          <w:tcPr>
            <w:tcW w:w="6180" w:type="dxa"/>
            <w:vAlign w:val="center"/>
          </w:tcPr>
          <w:p w14:paraId="31EE8E52" w14:textId="77777777" w:rsidR="00751025" w:rsidRPr="004A2C83" w:rsidRDefault="00751025" w:rsidP="004A2C83">
            <w:pPr>
              <w:spacing w:before="240" w:after="240"/>
              <w:rPr>
                <w:rFonts w:ascii="Sylfaen" w:eastAsia="GHEA Grapalat" w:hAnsi="Sylfaen" w:cs="GHEA Grapalat"/>
              </w:rPr>
            </w:pPr>
          </w:p>
        </w:tc>
      </w:tr>
    </w:tbl>
    <w:p w14:paraId="72EFAEEB"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i/>
        </w:rPr>
      </w:pPr>
      <w:r w:rsidRPr="004A2C83">
        <w:rPr>
          <w:rFonts w:ascii="Sylfaen" w:eastAsia="GHEA Grapalat" w:hAnsi="Sylfaen" w:cs="GHEA Grapalat"/>
          <w:i/>
        </w:rPr>
        <w:br w:type="page"/>
      </w:r>
    </w:p>
    <w:p w14:paraId="701657D7" w14:textId="77777777" w:rsidR="00751025" w:rsidRPr="004A2C83" w:rsidRDefault="00751025" w:rsidP="00751025">
      <w:pPr>
        <w:pStyle w:val="aff3"/>
        <w:numPr>
          <w:ilvl w:val="0"/>
          <w:numId w:val="24"/>
        </w:numPr>
        <w:pBdr>
          <w:top w:val="nil"/>
          <w:left w:val="nil"/>
          <w:bottom w:val="nil"/>
          <w:right w:val="nil"/>
          <w:between w:val="nil"/>
        </w:pBdr>
        <w:rPr>
          <w:rFonts w:ascii="Sylfaen" w:eastAsia="GHEA Grapalat" w:hAnsi="Sylfaen" w:cs="GHEA Grapalat"/>
          <w:b/>
          <w:color w:val="000000"/>
        </w:rPr>
      </w:pPr>
      <w:r w:rsidRPr="004A2C83">
        <w:rPr>
          <w:rFonts w:ascii="Sylfaen" w:eastAsia="GHEA Grapalat" w:hAnsi="Sylfaen"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751025" w:rsidRPr="00CC157D" w14:paraId="1A4207F3" w14:textId="77777777" w:rsidTr="004A2C83">
        <w:tc>
          <w:tcPr>
            <w:tcW w:w="9016" w:type="dxa"/>
            <w:shd w:val="clear" w:color="auto" w:fill="DEEAF6" w:themeFill="accent1" w:themeFillTint="33"/>
          </w:tcPr>
          <w:p w14:paraId="2434D7A8" w14:textId="77777777" w:rsidR="00751025" w:rsidRPr="004A2C83" w:rsidRDefault="00751025" w:rsidP="004A2C83">
            <w:pP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751025" w:rsidRPr="00CC157D" w14:paraId="5BF8A9CB" w14:textId="77777777" w:rsidTr="004A2C83">
        <w:trPr>
          <w:trHeight w:val="10187"/>
        </w:trPr>
        <w:tc>
          <w:tcPr>
            <w:tcW w:w="9016" w:type="dxa"/>
          </w:tcPr>
          <w:p w14:paraId="7237A66D" w14:textId="77777777" w:rsidR="00751025" w:rsidRPr="004A2C83" w:rsidRDefault="00751025" w:rsidP="004A2C83">
            <w:pPr>
              <w:rPr>
                <w:rFonts w:ascii="Sylfaen" w:eastAsia="GHEA Grapalat" w:hAnsi="Sylfaen" w:cs="GHEA Grapalat"/>
                <w:b/>
                <w:color w:val="000000"/>
              </w:rPr>
            </w:pPr>
          </w:p>
        </w:tc>
      </w:tr>
    </w:tbl>
    <w:p w14:paraId="6D96B6DF" w14:textId="77777777" w:rsidR="00751025" w:rsidRPr="004A2C83" w:rsidRDefault="00751025" w:rsidP="00751025">
      <w:pPr>
        <w:pBdr>
          <w:top w:val="nil"/>
          <w:left w:val="nil"/>
          <w:bottom w:val="nil"/>
          <w:right w:val="nil"/>
          <w:between w:val="nil"/>
        </w:pBdr>
        <w:rPr>
          <w:rFonts w:ascii="Sylfaen" w:eastAsia="GHEA Grapalat" w:hAnsi="Sylfaen" w:cs="GHEA Grapalat"/>
          <w:b/>
          <w:color w:val="000000"/>
        </w:rPr>
      </w:pPr>
    </w:p>
    <w:p w14:paraId="49F278F4" w14:textId="77777777" w:rsidR="00751025" w:rsidRPr="004A2C83" w:rsidRDefault="00751025" w:rsidP="00751025">
      <w:pPr>
        <w:rPr>
          <w:rFonts w:ascii="Sylfaen" w:hAnsi="Sylfaen"/>
          <w:b/>
        </w:rPr>
      </w:pPr>
    </w:p>
    <w:p w14:paraId="761710DD" w14:textId="77777777" w:rsidR="00751025" w:rsidRPr="004A2C83" w:rsidRDefault="00751025" w:rsidP="00751025">
      <w:pPr>
        <w:rPr>
          <w:rFonts w:ascii="Sylfaen" w:hAnsi="Sylfaen"/>
          <w:b/>
        </w:rPr>
      </w:pPr>
    </w:p>
    <w:p w14:paraId="6DEEE186" w14:textId="77777777" w:rsidR="00751025" w:rsidRPr="004A2C83" w:rsidRDefault="00751025" w:rsidP="00751025">
      <w:pPr>
        <w:rPr>
          <w:rFonts w:ascii="Sylfaen" w:hAnsi="Sylfaen"/>
          <w:b/>
        </w:rPr>
      </w:pPr>
      <w:r w:rsidRPr="004A2C83">
        <w:rPr>
          <w:rFonts w:ascii="Sylfaen" w:hAnsi="Sylfaen"/>
          <w:b/>
        </w:rPr>
        <w:br w:type="page"/>
      </w:r>
    </w:p>
    <w:p w14:paraId="004EB99C" w14:textId="77777777" w:rsidR="00751025" w:rsidRPr="004A2C83" w:rsidRDefault="00751025" w:rsidP="00751025">
      <w:pPr>
        <w:spacing w:line="360" w:lineRule="auto"/>
        <w:contextualSpacing/>
        <w:jc w:val="center"/>
        <w:rPr>
          <w:rFonts w:ascii="Sylfaen" w:hAnsi="Sylfaen"/>
          <w:b/>
          <w:lang w:val="hy-AM"/>
        </w:rPr>
      </w:pPr>
      <w:r w:rsidRPr="004A2C83">
        <w:rPr>
          <w:rFonts w:ascii="Sylfaen" w:hAnsi="Sylfaen"/>
          <w:b/>
        </w:rPr>
        <w:lastRenderedPageBreak/>
        <w:t>Порядок заполнения декларации</w:t>
      </w:r>
    </w:p>
    <w:p w14:paraId="673346BF"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52E0C9E" w14:textId="77777777" w:rsidR="00751025" w:rsidRPr="004A2C83" w:rsidRDefault="00751025" w:rsidP="00751025">
      <w:pPr>
        <w:pStyle w:val="aff3"/>
        <w:numPr>
          <w:ilvl w:val="0"/>
          <w:numId w:val="26"/>
        </w:numPr>
        <w:spacing w:after="200" w:line="360" w:lineRule="auto"/>
        <w:ind w:left="0" w:firstLine="142"/>
        <w:contextualSpacing/>
        <w:jc w:val="both"/>
        <w:rPr>
          <w:rFonts w:ascii="Sylfaen" w:hAnsi="Sylfaen"/>
        </w:rPr>
      </w:pPr>
      <w:r w:rsidRPr="004A2C83">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2A6DB98" w14:textId="77777777" w:rsidR="00751025" w:rsidRPr="004A2C83" w:rsidRDefault="00751025" w:rsidP="00751025">
      <w:pPr>
        <w:pStyle w:val="aff3"/>
        <w:numPr>
          <w:ilvl w:val="0"/>
          <w:numId w:val="26"/>
        </w:numPr>
        <w:spacing w:after="200" w:line="360" w:lineRule="auto"/>
        <w:contextualSpacing/>
        <w:jc w:val="both"/>
        <w:rPr>
          <w:rFonts w:ascii="Sylfaen" w:hAnsi="Sylfaen"/>
        </w:rPr>
      </w:pPr>
      <w:r w:rsidRPr="004A2C83">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433A07" w14:textId="77777777" w:rsidR="00751025" w:rsidRPr="004A2C83" w:rsidRDefault="00751025" w:rsidP="00751025">
      <w:pPr>
        <w:pStyle w:val="aff3"/>
        <w:numPr>
          <w:ilvl w:val="0"/>
          <w:numId w:val="26"/>
        </w:numPr>
        <w:spacing w:after="200" w:line="360" w:lineRule="auto"/>
        <w:ind w:left="0" w:firstLine="0"/>
        <w:contextualSpacing/>
        <w:jc w:val="both"/>
        <w:rPr>
          <w:rFonts w:ascii="Sylfaen" w:hAnsi="Sylfaen"/>
        </w:rPr>
      </w:pPr>
      <w:r w:rsidRPr="004A2C83">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C15CFEC" w14:textId="77777777" w:rsidR="00751025" w:rsidRPr="004A2C83" w:rsidRDefault="00751025" w:rsidP="00751025">
      <w:pPr>
        <w:pStyle w:val="aff3"/>
        <w:numPr>
          <w:ilvl w:val="0"/>
          <w:numId w:val="25"/>
        </w:numPr>
        <w:spacing w:after="200" w:line="360" w:lineRule="auto"/>
        <w:ind w:left="142" w:hanging="284"/>
        <w:contextualSpacing/>
        <w:jc w:val="both"/>
        <w:rPr>
          <w:rFonts w:ascii="Sylfaen" w:hAnsi="Sylfaen"/>
        </w:rPr>
      </w:pPr>
      <w:r w:rsidRPr="004A2C83">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A2C83">
        <w:rPr>
          <w:rFonts w:ascii="Sylfaen" w:hAnsi="Sylfaen"/>
        </w:rPr>
        <w:t>листингированы</w:t>
      </w:r>
      <w:proofErr w:type="spellEnd"/>
      <w:r w:rsidRPr="004A2C83">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BD65F1C"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 xml:space="preserve">в подразделе "Данные листинга акций" заполняется наименование фондовой биржи, указывая в скобках код биржи (Market </w:t>
      </w:r>
      <w:proofErr w:type="spellStart"/>
      <w:r w:rsidRPr="004A2C83">
        <w:rPr>
          <w:rFonts w:ascii="Sylfaen" w:hAnsi="Sylfaen"/>
        </w:rPr>
        <w:t>Identifier</w:t>
      </w:r>
      <w:proofErr w:type="spellEnd"/>
      <w:r w:rsidRPr="004A2C83">
        <w:rPr>
          <w:rFonts w:ascii="Sylfaen" w:hAnsi="Sylfaen"/>
        </w:rPr>
        <w:t xml:space="preserve"> Code), где </w:t>
      </w:r>
      <w:proofErr w:type="spellStart"/>
      <w:r w:rsidRPr="004A2C83">
        <w:rPr>
          <w:rFonts w:ascii="Sylfaen" w:hAnsi="Sylfaen"/>
        </w:rPr>
        <w:t>листингированы</w:t>
      </w:r>
      <w:proofErr w:type="spellEnd"/>
      <w:r w:rsidRPr="004A2C83">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sidRPr="004A2C83">
        <w:rPr>
          <w:rFonts w:ascii="Sylfaen" w:hAnsi="Sylfaen"/>
        </w:rPr>
        <w:lastRenderedPageBreak/>
        <w:t>бирже документы-при наличии документов, содержащих сведения о владельцах данного юридического лица;</w:t>
      </w:r>
    </w:p>
    <w:p w14:paraId="4A0B8EDC"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8747805"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2D3972"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A2C83">
        <w:rPr>
          <w:rFonts w:ascii="Sylfaen" w:hAnsi="Sylfaen"/>
        </w:rPr>
        <w:t>организациий</w:t>
      </w:r>
      <w:proofErr w:type="spellEnd"/>
      <w:r w:rsidRPr="004A2C83">
        <w:rPr>
          <w:rFonts w:ascii="Sylfaen" w:hAnsi="Sylfaen"/>
        </w:rPr>
        <w:t>. В этом разделе подразделы заполняются следующими правилами</w:t>
      </w:r>
      <w:r w:rsidRPr="004A2C83">
        <w:rPr>
          <w:rFonts w:ascii="Times New Roman" w:eastAsia="MS Mincho" w:hAnsi="Times New Roman"/>
        </w:rPr>
        <w:t>․</w:t>
      </w:r>
    </w:p>
    <w:p w14:paraId="4D01BE41" w14:textId="77777777" w:rsidR="00751025" w:rsidRPr="004A2C83" w:rsidRDefault="00751025" w:rsidP="00751025">
      <w:pPr>
        <w:pStyle w:val="aff3"/>
        <w:numPr>
          <w:ilvl w:val="0"/>
          <w:numId w:val="28"/>
        </w:numPr>
        <w:spacing w:after="200" w:line="360" w:lineRule="auto"/>
        <w:ind w:left="0" w:hanging="426"/>
        <w:contextualSpacing/>
        <w:jc w:val="both"/>
        <w:rPr>
          <w:rFonts w:ascii="Sylfaen" w:hAnsi="Sylfaen"/>
        </w:rPr>
      </w:pPr>
      <w:r w:rsidRPr="004A2C83">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A2C83">
        <w:rPr>
          <w:rFonts w:ascii="Sylfaen" w:hAnsi="Sylfaen"/>
        </w:rPr>
        <w:t>муниципалитета.В</w:t>
      </w:r>
      <w:proofErr w:type="spellEnd"/>
      <w:r w:rsidRPr="004A2C83">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w:t>
      </w:r>
      <w:r w:rsidRPr="004A2C83">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EC9668" w14:textId="77777777" w:rsidR="00751025" w:rsidRPr="004A2C83" w:rsidRDefault="00751025" w:rsidP="00751025">
      <w:pPr>
        <w:spacing w:line="360" w:lineRule="auto"/>
        <w:ind w:left="-360"/>
        <w:contextualSpacing/>
        <w:jc w:val="both"/>
        <w:rPr>
          <w:rFonts w:ascii="Sylfaen" w:hAnsi="Sylfaen"/>
        </w:rPr>
      </w:pPr>
      <w:r w:rsidRPr="004A2C83">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5308F8"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2C83">
        <w:rPr>
          <w:rFonts w:ascii="Times New Roman" w:eastAsia="MS Mincho" w:hAnsi="Times New Roman"/>
        </w:rPr>
        <w:t>․</w:t>
      </w:r>
    </w:p>
    <w:p w14:paraId="058BEF3C" w14:textId="77777777" w:rsidR="00751025" w:rsidRPr="004A2C83" w:rsidRDefault="00751025" w:rsidP="00751025">
      <w:pPr>
        <w:pStyle w:val="aff3"/>
        <w:numPr>
          <w:ilvl w:val="0"/>
          <w:numId w:val="29"/>
        </w:numPr>
        <w:spacing w:after="200" w:line="360" w:lineRule="auto"/>
        <w:ind w:left="0"/>
        <w:contextualSpacing/>
        <w:jc w:val="both"/>
        <w:rPr>
          <w:rFonts w:ascii="Sylfaen" w:hAnsi="Sylfaen"/>
        </w:rPr>
      </w:pPr>
      <w:r w:rsidRPr="004A2C83">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4657BCE"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244B71B8"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3) в подразделе "Адрес учета лица" заполняется адрес места учета реального бенефициара;</w:t>
      </w:r>
    </w:p>
    <w:p w14:paraId="7D565830"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4821A0D" w14:textId="77777777" w:rsidR="00751025" w:rsidRPr="004A2C83" w:rsidRDefault="00751025" w:rsidP="00751025">
      <w:pPr>
        <w:spacing w:line="360" w:lineRule="auto"/>
        <w:ind w:left="-375"/>
        <w:contextualSpacing/>
        <w:jc w:val="both"/>
        <w:rPr>
          <w:rFonts w:ascii="Sylfaen" w:hAnsi="Sylfaen"/>
        </w:rPr>
      </w:pPr>
      <w:r w:rsidRPr="004A2C83">
        <w:rPr>
          <w:rFonts w:ascii="Sylfaen" w:hAnsi="Sylfaen"/>
        </w:rPr>
        <w:t xml:space="preserve">5) подраздел "Основания </w:t>
      </w:r>
      <w:r w:rsidRPr="004A2C83">
        <w:rPr>
          <w:rFonts w:ascii="Sylfaen" w:eastAsiaTheme="minorHAnsi" w:hAnsi="Sylfaen" w:cstheme="minorBidi"/>
        </w:rPr>
        <w:t>являться</w:t>
      </w:r>
      <w:r w:rsidRPr="004A2C83">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4A2C83">
        <w:rPr>
          <w:rFonts w:ascii="Sylfaen" w:hAnsi="Sylfaen"/>
        </w:rPr>
        <w:lastRenderedPageBreak/>
        <w:t xml:space="preserve">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4A2C83">
        <w:rPr>
          <w:rFonts w:ascii="Sylfaen" w:hAnsi="Sylfaen"/>
        </w:rPr>
        <w:t>реальнго</w:t>
      </w:r>
      <w:proofErr w:type="spellEnd"/>
      <w:r w:rsidRPr="004A2C83">
        <w:rPr>
          <w:rFonts w:ascii="Sylfaen" w:hAnsi="Sylfaen"/>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E2E653A"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2C83">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4EE2954"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rPr>
        <w:t xml:space="preserve">б. 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этого подраздела делается отметка, если лицо по смыслу пункта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но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w:t>
      </w:r>
      <w:r w:rsidRPr="004A2C83">
        <w:rPr>
          <w:rFonts w:ascii="Sylfaen" w:hAnsi="Sylfaen"/>
        </w:rPr>
        <w:lastRenderedPageBreak/>
        <w:t>силу правовых инструментов (в том числе заключенных сделок), на основе личного влияния иного характера или иными средствами;</w:t>
      </w:r>
    </w:p>
    <w:p w14:paraId="0FB44B64" w14:textId="77777777" w:rsidR="00751025" w:rsidRPr="004A2C83" w:rsidRDefault="00751025" w:rsidP="00751025">
      <w:pPr>
        <w:spacing w:line="360" w:lineRule="auto"/>
        <w:contextualSpacing/>
        <w:jc w:val="both"/>
        <w:rPr>
          <w:rFonts w:ascii="Sylfaen" w:hAnsi="Sylfaen"/>
        </w:rPr>
      </w:pPr>
      <w:r w:rsidRPr="004A2C83">
        <w:rPr>
          <w:rFonts w:ascii="Sylfaen" w:hAnsi="Sylfaen"/>
        </w:rPr>
        <w:t>в</w:t>
      </w:r>
      <w:r w:rsidRPr="004A2C83">
        <w:rPr>
          <w:rFonts w:ascii="Sylfaen" w:hAnsi="Sylfaen"/>
          <w:lang w:val="hy-AM"/>
        </w:rPr>
        <w:t xml:space="preserve">. </w:t>
      </w:r>
      <w:r w:rsidRPr="004A2C83">
        <w:rPr>
          <w:rFonts w:ascii="Sylfaen" w:hAnsi="Sylfaen"/>
        </w:rPr>
        <w:t>в</w:t>
      </w:r>
      <w:r w:rsidRPr="004A2C83">
        <w:rPr>
          <w:rFonts w:ascii="Sylfaen" w:hAnsi="Sylfaen"/>
          <w:lang w:val="hy-AM"/>
        </w:rPr>
        <w:t xml:space="preserve">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2C83">
        <w:rPr>
          <w:rFonts w:ascii="Sylfaen" w:hAnsi="Sylfaen"/>
        </w:rPr>
        <w:t>О</w:t>
      </w:r>
      <w:r w:rsidRPr="004A2C83">
        <w:rPr>
          <w:rFonts w:ascii="Sylfaen" w:hAnsi="Sylfaen"/>
          <w:lang w:val="hy-AM"/>
        </w:rPr>
        <w:t xml:space="preserve">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и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этого подраздела</w:t>
      </w:r>
      <w:r w:rsidRPr="004A2C83">
        <w:rPr>
          <w:rFonts w:ascii="Sylfaen" w:hAnsi="Sylfaen"/>
        </w:rPr>
        <w:t>.</w:t>
      </w:r>
    </w:p>
    <w:p w14:paraId="12BD06EF" w14:textId="77777777" w:rsidR="00751025" w:rsidRPr="004A2C83" w:rsidRDefault="00751025" w:rsidP="00751025">
      <w:pPr>
        <w:spacing w:line="360" w:lineRule="auto"/>
        <w:contextualSpacing/>
        <w:jc w:val="both"/>
        <w:rPr>
          <w:rFonts w:ascii="Sylfaen" w:hAnsi="Sylfaen" w:cs="Cambria Math"/>
        </w:rPr>
      </w:pPr>
      <w:r w:rsidRPr="004A2C83">
        <w:rPr>
          <w:rFonts w:ascii="Sylfaen" w:hAnsi="Sylfaen"/>
          <w:lang w:val="hy-AM"/>
        </w:rPr>
        <w:t xml:space="preserve">6) </w:t>
      </w:r>
      <w:r w:rsidRPr="004A2C83">
        <w:rPr>
          <w:rFonts w:ascii="Sylfaen" w:hAnsi="Sylfaen"/>
        </w:rPr>
        <w:t>П</w:t>
      </w:r>
      <w:r w:rsidRPr="004A2C83">
        <w:rPr>
          <w:rFonts w:ascii="Sylfaen" w:hAnsi="Sylfaen"/>
          <w:lang w:val="hy-AM"/>
        </w:rPr>
        <w:t xml:space="preserve">одраздел </w:t>
      </w:r>
      <w:r w:rsidRPr="004A2C83">
        <w:rPr>
          <w:rFonts w:ascii="Sylfaen" w:eastAsia="GHEA Grapalat" w:hAnsi="Sylfaen" w:cs="GHEA Grapalat"/>
        </w:rPr>
        <w:t>"</w:t>
      </w:r>
      <w:r w:rsidRPr="004A2C83">
        <w:rPr>
          <w:rFonts w:ascii="Sylfaen" w:hAnsi="Sylfaen"/>
        </w:rPr>
        <w:t>О</w:t>
      </w:r>
      <w:r w:rsidRPr="004A2C83">
        <w:rPr>
          <w:rFonts w:ascii="Sylfaen" w:hAnsi="Sylfaen"/>
          <w:lang w:val="hy-AM"/>
        </w:rPr>
        <w:t xml:space="preserve">снования </w:t>
      </w:r>
      <w:r w:rsidRPr="004A2C83">
        <w:rPr>
          <w:rFonts w:ascii="Sylfaen" w:hAnsi="Sylfaen"/>
        </w:rPr>
        <w:t>являться</w:t>
      </w:r>
      <w:r w:rsidRPr="004A2C83">
        <w:rPr>
          <w:rFonts w:ascii="Sylfaen" w:hAnsi="Sylfaen"/>
          <w:lang w:val="hy-AM"/>
        </w:rPr>
        <w:t xml:space="preserve"> реальн</w:t>
      </w:r>
      <w:proofErr w:type="spellStart"/>
      <w:r w:rsidRPr="004A2C83">
        <w:rPr>
          <w:rFonts w:ascii="Sylfaen" w:hAnsi="Sylfaen"/>
        </w:rPr>
        <w:t>ым</w:t>
      </w:r>
      <w:proofErr w:type="spellEnd"/>
      <w:r w:rsidRPr="004A2C83">
        <w:rPr>
          <w:rFonts w:ascii="Sylfaen" w:hAnsi="Sylfaen"/>
          <w:lang w:val="hy-AM"/>
        </w:rPr>
        <w:t xml:space="preserve"> </w:t>
      </w:r>
      <w:r w:rsidRPr="004A2C83">
        <w:rPr>
          <w:rFonts w:ascii="Sylfaen" w:hAnsi="Sylfaen"/>
        </w:rPr>
        <w:t>бенефициаром</w:t>
      </w:r>
      <w:r w:rsidRPr="004A2C83">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A2C83">
        <w:rPr>
          <w:rFonts w:ascii="Sylfaen" w:hAnsi="Sylfaen"/>
        </w:rPr>
        <w:t xml:space="preserve"> </w:t>
      </w:r>
      <w:r w:rsidRPr="004A2C83">
        <w:rPr>
          <w:rFonts w:ascii="Sylfaen" w:hAnsi="Sylfaen"/>
          <w:lang w:val="hy-AM"/>
        </w:rPr>
        <w:t xml:space="preserve">Раскрытие реальных </w:t>
      </w:r>
      <w:r w:rsidRPr="004A2C83">
        <w:rPr>
          <w:rFonts w:ascii="Sylfaen" w:hAnsi="Sylfaen"/>
        </w:rPr>
        <w:t>бенефициаров</w:t>
      </w:r>
      <w:r w:rsidRPr="004A2C83">
        <w:rPr>
          <w:rFonts w:ascii="Sylfaen" w:hAnsi="Sylfaen"/>
          <w:lang w:val="hy-AM"/>
        </w:rPr>
        <w:t xml:space="preserve"> осуществляется по критериям, установленным Кодексом О недрах</w:t>
      </w:r>
      <w:r w:rsidRPr="004A2C83">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2C83">
        <w:rPr>
          <w:rFonts w:ascii="Sylfaen" w:hAnsi="Sylfaen" w:cs="Cambria Math"/>
        </w:rPr>
        <w:t>:</w:t>
      </w:r>
    </w:p>
    <w:p w14:paraId="78BFBCDD"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а. в пункте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подпункта 5 пункта 4 настоящего Порядка;</w:t>
      </w:r>
    </w:p>
    <w:p w14:paraId="6EBD5368"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lang w:val="hy-AM"/>
        </w:rPr>
        <w:t xml:space="preserve">б.в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имеет право назначать или </w:t>
      </w:r>
      <w:r w:rsidRPr="004A2C83">
        <w:rPr>
          <w:rFonts w:ascii="Sylfaen" w:hAnsi="Sylfaen"/>
        </w:rPr>
        <w:t>отстраня</w:t>
      </w:r>
      <w:r w:rsidRPr="004A2C83">
        <w:rPr>
          <w:rFonts w:ascii="Sylfaen" w:hAnsi="Sylfaen"/>
          <w:lang w:val="hy-AM"/>
        </w:rPr>
        <w:t>ть большинство членов органов управления юридического лица;</w:t>
      </w:r>
    </w:p>
    <w:p w14:paraId="7035B6FD"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в. В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7B9EBA3"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г. в пункте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по смыслу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eastAsia="GHEA Grapalat" w:hAnsi="Sylfaen" w:cs="GHEA Grapalat"/>
          <w:lang w:val="hy-AM"/>
        </w:rPr>
        <w:t xml:space="preserve"> </w:t>
      </w:r>
      <w:r w:rsidRPr="004A2C83">
        <w:rPr>
          <w:rFonts w:ascii="Sylfaen" w:hAnsi="Sylfaen"/>
        </w:rPr>
        <w:t>-</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291C36E" w14:textId="77777777" w:rsidR="00751025" w:rsidRPr="004A2C83" w:rsidRDefault="00751025" w:rsidP="00751025">
      <w:pPr>
        <w:spacing w:line="360" w:lineRule="auto"/>
        <w:contextualSpacing/>
        <w:jc w:val="both"/>
        <w:rPr>
          <w:rFonts w:ascii="Sylfaen" w:hAnsi="Sylfaen"/>
        </w:rPr>
      </w:pPr>
      <w:r w:rsidRPr="004A2C83">
        <w:rPr>
          <w:rFonts w:ascii="Sylfaen" w:hAnsi="Sylfaen"/>
        </w:rPr>
        <w:lastRenderedPageBreak/>
        <w:t xml:space="preserve">д. в пункте </w:t>
      </w:r>
      <w:r w:rsidRPr="004A2C83">
        <w:rPr>
          <w:rFonts w:ascii="Sylfaen" w:eastAsia="GHEA Grapalat" w:hAnsi="Sylfaen" w:cs="GHEA Grapalat"/>
        </w:rPr>
        <w:t>"</w:t>
      </w:r>
      <w:r w:rsidRPr="004A2C83">
        <w:rPr>
          <w:rFonts w:ascii="Sylfaen" w:hAnsi="Sylfaen"/>
        </w:rPr>
        <w:t>д</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 xml:space="preserve">" </w:t>
      </w:r>
      <w:r w:rsidRPr="004A2C83">
        <w:rPr>
          <w:rFonts w:ascii="Sylfaen" w:hAnsi="Sylfaen"/>
        </w:rPr>
        <w:t xml:space="preserve">-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w:t>
      </w:r>
    </w:p>
    <w:p w14:paraId="7D03060F"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80C6901"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eastAsia="GHEA Grapalat" w:hAnsi="Sylfaen" w:cs="GHEA Grapalat"/>
        </w:rPr>
        <w:t>8) в подразделе</w:t>
      </w:r>
      <w:r w:rsidRPr="004A2C83">
        <w:rPr>
          <w:rFonts w:ascii="Sylfaen" w:eastAsia="GHEA Grapalat" w:hAnsi="Sylfaen" w:cs="GHEA Grapalat"/>
          <w:lang w:val="hy-AM"/>
        </w:rPr>
        <w:t xml:space="preserve"> </w:t>
      </w:r>
      <w:r w:rsidRPr="004A2C83">
        <w:rPr>
          <w:rFonts w:ascii="Sylfaen" w:eastAsia="GHEA Grapalat" w:hAnsi="Sylfaen" w:cs="GHEA Grapalat"/>
        </w:rPr>
        <w:t xml:space="preserve">"Контактные данные реального </w:t>
      </w:r>
      <w:r w:rsidRPr="004A2C83">
        <w:rPr>
          <w:rFonts w:ascii="Sylfaen" w:hAnsi="Sylfaen"/>
        </w:rPr>
        <w:t>бенефициара</w:t>
      </w:r>
      <w:r w:rsidRPr="004A2C83">
        <w:rPr>
          <w:rFonts w:ascii="Sylfaen" w:eastAsia="GHEA Grapalat" w:hAnsi="Sylfaen" w:cs="GHEA Grapalat"/>
        </w:rPr>
        <w:t xml:space="preserve">" заполняются адрес электронной почты и номер телефона реального </w:t>
      </w:r>
      <w:r w:rsidRPr="004A2C83">
        <w:rPr>
          <w:rFonts w:ascii="Sylfaen" w:hAnsi="Sylfaen"/>
        </w:rPr>
        <w:t>бенефициара</w:t>
      </w:r>
      <w:r w:rsidRPr="004A2C83">
        <w:rPr>
          <w:rFonts w:ascii="Sylfaen" w:eastAsia="GHEA Grapalat" w:hAnsi="Sylfaen" w:cs="GHEA Grapalat"/>
        </w:rPr>
        <w:t>.</w:t>
      </w:r>
    </w:p>
    <w:p w14:paraId="0F253970"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5. Раздел 5 декларации (Промежуточные юридические лица) заполняется, </w:t>
      </w:r>
    </w:p>
    <w:p w14:paraId="22192AB9" w14:textId="77777777" w:rsidR="00751025" w:rsidRPr="004A2C83" w:rsidRDefault="00751025" w:rsidP="00751025">
      <w:pPr>
        <w:spacing w:line="360" w:lineRule="auto"/>
        <w:contextualSpacing/>
        <w:jc w:val="both"/>
        <w:rPr>
          <w:rFonts w:ascii="Sylfaen" w:hAnsi="Sylfaen"/>
        </w:rPr>
      </w:pPr>
      <w:r w:rsidRPr="004A2C83">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2C83">
        <w:rPr>
          <w:rFonts w:eastAsia="MS Mincho"/>
        </w:rPr>
        <w:t>․</w:t>
      </w:r>
    </w:p>
    <w:p w14:paraId="3A88B50D" w14:textId="77777777" w:rsidR="00751025" w:rsidRPr="004A2C83" w:rsidRDefault="00751025" w:rsidP="00751025">
      <w:pPr>
        <w:spacing w:line="360" w:lineRule="auto"/>
        <w:contextualSpacing/>
        <w:jc w:val="both"/>
        <w:rPr>
          <w:rFonts w:ascii="Sylfaen" w:hAnsi="Sylfaen"/>
        </w:rPr>
      </w:pPr>
      <w:r w:rsidRPr="004A2C83">
        <w:rPr>
          <w:rFonts w:ascii="Sylfaen" w:hAnsi="Sylfaen"/>
        </w:rPr>
        <w:t>1) в подразделе</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Данные организации"</w:t>
      </w:r>
      <w:r w:rsidRPr="004A2C83">
        <w:rPr>
          <w:rFonts w:ascii="Sylfaen" w:hAnsi="Sylfaen"/>
          <w:lang w:val="hy-AM"/>
        </w:rPr>
        <w:t xml:space="preserve"> </w:t>
      </w:r>
      <w:r w:rsidRPr="004A2C83">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969641"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4A2C83">
        <w:rPr>
          <w:rFonts w:ascii="Sylfaen" w:hAnsi="Sylfaen"/>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10F0FFC" w14:textId="77777777" w:rsidR="00751025" w:rsidRPr="004A2C83" w:rsidRDefault="00751025" w:rsidP="00751025">
      <w:pPr>
        <w:spacing w:line="360" w:lineRule="auto"/>
        <w:contextualSpacing/>
        <w:jc w:val="both"/>
        <w:rPr>
          <w:rFonts w:ascii="Sylfaen" w:hAnsi="Sylfaen"/>
        </w:rPr>
      </w:pPr>
      <w:r w:rsidRPr="004A2C83">
        <w:rPr>
          <w:rFonts w:ascii="Sylfaen" w:hAnsi="Sylfaen"/>
        </w:rPr>
        <w:t>3) Подраздел</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4A2C83">
        <w:rPr>
          <w:rFonts w:ascii="Sylfaen" w:hAnsi="Sylfaen"/>
        </w:rPr>
        <w:t>Identifier</w:t>
      </w:r>
      <w:proofErr w:type="spellEnd"/>
      <w:r w:rsidRPr="004A2C83">
        <w:rPr>
          <w:rFonts w:ascii="Sylfaen" w:hAnsi="Sylfaen"/>
        </w:rPr>
        <w:t xml:space="preserve"> Code), где листингуются акции юридического лица, а также ссылается на имеющиеся на бирже документы.</w:t>
      </w:r>
    </w:p>
    <w:p w14:paraId="09E4FE42" w14:textId="77777777" w:rsidR="00751025" w:rsidRPr="004A2C83" w:rsidRDefault="00751025" w:rsidP="00751025">
      <w:pPr>
        <w:spacing w:line="360" w:lineRule="auto"/>
        <w:contextualSpacing/>
        <w:jc w:val="both"/>
        <w:rPr>
          <w:rFonts w:ascii="Sylfaen" w:hAnsi="Sylfaen"/>
        </w:rPr>
      </w:pPr>
      <w:r w:rsidRPr="004A2C83">
        <w:rPr>
          <w:rFonts w:ascii="Sylfaen" w:hAnsi="Sylfaen"/>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0FAD6EF" w14:textId="77777777" w:rsidR="00751025" w:rsidRPr="004A2C83" w:rsidRDefault="00751025" w:rsidP="00751025">
      <w:pPr>
        <w:spacing w:line="360" w:lineRule="auto"/>
        <w:contextualSpacing/>
        <w:jc w:val="both"/>
        <w:rPr>
          <w:rFonts w:ascii="Sylfaen" w:hAnsi="Sylfaen"/>
        </w:rPr>
      </w:pPr>
      <w:r w:rsidRPr="004A2C83">
        <w:rPr>
          <w:rFonts w:ascii="Sylfaen" w:hAnsi="Sylfaen"/>
        </w:rPr>
        <w:t>7. Декларация заполняется и подписывается лицом, подающим заявку.</w:t>
      </w:r>
      <w:r w:rsidRPr="004A2C83">
        <w:rPr>
          <w:rFonts w:ascii="Sylfaen" w:hAnsi="Sylfaen"/>
          <w:lang w:val="hy-AM"/>
        </w:rPr>
        <w:t xml:space="preserve"> </w:t>
      </w:r>
    </w:p>
    <w:p w14:paraId="22146811" w14:textId="77777777" w:rsidR="00751025" w:rsidRPr="004A2C83" w:rsidRDefault="00751025" w:rsidP="00751025">
      <w:pPr>
        <w:contextualSpacing/>
        <w:jc w:val="both"/>
        <w:rPr>
          <w:rFonts w:ascii="Sylfaen" w:hAnsi="Sylfaen"/>
          <w:i/>
          <w:sz w:val="18"/>
          <w:szCs w:val="18"/>
        </w:rPr>
      </w:pPr>
      <w:r w:rsidRPr="004A2C83">
        <w:rPr>
          <w:rFonts w:ascii="Sylfaen" w:hAnsi="Sylfaen"/>
          <w:sz w:val="18"/>
          <w:szCs w:val="18"/>
        </w:rPr>
        <w:t xml:space="preserve">* </w:t>
      </w:r>
      <w:r w:rsidRPr="004A2C83">
        <w:rPr>
          <w:rFonts w:ascii="Sylfaen" w:hAnsi="Sylfaen"/>
          <w:i/>
          <w:sz w:val="18"/>
          <w:szCs w:val="18"/>
        </w:rPr>
        <w:t>заполняется секретарем комиссии до публикации приглашения в бюллетене:</w:t>
      </w:r>
    </w:p>
    <w:p w14:paraId="03E91478" w14:textId="77777777" w:rsidR="00751025" w:rsidRPr="004A2C83" w:rsidRDefault="00751025" w:rsidP="00751025">
      <w:pPr>
        <w:contextualSpacing/>
        <w:jc w:val="both"/>
        <w:rPr>
          <w:rFonts w:ascii="Sylfaen" w:hAnsi="Sylfaen"/>
          <w:i/>
          <w:sz w:val="18"/>
          <w:szCs w:val="18"/>
        </w:rPr>
      </w:pPr>
      <w:r w:rsidRPr="004A2C83">
        <w:rPr>
          <w:rFonts w:ascii="Sylfaen" w:hAnsi="Sylfaen"/>
          <w:i/>
          <w:sz w:val="18"/>
          <w:szCs w:val="18"/>
        </w:rPr>
        <w:t>** Приложение 1.2 не представляется участником</w:t>
      </w:r>
      <w:r w:rsidRPr="004A2C83">
        <w:rPr>
          <w:rFonts w:ascii="Sylfaen" w:hAnsi="Sylfaen"/>
          <w:i/>
          <w:sz w:val="18"/>
          <w:szCs w:val="18"/>
          <w:lang w:val="hy-AM"/>
        </w:rPr>
        <w:t xml:space="preserve">, </w:t>
      </w:r>
      <w:r w:rsidRPr="004A2C83">
        <w:rPr>
          <w:rFonts w:ascii="Sylfaen" w:hAnsi="Sylfaen"/>
          <w:i/>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1FC2ED3A" w14:textId="77777777" w:rsidR="00751025" w:rsidRPr="004A2C83" w:rsidRDefault="00751025" w:rsidP="00751025">
      <w:pPr>
        <w:jc w:val="right"/>
        <w:rPr>
          <w:rFonts w:ascii="Sylfaen" w:hAnsi="Sylfaen" w:cs="Arial"/>
          <w:b/>
        </w:rPr>
      </w:pPr>
      <w:r w:rsidRPr="004A2C83">
        <w:rPr>
          <w:rFonts w:ascii="Sylfaen" w:hAnsi="Sylfaen"/>
          <w:b/>
        </w:rPr>
        <w:br w:type="page"/>
      </w:r>
      <w:r w:rsidRPr="004A2C83">
        <w:rPr>
          <w:rFonts w:ascii="Sylfaen" w:hAnsi="Sylfaen"/>
          <w:b/>
        </w:rPr>
        <w:lastRenderedPageBreak/>
        <w:t>Приложение № 2</w:t>
      </w:r>
    </w:p>
    <w:p w14:paraId="1413954D" w14:textId="29096401" w:rsidR="00751025" w:rsidRPr="004A2C83" w:rsidRDefault="00751025" w:rsidP="00751025">
      <w:pPr>
        <w:jc w:val="right"/>
        <w:rPr>
          <w:rFonts w:ascii="Sylfaen" w:hAnsi="Sylfaen"/>
          <w:b/>
        </w:rPr>
      </w:pPr>
      <w:r w:rsidRPr="004A2C83">
        <w:rPr>
          <w:rFonts w:ascii="Sylfaen" w:hAnsi="Sylfaen"/>
          <w:b/>
        </w:rPr>
        <w:t xml:space="preserve">к Приглашению </w:t>
      </w:r>
      <w:r w:rsidR="00825FEE">
        <w:rPr>
          <w:rFonts w:ascii="Sylfaen" w:hAnsi="Sylfaen"/>
          <w:b/>
        </w:rPr>
        <w:t>на запроса котировки</w:t>
      </w:r>
      <w:r w:rsidRPr="004A2C83">
        <w:rPr>
          <w:rFonts w:ascii="Sylfaen" w:hAnsi="Sylfaen" w:cs="Arial"/>
          <w:b/>
        </w:rPr>
        <w:br/>
      </w:r>
      <w:r w:rsidRPr="004A2C83">
        <w:rPr>
          <w:rFonts w:ascii="Sylfaen" w:hAnsi="Sylfaen"/>
          <w:b/>
        </w:rPr>
        <w:t>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b/>
        </w:rPr>
        <w:t>"</w:t>
      </w:r>
      <w:r w:rsidRPr="004A2C83">
        <w:rPr>
          <w:rStyle w:val="af6"/>
          <w:rFonts w:ascii="Sylfaen" w:hAnsi="Sylfaen"/>
          <w:b/>
        </w:rPr>
        <w:footnoteReference w:customMarkFollows="1" w:id="15"/>
        <w:t>*</w:t>
      </w:r>
    </w:p>
    <w:p w14:paraId="4E536C89" w14:textId="77777777" w:rsidR="00751025" w:rsidRPr="004A2C83" w:rsidRDefault="00751025" w:rsidP="00751025">
      <w:pPr>
        <w:widowControl w:val="0"/>
        <w:spacing w:after="120"/>
        <w:ind w:firstLine="567"/>
        <w:jc w:val="center"/>
        <w:rPr>
          <w:rFonts w:ascii="Sylfaen" w:hAnsi="Sylfaen"/>
        </w:rPr>
      </w:pPr>
    </w:p>
    <w:p w14:paraId="71779B22" w14:textId="77777777" w:rsidR="00751025" w:rsidRPr="004A2C83" w:rsidRDefault="00751025" w:rsidP="00751025">
      <w:pPr>
        <w:widowControl w:val="0"/>
        <w:spacing w:after="120"/>
        <w:ind w:left="-66"/>
        <w:jc w:val="center"/>
        <w:rPr>
          <w:rFonts w:ascii="Sylfaen" w:hAnsi="Sylfaen"/>
          <w:b/>
        </w:rPr>
      </w:pPr>
      <w:r w:rsidRPr="004A2C83">
        <w:rPr>
          <w:rFonts w:ascii="Sylfaen" w:hAnsi="Sylfaen"/>
          <w:b/>
        </w:rPr>
        <w:t>ЦЕНОВОЕ ПРЕДЛОЖЕНИЕ</w:t>
      </w:r>
    </w:p>
    <w:p w14:paraId="14875F9D" w14:textId="77777777" w:rsidR="00751025" w:rsidRPr="004A2C83" w:rsidRDefault="00751025" w:rsidP="00751025">
      <w:pPr>
        <w:widowControl w:val="0"/>
        <w:spacing w:after="120"/>
        <w:ind w:firstLine="567"/>
        <w:jc w:val="center"/>
        <w:rPr>
          <w:rFonts w:ascii="Sylfaen" w:hAnsi="Sylfaen"/>
        </w:rPr>
      </w:pPr>
    </w:p>
    <w:p w14:paraId="286BD20B" w14:textId="1D27016A" w:rsidR="00751025" w:rsidRPr="004A2C83" w:rsidRDefault="00751025" w:rsidP="00751025">
      <w:pPr>
        <w:rPr>
          <w:rFonts w:ascii="Sylfaen" w:hAnsi="Sylfaen"/>
        </w:rPr>
      </w:pPr>
      <w:r w:rsidRPr="004A2C83">
        <w:rPr>
          <w:rFonts w:ascii="Sylfaen" w:hAnsi="Sylfaen"/>
          <w:spacing w:val="-6"/>
        </w:rPr>
        <w:t xml:space="preserve">Рассмотрев приглашение </w:t>
      </w:r>
      <w:r w:rsidR="00825FEE">
        <w:rPr>
          <w:rFonts w:ascii="Sylfaen" w:hAnsi="Sylfaen"/>
          <w:spacing w:val="-6"/>
        </w:rPr>
        <w:t>на запроса котировки</w:t>
      </w:r>
      <w:r w:rsidRPr="004A2C83">
        <w:rPr>
          <w:rFonts w:ascii="Sylfaen" w:hAnsi="Sylfaen"/>
          <w:spacing w:val="-6"/>
        </w:rPr>
        <w:t xml:space="preserve"> под кодом </w:t>
      </w:r>
      <w:r>
        <w:rPr>
          <w:rFonts w:ascii="Sylfaen" w:hAnsi="Sylfaen"/>
          <w:spacing w:val="-6"/>
          <w:lang w:val="hy-AM"/>
        </w:rPr>
        <w:t>''</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spacing w:val="-6"/>
        </w:rPr>
        <w:t>"*,</w:t>
      </w:r>
      <w:r w:rsidRPr="004A2C83">
        <w:rPr>
          <w:rFonts w:ascii="Sylfaen" w:hAnsi="Sylfaen"/>
        </w:rPr>
        <w:t xml:space="preserve"> в том числе проект заключаемого договора __________________________________</w:t>
      </w:r>
    </w:p>
    <w:p w14:paraId="4B65B8D3" w14:textId="77777777" w:rsidR="00751025" w:rsidRPr="004A2C83" w:rsidRDefault="00751025" w:rsidP="00751025">
      <w:pPr>
        <w:widowControl w:val="0"/>
        <w:spacing w:after="160"/>
        <w:jc w:val="both"/>
        <w:rPr>
          <w:rFonts w:ascii="Sylfaen" w:hAnsi="Sylfaen"/>
          <w:vertAlign w:val="superscript"/>
        </w:rPr>
      </w:pPr>
      <w:r w:rsidRPr="004A2C83">
        <w:rPr>
          <w:rFonts w:ascii="Sylfaen" w:hAnsi="Sylfaen"/>
          <w:vertAlign w:val="superscript"/>
        </w:rPr>
        <w:t>наименование участника</w:t>
      </w:r>
    </w:p>
    <w:p w14:paraId="187065C6" w14:textId="77777777" w:rsidR="00751025" w:rsidRPr="004A2C83" w:rsidRDefault="00751025" w:rsidP="00751025">
      <w:pPr>
        <w:widowControl w:val="0"/>
        <w:spacing w:after="160"/>
        <w:jc w:val="both"/>
        <w:rPr>
          <w:rFonts w:ascii="Sylfaen" w:hAnsi="Sylfaen"/>
        </w:rPr>
      </w:pPr>
      <w:r w:rsidRPr="004A2C83">
        <w:rPr>
          <w:rFonts w:ascii="Sylfaen" w:hAnsi="Sylfaen"/>
        </w:rPr>
        <w:t>предлагает выполнить договор по нижеуказанным общим ценам:</w:t>
      </w:r>
    </w:p>
    <w:p w14:paraId="2AFD1EB8"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pPr w:leftFromText="180" w:rightFromText="180" w:vertAnchor="text" w:tblpY="1"/>
        <w:tblOverlap w:val="never"/>
        <w:tblW w:w="83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51025" w:rsidRPr="00CC157D" w14:paraId="12679490" w14:textId="77777777" w:rsidTr="00F13286">
        <w:trPr>
          <w:trHeight w:val="916"/>
        </w:trPr>
        <w:tc>
          <w:tcPr>
            <w:tcW w:w="1368" w:type="dxa"/>
            <w:tcBorders>
              <w:top w:val="single" w:sz="4" w:space="0" w:color="auto"/>
              <w:left w:val="single" w:sz="4" w:space="0" w:color="auto"/>
              <w:right w:val="single" w:sz="4" w:space="0" w:color="auto"/>
            </w:tcBorders>
            <w:vAlign w:val="center"/>
          </w:tcPr>
          <w:p w14:paraId="4B903EC0" w14:textId="77777777" w:rsidR="00751025" w:rsidRPr="004A2C83" w:rsidRDefault="00751025" w:rsidP="00F13286">
            <w:pPr>
              <w:widowControl w:val="0"/>
              <w:jc w:val="center"/>
              <w:rPr>
                <w:rFonts w:ascii="Sylfaen" w:hAnsi="Sylfaen"/>
                <w:b/>
                <w:bCs/>
                <w:sz w:val="20"/>
                <w:szCs w:val="20"/>
                <w:lang w:val="en-US"/>
              </w:rPr>
            </w:pPr>
            <w:r w:rsidRPr="004A2C8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7C437A5"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D97A45C" w14:textId="77777777" w:rsidR="00751025" w:rsidRPr="004A2C83" w:rsidRDefault="00751025" w:rsidP="00F13286">
            <w:pPr>
              <w:widowControl w:val="0"/>
              <w:jc w:val="center"/>
              <w:rPr>
                <w:rFonts w:ascii="Sylfaen" w:hAnsi="Sylfaen"/>
                <w:b/>
                <w:sz w:val="20"/>
                <w:szCs w:val="20"/>
              </w:rPr>
            </w:pPr>
            <w:r w:rsidRPr="004A2C83">
              <w:rPr>
                <w:rFonts w:ascii="Sylfaen" w:hAnsi="Sylfaen"/>
                <w:b/>
                <w:sz w:val="20"/>
                <w:szCs w:val="20"/>
              </w:rPr>
              <w:t>Стоимость</w:t>
            </w:r>
          </w:p>
          <w:p w14:paraId="7D893B27" w14:textId="77777777" w:rsidR="00751025" w:rsidRPr="004A2C83" w:rsidRDefault="00751025" w:rsidP="00F13286">
            <w:pPr>
              <w:widowControl w:val="0"/>
              <w:jc w:val="center"/>
              <w:rPr>
                <w:rFonts w:ascii="Sylfaen" w:hAnsi="Sylfaen"/>
                <w:b/>
                <w:sz w:val="16"/>
                <w:szCs w:val="16"/>
              </w:rPr>
            </w:pPr>
            <w:r w:rsidRPr="004A2C83">
              <w:rPr>
                <w:rFonts w:ascii="Sylfaen" w:hAnsi="Sylfaen"/>
                <w:sz w:val="16"/>
                <w:szCs w:val="16"/>
              </w:rPr>
              <w:t>(совокупность себестоимости и прогнозируемой прибыли)</w:t>
            </w:r>
          </w:p>
          <w:p w14:paraId="14AF504A"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4A7E9F2" w14:textId="77777777" w:rsidR="00751025" w:rsidRPr="004A2C83" w:rsidRDefault="00751025" w:rsidP="00F13286">
            <w:pPr>
              <w:widowControl w:val="0"/>
              <w:jc w:val="center"/>
              <w:rPr>
                <w:rFonts w:ascii="Sylfaen" w:hAnsi="Sylfaen"/>
                <w:b/>
                <w:sz w:val="20"/>
                <w:szCs w:val="20"/>
                <w:lang w:val="en-US"/>
              </w:rPr>
            </w:pPr>
            <w:r w:rsidRPr="004A2C83">
              <w:rPr>
                <w:rFonts w:ascii="Sylfaen" w:hAnsi="Sylfaen"/>
                <w:b/>
                <w:sz w:val="20"/>
                <w:szCs w:val="20"/>
              </w:rPr>
              <w:t>НДС</w:t>
            </w:r>
            <w:r w:rsidRPr="004A2C83">
              <w:rPr>
                <w:rStyle w:val="af6"/>
                <w:rFonts w:ascii="Sylfaen" w:hAnsi="Sylfaen"/>
                <w:b/>
                <w:sz w:val="20"/>
                <w:szCs w:val="20"/>
              </w:rPr>
              <w:footnoteReference w:customMarkFollows="1" w:id="16"/>
              <w:t>**</w:t>
            </w:r>
          </w:p>
          <w:p w14:paraId="58C6B231"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9AEF45D"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Общая цена</w:t>
            </w:r>
          </w:p>
          <w:p w14:paraId="27E18993"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/прописью и цифрами/</w:t>
            </w:r>
          </w:p>
        </w:tc>
      </w:tr>
      <w:tr w:rsidR="00751025" w:rsidRPr="00CC157D" w14:paraId="7E197FFF" w14:textId="77777777" w:rsidTr="00F13286">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ABB08B8" w14:textId="77777777" w:rsidR="00751025" w:rsidRPr="004A2C83" w:rsidRDefault="00751025" w:rsidP="00F13286">
            <w:pPr>
              <w:widowControl w:val="0"/>
              <w:jc w:val="center"/>
              <w:rPr>
                <w:rFonts w:ascii="Sylfaen" w:hAnsi="Sylfaen"/>
                <w:b/>
                <w:i/>
                <w:sz w:val="20"/>
                <w:szCs w:val="20"/>
              </w:rPr>
            </w:pPr>
            <w:r w:rsidRPr="004A2C8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4A3B5B" w14:textId="77777777" w:rsidR="00751025" w:rsidRPr="004A2C83" w:rsidRDefault="00751025" w:rsidP="00F13286">
            <w:pPr>
              <w:widowControl w:val="0"/>
              <w:jc w:val="center"/>
              <w:rPr>
                <w:rFonts w:ascii="Sylfaen" w:hAnsi="Sylfaen"/>
                <w:b/>
                <w:i/>
                <w:sz w:val="20"/>
                <w:szCs w:val="20"/>
              </w:rPr>
            </w:pPr>
            <w:r w:rsidRPr="004A2C83">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ED3FAF6" w14:textId="77777777" w:rsidR="00751025" w:rsidRPr="004A2C83" w:rsidRDefault="00751025" w:rsidP="00F13286">
            <w:pPr>
              <w:widowControl w:val="0"/>
              <w:jc w:val="center"/>
              <w:rPr>
                <w:rFonts w:ascii="Sylfaen" w:hAnsi="Sylfaen"/>
                <w:i/>
                <w:sz w:val="20"/>
                <w:szCs w:val="20"/>
              </w:rPr>
            </w:pPr>
            <w:r w:rsidRPr="004A2C83">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54F6E3B" w14:textId="77777777" w:rsidR="00751025" w:rsidRPr="004A2C83" w:rsidRDefault="00751025" w:rsidP="00F13286">
            <w:pPr>
              <w:widowControl w:val="0"/>
              <w:jc w:val="center"/>
              <w:rPr>
                <w:rFonts w:ascii="Sylfaen" w:hAnsi="Sylfaen"/>
                <w:i/>
                <w:sz w:val="20"/>
                <w:szCs w:val="20"/>
                <w:lang w:val="en-US"/>
              </w:rPr>
            </w:pPr>
            <w:r w:rsidRPr="004A2C83">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44B67D" w14:textId="77777777" w:rsidR="00751025" w:rsidRPr="004A2C83" w:rsidRDefault="00751025" w:rsidP="00F13286">
            <w:pPr>
              <w:widowControl w:val="0"/>
              <w:jc w:val="center"/>
              <w:rPr>
                <w:rFonts w:ascii="Sylfaen" w:hAnsi="Sylfaen"/>
                <w:i/>
                <w:sz w:val="20"/>
                <w:szCs w:val="20"/>
              </w:rPr>
            </w:pPr>
            <w:r w:rsidRPr="004A2C83">
              <w:rPr>
                <w:rFonts w:ascii="Sylfaen" w:hAnsi="Sylfaen"/>
                <w:b/>
                <w:i/>
                <w:sz w:val="20"/>
                <w:szCs w:val="20"/>
                <w:lang w:val="en-US"/>
              </w:rPr>
              <w:t>5</w:t>
            </w:r>
            <w:r w:rsidRPr="004A2C83">
              <w:rPr>
                <w:rFonts w:ascii="Sylfaen" w:hAnsi="Sylfaen"/>
                <w:b/>
                <w:i/>
                <w:sz w:val="20"/>
                <w:szCs w:val="20"/>
              </w:rPr>
              <w:t>=3+4</w:t>
            </w:r>
          </w:p>
        </w:tc>
      </w:tr>
      <w:tr w:rsidR="00547C6D" w:rsidRPr="00CC157D" w14:paraId="1C4B3D8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3504862" w14:textId="19836D78" w:rsidR="00547C6D" w:rsidRPr="00732722" w:rsidRDefault="00547C6D" w:rsidP="00547C6D">
            <w:pPr>
              <w:widowControl w:val="0"/>
              <w:jc w:val="center"/>
              <w:rPr>
                <w:rFonts w:ascii="Sylfaen" w:hAnsi="Sylfaen"/>
                <w:b/>
                <w:bCs/>
                <w:i/>
                <w:sz w:val="20"/>
                <w:szCs w:val="20"/>
              </w:rPr>
            </w:pPr>
            <w:r w:rsidRPr="00645D62">
              <w:rPr>
                <w:rFonts w:ascii="Sylfaen" w:hAnsi="Sylfaen" w:cs="Calibri"/>
                <w:i/>
                <w:color w:val="00000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9F5B3FD" w14:textId="6F1140A3" w:rsidR="00547C6D" w:rsidRPr="00732722" w:rsidRDefault="00547C6D" w:rsidP="00547C6D">
            <w:pPr>
              <w:widowControl w:val="0"/>
              <w:jc w:val="center"/>
              <w:rPr>
                <w:rFonts w:ascii="Sylfaen" w:hAnsi="Sylfaen"/>
                <w:i/>
                <w:sz w:val="20"/>
                <w:szCs w:val="20"/>
              </w:rPr>
            </w:pPr>
            <w:r w:rsidRPr="001206EE">
              <w:rPr>
                <w:rFonts w:ascii="Sylfaen" w:hAnsi="Sylfaen"/>
                <w:i/>
                <w:sz w:val="20"/>
                <w:szCs w:val="20"/>
              </w:rPr>
              <w:t>Таблетка ацетилсалициловой кислоты 75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206C95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665BE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DFA1B4" w14:textId="77777777" w:rsidR="00547C6D" w:rsidRPr="004A2C83" w:rsidRDefault="00547C6D" w:rsidP="00547C6D">
            <w:pPr>
              <w:widowControl w:val="0"/>
              <w:jc w:val="center"/>
              <w:rPr>
                <w:rFonts w:ascii="Sylfaen" w:hAnsi="Sylfaen"/>
                <w:sz w:val="20"/>
                <w:szCs w:val="20"/>
              </w:rPr>
            </w:pPr>
          </w:p>
        </w:tc>
      </w:tr>
      <w:tr w:rsidR="00547C6D" w:rsidRPr="00CC157D" w14:paraId="41AB120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2DD505D" w14:textId="67233D56"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F60E9D0" w14:textId="36725669" w:rsidR="00547C6D" w:rsidRPr="00732722" w:rsidRDefault="00547C6D" w:rsidP="00547C6D">
            <w:pPr>
              <w:widowControl w:val="0"/>
              <w:jc w:val="center"/>
              <w:rPr>
                <w:rFonts w:ascii="Sylfaen" w:hAnsi="Sylfaen"/>
                <w:i/>
                <w:sz w:val="20"/>
                <w:szCs w:val="20"/>
                <w:vertAlign w:val="subscript"/>
              </w:rPr>
            </w:pPr>
            <w:r w:rsidRPr="00B179BE">
              <w:rPr>
                <w:rFonts w:ascii="Sylfaen" w:hAnsi="Sylfaen"/>
                <w:i/>
                <w:sz w:val="20"/>
                <w:szCs w:val="20"/>
              </w:rPr>
              <w:t>Ацетилсалициловая кислота 100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3F684D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53E3E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5A2785" w14:textId="77777777" w:rsidR="00547C6D" w:rsidRPr="004A2C83" w:rsidRDefault="00547C6D" w:rsidP="00547C6D">
            <w:pPr>
              <w:widowControl w:val="0"/>
              <w:jc w:val="center"/>
              <w:rPr>
                <w:rFonts w:ascii="Sylfaen" w:hAnsi="Sylfaen"/>
                <w:sz w:val="20"/>
                <w:szCs w:val="20"/>
              </w:rPr>
            </w:pPr>
          </w:p>
        </w:tc>
      </w:tr>
      <w:tr w:rsidR="00547C6D" w:rsidRPr="00CC157D" w14:paraId="4986D15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745ABF1" w14:textId="4AD1BB45"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6E2431F" w14:textId="03B47638" w:rsidR="00547C6D" w:rsidRPr="00732722" w:rsidRDefault="00547C6D" w:rsidP="00547C6D">
            <w:pPr>
              <w:widowControl w:val="0"/>
              <w:jc w:val="center"/>
              <w:rPr>
                <w:rFonts w:ascii="Sylfaen" w:hAnsi="Sylfaen"/>
                <w:i/>
                <w:sz w:val="20"/>
                <w:szCs w:val="20"/>
                <w:vertAlign w:val="subscript"/>
              </w:rPr>
            </w:pPr>
            <w:r w:rsidRPr="00B179BE">
              <w:rPr>
                <w:rFonts w:ascii="Sylfaen" w:hAnsi="Sylfaen"/>
                <w:i/>
                <w:sz w:val="20"/>
                <w:szCs w:val="20"/>
              </w:rPr>
              <w:t>Таблетка азитромицина 500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135DEC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B0E61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78D4C2" w14:textId="77777777" w:rsidR="00547C6D" w:rsidRPr="004A2C83" w:rsidRDefault="00547C6D" w:rsidP="00547C6D">
            <w:pPr>
              <w:widowControl w:val="0"/>
              <w:jc w:val="center"/>
              <w:rPr>
                <w:rFonts w:ascii="Sylfaen" w:hAnsi="Sylfaen"/>
                <w:sz w:val="20"/>
                <w:szCs w:val="20"/>
              </w:rPr>
            </w:pPr>
          </w:p>
        </w:tc>
      </w:tr>
      <w:tr w:rsidR="00547C6D" w:rsidRPr="00CC157D" w14:paraId="45E27DEE"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CC93FB1" w14:textId="7EE6F3E8"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4</w:t>
            </w:r>
          </w:p>
        </w:tc>
        <w:tc>
          <w:tcPr>
            <w:tcW w:w="1559" w:type="dxa"/>
            <w:tcBorders>
              <w:top w:val="single" w:sz="4" w:space="0" w:color="auto"/>
              <w:left w:val="single" w:sz="4" w:space="0" w:color="auto"/>
              <w:bottom w:val="single" w:sz="4" w:space="0" w:color="auto"/>
              <w:right w:val="single" w:sz="4" w:space="0" w:color="auto"/>
            </w:tcBorders>
            <w:vAlign w:val="center"/>
          </w:tcPr>
          <w:p w14:paraId="0F9D3582" w14:textId="3EA446C4" w:rsidR="00547C6D" w:rsidRPr="00732722" w:rsidRDefault="00547C6D" w:rsidP="00547C6D">
            <w:pPr>
              <w:widowControl w:val="0"/>
              <w:jc w:val="center"/>
              <w:rPr>
                <w:rFonts w:ascii="Sylfaen" w:hAnsi="Sylfaen"/>
                <w:i/>
                <w:sz w:val="20"/>
                <w:szCs w:val="20"/>
                <w:vertAlign w:val="subscript"/>
              </w:rPr>
            </w:pPr>
            <w:proofErr w:type="spellStart"/>
            <w:r w:rsidRPr="00B179BE">
              <w:rPr>
                <w:rFonts w:ascii="Sylfaen" w:hAnsi="Sylfaen"/>
                <w:i/>
                <w:sz w:val="20"/>
                <w:szCs w:val="20"/>
              </w:rPr>
              <w:t>Альбендазол</w:t>
            </w:r>
            <w:proofErr w:type="spellEnd"/>
            <w:r w:rsidRPr="00B179BE">
              <w:rPr>
                <w:rFonts w:ascii="Sylfaen" w:hAnsi="Sylfaen"/>
                <w:i/>
                <w:sz w:val="20"/>
                <w:szCs w:val="20"/>
              </w:rPr>
              <w:t xml:space="preserve"> в таблетках 400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D1A654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AC900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1EA667" w14:textId="77777777" w:rsidR="00547C6D" w:rsidRPr="004A2C83" w:rsidRDefault="00547C6D" w:rsidP="00547C6D">
            <w:pPr>
              <w:widowControl w:val="0"/>
              <w:jc w:val="center"/>
              <w:rPr>
                <w:rFonts w:ascii="Sylfaen" w:hAnsi="Sylfaen"/>
                <w:sz w:val="20"/>
                <w:szCs w:val="20"/>
              </w:rPr>
            </w:pPr>
          </w:p>
        </w:tc>
      </w:tr>
      <w:tr w:rsidR="00547C6D" w:rsidRPr="00CC157D" w14:paraId="4CB5FEC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D6F7F96" w14:textId="032832FD"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5</w:t>
            </w:r>
          </w:p>
        </w:tc>
        <w:tc>
          <w:tcPr>
            <w:tcW w:w="1559" w:type="dxa"/>
            <w:tcBorders>
              <w:top w:val="single" w:sz="4" w:space="0" w:color="auto"/>
              <w:left w:val="single" w:sz="4" w:space="0" w:color="auto"/>
              <w:bottom w:val="single" w:sz="4" w:space="0" w:color="auto"/>
              <w:right w:val="single" w:sz="4" w:space="0" w:color="auto"/>
            </w:tcBorders>
            <w:vAlign w:val="center"/>
          </w:tcPr>
          <w:p w14:paraId="197E7FCD" w14:textId="6EFFBD1B" w:rsidR="00547C6D" w:rsidRPr="00732722" w:rsidRDefault="00547C6D" w:rsidP="00547C6D">
            <w:pPr>
              <w:widowControl w:val="0"/>
              <w:jc w:val="center"/>
              <w:rPr>
                <w:rFonts w:ascii="Sylfaen" w:hAnsi="Sylfaen"/>
                <w:i/>
                <w:sz w:val="20"/>
                <w:szCs w:val="20"/>
                <w:vertAlign w:val="subscript"/>
              </w:rPr>
            </w:pPr>
            <w:r w:rsidRPr="00B179BE">
              <w:rPr>
                <w:rFonts w:ascii="Sylfaen" w:hAnsi="Sylfaen"/>
                <w:i/>
                <w:sz w:val="20"/>
                <w:szCs w:val="20"/>
              </w:rPr>
              <w:t>Таблетка амброксола 30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4F99AF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B9BD4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9E5F2C" w14:textId="77777777" w:rsidR="00547C6D" w:rsidRPr="004A2C83" w:rsidRDefault="00547C6D" w:rsidP="00547C6D">
            <w:pPr>
              <w:widowControl w:val="0"/>
              <w:jc w:val="center"/>
              <w:rPr>
                <w:rFonts w:ascii="Sylfaen" w:hAnsi="Sylfaen"/>
                <w:sz w:val="20"/>
                <w:szCs w:val="20"/>
              </w:rPr>
            </w:pPr>
          </w:p>
        </w:tc>
      </w:tr>
      <w:tr w:rsidR="00547C6D" w:rsidRPr="00CC157D" w14:paraId="360CA8C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CA56881" w14:textId="7603AA1A"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6</w:t>
            </w:r>
          </w:p>
        </w:tc>
        <w:tc>
          <w:tcPr>
            <w:tcW w:w="1559" w:type="dxa"/>
            <w:tcBorders>
              <w:top w:val="single" w:sz="4" w:space="0" w:color="auto"/>
              <w:left w:val="single" w:sz="4" w:space="0" w:color="auto"/>
              <w:bottom w:val="single" w:sz="4" w:space="0" w:color="auto"/>
              <w:right w:val="single" w:sz="4" w:space="0" w:color="auto"/>
            </w:tcBorders>
            <w:vAlign w:val="center"/>
          </w:tcPr>
          <w:p w14:paraId="10A6DD61" w14:textId="6CBA8F88" w:rsidR="00547C6D" w:rsidRPr="00732722" w:rsidRDefault="00547C6D" w:rsidP="00547C6D">
            <w:pPr>
              <w:widowControl w:val="0"/>
              <w:jc w:val="center"/>
              <w:rPr>
                <w:rFonts w:ascii="Sylfaen" w:hAnsi="Sylfaen"/>
                <w:i/>
                <w:sz w:val="20"/>
                <w:szCs w:val="20"/>
                <w:vertAlign w:val="subscript"/>
              </w:rPr>
            </w:pPr>
            <w:r w:rsidRPr="00B179BE">
              <w:rPr>
                <w:rFonts w:ascii="Sylfaen" w:hAnsi="Sylfaen"/>
                <w:i/>
                <w:sz w:val="20"/>
                <w:szCs w:val="20"/>
              </w:rPr>
              <w:t xml:space="preserve">Таблетка </w:t>
            </w:r>
            <w:proofErr w:type="spellStart"/>
            <w:r w:rsidRPr="00B179BE">
              <w:rPr>
                <w:rFonts w:ascii="Sylfaen" w:hAnsi="Sylfaen"/>
                <w:i/>
                <w:sz w:val="20"/>
                <w:szCs w:val="20"/>
              </w:rPr>
              <w:t>аминофилина</w:t>
            </w:r>
            <w:proofErr w:type="spellEnd"/>
            <w:r w:rsidRPr="00B179BE">
              <w:rPr>
                <w:rFonts w:ascii="Sylfaen" w:hAnsi="Sylfaen"/>
                <w:i/>
                <w:sz w:val="20"/>
                <w:szCs w:val="20"/>
              </w:rPr>
              <w:t xml:space="preserve"> 150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8794C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63552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C6C8A9" w14:textId="77777777" w:rsidR="00547C6D" w:rsidRPr="004A2C83" w:rsidRDefault="00547C6D" w:rsidP="00547C6D">
            <w:pPr>
              <w:widowControl w:val="0"/>
              <w:jc w:val="center"/>
              <w:rPr>
                <w:rFonts w:ascii="Sylfaen" w:hAnsi="Sylfaen"/>
                <w:sz w:val="20"/>
                <w:szCs w:val="20"/>
              </w:rPr>
            </w:pPr>
          </w:p>
        </w:tc>
      </w:tr>
      <w:tr w:rsidR="00547C6D" w:rsidRPr="00CC157D" w14:paraId="77F7A02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4716DAA" w14:textId="22C69E5E"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7</w:t>
            </w:r>
          </w:p>
        </w:tc>
        <w:tc>
          <w:tcPr>
            <w:tcW w:w="1559" w:type="dxa"/>
            <w:tcBorders>
              <w:top w:val="single" w:sz="4" w:space="0" w:color="auto"/>
              <w:left w:val="single" w:sz="4" w:space="0" w:color="auto"/>
              <w:bottom w:val="single" w:sz="4" w:space="0" w:color="auto"/>
              <w:right w:val="single" w:sz="4" w:space="0" w:color="auto"/>
            </w:tcBorders>
            <w:vAlign w:val="center"/>
          </w:tcPr>
          <w:p w14:paraId="5E88DC43" w14:textId="33E8EB51"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Аминофилин</w:t>
            </w:r>
            <w:proofErr w:type="spellEnd"/>
            <w:r w:rsidRPr="00B179BE">
              <w:rPr>
                <w:rFonts w:ascii="Sylfaen" w:hAnsi="Sylfaen" w:cs="Courier New"/>
                <w:i/>
                <w:color w:val="1F1F1F"/>
                <w:sz w:val="20"/>
                <w:szCs w:val="20"/>
                <w:lang w:eastAsia="en-US"/>
              </w:rPr>
              <w:t xml:space="preserve"> для инъекций </w:t>
            </w:r>
            <w:r w:rsidRPr="00B179BE">
              <w:rPr>
                <w:rFonts w:ascii="Sylfaen" w:hAnsi="Sylfaen" w:cs="Courier New"/>
                <w:i/>
                <w:color w:val="1F1F1F"/>
                <w:sz w:val="20"/>
                <w:szCs w:val="20"/>
                <w:lang w:eastAsia="en-US"/>
              </w:rPr>
              <w:lastRenderedPageBreak/>
              <w:t>24 мг/мл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376D77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3419D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D01664" w14:textId="77777777" w:rsidR="00547C6D" w:rsidRPr="004A2C83" w:rsidRDefault="00547C6D" w:rsidP="00547C6D">
            <w:pPr>
              <w:widowControl w:val="0"/>
              <w:jc w:val="center"/>
              <w:rPr>
                <w:rFonts w:ascii="Sylfaen" w:hAnsi="Sylfaen"/>
                <w:sz w:val="20"/>
                <w:szCs w:val="20"/>
              </w:rPr>
            </w:pPr>
          </w:p>
        </w:tc>
      </w:tr>
      <w:tr w:rsidR="00547C6D" w:rsidRPr="00CC157D" w14:paraId="396379F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E62C88A" w14:textId="40118183"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8</w:t>
            </w:r>
          </w:p>
        </w:tc>
        <w:tc>
          <w:tcPr>
            <w:tcW w:w="1559" w:type="dxa"/>
            <w:tcBorders>
              <w:top w:val="single" w:sz="4" w:space="0" w:color="auto"/>
              <w:left w:val="single" w:sz="4" w:space="0" w:color="auto"/>
              <w:bottom w:val="single" w:sz="4" w:space="0" w:color="auto"/>
              <w:right w:val="single" w:sz="4" w:space="0" w:color="auto"/>
            </w:tcBorders>
            <w:vAlign w:val="center"/>
          </w:tcPr>
          <w:p w14:paraId="1EB43093" w14:textId="331025C9" w:rsidR="00547C6D" w:rsidRPr="00732722" w:rsidRDefault="00547C6D" w:rsidP="00547C6D">
            <w:pPr>
              <w:widowControl w:val="0"/>
              <w:jc w:val="center"/>
              <w:rPr>
                <w:rFonts w:ascii="Sylfaen" w:hAnsi="Sylfaen"/>
                <w:i/>
                <w:sz w:val="20"/>
                <w:szCs w:val="20"/>
              </w:rPr>
            </w:pPr>
            <w:r w:rsidRPr="00B179BE">
              <w:rPr>
                <w:rFonts w:ascii="Sylfaen" w:hAnsi="Sylfaen" w:cs="Courier New"/>
                <w:i/>
                <w:color w:val="1F1F1F"/>
                <w:sz w:val="20"/>
                <w:szCs w:val="20"/>
                <w:lang w:eastAsia="en-US"/>
              </w:rPr>
              <w:t xml:space="preserve">Таблетка </w:t>
            </w:r>
            <w:proofErr w:type="spellStart"/>
            <w:r w:rsidRPr="00B179BE">
              <w:rPr>
                <w:rFonts w:ascii="Sylfaen" w:hAnsi="Sylfaen" w:cs="Courier New"/>
                <w:i/>
                <w:color w:val="1F1F1F"/>
                <w:sz w:val="20"/>
                <w:szCs w:val="20"/>
                <w:lang w:eastAsia="en-US"/>
              </w:rPr>
              <w:t>амлодипина</w:t>
            </w:r>
            <w:proofErr w:type="spellEnd"/>
            <w:r w:rsidRPr="00B179BE">
              <w:rPr>
                <w:rFonts w:ascii="Sylfaen" w:hAnsi="Sylfaen" w:cs="Courier New"/>
                <w:i/>
                <w:color w:val="1F1F1F"/>
                <w:sz w:val="20"/>
                <w:szCs w:val="20"/>
                <w:lang w:eastAsia="en-US"/>
              </w:rPr>
              <w:t xml:space="preserve">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1B8341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B35B8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CA3517" w14:textId="77777777" w:rsidR="00547C6D" w:rsidRPr="004A2C83" w:rsidRDefault="00547C6D" w:rsidP="00547C6D">
            <w:pPr>
              <w:widowControl w:val="0"/>
              <w:jc w:val="center"/>
              <w:rPr>
                <w:rFonts w:ascii="Sylfaen" w:hAnsi="Sylfaen"/>
                <w:sz w:val="20"/>
                <w:szCs w:val="20"/>
              </w:rPr>
            </w:pPr>
          </w:p>
        </w:tc>
      </w:tr>
      <w:tr w:rsidR="00547C6D" w:rsidRPr="00CC157D" w14:paraId="14DD8E0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66193B4" w14:textId="428E9578"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9</w:t>
            </w:r>
          </w:p>
        </w:tc>
        <w:tc>
          <w:tcPr>
            <w:tcW w:w="1559" w:type="dxa"/>
            <w:tcBorders>
              <w:top w:val="single" w:sz="4" w:space="0" w:color="auto"/>
              <w:left w:val="single" w:sz="4" w:space="0" w:color="auto"/>
              <w:bottom w:val="single" w:sz="4" w:space="0" w:color="auto"/>
              <w:right w:val="single" w:sz="4" w:space="0" w:color="auto"/>
            </w:tcBorders>
            <w:vAlign w:val="center"/>
          </w:tcPr>
          <w:p w14:paraId="286C3D14" w14:textId="7553743A" w:rsidR="00547C6D" w:rsidRPr="00732722" w:rsidRDefault="00547C6D" w:rsidP="00547C6D">
            <w:pPr>
              <w:widowControl w:val="0"/>
              <w:jc w:val="center"/>
              <w:rPr>
                <w:rFonts w:ascii="Sylfaen" w:hAnsi="Sylfaen"/>
                <w:i/>
                <w:sz w:val="20"/>
                <w:szCs w:val="20"/>
              </w:rPr>
            </w:pPr>
            <w:r w:rsidRPr="00B179BE">
              <w:rPr>
                <w:rFonts w:ascii="Sylfaen" w:hAnsi="Sylfaen" w:cs="Courier New"/>
                <w:i/>
                <w:color w:val="1F1F1F"/>
                <w:sz w:val="20"/>
                <w:szCs w:val="20"/>
                <w:lang w:eastAsia="en-US"/>
              </w:rPr>
              <w:t>Амоксициллин в капсуле 500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B6FF63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448C0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BD5E75" w14:textId="77777777" w:rsidR="00547C6D" w:rsidRPr="004A2C83" w:rsidRDefault="00547C6D" w:rsidP="00547C6D">
            <w:pPr>
              <w:widowControl w:val="0"/>
              <w:jc w:val="center"/>
              <w:rPr>
                <w:rFonts w:ascii="Sylfaen" w:hAnsi="Sylfaen"/>
                <w:sz w:val="20"/>
                <w:szCs w:val="20"/>
              </w:rPr>
            </w:pPr>
          </w:p>
        </w:tc>
      </w:tr>
      <w:tr w:rsidR="00547C6D" w:rsidRPr="00CC157D" w14:paraId="7A48AD95"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837EB22" w14:textId="375EEEF7"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10</w:t>
            </w:r>
          </w:p>
        </w:tc>
        <w:tc>
          <w:tcPr>
            <w:tcW w:w="1559" w:type="dxa"/>
            <w:tcBorders>
              <w:top w:val="single" w:sz="4" w:space="0" w:color="auto"/>
              <w:left w:val="single" w:sz="4" w:space="0" w:color="auto"/>
              <w:bottom w:val="single" w:sz="4" w:space="0" w:color="auto"/>
              <w:right w:val="single" w:sz="4" w:space="0" w:color="auto"/>
            </w:tcBorders>
            <w:vAlign w:val="center"/>
          </w:tcPr>
          <w:p w14:paraId="144480D9" w14:textId="6D16020A" w:rsidR="00547C6D" w:rsidRPr="00732722" w:rsidRDefault="00547C6D" w:rsidP="00547C6D">
            <w:pPr>
              <w:widowControl w:val="0"/>
              <w:jc w:val="center"/>
              <w:rPr>
                <w:rFonts w:ascii="Sylfaen" w:hAnsi="Sylfaen"/>
                <w:i/>
                <w:sz w:val="20"/>
                <w:szCs w:val="20"/>
              </w:rPr>
            </w:pPr>
            <w:r w:rsidRPr="00B179BE">
              <w:rPr>
                <w:rFonts w:ascii="Sylfaen" w:hAnsi="Sylfaen" w:cs="Courier New"/>
                <w:i/>
                <w:color w:val="1F1F1F"/>
                <w:sz w:val="20"/>
                <w:szCs w:val="20"/>
                <w:lang w:eastAsia="en-US"/>
              </w:rPr>
              <w:t>250 мг/5 мл раствора для приема внутрь в виде порошка таблетки амоксициллина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30FC44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EA6BA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31C468" w14:textId="77777777" w:rsidR="00547C6D" w:rsidRPr="004A2C83" w:rsidRDefault="00547C6D" w:rsidP="00547C6D">
            <w:pPr>
              <w:widowControl w:val="0"/>
              <w:jc w:val="center"/>
              <w:rPr>
                <w:rFonts w:ascii="Sylfaen" w:hAnsi="Sylfaen"/>
                <w:sz w:val="20"/>
                <w:szCs w:val="20"/>
              </w:rPr>
            </w:pPr>
          </w:p>
        </w:tc>
      </w:tr>
      <w:tr w:rsidR="00547C6D" w:rsidRPr="00CC157D" w14:paraId="477CBD02"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32F4BB3" w14:textId="049D5618"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11</w:t>
            </w:r>
          </w:p>
        </w:tc>
        <w:tc>
          <w:tcPr>
            <w:tcW w:w="1559" w:type="dxa"/>
            <w:tcBorders>
              <w:top w:val="single" w:sz="4" w:space="0" w:color="auto"/>
              <w:left w:val="single" w:sz="4" w:space="0" w:color="auto"/>
              <w:bottom w:val="single" w:sz="4" w:space="0" w:color="auto"/>
              <w:right w:val="single" w:sz="4" w:space="0" w:color="auto"/>
            </w:tcBorders>
            <w:vAlign w:val="center"/>
          </w:tcPr>
          <w:p w14:paraId="2878106F" w14:textId="78604BD5" w:rsidR="00547C6D" w:rsidRPr="00732722" w:rsidRDefault="00547C6D" w:rsidP="00547C6D">
            <w:pPr>
              <w:widowControl w:val="0"/>
              <w:jc w:val="center"/>
              <w:rPr>
                <w:rFonts w:ascii="Sylfaen" w:hAnsi="Sylfaen"/>
                <w:i/>
                <w:sz w:val="20"/>
                <w:szCs w:val="20"/>
              </w:rPr>
            </w:pPr>
            <w:r w:rsidRPr="00B179BE">
              <w:rPr>
                <w:rFonts w:ascii="Sylfaen" w:hAnsi="Sylfaen" w:cs="Courier New"/>
                <w:i/>
                <w:color w:val="1F1F1F"/>
                <w:sz w:val="20"/>
                <w:szCs w:val="20"/>
                <w:lang w:eastAsia="en-US"/>
              </w:rPr>
              <w:t xml:space="preserve">125 мг+31,25/5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1B363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FB7ED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3D29E2" w14:textId="77777777" w:rsidR="00547C6D" w:rsidRPr="004A2C83" w:rsidRDefault="00547C6D" w:rsidP="00547C6D">
            <w:pPr>
              <w:widowControl w:val="0"/>
              <w:jc w:val="center"/>
              <w:rPr>
                <w:rFonts w:ascii="Sylfaen" w:hAnsi="Sylfaen"/>
                <w:sz w:val="20"/>
                <w:szCs w:val="20"/>
              </w:rPr>
            </w:pPr>
          </w:p>
        </w:tc>
      </w:tr>
      <w:tr w:rsidR="00547C6D" w:rsidRPr="00CC157D" w14:paraId="58B6167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B4C8757" w14:textId="4D31B321"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12</w:t>
            </w:r>
          </w:p>
        </w:tc>
        <w:tc>
          <w:tcPr>
            <w:tcW w:w="1559" w:type="dxa"/>
            <w:tcBorders>
              <w:top w:val="single" w:sz="4" w:space="0" w:color="auto"/>
              <w:left w:val="single" w:sz="4" w:space="0" w:color="auto"/>
              <w:bottom w:val="single" w:sz="4" w:space="0" w:color="auto"/>
              <w:right w:val="single" w:sz="4" w:space="0" w:color="auto"/>
            </w:tcBorders>
            <w:vAlign w:val="center"/>
          </w:tcPr>
          <w:p w14:paraId="01F0E156" w14:textId="319EC0BD" w:rsidR="00547C6D" w:rsidRPr="00732722" w:rsidRDefault="00547C6D" w:rsidP="00547C6D">
            <w:pPr>
              <w:widowControl w:val="0"/>
              <w:jc w:val="center"/>
              <w:rPr>
                <w:rFonts w:ascii="Sylfaen" w:hAnsi="Sylfaen"/>
                <w:i/>
                <w:sz w:val="20"/>
                <w:szCs w:val="20"/>
              </w:rPr>
            </w:pPr>
            <w:r w:rsidRPr="00B179BE">
              <w:rPr>
                <w:rFonts w:ascii="Sylfaen" w:hAnsi="Sylfaen" w:cs="Courier New"/>
                <w:i/>
                <w:color w:val="1F1F1F"/>
                <w:sz w:val="20"/>
                <w:szCs w:val="20"/>
                <w:lang w:eastAsia="en-US"/>
              </w:rPr>
              <w:t xml:space="preserve">250 мг+62,5/5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10153B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F58B8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F63759" w14:textId="77777777" w:rsidR="00547C6D" w:rsidRPr="004A2C83" w:rsidRDefault="00547C6D" w:rsidP="00547C6D">
            <w:pPr>
              <w:widowControl w:val="0"/>
              <w:jc w:val="center"/>
              <w:rPr>
                <w:rFonts w:ascii="Sylfaen" w:hAnsi="Sylfaen"/>
                <w:sz w:val="20"/>
                <w:szCs w:val="20"/>
              </w:rPr>
            </w:pPr>
          </w:p>
        </w:tc>
      </w:tr>
      <w:tr w:rsidR="00547C6D" w:rsidRPr="00CC157D" w14:paraId="330A2A1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B944720" w14:textId="6F4DDC8C"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13</w:t>
            </w:r>
          </w:p>
        </w:tc>
        <w:tc>
          <w:tcPr>
            <w:tcW w:w="1559" w:type="dxa"/>
            <w:tcBorders>
              <w:top w:val="single" w:sz="4" w:space="0" w:color="auto"/>
              <w:left w:val="single" w:sz="4" w:space="0" w:color="auto"/>
              <w:bottom w:val="single" w:sz="4" w:space="0" w:color="auto"/>
              <w:right w:val="single" w:sz="4" w:space="0" w:color="auto"/>
            </w:tcBorders>
            <w:vAlign w:val="center"/>
          </w:tcPr>
          <w:p w14:paraId="02799B1A" w14:textId="7A6FD0CE"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Амоксициллин+клавулановая</w:t>
            </w:r>
            <w:proofErr w:type="spellEnd"/>
            <w:r w:rsidRPr="00B179BE">
              <w:rPr>
                <w:rFonts w:ascii="Sylfaen" w:hAnsi="Sylfaen" w:cs="Courier New"/>
                <w:i/>
                <w:color w:val="1F1F1F"/>
                <w:sz w:val="20"/>
                <w:szCs w:val="20"/>
                <w:lang w:eastAsia="en-US"/>
              </w:rPr>
              <w:t xml:space="preserve"> кислота 500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E3FED5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80111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1CC04D" w14:textId="77777777" w:rsidR="00547C6D" w:rsidRPr="004A2C83" w:rsidRDefault="00547C6D" w:rsidP="00547C6D">
            <w:pPr>
              <w:widowControl w:val="0"/>
              <w:jc w:val="center"/>
              <w:rPr>
                <w:rFonts w:ascii="Sylfaen" w:hAnsi="Sylfaen"/>
                <w:sz w:val="20"/>
                <w:szCs w:val="20"/>
              </w:rPr>
            </w:pPr>
          </w:p>
        </w:tc>
      </w:tr>
      <w:tr w:rsidR="00547C6D" w:rsidRPr="00CC157D" w14:paraId="0D9151D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3FCCAD4" w14:textId="02A2004F"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14</w:t>
            </w:r>
          </w:p>
        </w:tc>
        <w:tc>
          <w:tcPr>
            <w:tcW w:w="1559" w:type="dxa"/>
            <w:tcBorders>
              <w:top w:val="single" w:sz="4" w:space="0" w:color="auto"/>
              <w:left w:val="single" w:sz="4" w:space="0" w:color="auto"/>
              <w:bottom w:val="single" w:sz="4" w:space="0" w:color="auto"/>
              <w:right w:val="single" w:sz="4" w:space="0" w:color="auto"/>
            </w:tcBorders>
            <w:vAlign w:val="center"/>
          </w:tcPr>
          <w:p w14:paraId="13FDE4E9" w14:textId="59C657B9"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аторвастатина</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E43737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B19E9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1E7C3F" w14:textId="77777777" w:rsidR="00547C6D" w:rsidRPr="004A2C83" w:rsidRDefault="00547C6D" w:rsidP="00547C6D">
            <w:pPr>
              <w:widowControl w:val="0"/>
              <w:jc w:val="center"/>
              <w:rPr>
                <w:rFonts w:ascii="Sylfaen" w:hAnsi="Sylfaen"/>
                <w:sz w:val="20"/>
                <w:szCs w:val="20"/>
              </w:rPr>
            </w:pPr>
          </w:p>
        </w:tc>
      </w:tr>
      <w:tr w:rsidR="00547C6D" w:rsidRPr="00CC157D" w14:paraId="43A331A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C174108" w14:textId="41F69A2B"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15</w:t>
            </w:r>
          </w:p>
        </w:tc>
        <w:tc>
          <w:tcPr>
            <w:tcW w:w="1559" w:type="dxa"/>
            <w:tcBorders>
              <w:top w:val="single" w:sz="4" w:space="0" w:color="auto"/>
              <w:left w:val="single" w:sz="4" w:space="0" w:color="auto"/>
              <w:bottom w:val="single" w:sz="4" w:space="0" w:color="auto"/>
              <w:right w:val="single" w:sz="4" w:space="0" w:color="auto"/>
            </w:tcBorders>
            <w:vAlign w:val="center"/>
          </w:tcPr>
          <w:p w14:paraId="5326C2D8" w14:textId="54A15C5D"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Аторвастатин</w:t>
            </w:r>
            <w:proofErr w:type="spellEnd"/>
            <w:r w:rsidRPr="00B179BE">
              <w:rPr>
                <w:rFonts w:ascii="Sylfaen" w:hAnsi="Sylfaen" w:cs="Courier New"/>
                <w:i/>
                <w:color w:val="1F1F1F"/>
                <w:sz w:val="20"/>
                <w:szCs w:val="20"/>
                <w:lang w:eastAsia="en-US"/>
              </w:rPr>
              <w:t xml:space="preserve"> таблетка 20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10DCAE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2D27F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628C0A" w14:textId="77777777" w:rsidR="00547C6D" w:rsidRPr="004A2C83" w:rsidRDefault="00547C6D" w:rsidP="00547C6D">
            <w:pPr>
              <w:widowControl w:val="0"/>
              <w:jc w:val="center"/>
              <w:rPr>
                <w:rFonts w:ascii="Sylfaen" w:hAnsi="Sylfaen"/>
                <w:sz w:val="20"/>
                <w:szCs w:val="20"/>
              </w:rPr>
            </w:pPr>
          </w:p>
        </w:tc>
      </w:tr>
      <w:tr w:rsidR="00547C6D" w:rsidRPr="00CC157D" w14:paraId="1B2FF93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D375432" w14:textId="109ED201"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16</w:t>
            </w:r>
          </w:p>
        </w:tc>
        <w:tc>
          <w:tcPr>
            <w:tcW w:w="1559" w:type="dxa"/>
            <w:tcBorders>
              <w:top w:val="single" w:sz="4" w:space="0" w:color="auto"/>
              <w:left w:val="single" w:sz="4" w:space="0" w:color="auto"/>
              <w:bottom w:val="single" w:sz="4" w:space="0" w:color="auto"/>
              <w:right w:val="single" w:sz="4" w:space="0" w:color="auto"/>
            </w:tcBorders>
            <w:vAlign w:val="center"/>
          </w:tcPr>
          <w:p w14:paraId="7EA5FF97" w14:textId="2738D6F1"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0,1% мазь</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4B46C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6408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46D396" w14:textId="77777777" w:rsidR="00547C6D" w:rsidRPr="004A2C83" w:rsidRDefault="00547C6D" w:rsidP="00547C6D">
            <w:pPr>
              <w:widowControl w:val="0"/>
              <w:jc w:val="center"/>
              <w:rPr>
                <w:rFonts w:ascii="Sylfaen" w:hAnsi="Sylfaen"/>
                <w:sz w:val="20"/>
                <w:szCs w:val="20"/>
              </w:rPr>
            </w:pPr>
          </w:p>
        </w:tc>
      </w:tr>
      <w:tr w:rsidR="00547C6D" w:rsidRPr="00CC157D" w14:paraId="7348C6E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53DDC45" w14:textId="554EA3CF"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17</w:t>
            </w:r>
          </w:p>
        </w:tc>
        <w:tc>
          <w:tcPr>
            <w:tcW w:w="1559" w:type="dxa"/>
            <w:tcBorders>
              <w:top w:val="single" w:sz="4" w:space="0" w:color="auto"/>
              <w:left w:val="single" w:sz="4" w:space="0" w:color="auto"/>
              <w:bottom w:val="single" w:sz="4" w:space="0" w:color="auto"/>
              <w:right w:val="single" w:sz="4" w:space="0" w:color="auto"/>
            </w:tcBorders>
            <w:vAlign w:val="center"/>
          </w:tcPr>
          <w:p w14:paraId="61383E52" w14:textId="2B3939FF"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крем 1мг / 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BBC85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01E22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4D3074" w14:textId="77777777" w:rsidR="00547C6D" w:rsidRPr="004A2C83" w:rsidRDefault="00547C6D" w:rsidP="00547C6D">
            <w:pPr>
              <w:widowControl w:val="0"/>
              <w:jc w:val="center"/>
              <w:rPr>
                <w:rFonts w:ascii="Sylfaen" w:hAnsi="Sylfaen"/>
                <w:sz w:val="20"/>
                <w:szCs w:val="20"/>
              </w:rPr>
            </w:pPr>
          </w:p>
        </w:tc>
      </w:tr>
      <w:tr w:rsidR="00547C6D" w:rsidRPr="00CC157D" w14:paraId="10BDA8F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E04009A" w14:textId="22C01439"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18</w:t>
            </w:r>
          </w:p>
        </w:tc>
        <w:tc>
          <w:tcPr>
            <w:tcW w:w="1559" w:type="dxa"/>
            <w:tcBorders>
              <w:top w:val="single" w:sz="4" w:space="0" w:color="auto"/>
              <w:left w:val="single" w:sz="4" w:space="0" w:color="auto"/>
              <w:bottom w:val="single" w:sz="4" w:space="0" w:color="auto"/>
              <w:right w:val="single" w:sz="4" w:space="0" w:color="auto"/>
            </w:tcBorders>
            <w:vAlign w:val="center"/>
          </w:tcPr>
          <w:p w14:paraId="2A9810B4" w14:textId="41FE4551"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Бисопролол</w:t>
            </w:r>
            <w:proofErr w:type="spellEnd"/>
            <w:r w:rsidRPr="00B179BE">
              <w:rPr>
                <w:rFonts w:ascii="Sylfaen" w:hAnsi="Sylfaen" w:cs="Courier New"/>
                <w:i/>
                <w:color w:val="1F1F1F"/>
                <w:sz w:val="20"/>
                <w:szCs w:val="20"/>
                <w:lang w:eastAsia="en-US"/>
              </w:rPr>
              <w:t xml:space="preserve"> в таблетках 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6C58D8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D2459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C550E8" w14:textId="77777777" w:rsidR="00547C6D" w:rsidRPr="004A2C83" w:rsidRDefault="00547C6D" w:rsidP="00547C6D">
            <w:pPr>
              <w:widowControl w:val="0"/>
              <w:jc w:val="center"/>
              <w:rPr>
                <w:rFonts w:ascii="Sylfaen" w:hAnsi="Sylfaen"/>
                <w:sz w:val="20"/>
                <w:szCs w:val="20"/>
              </w:rPr>
            </w:pPr>
          </w:p>
        </w:tc>
      </w:tr>
      <w:tr w:rsidR="00547C6D" w:rsidRPr="00CC157D" w14:paraId="48EC52C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A0E3F09" w14:textId="1CFA9218"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19</w:t>
            </w:r>
          </w:p>
        </w:tc>
        <w:tc>
          <w:tcPr>
            <w:tcW w:w="1559" w:type="dxa"/>
            <w:tcBorders>
              <w:top w:val="single" w:sz="4" w:space="0" w:color="auto"/>
              <w:left w:val="single" w:sz="4" w:space="0" w:color="auto"/>
              <w:bottom w:val="single" w:sz="4" w:space="0" w:color="auto"/>
              <w:right w:val="single" w:sz="4" w:space="0" w:color="auto"/>
            </w:tcBorders>
            <w:vAlign w:val="center"/>
          </w:tcPr>
          <w:p w14:paraId="3F951E47" w14:textId="2FCF1B89"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5 </w:t>
            </w:r>
            <w:proofErr w:type="spellStart"/>
            <w:r w:rsidRPr="00B179BE">
              <w:rPr>
                <w:rFonts w:ascii="Sylfaen" w:hAnsi="Sylfaen" w:cs="Courier New"/>
                <w:i/>
                <w:color w:val="1F1F1F"/>
                <w:sz w:val="20"/>
                <w:szCs w:val="20"/>
                <w:lang w:val="en-US" w:eastAsia="en-US"/>
              </w:rPr>
              <w:t>мг</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6B753B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14AAF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EEB03F" w14:textId="77777777" w:rsidR="00547C6D" w:rsidRPr="004A2C83" w:rsidRDefault="00547C6D" w:rsidP="00547C6D">
            <w:pPr>
              <w:widowControl w:val="0"/>
              <w:jc w:val="center"/>
              <w:rPr>
                <w:rFonts w:ascii="Sylfaen" w:hAnsi="Sylfaen"/>
                <w:sz w:val="20"/>
                <w:szCs w:val="20"/>
              </w:rPr>
            </w:pPr>
          </w:p>
        </w:tc>
      </w:tr>
      <w:tr w:rsidR="00547C6D" w:rsidRPr="00CC157D" w14:paraId="514779B8"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11838FC" w14:textId="0880C5D2"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lastRenderedPageBreak/>
              <w:t>20</w:t>
            </w:r>
          </w:p>
        </w:tc>
        <w:tc>
          <w:tcPr>
            <w:tcW w:w="1559" w:type="dxa"/>
            <w:tcBorders>
              <w:top w:val="single" w:sz="4" w:space="0" w:color="auto"/>
              <w:left w:val="single" w:sz="4" w:space="0" w:color="auto"/>
              <w:bottom w:val="single" w:sz="4" w:space="0" w:color="auto"/>
              <w:right w:val="single" w:sz="4" w:space="0" w:color="auto"/>
            </w:tcBorders>
            <w:vAlign w:val="center"/>
          </w:tcPr>
          <w:p w14:paraId="194EC882" w14:textId="00668026"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в </w:t>
            </w:r>
            <w:proofErr w:type="spellStart"/>
            <w:r w:rsidRPr="00B179BE">
              <w:rPr>
                <w:rFonts w:ascii="Sylfaen" w:hAnsi="Sylfaen" w:cs="Courier New"/>
                <w:i/>
                <w:color w:val="1F1F1F"/>
                <w:sz w:val="20"/>
                <w:szCs w:val="20"/>
                <w:lang w:val="en-US" w:eastAsia="en-US"/>
              </w:rPr>
              <w:t>таблетках</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E6ED61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18959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2FF144" w14:textId="77777777" w:rsidR="00547C6D" w:rsidRPr="004A2C83" w:rsidRDefault="00547C6D" w:rsidP="00547C6D">
            <w:pPr>
              <w:widowControl w:val="0"/>
              <w:jc w:val="center"/>
              <w:rPr>
                <w:rFonts w:ascii="Sylfaen" w:hAnsi="Sylfaen"/>
                <w:sz w:val="20"/>
                <w:szCs w:val="20"/>
              </w:rPr>
            </w:pPr>
          </w:p>
        </w:tc>
      </w:tr>
      <w:tr w:rsidR="00547C6D" w:rsidRPr="00CC157D" w14:paraId="77B10676"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2B4A97C" w14:textId="44066726" w:rsidR="00547C6D" w:rsidRPr="00732722" w:rsidRDefault="00547C6D" w:rsidP="00547C6D">
            <w:pPr>
              <w:widowControl w:val="0"/>
              <w:jc w:val="center"/>
              <w:rPr>
                <w:rFonts w:ascii="Sylfaen" w:hAnsi="Sylfaen"/>
                <w:b/>
                <w:i/>
                <w:sz w:val="20"/>
                <w:szCs w:val="20"/>
                <w:lang w:val="hy-AM"/>
              </w:rPr>
            </w:pPr>
            <w:r w:rsidRPr="00645D62">
              <w:rPr>
                <w:rFonts w:ascii="Sylfaen" w:hAnsi="Sylfaen" w:cs="Calibri"/>
                <w:i/>
                <w:color w:val="000000"/>
              </w:rPr>
              <w:t>21</w:t>
            </w:r>
          </w:p>
        </w:tc>
        <w:tc>
          <w:tcPr>
            <w:tcW w:w="1559" w:type="dxa"/>
            <w:tcBorders>
              <w:top w:val="single" w:sz="4" w:space="0" w:color="auto"/>
              <w:left w:val="single" w:sz="4" w:space="0" w:color="auto"/>
              <w:bottom w:val="single" w:sz="4" w:space="0" w:color="auto"/>
              <w:right w:val="single" w:sz="4" w:space="0" w:color="auto"/>
            </w:tcBorders>
            <w:vAlign w:val="center"/>
          </w:tcPr>
          <w:p w14:paraId="17D6F741" w14:textId="29AD6219" w:rsidR="00547C6D" w:rsidRPr="00732722" w:rsidRDefault="00547C6D" w:rsidP="00547C6D">
            <w:pPr>
              <w:widowControl w:val="0"/>
              <w:jc w:val="center"/>
              <w:rPr>
                <w:rFonts w:ascii="Sylfaen" w:hAnsi="Sylfaen"/>
                <w:i/>
                <w:sz w:val="20"/>
                <w:szCs w:val="20"/>
              </w:rPr>
            </w:pPr>
            <w:proofErr w:type="spellStart"/>
            <w:r w:rsidRPr="00B179BE">
              <w:rPr>
                <w:rFonts w:ascii="Sylfaen" w:hAnsi="Sylfaen" w:cs="Courier New"/>
                <w:i/>
                <w:color w:val="1F1F1F"/>
                <w:sz w:val="20"/>
                <w:szCs w:val="20"/>
                <w:lang w:eastAsia="en-US"/>
              </w:rPr>
              <w:t>Бисапролол</w:t>
            </w:r>
            <w:proofErr w:type="spellEnd"/>
            <w:r w:rsidRPr="00B179BE">
              <w:rPr>
                <w:rFonts w:ascii="Sylfaen" w:hAnsi="Sylfaen" w:cs="Courier New"/>
                <w:i/>
                <w:color w:val="1F1F1F"/>
                <w:sz w:val="20"/>
                <w:szCs w:val="20"/>
                <w:lang w:eastAsia="en-US"/>
              </w:rPr>
              <w:t>/</w:t>
            </w:r>
            <w:proofErr w:type="spellStart"/>
            <w:r w:rsidRPr="00B179BE">
              <w:rPr>
                <w:rFonts w:ascii="Sylfaen" w:hAnsi="Sylfaen" w:cs="Courier New"/>
                <w:i/>
                <w:color w:val="1F1F1F"/>
                <w:sz w:val="20"/>
                <w:szCs w:val="20"/>
                <w:lang w:eastAsia="en-US"/>
              </w:rPr>
              <w:t>Периндоприл</w:t>
            </w:r>
            <w:proofErr w:type="spellEnd"/>
            <w:r w:rsidRPr="00B179BE">
              <w:rPr>
                <w:rFonts w:ascii="Sylfaen" w:hAnsi="Sylfaen" w:cs="Courier New"/>
                <w:i/>
                <w:color w:val="1F1F1F"/>
                <w:sz w:val="20"/>
                <w:szCs w:val="20"/>
                <w:lang w:eastAsia="en-US"/>
              </w:rPr>
              <w:t xml:space="preserve"> 5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CD8402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229D5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FC00A1" w14:textId="77777777" w:rsidR="00547C6D" w:rsidRPr="004A2C83" w:rsidRDefault="00547C6D" w:rsidP="00547C6D">
            <w:pPr>
              <w:widowControl w:val="0"/>
              <w:jc w:val="center"/>
              <w:rPr>
                <w:rFonts w:ascii="Sylfaen" w:hAnsi="Sylfaen"/>
                <w:sz w:val="20"/>
                <w:szCs w:val="20"/>
              </w:rPr>
            </w:pPr>
          </w:p>
        </w:tc>
      </w:tr>
      <w:tr w:rsidR="00547C6D" w:rsidRPr="00CC157D" w14:paraId="6729864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AEDE359" w14:textId="2D3FAD7F" w:rsidR="00547C6D" w:rsidRPr="00732722" w:rsidRDefault="00547C6D" w:rsidP="00547C6D">
            <w:pPr>
              <w:widowControl w:val="0"/>
              <w:jc w:val="center"/>
              <w:rPr>
                <w:rFonts w:ascii="Sylfaen" w:hAnsi="Sylfaen"/>
                <w:i/>
                <w:sz w:val="20"/>
                <w:szCs w:val="20"/>
              </w:rPr>
            </w:pPr>
            <w:r w:rsidRPr="00645D62">
              <w:rPr>
                <w:rFonts w:ascii="Sylfaen" w:hAnsi="Sylfaen" w:cs="Calibri"/>
                <w:i/>
                <w:color w:val="000000"/>
              </w:rPr>
              <w:t>22</w:t>
            </w:r>
          </w:p>
        </w:tc>
        <w:tc>
          <w:tcPr>
            <w:tcW w:w="1559" w:type="dxa"/>
            <w:tcBorders>
              <w:top w:val="single" w:sz="4" w:space="0" w:color="auto"/>
              <w:left w:val="single" w:sz="4" w:space="0" w:color="auto"/>
              <w:bottom w:val="single" w:sz="4" w:space="0" w:color="auto"/>
              <w:right w:val="single" w:sz="4" w:space="0" w:color="auto"/>
            </w:tcBorders>
            <w:vAlign w:val="center"/>
          </w:tcPr>
          <w:p w14:paraId="1337D88D" w14:textId="3C18BDE0" w:rsidR="00547C6D" w:rsidRPr="00732722" w:rsidRDefault="00547C6D" w:rsidP="00547C6D">
            <w:pPr>
              <w:widowControl w:val="0"/>
              <w:jc w:val="center"/>
              <w:rPr>
                <w:rFonts w:ascii="Sylfaen" w:hAnsi="Sylfaen"/>
                <w:i/>
                <w:sz w:val="20"/>
                <w:szCs w:val="20"/>
              </w:rPr>
            </w:pPr>
            <w:proofErr w:type="spellStart"/>
            <w:r w:rsidRPr="00B179BE">
              <w:rPr>
                <w:rFonts w:ascii="Sylfaen" w:hAnsi="Sylfaen"/>
                <w:i/>
                <w:sz w:val="20"/>
                <w:szCs w:val="20"/>
              </w:rPr>
              <w:t>Бисапролол</w:t>
            </w:r>
            <w:proofErr w:type="spellEnd"/>
            <w:r w:rsidRPr="00B179BE">
              <w:rPr>
                <w:rFonts w:ascii="Sylfaen" w:hAnsi="Sylfaen"/>
                <w:i/>
                <w:sz w:val="20"/>
                <w:szCs w:val="20"/>
              </w:rPr>
              <w:t>/</w:t>
            </w:r>
            <w:proofErr w:type="spellStart"/>
            <w:r w:rsidRPr="00B179BE">
              <w:rPr>
                <w:rFonts w:ascii="Sylfaen" w:hAnsi="Sylfaen"/>
                <w:i/>
                <w:sz w:val="20"/>
                <w:szCs w:val="20"/>
              </w:rPr>
              <w:t>Периндоприл</w:t>
            </w:r>
            <w:proofErr w:type="spellEnd"/>
            <w:r w:rsidRPr="00B179BE">
              <w:rPr>
                <w:rFonts w:ascii="Sylfaen" w:hAnsi="Sylfaen"/>
                <w:i/>
                <w:sz w:val="20"/>
                <w:szCs w:val="20"/>
              </w:rPr>
              <w:t xml:space="preserve"> 5 </w:t>
            </w:r>
            <w:proofErr w:type="spellStart"/>
            <w:r w:rsidRPr="00B179BE">
              <w:rPr>
                <w:rFonts w:ascii="Sylfaen" w:hAnsi="Sylfaen"/>
                <w:i/>
                <w:sz w:val="20"/>
                <w:szCs w:val="20"/>
              </w:rPr>
              <w:t>мг+таблетка</w:t>
            </w:r>
            <w:proofErr w:type="spellEnd"/>
            <w:r w:rsidRPr="00B179BE">
              <w:rPr>
                <w:rFonts w:ascii="Sylfaen" w:hAnsi="Sylfaen"/>
                <w:i/>
                <w:sz w:val="20"/>
                <w:szCs w:val="20"/>
              </w:rPr>
              <w:t xml:space="preserve">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07B5F9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0EA01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2128DD" w14:textId="77777777" w:rsidR="00547C6D" w:rsidRPr="004A2C83" w:rsidRDefault="00547C6D" w:rsidP="00547C6D">
            <w:pPr>
              <w:widowControl w:val="0"/>
              <w:jc w:val="center"/>
              <w:rPr>
                <w:rFonts w:ascii="Sylfaen" w:hAnsi="Sylfaen"/>
                <w:sz w:val="20"/>
                <w:szCs w:val="20"/>
              </w:rPr>
            </w:pPr>
          </w:p>
        </w:tc>
      </w:tr>
      <w:tr w:rsidR="00547C6D" w:rsidRPr="00CC157D" w14:paraId="3CC9AB0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F89F2A9" w14:textId="495B8EBD" w:rsidR="00547C6D" w:rsidRPr="00732722" w:rsidRDefault="00547C6D" w:rsidP="00547C6D">
            <w:pPr>
              <w:widowControl w:val="0"/>
              <w:jc w:val="center"/>
              <w:rPr>
                <w:rFonts w:ascii="Sylfaen" w:hAnsi="Sylfaen"/>
                <w:i/>
                <w:sz w:val="20"/>
                <w:szCs w:val="20"/>
              </w:rPr>
            </w:pPr>
            <w:r w:rsidRPr="00645D62">
              <w:rPr>
                <w:rFonts w:ascii="Sylfaen" w:hAnsi="Sylfaen" w:cs="Calibri"/>
                <w:i/>
                <w:color w:val="000000"/>
              </w:rPr>
              <w:t>23</w:t>
            </w:r>
          </w:p>
        </w:tc>
        <w:tc>
          <w:tcPr>
            <w:tcW w:w="1559" w:type="dxa"/>
            <w:tcBorders>
              <w:top w:val="single" w:sz="4" w:space="0" w:color="auto"/>
              <w:left w:val="single" w:sz="4" w:space="0" w:color="auto"/>
              <w:bottom w:val="single" w:sz="4" w:space="0" w:color="auto"/>
              <w:right w:val="single" w:sz="4" w:space="0" w:color="auto"/>
            </w:tcBorders>
            <w:vAlign w:val="center"/>
          </w:tcPr>
          <w:p w14:paraId="5A2F09E5" w14:textId="56674107" w:rsidR="00547C6D" w:rsidRPr="00732722" w:rsidRDefault="00547C6D" w:rsidP="00547C6D">
            <w:pPr>
              <w:widowControl w:val="0"/>
              <w:jc w:val="center"/>
              <w:rPr>
                <w:rFonts w:ascii="Sylfaen" w:hAnsi="Sylfaen"/>
                <w:i/>
                <w:sz w:val="20"/>
                <w:szCs w:val="20"/>
              </w:rPr>
            </w:pPr>
            <w:r w:rsidRPr="00B179BE">
              <w:rPr>
                <w:rFonts w:ascii="Sylfaen" w:hAnsi="Sylfaen"/>
                <w:i/>
                <w:sz w:val="20"/>
                <w:szCs w:val="20"/>
              </w:rPr>
              <w:t>Дексаметазон 0,1℅ глазная капля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99B817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C3767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A3CBAF" w14:textId="77777777" w:rsidR="00547C6D" w:rsidRPr="004A2C83" w:rsidRDefault="00547C6D" w:rsidP="00547C6D">
            <w:pPr>
              <w:widowControl w:val="0"/>
              <w:jc w:val="center"/>
              <w:rPr>
                <w:rFonts w:ascii="Sylfaen" w:hAnsi="Sylfaen"/>
                <w:sz w:val="20"/>
                <w:szCs w:val="20"/>
              </w:rPr>
            </w:pPr>
          </w:p>
        </w:tc>
      </w:tr>
      <w:tr w:rsidR="00547C6D" w:rsidRPr="00CC157D" w14:paraId="08B5FFB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5088AAE" w14:textId="3A94604F" w:rsidR="00547C6D" w:rsidRPr="00732722" w:rsidRDefault="00547C6D" w:rsidP="00547C6D">
            <w:pPr>
              <w:widowControl w:val="0"/>
              <w:jc w:val="center"/>
              <w:rPr>
                <w:rFonts w:ascii="Sylfaen" w:hAnsi="Sylfaen"/>
                <w:i/>
                <w:sz w:val="20"/>
                <w:szCs w:val="20"/>
              </w:rPr>
            </w:pPr>
            <w:r w:rsidRPr="00645D62">
              <w:rPr>
                <w:rFonts w:ascii="Sylfaen" w:hAnsi="Sylfaen" w:cs="Calibri"/>
                <w:i/>
                <w:color w:val="000000"/>
              </w:rPr>
              <w:t>24</w:t>
            </w:r>
          </w:p>
        </w:tc>
        <w:tc>
          <w:tcPr>
            <w:tcW w:w="1559" w:type="dxa"/>
            <w:tcBorders>
              <w:top w:val="single" w:sz="4" w:space="0" w:color="auto"/>
              <w:left w:val="single" w:sz="4" w:space="0" w:color="auto"/>
              <w:bottom w:val="single" w:sz="4" w:space="0" w:color="auto"/>
              <w:right w:val="single" w:sz="4" w:space="0" w:color="auto"/>
            </w:tcBorders>
            <w:vAlign w:val="center"/>
          </w:tcPr>
          <w:p w14:paraId="53BD08D4" w14:textId="1357B5E0" w:rsidR="00547C6D" w:rsidRPr="00732722" w:rsidRDefault="00547C6D" w:rsidP="00547C6D">
            <w:pPr>
              <w:widowControl w:val="0"/>
              <w:jc w:val="center"/>
              <w:rPr>
                <w:rFonts w:ascii="Sylfaen" w:hAnsi="Sylfaen"/>
                <w:i/>
                <w:sz w:val="20"/>
                <w:szCs w:val="20"/>
              </w:rPr>
            </w:pPr>
            <w:r w:rsidRPr="00B179BE">
              <w:rPr>
                <w:rFonts w:ascii="Sylfaen" w:hAnsi="Sylfaen"/>
                <w:i/>
                <w:sz w:val="20"/>
                <w:szCs w:val="20"/>
              </w:rPr>
              <w:t>Таблетка дигоксина 250мкг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608A22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40A22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99AE07" w14:textId="77777777" w:rsidR="00547C6D" w:rsidRPr="004A2C83" w:rsidRDefault="00547C6D" w:rsidP="00547C6D">
            <w:pPr>
              <w:widowControl w:val="0"/>
              <w:jc w:val="center"/>
              <w:rPr>
                <w:rFonts w:ascii="Sylfaen" w:hAnsi="Sylfaen"/>
                <w:sz w:val="20"/>
                <w:szCs w:val="20"/>
              </w:rPr>
            </w:pPr>
          </w:p>
        </w:tc>
      </w:tr>
      <w:tr w:rsidR="00547C6D" w:rsidRPr="00CC157D" w14:paraId="617C11F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65E8799" w14:textId="43BEB0A7" w:rsidR="00547C6D" w:rsidRPr="00732722" w:rsidRDefault="00547C6D" w:rsidP="00547C6D">
            <w:pPr>
              <w:widowControl w:val="0"/>
              <w:jc w:val="center"/>
              <w:rPr>
                <w:rFonts w:ascii="Sylfaen" w:hAnsi="Sylfaen"/>
                <w:i/>
                <w:sz w:val="20"/>
                <w:szCs w:val="20"/>
              </w:rPr>
            </w:pPr>
            <w:r w:rsidRPr="00645D62">
              <w:rPr>
                <w:rFonts w:ascii="Sylfaen" w:hAnsi="Sylfaen" w:cs="Calibri"/>
                <w:i/>
                <w:color w:val="000000"/>
              </w:rPr>
              <w:t>25</w:t>
            </w:r>
          </w:p>
        </w:tc>
        <w:tc>
          <w:tcPr>
            <w:tcW w:w="1559" w:type="dxa"/>
            <w:tcBorders>
              <w:top w:val="single" w:sz="4" w:space="0" w:color="auto"/>
              <w:left w:val="single" w:sz="4" w:space="0" w:color="auto"/>
              <w:bottom w:val="single" w:sz="4" w:space="0" w:color="auto"/>
              <w:right w:val="single" w:sz="4" w:space="0" w:color="auto"/>
            </w:tcBorders>
            <w:vAlign w:val="center"/>
          </w:tcPr>
          <w:p w14:paraId="4384BFC4" w14:textId="56F3B273" w:rsidR="00547C6D" w:rsidRPr="00732722" w:rsidRDefault="00547C6D" w:rsidP="00547C6D">
            <w:pPr>
              <w:widowControl w:val="0"/>
              <w:jc w:val="center"/>
              <w:rPr>
                <w:rFonts w:ascii="Sylfaen" w:hAnsi="Sylfaen"/>
                <w:i/>
                <w:sz w:val="20"/>
                <w:szCs w:val="20"/>
              </w:rPr>
            </w:pPr>
            <w:r w:rsidRPr="00B179BE">
              <w:rPr>
                <w:rFonts w:ascii="Sylfaen" w:hAnsi="Sylfaen"/>
                <w:i/>
                <w:sz w:val="20"/>
                <w:szCs w:val="20"/>
              </w:rPr>
              <w:t>Диклофенак 100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6BD8B1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08E80E5"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F3B539" w14:textId="77777777" w:rsidR="00547C6D" w:rsidRPr="004A2C83" w:rsidRDefault="00547C6D" w:rsidP="00547C6D">
            <w:pPr>
              <w:widowControl w:val="0"/>
              <w:jc w:val="center"/>
              <w:rPr>
                <w:rFonts w:ascii="Sylfaen" w:hAnsi="Sylfaen"/>
                <w:sz w:val="20"/>
                <w:szCs w:val="20"/>
              </w:rPr>
            </w:pPr>
          </w:p>
        </w:tc>
      </w:tr>
      <w:tr w:rsidR="00547C6D" w:rsidRPr="00CC157D" w14:paraId="067AA8B1"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F040EEE" w14:textId="615D4ACB" w:rsidR="00547C6D" w:rsidRPr="00732722" w:rsidRDefault="00547C6D" w:rsidP="00547C6D">
            <w:pPr>
              <w:widowControl w:val="0"/>
              <w:jc w:val="center"/>
              <w:rPr>
                <w:rFonts w:ascii="Sylfaen" w:hAnsi="Sylfaen"/>
                <w:i/>
                <w:sz w:val="20"/>
                <w:szCs w:val="20"/>
              </w:rPr>
            </w:pPr>
            <w:r w:rsidRPr="00645D62">
              <w:rPr>
                <w:rFonts w:ascii="Sylfaen" w:hAnsi="Sylfaen" w:cs="Calibri"/>
                <w:i/>
                <w:color w:val="000000"/>
              </w:rPr>
              <w:t>26</w:t>
            </w:r>
          </w:p>
        </w:tc>
        <w:tc>
          <w:tcPr>
            <w:tcW w:w="1559" w:type="dxa"/>
            <w:tcBorders>
              <w:top w:val="single" w:sz="4" w:space="0" w:color="auto"/>
              <w:left w:val="single" w:sz="4" w:space="0" w:color="auto"/>
              <w:bottom w:val="single" w:sz="4" w:space="0" w:color="auto"/>
              <w:right w:val="single" w:sz="4" w:space="0" w:color="auto"/>
            </w:tcBorders>
            <w:vAlign w:val="center"/>
          </w:tcPr>
          <w:p w14:paraId="59BDCBFA" w14:textId="6B2D13D8" w:rsidR="00547C6D" w:rsidRPr="00732722" w:rsidRDefault="00547C6D" w:rsidP="00547C6D">
            <w:pPr>
              <w:widowControl w:val="0"/>
              <w:jc w:val="center"/>
              <w:rPr>
                <w:rFonts w:ascii="Sylfaen" w:hAnsi="Sylfaen"/>
                <w:i/>
                <w:sz w:val="20"/>
                <w:szCs w:val="20"/>
              </w:rPr>
            </w:pPr>
            <w:r w:rsidRPr="00B179BE">
              <w:rPr>
                <w:rFonts w:ascii="Sylfaen" w:hAnsi="Sylfaen"/>
                <w:i/>
                <w:sz w:val="20"/>
                <w:szCs w:val="20"/>
              </w:rPr>
              <w:t>Диклофенак 25мг / мл раствор для инъекций</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47180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72899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14F151" w14:textId="77777777" w:rsidR="00547C6D" w:rsidRPr="004A2C83" w:rsidRDefault="00547C6D" w:rsidP="00547C6D">
            <w:pPr>
              <w:widowControl w:val="0"/>
              <w:jc w:val="center"/>
              <w:rPr>
                <w:rFonts w:ascii="Sylfaen" w:hAnsi="Sylfaen"/>
                <w:sz w:val="20"/>
                <w:szCs w:val="20"/>
              </w:rPr>
            </w:pPr>
          </w:p>
        </w:tc>
      </w:tr>
      <w:tr w:rsidR="00547C6D" w:rsidRPr="00CC157D" w14:paraId="72027FB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E9A5E98" w14:textId="6DAFBA86" w:rsidR="00547C6D" w:rsidRPr="007B104F" w:rsidRDefault="00547C6D" w:rsidP="00547C6D">
            <w:pPr>
              <w:widowControl w:val="0"/>
              <w:jc w:val="center"/>
              <w:rPr>
                <w:rFonts w:ascii="Sylfaen" w:hAnsi="Sylfaen"/>
                <w:i/>
                <w:sz w:val="20"/>
                <w:szCs w:val="20"/>
                <w:lang w:val="hy-AM"/>
              </w:rPr>
            </w:pPr>
            <w:r w:rsidRPr="00645D62">
              <w:rPr>
                <w:rFonts w:ascii="Sylfaen" w:hAnsi="Sylfaen" w:cs="Calibri"/>
                <w:i/>
                <w:color w:val="000000"/>
              </w:rPr>
              <w:t>27</w:t>
            </w:r>
          </w:p>
        </w:tc>
        <w:tc>
          <w:tcPr>
            <w:tcW w:w="1559" w:type="dxa"/>
            <w:tcBorders>
              <w:top w:val="single" w:sz="4" w:space="0" w:color="auto"/>
              <w:left w:val="single" w:sz="4" w:space="0" w:color="auto"/>
              <w:bottom w:val="single" w:sz="4" w:space="0" w:color="auto"/>
              <w:right w:val="single" w:sz="4" w:space="0" w:color="auto"/>
            </w:tcBorders>
            <w:vAlign w:val="center"/>
          </w:tcPr>
          <w:p w14:paraId="532BA44A" w14:textId="4C3DE011" w:rsidR="00547C6D" w:rsidRPr="00732722" w:rsidRDefault="00547C6D" w:rsidP="00547C6D">
            <w:pPr>
              <w:widowControl w:val="0"/>
              <w:jc w:val="center"/>
              <w:rPr>
                <w:rFonts w:ascii="Sylfaen" w:hAnsi="Sylfaen"/>
                <w:i/>
                <w:sz w:val="20"/>
                <w:szCs w:val="20"/>
              </w:rPr>
            </w:pPr>
            <w:r w:rsidRPr="00B179BE">
              <w:rPr>
                <w:rFonts w:ascii="Sylfaen" w:hAnsi="Sylfaen"/>
                <w:i/>
                <w:sz w:val="20"/>
                <w:szCs w:val="20"/>
              </w:rPr>
              <w:t>Таблетка дротаверина 40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C4A982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AFD6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9778CE" w14:textId="77777777" w:rsidR="00547C6D" w:rsidRPr="004A2C83" w:rsidRDefault="00547C6D" w:rsidP="00547C6D">
            <w:pPr>
              <w:widowControl w:val="0"/>
              <w:jc w:val="center"/>
              <w:rPr>
                <w:rFonts w:ascii="Sylfaen" w:hAnsi="Sylfaen"/>
                <w:sz w:val="20"/>
                <w:szCs w:val="20"/>
              </w:rPr>
            </w:pPr>
          </w:p>
        </w:tc>
      </w:tr>
      <w:tr w:rsidR="00547C6D" w:rsidRPr="00CC157D" w14:paraId="3409E4A9"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DABA18E" w14:textId="09939E7E"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28</w:t>
            </w:r>
          </w:p>
        </w:tc>
        <w:tc>
          <w:tcPr>
            <w:tcW w:w="1559" w:type="dxa"/>
            <w:tcBorders>
              <w:top w:val="single" w:sz="4" w:space="0" w:color="auto"/>
              <w:left w:val="single" w:sz="4" w:space="0" w:color="auto"/>
              <w:bottom w:val="single" w:sz="4" w:space="0" w:color="auto"/>
              <w:right w:val="single" w:sz="4" w:space="0" w:color="auto"/>
            </w:tcBorders>
            <w:vAlign w:val="center"/>
          </w:tcPr>
          <w:p w14:paraId="2C617F8E" w14:textId="7A95FE75" w:rsidR="00547C6D" w:rsidRPr="00B179BE" w:rsidRDefault="00547C6D" w:rsidP="00547C6D">
            <w:pPr>
              <w:widowControl w:val="0"/>
              <w:jc w:val="center"/>
              <w:rPr>
                <w:rFonts w:ascii="Sylfaen" w:hAnsi="Sylfaen"/>
                <w:i/>
                <w:sz w:val="20"/>
                <w:szCs w:val="20"/>
              </w:rPr>
            </w:pPr>
            <w:r w:rsidRPr="00B179BE">
              <w:rPr>
                <w:rFonts w:ascii="Sylfaen" w:hAnsi="Sylfaen"/>
                <w:i/>
                <w:sz w:val="20"/>
                <w:szCs w:val="20"/>
              </w:rPr>
              <w:t>Комбинация железа, содержащая 100 мг таблетки</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367428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70FE8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E06830" w14:textId="77777777" w:rsidR="00547C6D" w:rsidRPr="004A2C83" w:rsidRDefault="00547C6D" w:rsidP="00547C6D">
            <w:pPr>
              <w:widowControl w:val="0"/>
              <w:jc w:val="center"/>
              <w:rPr>
                <w:rFonts w:ascii="Sylfaen" w:hAnsi="Sylfaen"/>
                <w:sz w:val="20"/>
                <w:szCs w:val="20"/>
              </w:rPr>
            </w:pPr>
          </w:p>
        </w:tc>
      </w:tr>
      <w:tr w:rsidR="00547C6D" w:rsidRPr="00CC157D" w14:paraId="05870693"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646F8E9" w14:textId="7F340C54"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29</w:t>
            </w:r>
          </w:p>
        </w:tc>
        <w:tc>
          <w:tcPr>
            <w:tcW w:w="1559" w:type="dxa"/>
            <w:tcBorders>
              <w:top w:val="single" w:sz="4" w:space="0" w:color="auto"/>
              <w:left w:val="single" w:sz="4" w:space="0" w:color="auto"/>
              <w:bottom w:val="single" w:sz="4" w:space="0" w:color="auto"/>
              <w:right w:val="single" w:sz="4" w:space="0" w:color="auto"/>
            </w:tcBorders>
            <w:vAlign w:val="center"/>
          </w:tcPr>
          <w:p w14:paraId="5BC7CFD2" w14:textId="2813F89D" w:rsidR="00547C6D" w:rsidRPr="00B179BE" w:rsidRDefault="00547C6D" w:rsidP="00547C6D">
            <w:pPr>
              <w:widowControl w:val="0"/>
              <w:jc w:val="center"/>
              <w:rPr>
                <w:rFonts w:ascii="Sylfaen" w:hAnsi="Sylfaen"/>
                <w:i/>
                <w:sz w:val="20"/>
                <w:szCs w:val="20"/>
              </w:rPr>
            </w:pPr>
            <w:r w:rsidRPr="00B179BE">
              <w:rPr>
                <w:rFonts w:ascii="Sylfaen" w:hAnsi="Sylfaen"/>
                <w:i/>
                <w:sz w:val="20"/>
                <w:szCs w:val="20"/>
              </w:rPr>
              <w:t>Комбинированный раствор, содержащий железо, для приема внутрь 50 мг/5 мл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B7C889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904EB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2877C2" w14:textId="77777777" w:rsidR="00547C6D" w:rsidRPr="004A2C83" w:rsidRDefault="00547C6D" w:rsidP="00547C6D">
            <w:pPr>
              <w:widowControl w:val="0"/>
              <w:jc w:val="center"/>
              <w:rPr>
                <w:rFonts w:ascii="Sylfaen" w:hAnsi="Sylfaen"/>
                <w:sz w:val="20"/>
                <w:szCs w:val="20"/>
              </w:rPr>
            </w:pPr>
          </w:p>
        </w:tc>
      </w:tr>
      <w:tr w:rsidR="00547C6D" w:rsidRPr="00CC157D" w14:paraId="04BA4FE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2E636A9" w14:textId="0AC9FA70"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30</w:t>
            </w:r>
          </w:p>
        </w:tc>
        <w:tc>
          <w:tcPr>
            <w:tcW w:w="1559" w:type="dxa"/>
            <w:tcBorders>
              <w:top w:val="single" w:sz="4" w:space="0" w:color="auto"/>
              <w:left w:val="single" w:sz="4" w:space="0" w:color="auto"/>
              <w:bottom w:val="single" w:sz="4" w:space="0" w:color="auto"/>
              <w:right w:val="single" w:sz="4" w:space="0" w:color="auto"/>
            </w:tcBorders>
            <w:vAlign w:val="center"/>
          </w:tcPr>
          <w:p w14:paraId="54CB90B7" w14:textId="7A993BF1" w:rsidR="00547C6D" w:rsidRPr="00B179BE" w:rsidRDefault="00547C6D" w:rsidP="00547C6D">
            <w:pPr>
              <w:widowControl w:val="0"/>
              <w:jc w:val="center"/>
              <w:rPr>
                <w:rFonts w:ascii="Sylfaen" w:hAnsi="Sylfaen"/>
                <w:i/>
                <w:sz w:val="20"/>
                <w:szCs w:val="20"/>
              </w:rPr>
            </w:pPr>
            <w:proofErr w:type="spellStart"/>
            <w:r w:rsidRPr="00B179BE">
              <w:rPr>
                <w:rFonts w:ascii="Sylfaen" w:hAnsi="Sylfaen"/>
                <w:i/>
                <w:sz w:val="20"/>
                <w:szCs w:val="20"/>
              </w:rPr>
              <w:t>Эналаприл</w:t>
            </w:r>
            <w:proofErr w:type="spellEnd"/>
            <w:r w:rsidRPr="00B179BE">
              <w:rPr>
                <w:rFonts w:ascii="Sylfaen" w:hAnsi="Sylfaen"/>
                <w:i/>
                <w:sz w:val="20"/>
                <w:szCs w:val="20"/>
              </w:rPr>
              <w:t xml:space="preserve"> таблетка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7B937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D5756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04DDB5" w14:textId="77777777" w:rsidR="00547C6D" w:rsidRPr="004A2C83" w:rsidRDefault="00547C6D" w:rsidP="00547C6D">
            <w:pPr>
              <w:widowControl w:val="0"/>
              <w:jc w:val="center"/>
              <w:rPr>
                <w:rFonts w:ascii="Sylfaen" w:hAnsi="Sylfaen"/>
                <w:sz w:val="20"/>
                <w:szCs w:val="20"/>
              </w:rPr>
            </w:pPr>
          </w:p>
        </w:tc>
      </w:tr>
      <w:tr w:rsidR="00547C6D" w:rsidRPr="00CC157D" w14:paraId="1D8DAA4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7C26837" w14:textId="01996159"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31</w:t>
            </w:r>
          </w:p>
        </w:tc>
        <w:tc>
          <w:tcPr>
            <w:tcW w:w="1559" w:type="dxa"/>
            <w:tcBorders>
              <w:top w:val="single" w:sz="4" w:space="0" w:color="auto"/>
              <w:left w:val="single" w:sz="4" w:space="0" w:color="auto"/>
              <w:bottom w:val="single" w:sz="4" w:space="0" w:color="auto"/>
              <w:right w:val="single" w:sz="4" w:space="0" w:color="auto"/>
            </w:tcBorders>
            <w:vAlign w:val="center"/>
          </w:tcPr>
          <w:p w14:paraId="4824C4D8" w14:textId="5ECB4C19" w:rsidR="00547C6D" w:rsidRPr="00B179BE" w:rsidRDefault="00547C6D" w:rsidP="00547C6D">
            <w:pPr>
              <w:widowControl w:val="0"/>
              <w:jc w:val="center"/>
              <w:rPr>
                <w:rFonts w:ascii="Sylfaen" w:hAnsi="Sylfaen"/>
                <w:i/>
                <w:sz w:val="20"/>
                <w:szCs w:val="20"/>
              </w:rPr>
            </w:pPr>
            <w:r w:rsidRPr="00B179BE">
              <w:rPr>
                <w:rFonts w:ascii="Sylfaen" w:hAnsi="Sylfaen"/>
                <w:i/>
                <w:sz w:val="20"/>
                <w:szCs w:val="20"/>
              </w:rPr>
              <w:t>Ибупрофен в таблетках 400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A07B85"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AF6A1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86E1B5" w14:textId="77777777" w:rsidR="00547C6D" w:rsidRPr="004A2C83" w:rsidRDefault="00547C6D" w:rsidP="00547C6D">
            <w:pPr>
              <w:widowControl w:val="0"/>
              <w:jc w:val="center"/>
              <w:rPr>
                <w:rFonts w:ascii="Sylfaen" w:hAnsi="Sylfaen"/>
                <w:sz w:val="20"/>
                <w:szCs w:val="20"/>
              </w:rPr>
            </w:pPr>
          </w:p>
        </w:tc>
      </w:tr>
      <w:tr w:rsidR="00547C6D" w:rsidRPr="00CC157D" w14:paraId="1D2DCB8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FDE487D" w14:textId="743851D2"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32</w:t>
            </w:r>
          </w:p>
        </w:tc>
        <w:tc>
          <w:tcPr>
            <w:tcW w:w="1559" w:type="dxa"/>
            <w:tcBorders>
              <w:top w:val="single" w:sz="4" w:space="0" w:color="auto"/>
              <w:left w:val="single" w:sz="4" w:space="0" w:color="auto"/>
              <w:bottom w:val="single" w:sz="4" w:space="0" w:color="auto"/>
              <w:right w:val="single" w:sz="4" w:space="0" w:color="auto"/>
            </w:tcBorders>
            <w:vAlign w:val="center"/>
          </w:tcPr>
          <w:p w14:paraId="5D8FA32C" w14:textId="00E635E4" w:rsidR="00547C6D" w:rsidRPr="00B179BE" w:rsidRDefault="00547C6D" w:rsidP="00547C6D">
            <w:pPr>
              <w:widowControl w:val="0"/>
              <w:jc w:val="center"/>
              <w:rPr>
                <w:rFonts w:ascii="Sylfaen" w:hAnsi="Sylfaen"/>
                <w:i/>
                <w:sz w:val="20"/>
                <w:szCs w:val="20"/>
              </w:rPr>
            </w:pPr>
            <w:proofErr w:type="spellStart"/>
            <w:r w:rsidRPr="008F0068">
              <w:rPr>
                <w:rFonts w:ascii="Sylfaen" w:hAnsi="Sylfaen"/>
                <w:i/>
                <w:sz w:val="20"/>
                <w:szCs w:val="20"/>
              </w:rPr>
              <w:t>Левотироксин</w:t>
            </w:r>
            <w:proofErr w:type="spellEnd"/>
            <w:r w:rsidRPr="008F0068">
              <w:rPr>
                <w:rFonts w:ascii="Sylfaen" w:hAnsi="Sylfaen"/>
                <w:i/>
                <w:sz w:val="20"/>
                <w:szCs w:val="20"/>
              </w:rPr>
              <w:t xml:space="preserve"> таблетка 50мкг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A73BEE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70722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D8E749" w14:textId="77777777" w:rsidR="00547C6D" w:rsidRPr="004A2C83" w:rsidRDefault="00547C6D" w:rsidP="00547C6D">
            <w:pPr>
              <w:widowControl w:val="0"/>
              <w:jc w:val="center"/>
              <w:rPr>
                <w:rFonts w:ascii="Sylfaen" w:hAnsi="Sylfaen"/>
                <w:sz w:val="20"/>
                <w:szCs w:val="20"/>
              </w:rPr>
            </w:pPr>
          </w:p>
        </w:tc>
      </w:tr>
      <w:tr w:rsidR="00547C6D" w:rsidRPr="00CC157D" w14:paraId="01B77E3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3228A47" w14:textId="2FA7D1DD"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33</w:t>
            </w:r>
          </w:p>
        </w:tc>
        <w:tc>
          <w:tcPr>
            <w:tcW w:w="1559" w:type="dxa"/>
            <w:tcBorders>
              <w:top w:val="single" w:sz="4" w:space="0" w:color="auto"/>
              <w:left w:val="single" w:sz="4" w:space="0" w:color="auto"/>
              <w:bottom w:val="single" w:sz="4" w:space="0" w:color="auto"/>
              <w:right w:val="single" w:sz="4" w:space="0" w:color="auto"/>
            </w:tcBorders>
            <w:vAlign w:val="center"/>
          </w:tcPr>
          <w:p w14:paraId="1F1F9658" w14:textId="77714D94"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Левофлоксацин</w:t>
            </w:r>
            <w:proofErr w:type="spellEnd"/>
            <w:r w:rsidRPr="008F0068">
              <w:rPr>
                <w:rFonts w:ascii="Sylfaen" w:hAnsi="Sylfaen"/>
                <w:i/>
                <w:sz w:val="20"/>
                <w:szCs w:val="20"/>
              </w:rPr>
              <w:t xml:space="preserve"> таблетка 500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9D76B9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4632A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11109F" w14:textId="77777777" w:rsidR="00547C6D" w:rsidRPr="004A2C83" w:rsidRDefault="00547C6D" w:rsidP="00547C6D">
            <w:pPr>
              <w:widowControl w:val="0"/>
              <w:jc w:val="center"/>
              <w:rPr>
                <w:rFonts w:ascii="Sylfaen" w:hAnsi="Sylfaen"/>
                <w:sz w:val="20"/>
                <w:szCs w:val="20"/>
              </w:rPr>
            </w:pPr>
          </w:p>
        </w:tc>
      </w:tr>
      <w:tr w:rsidR="00547C6D" w:rsidRPr="00CC157D" w14:paraId="330DD6E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01FAEB4" w14:textId="542AD1F1"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34</w:t>
            </w:r>
          </w:p>
        </w:tc>
        <w:tc>
          <w:tcPr>
            <w:tcW w:w="1559" w:type="dxa"/>
            <w:tcBorders>
              <w:top w:val="single" w:sz="4" w:space="0" w:color="auto"/>
              <w:left w:val="single" w:sz="4" w:space="0" w:color="auto"/>
              <w:bottom w:val="single" w:sz="4" w:space="0" w:color="auto"/>
              <w:right w:val="single" w:sz="4" w:space="0" w:color="auto"/>
            </w:tcBorders>
            <w:vAlign w:val="center"/>
          </w:tcPr>
          <w:p w14:paraId="3A7E1CF0" w14:textId="34FA910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Лоперамид таблетка 2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328EC1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F6247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E0E715" w14:textId="77777777" w:rsidR="00547C6D" w:rsidRPr="004A2C83" w:rsidRDefault="00547C6D" w:rsidP="00547C6D">
            <w:pPr>
              <w:widowControl w:val="0"/>
              <w:jc w:val="center"/>
              <w:rPr>
                <w:rFonts w:ascii="Sylfaen" w:hAnsi="Sylfaen"/>
                <w:sz w:val="20"/>
                <w:szCs w:val="20"/>
              </w:rPr>
            </w:pPr>
          </w:p>
        </w:tc>
      </w:tr>
      <w:tr w:rsidR="00547C6D" w:rsidRPr="00CC157D" w14:paraId="70FBB6A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2770431" w14:textId="09C4EF68"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35</w:t>
            </w:r>
          </w:p>
        </w:tc>
        <w:tc>
          <w:tcPr>
            <w:tcW w:w="1559" w:type="dxa"/>
            <w:tcBorders>
              <w:top w:val="single" w:sz="4" w:space="0" w:color="auto"/>
              <w:left w:val="single" w:sz="4" w:space="0" w:color="auto"/>
              <w:bottom w:val="single" w:sz="4" w:space="0" w:color="auto"/>
              <w:right w:val="single" w:sz="4" w:space="0" w:color="auto"/>
            </w:tcBorders>
            <w:vAlign w:val="center"/>
          </w:tcPr>
          <w:p w14:paraId="6AE89A8C" w14:textId="039A1A21"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Капли холекальциферола для внутреннего </w:t>
            </w:r>
            <w:r w:rsidRPr="008F0068">
              <w:rPr>
                <w:rFonts w:ascii="Sylfaen" w:hAnsi="Sylfaen"/>
                <w:i/>
                <w:sz w:val="20"/>
                <w:szCs w:val="20"/>
              </w:rPr>
              <w:lastRenderedPageBreak/>
              <w:t>применения 15 000ММ/мл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87DE96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F76F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3F99B" w14:textId="77777777" w:rsidR="00547C6D" w:rsidRPr="004A2C83" w:rsidRDefault="00547C6D" w:rsidP="00547C6D">
            <w:pPr>
              <w:widowControl w:val="0"/>
              <w:jc w:val="center"/>
              <w:rPr>
                <w:rFonts w:ascii="Sylfaen" w:hAnsi="Sylfaen"/>
                <w:sz w:val="20"/>
                <w:szCs w:val="20"/>
              </w:rPr>
            </w:pPr>
          </w:p>
        </w:tc>
      </w:tr>
      <w:tr w:rsidR="00547C6D" w:rsidRPr="00CC157D" w14:paraId="116D2BF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F9FEF10" w14:textId="63212EFD"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36</w:t>
            </w:r>
          </w:p>
        </w:tc>
        <w:tc>
          <w:tcPr>
            <w:tcW w:w="1559" w:type="dxa"/>
            <w:tcBorders>
              <w:top w:val="single" w:sz="4" w:space="0" w:color="auto"/>
              <w:left w:val="single" w:sz="4" w:space="0" w:color="auto"/>
              <w:bottom w:val="single" w:sz="4" w:space="0" w:color="auto"/>
              <w:right w:val="single" w:sz="4" w:space="0" w:color="auto"/>
            </w:tcBorders>
            <w:vAlign w:val="center"/>
          </w:tcPr>
          <w:p w14:paraId="55A30E9B" w14:textId="243D2A8E"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Лоратадин</w:t>
            </w:r>
            <w:proofErr w:type="spellEnd"/>
            <w:r w:rsidRPr="008F0068">
              <w:rPr>
                <w:rFonts w:ascii="Sylfaen" w:hAnsi="Sylfaen"/>
                <w:i/>
                <w:sz w:val="20"/>
                <w:szCs w:val="20"/>
              </w:rPr>
              <w:t xml:space="preserve"> таблетка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B74295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6226E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7B25FC" w14:textId="77777777" w:rsidR="00547C6D" w:rsidRPr="004A2C83" w:rsidRDefault="00547C6D" w:rsidP="00547C6D">
            <w:pPr>
              <w:widowControl w:val="0"/>
              <w:jc w:val="center"/>
              <w:rPr>
                <w:rFonts w:ascii="Sylfaen" w:hAnsi="Sylfaen"/>
                <w:sz w:val="20"/>
                <w:szCs w:val="20"/>
              </w:rPr>
            </w:pPr>
          </w:p>
        </w:tc>
      </w:tr>
      <w:tr w:rsidR="00547C6D" w:rsidRPr="00CC157D" w14:paraId="26746F4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98F8CF0" w14:textId="0B148152"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37</w:t>
            </w:r>
          </w:p>
        </w:tc>
        <w:tc>
          <w:tcPr>
            <w:tcW w:w="1559" w:type="dxa"/>
            <w:tcBorders>
              <w:top w:val="single" w:sz="4" w:space="0" w:color="auto"/>
              <w:left w:val="single" w:sz="4" w:space="0" w:color="auto"/>
              <w:bottom w:val="single" w:sz="4" w:space="0" w:color="auto"/>
              <w:right w:val="single" w:sz="4" w:space="0" w:color="auto"/>
            </w:tcBorders>
            <w:vAlign w:val="center"/>
          </w:tcPr>
          <w:p w14:paraId="031E8B3D" w14:textId="5BDE6630"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Глюконат кальция таблетка 500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D0518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D505A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47E04A" w14:textId="77777777" w:rsidR="00547C6D" w:rsidRPr="004A2C83" w:rsidRDefault="00547C6D" w:rsidP="00547C6D">
            <w:pPr>
              <w:widowControl w:val="0"/>
              <w:jc w:val="center"/>
              <w:rPr>
                <w:rFonts w:ascii="Sylfaen" w:hAnsi="Sylfaen"/>
                <w:sz w:val="20"/>
                <w:szCs w:val="20"/>
              </w:rPr>
            </w:pPr>
          </w:p>
        </w:tc>
      </w:tr>
      <w:tr w:rsidR="00547C6D" w:rsidRPr="00CC157D" w14:paraId="62F6C843"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3408C92" w14:textId="2CB1DF5D"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38</w:t>
            </w:r>
          </w:p>
        </w:tc>
        <w:tc>
          <w:tcPr>
            <w:tcW w:w="1559" w:type="dxa"/>
            <w:tcBorders>
              <w:top w:val="single" w:sz="4" w:space="0" w:color="auto"/>
              <w:left w:val="single" w:sz="4" w:space="0" w:color="auto"/>
              <w:bottom w:val="single" w:sz="4" w:space="0" w:color="auto"/>
              <w:right w:val="single" w:sz="4" w:space="0" w:color="auto"/>
            </w:tcBorders>
            <w:vAlign w:val="center"/>
          </w:tcPr>
          <w:p w14:paraId="5E5D6294" w14:textId="306DA0D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Каптоприл таблетка 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F9BA1A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967FD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B3C0C3" w14:textId="77777777" w:rsidR="00547C6D" w:rsidRPr="004A2C83" w:rsidRDefault="00547C6D" w:rsidP="00547C6D">
            <w:pPr>
              <w:widowControl w:val="0"/>
              <w:jc w:val="center"/>
              <w:rPr>
                <w:rFonts w:ascii="Sylfaen" w:hAnsi="Sylfaen"/>
                <w:sz w:val="20"/>
                <w:szCs w:val="20"/>
              </w:rPr>
            </w:pPr>
          </w:p>
        </w:tc>
      </w:tr>
      <w:tr w:rsidR="00547C6D" w:rsidRPr="00CC157D" w14:paraId="4B2E315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9FC9393" w14:textId="3ED2AB9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39</w:t>
            </w:r>
          </w:p>
        </w:tc>
        <w:tc>
          <w:tcPr>
            <w:tcW w:w="1559" w:type="dxa"/>
            <w:tcBorders>
              <w:top w:val="single" w:sz="4" w:space="0" w:color="auto"/>
              <w:left w:val="single" w:sz="4" w:space="0" w:color="auto"/>
              <w:bottom w:val="single" w:sz="4" w:space="0" w:color="auto"/>
              <w:right w:val="single" w:sz="4" w:space="0" w:color="auto"/>
            </w:tcBorders>
            <w:vAlign w:val="center"/>
          </w:tcPr>
          <w:p w14:paraId="09B62554" w14:textId="46289400"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Каптоприл таблетка 50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BC2C07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5E4A8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5D1652" w14:textId="77777777" w:rsidR="00547C6D" w:rsidRPr="004A2C83" w:rsidRDefault="00547C6D" w:rsidP="00547C6D">
            <w:pPr>
              <w:widowControl w:val="0"/>
              <w:jc w:val="center"/>
              <w:rPr>
                <w:rFonts w:ascii="Sylfaen" w:hAnsi="Sylfaen"/>
                <w:sz w:val="20"/>
                <w:szCs w:val="20"/>
              </w:rPr>
            </w:pPr>
          </w:p>
        </w:tc>
      </w:tr>
      <w:tr w:rsidR="00547C6D" w:rsidRPr="00CC157D" w14:paraId="35107DA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D757889" w14:textId="330D40D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40</w:t>
            </w:r>
          </w:p>
        </w:tc>
        <w:tc>
          <w:tcPr>
            <w:tcW w:w="1559" w:type="dxa"/>
            <w:tcBorders>
              <w:top w:val="single" w:sz="4" w:space="0" w:color="auto"/>
              <w:left w:val="single" w:sz="4" w:space="0" w:color="auto"/>
              <w:bottom w:val="single" w:sz="4" w:space="0" w:color="auto"/>
              <w:right w:val="single" w:sz="4" w:space="0" w:color="auto"/>
            </w:tcBorders>
            <w:vAlign w:val="center"/>
          </w:tcPr>
          <w:p w14:paraId="4E9E2418" w14:textId="54B2791E"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Карбамазепин</w:t>
            </w:r>
            <w:proofErr w:type="spellEnd"/>
            <w:r w:rsidRPr="008F0068">
              <w:rPr>
                <w:rFonts w:ascii="Sylfaen" w:hAnsi="Sylfaen"/>
                <w:i/>
                <w:sz w:val="20"/>
                <w:szCs w:val="20"/>
              </w:rPr>
              <w:t xml:space="preserve"> таблетка 200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3DB7E2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83FC1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6B7267" w14:textId="77777777" w:rsidR="00547C6D" w:rsidRPr="004A2C83" w:rsidRDefault="00547C6D" w:rsidP="00547C6D">
            <w:pPr>
              <w:widowControl w:val="0"/>
              <w:jc w:val="center"/>
              <w:rPr>
                <w:rFonts w:ascii="Sylfaen" w:hAnsi="Sylfaen"/>
                <w:sz w:val="20"/>
                <w:szCs w:val="20"/>
              </w:rPr>
            </w:pPr>
          </w:p>
        </w:tc>
      </w:tr>
      <w:tr w:rsidR="00547C6D" w:rsidRPr="00CC157D" w14:paraId="186C18D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FD908A4" w14:textId="1E7CECB8"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41</w:t>
            </w:r>
          </w:p>
        </w:tc>
        <w:tc>
          <w:tcPr>
            <w:tcW w:w="1559" w:type="dxa"/>
            <w:tcBorders>
              <w:top w:val="single" w:sz="4" w:space="0" w:color="auto"/>
              <w:left w:val="single" w:sz="4" w:space="0" w:color="auto"/>
              <w:bottom w:val="single" w:sz="4" w:space="0" w:color="auto"/>
              <w:right w:val="single" w:sz="4" w:space="0" w:color="auto"/>
            </w:tcBorders>
            <w:vAlign w:val="center"/>
          </w:tcPr>
          <w:p w14:paraId="542D5CE9" w14:textId="0601299A"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Карведилол</w:t>
            </w:r>
            <w:proofErr w:type="spellEnd"/>
            <w:r w:rsidRPr="008F0068">
              <w:rPr>
                <w:rFonts w:ascii="Sylfaen" w:hAnsi="Sylfaen"/>
                <w:i/>
                <w:sz w:val="20"/>
                <w:szCs w:val="20"/>
              </w:rPr>
              <w:t xml:space="preserve"> таблетка 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B522E9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D2F9F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CBD30B" w14:textId="77777777" w:rsidR="00547C6D" w:rsidRPr="004A2C83" w:rsidRDefault="00547C6D" w:rsidP="00547C6D">
            <w:pPr>
              <w:widowControl w:val="0"/>
              <w:jc w:val="center"/>
              <w:rPr>
                <w:rFonts w:ascii="Sylfaen" w:hAnsi="Sylfaen"/>
                <w:sz w:val="20"/>
                <w:szCs w:val="20"/>
              </w:rPr>
            </w:pPr>
          </w:p>
        </w:tc>
      </w:tr>
      <w:tr w:rsidR="00547C6D" w:rsidRPr="00CC157D" w14:paraId="50A0A918"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8EAD070" w14:textId="3992114E"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42</w:t>
            </w:r>
          </w:p>
        </w:tc>
        <w:tc>
          <w:tcPr>
            <w:tcW w:w="1559" w:type="dxa"/>
            <w:tcBorders>
              <w:top w:val="single" w:sz="4" w:space="0" w:color="auto"/>
              <w:left w:val="single" w:sz="4" w:space="0" w:color="auto"/>
              <w:bottom w:val="single" w:sz="4" w:space="0" w:color="auto"/>
              <w:right w:val="single" w:sz="4" w:space="0" w:color="auto"/>
            </w:tcBorders>
            <w:vAlign w:val="center"/>
          </w:tcPr>
          <w:p w14:paraId="334B0C64" w14:textId="3E83D89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Кетопрофен таблетка 50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27188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E5598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3908" w14:textId="77777777" w:rsidR="00547C6D" w:rsidRPr="004A2C83" w:rsidRDefault="00547C6D" w:rsidP="00547C6D">
            <w:pPr>
              <w:widowControl w:val="0"/>
              <w:jc w:val="center"/>
              <w:rPr>
                <w:rFonts w:ascii="Sylfaen" w:hAnsi="Sylfaen"/>
                <w:sz w:val="20"/>
                <w:szCs w:val="20"/>
              </w:rPr>
            </w:pPr>
          </w:p>
        </w:tc>
      </w:tr>
      <w:tr w:rsidR="00547C6D" w:rsidRPr="00CC157D" w14:paraId="74BE44B2"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762C40F" w14:textId="33AEBB99"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43</w:t>
            </w:r>
          </w:p>
        </w:tc>
        <w:tc>
          <w:tcPr>
            <w:tcW w:w="1559" w:type="dxa"/>
            <w:tcBorders>
              <w:top w:val="single" w:sz="4" w:space="0" w:color="auto"/>
              <w:left w:val="single" w:sz="4" w:space="0" w:color="auto"/>
              <w:bottom w:val="single" w:sz="4" w:space="0" w:color="auto"/>
              <w:right w:val="single" w:sz="4" w:space="0" w:color="auto"/>
            </w:tcBorders>
            <w:vAlign w:val="center"/>
          </w:tcPr>
          <w:p w14:paraId="030849B2" w14:textId="425E4B96"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Таблетка клоназепама 2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FFE7C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6B033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679B50" w14:textId="77777777" w:rsidR="00547C6D" w:rsidRPr="004A2C83" w:rsidRDefault="00547C6D" w:rsidP="00547C6D">
            <w:pPr>
              <w:widowControl w:val="0"/>
              <w:jc w:val="center"/>
              <w:rPr>
                <w:rFonts w:ascii="Sylfaen" w:hAnsi="Sylfaen"/>
                <w:sz w:val="20"/>
                <w:szCs w:val="20"/>
              </w:rPr>
            </w:pPr>
          </w:p>
        </w:tc>
      </w:tr>
      <w:tr w:rsidR="00547C6D" w:rsidRPr="00CC157D" w14:paraId="2203905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E75F4F7" w14:textId="515FA36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44</w:t>
            </w:r>
          </w:p>
        </w:tc>
        <w:tc>
          <w:tcPr>
            <w:tcW w:w="1559" w:type="dxa"/>
            <w:tcBorders>
              <w:top w:val="single" w:sz="4" w:space="0" w:color="auto"/>
              <w:left w:val="single" w:sz="4" w:space="0" w:color="auto"/>
              <w:bottom w:val="single" w:sz="4" w:space="0" w:color="auto"/>
              <w:right w:val="single" w:sz="4" w:space="0" w:color="auto"/>
            </w:tcBorders>
            <w:vAlign w:val="center"/>
          </w:tcPr>
          <w:p w14:paraId="1E438B9D" w14:textId="7DC526A1"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Клопидогрел</w:t>
            </w:r>
            <w:proofErr w:type="spellEnd"/>
            <w:r w:rsidRPr="008F0068">
              <w:rPr>
                <w:rFonts w:ascii="Sylfaen" w:hAnsi="Sylfaen"/>
                <w:i/>
                <w:sz w:val="20"/>
                <w:szCs w:val="20"/>
              </w:rPr>
              <w:t xml:space="preserve"> таблетка 75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4FBE6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477FD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00CEA0" w14:textId="77777777" w:rsidR="00547C6D" w:rsidRPr="004A2C83" w:rsidRDefault="00547C6D" w:rsidP="00547C6D">
            <w:pPr>
              <w:widowControl w:val="0"/>
              <w:jc w:val="center"/>
              <w:rPr>
                <w:rFonts w:ascii="Sylfaen" w:hAnsi="Sylfaen"/>
                <w:sz w:val="20"/>
                <w:szCs w:val="20"/>
              </w:rPr>
            </w:pPr>
          </w:p>
        </w:tc>
      </w:tr>
      <w:tr w:rsidR="00547C6D" w:rsidRPr="00CC157D" w14:paraId="49B5540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FE02B57" w14:textId="5D0BFFC1"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45</w:t>
            </w:r>
          </w:p>
        </w:tc>
        <w:tc>
          <w:tcPr>
            <w:tcW w:w="1559" w:type="dxa"/>
            <w:tcBorders>
              <w:top w:val="single" w:sz="4" w:space="0" w:color="auto"/>
              <w:left w:val="single" w:sz="4" w:space="0" w:color="auto"/>
              <w:bottom w:val="single" w:sz="4" w:space="0" w:color="auto"/>
              <w:right w:val="single" w:sz="4" w:space="0" w:color="auto"/>
            </w:tcBorders>
            <w:vAlign w:val="center"/>
          </w:tcPr>
          <w:p w14:paraId="25EB54D1" w14:textId="4C66468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Гидрокортизон 1% мазь</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0218FD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983AF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0C58" w14:textId="77777777" w:rsidR="00547C6D" w:rsidRPr="004A2C83" w:rsidRDefault="00547C6D" w:rsidP="00547C6D">
            <w:pPr>
              <w:widowControl w:val="0"/>
              <w:jc w:val="center"/>
              <w:rPr>
                <w:rFonts w:ascii="Sylfaen" w:hAnsi="Sylfaen"/>
                <w:sz w:val="20"/>
                <w:szCs w:val="20"/>
              </w:rPr>
            </w:pPr>
          </w:p>
        </w:tc>
      </w:tr>
      <w:tr w:rsidR="00547C6D" w:rsidRPr="00CC157D" w14:paraId="0BFA77C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139519C" w14:textId="305F7372"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46</w:t>
            </w:r>
          </w:p>
        </w:tc>
        <w:tc>
          <w:tcPr>
            <w:tcW w:w="1559" w:type="dxa"/>
            <w:tcBorders>
              <w:top w:val="single" w:sz="4" w:space="0" w:color="auto"/>
              <w:left w:val="single" w:sz="4" w:space="0" w:color="auto"/>
              <w:bottom w:val="single" w:sz="4" w:space="0" w:color="auto"/>
              <w:right w:val="single" w:sz="4" w:space="0" w:color="auto"/>
            </w:tcBorders>
            <w:vAlign w:val="center"/>
          </w:tcPr>
          <w:p w14:paraId="3EFCB586" w14:textId="22D29F7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Крем гидрокортизон 1мг/г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FCCA63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1E30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3F4301" w14:textId="77777777" w:rsidR="00547C6D" w:rsidRPr="004A2C83" w:rsidRDefault="00547C6D" w:rsidP="00547C6D">
            <w:pPr>
              <w:widowControl w:val="0"/>
              <w:jc w:val="center"/>
              <w:rPr>
                <w:rFonts w:ascii="Sylfaen" w:hAnsi="Sylfaen"/>
                <w:sz w:val="20"/>
                <w:szCs w:val="20"/>
              </w:rPr>
            </w:pPr>
          </w:p>
        </w:tc>
      </w:tr>
      <w:tr w:rsidR="00547C6D" w:rsidRPr="00CC157D" w14:paraId="204B09B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62EB689" w14:textId="58DC983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47</w:t>
            </w:r>
          </w:p>
        </w:tc>
        <w:tc>
          <w:tcPr>
            <w:tcW w:w="1559" w:type="dxa"/>
            <w:tcBorders>
              <w:top w:val="single" w:sz="4" w:space="0" w:color="auto"/>
              <w:left w:val="single" w:sz="4" w:space="0" w:color="auto"/>
              <w:bottom w:val="single" w:sz="4" w:space="0" w:color="auto"/>
              <w:right w:val="single" w:sz="4" w:space="0" w:color="auto"/>
            </w:tcBorders>
            <w:vAlign w:val="center"/>
          </w:tcPr>
          <w:p w14:paraId="491D5007" w14:textId="79C1B2D5"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Мебендазол</w:t>
            </w:r>
            <w:proofErr w:type="spellEnd"/>
            <w:r w:rsidRPr="008F0068">
              <w:rPr>
                <w:rFonts w:ascii="Sylfaen" w:hAnsi="Sylfaen"/>
                <w:i/>
                <w:sz w:val="20"/>
                <w:szCs w:val="20"/>
              </w:rPr>
              <w:t xml:space="preserve"> 100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494077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EF41C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BBA8E5" w14:textId="77777777" w:rsidR="00547C6D" w:rsidRPr="004A2C83" w:rsidRDefault="00547C6D" w:rsidP="00547C6D">
            <w:pPr>
              <w:widowControl w:val="0"/>
              <w:jc w:val="center"/>
              <w:rPr>
                <w:rFonts w:ascii="Sylfaen" w:hAnsi="Sylfaen"/>
                <w:sz w:val="20"/>
                <w:szCs w:val="20"/>
              </w:rPr>
            </w:pPr>
          </w:p>
        </w:tc>
      </w:tr>
      <w:tr w:rsidR="00547C6D" w:rsidRPr="00CC157D" w14:paraId="6C20780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F5F532B" w14:textId="21C80126"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48</w:t>
            </w:r>
          </w:p>
        </w:tc>
        <w:tc>
          <w:tcPr>
            <w:tcW w:w="1559" w:type="dxa"/>
            <w:tcBorders>
              <w:top w:val="single" w:sz="4" w:space="0" w:color="auto"/>
              <w:left w:val="single" w:sz="4" w:space="0" w:color="auto"/>
              <w:bottom w:val="single" w:sz="4" w:space="0" w:color="auto"/>
              <w:right w:val="single" w:sz="4" w:space="0" w:color="auto"/>
            </w:tcBorders>
            <w:vAlign w:val="center"/>
          </w:tcPr>
          <w:p w14:paraId="070687BE" w14:textId="34A9A50C"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Метилпреднизалон</w:t>
            </w:r>
            <w:proofErr w:type="spellEnd"/>
            <w:r w:rsidRPr="008F0068">
              <w:rPr>
                <w:rFonts w:ascii="Sylfaen" w:hAnsi="Sylfaen"/>
                <w:i/>
                <w:sz w:val="20"/>
                <w:szCs w:val="20"/>
              </w:rPr>
              <w:t xml:space="preserve"> таблетка 4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9245E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8FE25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EB0B61" w14:textId="77777777" w:rsidR="00547C6D" w:rsidRPr="004A2C83" w:rsidRDefault="00547C6D" w:rsidP="00547C6D">
            <w:pPr>
              <w:widowControl w:val="0"/>
              <w:jc w:val="center"/>
              <w:rPr>
                <w:rFonts w:ascii="Sylfaen" w:hAnsi="Sylfaen"/>
                <w:sz w:val="20"/>
                <w:szCs w:val="20"/>
              </w:rPr>
            </w:pPr>
          </w:p>
        </w:tc>
      </w:tr>
      <w:tr w:rsidR="00547C6D" w:rsidRPr="00CC157D" w14:paraId="0B1F49D5"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CCC32D4" w14:textId="10E0C4C2"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49</w:t>
            </w:r>
          </w:p>
        </w:tc>
        <w:tc>
          <w:tcPr>
            <w:tcW w:w="1559" w:type="dxa"/>
            <w:tcBorders>
              <w:top w:val="single" w:sz="4" w:space="0" w:color="auto"/>
              <w:left w:val="single" w:sz="4" w:space="0" w:color="auto"/>
              <w:bottom w:val="single" w:sz="4" w:space="0" w:color="auto"/>
              <w:right w:val="single" w:sz="4" w:space="0" w:color="auto"/>
            </w:tcBorders>
            <w:vAlign w:val="center"/>
          </w:tcPr>
          <w:p w14:paraId="30C6C4A9" w14:textId="4A6018FD"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Метотрексат таблетка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73527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2FC5F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C9B486" w14:textId="77777777" w:rsidR="00547C6D" w:rsidRPr="004A2C83" w:rsidRDefault="00547C6D" w:rsidP="00547C6D">
            <w:pPr>
              <w:widowControl w:val="0"/>
              <w:jc w:val="center"/>
              <w:rPr>
                <w:rFonts w:ascii="Sylfaen" w:hAnsi="Sylfaen"/>
                <w:sz w:val="20"/>
                <w:szCs w:val="20"/>
              </w:rPr>
            </w:pPr>
          </w:p>
        </w:tc>
      </w:tr>
      <w:tr w:rsidR="00547C6D" w:rsidRPr="00CC157D" w14:paraId="79DEAB3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A5EA23C" w14:textId="19E8F190"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50</w:t>
            </w:r>
          </w:p>
        </w:tc>
        <w:tc>
          <w:tcPr>
            <w:tcW w:w="1559" w:type="dxa"/>
            <w:tcBorders>
              <w:top w:val="single" w:sz="4" w:space="0" w:color="auto"/>
              <w:left w:val="single" w:sz="4" w:space="0" w:color="auto"/>
              <w:bottom w:val="single" w:sz="4" w:space="0" w:color="auto"/>
              <w:right w:val="single" w:sz="4" w:space="0" w:color="auto"/>
            </w:tcBorders>
            <w:vAlign w:val="center"/>
          </w:tcPr>
          <w:p w14:paraId="1B82C186" w14:textId="6E5AD4B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Метоклопрамид 10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246F08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86ED8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53E0AA" w14:textId="77777777" w:rsidR="00547C6D" w:rsidRPr="004A2C83" w:rsidRDefault="00547C6D" w:rsidP="00547C6D">
            <w:pPr>
              <w:widowControl w:val="0"/>
              <w:jc w:val="center"/>
              <w:rPr>
                <w:rFonts w:ascii="Sylfaen" w:hAnsi="Sylfaen"/>
                <w:sz w:val="20"/>
                <w:szCs w:val="20"/>
              </w:rPr>
            </w:pPr>
          </w:p>
        </w:tc>
      </w:tr>
      <w:tr w:rsidR="00547C6D" w:rsidRPr="00CC157D" w14:paraId="187DAF1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D3FA9AE" w14:textId="1887E5CD"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51</w:t>
            </w:r>
          </w:p>
        </w:tc>
        <w:tc>
          <w:tcPr>
            <w:tcW w:w="1559" w:type="dxa"/>
            <w:tcBorders>
              <w:top w:val="single" w:sz="4" w:space="0" w:color="auto"/>
              <w:left w:val="single" w:sz="4" w:space="0" w:color="auto"/>
              <w:bottom w:val="single" w:sz="4" w:space="0" w:color="auto"/>
              <w:right w:val="single" w:sz="4" w:space="0" w:color="auto"/>
            </w:tcBorders>
            <w:vAlign w:val="center"/>
          </w:tcPr>
          <w:p w14:paraId="0E5D69BB" w14:textId="28B3E4D9"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оксонидина</w:t>
            </w:r>
            <w:proofErr w:type="spellEnd"/>
            <w:r w:rsidRPr="008F0068">
              <w:rPr>
                <w:rFonts w:ascii="Sylfaen" w:hAnsi="Sylfaen"/>
                <w:i/>
                <w:sz w:val="20"/>
                <w:szCs w:val="20"/>
              </w:rPr>
              <w:t xml:space="preserve"> 0,4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ADE59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4E276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4A67D2" w14:textId="77777777" w:rsidR="00547C6D" w:rsidRPr="004A2C83" w:rsidRDefault="00547C6D" w:rsidP="00547C6D">
            <w:pPr>
              <w:widowControl w:val="0"/>
              <w:jc w:val="center"/>
              <w:rPr>
                <w:rFonts w:ascii="Sylfaen" w:hAnsi="Sylfaen"/>
                <w:sz w:val="20"/>
                <w:szCs w:val="20"/>
              </w:rPr>
            </w:pPr>
          </w:p>
        </w:tc>
      </w:tr>
      <w:tr w:rsidR="00547C6D" w:rsidRPr="00CC157D" w14:paraId="65D5694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EAA8FA5" w14:textId="30879DB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52</w:t>
            </w:r>
          </w:p>
        </w:tc>
        <w:tc>
          <w:tcPr>
            <w:tcW w:w="1559" w:type="dxa"/>
            <w:tcBorders>
              <w:top w:val="single" w:sz="4" w:space="0" w:color="auto"/>
              <w:left w:val="single" w:sz="4" w:space="0" w:color="auto"/>
              <w:bottom w:val="single" w:sz="4" w:space="0" w:color="auto"/>
              <w:right w:val="single" w:sz="4" w:space="0" w:color="auto"/>
            </w:tcBorders>
            <w:vAlign w:val="center"/>
          </w:tcPr>
          <w:p w14:paraId="605571B9" w14:textId="47352B73"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Таблетка нистатина 100000 мм</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8F8BCA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6ACCA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391487" w14:textId="77777777" w:rsidR="00547C6D" w:rsidRPr="004A2C83" w:rsidRDefault="00547C6D" w:rsidP="00547C6D">
            <w:pPr>
              <w:widowControl w:val="0"/>
              <w:jc w:val="center"/>
              <w:rPr>
                <w:rFonts w:ascii="Sylfaen" w:hAnsi="Sylfaen"/>
                <w:sz w:val="20"/>
                <w:szCs w:val="20"/>
              </w:rPr>
            </w:pPr>
          </w:p>
        </w:tc>
      </w:tr>
      <w:tr w:rsidR="00547C6D" w:rsidRPr="00CC157D" w14:paraId="6707BE09"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4473B19" w14:textId="5DB9A6A8"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53</w:t>
            </w:r>
          </w:p>
        </w:tc>
        <w:tc>
          <w:tcPr>
            <w:tcW w:w="1559" w:type="dxa"/>
            <w:tcBorders>
              <w:top w:val="single" w:sz="4" w:space="0" w:color="auto"/>
              <w:left w:val="single" w:sz="4" w:space="0" w:color="auto"/>
              <w:bottom w:val="single" w:sz="4" w:space="0" w:color="auto"/>
              <w:right w:val="single" w:sz="4" w:space="0" w:color="auto"/>
            </w:tcBorders>
            <w:vAlign w:val="center"/>
          </w:tcPr>
          <w:p w14:paraId="1BB30C99" w14:textId="2F1242B3"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нифедипина</w:t>
            </w:r>
            <w:proofErr w:type="spellEnd"/>
            <w:r w:rsidRPr="008F0068">
              <w:rPr>
                <w:rFonts w:ascii="Sylfaen" w:hAnsi="Sylfaen"/>
                <w:i/>
                <w:sz w:val="20"/>
                <w:szCs w:val="20"/>
              </w:rPr>
              <w:t xml:space="preserve">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F7065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BB6A1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E19B18" w14:textId="77777777" w:rsidR="00547C6D" w:rsidRPr="004A2C83" w:rsidRDefault="00547C6D" w:rsidP="00547C6D">
            <w:pPr>
              <w:widowControl w:val="0"/>
              <w:jc w:val="center"/>
              <w:rPr>
                <w:rFonts w:ascii="Sylfaen" w:hAnsi="Sylfaen"/>
                <w:sz w:val="20"/>
                <w:szCs w:val="20"/>
              </w:rPr>
            </w:pPr>
          </w:p>
        </w:tc>
      </w:tr>
      <w:tr w:rsidR="00547C6D" w:rsidRPr="00CC157D" w14:paraId="56A9E86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8ED6FC1" w14:textId="363B519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54</w:t>
            </w:r>
          </w:p>
        </w:tc>
        <w:tc>
          <w:tcPr>
            <w:tcW w:w="1559" w:type="dxa"/>
            <w:tcBorders>
              <w:top w:val="single" w:sz="4" w:space="0" w:color="auto"/>
              <w:left w:val="single" w:sz="4" w:space="0" w:color="auto"/>
              <w:bottom w:val="single" w:sz="4" w:space="0" w:color="auto"/>
              <w:right w:val="single" w:sz="4" w:space="0" w:color="auto"/>
            </w:tcBorders>
            <w:vAlign w:val="center"/>
          </w:tcPr>
          <w:p w14:paraId="67E4F6EF" w14:textId="4F44975F"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Пантопразол</w:t>
            </w:r>
            <w:proofErr w:type="spellEnd"/>
            <w:r w:rsidRPr="008F0068">
              <w:rPr>
                <w:rFonts w:ascii="Sylfaen" w:hAnsi="Sylfaen"/>
                <w:i/>
                <w:sz w:val="20"/>
                <w:szCs w:val="20"/>
              </w:rPr>
              <w:t xml:space="preserve"> 20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5E2150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4D7E1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B1C50" w14:textId="77777777" w:rsidR="00547C6D" w:rsidRPr="004A2C83" w:rsidRDefault="00547C6D" w:rsidP="00547C6D">
            <w:pPr>
              <w:widowControl w:val="0"/>
              <w:jc w:val="center"/>
              <w:rPr>
                <w:rFonts w:ascii="Sylfaen" w:hAnsi="Sylfaen"/>
                <w:sz w:val="20"/>
                <w:szCs w:val="20"/>
              </w:rPr>
            </w:pPr>
          </w:p>
        </w:tc>
      </w:tr>
      <w:tr w:rsidR="00547C6D" w:rsidRPr="00CC157D" w14:paraId="77DBB3C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8BB7135" w14:textId="1CB54660"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55</w:t>
            </w:r>
          </w:p>
        </w:tc>
        <w:tc>
          <w:tcPr>
            <w:tcW w:w="1559" w:type="dxa"/>
            <w:tcBorders>
              <w:top w:val="single" w:sz="4" w:space="0" w:color="auto"/>
              <w:left w:val="single" w:sz="4" w:space="0" w:color="auto"/>
              <w:bottom w:val="single" w:sz="4" w:space="0" w:color="auto"/>
              <w:right w:val="single" w:sz="4" w:space="0" w:color="auto"/>
            </w:tcBorders>
            <w:vAlign w:val="center"/>
          </w:tcPr>
          <w:p w14:paraId="29F2DCAA" w14:textId="428D9484"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Парацетамол таблетка 500 </w:t>
            </w:r>
            <w:r w:rsidRPr="008F0068">
              <w:rPr>
                <w:rFonts w:ascii="Sylfaen" w:hAnsi="Sylfaen"/>
                <w:i/>
                <w:sz w:val="20"/>
                <w:szCs w:val="20"/>
              </w:rPr>
              <w:lastRenderedPageBreak/>
              <w:t>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5083A8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B92B0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B55070" w14:textId="77777777" w:rsidR="00547C6D" w:rsidRPr="004A2C83" w:rsidRDefault="00547C6D" w:rsidP="00547C6D">
            <w:pPr>
              <w:widowControl w:val="0"/>
              <w:jc w:val="center"/>
              <w:rPr>
                <w:rFonts w:ascii="Sylfaen" w:hAnsi="Sylfaen"/>
                <w:sz w:val="20"/>
                <w:szCs w:val="20"/>
              </w:rPr>
            </w:pPr>
          </w:p>
        </w:tc>
      </w:tr>
      <w:tr w:rsidR="00547C6D" w:rsidRPr="00CC157D" w14:paraId="4527000F"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5739240" w14:textId="71599FC6"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56</w:t>
            </w:r>
          </w:p>
        </w:tc>
        <w:tc>
          <w:tcPr>
            <w:tcW w:w="1559" w:type="dxa"/>
            <w:tcBorders>
              <w:top w:val="single" w:sz="4" w:space="0" w:color="auto"/>
              <w:left w:val="single" w:sz="4" w:space="0" w:color="auto"/>
              <w:bottom w:val="single" w:sz="4" w:space="0" w:color="auto"/>
              <w:right w:val="single" w:sz="4" w:space="0" w:color="auto"/>
            </w:tcBorders>
            <w:vAlign w:val="center"/>
          </w:tcPr>
          <w:p w14:paraId="5DBE5C5E" w14:textId="043A0F8D"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Раствор парацетамола для внутреннего применения 125 мг / 5 мл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AEA680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A695C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CC27FE" w14:textId="77777777" w:rsidR="00547C6D" w:rsidRPr="004A2C83" w:rsidRDefault="00547C6D" w:rsidP="00547C6D">
            <w:pPr>
              <w:widowControl w:val="0"/>
              <w:jc w:val="center"/>
              <w:rPr>
                <w:rFonts w:ascii="Sylfaen" w:hAnsi="Sylfaen"/>
                <w:sz w:val="20"/>
                <w:szCs w:val="20"/>
              </w:rPr>
            </w:pPr>
          </w:p>
        </w:tc>
      </w:tr>
      <w:tr w:rsidR="00547C6D" w:rsidRPr="00CC157D" w14:paraId="0ABE2D3E"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4F6EC43" w14:textId="16535309"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57</w:t>
            </w:r>
          </w:p>
        </w:tc>
        <w:tc>
          <w:tcPr>
            <w:tcW w:w="1559" w:type="dxa"/>
            <w:tcBorders>
              <w:top w:val="single" w:sz="4" w:space="0" w:color="auto"/>
              <w:left w:val="single" w:sz="4" w:space="0" w:color="auto"/>
              <w:bottom w:val="single" w:sz="4" w:space="0" w:color="auto"/>
              <w:right w:val="single" w:sz="4" w:space="0" w:color="auto"/>
            </w:tcBorders>
            <w:vAlign w:val="center"/>
          </w:tcPr>
          <w:p w14:paraId="6FD2B05C" w14:textId="3CDA57F0"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Парацетамол суппозитории прямокишечные 100мг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C4BA7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319F8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C1B80B" w14:textId="77777777" w:rsidR="00547C6D" w:rsidRPr="004A2C83" w:rsidRDefault="00547C6D" w:rsidP="00547C6D">
            <w:pPr>
              <w:widowControl w:val="0"/>
              <w:jc w:val="center"/>
              <w:rPr>
                <w:rFonts w:ascii="Sylfaen" w:hAnsi="Sylfaen"/>
                <w:sz w:val="20"/>
                <w:szCs w:val="20"/>
              </w:rPr>
            </w:pPr>
          </w:p>
        </w:tc>
      </w:tr>
      <w:tr w:rsidR="00547C6D" w:rsidRPr="00CC157D" w14:paraId="000F93C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CA954DC" w14:textId="15A54D86"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58</w:t>
            </w:r>
          </w:p>
        </w:tc>
        <w:tc>
          <w:tcPr>
            <w:tcW w:w="1559" w:type="dxa"/>
            <w:tcBorders>
              <w:top w:val="single" w:sz="4" w:space="0" w:color="auto"/>
              <w:left w:val="single" w:sz="4" w:space="0" w:color="auto"/>
              <w:bottom w:val="single" w:sz="4" w:space="0" w:color="auto"/>
              <w:right w:val="single" w:sz="4" w:space="0" w:color="auto"/>
            </w:tcBorders>
            <w:vAlign w:val="center"/>
          </w:tcPr>
          <w:p w14:paraId="4729638C" w14:textId="70A5A550"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9DCD3B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B2F5D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8EE5B8" w14:textId="77777777" w:rsidR="00547C6D" w:rsidRPr="004A2C83" w:rsidRDefault="00547C6D" w:rsidP="00547C6D">
            <w:pPr>
              <w:widowControl w:val="0"/>
              <w:jc w:val="center"/>
              <w:rPr>
                <w:rFonts w:ascii="Sylfaen" w:hAnsi="Sylfaen"/>
                <w:sz w:val="20"/>
                <w:szCs w:val="20"/>
              </w:rPr>
            </w:pPr>
          </w:p>
        </w:tc>
      </w:tr>
      <w:tr w:rsidR="00547C6D" w:rsidRPr="00CC157D" w14:paraId="44186BF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5FF0DB3" w14:textId="019BCB9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59</w:t>
            </w:r>
          </w:p>
        </w:tc>
        <w:tc>
          <w:tcPr>
            <w:tcW w:w="1559" w:type="dxa"/>
            <w:tcBorders>
              <w:top w:val="single" w:sz="4" w:space="0" w:color="auto"/>
              <w:left w:val="single" w:sz="4" w:space="0" w:color="auto"/>
              <w:bottom w:val="single" w:sz="4" w:space="0" w:color="auto"/>
              <w:right w:val="single" w:sz="4" w:space="0" w:color="auto"/>
            </w:tcBorders>
            <w:vAlign w:val="center"/>
          </w:tcPr>
          <w:p w14:paraId="74BD43C5" w14:textId="77F1B14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10 мг/2,5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BDDE22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3A3A0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CFFC8D" w14:textId="77777777" w:rsidR="00547C6D" w:rsidRPr="004A2C83" w:rsidRDefault="00547C6D" w:rsidP="00547C6D">
            <w:pPr>
              <w:widowControl w:val="0"/>
              <w:jc w:val="center"/>
              <w:rPr>
                <w:rFonts w:ascii="Sylfaen" w:hAnsi="Sylfaen"/>
                <w:sz w:val="20"/>
                <w:szCs w:val="20"/>
              </w:rPr>
            </w:pPr>
          </w:p>
        </w:tc>
      </w:tr>
      <w:tr w:rsidR="00547C6D" w:rsidRPr="00CC157D" w14:paraId="2E882C61"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C1782EC" w14:textId="50DD7B3A"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60</w:t>
            </w:r>
          </w:p>
        </w:tc>
        <w:tc>
          <w:tcPr>
            <w:tcW w:w="1559" w:type="dxa"/>
            <w:tcBorders>
              <w:top w:val="single" w:sz="4" w:space="0" w:color="auto"/>
              <w:left w:val="single" w:sz="4" w:space="0" w:color="auto"/>
              <w:bottom w:val="single" w:sz="4" w:space="0" w:color="auto"/>
              <w:right w:val="single" w:sz="4" w:space="0" w:color="auto"/>
            </w:tcBorders>
            <w:vAlign w:val="center"/>
          </w:tcPr>
          <w:p w14:paraId="2D068595" w14:textId="391B58A2"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5 мг / 1,25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E3F63B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E070D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55C58B" w14:textId="77777777" w:rsidR="00547C6D" w:rsidRPr="004A2C83" w:rsidRDefault="00547C6D" w:rsidP="00547C6D">
            <w:pPr>
              <w:widowControl w:val="0"/>
              <w:jc w:val="center"/>
              <w:rPr>
                <w:rFonts w:ascii="Sylfaen" w:hAnsi="Sylfaen"/>
                <w:sz w:val="20"/>
                <w:szCs w:val="20"/>
              </w:rPr>
            </w:pPr>
          </w:p>
        </w:tc>
      </w:tr>
      <w:tr w:rsidR="00547C6D" w:rsidRPr="00CC157D" w14:paraId="7E1114A8"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92B03EA" w14:textId="5BCD3C1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61</w:t>
            </w:r>
          </w:p>
        </w:tc>
        <w:tc>
          <w:tcPr>
            <w:tcW w:w="1559" w:type="dxa"/>
            <w:tcBorders>
              <w:top w:val="single" w:sz="4" w:space="0" w:color="auto"/>
              <w:left w:val="single" w:sz="4" w:space="0" w:color="auto"/>
              <w:bottom w:val="single" w:sz="4" w:space="0" w:color="auto"/>
              <w:right w:val="single" w:sz="4" w:space="0" w:color="auto"/>
            </w:tcBorders>
            <w:vAlign w:val="center"/>
          </w:tcPr>
          <w:p w14:paraId="02420EAA" w14:textId="70526312"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8 мг / 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393D8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FAB04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4A4A4C" w14:textId="77777777" w:rsidR="00547C6D" w:rsidRPr="004A2C83" w:rsidRDefault="00547C6D" w:rsidP="00547C6D">
            <w:pPr>
              <w:widowControl w:val="0"/>
              <w:jc w:val="center"/>
              <w:rPr>
                <w:rFonts w:ascii="Sylfaen" w:hAnsi="Sylfaen"/>
                <w:sz w:val="20"/>
                <w:szCs w:val="20"/>
              </w:rPr>
            </w:pPr>
          </w:p>
        </w:tc>
      </w:tr>
      <w:tr w:rsidR="00547C6D" w:rsidRPr="00CC157D" w14:paraId="5AC03A22"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D286E2B" w14:textId="6B86D907"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62</w:t>
            </w:r>
          </w:p>
        </w:tc>
        <w:tc>
          <w:tcPr>
            <w:tcW w:w="1559" w:type="dxa"/>
            <w:tcBorders>
              <w:top w:val="single" w:sz="4" w:space="0" w:color="auto"/>
              <w:left w:val="single" w:sz="4" w:space="0" w:color="auto"/>
              <w:bottom w:val="single" w:sz="4" w:space="0" w:color="auto"/>
              <w:right w:val="single" w:sz="4" w:space="0" w:color="auto"/>
            </w:tcBorders>
            <w:vAlign w:val="center"/>
          </w:tcPr>
          <w:p w14:paraId="13176C3F" w14:textId="1B832191"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Периндоприл</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w:t>
            </w:r>
            <w:proofErr w:type="spellEnd"/>
            <w:r w:rsidRPr="008F0068">
              <w:rPr>
                <w:rFonts w:ascii="Sylfaen" w:hAnsi="Sylfaen"/>
                <w:i/>
                <w:sz w:val="20"/>
                <w:szCs w:val="20"/>
              </w:rPr>
              <w:t xml:space="preserve"> 10 мг/таблетка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4A073D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88FFD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CB6A78" w14:textId="77777777" w:rsidR="00547C6D" w:rsidRPr="004A2C83" w:rsidRDefault="00547C6D" w:rsidP="00547C6D">
            <w:pPr>
              <w:widowControl w:val="0"/>
              <w:jc w:val="center"/>
              <w:rPr>
                <w:rFonts w:ascii="Sylfaen" w:hAnsi="Sylfaen"/>
                <w:sz w:val="20"/>
                <w:szCs w:val="20"/>
              </w:rPr>
            </w:pPr>
          </w:p>
        </w:tc>
      </w:tr>
      <w:tr w:rsidR="00547C6D" w:rsidRPr="00CC157D" w14:paraId="48E83A92"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0417D95" w14:textId="2F40D4DC"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63</w:t>
            </w:r>
          </w:p>
        </w:tc>
        <w:tc>
          <w:tcPr>
            <w:tcW w:w="1559" w:type="dxa"/>
            <w:tcBorders>
              <w:top w:val="single" w:sz="4" w:space="0" w:color="auto"/>
              <w:left w:val="single" w:sz="4" w:space="0" w:color="auto"/>
              <w:bottom w:val="single" w:sz="4" w:space="0" w:color="auto"/>
              <w:right w:val="single" w:sz="4" w:space="0" w:color="auto"/>
            </w:tcBorders>
            <w:vAlign w:val="center"/>
          </w:tcPr>
          <w:p w14:paraId="6B7B6E48" w14:textId="101BCF6E"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429FF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0A16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3D9776" w14:textId="77777777" w:rsidR="00547C6D" w:rsidRPr="004A2C83" w:rsidRDefault="00547C6D" w:rsidP="00547C6D">
            <w:pPr>
              <w:widowControl w:val="0"/>
              <w:jc w:val="center"/>
              <w:rPr>
                <w:rFonts w:ascii="Sylfaen" w:hAnsi="Sylfaen"/>
                <w:sz w:val="20"/>
                <w:szCs w:val="20"/>
              </w:rPr>
            </w:pPr>
          </w:p>
        </w:tc>
      </w:tr>
      <w:tr w:rsidR="00547C6D" w:rsidRPr="00CC157D" w14:paraId="16C55FA9"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AA75F78" w14:textId="6532C460"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64</w:t>
            </w:r>
          </w:p>
        </w:tc>
        <w:tc>
          <w:tcPr>
            <w:tcW w:w="1559" w:type="dxa"/>
            <w:tcBorders>
              <w:top w:val="single" w:sz="4" w:space="0" w:color="auto"/>
              <w:left w:val="single" w:sz="4" w:space="0" w:color="auto"/>
              <w:bottom w:val="single" w:sz="4" w:space="0" w:color="auto"/>
              <w:right w:val="single" w:sz="4" w:space="0" w:color="auto"/>
            </w:tcBorders>
            <w:vAlign w:val="center"/>
          </w:tcPr>
          <w:p w14:paraId="32066240" w14:textId="2CF39483"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F3FB0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F31EB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EDB855" w14:textId="77777777" w:rsidR="00547C6D" w:rsidRPr="004A2C83" w:rsidRDefault="00547C6D" w:rsidP="00547C6D">
            <w:pPr>
              <w:widowControl w:val="0"/>
              <w:jc w:val="center"/>
              <w:rPr>
                <w:rFonts w:ascii="Sylfaen" w:hAnsi="Sylfaen"/>
                <w:sz w:val="20"/>
                <w:szCs w:val="20"/>
              </w:rPr>
            </w:pPr>
          </w:p>
        </w:tc>
      </w:tr>
      <w:tr w:rsidR="00547C6D" w:rsidRPr="00CC157D" w14:paraId="0186628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9FE44F6" w14:textId="67A4898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65</w:t>
            </w:r>
          </w:p>
        </w:tc>
        <w:tc>
          <w:tcPr>
            <w:tcW w:w="1559" w:type="dxa"/>
            <w:tcBorders>
              <w:top w:val="single" w:sz="4" w:space="0" w:color="auto"/>
              <w:left w:val="single" w:sz="4" w:space="0" w:color="auto"/>
              <w:bottom w:val="single" w:sz="4" w:space="0" w:color="auto"/>
              <w:right w:val="single" w:sz="4" w:space="0" w:color="auto"/>
            </w:tcBorders>
            <w:vAlign w:val="center"/>
          </w:tcPr>
          <w:p w14:paraId="7AA838C7" w14:textId="1B7E8D51"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10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9718F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A57A2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4BC30A" w14:textId="77777777" w:rsidR="00547C6D" w:rsidRPr="004A2C83" w:rsidRDefault="00547C6D" w:rsidP="00547C6D">
            <w:pPr>
              <w:widowControl w:val="0"/>
              <w:jc w:val="center"/>
              <w:rPr>
                <w:rFonts w:ascii="Sylfaen" w:hAnsi="Sylfaen"/>
                <w:sz w:val="20"/>
                <w:szCs w:val="20"/>
              </w:rPr>
            </w:pPr>
          </w:p>
        </w:tc>
      </w:tr>
      <w:tr w:rsidR="00547C6D" w:rsidRPr="00CC157D" w14:paraId="62B5FFC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37AC25D" w14:textId="2E3C6359"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66</w:t>
            </w:r>
          </w:p>
        </w:tc>
        <w:tc>
          <w:tcPr>
            <w:tcW w:w="1559" w:type="dxa"/>
            <w:tcBorders>
              <w:top w:val="single" w:sz="4" w:space="0" w:color="auto"/>
              <w:left w:val="single" w:sz="4" w:space="0" w:color="auto"/>
              <w:bottom w:val="single" w:sz="4" w:space="0" w:color="auto"/>
              <w:right w:val="single" w:sz="4" w:space="0" w:color="auto"/>
            </w:tcBorders>
            <w:vAlign w:val="center"/>
          </w:tcPr>
          <w:p w14:paraId="677F3037" w14:textId="7B215F5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569A44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0A3D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296936" w14:textId="77777777" w:rsidR="00547C6D" w:rsidRPr="004A2C83" w:rsidRDefault="00547C6D" w:rsidP="00547C6D">
            <w:pPr>
              <w:widowControl w:val="0"/>
              <w:jc w:val="center"/>
              <w:rPr>
                <w:rFonts w:ascii="Sylfaen" w:hAnsi="Sylfaen"/>
                <w:sz w:val="20"/>
                <w:szCs w:val="20"/>
              </w:rPr>
            </w:pPr>
          </w:p>
        </w:tc>
      </w:tr>
      <w:tr w:rsidR="00547C6D" w:rsidRPr="00CC157D" w14:paraId="2EA4F935"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102230A" w14:textId="5DBC115E"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67</w:t>
            </w:r>
          </w:p>
        </w:tc>
        <w:tc>
          <w:tcPr>
            <w:tcW w:w="1559" w:type="dxa"/>
            <w:tcBorders>
              <w:top w:val="single" w:sz="4" w:space="0" w:color="auto"/>
              <w:left w:val="single" w:sz="4" w:space="0" w:color="auto"/>
              <w:bottom w:val="single" w:sz="4" w:space="0" w:color="auto"/>
              <w:right w:val="single" w:sz="4" w:space="0" w:color="auto"/>
            </w:tcBorders>
            <w:vAlign w:val="center"/>
          </w:tcPr>
          <w:p w14:paraId="5A072514" w14:textId="09F9369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w:t>
            </w:r>
            <w:r w:rsidRPr="008F0068">
              <w:rPr>
                <w:rFonts w:ascii="Sylfaen" w:hAnsi="Sylfaen"/>
                <w:i/>
                <w:sz w:val="20"/>
                <w:szCs w:val="20"/>
              </w:rPr>
              <w:lastRenderedPageBreak/>
              <w:t>мг /2,5 мг /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26571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E7091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553A29" w14:textId="77777777" w:rsidR="00547C6D" w:rsidRPr="004A2C83" w:rsidRDefault="00547C6D" w:rsidP="00547C6D">
            <w:pPr>
              <w:widowControl w:val="0"/>
              <w:jc w:val="center"/>
              <w:rPr>
                <w:rFonts w:ascii="Sylfaen" w:hAnsi="Sylfaen"/>
                <w:sz w:val="20"/>
                <w:szCs w:val="20"/>
              </w:rPr>
            </w:pPr>
          </w:p>
        </w:tc>
      </w:tr>
      <w:tr w:rsidR="00547C6D" w:rsidRPr="00CC157D" w14:paraId="6B0647A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66A76FA" w14:textId="12F31A4B"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68</w:t>
            </w:r>
          </w:p>
        </w:tc>
        <w:tc>
          <w:tcPr>
            <w:tcW w:w="1559" w:type="dxa"/>
            <w:tcBorders>
              <w:top w:val="single" w:sz="4" w:space="0" w:color="auto"/>
              <w:left w:val="single" w:sz="4" w:space="0" w:color="auto"/>
              <w:bottom w:val="single" w:sz="4" w:space="0" w:color="auto"/>
              <w:right w:val="single" w:sz="4" w:space="0" w:color="auto"/>
            </w:tcBorders>
            <w:vAlign w:val="center"/>
          </w:tcPr>
          <w:p w14:paraId="3D630E24" w14:textId="6AF895CE"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Водовосстанавливающие</w:t>
            </w:r>
            <w:proofErr w:type="spellEnd"/>
            <w:r w:rsidRPr="008F0068">
              <w:rPr>
                <w:rFonts w:ascii="Sylfaen" w:hAnsi="Sylfaen"/>
                <w:i/>
                <w:sz w:val="20"/>
                <w:szCs w:val="20"/>
              </w:rPr>
              <w:t xml:space="preserve"> соли для приема внутрь / </w:t>
            </w:r>
            <w:proofErr w:type="spellStart"/>
            <w:r w:rsidRPr="008F0068">
              <w:rPr>
                <w:rFonts w:ascii="Sylfaen" w:hAnsi="Sylfaen"/>
                <w:i/>
                <w:sz w:val="20"/>
                <w:szCs w:val="20"/>
              </w:rPr>
              <w:t>регидрон</w:t>
            </w:r>
            <w:proofErr w:type="spellEnd"/>
            <w:r w:rsidRPr="008F0068">
              <w:rPr>
                <w:rFonts w:ascii="Sylfaen" w:hAnsi="Sylfaen"/>
                <w:i/>
                <w:sz w:val="20"/>
                <w:szCs w:val="20"/>
              </w:rPr>
              <w:t>/ в виде порошка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225332"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DE700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7C34E6" w14:textId="77777777" w:rsidR="00547C6D" w:rsidRPr="004A2C83" w:rsidRDefault="00547C6D" w:rsidP="00547C6D">
            <w:pPr>
              <w:widowControl w:val="0"/>
              <w:jc w:val="center"/>
              <w:rPr>
                <w:rFonts w:ascii="Sylfaen" w:hAnsi="Sylfaen"/>
                <w:sz w:val="20"/>
                <w:szCs w:val="20"/>
              </w:rPr>
            </w:pPr>
          </w:p>
        </w:tc>
      </w:tr>
      <w:tr w:rsidR="00547C6D" w:rsidRPr="00CC157D" w14:paraId="3159A8BA"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DCAE81D" w14:textId="13446C3E"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69</w:t>
            </w:r>
          </w:p>
        </w:tc>
        <w:tc>
          <w:tcPr>
            <w:tcW w:w="1559" w:type="dxa"/>
            <w:tcBorders>
              <w:top w:val="single" w:sz="4" w:space="0" w:color="auto"/>
              <w:left w:val="single" w:sz="4" w:space="0" w:color="auto"/>
              <w:bottom w:val="single" w:sz="4" w:space="0" w:color="auto"/>
              <w:right w:val="single" w:sz="4" w:space="0" w:color="auto"/>
            </w:tcBorders>
            <w:vAlign w:val="center"/>
          </w:tcPr>
          <w:p w14:paraId="3C375AD4" w14:textId="57AAB844"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рисперидона</w:t>
            </w:r>
            <w:proofErr w:type="spellEnd"/>
            <w:r w:rsidRPr="008F0068">
              <w:rPr>
                <w:rFonts w:ascii="Sylfaen" w:hAnsi="Sylfaen"/>
                <w:i/>
                <w:sz w:val="20"/>
                <w:szCs w:val="20"/>
              </w:rPr>
              <w:t xml:space="preserve"> 2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2A45CF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905E4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7DBA1C" w14:textId="77777777" w:rsidR="00547C6D" w:rsidRPr="004A2C83" w:rsidRDefault="00547C6D" w:rsidP="00547C6D">
            <w:pPr>
              <w:widowControl w:val="0"/>
              <w:jc w:val="center"/>
              <w:rPr>
                <w:rFonts w:ascii="Sylfaen" w:hAnsi="Sylfaen"/>
                <w:sz w:val="20"/>
                <w:szCs w:val="20"/>
              </w:rPr>
            </w:pPr>
          </w:p>
        </w:tc>
      </w:tr>
      <w:tr w:rsidR="00547C6D" w:rsidRPr="00CC157D" w14:paraId="2FB9ABFD"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84EA8A7" w14:textId="42F93474"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70</w:t>
            </w:r>
          </w:p>
        </w:tc>
        <w:tc>
          <w:tcPr>
            <w:tcW w:w="1559" w:type="dxa"/>
            <w:tcBorders>
              <w:top w:val="single" w:sz="4" w:space="0" w:color="auto"/>
              <w:left w:val="single" w:sz="4" w:space="0" w:color="auto"/>
              <w:bottom w:val="single" w:sz="4" w:space="0" w:color="auto"/>
              <w:right w:val="single" w:sz="4" w:space="0" w:color="auto"/>
            </w:tcBorders>
            <w:vAlign w:val="center"/>
          </w:tcPr>
          <w:p w14:paraId="7CA90966" w14:textId="0107D245"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2мг / 5мл сироп</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DA7C45"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DE6AC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B292E1" w14:textId="77777777" w:rsidR="00547C6D" w:rsidRPr="004A2C83" w:rsidRDefault="00547C6D" w:rsidP="00547C6D">
            <w:pPr>
              <w:widowControl w:val="0"/>
              <w:jc w:val="center"/>
              <w:rPr>
                <w:rFonts w:ascii="Sylfaen" w:hAnsi="Sylfaen"/>
                <w:sz w:val="20"/>
                <w:szCs w:val="20"/>
              </w:rPr>
            </w:pPr>
          </w:p>
        </w:tc>
      </w:tr>
      <w:tr w:rsidR="00547C6D" w:rsidRPr="00CC157D" w14:paraId="2C41374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0012223" w14:textId="6D5E2D3D"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71</w:t>
            </w:r>
          </w:p>
        </w:tc>
        <w:tc>
          <w:tcPr>
            <w:tcW w:w="1559" w:type="dxa"/>
            <w:tcBorders>
              <w:top w:val="single" w:sz="4" w:space="0" w:color="auto"/>
              <w:left w:val="single" w:sz="4" w:space="0" w:color="auto"/>
              <w:bottom w:val="single" w:sz="4" w:space="0" w:color="auto"/>
              <w:right w:val="single" w:sz="4" w:space="0" w:color="auto"/>
            </w:tcBorders>
            <w:vAlign w:val="center"/>
          </w:tcPr>
          <w:p w14:paraId="76878F40" w14:textId="5CF16292"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таблетка 4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8F71E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10804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1719AF" w14:textId="77777777" w:rsidR="00547C6D" w:rsidRPr="004A2C83" w:rsidRDefault="00547C6D" w:rsidP="00547C6D">
            <w:pPr>
              <w:widowControl w:val="0"/>
              <w:jc w:val="center"/>
              <w:rPr>
                <w:rFonts w:ascii="Sylfaen" w:hAnsi="Sylfaen"/>
                <w:sz w:val="20"/>
                <w:szCs w:val="20"/>
              </w:rPr>
            </w:pPr>
          </w:p>
        </w:tc>
      </w:tr>
      <w:tr w:rsidR="00547C6D" w:rsidRPr="00CC157D" w14:paraId="3C0CB732"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2275CC4" w14:textId="50FA7AF7"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72</w:t>
            </w:r>
          </w:p>
        </w:tc>
        <w:tc>
          <w:tcPr>
            <w:tcW w:w="1559" w:type="dxa"/>
            <w:tcBorders>
              <w:top w:val="single" w:sz="4" w:space="0" w:color="auto"/>
              <w:left w:val="single" w:sz="4" w:space="0" w:color="auto"/>
              <w:bottom w:val="single" w:sz="4" w:space="0" w:color="auto"/>
              <w:right w:val="single" w:sz="4" w:space="0" w:color="auto"/>
            </w:tcBorders>
            <w:vAlign w:val="center"/>
          </w:tcPr>
          <w:p w14:paraId="7B1EAB42" w14:textId="4EDCD5A0"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для дыхания 100мкг / доза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29CFDE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C6968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88ED84" w14:textId="77777777" w:rsidR="00547C6D" w:rsidRPr="004A2C83" w:rsidRDefault="00547C6D" w:rsidP="00547C6D">
            <w:pPr>
              <w:widowControl w:val="0"/>
              <w:jc w:val="center"/>
              <w:rPr>
                <w:rFonts w:ascii="Sylfaen" w:hAnsi="Sylfaen"/>
                <w:sz w:val="20"/>
                <w:szCs w:val="20"/>
              </w:rPr>
            </w:pPr>
          </w:p>
        </w:tc>
      </w:tr>
      <w:tr w:rsidR="00547C6D" w:rsidRPr="00CC157D" w14:paraId="4ADB3399"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0A2FB8C1" w14:textId="344C2EAC"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73</w:t>
            </w:r>
          </w:p>
        </w:tc>
        <w:tc>
          <w:tcPr>
            <w:tcW w:w="1559" w:type="dxa"/>
            <w:tcBorders>
              <w:top w:val="single" w:sz="4" w:space="0" w:color="auto"/>
              <w:left w:val="single" w:sz="4" w:space="0" w:color="auto"/>
              <w:bottom w:val="single" w:sz="4" w:space="0" w:color="auto"/>
              <w:right w:val="single" w:sz="4" w:space="0" w:color="auto"/>
            </w:tcBorders>
            <w:vAlign w:val="center"/>
          </w:tcPr>
          <w:p w14:paraId="63CF6FCB" w14:textId="56576187"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25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00BAF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11E8C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1CF477" w14:textId="77777777" w:rsidR="00547C6D" w:rsidRPr="004A2C83" w:rsidRDefault="00547C6D" w:rsidP="00547C6D">
            <w:pPr>
              <w:widowControl w:val="0"/>
              <w:jc w:val="center"/>
              <w:rPr>
                <w:rFonts w:ascii="Sylfaen" w:hAnsi="Sylfaen"/>
                <w:sz w:val="20"/>
                <w:szCs w:val="20"/>
              </w:rPr>
            </w:pPr>
          </w:p>
        </w:tc>
      </w:tr>
      <w:tr w:rsidR="00547C6D" w:rsidRPr="00CC157D" w14:paraId="583C2F83"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1D8D840" w14:textId="69A74743"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74</w:t>
            </w:r>
          </w:p>
        </w:tc>
        <w:tc>
          <w:tcPr>
            <w:tcW w:w="1559" w:type="dxa"/>
            <w:tcBorders>
              <w:top w:val="single" w:sz="4" w:space="0" w:color="auto"/>
              <w:left w:val="single" w:sz="4" w:space="0" w:color="auto"/>
              <w:bottom w:val="single" w:sz="4" w:space="0" w:color="auto"/>
              <w:right w:val="single" w:sz="4" w:space="0" w:color="auto"/>
            </w:tcBorders>
            <w:vAlign w:val="center"/>
          </w:tcPr>
          <w:p w14:paraId="26ED0F87" w14:textId="17F78A3C"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50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7986A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30BCD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C97937" w14:textId="77777777" w:rsidR="00547C6D" w:rsidRPr="004A2C83" w:rsidRDefault="00547C6D" w:rsidP="00547C6D">
            <w:pPr>
              <w:widowControl w:val="0"/>
              <w:jc w:val="center"/>
              <w:rPr>
                <w:rFonts w:ascii="Sylfaen" w:hAnsi="Sylfaen"/>
                <w:sz w:val="20"/>
                <w:szCs w:val="20"/>
              </w:rPr>
            </w:pPr>
          </w:p>
        </w:tc>
      </w:tr>
      <w:tr w:rsidR="00547C6D" w:rsidRPr="00CC157D" w14:paraId="68F1E98E"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1554856" w14:textId="5165B9D1"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75</w:t>
            </w:r>
          </w:p>
        </w:tc>
        <w:tc>
          <w:tcPr>
            <w:tcW w:w="1559" w:type="dxa"/>
            <w:tcBorders>
              <w:top w:val="single" w:sz="4" w:space="0" w:color="auto"/>
              <w:left w:val="single" w:sz="4" w:space="0" w:color="auto"/>
              <w:bottom w:val="single" w:sz="4" w:space="0" w:color="auto"/>
              <w:right w:val="single" w:sz="4" w:space="0" w:color="auto"/>
            </w:tcBorders>
            <w:vAlign w:val="center"/>
          </w:tcPr>
          <w:p w14:paraId="1FC4FABD" w14:textId="2399DD48"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Варфарин 2. Таблетка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2D3E2E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B575C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73A79C" w14:textId="77777777" w:rsidR="00547C6D" w:rsidRPr="004A2C83" w:rsidRDefault="00547C6D" w:rsidP="00547C6D">
            <w:pPr>
              <w:widowControl w:val="0"/>
              <w:jc w:val="center"/>
              <w:rPr>
                <w:rFonts w:ascii="Sylfaen" w:hAnsi="Sylfaen"/>
                <w:sz w:val="20"/>
                <w:szCs w:val="20"/>
              </w:rPr>
            </w:pPr>
          </w:p>
        </w:tc>
      </w:tr>
      <w:tr w:rsidR="00547C6D" w:rsidRPr="00CC157D" w14:paraId="7BCBE9DE"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D69E800" w14:textId="4696770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76</w:t>
            </w:r>
          </w:p>
        </w:tc>
        <w:tc>
          <w:tcPr>
            <w:tcW w:w="1559" w:type="dxa"/>
            <w:tcBorders>
              <w:top w:val="single" w:sz="4" w:space="0" w:color="auto"/>
              <w:left w:val="single" w:sz="4" w:space="0" w:color="auto"/>
              <w:bottom w:val="single" w:sz="4" w:space="0" w:color="auto"/>
              <w:right w:val="single" w:sz="4" w:space="0" w:color="auto"/>
            </w:tcBorders>
            <w:vAlign w:val="center"/>
          </w:tcPr>
          <w:p w14:paraId="52F61CE5" w14:textId="58D7ED39"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Варфарин таблетка 5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6BF4F5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528CE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F42F6A" w14:textId="77777777" w:rsidR="00547C6D" w:rsidRPr="004A2C83" w:rsidRDefault="00547C6D" w:rsidP="00547C6D">
            <w:pPr>
              <w:widowControl w:val="0"/>
              <w:jc w:val="center"/>
              <w:rPr>
                <w:rFonts w:ascii="Sylfaen" w:hAnsi="Sylfaen"/>
                <w:sz w:val="20"/>
                <w:szCs w:val="20"/>
              </w:rPr>
            </w:pPr>
          </w:p>
        </w:tc>
      </w:tr>
      <w:tr w:rsidR="00547C6D" w:rsidRPr="00CC157D" w14:paraId="57AD84B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66A65E5" w14:textId="1560CA78"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77</w:t>
            </w:r>
          </w:p>
        </w:tc>
        <w:tc>
          <w:tcPr>
            <w:tcW w:w="1559" w:type="dxa"/>
            <w:tcBorders>
              <w:top w:val="single" w:sz="4" w:space="0" w:color="auto"/>
              <w:left w:val="single" w:sz="4" w:space="0" w:color="auto"/>
              <w:bottom w:val="single" w:sz="4" w:space="0" w:color="auto"/>
              <w:right w:val="single" w:sz="4" w:space="0" w:color="auto"/>
            </w:tcBorders>
            <w:vAlign w:val="center"/>
          </w:tcPr>
          <w:p w14:paraId="5AD3B691" w14:textId="36C9E8D4"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Верапамил таблетка 80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70FB13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0F65D4"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C2225F" w14:textId="77777777" w:rsidR="00547C6D" w:rsidRPr="004A2C83" w:rsidRDefault="00547C6D" w:rsidP="00547C6D">
            <w:pPr>
              <w:widowControl w:val="0"/>
              <w:jc w:val="center"/>
              <w:rPr>
                <w:rFonts w:ascii="Sylfaen" w:hAnsi="Sylfaen"/>
                <w:sz w:val="20"/>
                <w:szCs w:val="20"/>
              </w:rPr>
            </w:pPr>
          </w:p>
        </w:tc>
      </w:tr>
      <w:tr w:rsidR="00547C6D" w:rsidRPr="00CC157D" w14:paraId="0F085EEC"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FD72263" w14:textId="3D44144B"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78</w:t>
            </w:r>
          </w:p>
        </w:tc>
        <w:tc>
          <w:tcPr>
            <w:tcW w:w="1559" w:type="dxa"/>
            <w:tcBorders>
              <w:top w:val="single" w:sz="4" w:space="0" w:color="auto"/>
              <w:left w:val="single" w:sz="4" w:space="0" w:color="auto"/>
              <w:bottom w:val="single" w:sz="4" w:space="0" w:color="auto"/>
              <w:right w:val="single" w:sz="4" w:space="0" w:color="auto"/>
            </w:tcBorders>
            <w:vAlign w:val="center"/>
          </w:tcPr>
          <w:p w14:paraId="2B4F24C8" w14:textId="4F2E3E67"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Тетрациклин 1% мазь для глаз</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642C707"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DA1E2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C28F83" w14:textId="77777777" w:rsidR="00547C6D" w:rsidRPr="004A2C83" w:rsidRDefault="00547C6D" w:rsidP="00547C6D">
            <w:pPr>
              <w:widowControl w:val="0"/>
              <w:jc w:val="center"/>
              <w:rPr>
                <w:rFonts w:ascii="Sylfaen" w:hAnsi="Sylfaen"/>
                <w:sz w:val="20"/>
                <w:szCs w:val="20"/>
              </w:rPr>
            </w:pPr>
          </w:p>
        </w:tc>
      </w:tr>
      <w:tr w:rsidR="00547C6D" w:rsidRPr="00CC157D" w14:paraId="5150C42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3085B7F" w14:textId="77CB4BA6"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79</w:t>
            </w:r>
          </w:p>
        </w:tc>
        <w:tc>
          <w:tcPr>
            <w:tcW w:w="1559" w:type="dxa"/>
            <w:tcBorders>
              <w:top w:val="single" w:sz="4" w:space="0" w:color="auto"/>
              <w:left w:val="single" w:sz="4" w:space="0" w:color="auto"/>
              <w:bottom w:val="single" w:sz="4" w:space="0" w:color="auto"/>
              <w:right w:val="single" w:sz="4" w:space="0" w:color="auto"/>
            </w:tcBorders>
            <w:vAlign w:val="center"/>
          </w:tcPr>
          <w:p w14:paraId="02AAF746" w14:textId="228274E6"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Трамадол</w:t>
            </w:r>
            <w:proofErr w:type="spellEnd"/>
            <w:r w:rsidRPr="008F0068">
              <w:rPr>
                <w:rFonts w:ascii="Sylfaen" w:hAnsi="Sylfaen"/>
                <w:i/>
                <w:sz w:val="20"/>
                <w:szCs w:val="20"/>
              </w:rPr>
              <w:t xml:space="preserve"> таблетка 50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DCEDA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9511FA"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DFA884" w14:textId="77777777" w:rsidR="00547C6D" w:rsidRPr="004A2C83" w:rsidRDefault="00547C6D" w:rsidP="00547C6D">
            <w:pPr>
              <w:widowControl w:val="0"/>
              <w:jc w:val="center"/>
              <w:rPr>
                <w:rFonts w:ascii="Sylfaen" w:hAnsi="Sylfaen"/>
                <w:sz w:val="20"/>
                <w:szCs w:val="20"/>
              </w:rPr>
            </w:pPr>
          </w:p>
        </w:tc>
      </w:tr>
      <w:tr w:rsidR="00547C6D" w:rsidRPr="00CC157D" w14:paraId="05A4F724"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672816D" w14:textId="4D22074E"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80</w:t>
            </w:r>
          </w:p>
        </w:tc>
        <w:tc>
          <w:tcPr>
            <w:tcW w:w="1559" w:type="dxa"/>
            <w:tcBorders>
              <w:top w:val="single" w:sz="4" w:space="0" w:color="auto"/>
              <w:left w:val="single" w:sz="4" w:space="0" w:color="auto"/>
              <w:bottom w:val="single" w:sz="4" w:space="0" w:color="auto"/>
              <w:right w:val="single" w:sz="4" w:space="0" w:color="auto"/>
            </w:tcBorders>
            <w:vAlign w:val="center"/>
          </w:tcPr>
          <w:p w14:paraId="31DBFC2E" w14:textId="24A9E1F1"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Цефазолин в порошкообразном растворе для инъекций 1,0</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6326C"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A93E8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0FDC9" w14:textId="77777777" w:rsidR="00547C6D" w:rsidRPr="004A2C83" w:rsidRDefault="00547C6D" w:rsidP="00547C6D">
            <w:pPr>
              <w:widowControl w:val="0"/>
              <w:jc w:val="center"/>
              <w:rPr>
                <w:rFonts w:ascii="Sylfaen" w:hAnsi="Sylfaen"/>
                <w:sz w:val="20"/>
                <w:szCs w:val="20"/>
              </w:rPr>
            </w:pPr>
          </w:p>
        </w:tc>
      </w:tr>
      <w:tr w:rsidR="00547C6D" w:rsidRPr="00CC157D" w14:paraId="1C6A0DC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CA22EC5" w14:textId="2D7F19AC"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81</w:t>
            </w:r>
          </w:p>
        </w:tc>
        <w:tc>
          <w:tcPr>
            <w:tcW w:w="1559" w:type="dxa"/>
            <w:tcBorders>
              <w:top w:val="single" w:sz="4" w:space="0" w:color="auto"/>
              <w:left w:val="single" w:sz="4" w:space="0" w:color="auto"/>
              <w:bottom w:val="single" w:sz="4" w:space="0" w:color="auto"/>
              <w:right w:val="single" w:sz="4" w:space="0" w:color="auto"/>
            </w:tcBorders>
            <w:vAlign w:val="center"/>
          </w:tcPr>
          <w:p w14:paraId="14E90B4B" w14:textId="2B9FDDEB"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Цефалексин в виде порошка для внутреннего приема 250 мг/5 мл раствора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B62F9E9"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1A4C4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ED9B43" w14:textId="77777777" w:rsidR="00547C6D" w:rsidRPr="004A2C83" w:rsidRDefault="00547C6D" w:rsidP="00547C6D">
            <w:pPr>
              <w:widowControl w:val="0"/>
              <w:jc w:val="center"/>
              <w:rPr>
                <w:rFonts w:ascii="Sylfaen" w:hAnsi="Sylfaen"/>
                <w:sz w:val="20"/>
                <w:szCs w:val="20"/>
              </w:rPr>
            </w:pPr>
          </w:p>
        </w:tc>
      </w:tr>
      <w:tr w:rsidR="00547C6D" w:rsidRPr="00CC157D" w14:paraId="09E9910E"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19E6616D" w14:textId="0008A944"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82</w:t>
            </w:r>
          </w:p>
        </w:tc>
        <w:tc>
          <w:tcPr>
            <w:tcW w:w="1559" w:type="dxa"/>
            <w:tcBorders>
              <w:top w:val="single" w:sz="4" w:space="0" w:color="auto"/>
              <w:left w:val="single" w:sz="4" w:space="0" w:color="auto"/>
              <w:bottom w:val="single" w:sz="4" w:space="0" w:color="auto"/>
              <w:right w:val="single" w:sz="4" w:space="0" w:color="auto"/>
            </w:tcBorders>
            <w:vAlign w:val="center"/>
          </w:tcPr>
          <w:p w14:paraId="36344CA1" w14:textId="606E7ECE" w:rsidR="00547C6D" w:rsidRPr="008F0068" w:rsidRDefault="00547C6D" w:rsidP="00547C6D">
            <w:pPr>
              <w:widowControl w:val="0"/>
              <w:jc w:val="center"/>
              <w:rPr>
                <w:rFonts w:ascii="Sylfaen" w:hAnsi="Sylfaen"/>
                <w:i/>
                <w:sz w:val="20"/>
                <w:szCs w:val="20"/>
              </w:rPr>
            </w:pPr>
            <w:proofErr w:type="spellStart"/>
            <w:r w:rsidRPr="008F0068">
              <w:rPr>
                <w:rFonts w:ascii="Sylfaen" w:hAnsi="Sylfaen"/>
                <w:i/>
                <w:sz w:val="20"/>
                <w:szCs w:val="20"/>
              </w:rPr>
              <w:t>Цефтираксон</w:t>
            </w:r>
            <w:proofErr w:type="spellEnd"/>
            <w:r w:rsidRPr="008F0068">
              <w:rPr>
                <w:rFonts w:ascii="Sylfaen" w:hAnsi="Sylfaen"/>
                <w:i/>
                <w:sz w:val="20"/>
                <w:szCs w:val="20"/>
              </w:rPr>
              <w:t xml:space="preserve"> 1,0 мг порошкообразного раствора для инъекций</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F6C9D43"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D9CA30"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2E6BC7" w14:textId="77777777" w:rsidR="00547C6D" w:rsidRPr="004A2C83" w:rsidRDefault="00547C6D" w:rsidP="00547C6D">
            <w:pPr>
              <w:widowControl w:val="0"/>
              <w:jc w:val="center"/>
              <w:rPr>
                <w:rFonts w:ascii="Sylfaen" w:hAnsi="Sylfaen"/>
                <w:sz w:val="20"/>
                <w:szCs w:val="20"/>
              </w:rPr>
            </w:pPr>
          </w:p>
        </w:tc>
      </w:tr>
      <w:tr w:rsidR="00547C6D" w:rsidRPr="00CC157D" w14:paraId="0594D16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8DE721E" w14:textId="675237A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lastRenderedPageBreak/>
              <w:t>83</w:t>
            </w:r>
          </w:p>
        </w:tc>
        <w:tc>
          <w:tcPr>
            <w:tcW w:w="1559" w:type="dxa"/>
            <w:tcBorders>
              <w:top w:val="single" w:sz="4" w:space="0" w:color="auto"/>
              <w:left w:val="single" w:sz="4" w:space="0" w:color="auto"/>
              <w:bottom w:val="single" w:sz="4" w:space="0" w:color="auto"/>
              <w:right w:val="single" w:sz="4" w:space="0" w:color="auto"/>
            </w:tcBorders>
            <w:vAlign w:val="center"/>
          </w:tcPr>
          <w:p w14:paraId="38CCDED6" w14:textId="39310BE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Ципрофлоксацин 0,3% глазные капли</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68D8DD6"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871945"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E12D55" w14:textId="77777777" w:rsidR="00547C6D" w:rsidRPr="004A2C83" w:rsidRDefault="00547C6D" w:rsidP="00547C6D">
            <w:pPr>
              <w:widowControl w:val="0"/>
              <w:jc w:val="center"/>
              <w:rPr>
                <w:rFonts w:ascii="Sylfaen" w:hAnsi="Sylfaen"/>
                <w:sz w:val="20"/>
                <w:szCs w:val="20"/>
              </w:rPr>
            </w:pPr>
          </w:p>
        </w:tc>
      </w:tr>
      <w:tr w:rsidR="00547C6D" w:rsidRPr="00CC157D" w14:paraId="61D91386"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9550DA4" w14:textId="582D99A5"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84</w:t>
            </w:r>
          </w:p>
        </w:tc>
        <w:tc>
          <w:tcPr>
            <w:tcW w:w="1559" w:type="dxa"/>
            <w:tcBorders>
              <w:top w:val="single" w:sz="4" w:space="0" w:color="auto"/>
              <w:left w:val="single" w:sz="4" w:space="0" w:color="auto"/>
              <w:bottom w:val="single" w:sz="4" w:space="0" w:color="auto"/>
              <w:right w:val="single" w:sz="4" w:space="0" w:color="auto"/>
            </w:tcBorders>
            <w:vAlign w:val="center"/>
          </w:tcPr>
          <w:p w14:paraId="2EF93B06" w14:textId="5FCEF955"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Ципрофлоксацин таблетка 500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A5A24F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4975D1"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39BB74" w14:textId="77777777" w:rsidR="00547C6D" w:rsidRPr="004A2C83" w:rsidRDefault="00547C6D" w:rsidP="00547C6D">
            <w:pPr>
              <w:widowControl w:val="0"/>
              <w:jc w:val="center"/>
              <w:rPr>
                <w:rFonts w:ascii="Sylfaen" w:hAnsi="Sylfaen"/>
                <w:sz w:val="20"/>
                <w:szCs w:val="20"/>
              </w:rPr>
            </w:pPr>
          </w:p>
        </w:tc>
      </w:tr>
      <w:tr w:rsidR="00547C6D" w:rsidRPr="00CC157D" w14:paraId="1F0F943B"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4F59BC10" w14:textId="686C3B36"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85</w:t>
            </w:r>
          </w:p>
        </w:tc>
        <w:tc>
          <w:tcPr>
            <w:tcW w:w="1559" w:type="dxa"/>
            <w:tcBorders>
              <w:top w:val="single" w:sz="4" w:space="0" w:color="auto"/>
              <w:left w:val="single" w:sz="4" w:space="0" w:color="auto"/>
              <w:bottom w:val="single" w:sz="4" w:space="0" w:color="auto"/>
              <w:right w:val="single" w:sz="4" w:space="0" w:color="auto"/>
            </w:tcBorders>
            <w:vAlign w:val="center"/>
          </w:tcPr>
          <w:p w14:paraId="40909D8F" w14:textId="33B65940"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Омепразол в таблетках 40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6F9586F"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C259DE"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FE4E54" w14:textId="77777777" w:rsidR="00547C6D" w:rsidRPr="004A2C83" w:rsidRDefault="00547C6D" w:rsidP="00547C6D">
            <w:pPr>
              <w:widowControl w:val="0"/>
              <w:jc w:val="center"/>
              <w:rPr>
                <w:rFonts w:ascii="Sylfaen" w:hAnsi="Sylfaen"/>
                <w:sz w:val="20"/>
                <w:szCs w:val="20"/>
              </w:rPr>
            </w:pPr>
          </w:p>
        </w:tc>
      </w:tr>
      <w:tr w:rsidR="00547C6D" w:rsidRPr="00CC157D" w14:paraId="3FF67497"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046F297" w14:textId="1B287284"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86</w:t>
            </w:r>
          </w:p>
        </w:tc>
        <w:tc>
          <w:tcPr>
            <w:tcW w:w="1559" w:type="dxa"/>
            <w:tcBorders>
              <w:top w:val="single" w:sz="4" w:space="0" w:color="auto"/>
              <w:left w:val="single" w:sz="4" w:space="0" w:color="auto"/>
              <w:bottom w:val="single" w:sz="4" w:space="0" w:color="auto"/>
              <w:right w:val="single" w:sz="4" w:space="0" w:color="auto"/>
            </w:tcBorders>
            <w:vAlign w:val="center"/>
          </w:tcPr>
          <w:p w14:paraId="1CD57C26" w14:textId="6CE39374"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Флуконазол 150 мг таблетка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0889DB"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9D7E6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07528A" w14:textId="77777777" w:rsidR="00547C6D" w:rsidRPr="004A2C83" w:rsidRDefault="00547C6D" w:rsidP="00547C6D">
            <w:pPr>
              <w:widowControl w:val="0"/>
              <w:jc w:val="center"/>
              <w:rPr>
                <w:rFonts w:ascii="Sylfaen" w:hAnsi="Sylfaen"/>
                <w:sz w:val="20"/>
                <w:szCs w:val="20"/>
              </w:rPr>
            </w:pPr>
          </w:p>
        </w:tc>
      </w:tr>
      <w:tr w:rsidR="00547C6D" w:rsidRPr="00CC157D" w14:paraId="346A5630" w14:textId="77777777" w:rsidTr="00AD6723">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6E9BEC29" w14:textId="79BDFB01" w:rsidR="00547C6D" w:rsidRDefault="00547C6D" w:rsidP="00547C6D">
            <w:pPr>
              <w:widowControl w:val="0"/>
              <w:jc w:val="center"/>
              <w:rPr>
                <w:rFonts w:ascii="Sylfaen" w:hAnsi="Sylfaen"/>
                <w:i/>
                <w:sz w:val="20"/>
                <w:szCs w:val="20"/>
                <w:lang w:val="hy-AM"/>
              </w:rPr>
            </w:pPr>
            <w:r w:rsidRPr="00645D62">
              <w:rPr>
                <w:rFonts w:ascii="Sylfaen" w:hAnsi="Sylfaen" w:cs="Calibri"/>
                <w:i/>
                <w:color w:val="000000"/>
              </w:rPr>
              <w:t>87</w:t>
            </w:r>
          </w:p>
        </w:tc>
        <w:tc>
          <w:tcPr>
            <w:tcW w:w="1559" w:type="dxa"/>
            <w:tcBorders>
              <w:top w:val="single" w:sz="4" w:space="0" w:color="auto"/>
              <w:left w:val="single" w:sz="4" w:space="0" w:color="auto"/>
              <w:bottom w:val="single" w:sz="4" w:space="0" w:color="auto"/>
              <w:right w:val="single" w:sz="4" w:space="0" w:color="auto"/>
            </w:tcBorders>
            <w:vAlign w:val="center"/>
          </w:tcPr>
          <w:p w14:paraId="6EBFE105" w14:textId="6E7930FF" w:rsidR="00547C6D" w:rsidRPr="008F0068" w:rsidRDefault="00547C6D" w:rsidP="00547C6D">
            <w:pPr>
              <w:widowControl w:val="0"/>
              <w:jc w:val="center"/>
              <w:rPr>
                <w:rFonts w:ascii="Sylfaen" w:hAnsi="Sylfaen"/>
                <w:i/>
                <w:sz w:val="20"/>
                <w:szCs w:val="20"/>
              </w:rPr>
            </w:pPr>
            <w:r w:rsidRPr="008F0068">
              <w:rPr>
                <w:rFonts w:ascii="Sylfaen" w:hAnsi="Sylfaen"/>
                <w:i/>
                <w:sz w:val="20"/>
                <w:szCs w:val="20"/>
              </w:rPr>
              <w:t>Фуросемид таблетка 40 мг</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2286E08"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12146D" w14:textId="77777777" w:rsidR="00547C6D" w:rsidRPr="004A2C83" w:rsidRDefault="00547C6D" w:rsidP="00547C6D">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A68C89" w14:textId="77777777" w:rsidR="00547C6D" w:rsidRPr="004A2C83" w:rsidRDefault="00547C6D" w:rsidP="00547C6D">
            <w:pPr>
              <w:widowControl w:val="0"/>
              <w:jc w:val="center"/>
              <w:rPr>
                <w:rFonts w:ascii="Sylfaen" w:hAnsi="Sylfaen"/>
                <w:sz w:val="20"/>
                <w:szCs w:val="20"/>
              </w:rPr>
            </w:pPr>
          </w:p>
        </w:tc>
      </w:tr>
    </w:tbl>
    <w:p w14:paraId="717420E2" w14:textId="77777777" w:rsidR="00F13286" w:rsidRDefault="00F13286" w:rsidP="00751025">
      <w:pPr>
        <w:widowControl w:val="0"/>
        <w:tabs>
          <w:tab w:val="left" w:pos="6804"/>
        </w:tabs>
        <w:jc w:val="center"/>
        <w:rPr>
          <w:rFonts w:ascii="Sylfaen" w:hAnsi="Sylfaen"/>
          <w:lang w:val="hy-AM"/>
        </w:rPr>
      </w:pPr>
    </w:p>
    <w:p w14:paraId="4BF5F0F0" w14:textId="77777777" w:rsidR="007B104F" w:rsidRDefault="007B104F" w:rsidP="00751025">
      <w:pPr>
        <w:widowControl w:val="0"/>
        <w:tabs>
          <w:tab w:val="left" w:pos="6804"/>
        </w:tabs>
        <w:jc w:val="center"/>
        <w:rPr>
          <w:rFonts w:ascii="Sylfaen" w:hAnsi="Sylfaen"/>
          <w:lang w:val="hy-AM"/>
        </w:rPr>
      </w:pPr>
    </w:p>
    <w:p w14:paraId="0D831971" w14:textId="46F1F94E" w:rsidR="00751025" w:rsidRPr="004A2C83" w:rsidRDefault="00F13286" w:rsidP="00751025">
      <w:pPr>
        <w:widowControl w:val="0"/>
        <w:tabs>
          <w:tab w:val="left" w:pos="6804"/>
        </w:tabs>
        <w:jc w:val="center"/>
        <w:rPr>
          <w:rFonts w:ascii="Sylfaen" w:hAnsi="Sylfaen"/>
        </w:rPr>
      </w:pPr>
      <w:r>
        <w:rPr>
          <w:rFonts w:ascii="Sylfaen" w:hAnsi="Sylfaen"/>
        </w:rPr>
        <w:br w:type="textWrapping" w:clear="all"/>
      </w:r>
      <w:r w:rsidR="00751025" w:rsidRPr="004A2C83">
        <w:rPr>
          <w:rFonts w:ascii="Sylfaen" w:hAnsi="Sylfaen"/>
        </w:rPr>
        <w:t>_________________________________________________</w:t>
      </w:r>
      <w:r w:rsidR="00751025" w:rsidRPr="004A2C83">
        <w:rPr>
          <w:rFonts w:ascii="Sylfaen" w:hAnsi="Sylfaen"/>
        </w:rPr>
        <w:tab/>
        <w:t>_________________</w:t>
      </w:r>
    </w:p>
    <w:p w14:paraId="7973B187"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наименование участника (должность, имя, фамилия руководителя)</w:t>
      </w:r>
      <w:r w:rsidRPr="004A2C83">
        <w:rPr>
          <w:rFonts w:ascii="Sylfaen" w:hAnsi="Sylfaen"/>
          <w:sz w:val="16"/>
        </w:rPr>
        <w:tab/>
        <w:t>подпись</w:t>
      </w:r>
    </w:p>
    <w:p w14:paraId="666E920F" w14:textId="77777777" w:rsidR="00751025" w:rsidRPr="004A2C83" w:rsidRDefault="00751025" w:rsidP="00751025">
      <w:pPr>
        <w:widowControl w:val="0"/>
        <w:spacing w:after="160"/>
        <w:jc w:val="both"/>
        <w:rPr>
          <w:rFonts w:ascii="Sylfaen" w:hAnsi="Sylfaen"/>
          <w:lang w:val="es-ES"/>
        </w:rPr>
      </w:pPr>
    </w:p>
    <w:p w14:paraId="3AE639C4"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2D42F8C2" w14:textId="77777777" w:rsidR="00751025" w:rsidRPr="004A2C83" w:rsidRDefault="00751025" w:rsidP="00751025">
      <w:pPr>
        <w:rPr>
          <w:rFonts w:ascii="Sylfaen" w:hAnsi="Sylfaen"/>
          <w:b/>
        </w:rPr>
      </w:pPr>
      <w:r w:rsidRPr="004A2C83">
        <w:rPr>
          <w:rFonts w:ascii="Sylfaen" w:hAnsi="Sylfaen"/>
          <w:b/>
        </w:rPr>
        <w:br w:type="page"/>
      </w:r>
    </w:p>
    <w:p w14:paraId="7D4DFB2C" w14:textId="77777777" w:rsidR="00751025" w:rsidRPr="004A2C83" w:rsidRDefault="00751025" w:rsidP="00751025">
      <w:pPr>
        <w:widowControl w:val="0"/>
        <w:spacing w:after="160"/>
        <w:jc w:val="right"/>
        <w:rPr>
          <w:rFonts w:ascii="Sylfaen" w:hAnsi="Sylfaen" w:cs="GHEA Grapalat"/>
          <w:i/>
          <w:sz w:val="22"/>
          <w:szCs w:val="22"/>
        </w:rPr>
      </w:pPr>
      <w:r w:rsidRPr="004A2C83">
        <w:rPr>
          <w:rFonts w:ascii="Sylfaen" w:hAnsi="Sylfaen"/>
          <w:i/>
          <w:sz w:val="22"/>
          <w:szCs w:val="22"/>
        </w:rPr>
        <w:lastRenderedPageBreak/>
        <w:t>Приложение № 4.2</w:t>
      </w:r>
    </w:p>
    <w:p w14:paraId="33A9B8E0" w14:textId="22A1ED1D" w:rsidR="00751025" w:rsidRPr="004A2C83" w:rsidRDefault="00751025" w:rsidP="00751025">
      <w:pPr>
        <w:jc w:val="right"/>
        <w:rPr>
          <w:rFonts w:ascii="Sylfaen" w:hAnsi="Sylfaen"/>
          <w:b/>
        </w:rPr>
      </w:pPr>
      <w:r w:rsidRPr="004A2C83">
        <w:rPr>
          <w:rFonts w:ascii="Sylfaen" w:hAnsi="Sylfaen"/>
          <w:i/>
          <w:sz w:val="22"/>
          <w:szCs w:val="22"/>
        </w:rPr>
        <w:t xml:space="preserve">к Приглашению </w:t>
      </w:r>
      <w:r w:rsidR="00825FEE">
        <w:rPr>
          <w:rFonts w:ascii="Sylfaen" w:hAnsi="Sylfaen"/>
          <w:i/>
          <w:sz w:val="22"/>
          <w:szCs w:val="22"/>
        </w:rPr>
        <w:t>на запроса котировки</w:t>
      </w:r>
      <w:r w:rsidRPr="004A2C83">
        <w:rPr>
          <w:rFonts w:ascii="Sylfaen" w:hAnsi="Sylfaen" w:cs="GHEA Grapalat"/>
          <w:i/>
          <w:sz w:val="22"/>
          <w:szCs w:val="22"/>
        </w:rPr>
        <w:br/>
      </w:r>
      <w:r w:rsidRPr="004A2C83">
        <w:rPr>
          <w:rFonts w:ascii="Sylfaen" w:hAnsi="Sylfaen"/>
          <w:i/>
          <w:sz w:val="22"/>
          <w:szCs w:val="22"/>
        </w:rPr>
        <w:t>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i/>
          <w:sz w:val="22"/>
          <w:szCs w:val="22"/>
        </w:rPr>
        <w:t>"</w:t>
      </w:r>
      <w:r w:rsidRPr="004A2C83">
        <w:rPr>
          <w:rStyle w:val="af6"/>
          <w:rFonts w:ascii="Sylfaen" w:hAnsi="Sylfaen"/>
          <w:i/>
          <w:sz w:val="22"/>
          <w:szCs w:val="22"/>
        </w:rPr>
        <w:footnoteReference w:customMarkFollows="1" w:id="17"/>
        <w:t>*</w:t>
      </w:r>
    </w:p>
    <w:p w14:paraId="112646D0" w14:textId="77777777" w:rsidR="00751025" w:rsidRPr="004A2C83" w:rsidRDefault="00751025" w:rsidP="00751025">
      <w:pPr>
        <w:widowControl w:val="0"/>
        <w:spacing w:after="160"/>
        <w:jc w:val="right"/>
        <w:rPr>
          <w:rFonts w:ascii="Sylfaen" w:hAnsi="Sylfaen"/>
          <w:b/>
          <w:sz w:val="22"/>
          <w:szCs w:val="22"/>
        </w:rPr>
      </w:pPr>
    </w:p>
    <w:p w14:paraId="04776073"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 xml:space="preserve">СОГЛАШЕНИЕ О НЕУСТОЙКЕ </w:t>
      </w:r>
    </w:p>
    <w:p w14:paraId="72BBC8CE"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751025" w:rsidRPr="00CC157D" w14:paraId="10B31E6F" w14:textId="77777777" w:rsidTr="004A2C83">
        <w:tc>
          <w:tcPr>
            <w:tcW w:w="4786" w:type="dxa"/>
          </w:tcPr>
          <w:p w14:paraId="29138D69" w14:textId="27763C4B" w:rsidR="00751025" w:rsidRPr="00F13286" w:rsidRDefault="00F13286" w:rsidP="004A2C83">
            <w:pPr>
              <w:widowControl w:val="0"/>
              <w:spacing w:after="160"/>
              <w:rPr>
                <w:rFonts w:ascii="Sylfaen" w:hAnsi="Sylfaen" w:cs="GHEA Grapalat"/>
                <w:sz w:val="20"/>
                <w:szCs w:val="20"/>
                <w:lang w:val="hy-AM"/>
              </w:rPr>
            </w:pPr>
            <w:r w:rsidRPr="00F13286">
              <w:rPr>
                <w:rFonts w:ascii="Sylfaen" w:hAnsi="Sylfaen"/>
                <w:iCs/>
                <w:sz w:val="20"/>
                <w:szCs w:val="20"/>
                <w:lang w:val="hy-AM"/>
              </w:rPr>
              <w:t>С</w:t>
            </w:r>
            <w:r w:rsidRPr="00F13286">
              <w:rPr>
                <w:rFonts w:ascii="Sylfaen" w:hAnsi="Sylfaen"/>
                <w:iCs/>
                <w:sz w:val="20"/>
                <w:szCs w:val="20"/>
              </w:rPr>
              <w:t xml:space="preserve">. </w:t>
            </w:r>
            <w:r w:rsidRPr="00F13286">
              <w:rPr>
                <w:rFonts w:ascii="Sylfaen" w:hAnsi="Sylfaen"/>
                <w:iCs/>
                <w:sz w:val="20"/>
                <w:szCs w:val="20"/>
                <w:lang w:val="hy-AM"/>
              </w:rPr>
              <w:t>Маисян</w:t>
            </w:r>
          </w:p>
        </w:tc>
        <w:tc>
          <w:tcPr>
            <w:tcW w:w="4500" w:type="dxa"/>
          </w:tcPr>
          <w:p w14:paraId="6E24B14F" w14:textId="77777777" w:rsidR="00751025" w:rsidRPr="004A2C83" w:rsidRDefault="00751025" w:rsidP="004A2C83">
            <w:pPr>
              <w:widowControl w:val="0"/>
              <w:spacing w:after="160"/>
              <w:jc w:val="right"/>
              <w:rPr>
                <w:rFonts w:ascii="Sylfaen" w:hAnsi="Sylfaen" w:cs="GHEA Grapalat"/>
                <w:b/>
                <w:sz w:val="22"/>
                <w:szCs w:val="22"/>
              </w:rPr>
            </w:pPr>
            <w:r w:rsidRPr="004A2C83">
              <w:rPr>
                <w:rFonts w:ascii="Sylfaen" w:hAnsi="Sylfaen"/>
                <w:sz w:val="22"/>
                <w:szCs w:val="22"/>
              </w:rPr>
              <w:t>"</w:t>
            </w:r>
            <w:r w:rsidRPr="004A2C83">
              <w:rPr>
                <w:rFonts w:ascii="Sylfaen" w:hAnsi="Sylfaen"/>
                <w:sz w:val="22"/>
                <w:szCs w:val="22"/>
                <w:lang w:val="en-US"/>
              </w:rPr>
              <w:tab/>
            </w:r>
            <w:r w:rsidRPr="004A2C83">
              <w:rPr>
                <w:rFonts w:ascii="Sylfaen" w:hAnsi="Sylfaen"/>
                <w:sz w:val="22"/>
                <w:szCs w:val="22"/>
              </w:rPr>
              <w:t xml:space="preserve">" </w:t>
            </w:r>
            <w:r w:rsidRPr="004A2C83">
              <w:rPr>
                <w:rFonts w:ascii="Sylfaen" w:hAnsi="Sylfaen"/>
                <w:sz w:val="22"/>
                <w:szCs w:val="22"/>
                <w:lang w:val="en-US"/>
              </w:rPr>
              <w:tab/>
            </w:r>
            <w:r w:rsidRPr="004A2C83">
              <w:rPr>
                <w:rFonts w:ascii="Sylfaen" w:hAnsi="Sylfaen"/>
                <w:sz w:val="22"/>
                <w:szCs w:val="22"/>
              </w:rPr>
              <w:t>20</w:t>
            </w:r>
            <w:r w:rsidRPr="004A2C83">
              <w:rPr>
                <w:rFonts w:ascii="Sylfaen" w:hAnsi="Sylfaen"/>
                <w:sz w:val="22"/>
                <w:szCs w:val="22"/>
                <w:lang w:val="en-US"/>
              </w:rPr>
              <w:tab/>
            </w:r>
            <w:r w:rsidRPr="004A2C83">
              <w:rPr>
                <w:rFonts w:ascii="Sylfaen" w:hAnsi="Sylfaen"/>
                <w:sz w:val="22"/>
                <w:szCs w:val="22"/>
              </w:rPr>
              <w:t>г.</w:t>
            </w:r>
            <w:r w:rsidRPr="004A2C83">
              <w:rPr>
                <w:rStyle w:val="af6"/>
                <w:rFonts w:ascii="Sylfaen" w:hAnsi="Sylfaen"/>
                <w:sz w:val="22"/>
                <w:szCs w:val="22"/>
              </w:rPr>
              <w:footnoteReference w:customMarkFollows="1" w:id="18"/>
              <w:t>**</w:t>
            </w:r>
          </w:p>
        </w:tc>
      </w:tr>
    </w:tbl>
    <w:p w14:paraId="42A3502E" w14:textId="77777777" w:rsidR="00751025" w:rsidRPr="004A2C83" w:rsidRDefault="00751025" w:rsidP="00751025">
      <w:pPr>
        <w:widowControl w:val="0"/>
        <w:spacing w:after="160"/>
        <w:rPr>
          <w:rFonts w:ascii="Sylfaen" w:hAnsi="Sylfaen" w:cs="GHEA Grapalat"/>
          <w:b/>
          <w:sz w:val="22"/>
          <w:szCs w:val="22"/>
        </w:rPr>
      </w:pPr>
    </w:p>
    <w:p w14:paraId="0E47D5F9" w14:textId="77777777" w:rsidR="00751025" w:rsidRPr="004A2C83" w:rsidRDefault="00751025" w:rsidP="00751025">
      <w:pPr>
        <w:widowControl w:val="0"/>
        <w:jc w:val="both"/>
        <w:rPr>
          <w:rFonts w:ascii="Sylfaen" w:hAnsi="Sylfaen" w:cs="GHEA Grapalat"/>
          <w:sz w:val="22"/>
          <w:szCs w:val="22"/>
          <w:u w:val="single"/>
          <w:vertAlign w:val="subscript"/>
        </w:rPr>
      </w:pPr>
      <w:r w:rsidRPr="004A2C83">
        <w:rPr>
          <w:rFonts w:ascii="Sylfaen" w:hAnsi="Sylfaen"/>
          <w:sz w:val="22"/>
          <w:szCs w:val="22"/>
        </w:rPr>
        <w:t>_______________________________________________, в лице директора Компании,</w:t>
      </w:r>
    </w:p>
    <w:p w14:paraId="74E85C17" w14:textId="77777777" w:rsidR="00751025" w:rsidRPr="004A2C83" w:rsidRDefault="00751025" w:rsidP="00751025">
      <w:pPr>
        <w:widowControl w:val="0"/>
        <w:spacing w:after="160"/>
        <w:ind w:left="1843"/>
        <w:jc w:val="both"/>
        <w:rPr>
          <w:rFonts w:ascii="Sylfaen" w:hAnsi="Sylfaen"/>
          <w:sz w:val="22"/>
          <w:szCs w:val="22"/>
          <w:vertAlign w:val="superscript"/>
          <w:lang w:val="en-US"/>
        </w:rPr>
      </w:pPr>
      <w:r w:rsidRPr="004A2C83">
        <w:rPr>
          <w:rFonts w:ascii="Sylfaen" w:hAnsi="Sylfaen"/>
          <w:sz w:val="22"/>
          <w:szCs w:val="22"/>
          <w:vertAlign w:val="superscript"/>
        </w:rPr>
        <w:t>наименование Компании</w:t>
      </w:r>
    </w:p>
    <w:p w14:paraId="1121C5C2" w14:textId="77777777" w:rsidR="00751025" w:rsidRPr="004A2C83" w:rsidRDefault="00751025" w:rsidP="00751025">
      <w:pPr>
        <w:widowControl w:val="0"/>
        <w:jc w:val="both"/>
        <w:rPr>
          <w:rFonts w:ascii="Sylfaen" w:hAnsi="Sylfaen"/>
          <w:sz w:val="22"/>
          <w:szCs w:val="22"/>
          <w:lang w:val="en-US"/>
        </w:rPr>
      </w:pPr>
      <w:r w:rsidRPr="004A2C83">
        <w:rPr>
          <w:rFonts w:ascii="Sylfaen" w:hAnsi="Sylfaen"/>
          <w:sz w:val="22"/>
          <w:szCs w:val="22"/>
          <w:lang w:val="en-US"/>
        </w:rPr>
        <w:t>_________________________________________________________________________</w:t>
      </w:r>
    </w:p>
    <w:p w14:paraId="57AC706D" w14:textId="77777777" w:rsidR="00751025" w:rsidRPr="004A2C83" w:rsidRDefault="00751025" w:rsidP="00751025">
      <w:pPr>
        <w:widowControl w:val="0"/>
        <w:spacing w:after="160"/>
        <w:jc w:val="center"/>
        <w:rPr>
          <w:rFonts w:ascii="Sylfaen" w:hAnsi="Sylfaen"/>
          <w:sz w:val="22"/>
          <w:szCs w:val="22"/>
          <w:vertAlign w:val="superscript"/>
        </w:rPr>
      </w:pPr>
      <w:r w:rsidRPr="004A2C83">
        <w:rPr>
          <w:rFonts w:ascii="Sylfaen" w:hAnsi="Sylfaen"/>
          <w:sz w:val="22"/>
          <w:szCs w:val="22"/>
          <w:vertAlign w:val="superscript"/>
        </w:rPr>
        <w:t>имя, фамилия, паспортные данные директора компании</w:t>
      </w:r>
    </w:p>
    <w:p w14:paraId="0D61F458" w14:textId="77777777" w:rsidR="00751025" w:rsidRPr="004A2C83" w:rsidRDefault="00751025" w:rsidP="00751025">
      <w:pPr>
        <w:widowControl w:val="0"/>
        <w:spacing w:after="160"/>
        <w:jc w:val="both"/>
        <w:rPr>
          <w:rFonts w:ascii="Sylfaen" w:hAnsi="Sylfaen" w:cs="GHEA Grapalat"/>
          <w:sz w:val="22"/>
          <w:szCs w:val="22"/>
        </w:rPr>
      </w:pPr>
      <w:r w:rsidRPr="004A2C83">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E79948" w14:textId="77777777" w:rsidR="00751025" w:rsidRPr="004A2C83" w:rsidRDefault="00751025" w:rsidP="00751025">
      <w:pPr>
        <w:widowControl w:val="0"/>
        <w:spacing w:after="160"/>
        <w:ind w:firstLine="709"/>
        <w:jc w:val="both"/>
        <w:rPr>
          <w:rFonts w:ascii="Sylfaen" w:hAnsi="Sylfaen" w:cs="GHEA Grapalat"/>
          <w:sz w:val="22"/>
          <w:szCs w:val="22"/>
        </w:rPr>
      </w:pPr>
    </w:p>
    <w:p w14:paraId="2CF0134F"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1. Предмет соглашения</w:t>
      </w:r>
    </w:p>
    <w:p w14:paraId="1121815D" w14:textId="0D9D76A7" w:rsidR="00751025" w:rsidRPr="004A2C83" w:rsidRDefault="00751025" w:rsidP="00751025">
      <w:pPr>
        <w:widowControl w:val="0"/>
        <w:tabs>
          <w:tab w:val="left" w:pos="567"/>
        </w:tabs>
        <w:jc w:val="both"/>
        <w:rPr>
          <w:rFonts w:ascii="Sylfaen" w:hAnsi="Sylfaen" w:cs="GHEA Grapalat"/>
          <w:sz w:val="22"/>
          <w:szCs w:val="22"/>
        </w:rPr>
      </w:pPr>
      <w:r w:rsidRPr="004A2C83">
        <w:rPr>
          <w:rFonts w:ascii="Sylfaen" w:hAnsi="Sylfaen"/>
          <w:sz w:val="22"/>
          <w:szCs w:val="22"/>
        </w:rPr>
        <w:t>1</w:t>
      </w:r>
      <w:r w:rsidRPr="004A2C83">
        <w:rPr>
          <w:rFonts w:ascii="Sylfaen" w:hAnsi="Sylfaen"/>
          <w:spacing w:val="-6"/>
          <w:sz w:val="22"/>
          <w:szCs w:val="22"/>
        </w:rPr>
        <w:t>.1.</w:t>
      </w:r>
      <w:r w:rsidRPr="004A2C83">
        <w:rPr>
          <w:rFonts w:ascii="Sylfaen" w:hAnsi="Sylfaen"/>
          <w:spacing w:val="-6"/>
          <w:sz w:val="22"/>
          <w:szCs w:val="22"/>
        </w:rPr>
        <w:tab/>
        <w:t xml:space="preserve">Компания участвует в организованной </w:t>
      </w:r>
      <w:r w:rsidR="0027733B">
        <w:rPr>
          <w:rFonts w:ascii="Sylfaen" w:hAnsi="Sylfaen"/>
          <w:sz w:val="22"/>
          <w:szCs w:val="22"/>
        </w:rPr>
        <w:t>Ширакской области РА «</w:t>
      </w:r>
      <w:proofErr w:type="spellStart"/>
      <w:r w:rsidR="0027733B">
        <w:rPr>
          <w:rFonts w:ascii="Sylfaen" w:hAnsi="Sylfaen"/>
          <w:sz w:val="22"/>
          <w:szCs w:val="22"/>
        </w:rPr>
        <w:t>Маисянская</w:t>
      </w:r>
      <w:proofErr w:type="spellEnd"/>
      <w:r w:rsidR="0027733B">
        <w:rPr>
          <w:rFonts w:ascii="Sylfaen" w:hAnsi="Sylfaen"/>
          <w:sz w:val="22"/>
          <w:szCs w:val="22"/>
        </w:rPr>
        <w:t xml:space="preserve"> медицинская амбулатория» ГНКО</w:t>
      </w:r>
      <w:r w:rsidRPr="002D0490" w:rsidDel="00556A7E">
        <w:rPr>
          <w:rFonts w:ascii="Sylfaen" w:hAnsi="Sylfaen"/>
          <w:spacing w:val="-6"/>
          <w:sz w:val="22"/>
          <w:szCs w:val="22"/>
        </w:rPr>
        <w:t xml:space="preserve"> </w:t>
      </w:r>
      <w:r w:rsidRPr="004A2C83">
        <w:rPr>
          <w:rFonts w:ascii="Sylfaen" w:hAnsi="Sylfaen"/>
          <w:spacing w:val="-6"/>
          <w:sz w:val="22"/>
          <w:szCs w:val="22"/>
        </w:rPr>
        <w:t xml:space="preserve">*(далее — Заказчик) </w:t>
      </w:r>
      <w:r w:rsidRPr="004A2C83">
        <w:rPr>
          <w:rFonts w:ascii="Sylfaen" w:hAnsi="Sylfaen"/>
          <w:sz w:val="22"/>
          <w:szCs w:val="22"/>
        </w:rPr>
        <w:t xml:space="preserve">процедуре закупок под кодом </w:t>
      </w:r>
      <w:r w:rsidR="0027733B">
        <w:rPr>
          <w:rFonts w:ascii="Sylfaen" w:hAnsi="Sylfaen"/>
          <w:b/>
          <w:bCs/>
          <w:sz w:val="22"/>
          <w:szCs w:val="22"/>
        </w:rPr>
        <w:t>(</w:t>
      </w:r>
      <w:r w:rsidR="006C68E0">
        <w:rPr>
          <w:rFonts w:ascii="Sylfaen" w:hAnsi="Sylfaen"/>
          <w:b/>
          <w:bCs/>
          <w:sz w:val="22"/>
          <w:szCs w:val="22"/>
        </w:rPr>
        <w:t>SHMMBA-GHAPDZB-</w:t>
      </w:r>
      <w:r w:rsidR="00A43458">
        <w:rPr>
          <w:rFonts w:ascii="Sylfaen" w:hAnsi="Sylfaen"/>
          <w:b/>
          <w:bCs/>
          <w:sz w:val="22"/>
          <w:szCs w:val="22"/>
        </w:rPr>
        <w:t>2025/1</w:t>
      </w:r>
      <w:r w:rsidR="006C68E0">
        <w:rPr>
          <w:rFonts w:ascii="Sylfaen" w:hAnsi="Sylfaen"/>
          <w:b/>
          <w:bCs/>
          <w:sz w:val="22"/>
          <w:szCs w:val="22"/>
        </w:rPr>
        <w:t>)(</w:t>
      </w:r>
      <w:r w:rsidR="00A43458">
        <w:rPr>
          <w:rFonts w:ascii="Sylfaen" w:hAnsi="Sylfaen"/>
          <w:b/>
          <w:bCs/>
          <w:sz w:val="22"/>
          <w:szCs w:val="22"/>
        </w:rPr>
        <w:t>ՇՄՄԲԱ-ԳՀԱՊՁԲ-2025/1</w:t>
      </w:r>
      <w:r w:rsidR="0027733B">
        <w:rPr>
          <w:rFonts w:ascii="Sylfaen" w:hAnsi="Sylfaen"/>
          <w:b/>
          <w:bCs/>
          <w:sz w:val="22"/>
          <w:szCs w:val="22"/>
        </w:rPr>
        <w:t>)</w:t>
      </w:r>
      <w:r w:rsidRPr="004A2C83">
        <w:rPr>
          <w:rFonts w:ascii="Sylfaen" w:hAnsi="Sylfaen"/>
          <w:sz w:val="22"/>
          <w:szCs w:val="22"/>
        </w:rPr>
        <w:t xml:space="preserve"> *.</w:t>
      </w:r>
    </w:p>
    <w:p w14:paraId="4D6C9816"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1.2.</w:t>
      </w:r>
      <w:r w:rsidRPr="004A2C83">
        <w:rPr>
          <w:rFonts w:ascii="Sylfaen" w:hAnsi="Sylfaen"/>
          <w:sz w:val="22"/>
          <w:szCs w:val="22"/>
        </w:rPr>
        <w:tab/>
      </w:r>
      <w:r w:rsidRPr="004A2C83">
        <w:rPr>
          <w:rFonts w:ascii="Sylfaen" w:hAnsi="Sylfaen" w:cs="GHEA Grapalat"/>
          <w:sz w:val="22"/>
          <w:szCs w:val="22"/>
        </w:rPr>
        <w:t xml:space="preserve">В качестве участника, </w:t>
      </w:r>
      <w:r w:rsidRPr="004A2C83">
        <w:rPr>
          <w:rFonts w:ascii="Sylfaen" w:hAnsi="Sylfaen" w:cs="GHEA Grapalat"/>
          <w:sz w:val="22"/>
          <w:szCs w:val="22"/>
          <w:lang w:val="hy-AM"/>
        </w:rPr>
        <w:t>օ</w:t>
      </w:r>
      <w:proofErr w:type="spellStart"/>
      <w:r w:rsidRPr="004A2C83">
        <w:rPr>
          <w:rFonts w:ascii="Sylfaen" w:hAnsi="Sylfaen" w:cs="GHEA Grapalat"/>
          <w:sz w:val="22"/>
          <w:szCs w:val="22"/>
        </w:rPr>
        <w:t>тобранного</w:t>
      </w:r>
      <w:proofErr w:type="spellEnd"/>
      <w:r w:rsidRPr="004A2C83">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2C83">
        <w:rPr>
          <w:rFonts w:ascii="Sylfaen" w:hAnsi="Sylfaen" w:cs="GHEA Grapalat"/>
          <w:sz w:val="22"/>
          <w:szCs w:val="22"/>
          <w:lang w:val="en-US"/>
        </w:rPr>
        <w:t>K</w:t>
      </w:r>
      <w:proofErr w:type="spellStart"/>
      <w:r w:rsidRPr="004A2C83">
        <w:rPr>
          <w:rFonts w:ascii="Sylfaen" w:hAnsi="Sylfaen" w:cs="GHEA Grapalat"/>
          <w:sz w:val="22"/>
          <w:szCs w:val="22"/>
        </w:rPr>
        <w:t>омпания</w:t>
      </w:r>
      <w:proofErr w:type="spellEnd"/>
      <w:r w:rsidRPr="004A2C83">
        <w:rPr>
          <w:rFonts w:ascii="Sylfaen" w:hAnsi="Sylfaen" w:cs="GHEA Grapalat"/>
          <w:sz w:val="22"/>
          <w:szCs w:val="22"/>
        </w:rPr>
        <w:t xml:space="preserve"> </w:t>
      </w:r>
      <w:r w:rsidRPr="004A2C83">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A1372E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1.3.</w:t>
      </w:r>
      <w:r w:rsidRPr="004A2C83">
        <w:rPr>
          <w:rFonts w:ascii="Sylfaen" w:hAnsi="Sylfaen"/>
          <w:sz w:val="22"/>
          <w:szCs w:val="22"/>
        </w:rPr>
        <w:tab/>
        <w:t>Подписав платежное требование (далее — Требование), прилагаемое к</w:t>
      </w:r>
      <w:r w:rsidRPr="004A2C83">
        <w:rPr>
          <w:rFonts w:ascii="Sylfaen" w:hAnsi="Sylfaen"/>
          <w:sz w:val="22"/>
          <w:szCs w:val="22"/>
          <w:lang w:val="en-US"/>
        </w:rPr>
        <w:t> </w:t>
      </w:r>
      <w:r w:rsidRPr="004A2C83">
        <w:rPr>
          <w:rFonts w:ascii="Sylfaen" w:hAnsi="Sylfaen"/>
          <w:sz w:val="22"/>
          <w:szCs w:val="22"/>
        </w:rPr>
        <w:t xml:space="preserve">настоящему Соглашению о неустойке, Компания безотзывно соглашается, что: </w:t>
      </w:r>
    </w:p>
    <w:p w14:paraId="372B41B6"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а)</w:t>
      </w:r>
      <w:r w:rsidRPr="004A2C83">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184B564"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б)</w:t>
      </w:r>
      <w:r w:rsidRPr="004A2C83">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2F81BD"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в)</w:t>
      </w:r>
      <w:r w:rsidRPr="004A2C83">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891034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г)</w:t>
      </w:r>
      <w:r w:rsidRPr="004A2C83">
        <w:rPr>
          <w:rFonts w:ascii="Sylfaen" w:hAnsi="Sylfaen"/>
          <w:sz w:val="22"/>
          <w:szCs w:val="22"/>
        </w:rPr>
        <w:tab/>
        <w:t>Компания подтверждает, что акцептовала Требование в полном размере суммы неустойки.</w:t>
      </w:r>
    </w:p>
    <w:p w14:paraId="4E37AFE8"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д)</w:t>
      </w:r>
      <w:r w:rsidRPr="004A2C83">
        <w:rPr>
          <w:rFonts w:ascii="Sylfaen" w:hAnsi="Sylfaen"/>
          <w:sz w:val="22"/>
          <w:szCs w:val="22"/>
        </w:rPr>
        <w:tab/>
        <w:t xml:space="preserve">настоящим Компания соглашается, что Банк-плательщик не несет никакой </w:t>
      </w:r>
      <w:r w:rsidRPr="004A2C83">
        <w:rPr>
          <w:rFonts w:ascii="Sylfaen" w:hAnsi="Sylfaen"/>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9642D7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1.4.</w:t>
      </w:r>
      <w:r w:rsidRPr="004A2C83">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2C83">
        <w:rPr>
          <w:rFonts w:ascii="Sylfaen" w:hAnsi="Sylfaen" w:cs="Courier New"/>
          <w:sz w:val="22"/>
          <w:szCs w:val="22"/>
          <w:lang w:val="en-US"/>
        </w:rPr>
        <w:t> </w:t>
      </w:r>
      <w:r w:rsidRPr="004A2C83">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3306A46"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1.5.</w:t>
      </w:r>
      <w:r w:rsidRPr="004A2C83">
        <w:rPr>
          <w:rFonts w:ascii="Sylfaen" w:hAnsi="Sylfaen"/>
          <w:sz w:val="22"/>
          <w:szCs w:val="22"/>
        </w:rPr>
        <w:tab/>
        <w:t>Заказчик может представить в Банк-плательщик иные дополнительные документы.</w:t>
      </w:r>
    </w:p>
    <w:p w14:paraId="1369BC9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1.6. Банк не несет какой-либо ответственности за риски (понесенные</w:t>
      </w:r>
      <w:r w:rsidRPr="004A2C83">
        <w:rPr>
          <w:rFonts w:ascii="Sylfaen" w:hAnsi="Sylfaen" w:cs="Courier New"/>
          <w:sz w:val="22"/>
          <w:szCs w:val="22"/>
          <w:lang w:val="en-US"/>
        </w:rPr>
        <w:t> </w:t>
      </w:r>
      <w:r w:rsidRPr="004A2C83">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sz w:val="22"/>
          <w:szCs w:val="22"/>
          <w:lang w:val="en-US"/>
        </w:rPr>
        <w:t> </w:t>
      </w:r>
      <w:r w:rsidRPr="004A2C83">
        <w:rPr>
          <w:rFonts w:ascii="Sylfaen" w:hAnsi="Sylfaen"/>
          <w:sz w:val="22"/>
          <w:szCs w:val="22"/>
        </w:rPr>
        <w:t>Требовании. Банк не обязан проверять факты нарушения Компанией условий договора.</w:t>
      </w:r>
    </w:p>
    <w:p w14:paraId="5A740F45"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1.7.</w:t>
      </w:r>
      <w:r w:rsidRPr="004A2C83">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17AA8ED"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1.8.</w:t>
      </w:r>
      <w:r w:rsidRPr="004A2C83">
        <w:rPr>
          <w:rFonts w:ascii="Sylfaen" w:hAnsi="Sylfaen"/>
          <w:sz w:val="22"/>
          <w:szCs w:val="22"/>
        </w:rPr>
        <w:tab/>
        <w:t>В случае если в течение десяти рабочих дней после представления в</w:t>
      </w:r>
      <w:r w:rsidRPr="004A2C83">
        <w:rPr>
          <w:rFonts w:ascii="Sylfaen" w:hAnsi="Sylfaen" w:cs="Courier New"/>
          <w:sz w:val="22"/>
          <w:szCs w:val="22"/>
          <w:lang w:val="en-US"/>
        </w:rPr>
        <w:t> </w:t>
      </w:r>
      <w:r w:rsidRPr="004A2C83">
        <w:rPr>
          <w:rFonts w:ascii="Sylfaen" w:hAnsi="Sylfaen"/>
          <w:sz w:val="22"/>
          <w:szCs w:val="22"/>
        </w:rPr>
        <w:t>Банк настоящего Соглашения и прилагаемого Требования по независящим от</w:t>
      </w:r>
      <w:r w:rsidRPr="004A2C83">
        <w:rPr>
          <w:rFonts w:ascii="Sylfaen" w:hAnsi="Sylfaen" w:cs="Courier New"/>
          <w:sz w:val="22"/>
          <w:szCs w:val="22"/>
          <w:lang w:val="en-US"/>
        </w:rPr>
        <w:t> </w:t>
      </w:r>
      <w:r w:rsidRPr="004A2C83">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4A2C83">
        <w:rPr>
          <w:rFonts w:ascii="Sylfaen" w:hAnsi="Sylfaen"/>
          <w:sz w:val="22"/>
          <w:szCs w:val="22"/>
        </w:rPr>
        <w:t>Репортинг</w:t>
      </w:r>
      <w:proofErr w:type="spellEnd"/>
      <w:r w:rsidRPr="004A2C83">
        <w:rPr>
          <w:rFonts w:ascii="Sylfaen" w:hAnsi="Sylfaen"/>
          <w:sz w:val="22"/>
          <w:szCs w:val="22"/>
        </w:rPr>
        <w:t>" (Кредитное бюро) сведения о Компании в связи с</w:t>
      </w:r>
      <w:r w:rsidRPr="004A2C83">
        <w:rPr>
          <w:rFonts w:ascii="Sylfaen" w:hAnsi="Sylfaen" w:cs="Courier New"/>
          <w:sz w:val="22"/>
          <w:szCs w:val="22"/>
          <w:lang w:val="en-US"/>
        </w:rPr>
        <w:t> </w:t>
      </w:r>
      <w:r w:rsidRPr="004A2C83">
        <w:rPr>
          <w:rFonts w:ascii="Sylfaen" w:hAnsi="Sylfaen"/>
          <w:sz w:val="22"/>
          <w:szCs w:val="22"/>
        </w:rPr>
        <w:t>неуплатой.</w:t>
      </w:r>
    </w:p>
    <w:p w14:paraId="49AF644A"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2. Иные условия</w:t>
      </w:r>
    </w:p>
    <w:p w14:paraId="68A73CB4"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2.1.</w:t>
      </w:r>
      <w:r w:rsidRPr="004A2C83">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72D0ACB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w:t>
      </w:r>
      <w:r w:rsidRPr="004A2C83">
        <w:rPr>
          <w:rFonts w:ascii="Sylfaen" w:hAnsi="Sylfaen"/>
          <w:sz w:val="22"/>
          <w:szCs w:val="22"/>
        </w:rPr>
        <w:tab/>
        <w:t xml:space="preserve">Представив настоящее Соглашение и прилагаемое Требование в Банк-плательщик: </w:t>
      </w:r>
    </w:p>
    <w:p w14:paraId="4A7ED4D4"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2.2.1.</w:t>
      </w:r>
      <w:r w:rsidRPr="004A2C83">
        <w:rPr>
          <w:rFonts w:ascii="Sylfaen" w:hAnsi="Sylfaen"/>
          <w:sz w:val="22"/>
          <w:szCs w:val="22"/>
        </w:rPr>
        <w:tab/>
        <w:t>Заказчик подтверждает, что Компания допустила нарушение договорных обязательств, а</w:t>
      </w:r>
    </w:p>
    <w:p w14:paraId="7EB795AA" w14:textId="77777777" w:rsidR="00751025" w:rsidRPr="004A2C83" w:rsidDel="00A13215"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2.2.2.</w:t>
      </w:r>
      <w:r w:rsidRPr="004A2C83">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3F593FD"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2.3.</w:t>
      </w:r>
      <w:r w:rsidRPr="004A2C83">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3B4D37" w14:textId="77777777" w:rsidR="00751025" w:rsidRPr="004A2C83" w:rsidRDefault="00751025" w:rsidP="00751025">
      <w:pPr>
        <w:widowControl w:val="0"/>
        <w:spacing w:after="160"/>
        <w:ind w:firstLine="567"/>
        <w:jc w:val="center"/>
        <w:rPr>
          <w:rFonts w:ascii="Sylfaen" w:hAnsi="Sylfaen"/>
          <w:b/>
          <w:sz w:val="22"/>
          <w:szCs w:val="22"/>
        </w:rPr>
      </w:pPr>
      <w:r w:rsidRPr="004A2C83">
        <w:rPr>
          <w:rFonts w:ascii="Sylfaen" w:hAnsi="Sylfaen"/>
          <w:b/>
          <w:sz w:val="22"/>
          <w:szCs w:val="22"/>
        </w:rPr>
        <w:t>3. Адрес, банковские реквизиты Компании</w:t>
      </w:r>
    </w:p>
    <w:p w14:paraId="010E1DF0"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159F2355" w14:textId="77777777" w:rsidR="00751025" w:rsidRPr="004A2C83" w:rsidRDefault="00751025" w:rsidP="00751025">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наименование компании</w:t>
      </w:r>
    </w:p>
    <w:p w14:paraId="151B2EA0"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58B3D0C3" w14:textId="67047D9E" w:rsidR="00751025" w:rsidRPr="00732722" w:rsidRDefault="00751025" w:rsidP="00732722">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адрес компании</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4FD967DD"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CB005" w14:textId="77777777" w:rsidR="00751025" w:rsidRPr="004A2C83" w:rsidRDefault="00751025" w:rsidP="004A2C83">
            <w:pPr>
              <w:widowControl w:val="0"/>
              <w:tabs>
                <w:tab w:val="left" w:pos="3402"/>
              </w:tabs>
              <w:spacing w:after="160"/>
              <w:ind w:left="360"/>
              <w:rPr>
                <w:rFonts w:ascii="Sylfaen" w:hAnsi="Sylfaen" w:cs="Sylfaen"/>
                <w:b/>
                <w:bCs/>
                <w:lang w:val="en-US"/>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588E1D17"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725E07"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72F4DD6F"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EE06F" w14:textId="1A5733FD"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00F13286">
              <w:rPr>
                <w:rFonts w:ascii="Sylfaen" w:hAnsi="Sylfaen"/>
                <w:sz w:val="20"/>
                <w:szCs w:val="20"/>
                <w:lang w:val="hy-AM"/>
              </w:rPr>
              <w:t>.</w:t>
            </w:r>
            <w:r w:rsidRPr="006921C6">
              <w:rPr>
                <w:rFonts w:ascii="Sylfaen" w:hAnsi="Sylfaen"/>
                <w:sz w:val="20"/>
                <w:szCs w:val="20"/>
              </w:rPr>
              <w:t>Дата представления: "___" ___ 20___г.</w:t>
            </w:r>
          </w:p>
        </w:tc>
      </w:tr>
      <w:tr w:rsidR="00751025" w:rsidRPr="00CC157D" w14:paraId="46A37411"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FE6BB"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6805AA26"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88BBE"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6572425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D618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0DA6AD8F"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7F17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61C624D6"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D064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751025" w:rsidRPr="00CC157D" w14:paraId="0E93C7C5"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80002F" w14:textId="0A76CC49" w:rsidR="00751025" w:rsidRPr="00F13286" w:rsidRDefault="00751025" w:rsidP="00F13286">
            <w:pPr>
              <w:pStyle w:val="HTML"/>
              <w:jc w:val="center"/>
              <w:rPr>
                <w:rFonts w:ascii="Sylfaen" w:hAnsi="Sylfaen"/>
                <w:bCs/>
                <w:sz w:val="24"/>
                <w:szCs w:val="24"/>
              </w:rPr>
            </w:pPr>
            <w:r w:rsidRPr="006921C6">
              <w:rPr>
                <w:rFonts w:ascii="Sylfaen" w:hAnsi="Sylfaen"/>
              </w:rPr>
              <w:t>9.</w:t>
            </w:r>
            <w:r w:rsidR="00F13286">
              <w:rPr>
                <w:rFonts w:ascii="Sylfaen" w:hAnsi="Sylfaen"/>
                <w:lang w:val="hy-AM"/>
              </w:rPr>
              <w:t xml:space="preserve"> </w:t>
            </w:r>
            <w:r w:rsidRPr="006921C6">
              <w:rPr>
                <w:rFonts w:ascii="Sylfaen" w:hAnsi="Sylfaen"/>
              </w:rPr>
              <w:t>Наименование, или имя, фамилия бенефициара:</w:t>
            </w:r>
            <w:r w:rsidR="006921C6" w:rsidRPr="006921C6">
              <w:rPr>
                <w:rFonts w:ascii="Sylfaen" w:hAnsi="Sylfaen"/>
              </w:rPr>
              <w:t xml:space="preserve"> </w:t>
            </w:r>
            <w:r w:rsidR="00F13286" w:rsidRPr="00E36676">
              <w:rPr>
                <w:rFonts w:ascii="Sylfaen" w:hAnsi="Sylfaen"/>
                <w:bCs/>
                <w:sz w:val="24"/>
                <w:szCs w:val="24"/>
                <w:lang w:val="hy-AM"/>
              </w:rPr>
              <w:t xml:space="preserve"> </w:t>
            </w:r>
            <w:r w:rsidR="00F13286" w:rsidRPr="00F13286">
              <w:rPr>
                <w:rFonts w:ascii="Sylfaen" w:hAnsi="Sylfaen"/>
                <w:bCs/>
                <w:lang w:val="hy-AM"/>
              </w:rPr>
              <w:t xml:space="preserve">Ширакской области РА </w:t>
            </w:r>
            <w:r w:rsidR="00F13286" w:rsidRPr="00F13286">
              <w:rPr>
                <w:rFonts w:ascii="Sylfaen" w:hAnsi="Sylfaen" w:cs="Arial"/>
                <w:bCs/>
                <w:iCs/>
                <w:lang w:val="af-ZA"/>
              </w:rPr>
              <w:t>"Маисянская медицинская амбулатория" ГНКО</w:t>
            </w:r>
          </w:p>
        </w:tc>
      </w:tr>
      <w:tr w:rsidR="00751025" w:rsidRPr="00CC157D" w14:paraId="438B2322"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388FD"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751025" w:rsidRPr="00CC157D" w14:paraId="78051532"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FA54B" w14:textId="62F1188F"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УНН бенефициара:</w:t>
            </w:r>
            <w:r w:rsidR="00F13286">
              <w:rPr>
                <w:rFonts w:ascii="Sylfaen" w:hAnsi="Sylfaen"/>
                <w:sz w:val="20"/>
                <w:szCs w:val="20"/>
              </w:rPr>
              <w:t xml:space="preserve"> </w:t>
            </w:r>
            <w:r w:rsidR="00F13286" w:rsidRPr="00775706">
              <w:rPr>
                <w:rFonts w:ascii="Sylfaen" w:hAnsi="Sylfaen"/>
                <w:iCs/>
                <w:sz w:val="20"/>
                <w:szCs w:val="20"/>
                <w:lang w:val="hy-AM"/>
              </w:rPr>
              <w:t xml:space="preserve"> </w:t>
            </w:r>
            <w:r w:rsidR="00F13286" w:rsidRPr="003E3FE5">
              <w:rPr>
                <w:rFonts w:ascii="Sylfaen" w:hAnsi="Sylfaen"/>
                <w:color w:val="222222"/>
                <w:sz w:val="20"/>
                <w:szCs w:val="20"/>
                <w:lang w:val="hy-AM"/>
              </w:rPr>
              <w:t>05802213</w:t>
            </w:r>
          </w:p>
        </w:tc>
      </w:tr>
      <w:tr w:rsidR="00751025" w:rsidRPr="00CC157D" w14:paraId="214C871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0F07" w14:textId="77777777" w:rsidR="00751025" w:rsidRPr="006921C6" w:rsidRDefault="006921C6" w:rsidP="006921C6">
            <w:pPr>
              <w:pStyle w:val="1"/>
              <w:shd w:val="clear" w:color="auto" w:fill="FFFFFF"/>
              <w:jc w:val="left"/>
              <w:rPr>
                <w:rFonts w:ascii="Sylfaen" w:hAnsi="Sylfaen" w:cs="Segoe UI Historic"/>
                <w:color w:val="050505"/>
                <w:sz w:val="20"/>
              </w:rPr>
            </w:pPr>
            <w:r w:rsidRPr="006921C6">
              <w:rPr>
                <w:rFonts w:ascii="Sylfaen" w:hAnsi="Sylfaen"/>
                <w:sz w:val="20"/>
              </w:rPr>
              <w:t>12.</w:t>
            </w:r>
            <w:r w:rsidR="00751025" w:rsidRPr="006921C6">
              <w:rPr>
                <w:rFonts w:ascii="Sylfaen" w:hAnsi="Sylfaen"/>
                <w:sz w:val="20"/>
              </w:rPr>
              <w:t>Обслуживающая бенефициара Финансовая организация (банк):</w:t>
            </w:r>
            <w:r w:rsidRPr="006921C6">
              <w:rPr>
                <w:rFonts w:ascii="Sylfaen" w:hAnsi="Sylfaen" w:cs="Calibri"/>
                <w:color w:val="050505"/>
                <w:sz w:val="20"/>
              </w:rPr>
              <w:t xml:space="preserve"> Министерство</w:t>
            </w:r>
            <w:r w:rsidRPr="00300444">
              <w:rPr>
                <w:rFonts w:ascii="Sylfaen" w:hAnsi="Sylfaen" w:cs="Segoe UI Historic"/>
                <w:color w:val="050505"/>
                <w:sz w:val="20"/>
              </w:rPr>
              <w:t xml:space="preserve"> </w:t>
            </w:r>
            <w:r w:rsidRPr="006921C6">
              <w:rPr>
                <w:rFonts w:ascii="Sylfaen" w:hAnsi="Sylfaen" w:cs="Calibri"/>
                <w:color w:val="050505"/>
                <w:sz w:val="20"/>
              </w:rPr>
              <w:t>финансов</w:t>
            </w:r>
            <w:r w:rsidRPr="006921C6">
              <w:rPr>
                <w:rFonts w:ascii="Sylfaen" w:hAnsi="Sylfaen" w:cs="Segoe UI Historic"/>
                <w:color w:val="050505"/>
                <w:sz w:val="20"/>
              </w:rPr>
              <w:t xml:space="preserve"> </w:t>
            </w:r>
            <w:r w:rsidRPr="006921C6">
              <w:rPr>
                <w:rFonts w:ascii="Sylfaen" w:hAnsi="Sylfaen" w:cs="Calibri"/>
                <w:color w:val="050505"/>
                <w:sz w:val="20"/>
              </w:rPr>
              <w:t>РА</w:t>
            </w:r>
            <w:r w:rsidRPr="006921C6">
              <w:rPr>
                <w:rFonts w:ascii="Sylfaen" w:hAnsi="Sylfaen" w:cs="Segoe UI Historic"/>
                <w:color w:val="050505"/>
                <w:sz w:val="20"/>
              </w:rPr>
              <w:t> </w:t>
            </w:r>
          </w:p>
        </w:tc>
      </w:tr>
      <w:tr w:rsidR="00751025" w:rsidRPr="00CC157D" w14:paraId="36AD45FF"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74776" w14:textId="602FEF5F"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r w:rsidRPr="006921C6">
              <w:rPr>
                <w:rFonts w:ascii="Sylfaen" w:hAnsi="Sylfaen"/>
                <w:sz w:val="20"/>
                <w:szCs w:val="20"/>
              </w:rPr>
              <w:t>сч</w:t>
            </w:r>
            <w:proofErr w:type="spellEnd"/>
            <w:r w:rsidRPr="006921C6">
              <w:rPr>
                <w:rFonts w:ascii="Sylfaen" w:hAnsi="Sylfaen"/>
                <w:sz w:val="20"/>
                <w:szCs w:val="20"/>
              </w:rPr>
              <w:t>.№)</w:t>
            </w:r>
            <w:r w:rsidR="00F13286">
              <w:rPr>
                <w:rFonts w:ascii="Sylfaen" w:hAnsi="Sylfaen"/>
                <w:sz w:val="20"/>
                <w:szCs w:val="20"/>
              </w:rPr>
              <w:t xml:space="preserve"> </w:t>
            </w:r>
            <w:r w:rsidR="00F13286" w:rsidRPr="003E3FE5">
              <w:rPr>
                <w:rFonts w:ascii="Sylfaen" w:hAnsi="Sylfaen"/>
                <w:color w:val="222222"/>
                <w:sz w:val="20"/>
                <w:szCs w:val="20"/>
                <w:lang w:val="hy-AM"/>
              </w:rPr>
              <w:t>900218000645</w:t>
            </w:r>
          </w:p>
        </w:tc>
      </w:tr>
      <w:tr w:rsidR="00751025" w:rsidRPr="00CC157D" w14:paraId="636D34FE"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3101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0CA983F2"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6F107"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13F6E8A9"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78BB1"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2A31DC41"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8495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квалификации)</w:t>
            </w:r>
          </w:p>
        </w:tc>
      </w:tr>
      <w:tr w:rsidR="00751025" w:rsidRPr="00CC157D" w14:paraId="60F2E5F4"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55DB810E"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1FAC62D0"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6CA2BF"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410FC0AC"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78ED8"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7E193031"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145F55E9"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286F93CD" w14:textId="77777777" w:rsidR="00751025" w:rsidRPr="004A2C83" w:rsidRDefault="00751025" w:rsidP="004A2C83">
            <w:pPr>
              <w:widowControl w:val="0"/>
              <w:spacing w:after="160"/>
              <w:rPr>
                <w:rFonts w:ascii="Sylfaen" w:hAnsi="Sylfaen" w:cs="Sylfaen"/>
              </w:rPr>
            </w:pPr>
          </w:p>
          <w:p w14:paraId="5B85F63D"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3D44690A" w14:textId="77777777" w:rsidR="00751025" w:rsidRPr="004A2C83" w:rsidRDefault="00751025" w:rsidP="004A2C83">
            <w:pPr>
              <w:widowControl w:val="0"/>
              <w:spacing w:after="160"/>
              <w:rPr>
                <w:rFonts w:ascii="Sylfaen" w:hAnsi="Sylfaen" w:cs="Sylfaen"/>
              </w:rPr>
            </w:pPr>
          </w:p>
          <w:p w14:paraId="047E672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0048C1DA" w14:textId="77777777" w:rsidR="00751025" w:rsidRPr="004A2C83" w:rsidRDefault="00751025" w:rsidP="004A2C83">
            <w:pPr>
              <w:widowControl w:val="0"/>
              <w:spacing w:after="160"/>
              <w:rPr>
                <w:rFonts w:ascii="Sylfaen" w:hAnsi="Sylfaen" w:cs="Sylfaen"/>
              </w:rPr>
            </w:pPr>
          </w:p>
          <w:p w14:paraId="02418AE3"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2779CCE8"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06B6A91B"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28821351" w14:textId="77777777" w:rsidR="00751025" w:rsidRPr="004A2C83" w:rsidRDefault="00751025" w:rsidP="004A2C83">
            <w:pPr>
              <w:widowControl w:val="0"/>
              <w:spacing w:after="160"/>
              <w:rPr>
                <w:rFonts w:ascii="Sylfaen" w:hAnsi="Sylfaen" w:cs="Sylfaen"/>
              </w:rPr>
            </w:pPr>
          </w:p>
          <w:p w14:paraId="212BC37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26F73EF5" w14:textId="77777777" w:rsidR="00751025" w:rsidRPr="004A2C83" w:rsidRDefault="00751025" w:rsidP="004A2C83">
            <w:pPr>
              <w:widowControl w:val="0"/>
              <w:spacing w:after="160"/>
              <w:jc w:val="right"/>
              <w:rPr>
                <w:rFonts w:ascii="Sylfaen" w:hAnsi="Sylfaen" w:cs="Tahoma"/>
              </w:rPr>
            </w:pPr>
          </w:p>
          <w:p w14:paraId="76370319"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377EC038" w14:textId="77777777" w:rsidR="00751025" w:rsidRPr="004A2C83" w:rsidRDefault="00751025" w:rsidP="004A2C83">
            <w:pPr>
              <w:widowControl w:val="0"/>
              <w:spacing w:after="160"/>
              <w:rPr>
                <w:rFonts w:ascii="Sylfaen" w:hAnsi="Sylfaen" w:cs="Sylfaen"/>
              </w:rPr>
            </w:pPr>
          </w:p>
          <w:p w14:paraId="14A0F665"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1CCFA385"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275ACE26"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61A35581" w14:textId="77777777" w:rsidR="00751025" w:rsidRPr="004A2C83" w:rsidRDefault="00751025" w:rsidP="004A2C83">
            <w:pPr>
              <w:widowControl w:val="0"/>
              <w:spacing w:after="160"/>
              <w:rPr>
                <w:rFonts w:ascii="Sylfaen" w:hAnsi="Sylfaen"/>
              </w:rPr>
            </w:pPr>
          </w:p>
          <w:p w14:paraId="52141D90"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68BF0623"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035B4AFB" w14:textId="77777777" w:rsidR="00751025" w:rsidRPr="004A2C83" w:rsidRDefault="00751025" w:rsidP="004A2C83">
            <w:pPr>
              <w:widowControl w:val="0"/>
              <w:spacing w:after="160"/>
              <w:rPr>
                <w:rFonts w:ascii="Sylfaen" w:hAnsi="Sylfaen" w:cs="Tahoma"/>
              </w:rPr>
            </w:pPr>
          </w:p>
          <w:p w14:paraId="60581FA0"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2FC22FEB"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47B50856" w14:textId="77777777" w:rsidR="00751025" w:rsidRPr="004A2C83" w:rsidRDefault="00751025" w:rsidP="004A2C83">
            <w:pPr>
              <w:widowControl w:val="0"/>
              <w:spacing w:after="160"/>
              <w:rPr>
                <w:rFonts w:ascii="Sylfaen" w:hAnsi="Sylfaen" w:cs="Tahoma"/>
              </w:rPr>
            </w:pPr>
          </w:p>
          <w:p w14:paraId="070DAD67"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32C1F9F2"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569E953A" w14:textId="77777777" w:rsidR="00751025" w:rsidRPr="004A2C83" w:rsidRDefault="00751025" w:rsidP="004A2C83">
            <w:pPr>
              <w:widowControl w:val="0"/>
              <w:spacing w:after="160"/>
              <w:rPr>
                <w:rFonts w:ascii="Sylfaen" w:hAnsi="Sylfaen" w:cs="Arial"/>
              </w:rPr>
            </w:pPr>
          </w:p>
        </w:tc>
      </w:tr>
      <w:tr w:rsidR="00751025" w:rsidRPr="00CC157D" w14:paraId="3BAA8722"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64C0E9CD"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57D6380F" w14:textId="77777777" w:rsidR="00751025" w:rsidRPr="004A2C83" w:rsidRDefault="00751025" w:rsidP="004A2C83">
            <w:pPr>
              <w:widowControl w:val="0"/>
              <w:spacing w:after="160"/>
              <w:rPr>
                <w:rFonts w:ascii="Sylfaen" w:hAnsi="Sylfaen" w:cs="Sylfaen"/>
              </w:rPr>
            </w:pPr>
          </w:p>
          <w:p w14:paraId="50318871"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174C2D99"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607DF230" w14:textId="77777777" w:rsidR="00751025" w:rsidRPr="004A2C83" w:rsidRDefault="00751025" w:rsidP="004A2C83">
            <w:pPr>
              <w:widowControl w:val="0"/>
              <w:spacing w:after="160"/>
              <w:rPr>
                <w:rFonts w:ascii="Sylfaen" w:hAnsi="Sylfaen"/>
              </w:rPr>
            </w:pPr>
          </w:p>
          <w:p w14:paraId="5AC110B3"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180EF09B" w14:textId="77777777" w:rsidR="00751025" w:rsidRPr="004A2C83" w:rsidRDefault="00751025" w:rsidP="00751025">
      <w:pPr>
        <w:widowControl w:val="0"/>
        <w:spacing w:after="160"/>
        <w:jc w:val="center"/>
        <w:rPr>
          <w:rFonts w:ascii="Sylfaen" w:hAnsi="Sylfaen" w:cs="Sylfaen"/>
        </w:rPr>
      </w:pPr>
    </w:p>
    <w:p w14:paraId="10312834" w14:textId="77777777" w:rsidR="00751025" w:rsidRPr="004A2C83" w:rsidRDefault="00751025" w:rsidP="00751025">
      <w:pPr>
        <w:rPr>
          <w:rFonts w:ascii="Sylfaen" w:hAnsi="Sylfaen" w:cs="Sylfaen"/>
        </w:rPr>
      </w:pPr>
      <w:r w:rsidRPr="004A2C83">
        <w:rPr>
          <w:rFonts w:ascii="Sylfaen" w:hAnsi="Sylfaen" w:cs="Sylfaen"/>
        </w:rPr>
        <w:t xml:space="preserve">*  </w:t>
      </w:r>
      <w:r w:rsidRPr="004A2C83">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E007B7" w14:textId="77777777" w:rsidR="00751025" w:rsidRPr="004A2C83" w:rsidRDefault="00751025" w:rsidP="00751025">
      <w:pPr>
        <w:rPr>
          <w:rFonts w:ascii="Sylfaen" w:hAnsi="Sylfaen" w:cs="Sylfaen"/>
        </w:rPr>
      </w:pPr>
      <w:r w:rsidRPr="004A2C83">
        <w:rPr>
          <w:rFonts w:ascii="Sylfaen" w:hAnsi="Sylfaen" w:cs="Sylfaen"/>
        </w:rPr>
        <w:br w:type="page"/>
      </w:r>
    </w:p>
    <w:p w14:paraId="5594D37E"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5BDAD09B"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264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5E6F1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D8781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2283965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D2B8A3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7A61DDBB"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43DE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4747A13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22004360"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7F257A8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1DECF47A"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1A77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0191CA"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042B00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968A902"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F2873B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5F5C91D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BA57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B89CF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6A0FB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A89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BCC84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45FC4C6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34E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01FD31"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5AEC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4E6A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81A0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6892A28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B03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9D8BCA"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708A6C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73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D4DE408"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031FB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3C60BBF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0EE7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79A053"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0880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3560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3B942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34244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D8AF85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17DC7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C7133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C9A6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EB57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5836A2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CEA9C7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5C34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600372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150C9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5A6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216CE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FF2491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4584944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097E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34F84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C9192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3A6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2037B7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A420A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577DEB7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884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5463B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6C7ED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9F4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B3159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F3D8E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62463E2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F476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922974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1251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83D1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38DB9EA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63231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0DB78F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BA10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DEE811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DAEB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C1F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2E151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06B1B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59C55AE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D69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8F2E3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6EDB0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C9C4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853C87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13DC54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5345FF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C44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A2754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1DC7E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E747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B7F4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4DA4356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212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89979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2DABD8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66A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7626E0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23FCC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4560D6B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1A09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9A71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F218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93DB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251708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9574E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43BD13D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A2DE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A5FE7B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C480C9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741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E41BD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1019D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7ADEDE4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00AA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95B5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553AF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F9D0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B8213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FDFEF0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01E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CBCF8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E45F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D2B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0DB2CF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BFCD82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276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6E60F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3000F0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44DB9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4E40F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3658E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410FCC6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E1CC7"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8A2BD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48303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6DAE9B"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4CD02BE0"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693019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57B6E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2F36A8A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240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B16EB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967E78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B179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A34CF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71C692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7FB4F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6E3F5F3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F172F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FD4A5E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ED7AE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04CE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AE4009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F812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12E4CAA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20C1FF0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435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F02B2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1B3F5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489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6D6A68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26407978"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80B89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6F36B4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10F4BBE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2579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0C6E2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E717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DA88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59871D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775B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33B7BC4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89CD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C052E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DCB5D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397B1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3333BD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F5098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6D7B71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3EB0B26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F712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D657C5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605A9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8041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350370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5BFAC9" w14:textId="77777777" w:rsidR="00751025" w:rsidRPr="004A2C83" w:rsidRDefault="00751025" w:rsidP="004A2C83">
            <w:pPr>
              <w:widowControl w:val="0"/>
              <w:spacing w:after="120"/>
              <w:jc w:val="center"/>
              <w:rPr>
                <w:rFonts w:ascii="Sylfaen" w:hAnsi="Sylfaen"/>
                <w:sz w:val="18"/>
                <w:szCs w:val="18"/>
              </w:rPr>
            </w:pPr>
          </w:p>
        </w:tc>
      </w:tr>
      <w:tr w:rsidR="00751025" w:rsidRPr="00CC157D" w14:paraId="0F5AEA6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A15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E167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42EF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62E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7501F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CBC53F" w14:textId="77777777" w:rsidR="00751025" w:rsidRPr="004A2C83" w:rsidRDefault="00751025" w:rsidP="004A2C83">
            <w:pPr>
              <w:widowControl w:val="0"/>
              <w:spacing w:after="120"/>
              <w:jc w:val="center"/>
              <w:rPr>
                <w:rFonts w:ascii="Sylfaen" w:hAnsi="Sylfaen"/>
                <w:sz w:val="18"/>
                <w:szCs w:val="18"/>
              </w:rPr>
            </w:pPr>
          </w:p>
        </w:tc>
      </w:tr>
      <w:tr w:rsidR="00751025" w:rsidRPr="00CC157D" w14:paraId="3379687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FA6E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12767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7583DF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E6BE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E8D31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9C19B8E" w14:textId="77777777" w:rsidR="00751025" w:rsidRPr="004A2C83" w:rsidRDefault="00751025" w:rsidP="004A2C83">
            <w:pPr>
              <w:widowControl w:val="0"/>
              <w:spacing w:after="120"/>
              <w:jc w:val="center"/>
              <w:rPr>
                <w:rFonts w:ascii="Sylfaen" w:hAnsi="Sylfaen"/>
                <w:sz w:val="18"/>
                <w:szCs w:val="18"/>
              </w:rPr>
            </w:pPr>
          </w:p>
        </w:tc>
      </w:tr>
      <w:tr w:rsidR="00751025" w:rsidRPr="00CC157D" w14:paraId="239A6F8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A24F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15973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F9F603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BC59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01761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110285" w14:textId="77777777" w:rsidR="00751025" w:rsidRPr="004A2C83" w:rsidRDefault="00751025" w:rsidP="004A2C83">
            <w:pPr>
              <w:widowControl w:val="0"/>
              <w:spacing w:after="120"/>
              <w:jc w:val="center"/>
              <w:rPr>
                <w:rFonts w:ascii="Sylfaen" w:hAnsi="Sylfaen"/>
                <w:sz w:val="18"/>
                <w:szCs w:val="18"/>
              </w:rPr>
            </w:pPr>
          </w:p>
        </w:tc>
      </w:tr>
      <w:tr w:rsidR="00751025" w:rsidRPr="00CC157D" w14:paraId="70D4680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44A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9747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9F03E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52E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7EB7A03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89C195" w14:textId="77777777" w:rsidR="00751025" w:rsidRPr="004A2C83" w:rsidRDefault="00751025" w:rsidP="004A2C83">
            <w:pPr>
              <w:widowControl w:val="0"/>
              <w:spacing w:after="120"/>
              <w:jc w:val="center"/>
              <w:rPr>
                <w:rFonts w:ascii="Sylfaen" w:hAnsi="Sylfaen"/>
                <w:sz w:val="18"/>
                <w:szCs w:val="18"/>
              </w:rPr>
            </w:pPr>
          </w:p>
        </w:tc>
      </w:tr>
      <w:tr w:rsidR="00751025" w:rsidRPr="00CC157D" w14:paraId="270B77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82B9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19CFF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EFBC0D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B228A1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71984B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04C521" w14:textId="77777777" w:rsidR="00751025" w:rsidRPr="004A2C83" w:rsidRDefault="00751025" w:rsidP="004A2C83">
            <w:pPr>
              <w:widowControl w:val="0"/>
              <w:spacing w:after="120"/>
              <w:jc w:val="center"/>
              <w:rPr>
                <w:rFonts w:ascii="Sylfaen" w:hAnsi="Sylfaen"/>
                <w:sz w:val="18"/>
                <w:szCs w:val="18"/>
              </w:rPr>
            </w:pPr>
          </w:p>
        </w:tc>
      </w:tr>
    </w:tbl>
    <w:p w14:paraId="7DFCF442" w14:textId="77777777" w:rsidR="00751025" w:rsidRPr="004A2C83" w:rsidRDefault="00751025" w:rsidP="00751025">
      <w:pPr>
        <w:widowControl w:val="0"/>
        <w:spacing w:after="160"/>
        <w:ind w:left="567" w:right="565"/>
        <w:jc w:val="center"/>
        <w:rPr>
          <w:rFonts w:ascii="Sylfaen" w:hAnsi="Sylfaen"/>
          <w:b/>
        </w:rPr>
      </w:pPr>
    </w:p>
    <w:p w14:paraId="6C337213" w14:textId="77777777" w:rsidR="00751025" w:rsidRPr="004A2C83" w:rsidRDefault="00751025" w:rsidP="00751025">
      <w:pPr>
        <w:widowControl w:val="0"/>
        <w:spacing w:after="160"/>
        <w:ind w:left="567" w:right="565"/>
        <w:jc w:val="center"/>
        <w:rPr>
          <w:rFonts w:ascii="Sylfaen" w:hAnsi="Sylfaen"/>
          <w:b/>
        </w:rPr>
      </w:pPr>
    </w:p>
    <w:p w14:paraId="0CAC248A" w14:textId="77777777" w:rsidR="00751025" w:rsidRDefault="00751025" w:rsidP="00751025">
      <w:pPr>
        <w:widowControl w:val="0"/>
        <w:spacing w:after="160"/>
        <w:ind w:left="567" w:right="565"/>
        <w:jc w:val="center"/>
        <w:rPr>
          <w:rFonts w:ascii="Sylfaen" w:hAnsi="Sylfaen"/>
          <w:b/>
        </w:rPr>
      </w:pPr>
    </w:p>
    <w:p w14:paraId="43026952" w14:textId="77777777" w:rsidR="00751025" w:rsidRDefault="00751025" w:rsidP="00751025">
      <w:pPr>
        <w:widowControl w:val="0"/>
        <w:spacing w:after="160"/>
        <w:ind w:left="567" w:right="565"/>
        <w:jc w:val="center"/>
        <w:rPr>
          <w:rFonts w:ascii="Sylfaen" w:hAnsi="Sylfaen"/>
          <w:b/>
        </w:rPr>
      </w:pPr>
    </w:p>
    <w:p w14:paraId="4E8F488D" w14:textId="77777777" w:rsidR="00751025" w:rsidRDefault="00751025" w:rsidP="00751025">
      <w:pPr>
        <w:widowControl w:val="0"/>
        <w:spacing w:after="160"/>
        <w:ind w:left="567" w:right="565"/>
        <w:jc w:val="center"/>
        <w:rPr>
          <w:rFonts w:ascii="Sylfaen" w:hAnsi="Sylfaen"/>
          <w:b/>
        </w:rPr>
      </w:pPr>
    </w:p>
    <w:p w14:paraId="69DF3A4A" w14:textId="77777777" w:rsidR="00751025" w:rsidRDefault="00751025" w:rsidP="00751025">
      <w:pPr>
        <w:widowControl w:val="0"/>
        <w:spacing w:after="160"/>
        <w:ind w:left="567" w:right="565"/>
        <w:jc w:val="center"/>
        <w:rPr>
          <w:rFonts w:ascii="Sylfaen" w:hAnsi="Sylfaen"/>
          <w:b/>
        </w:rPr>
      </w:pPr>
    </w:p>
    <w:p w14:paraId="33CC0665" w14:textId="77777777" w:rsidR="00751025" w:rsidRDefault="00751025" w:rsidP="00751025">
      <w:pPr>
        <w:widowControl w:val="0"/>
        <w:spacing w:after="160"/>
        <w:ind w:left="567" w:right="565"/>
        <w:jc w:val="center"/>
        <w:rPr>
          <w:rFonts w:ascii="Sylfaen" w:hAnsi="Sylfaen"/>
          <w:b/>
        </w:rPr>
      </w:pPr>
    </w:p>
    <w:p w14:paraId="351E1E8B" w14:textId="77777777" w:rsidR="00751025" w:rsidRDefault="00751025" w:rsidP="00751025">
      <w:pPr>
        <w:widowControl w:val="0"/>
        <w:spacing w:after="160"/>
        <w:ind w:left="567" w:right="565"/>
        <w:jc w:val="center"/>
        <w:rPr>
          <w:rFonts w:ascii="Sylfaen" w:hAnsi="Sylfaen"/>
          <w:b/>
        </w:rPr>
      </w:pPr>
    </w:p>
    <w:p w14:paraId="5F8689C5" w14:textId="77777777" w:rsidR="00751025" w:rsidRDefault="00751025" w:rsidP="00751025">
      <w:pPr>
        <w:widowControl w:val="0"/>
        <w:spacing w:after="160"/>
        <w:ind w:left="567" w:right="565"/>
        <w:jc w:val="center"/>
        <w:rPr>
          <w:rFonts w:ascii="Sylfaen" w:hAnsi="Sylfaen"/>
          <w:b/>
        </w:rPr>
      </w:pPr>
    </w:p>
    <w:p w14:paraId="47602B26" w14:textId="77777777" w:rsidR="00751025" w:rsidRDefault="00751025" w:rsidP="00751025">
      <w:pPr>
        <w:widowControl w:val="0"/>
        <w:spacing w:after="160"/>
        <w:ind w:left="567" w:right="565"/>
        <w:jc w:val="center"/>
        <w:rPr>
          <w:rFonts w:ascii="Sylfaen" w:hAnsi="Sylfaen"/>
          <w:b/>
        </w:rPr>
      </w:pPr>
    </w:p>
    <w:p w14:paraId="4F642FD0" w14:textId="77777777" w:rsidR="00751025" w:rsidRDefault="00751025" w:rsidP="00751025">
      <w:pPr>
        <w:widowControl w:val="0"/>
        <w:spacing w:after="160"/>
        <w:ind w:left="567" w:right="565"/>
        <w:jc w:val="center"/>
        <w:rPr>
          <w:rFonts w:ascii="Sylfaen" w:hAnsi="Sylfaen"/>
          <w:b/>
        </w:rPr>
      </w:pPr>
    </w:p>
    <w:p w14:paraId="518B24B0" w14:textId="77777777" w:rsidR="00751025" w:rsidRDefault="00751025" w:rsidP="00751025">
      <w:pPr>
        <w:widowControl w:val="0"/>
        <w:spacing w:after="160"/>
        <w:ind w:left="567" w:right="565"/>
        <w:jc w:val="center"/>
        <w:rPr>
          <w:rFonts w:ascii="Sylfaen" w:hAnsi="Sylfaen"/>
          <w:b/>
        </w:rPr>
      </w:pPr>
    </w:p>
    <w:p w14:paraId="620B63E1" w14:textId="77777777" w:rsidR="00751025" w:rsidRDefault="00751025" w:rsidP="00751025">
      <w:pPr>
        <w:widowControl w:val="0"/>
        <w:spacing w:after="160"/>
        <w:ind w:left="567" w:right="565"/>
        <w:jc w:val="center"/>
        <w:rPr>
          <w:rFonts w:ascii="Sylfaen" w:hAnsi="Sylfaen"/>
          <w:b/>
        </w:rPr>
      </w:pPr>
    </w:p>
    <w:p w14:paraId="6A0396D0" w14:textId="77777777" w:rsidR="00751025" w:rsidRDefault="00751025" w:rsidP="00751025">
      <w:pPr>
        <w:widowControl w:val="0"/>
        <w:spacing w:after="160"/>
        <w:ind w:left="567" w:right="565"/>
        <w:jc w:val="center"/>
        <w:rPr>
          <w:rFonts w:ascii="Sylfaen" w:hAnsi="Sylfaen"/>
          <w:b/>
        </w:rPr>
      </w:pPr>
    </w:p>
    <w:p w14:paraId="26BD8EDE" w14:textId="77777777" w:rsidR="00751025" w:rsidRDefault="00751025" w:rsidP="00751025">
      <w:pPr>
        <w:widowControl w:val="0"/>
        <w:spacing w:after="160"/>
        <w:ind w:left="567" w:right="565"/>
        <w:jc w:val="center"/>
        <w:rPr>
          <w:rFonts w:ascii="Sylfaen" w:hAnsi="Sylfaen"/>
          <w:b/>
        </w:rPr>
      </w:pPr>
    </w:p>
    <w:p w14:paraId="511EA44D" w14:textId="77777777" w:rsidR="00751025" w:rsidRDefault="00751025" w:rsidP="00751025">
      <w:pPr>
        <w:widowControl w:val="0"/>
        <w:spacing w:after="160"/>
        <w:ind w:left="567" w:right="565"/>
        <w:jc w:val="center"/>
        <w:rPr>
          <w:rFonts w:ascii="Sylfaen" w:hAnsi="Sylfaen"/>
          <w:b/>
        </w:rPr>
      </w:pPr>
    </w:p>
    <w:p w14:paraId="1F920D05" w14:textId="77777777" w:rsidR="00751025" w:rsidRDefault="00751025" w:rsidP="00751025">
      <w:pPr>
        <w:widowControl w:val="0"/>
        <w:spacing w:after="160"/>
        <w:ind w:left="567" w:right="565"/>
        <w:jc w:val="center"/>
        <w:rPr>
          <w:rFonts w:ascii="Sylfaen" w:hAnsi="Sylfaen"/>
          <w:b/>
        </w:rPr>
      </w:pPr>
    </w:p>
    <w:p w14:paraId="410A33A3" w14:textId="77777777" w:rsidR="00751025" w:rsidRDefault="00751025" w:rsidP="00751025">
      <w:pPr>
        <w:widowControl w:val="0"/>
        <w:spacing w:after="160"/>
        <w:ind w:left="567" w:right="565"/>
        <w:jc w:val="center"/>
        <w:rPr>
          <w:rFonts w:ascii="Sylfaen" w:hAnsi="Sylfaen"/>
          <w:b/>
        </w:rPr>
      </w:pPr>
    </w:p>
    <w:p w14:paraId="3F6BBE3F" w14:textId="77777777" w:rsidR="00751025" w:rsidRDefault="00751025" w:rsidP="00751025">
      <w:pPr>
        <w:widowControl w:val="0"/>
        <w:spacing w:after="160"/>
        <w:ind w:left="567" w:right="565"/>
        <w:jc w:val="center"/>
        <w:rPr>
          <w:rFonts w:ascii="Sylfaen" w:hAnsi="Sylfaen"/>
          <w:b/>
        </w:rPr>
      </w:pPr>
    </w:p>
    <w:p w14:paraId="236E3C0C" w14:textId="77777777" w:rsidR="00751025" w:rsidRDefault="00751025" w:rsidP="00751025">
      <w:pPr>
        <w:widowControl w:val="0"/>
        <w:spacing w:after="160"/>
        <w:ind w:left="567" w:right="565"/>
        <w:jc w:val="center"/>
        <w:rPr>
          <w:rFonts w:ascii="Sylfaen" w:hAnsi="Sylfaen"/>
          <w:b/>
        </w:rPr>
      </w:pPr>
    </w:p>
    <w:p w14:paraId="570264EF" w14:textId="77777777" w:rsidR="00751025" w:rsidRDefault="00751025" w:rsidP="00751025">
      <w:pPr>
        <w:widowControl w:val="0"/>
        <w:spacing w:after="160"/>
        <w:ind w:left="567" w:right="565"/>
        <w:jc w:val="center"/>
        <w:rPr>
          <w:rFonts w:ascii="Sylfaen" w:hAnsi="Sylfaen"/>
          <w:b/>
        </w:rPr>
      </w:pPr>
    </w:p>
    <w:p w14:paraId="11E71718" w14:textId="77777777" w:rsidR="00751025" w:rsidRDefault="00751025" w:rsidP="00751025">
      <w:pPr>
        <w:widowControl w:val="0"/>
        <w:spacing w:after="160"/>
        <w:ind w:left="567" w:right="565"/>
        <w:jc w:val="center"/>
        <w:rPr>
          <w:rFonts w:ascii="Sylfaen" w:hAnsi="Sylfaen"/>
          <w:b/>
        </w:rPr>
      </w:pPr>
    </w:p>
    <w:p w14:paraId="3972DFC8" w14:textId="1ECDAD40" w:rsidR="00751025" w:rsidRDefault="00751025" w:rsidP="00732722">
      <w:pPr>
        <w:widowControl w:val="0"/>
        <w:spacing w:after="160"/>
        <w:ind w:right="565"/>
        <w:rPr>
          <w:rFonts w:ascii="Sylfaen" w:hAnsi="Sylfaen"/>
          <w:b/>
        </w:rPr>
      </w:pPr>
    </w:p>
    <w:p w14:paraId="537C3FE6" w14:textId="77777777" w:rsidR="00732722" w:rsidRDefault="00732722" w:rsidP="00732722">
      <w:pPr>
        <w:widowControl w:val="0"/>
        <w:spacing w:after="160"/>
        <w:ind w:right="565"/>
        <w:rPr>
          <w:rFonts w:ascii="Sylfaen" w:hAnsi="Sylfaen"/>
          <w:b/>
        </w:rPr>
      </w:pPr>
    </w:p>
    <w:p w14:paraId="06FFC3E4" w14:textId="77777777" w:rsidR="00751025" w:rsidRPr="004A2C83" w:rsidRDefault="00751025" w:rsidP="00751025">
      <w:pPr>
        <w:widowControl w:val="0"/>
        <w:spacing w:after="160"/>
        <w:ind w:left="567" w:right="565"/>
        <w:jc w:val="center"/>
        <w:rPr>
          <w:rFonts w:ascii="Sylfaen" w:hAnsi="Sylfaen"/>
          <w:b/>
        </w:rPr>
      </w:pPr>
    </w:p>
    <w:p w14:paraId="1D0AB934" w14:textId="77777777" w:rsidR="00751025" w:rsidRPr="004A2C83" w:rsidRDefault="00751025" w:rsidP="00751025">
      <w:pPr>
        <w:widowControl w:val="0"/>
        <w:jc w:val="right"/>
        <w:rPr>
          <w:rFonts w:ascii="Sylfaen" w:hAnsi="Sylfaen" w:cs="GHEA Grapalat"/>
          <w:i/>
          <w:sz w:val="20"/>
          <w:szCs w:val="20"/>
        </w:rPr>
      </w:pPr>
      <w:r w:rsidRPr="004A2C83">
        <w:rPr>
          <w:rFonts w:ascii="Sylfaen" w:hAnsi="Sylfaen"/>
          <w:i/>
          <w:sz w:val="20"/>
          <w:szCs w:val="20"/>
        </w:rPr>
        <w:lastRenderedPageBreak/>
        <w:t>Приложение № 5.1</w:t>
      </w:r>
    </w:p>
    <w:p w14:paraId="3F6FBC48" w14:textId="0F642F9D" w:rsidR="00751025" w:rsidRPr="004A2C83" w:rsidRDefault="00751025" w:rsidP="00751025">
      <w:pPr>
        <w:jc w:val="right"/>
        <w:rPr>
          <w:rFonts w:ascii="Sylfaen" w:hAnsi="Sylfaen"/>
          <w:b/>
          <w:sz w:val="20"/>
          <w:szCs w:val="20"/>
        </w:rPr>
      </w:pPr>
      <w:r w:rsidRPr="004A2C83">
        <w:rPr>
          <w:rFonts w:ascii="Sylfaen" w:hAnsi="Sylfaen"/>
          <w:i/>
          <w:sz w:val="20"/>
          <w:szCs w:val="20"/>
        </w:rPr>
        <w:t xml:space="preserve">к Приглашению </w:t>
      </w:r>
      <w:r w:rsidR="00825FEE">
        <w:rPr>
          <w:rFonts w:ascii="Sylfaen" w:hAnsi="Sylfaen"/>
          <w:i/>
          <w:sz w:val="20"/>
          <w:szCs w:val="20"/>
        </w:rPr>
        <w:t>на запроса котировки</w:t>
      </w:r>
      <w:r w:rsidRPr="004A2C83">
        <w:rPr>
          <w:rFonts w:ascii="Sylfaen" w:hAnsi="Sylfaen"/>
          <w:i/>
          <w:sz w:val="20"/>
          <w:szCs w:val="20"/>
        </w:rPr>
        <w:br/>
        <w:t>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sidDel="00E87EED">
        <w:rPr>
          <w:rFonts w:ascii="Sylfaen" w:hAnsi="Sylfaen"/>
          <w:i/>
          <w:sz w:val="20"/>
          <w:szCs w:val="20"/>
        </w:rPr>
        <w:t xml:space="preserve"> </w:t>
      </w:r>
      <w:r w:rsidRPr="004A2C83">
        <w:rPr>
          <w:rFonts w:ascii="Sylfaen" w:hAnsi="Sylfaen"/>
          <w:i/>
          <w:sz w:val="20"/>
          <w:szCs w:val="20"/>
        </w:rPr>
        <w:t>"</w:t>
      </w:r>
      <w:r w:rsidRPr="004A2C83">
        <w:rPr>
          <w:rStyle w:val="af6"/>
          <w:rFonts w:ascii="Sylfaen" w:hAnsi="Sylfaen"/>
          <w:i/>
          <w:sz w:val="20"/>
          <w:szCs w:val="20"/>
        </w:rPr>
        <w:footnoteReference w:customMarkFollows="1" w:id="19"/>
        <w:t>*</w:t>
      </w:r>
    </w:p>
    <w:p w14:paraId="3C96FF6E" w14:textId="77777777" w:rsidR="00751025" w:rsidRPr="004A2C83" w:rsidRDefault="00751025" w:rsidP="00751025">
      <w:pPr>
        <w:widowControl w:val="0"/>
        <w:spacing w:after="160"/>
        <w:jc w:val="center"/>
        <w:rPr>
          <w:rFonts w:ascii="Sylfaen" w:hAnsi="Sylfaen"/>
          <w:b/>
        </w:rPr>
      </w:pPr>
    </w:p>
    <w:p w14:paraId="07D200AC"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 xml:space="preserve">СОГЛАШЕНИЕ О НЕУСТОЙКЕ </w:t>
      </w:r>
    </w:p>
    <w:p w14:paraId="1E707491"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751025" w:rsidRPr="00CC157D" w14:paraId="6DF33ECE" w14:textId="77777777" w:rsidTr="004A2C83">
        <w:tc>
          <w:tcPr>
            <w:tcW w:w="4786" w:type="dxa"/>
          </w:tcPr>
          <w:p w14:paraId="5B34AD59" w14:textId="69DB2957" w:rsidR="00751025" w:rsidRPr="00F13286" w:rsidRDefault="00F13286" w:rsidP="004A2C83">
            <w:pPr>
              <w:widowControl w:val="0"/>
              <w:spacing w:after="160"/>
              <w:rPr>
                <w:rFonts w:ascii="Sylfaen" w:hAnsi="Sylfaen" w:cs="GHEA Grapalat"/>
                <w:b/>
                <w:lang w:val="hy-AM"/>
              </w:rPr>
            </w:pPr>
            <w:r w:rsidRPr="00F13286">
              <w:rPr>
                <w:rFonts w:ascii="Sylfaen" w:hAnsi="Sylfaen"/>
                <w:iCs/>
                <w:sz w:val="20"/>
                <w:szCs w:val="20"/>
                <w:lang w:val="hy-AM"/>
              </w:rPr>
              <w:t>С</w:t>
            </w:r>
            <w:r w:rsidRPr="00F13286">
              <w:rPr>
                <w:rFonts w:ascii="Sylfaen" w:hAnsi="Sylfaen"/>
                <w:iCs/>
                <w:sz w:val="20"/>
                <w:szCs w:val="20"/>
              </w:rPr>
              <w:t xml:space="preserve">. </w:t>
            </w:r>
            <w:r w:rsidRPr="00F13286">
              <w:rPr>
                <w:rFonts w:ascii="Sylfaen" w:hAnsi="Sylfaen"/>
                <w:iCs/>
                <w:sz w:val="20"/>
                <w:szCs w:val="20"/>
                <w:lang w:val="hy-AM"/>
              </w:rPr>
              <w:t>Маисян</w:t>
            </w:r>
          </w:p>
        </w:tc>
        <w:tc>
          <w:tcPr>
            <w:tcW w:w="4500" w:type="dxa"/>
          </w:tcPr>
          <w:p w14:paraId="0EEB24E6" w14:textId="77777777" w:rsidR="00751025" w:rsidRPr="004A2C83" w:rsidRDefault="00751025" w:rsidP="004A2C83">
            <w:pPr>
              <w:widowControl w:val="0"/>
              <w:spacing w:after="160"/>
              <w:jc w:val="right"/>
              <w:rPr>
                <w:rFonts w:ascii="Sylfaen" w:hAnsi="Sylfaen" w:cs="GHEA Grapalat"/>
                <w:b/>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r>
            <w:r w:rsidRPr="004A2C83">
              <w:rPr>
                <w:rFonts w:ascii="Sylfaen" w:hAnsi="Sylfaen"/>
              </w:rPr>
              <w:t>20</w:t>
            </w:r>
            <w:r w:rsidRPr="004A2C83">
              <w:rPr>
                <w:rFonts w:ascii="Sylfaen" w:hAnsi="Sylfaen"/>
                <w:lang w:val="en-US"/>
              </w:rPr>
              <w:tab/>
            </w:r>
            <w:r w:rsidRPr="004A2C83">
              <w:rPr>
                <w:rFonts w:ascii="Sylfaen" w:hAnsi="Sylfaen"/>
              </w:rPr>
              <w:t>г.</w:t>
            </w:r>
            <w:r w:rsidRPr="004A2C83">
              <w:rPr>
                <w:rStyle w:val="af6"/>
                <w:rFonts w:ascii="Sylfaen" w:hAnsi="Sylfaen"/>
              </w:rPr>
              <w:footnoteReference w:customMarkFollows="1" w:id="20"/>
              <w:t>**</w:t>
            </w:r>
          </w:p>
        </w:tc>
      </w:tr>
    </w:tbl>
    <w:p w14:paraId="27BD47F8" w14:textId="77777777" w:rsidR="00751025" w:rsidRPr="004A2C83" w:rsidRDefault="00751025" w:rsidP="00751025">
      <w:pPr>
        <w:widowControl w:val="0"/>
        <w:spacing w:after="160"/>
        <w:rPr>
          <w:rFonts w:ascii="Sylfaen" w:hAnsi="Sylfaen" w:cs="GHEA Grapalat"/>
          <w:b/>
        </w:rPr>
      </w:pPr>
    </w:p>
    <w:p w14:paraId="237EB48F" w14:textId="77777777" w:rsidR="00751025" w:rsidRPr="004A2C83" w:rsidRDefault="00751025" w:rsidP="00751025">
      <w:pPr>
        <w:widowControl w:val="0"/>
        <w:jc w:val="both"/>
        <w:rPr>
          <w:rFonts w:ascii="Sylfaen" w:hAnsi="Sylfaen" w:cs="GHEA Grapalat"/>
          <w:u w:val="single"/>
          <w:vertAlign w:val="subscript"/>
        </w:rPr>
      </w:pPr>
      <w:r w:rsidRPr="004A2C83">
        <w:rPr>
          <w:rFonts w:ascii="Sylfaen" w:hAnsi="Sylfaen"/>
        </w:rPr>
        <w:t>_______________________________________________, в лице директора Компании,</w:t>
      </w:r>
    </w:p>
    <w:p w14:paraId="4EE1A605" w14:textId="77777777" w:rsidR="00751025" w:rsidRPr="004A2C83" w:rsidRDefault="00751025" w:rsidP="00751025">
      <w:pPr>
        <w:widowControl w:val="0"/>
        <w:spacing w:after="160"/>
        <w:ind w:left="1843"/>
        <w:jc w:val="both"/>
        <w:rPr>
          <w:rFonts w:ascii="Sylfaen" w:hAnsi="Sylfaen"/>
          <w:vertAlign w:val="superscript"/>
          <w:lang w:val="en-US"/>
        </w:rPr>
      </w:pPr>
      <w:r w:rsidRPr="004A2C83">
        <w:rPr>
          <w:rFonts w:ascii="Sylfaen" w:hAnsi="Sylfaen"/>
          <w:vertAlign w:val="superscript"/>
        </w:rPr>
        <w:t>наименование Компании</w:t>
      </w:r>
    </w:p>
    <w:p w14:paraId="41AAE003" w14:textId="77777777" w:rsidR="00751025" w:rsidRPr="004A2C83" w:rsidRDefault="00751025" w:rsidP="00751025">
      <w:pPr>
        <w:widowControl w:val="0"/>
        <w:jc w:val="both"/>
        <w:rPr>
          <w:rFonts w:ascii="Sylfaen" w:hAnsi="Sylfaen"/>
          <w:lang w:val="en-US"/>
        </w:rPr>
      </w:pPr>
      <w:r w:rsidRPr="004A2C83">
        <w:rPr>
          <w:rFonts w:ascii="Sylfaen" w:hAnsi="Sylfaen"/>
          <w:lang w:val="en-US"/>
        </w:rPr>
        <w:t>_________________________________________________________________________</w:t>
      </w:r>
    </w:p>
    <w:p w14:paraId="5360B6E5" w14:textId="77777777" w:rsidR="00751025" w:rsidRPr="004A2C83" w:rsidRDefault="00751025" w:rsidP="00751025">
      <w:pPr>
        <w:widowControl w:val="0"/>
        <w:spacing w:after="160"/>
        <w:jc w:val="center"/>
        <w:rPr>
          <w:rFonts w:ascii="Sylfaen" w:hAnsi="Sylfaen"/>
          <w:vertAlign w:val="superscript"/>
        </w:rPr>
      </w:pPr>
      <w:r w:rsidRPr="004A2C83">
        <w:rPr>
          <w:rFonts w:ascii="Sylfaen" w:hAnsi="Sylfaen"/>
          <w:vertAlign w:val="superscript"/>
        </w:rPr>
        <w:t>имя, фамилия, паспортные данные директора компании</w:t>
      </w:r>
    </w:p>
    <w:p w14:paraId="405546EF" w14:textId="77777777" w:rsidR="00751025" w:rsidRPr="004A2C83" w:rsidRDefault="00751025" w:rsidP="00751025">
      <w:pPr>
        <w:widowControl w:val="0"/>
        <w:spacing w:after="160"/>
        <w:jc w:val="both"/>
        <w:rPr>
          <w:rFonts w:ascii="Sylfaen" w:hAnsi="Sylfaen" w:cs="GHEA Grapalat"/>
        </w:rPr>
      </w:pPr>
      <w:r w:rsidRPr="004A2C83">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28F0D34"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1. Предмет соглашения</w:t>
      </w:r>
    </w:p>
    <w:p w14:paraId="64FA3737" w14:textId="744FF71F" w:rsidR="00751025" w:rsidRPr="004A2C83" w:rsidRDefault="00751025" w:rsidP="00751025">
      <w:pPr>
        <w:pStyle w:val="af2"/>
        <w:jc w:val="both"/>
        <w:rPr>
          <w:rFonts w:cs="GHEA Grapalat"/>
        </w:rPr>
      </w:pPr>
      <w:r w:rsidRPr="004A2C83">
        <w:rPr>
          <w:rFonts w:ascii="Sylfaen" w:hAnsi="Sylfaen"/>
        </w:rPr>
        <w:t>1</w:t>
      </w:r>
      <w:r w:rsidRPr="004A2C83">
        <w:rPr>
          <w:rFonts w:ascii="Sylfaen" w:hAnsi="Sylfaen"/>
          <w:spacing w:val="-6"/>
        </w:rPr>
        <w:t>.1.</w:t>
      </w:r>
      <w:r w:rsidRPr="004A2C83">
        <w:rPr>
          <w:rFonts w:ascii="Sylfaen" w:hAnsi="Sylfaen"/>
          <w:spacing w:val="-6"/>
        </w:rPr>
        <w:tab/>
        <w:t xml:space="preserve">Компания участвует в организованной </w:t>
      </w:r>
      <w:r w:rsidR="0027733B">
        <w:rPr>
          <w:rFonts w:ascii="Sylfaen" w:hAnsi="Sylfaen"/>
          <w:sz w:val="22"/>
          <w:szCs w:val="22"/>
        </w:rPr>
        <w:t>Ширакской области РА «</w:t>
      </w:r>
      <w:proofErr w:type="spellStart"/>
      <w:r w:rsidR="0027733B">
        <w:rPr>
          <w:rFonts w:ascii="Sylfaen" w:hAnsi="Sylfaen"/>
          <w:sz w:val="22"/>
          <w:szCs w:val="22"/>
        </w:rPr>
        <w:t>Маисянская</w:t>
      </w:r>
      <w:proofErr w:type="spellEnd"/>
      <w:r w:rsidR="0027733B">
        <w:rPr>
          <w:rFonts w:ascii="Sylfaen" w:hAnsi="Sylfaen"/>
          <w:sz w:val="22"/>
          <w:szCs w:val="22"/>
        </w:rPr>
        <w:t xml:space="preserve"> медицинская амбулатория» ГНКО</w:t>
      </w:r>
      <w:r w:rsidRPr="004A2C83">
        <w:rPr>
          <w:rFonts w:ascii="Sylfaen" w:hAnsi="Sylfaen"/>
          <w:spacing w:val="-6"/>
        </w:rPr>
        <w:t xml:space="preserve">*(далее — Заказчик) </w:t>
      </w:r>
      <w:r w:rsidRPr="004A2C83">
        <w:rPr>
          <w:rFonts w:ascii="Cambria" w:hAnsi="Cambria" w:cs="Cambria"/>
        </w:rPr>
        <w:t>процедуре</w:t>
      </w:r>
      <w:r w:rsidRPr="004A2C83">
        <w:t xml:space="preserve"> </w:t>
      </w:r>
      <w:r w:rsidRPr="004A2C83">
        <w:rPr>
          <w:rFonts w:ascii="Cambria" w:hAnsi="Cambria" w:cs="Cambria"/>
        </w:rPr>
        <w:t>закупок</w:t>
      </w:r>
      <w:r w:rsidRPr="004A2C83">
        <w:t xml:space="preserve"> </w:t>
      </w:r>
      <w:r w:rsidRPr="004A2C83">
        <w:rPr>
          <w:rFonts w:ascii="Cambria" w:hAnsi="Cambria" w:cs="Cambria"/>
        </w:rPr>
        <w:t>под</w:t>
      </w:r>
      <w:r w:rsidRPr="004A2C83">
        <w:t xml:space="preserve"> </w:t>
      </w:r>
      <w:r w:rsidRPr="004A2C83">
        <w:rPr>
          <w:rFonts w:ascii="Cambria" w:hAnsi="Cambria" w:cs="Cambria"/>
        </w:rPr>
        <w:t>кодом</w:t>
      </w:r>
      <w:r w:rsidRPr="004A2C83">
        <w:t xml:space="preserve"> </w:t>
      </w:r>
      <w:r w:rsidR="0027733B">
        <w:rPr>
          <w:rFonts w:ascii="Sylfaen" w:hAnsi="Sylfaen"/>
          <w:b/>
          <w:bCs/>
          <w:sz w:val="22"/>
          <w:szCs w:val="22"/>
        </w:rPr>
        <w:t>(</w:t>
      </w:r>
      <w:r w:rsidR="006C68E0">
        <w:rPr>
          <w:rFonts w:ascii="Sylfaen" w:hAnsi="Sylfaen"/>
          <w:b/>
          <w:bCs/>
          <w:sz w:val="22"/>
          <w:szCs w:val="22"/>
        </w:rPr>
        <w:t>SHMMBA-GHAPDZB-</w:t>
      </w:r>
      <w:r w:rsidR="00A43458">
        <w:rPr>
          <w:rFonts w:ascii="Sylfaen" w:hAnsi="Sylfaen"/>
          <w:b/>
          <w:bCs/>
          <w:sz w:val="22"/>
          <w:szCs w:val="22"/>
        </w:rPr>
        <w:t>2025/1</w:t>
      </w:r>
      <w:r w:rsidR="006C68E0">
        <w:rPr>
          <w:rFonts w:ascii="Sylfaen" w:hAnsi="Sylfaen"/>
          <w:b/>
          <w:bCs/>
          <w:sz w:val="22"/>
          <w:szCs w:val="22"/>
        </w:rPr>
        <w:t>)(</w:t>
      </w:r>
      <w:r w:rsidR="00A43458">
        <w:rPr>
          <w:rFonts w:ascii="Sylfaen" w:hAnsi="Sylfaen"/>
          <w:b/>
          <w:bCs/>
          <w:sz w:val="22"/>
          <w:szCs w:val="22"/>
        </w:rPr>
        <w:t>ՇՄՄԲԱ-ԳՀԱՊՁԲ-2025/1</w:t>
      </w:r>
      <w:r w:rsidR="0027733B">
        <w:rPr>
          <w:rFonts w:ascii="Sylfaen" w:hAnsi="Sylfaen"/>
          <w:b/>
          <w:bCs/>
          <w:sz w:val="22"/>
          <w:szCs w:val="22"/>
        </w:rPr>
        <w:t>)</w:t>
      </w:r>
      <w:r w:rsidRPr="004A2C83">
        <w:t xml:space="preserve"> *.</w:t>
      </w:r>
    </w:p>
    <w:p w14:paraId="6E252314" w14:textId="60AC379D" w:rsidR="00751025" w:rsidRPr="004A2C83" w:rsidRDefault="00751025" w:rsidP="00751025">
      <w:pPr>
        <w:rPr>
          <w:rFonts w:ascii="Sylfaen" w:hAnsi="Sylfaen"/>
        </w:rPr>
      </w:pPr>
    </w:p>
    <w:p w14:paraId="21BF97E6"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1.2.</w:t>
      </w:r>
      <w:r w:rsidRPr="004A2C83">
        <w:rPr>
          <w:rFonts w:ascii="Sylfaen" w:hAnsi="Sylfaen"/>
        </w:rPr>
        <w:tab/>
        <w:t>В качестве обеспечения исполнения договора, заключаемого в</w:t>
      </w:r>
      <w:r w:rsidRPr="004A2C83">
        <w:rPr>
          <w:rFonts w:ascii="Sylfaen" w:hAnsi="Sylfaen" w:cs="Courier New"/>
          <w:lang w:val="en-US"/>
        </w:rPr>
        <w:t> </w:t>
      </w:r>
      <w:r w:rsidRPr="004A2C83">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33201B"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1.3.</w:t>
      </w:r>
      <w:r w:rsidRPr="004A2C83">
        <w:rPr>
          <w:rFonts w:ascii="Sylfaen" w:hAnsi="Sylfaen"/>
        </w:rPr>
        <w:tab/>
        <w:t>Подписав платежное требование (далее — Требование), прилагаемое к</w:t>
      </w:r>
      <w:r w:rsidRPr="004A2C83">
        <w:rPr>
          <w:rFonts w:ascii="Sylfaen" w:hAnsi="Sylfaen"/>
          <w:lang w:val="en-US"/>
        </w:rPr>
        <w:t> </w:t>
      </w:r>
      <w:r w:rsidRPr="004A2C83">
        <w:rPr>
          <w:rFonts w:ascii="Sylfaen" w:hAnsi="Sylfaen"/>
        </w:rPr>
        <w:t xml:space="preserve">настоящему Соглашению о неустойке, Компания безотзывно соглашается, что: </w:t>
      </w:r>
    </w:p>
    <w:p w14:paraId="1A638593"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а)</w:t>
      </w:r>
      <w:r w:rsidRPr="004A2C83">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08231A"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б)</w:t>
      </w:r>
      <w:r w:rsidRPr="004A2C83">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E37A053"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в)</w:t>
      </w:r>
      <w:r w:rsidRPr="004A2C83">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70E37A5"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lastRenderedPageBreak/>
        <w:t>г)</w:t>
      </w:r>
      <w:r w:rsidRPr="004A2C83">
        <w:rPr>
          <w:rFonts w:ascii="Sylfaen" w:hAnsi="Sylfaen"/>
        </w:rPr>
        <w:tab/>
        <w:t>Компания подтверждает, что акцептовала Требование в полном размере суммы неустойки.</w:t>
      </w:r>
    </w:p>
    <w:p w14:paraId="47795DDA"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д)</w:t>
      </w:r>
      <w:r w:rsidRPr="004A2C83">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1254C8"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1.4.</w:t>
      </w:r>
      <w:r w:rsidRPr="004A2C83">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2C83">
        <w:rPr>
          <w:rFonts w:ascii="Sylfaen" w:hAnsi="Sylfaen" w:cs="Courier New"/>
          <w:lang w:val="en-US"/>
        </w:rPr>
        <w:t> </w:t>
      </w:r>
      <w:r w:rsidRPr="004A2C83">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84B354D"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1.5.</w:t>
      </w:r>
      <w:r w:rsidRPr="004A2C83">
        <w:rPr>
          <w:rFonts w:ascii="Sylfaen" w:hAnsi="Sylfaen"/>
        </w:rPr>
        <w:tab/>
        <w:t>Заказчик может представить в Банк-плательщик иные дополнительные документы.</w:t>
      </w:r>
    </w:p>
    <w:p w14:paraId="5848B119"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1.6. Банк не несет какой-либо ответственности за риски (понесенные</w:t>
      </w:r>
      <w:r w:rsidRPr="004A2C83">
        <w:rPr>
          <w:rFonts w:ascii="Sylfaen" w:hAnsi="Sylfaen" w:cs="Courier New"/>
          <w:lang w:val="en-US"/>
        </w:rPr>
        <w:t> </w:t>
      </w:r>
      <w:r w:rsidRPr="004A2C83">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lang w:val="en-US"/>
        </w:rPr>
        <w:t> </w:t>
      </w:r>
      <w:r w:rsidRPr="004A2C83">
        <w:rPr>
          <w:rFonts w:ascii="Sylfaen" w:hAnsi="Sylfaen"/>
        </w:rPr>
        <w:t>Требовании. Банк не обязан проверять факты нарушения Компанией условий договора.</w:t>
      </w:r>
    </w:p>
    <w:p w14:paraId="77BEFC06"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1.7.</w:t>
      </w:r>
      <w:r w:rsidRPr="004A2C83">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D75A41"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1.8.</w:t>
      </w:r>
      <w:r w:rsidRPr="004A2C83">
        <w:rPr>
          <w:rFonts w:ascii="Sylfaen" w:hAnsi="Sylfaen"/>
        </w:rPr>
        <w:tab/>
        <w:t>В случае если в течение десяти рабочих дней после представления в</w:t>
      </w:r>
      <w:r w:rsidRPr="004A2C83">
        <w:rPr>
          <w:rFonts w:ascii="Sylfaen" w:hAnsi="Sylfaen" w:cs="Courier New"/>
          <w:lang w:val="en-US"/>
        </w:rPr>
        <w:t> </w:t>
      </w:r>
      <w:r w:rsidRPr="004A2C83">
        <w:rPr>
          <w:rFonts w:ascii="Sylfaen" w:hAnsi="Sylfaen"/>
        </w:rPr>
        <w:t>Банк настоящего Соглашения и прилагаемого Требования по независящим от</w:t>
      </w:r>
      <w:r w:rsidRPr="004A2C83">
        <w:rPr>
          <w:rFonts w:ascii="Sylfaen" w:hAnsi="Sylfaen" w:cs="Courier New"/>
          <w:lang w:val="en-US"/>
        </w:rPr>
        <w:t> </w:t>
      </w:r>
      <w:r w:rsidRPr="004A2C83">
        <w:rPr>
          <w:rFonts w:ascii="Sylfaen" w:hAnsi="Sylfaen"/>
        </w:rPr>
        <w:t xml:space="preserve">Банка причинам Заказчику не выплачивается сумма, Заказчик передает в ЗАО "АКРА Кредит </w:t>
      </w:r>
      <w:proofErr w:type="spellStart"/>
      <w:r w:rsidRPr="004A2C83">
        <w:rPr>
          <w:rFonts w:ascii="Sylfaen" w:hAnsi="Sylfaen"/>
        </w:rPr>
        <w:t>Репортинг</w:t>
      </w:r>
      <w:proofErr w:type="spellEnd"/>
      <w:r w:rsidRPr="004A2C83">
        <w:rPr>
          <w:rFonts w:ascii="Sylfaen" w:hAnsi="Sylfaen"/>
        </w:rPr>
        <w:t>" (Кредитное бюро) сведения о Компании в связи с</w:t>
      </w:r>
      <w:r w:rsidRPr="004A2C83">
        <w:rPr>
          <w:rFonts w:ascii="Sylfaen" w:hAnsi="Sylfaen" w:cs="Courier New"/>
          <w:lang w:val="en-US"/>
        </w:rPr>
        <w:t> </w:t>
      </w:r>
      <w:r w:rsidRPr="004A2C83">
        <w:rPr>
          <w:rFonts w:ascii="Sylfaen" w:hAnsi="Sylfaen"/>
        </w:rPr>
        <w:t>неуплатой.</w:t>
      </w:r>
    </w:p>
    <w:p w14:paraId="04AE54FF"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2. Иные условия</w:t>
      </w:r>
    </w:p>
    <w:p w14:paraId="2EFF64F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6D16FFD"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w:t>
      </w:r>
      <w:r w:rsidRPr="004A2C83">
        <w:rPr>
          <w:rFonts w:ascii="Sylfaen" w:hAnsi="Sylfaen"/>
        </w:rPr>
        <w:tab/>
        <w:t xml:space="preserve">Представив настоящее Соглашение и прилагаемое Требование в Банк-плательщик: </w:t>
      </w:r>
    </w:p>
    <w:p w14:paraId="7BC1F3FB"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2.2.1.</w:t>
      </w:r>
      <w:r w:rsidRPr="004A2C83">
        <w:rPr>
          <w:rFonts w:ascii="Sylfaen" w:hAnsi="Sylfaen"/>
        </w:rPr>
        <w:tab/>
        <w:t>Заказчик подтверждает, что Компания допустила нарушение договорных обязательств, а</w:t>
      </w:r>
    </w:p>
    <w:p w14:paraId="5AB9D16E" w14:textId="77777777" w:rsidR="00751025" w:rsidRPr="004A2C83" w:rsidDel="00A13215"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2.2.2.</w:t>
      </w:r>
      <w:r w:rsidRPr="004A2C83">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5A43C8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2.3.</w:t>
      </w:r>
      <w:r w:rsidRPr="004A2C83">
        <w:rPr>
          <w:rFonts w:ascii="Sylfaen" w:hAnsi="Sylfaen"/>
        </w:rPr>
        <w:tab/>
        <w:t xml:space="preserve">Споры, возникшие в связи с настоящим Соглашением, разрешаются путем </w:t>
      </w:r>
      <w:r w:rsidRPr="004A2C83">
        <w:rPr>
          <w:rFonts w:ascii="Sylfaen" w:hAnsi="Sylfaen"/>
        </w:rPr>
        <w:lastRenderedPageBreak/>
        <w:t>переговоров. В случае недостижения согласия споры разрешаются в судебном порядке.</w:t>
      </w:r>
    </w:p>
    <w:p w14:paraId="28B20F02" w14:textId="77777777" w:rsidR="00751025" w:rsidRPr="004A2C83" w:rsidRDefault="00751025" w:rsidP="00751025">
      <w:pPr>
        <w:widowControl w:val="0"/>
        <w:spacing w:after="160"/>
        <w:ind w:firstLine="567"/>
        <w:jc w:val="center"/>
        <w:rPr>
          <w:rFonts w:ascii="Sylfaen" w:hAnsi="Sylfaen"/>
          <w:b/>
        </w:rPr>
      </w:pPr>
      <w:r w:rsidRPr="004A2C83">
        <w:rPr>
          <w:rFonts w:ascii="Sylfaen" w:hAnsi="Sylfaen"/>
          <w:b/>
        </w:rPr>
        <w:t>3. Адрес, банковские реквизиты Компании</w:t>
      </w:r>
    </w:p>
    <w:p w14:paraId="51F69A04"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7C7F6091"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компании</w:t>
      </w:r>
    </w:p>
    <w:p w14:paraId="3DA8A811"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0A4464BA"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адрес компании</w:t>
      </w:r>
    </w:p>
    <w:p w14:paraId="7CD8F128"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29A89793"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обслуживающего компанию банка</w:t>
      </w:r>
    </w:p>
    <w:p w14:paraId="43CBA89C"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77104A13"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номер банковского счета компании</w:t>
      </w:r>
    </w:p>
    <w:p w14:paraId="46F6C033"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033843C4"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учетный номер налогоплательщика компании</w:t>
      </w:r>
    </w:p>
    <w:p w14:paraId="208C6483"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44F8B2CF" w14:textId="77777777" w:rsidR="00751025" w:rsidRPr="004A2C83" w:rsidRDefault="00751025" w:rsidP="00751025">
      <w:pPr>
        <w:widowControl w:val="0"/>
        <w:spacing w:after="160"/>
        <w:ind w:right="4250"/>
        <w:jc w:val="center"/>
        <w:rPr>
          <w:rFonts w:ascii="Sylfaen" w:hAnsi="Sylfaen"/>
        </w:rPr>
      </w:pPr>
      <w:r w:rsidRPr="004A2C83">
        <w:rPr>
          <w:rFonts w:ascii="Sylfaen" w:hAnsi="Sylfaen"/>
          <w:vertAlign w:val="superscript"/>
        </w:rPr>
        <w:t>имя, фамилия и подпись директора компании</w:t>
      </w:r>
    </w:p>
    <w:p w14:paraId="13F0890B" w14:textId="77777777" w:rsidR="00751025" w:rsidRPr="004A2C83" w:rsidRDefault="00751025" w:rsidP="00751025">
      <w:pPr>
        <w:widowControl w:val="0"/>
        <w:spacing w:after="160"/>
        <w:rPr>
          <w:rFonts w:ascii="Sylfaen" w:hAnsi="Sylfaen"/>
        </w:rPr>
      </w:pPr>
      <w:r w:rsidRPr="004A2C83">
        <w:rPr>
          <w:rFonts w:ascii="Sylfaen" w:hAnsi="Sylfaen"/>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035287BB"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6164F" w14:textId="77777777" w:rsidR="00751025" w:rsidRPr="004A2C83" w:rsidRDefault="00751025" w:rsidP="004A2C83">
            <w:pPr>
              <w:widowControl w:val="0"/>
              <w:tabs>
                <w:tab w:val="left" w:pos="3402"/>
              </w:tabs>
              <w:spacing w:after="160"/>
              <w:ind w:left="360"/>
              <w:rPr>
                <w:rFonts w:ascii="Sylfaen" w:hAnsi="Sylfaen" w:cs="Sylfaen"/>
                <w:b/>
                <w:bCs/>
                <w:lang w:val="en-US"/>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451735DD"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DB8CC"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3B4D0285"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A4244" w14:textId="199D94AB"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00F13286">
              <w:rPr>
                <w:rFonts w:ascii="Sylfaen" w:hAnsi="Sylfaen"/>
                <w:sz w:val="20"/>
                <w:szCs w:val="20"/>
                <w:lang w:val="hy-AM"/>
              </w:rPr>
              <w:t xml:space="preserve"> . </w:t>
            </w:r>
            <w:r w:rsidRPr="006921C6">
              <w:rPr>
                <w:rFonts w:ascii="Sylfaen" w:hAnsi="Sylfaen"/>
                <w:sz w:val="20"/>
                <w:szCs w:val="20"/>
              </w:rPr>
              <w:t>Дата представления: "___" ___ 20___г.</w:t>
            </w:r>
          </w:p>
        </w:tc>
      </w:tr>
      <w:tr w:rsidR="00751025" w:rsidRPr="00CC157D" w14:paraId="3AEF91F7"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67DA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32F23A3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F74D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2F1025A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02F3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0CD6AB4E"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134E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37A7B5AF"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683B7"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6921C6" w:rsidRPr="00CC157D" w14:paraId="51B40C18"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F1C8E0" w14:textId="2CFDC4B4"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9.</w:t>
            </w:r>
            <w:r w:rsidRPr="006921C6">
              <w:rPr>
                <w:rFonts w:ascii="Sylfaen" w:hAnsi="Sylfaen"/>
                <w:sz w:val="20"/>
                <w:szCs w:val="20"/>
              </w:rPr>
              <w:tab/>
              <w:t xml:space="preserve">Наименование, или имя, фамилия бенефициара: </w:t>
            </w:r>
            <w:r w:rsidR="0027733B">
              <w:rPr>
                <w:rFonts w:ascii="Sylfaen" w:hAnsi="Sylfaen"/>
                <w:sz w:val="20"/>
                <w:szCs w:val="20"/>
              </w:rPr>
              <w:t>Ширакской области РА «</w:t>
            </w:r>
            <w:proofErr w:type="spellStart"/>
            <w:r w:rsidR="0027733B">
              <w:rPr>
                <w:rFonts w:ascii="Sylfaen" w:hAnsi="Sylfaen"/>
                <w:sz w:val="20"/>
                <w:szCs w:val="20"/>
              </w:rPr>
              <w:t>Маисянская</w:t>
            </w:r>
            <w:proofErr w:type="spellEnd"/>
            <w:r w:rsidR="0027733B">
              <w:rPr>
                <w:rFonts w:ascii="Sylfaen" w:hAnsi="Sylfaen"/>
                <w:sz w:val="20"/>
                <w:szCs w:val="20"/>
              </w:rPr>
              <w:t xml:space="preserve"> медицинская амбулатория» ГНКО</w:t>
            </w:r>
          </w:p>
        </w:tc>
      </w:tr>
      <w:tr w:rsidR="006921C6" w:rsidRPr="00CC157D" w14:paraId="6B4EF271"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0E2F1" w14:textId="77777777"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6921C6" w:rsidRPr="00CC157D" w14:paraId="7CC34A8C"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7D06A" w14:textId="37999328"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УНН бенефициара:</w:t>
            </w:r>
            <w:r w:rsidR="00F13286">
              <w:rPr>
                <w:rFonts w:ascii="Sylfaen" w:hAnsi="Sylfaen"/>
                <w:sz w:val="20"/>
                <w:szCs w:val="20"/>
              </w:rPr>
              <w:t xml:space="preserve"> </w:t>
            </w:r>
            <w:r w:rsidR="00F13286" w:rsidRPr="003E3FE5">
              <w:rPr>
                <w:rFonts w:ascii="Sylfaen" w:hAnsi="Sylfaen"/>
                <w:color w:val="222222"/>
                <w:sz w:val="20"/>
                <w:szCs w:val="20"/>
                <w:lang w:val="hy-AM"/>
              </w:rPr>
              <w:t>05802213</w:t>
            </w:r>
          </w:p>
        </w:tc>
      </w:tr>
      <w:tr w:rsidR="006921C6" w:rsidRPr="00CC157D" w14:paraId="5756468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FC71B" w14:textId="77777777" w:rsidR="006921C6" w:rsidRPr="006921C6" w:rsidRDefault="006921C6" w:rsidP="006921C6">
            <w:pPr>
              <w:pStyle w:val="1"/>
              <w:shd w:val="clear" w:color="auto" w:fill="FFFFFF"/>
              <w:jc w:val="left"/>
              <w:rPr>
                <w:rFonts w:ascii="Sylfaen" w:hAnsi="Sylfaen" w:cs="Segoe UI Historic"/>
                <w:color w:val="050505"/>
                <w:sz w:val="20"/>
              </w:rPr>
            </w:pPr>
            <w:r w:rsidRPr="006921C6">
              <w:rPr>
                <w:rFonts w:ascii="Sylfaen" w:hAnsi="Sylfaen"/>
                <w:sz w:val="20"/>
              </w:rPr>
              <w:t>12.Обслуживающая бенефициара Финансовая организация (банк):</w:t>
            </w:r>
            <w:r w:rsidRPr="006921C6">
              <w:rPr>
                <w:rFonts w:ascii="Sylfaen" w:hAnsi="Sylfaen" w:cs="Calibri"/>
                <w:color w:val="050505"/>
                <w:sz w:val="20"/>
              </w:rPr>
              <w:t xml:space="preserve"> Министерство</w:t>
            </w:r>
            <w:r w:rsidRPr="006921C6">
              <w:rPr>
                <w:rFonts w:ascii="Sylfaen" w:hAnsi="Sylfaen" w:cs="Segoe UI Historic"/>
                <w:color w:val="050505"/>
                <w:sz w:val="20"/>
              </w:rPr>
              <w:t xml:space="preserve"> </w:t>
            </w:r>
            <w:r w:rsidRPr="006921C6">
              <w:rPr>
                <w:rFonts w:ascii="Sylfaen" w:hAnsi="Sylfaen" w:cs="Calibri"/>
                <w:color w:val="050505"/>
                <w:sz w:val="20"/>
              </w:rPr>
              <w:t>финансов</w:t>
            </w:r>
            <w:r w:rsidRPr="006921C6">
              <w:rPr>
                <w:rFonts w:ascii="Sylfaen" w:hAnsi="Sylfaen" w:cs="Segoe UI Historic"/>
                <w:color w:val="050505"/>
                <w:sz w:val="20"/>
              </w:rPr>
              <w:t xml:space="preserve"> </w:t>
            </w:r>
            <w:r w:rsidRPr="006921C6">
              <w:rPr>
                <w:rFonts w:ascii="Sylfaen" w:hAnsi="Sylfaen" w:cs="Calibri"/>
                <w:color w:val="050505"/>
                <w:sz w:val="20"/>
              </w:rPr>
              <w:t>РА</w:t>
            </w:r>
            <w:r w:rsidRPr="006921C6">
              <w:rPr>
                <w:rFonts w:ascii="Sylfaen" w:hAnsi="Sylfaen" w:cs="Segoe UI Historic"/>
                <w:color w:val="050505"/>
                <w:sz w:val="20"/>
              </w:rPr>
              <w:t> </w:t>
            </w:r>
          </w:p>
        </w:tc>
      </w:tr>
      <w:tr w:rsidR="006921C6" w:rsidRPr="00CC157D" w14:paraId="5C98F52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C7C4A" w14:textId="151918DA"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r w:rsidRPr="006921C6">
              <w:rPr>
                <w:rFonts w:ascii="Sylfaen" w:hAnsi="Sylfaen"/>
                <w:sz w:val="20"/>
                <w:szCs w:val="20"/>
              </w:rPr>
              <w:t>сч</w:t>
            </w:r>
            <w:proofErr w:type="spellEnd"/>
            <w:r w:rsidRPr="006921C6">
              <w:rPr>
                <w:rFonts w:ascii="Sylfaen" w:hAnsi="Sylfaen"/>
                <w:sz w:val="20"/>
                <w:szCs w:val="20"/>
              </w:rPr>
              <w:t>.№)</w:t>
            </w:r>
            <w:r w:rsidR="00F13286">
              <w:rPr>
                <w:rStyle w:val="aff8"/>
                <w:rFonts w:eastAsia="GHEA Grapalat" w:cs="GHEA Grapalat"/>
                <w:lang w:val="hy-AM"/>
              </w:rPr>
              <w:t xml:space="preserve"> </w:t>
            </w:r>
            <w:r w:rsidR="00F13286" w:rsidRPr="003E3FE5">
              <w:rPr>
                <w:rFonts w:ascii="Sylfaen" w:hAnsi="Sylfaen"/>
                <w:color w:val="222222"/>
                <w:sz w:val="20"/>
                <w:szCs w:val="20"/>
                <w:lang w:val="hy-AM"/>
              </w:rPr>
              <w:t>900218000645</w:t>
            </w:r>
          </w:p>
        </w:tc>
      </w:tr>
      <w:tr w:rsidR="00751025" w:rsidRPr="00CC157D" w14:paraId="25C6C82C"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01C3F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75141876"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A0EBC"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2D0736CA"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B62B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546E8D15"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DA639"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исполнения договора)</w:t>
            </w:r>
          </w:p>
        </w:tc>
      </w:tr>
      <w:tr w:rsidR="00751025" w:rsidRPr="00CC157D" w14:paraId="6B7D4776"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30273732"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5DE5C27F"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B72F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49E8EAB0"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36365"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0C82A25F"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07804958"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5F8A5B8E" w14:textId="77777777" w:rsidR="00751025" w:rsidRPr="004A2C83" w:rsidRDefault="00751025" w:rsidP="004A2C83">
            <w:pPr>
              <w:widowControl w:val="0"/>
              <w:spacing w:after="160"/>
              <w:rPr>
                <w:rFonts w:ascii="Sylfaen" w:hAnsi="Sylfaen" w:cs="Sylfaen"/>
              </w:rPr>
            </w:pPr>
          </w:p>
          <w:p w14:paraId="59E74554"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185B9331" w14:textId="77777777" w:rsidR="00751025" w:rsidRPr="004A2C83" w:rsidRDefault="00751025" w:rsidP="004A2C83">
            <w:pPr>
              <w:widowControl w:val="0"/>
              <w:spacing w:after="160"/>
              <w:rPr>
                <w:rFonts w:ascii="Sylfaen" w:hAnsi="Sylfaen" w:cs="Sylfaen"/>
              </w:rPr>
            </w:pPr>
          </w:p>
          <w:p w14:paraId="0C2A72F4"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5388BE4D" w14:textId="77777777" w:rsidR="00751025" w:rsidRPr="004A2C83" w:rsidRDefault="00751025" w:rsidP="004A2C83">
            <w:pPr>
              <w:widowControl w:val="0"/>
              <w:spacing w:after="160"/>
              <w:rPr>
                <w:rFonts w:ascii="Sylfaen" w:hAnsi="Sylfaen" w:cs="Sylfaen"/>
              </w:rPr>
            </w:pPr>
          </w:p>
          <w:p w14:paraId="3FF96AA3"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5E7CC0CF"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72FDBDFB"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0B6E3EE6" w14:textId="77777777" w:rsidR="00751025" w:rsidRPr="004A2C83" w:rsidRDefault="00751025" w:rsidP="004A2C83">
            <w:pPr>
              <w:widowControl w:val="0"/>
              <w:spacing w:after="160"/>
              <w:rPr>
                <w:rFonts w:ascii="Sylfaen" w:hAnsi="Sylfaen" w:cs="Sylfaen"/>
              </w:rPr>
            </w:pPr>
          </w:p>
          <w:p w14:paraId="1F6FA2A6"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18BF6A69" w14:textId="77777777" w:rsidR="00751025" w:rsidRPr="004A2C83" w:rsidRDefault="00751025" w:rsidP="004A2C83">
            <w:pPr>
              <w:widowControl w:val="0"/>
              <w:spacing w:after="160"/>
              <w:jc w:val="right"/>
              <w:rPr>
                <w:rFonts w:ascii="Sylfaen" w:hAnsi="Sylfaen" w:cs="Tahoma"/>
              </w:rPr>
            </w:pPr>
          </w:p>
          <w:p w14:paraId="02620927"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0605C9D4" w14:textId="77777777" w:rsidR="00751025" w:rsidRPr="004A2C83" w:rsidRDefault="00751025" w:rsidP="004A2C83">
            <w:pPr>
              <w:widowControl w:val="0"/>
              <w:spacing w:after="160"/>
              <w:rPr>
                <w:rFonts w:ascii="Sylfaen" w:hAnsi="Sylfaen" w:cs="Sylfaen"/>
              </w:rPr>
            </w:pPr>
          </w:p>
          <w:p w14:paraId="271C8763"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7A772216"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0A9BD0B2"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16A20503" w14:textId="77777777" w:rsidR="00751025" w:rsidRPr="004A2C83" w:rsidRDefault="00751025" w:rsidP="004A2C83">
            <w:pPr>
              <w:widowControl w:val="0"/>
              <w:spacing w:after="160"/>
              <w:rPr>
                <w:rFonts w:ascii="Sylfaen" w:hAnsi="Sylfaen"/>
              </w:rPr>
            </w:pPr>
          </w:p>
          <w:p w14:paraId="60A6F2BB"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7FBADFB0"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3F244CBD" w14:textId="77777777" w:rsidR="00751025" w:rsidRPr="004A2C83" w:rsidRDefault="00751025" w:rsidP="004A2C83">
            <w:pPr>
              <w:widowControl w:val="0"/>
              <w:spacing w:after="160"/>
              <w:rPr>
                <w:rFonts w:ascii="Sylfaen" w:hAnsi="Sylfaen" w:cs="Tahoma"/>
              </w:rPr>
            </w:pPr>
          </w:p>
          <w:p w14:paraId="6EA0B46A"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26364AD5"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0BE19ED4" w14:textId="77777777" w:rsidR="00751025" w:rsidRPr="004A2C83" w:rsidRDefault="00751025" w:rsidP="004A2C83">
            <w:pPr>
              <w:widowControl w:val="0"/>
              <w:spacing w:after="160"/>
              <w:rPr>
                <w:rFonts w:ascii="Sylfaen" w:hAnsi="Sylfaen" w:cs="Tahoma"/>
              </w:rPr>
            </w:pPr>
          </w:p>
          <w:p w14:paraId="6996EF7F"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5E6EDC16"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5DFE28FC" w14:textId="77777777" w:rsidR="00751025" w:rsidRPr="004A2C83" w:rsidRDefault="00751025" w:rsidP="004A2C83">
            <w:pPr>
              <w:widowControl w:val="0"/>
              <w:spacing w:after="160"/>
              <w:rPr>
                <w:rFonts w:ascii="Sylfaen" w:hAnsi="Sylfaen" w:cs="Arial"/>
              </w:rPr>
            </w:pPr>
          </w:p>
        </w:tc>
      </w:tr>
      <w:tr w:rsidR="00751025" w:rsidRPr="00CC157D" w14:paraId="60DA98B9"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47639E54"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53BDCB90" w14:textId="77777777" w:rsidR="00751025" w:rsidRPr="004A2C83" w:rsidRDefault="00751025" w:rsidP="004A2C83">
            <w:pPr>
              <w:widowControl w:val="0"/>
              <w:spacing w:after="160"/>
              <w:rPr>
                <w:rFonts w:ascii="Sylfaen" w:hAnsi="Sylfaen" w:cs="Sylfaen"/>
              </w:rPr>
            </w:pPr>
          </w:p>
          <w:p w14:paraId="3337455B"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6A6C7911"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5E6D662D" w14:textId="77777777" w:rsidR="00751025" w:rsidRPr="004A2C83" w:rsidRDefault="00751025" w:rsidP="004A2C83">
            <w:pPr>
              <w:widowControl w:val="0"/>
              <w:spacing w:after="160"/>
              <w:rPr>
                <w:rFonts w:ascii="Sylfaen" w:hAnsi="Sylfaen"/>
              </w:rPr>
            </w:pPr>
          </w:p>
          <w:p w14:paraId="25F5C6DB"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3D21D0E4" w14:textId="77777777" w:rsidR="00751025" w:rsidRPr="004A2C83" w:rsidRDefault="00751025" w:rsidP="00751025">
      <w:pPr>
        <w:widowControl w:val="0"/>
        <w:spacing w:after="160"/>
        <w:jc w:val="center"/>
        <w:rPr>
          <w:rFonts w:ascii="Sylfaen" w:hAnsi="Sylfaen" w:cs="Sylfaen"/>
        </w:rPr>
      </w:pPr>
    </w:p>
    <w:p w14:paraId="555792F1" w14:textId="77777777" w:rsidR="00751025" w:rsidRPr="004A2C83" w:rsidRDefault="00751025" w:rsidP="00751025">
      <w:pPr>
        <w:rPr>
          <w:rFonts w:ascii="Sylfaen" w:hAnsi="Sylfaen" w:cs="Sylfaen"/>
        </w:rPr>
      </w:pPr>
      <w:r w:rsidRPr="004A2C83">
        <w:rPr>
          <w:rFonts w:ascii="Sylfaen" w:hAnsi="Sylfaen" w:cs="Sylfaen"/>
        </w:rPr>
        <w:t xml:space="preserve">*  </w:t>
      </w:r>
      <w:r w:rsidRPr="004A2C83">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BAD18C5" w14:textId="77777777" w:rsidR="00751025" w:rsidRPr="004A2C83" w:rsidRDefault="00751025" w:rsidP="00751025">
      <w:pPr>
        <w:rPr>
          <w:rFonts w:ascii="Sylfaen" w:hAnsi="Sylfaen" w:cs="Sylfaen"/>
        </w:rPr>
      </w:pPr>
      <w:r w:rsidRPr="004A2C83">
        <w:rPr>
          <w:rFonts w:ascii="Sylfaen" w:hAnsi="Sylfaen" w:cs="Sylfaen"/>
        </w:rPr>
        <w:br w:type="page"/>
      </w:r>
    </w:p>
    <w:p w14:paraId="5A9C02A6"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26E5105F"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E86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1221D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6A8287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1C25396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B179B33"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33A9E69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1153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7C9896D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04DF42C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04114DDF"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3E8594DB"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B1D45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2CFB6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1B595C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E3FDAB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2B5AB9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153AF34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C61E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3505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0DDDA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CB41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95DC8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43D6F1F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AD6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970349D"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9F4F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B83E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90389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0B069FC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E2C3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2C1E688"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3B5D8F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EC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BE6EF60"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7A2C6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15CB34E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C2A6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64539D"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0E89A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8AD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46E42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EA26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2FBB9C4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A5E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BD0343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D6F585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9C53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F2EC1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3EA1469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6B3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1408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1996E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9BD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024A8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96624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01ED55F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D14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A554B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BAFD6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C048A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2AF89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438FB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F60853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6DF2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AAFA5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53988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FE4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3AE06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477B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6ADAD7D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2B7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8B383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C5E2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C58C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866429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614E67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631491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8620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8F55C1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7DBBF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C80B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BC3AB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C925E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75C440F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DC6E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0556E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7F0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0075C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5B3F4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C98A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08C7813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D3A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1A88AA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9DB9CD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C566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2B3C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13ABA4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452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8C9065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3050C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C8DC1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BB0C4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7624D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7EC607C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087B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17C6AF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1F7F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5859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466B64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6B19B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1C8412D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51A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07C963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9CA1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F3C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77B19F7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43E7E6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22B2700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4228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3CFC5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8A88B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FD03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7BEFF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9AD80B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FF86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26A8FE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D1F08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E50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0A5F4C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18B612C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2FCC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BDFF1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7F0E4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B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5A383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EBAF7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025DB41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A89B9"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58251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8161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8F7B3"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7CC36265"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6EA2AA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17DCE3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5D089BC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24C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DAAB5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EB6A1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2C8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8CFB6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9F6B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5EFD6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73A94D1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4BEB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1914E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6D932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263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2ACA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37DD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7F0EBE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278B84C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FA0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9B003E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092D24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9659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46DC8C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160DDC3C"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C6A84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5C32E5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5C3319B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710B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1DD8A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B07620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499AC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43C3F9D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054B1B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76AAFC4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F5A7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EDD2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7A237F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9D69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2CBB6E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7AA05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546661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2A52745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DE0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BBE4A7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3C6F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89D1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53CBF5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857E7D" w14:textId="77777777" w:rsidR="00751025" w:rsidRPr="004A2C83" w:rsidRDefault="00751025" w:rsidP="004A2C83">
            <w:pPr>
              <w:widowControl w:val="0"/>
              <w:spacing w:after="120"/>
              <w:jc w:val="center"/>
              <w:rPr>
                <w:rFonts w:ascii="Sylfaen" w:hAnsi="Sylfaen"/>
                <w:sz w:val="18"/>
                <w:szCs w:val="18"/>
              </w:rPr>
            </w:pPr>
          </w:p>
        </w:tc>
      </w:tr>
      <w:tr w:rsidR="00751025" w:rsidRPr="00CC157D" w14:paraId="7596311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466C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0C103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AFF7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162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09EF086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22A163" w14:textId="77777777" w:rsidR="00751025" w:rsidRPr="004A2C83" w:rsidRDefault="00751025" w:rsidP="004A2C83">
            <w:pPr>
              <w:widowControl w:val="0"/>
              <w:spacing w:after="120"/>
              <w:jc w:val="center"/>
              <w:rPr>
                <w:rFonts w:ascii="Sylfaen" w:hAnsi="Sylfaen"/>
                <w:sz w:val="18"/>
                <w:szCs w:val="18"/>
              </w:rPr>
            </w:pPr>
          </w:p>
        </w:tc>
      </w:tr>
      <w:tr w:rsidR="00751025" w:rsidRPr="00CC157D" w14:paraId="7C4DE4D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E6F5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05499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8C7F3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9598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8ECE6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645CEE" w14:textId="77777777" w:rsidR="00751025" w:rsidRPr="004A2C83" w:rsidRDefault="00751025" w:rsidP="004A2C83">
            <w:pPr>
              <w:widowControl w:val="0"/>
              <w:spacing w:after="120"/>
              <w:jc w:val="center"/>
              <w:rPr>
                <w:rFonts w:ascii="Sylfaen" w:hAnsi="Sylfaen"/>
                <w:sz w:val="18"/>
                <w:szCs w:val="18"/>
              </w:rPr>
            </w:pPr>
          </w:p>
        </w:tc>
      </w:tr>
      <w:tr w:rsidR="00751025" w:rsidRPr="00CC157D" w14:paraId="0104906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0BF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CCC92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A4D05F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A2A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D804B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E90F80" w14:textId="77777777" w:rsidR="00751025" w:rsidRPr="004A2C83" w:rsidRDefault="00751025" w:rsidP="004A2C83">
            <w:pPr>
              <w:widowControl w:val="0"/>
              <w:spacing w:after="120"/>
              <w:jc w:val="center"/>
              <w:rPr>
                <w:rFonts w:ascii="Sylfaen" w:hAnsi="Sylfaen"/>
                <w:sz w:val="18"/>
                <w:szCs w:val="18"/>
              </w:rPr>
            </w:pPr>
          </w:p>
        </w:tc>
      </w:tr>
      <w:tr w:rsidR="00751025" w:rsidRPr="00CC157D" w14:paraId="0B2A3F2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445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59BDA7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718B0C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2A4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CB1676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D8FB36" w14:textId="77777777" w:rsidR="00751025" w:rsidRPr="004A2C83" w:rsidRDefault="00751025" w:rsidP="004A2C83">
            <w:pPr>
              <w:widowControl w:val="0"/>
              <w:spacing w:after="120"/>
              <w:jc w:val="center"/>
              <w:rPr>
                <w:rFonts w:ascii="Sylfaen" w:hAnsi="Sylfaen"/>
                <w:sz w:val="18"/>
                <w:szCs w:val="18"/>
              </w:rPr>
            </w:pPr>
          </w:p>
        </w:tc>
      </w:tr>
      <w:tr w:rsidR="00751025" w:rsidRPr="00CC157D" w14:paraId="56318FA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C685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EF00E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C02B9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F83AE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9C57F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A612F2" w14:textId="77777777" w:rsidR="00751025" w:rsidRPr="004A2C83" w:rsidRDefault="00751025" w:rsidP="004A2C83">
            <w:pPr>
              <w:widowControl w:val="0"/>
              <w:spacing w:after="120"/>
              <w:jc w:val="center"/>
              <w:rPr>
                <w:rFonts w:ascii="Sylfaen" w:hAnsi="Sylfaen"/>
                <w:sz w:val="18"/>
                <w:szCs w:val="18"/>
              </w:rPr>
            </w:pPr>
          </w:p>
        </w:tc>
      </w:tr>
    </w:tbl>
    <w:p w14:paraId="465FD26E" w14:textId="77777777" w:rsidR="00751025" w:rsidRPr="004A2C83" w:rsidRDefault="00751025" w:rsidP="00751025">
      <w:pPr>
        <w:widowControl w:val="0"/>
        <w:spacing w:after="160"/>
        <w:ind w:left="567" w:right="565"/>
        <w:jc w:val="center"/>
        <w:rPr>
          <w:rFonts w:ascii="Sylfaen" w:hAnsi="Sylfaen"/>
          <w:b/>
        </w:rPr>
      </w:pPr>
    </w:p>
    <w:p w14:paraId="65188F9D" w14:textId="77777777" w:rsidR="00751025" w:rsidRPr="004A2C83" w:rsidRDefault="00751025" w:rsidP="00751025">
      <w:pPr>
        <w:widowControl w:val="0"/>
        <w:spacing w:after="160"/>
        <w:ind w:left="567" w:right="565"/>
        <w:jc w:val="center"/>
        <w:rPr>
          <w:rFonts w:ascii="Sylfaen" w:hAnsi="Sylfaen"/>
          <w:b/>
        </w:rPr>
      </w:pPr>
    </w:p>
    <w:p w14:paraId="7A4A6913" w14:textId="77777777" w:rsidR="00751025" w:rsidRPr="004A2C83" w:rsidRDefault="00751025" w:rsidP="00751025">
      <w:pPr>
        <w:widowControl w:val="0"/>
        <w:spacing w:after="160"/>
        <w:ind w:left="567" w:right="565"/>
        <w:jc w:val="center"/>
        <w:rPr>
          <w:rFonts w:ascii="Sylfaen" w:hAnsi="Sylfaen"/>
          <w:b/>
        </w:rPr>
      </w:pPr>
    </w:p>
    <w:p w14:paraId="13AE0573" w14:textId="77777777" w:rsidR="00751025" w:rsidRPr="004A2C83" w:rsidRDefault="00751025" w:rsidP="00751025">
      <w:pPr>
        <w:widowControl w:val="0"/>
        <w:spacing w:after="160"/>
        <w:ind w:left="567" w:right="565"/>
        <w:jc w:val="center"/>
        <w:rPr>
          <w:rFonts w:ascii="Sylfaen" w:hAnsi="Sylfaen"/>
          <w:b/>
        </w:rPr>
      </w:pPr>
    </w:p>
    <w:p w14:paraId="1613D6E2" w14:textId="77777777" w:rsidR="00751025" w:rsidRPr="004A2C83" w:rsidRDefault="00751025" w:rsidP="00751025">
      <w:pPr>
        <w:widowControl w:val="0"/>
        <w:spacing w:after="160"/>
        <w:ind w:left="567" w:right="565"/>
        <w:jc w:val="center"/>
        <w:rPr>
          <w:rFonts w:ascii="Sylfaen" w:hAnsi="Sylfaen"/>
          <w:b/>
        </w:rPr>
      </w:pPr>
    </w:p>
    <w:p w14:paraId="1227683B" w14:textId="77777777" w:rsidR="00751025" w:rsidRPr="004A2C83" w:rsidRDefault="00751025" w:rsidP="00751025">
      <w:pPr>
        <w:widowControl w:val="0"/>
        <w:spacing w:after="160"/>
        <w:ind w:left="567" w:right="565"/>
        <w:jc w:val="center"/>
        <w:rPr>
          <w:rFonts w:ascii="Sylfaen" w:hAnsi="Sylfaen"/>
          <w:b/>
        </w:rPr>
      </w:pPr>
    </w:p>
    <w:p w14:paraId="0CD667E5" w14:textId="77777777" w:rsidR="00751025" w:rsidRPr="004A2C83" w:rsidRDefault="00751025" w:rsidP="00751025">
      <w:pPr>
        <w:widowControl w:val="0"/>
        <w:spacing w:after="160"/>
        <w:ind w:left="567" w:right="565"/>
        <w:jc w:val="center"/>
        <w:rPr>
          <w:rFonts w:ascii="Sylfaen" w:hAnsi="Sylfaen"/>
          <w:b/>
        </w:rPr>
      </w:pPr>
    </w:p>
    <w:p w14:paraId="185C621C" w14:textId="77777777" w:rsidR="00751025" w:rsidRPr="004A2C83" w:rsidRDefault="00751025" w:rsidP="00751025">
      <w:pPr>
        <w:widowControl w:val="0"/>
        <w:spacing w:after="160"/>
        <w:ind w:left="567" w:right="565"/>
        <w:jc w:val="center"/>
        <w:rPr>
          <w:rFonts w:ascii="Sylfaen" w:hAnsi="Sylfaen"/>
          <w:b/>
        </w:rPr>
      </w:pPr>
    </w:p>
    <w:p w14:paraId="2B2C7C34" w14:textId="77777777" w:rsidR="00751025" w:rsidRPr="004A2C83" w:rsidRDefault="00751025" w:rsidP="00751025">
      <w:pPr>
        <w:widowControl w:val="0"/>
        <w:spacing w:after="160"/>
        <w:ind w:left="567" w:right="565"/>
        <w:jc w:val="center"/>
        <w:rPr>
          <w:rFonts w:ascii="Sylfaen" w:hAnsi="Sylfaen"/>
          <w:b/>
        </w:rPr>
      </w:pPr>
    </w:p>
    <w:p w14:paraId="64A59AEC" w14:textId="77777777" w:rsidR="00751025" w:rsidRPr="004A2C83" w:rsidRDefault="00751025" w:rsidP="00751025">
      <w:pPr>
        <w:widowControl w:val="0"/>
        <w:spacing w:after="160"/>
        <w:ind w:left="567" w:right="565"/>
        <w:jc w:val="center"/>
        <w:rPr>
          <w:rFonts w:ascii="Sylfaen" w:hAnsi="Sylfaen"/>
          <w:b/>
        </w:rPr>
      </w:pPr>
    </w:p>
    <w:p w14:paraId="40354D3D" w14:textId="77777777" w:rsidR="00751025" w:rsidRPr="004A2C83" w:rsidRDefault="00751025" w:rsidP="00751025">
      <w:pPr>
        <w:widowControl w:val="0"/>
        <w:jc w:val="right"/>
        <w:rPr>
          <w:rFonts w:cs="Sylfaen"/>
          <w:b/>
          <w:sz w:val="20"/>
          <w:szCs w:val="20"/>
        </w:rPr>
      </w:pPr>
      <w:r w:rsidRPr="004A2C83">
        <w:rPr>
          <w:rFonts w:ascii="Sylfaen" w:hAnsi="Sylfaen"/>
        </w:rPr>
        <w:br w:type="page"/>
      </w:r>
      <w:r w:rsidRPr="004A2C83">
        <w:rPr>
          <w:b/>
          <w:sz w:val="20"/>
          <w:szCs w:val="20"/>
        </w:rPr>
        <w:lastRenderedPageBreak/>
        <w:t>Приложение № 6</w:t>
      </w:r>
    </w:p>
    <w:p w14:paraId="57E10084" w14:textId="343AC634" w:rsidR="00751025" w:rsidRPr="004A2C83" w:rsidRDefault="00751025" w:rsidP="00751025">
      <w:pPr>
        <w:jc w:val="right"/>
        <w:rPr>
          <w:rFonts w:ascii="Sylfaen" w:hAnsi="Sylfaen"/>
          <w:b/>
          <w:sz w:val="20"/>
          <w:szCs w:val="20"/>
        </w:rPr>
      </w:pPr>
      <w:r w:rsidRPr="004A2C83">
        <w:rPr>
          <w:rFonts w:ascii="Sylfaen" w:hAnsi="Sylfaen"/>
          <w:b/>
          <w:sz w:val="20"/>
          <w:szCs w:val="20"/>
        </w:rPr>
        <w:t>к Приглашению на электронный аукцион</w:t>
      </w:r>
      <w:r w:rsidRPr="004A2C83">
        <w:rPr>
          <w:rFonts w:ascii="Sylfaen" w:hAnsi="Sylfaen" w:cs="Sylfaen"/>
          <w:b/>
          <w:sz w:val="20"/>
          <w:szCs w:val="20"/>
        </w:rPr>
        <w:br/>
      </w:r>
      <w:r w:rsidRPr="004A2C83">
        <w:rPr>
          <w:rFonts w:ascii="Sylfaen" w:hAnsi="Sylfaen"/>
          <w:b/>
          <w:sz w:val="20"/>
          <w:szCs w:val="20"/>
        </w:rPr>
        <w:t>под кодом "</w:t>
      </w:r>
      <w:r w:rsidR="0027733B">
        <w:rPr>
          <w:rFonts w:ascii="Sylfaen" w:hAnsi="Sylfaen"/>
          <w:b/>
          <w:bCs/>
          <w:sz w:val="20"/>
          <w:szCs w:val="20"/>
        </w:rPr>
        <w:t>(</w:t>
      </w:r>
      <w:r w:rsidR="006C68E0">
        <w:rPr>
          <w:rFonts w:ascii="Sylfaen" w:hAnsi="Sylfaen"/>
          <w:b/>
          <w:bCs/>
          <w:sz w:val="20"/>
          <w:szCs w:val="20"/>
        </w:rPr>
        <w:t>SHMMBA-GHAPDZB-</w:t>
      </w:r>
      <w:r w:rsidR="00A43458">
        <w:rPr>
          <w:rFonts w:ascii="Sylfaen" w:hAnsi="Sylfaen"/>
          <w:b/>
          <w:bCs/>
          <w:sz w:val="20"/>
          <w:szCs w:val="20"/>
        </w:rPr>
        <w:t>2025/1</w:t>
      </w:r>
      <w:r w:rsidR="006C68E0">
        <w:rPr>
          <w:rFonts w:ascii="Sylfaen" w:hAnsi="Sylfaen"/>
          <w:b/>
          <w:bCs/>
          <w:sz w:val="20"/>
          <w:szCs w:val="20"/>
        </w:rPr>
        <w:t>)(</w:t>
      </w:r>
      <w:r w:rsidR="00A43458">
        <w:rPr>
          <w:rFonts w:ascii="Sylfaen" w:hAnsi="Sylfaen"/>
          <w:b/>
          <w:bCs/>
          <w:sz w:val="20"/>
          <w:szCs w:val="20"/>
        </w:rPr>
        <w:t>ՇՄՄԲԱ-ԳՀԱՊՁԲ-2025/1</w:t>
      </w:r>
      <w:r w:rsidR="0027733B">
        <w:rPr>
          <w:rFonts w:ascii="Sylfaen" w:hAnsi="Sylfaen"/>
          <w:b/>
          <w:bCs/>
          <w:sz w:val="20"/>
          <w:szCs w:val="20"/>
        </w:rPr>
        <w:t>)</w:t>
      </w:r>
      <w:r w:rsidRPr="004A2C83">
        <w:rPr>
          <w:rFonts w:ascii="Sylfaen" w:hAnsi="Sylfaen"/>
          <w:b/>
          <w:sz w:val="20"/>
          <w:szCs w:val="20"/>
        </w:rPr>
        <w:t>"</w:t>
      </w:r>
      <w:r w:rsidRPr="004A2C83">
        <w:rPr>
          <w:rStyle w:val="af6"/>
          <w:rFonts w:ascii="Sylfaen" w:hAnsi="Sylfaen"/>
          <w:b/>
          <w:sz w:val="20"/>
          <w:szCs w:val="20"/>
        </w:rPr>
        <w:footnoteReference w:customMarkFollows="1" w:id="21"/>
        <w:t>*</w:t>
      </w:r>
    </w:p>
    <w:p w14:paraId="6DDD9C3F" w14:textId="77777777" w:rsidR="00751025" w:rsidRPr="004A2C83" w:rsidRDefault="00751025" w:rsidP="00751025">
      <w:pPr>
        <w:widowControl w:val="0"/>
        <w:spacing w:after="160"/>
        <w:ind w:left="-142" w:firstLine="142"/>
        <w:jc w:val="center"/>
        <w:rPr>
          <w:rFonts w:ascii="Sylfaen" w:hAnsi="Sylfaen"/>
          <w:i/>
        </w:rPr>
      </w:pPr>
    </w:p>
    <w:p w14:paraId="69C003FC" w14:textId="77777777" w:rsidR="00751025" w:rsidRPr="004A2C83" w:rsidRDefault="00751025" w:rsidP="00751025">
      <w:pPr>
        <w:widowControl w:val="0"/>
        <w:spacing w:after="160"/>
        <w:ind w:left="-142" w:firstLine="142"/>
        <w:jc w:val="center"/>
        <w:rPr>
          <w:rFonts w:ascii="Sylfaen" w:hAnsi="Sylfaen"/>
          <w:b/>
        </w:rPr>
      </w:pPr>
      <w:r w:rsidRPr="004A2C83">
        <w:rPr>
          <w:rFonts w:ascii="Sylfaen" w:hAnsi="Sylfaen"/>
          <w:b/>
        </w:rPr>
        <w:t xml:space="preserve">ДОГОВОР </w:t>
      </w:r>
    </w:p>
    <w:p w14:paraId="0665D85B" w14:textId="77777777" w:rsidR="00751025" w:rsidRPr="004A2C83" w:rsidRDefault="00751025" w:rsidP="00751025">
      <w:pPr>
        <w:widowControl w:val="0"/>
        <w:spacing w:after="160"/>
        <w:ind w:left="-142" w:firstLine="142"/>
        <w:jc w:val="center"/>
        <w:rPr>
          <w:rFonts w:ascii="Sylfaen" w:hAnsi="Sylfaen" w:cs="Times Armenian"/>
          <w:b/>
        </w:rPr>
      </w:pPr>
      <w:r w:rsidRPr="004A2C83">
        <w:rPr>
          <w:rFonts w:ascii="Sylfaen" w:hAnsi="Sylfaen"/>
          <w:b/>
        </w:rPr>
        <w:t>ПОСТАВКИ ТОВАРА ДЛЯ НУЖД ГОСУДАРСТВА</w:t>
      </w:r>
    </w:p>
    <w:p w14:paraId="0C29CD90" w14:textId="77777777" w:rsidR="00751025" w:rsidRPr="004A2C83" w:rsidRDefault="00751025" w:rsidP="00751025">
      <w:pPr>
        <w:widowControl w:val="0"/>
        <w:spacing w:after="160"/>
        <w:ind w:left="-142" w:firstLine="142"/>
        <w:jc w:val="center"/>
        <w:rPr>
          <w:rFonts w:ascii="Sylfaen" w:hAnsi="Sylfaen"/>
          <w:b/>
          <w:u w:val="single"/>
        </w:rPr>
      </w:pPr>
      <w:r w:rsidRPr="004A2C83">
        <w:rPr>
          <w:rFonts w:ascii="Sylfaen" w:hAnsi="Sylfaen"/>
          <w:b/>
        </w:rPr>
        <w:t>№ ____________________</w:t>
      </w:r>
    </w:p>
    <w:p w14:paraId="3ABFD120" w14:textId="77777777" w:rsidR="00751025" w:rsidRPr="004A2C83" w:rsidRDefault="00751025" w:rsidP="00751025">
      <w:pPr>
        <w:widowControl w:val="0"/>
        <w:spacing w:after="160"/>
        <w:jc w:val="center"/>
        <w:rPr>
          <w:rFonts w:ascii="Sylfaen" w:hAnsi="Sylfaen"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51025" w:rsidRPr="00CC157D" w14:paraId="78041BD2" w14:textId="77777777" w:rsidTr="004A2C83">
        <w:tc>
          <w:tcPr>
            <w:tcW w:w="4643" w:type="dxa"/>
          </w:tcPr>
          <w:p w14:paraId="6BC67ADC" w14:textId="49DE72CD" w:rsidR="00751025" w:rsidRPr="004A2C83" w:rsidRDefault="00751025" w:rsidP="004A2C83">
            <w:pPr>
              <w:widowControl w:val="0"/>
              <w:spacing w:after="160"/>
              <w:rPr>
                <w:rFonts w:ascii="Sylfaen" w:hAnsi="Sylfaen" w:cs="Sylfaen"/>
                <w:lang w:val="hy-AM"/>
              </w:rPr>
            </w:pPr>
            <w:r w:rsidRPr="004A2C83">
              <w:rPr>
                <w:rFonts w:ascii="Sylfaen" w:hAnsi="Sylfaen"/>
                <w:lang w:val="en-US"/>
              </w:rPr>
              <w:tab/>
            </w:r>
          </w:p>
        </w:tc>
        <w:tc>
          <w:tcPr>
            <w:tcW w:w="4643" w:type="dxa"/>
          </w:tcPr>
          <w:p w14:paraId="386439A4" w14:textId="77777777" w:rsidR="00751025" w:rsidRPr="004A2C83" w:rsidRDefault="00751025" w:rsidP="004A2C83">
            <w:pPr>
              <w:widowControl w:val="0"/>
              <w:spacing w:after="160"/>
              <w:jc w:val="right"/>
              <w:rPr>
                <w:rFonts w:ascii="Sylfaen" w:hAnsi="Sylfaen" w:cs="Sylfaen"/>
                <w:lang w:val="en-US"/>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t xml:space="preserve"> </w:t>
            </w:r>
            <w:r w:rsidRPr="004A2C83">
              <w:rPr>
                <w:rFonts w:ascii="Sylfaen" w:hAnsi="Sylfaen"/>
              </w:rPr>
              <w:t>20</w:t>
            </w:r>
            <w:r w:rsidRPr="004A2C83">
              <w:rPr>
                <w:rFonts w:ascii="Sylfaen" w:hAnsi="Sylfaen"/>
                <w:lang w:val="en-US"/>
              </w:rPr>
              <w:tab/>
            </w:r>
            <w:r w:rsidRPr="004A2C83">
              <w:rPr>
                <w:rFonts w:ascii="Sylfaen" w:hAnsi="Sylfaen"/>
              </w:rPr>
              <w:t>г.</w:t>
            </w:r>
          </w:p>
        </w:tc>
      </w:tr>
    </w:tbl>
    <w:p w14:paraId="50AC3FEC" w14:textId="77777777" w:rsidR="00751025" w:rsidRPr="004A2C83" w:rsidRDefault="00751025" w:rsidP="00751025">
      <w:pPr>
        <w:widowControl w:val="0"/>
        <w:tabs>
          <w:tab w:val="left" w:pos="720"/>
          <w:tab w:val="left" w:pos="1440"/>
          <w:tab w:val="left" w:pos="8865"/>
        </w:tabs>
        <w:spacing w:after="160"/>
        <w:jc w:val="center"/>
        <w:rPr>
          <w:rFonts w:ascii="Sylfaen" w:hAnsi="Sylfaen" w:cs="Sylfaen"/>
        </w:rPr>
      </w:pPr>
    </w:p>
    <w:p w14:paraId="7B1D2BA7" w14:textId="77777777" w:rsidR="00751025" w:rsidRPr="004A2C83" w:rsidRDefault="00751025" w:rsidP="00751025">
      <w:pPr>
        <w:widowControl w:val="0"/>
        <w:spacing w:after="160"/>
        <w:jc w:val="both"/>
        <w:rPr>
          <w:rFonts w:ascii="Sylfaen" w:hAnsi="Sylfaen"/>
        </w:rPr>
      </w:pPr>
      <w:r w:rsidRPr="004A2C83">
        <w:rPr>
          <w:rFonts w:ascii="Sylfaen" w:hAnsi="Sylfaen"/>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2920AD97" w14:textId="77777777" w:rsidR="00751025" w:rsidRPr="004A2C83" w:rsidRDefault="00751025" w:rsidP="00751025">
      <w:pPr>
        <w:widowControl w:val="0"/>
        <w:spacing w:after="160"/>
        <w:ind w:firstLine="709"/>
        <w:jc w:val="both"/>
        <w:rPr>
          <w:rFonts w:ascii="Sylfaen" w:hAnsi="Sylfaen"/>
          <w:b/>
        </w:rPr>
      </w:pPr>
    </w:p>
    <w:p w14:paraId="65B04083" w14:textId="77777777" w:rsidR="00751025" w:rsidRPr="004A2C83" w:rsidRDefault="00751025" w:rsidP="00751025">
      <w:pPr>
        <w:widowControl w:val="0"/>
        <w:spacing w:after="160"/>
        <w:jc w:val="center"/>
        <w:rPr>
          <w:rFonts w:ascii="Sylfaen" w:hAnsi="Sylfaen" w:cs="Times Armenian"/>
          <w:b/>
        </w:rPr>
      </w:pPr>
      <w:r w:rsidRPr="004A2C83">
        <w:rPr>
          <w:rFonts w:ascii="Sylfaen" w:hAnsi="Sylfaen"/>
          <w:b/>
        </w:rPr>
        <w:t>1. ПРЕДМЕТ ДОГОВОРА</w:t>
      </w:r>
    </w:p>
    <w:p w14:paraId="35A7C672"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1.1.</w:t>
      </w:r>
      <w:r w:rsidRPr="004A2C83">
        <w:rPr>
          <w:rFonts w:ascii="Sylfaen" w:hAnsi="Sylfaen"/>
        </w:rPr>
        <w:tab/>
      </w:r>
      <w:r w:rsidRPr="004A2C83">
        <w:rPr>
          <w:rFonts w:ascii="Sylfaen" w:hAnsi="Sylfaen"/>
          <w:spacing w:val="6"/>
        </w:rPr>
        <w:t>Продавец обязуется в установленном настоящим Договором (далее</w:t>
      </w:r>
      <w:r w:rsidRPr="004A2C83">
        <w:rPr>
          <w:rFonts w:ascii="Sylfaen" w:hAnsi="Sylfaen" w:cs="Courier New"/>
          <w:spacing w:val="6"/>
          <w:lang w:val="en-US"/>
        </w:rPr>
        <w:t> </w:t>
      </w:r>
      <w:r w:rsidRPr="004A2C83">
        <w:rPr>
          <w:rFonts w:ascii="Sylfaen" w:hAnsi="Sylfaen"/>
          <w:spacing w:val="6"/>
        </w:rPr>
        <w:t xml:space="preserve">— договор) </w:t>
      </w:r>
      <w:r w:rsidRPr="004A2C83">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074C9A0" w14:textId="77777777" w:rsidR="00751025" w:rsidRPr="004A2C83" w:rsidRDefault="00751025" w:rsidP="00751025">
      <w:pPr>
        <w:widowControl w:val="0"/>
        <w:spacing w:after="160"/>
        <w:ind w:firstLine="709"/>
        <w:jc w:val="both"/>
        <w:rPr>
          <w:rFonts w:ascii="Sylfaen" w:hAnsi="Sylfaen" w:cs="Times Armenian"/>
        </w:rPr>
      </w:pPr>
    </w:p>
    <w:p w14:paraId="1B67BA2C" w14:textId="77777777" w:rsidR="00751025" w:rsidRPr="004A2C83" w:rsidRDefault="00751025" w:rsidP="00751025">
      <w:pPr>
        <w:widowControl w:val="0"/>
        <w:spacing w:after="160"/>
        <w:jc w:val="center"/>
        <w:rPr>
          <w:rFonts w:ascii="Sylfaen" w:hAnsi="Sylfaen"/>
          <w:b/>
        </w:rPr>
      </w:pPr>
      <w:r w:rsidRPr="004A2C83">
        <w:rPr>
          <w:rFonts w:ascii="Sylfaen" w:hAnsi="Sylfaen"/>
          <w:b/>
        </w:rPr>
        <w:t>2.ПРАВА И ОБЯЗАННОСТИ СТОРОН</w:t>
      </w:r>
    </w:p>
    <w:p w14:paraId="755DE28E"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2.1.</w:t>
      </w:r>
      <w:r w:rsidRPr="004A2C83">
        <w:rPr>
          <w:rFonts w:ascii="Sylfaen" w:hAnsi="Sylfaen"/>
          <w:b/>
        </w:rPr>
        <w:tab/>
        <w:t>Покупатель имеет право:</w:t>
      </w:r>
    </w:p>
    <w:p w14:paraId="2DC94C3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2.1.1.</w:t>
      </w:r>
      <w:r w:rsidRPr="004A2C83">
        <w:rPr>
          <w:rFonts w:ascii="Sylfaen" w:hAnsi="Sylfaen"/>
        </w:rPr>
        <w:tab/>
        <w:t>Отказываться от товара в случае непоставки товара Продавцом в</w:t>
      </w:r>
      <w:r w:rsidRPr="004A2C83">
        <w:rPr>
          <w:rFonts w:ascii="Sylfaen" w:hAnsi="Sylfaen" w:cs="Courier New"/>
          <w:lang w:val="en-US"/>
        </w:rPr>
        <w:t> </w:t>
      </w:r>
      <w:r w:rsidRPr="004A2C83">
        <w:rPr>
          <w:rFonts w:ascii="Sylfaen" w:hAnsi="Sylfaen"/>
        </w:rPr>
        <w:t>установленный договором срок, если сроки поставки были нарушены более чем на ______________________ дней.</w:t>
      </w:r>
    </w:p>
    <w:p w14:paraId="1E7EE94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2.1.2.</w:t>
      </w:r>
      <w:r w:rsidRPr="004A2C83">
        <w:rPr>
          <w:rFonts w:ascii="Sylfaen" w:hAnsi="Sylfaen"/>
        </w:rPr>
        <w:tab/>
        <w:t xml:space="preserve">Если передан товар ненадлежащего качества, не соответствующий предусмотренной договором технической характеристике: </w:t>
      </w:r>
    </w:p>
    <w:p w14:paraId="05C7FAD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требовать возмещения расходов, произведенных им по причине ненадлежащего качества товара;</w:t>
      </w:r>
    </w:p>
    <w:p w14:paraId="63EF173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w:t>
      </w:r>
      <w:r w:rsidRPr="004A2C83">
        <w:rPr>
          <w:rFonts w:ascii="Sylfaen" w:hAnsi="Sylfaen"/>
        </w:rPr>
        <w:lastRenderedPageBreak/>
        <w:t xml:space="preserve">пунктом 6.3 договора; </w:t>
      </w:r>
    </w:p>
    <w:p w14:paraId="6659B42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в)</w:t>
      </w:r>
      <w:r w:rsidRPr="004A2C83">
        <w:rPr>
          <w:rFonts w:ascii="Sylfaen" w:hAnsi="Sylfaen"/>
        </w:rPr>
        <w:tab/>
        <w:t>отказываться от исполнения договора и требовать возврата уплаченной за товар суммы.</w:t>
      </w:r>
    </w:p>
    <w:p w14:paraId="1A601D1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2.1.3.</w:t>
      </w:r>
      <w:r w:rsidRPr="004A2C83">
        <w:rPr>
          <w:rFonts w:ascii="Sylfaen" w:hAnsi="Sylfaen"/>
        </w:rPr>
        <w:tab/>
        <w:t xml:space="preserve">Если передан товар в количестве меньше оговоренного в договоре, то: </w:t>
      </w:r>
    </w:p>
    <w:p w14:paraId="74490A0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 xml:space="preserve">требовать восполнения </w:t>
      </w:r>
      <w:proofErr w:type="spellStart"/>
      <w:r w:rsidRPr="004A2C83">
        <w:rPr>
          <w:rFonts w:ascii="Sylfaen" w:hAnsi="Sylfaen"/>
        </w:rPr>
        <w:t>недопереданного</w:t>
      </w:r>
      <w:proofErr w:type="spellEnd"/>
      <w:r w:rsidRPr="004A2C83">
        <w:rPr>
          <w:rFonts w:ascii="Sylfaen" w:hAnsi="Sylfaen"/>
        </w:rPr>
        <w:t xml:space="preserve"> количества товара;</w:t>
      </w:r>
    </w:p>
    <w:p w14:paraId="311235A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2A17820"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2.1.4.</w:t>
      </w:r>
      <w:r w:rsidRPr="004A2C83">
        <w:rPr>
          <w:rFonts w:ascii="Sylfaen" w:hAnsi="Sylfaen"/>
        </w:rPr>
        <w:tab/>
        <w:t>Если передан товар с нарушением условия его вида, по своему усмотрению:</w:t>
      </w:r>
    </w:p>
    <w:p w14:paraId="278A346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принимать товар, соответствующий условию относительно его вида, и отказываться от остальных товаров;</w:t>
      </w:r>
    </w:p>
    <w:p w14:paraId="7C08FF8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 xml:space="preserve">отказываться от всех переданных товаров и требовать уплаты пени, предусмотренной пунктом 6.2 договора; </w:t>
      </w:r>
    </w:p>
    <w:p w14:paraId="00409D8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в)</w:t>
      </w:r>
      <w:r w:rsidRPr="004A2C83">
        <w:rPr>
          <w:rFonts w:ascii="Sylfaen" w:hAnsi="Sylfaen"/>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4A2C83">
        <w:rPr>
          <w:rFonts w:ascii="Sylfaen" w:hAnsi="Sylfaen" w:cs="Courier New"/>
          <w:lang w:val="en-US"/>
        </w:rPr>
        <w:t> </w:t>
      </w:r>
      <w:r w:rsidRPr="004A2C83">
        <w:rPr>
          <w:rFonts w:ascii="Sylfaen" w:hAnsi="Sylfaen"/>
        </w:rPr>
        <w:t>виду.</w:t>
      </w:r>
    </w:p>
    <w:p w14:paraId="49E87E6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2.1.5.</w:t>
      </w:r>
      <w:r w:rsidRPr="004A2C83">
        <w:rPr>
          <w:rFonts w:ascii="Sylfaen" w:hAnsi="Sylfaen"/>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745923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2.1.6.</w:t>
      </w:r>
      <w:r w:rsidRPr="004A2C83">
        <w:rPr>
          <w:rFonts w:ascii="Sylfaen" w:hAnsi="Sylfaen"/>
        </w:rPr>
        <w:tab/>
        <w:t>Требовать у Продавца возмещения убытков, если Покупатель в</w:t>
      </w:r>
      <w:r w:rsidRPr="004A2C83">
        <w:rPr>
          <w:rFonts w:ascii="Sylfaen" w:hAnsi="Sylfaen" w:cs="Courier New"/>
          <w:lang w:val="en-US"/>
        </w:rPr>
        <w:t> </w:t>
      </w:r>
      <w:r w:rsidRPr="004A2C83">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306AEE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w:t>
      </w:r>
      <w:r w:rsidRPr="004A2C83">
        <w:rPr>
          <w:rFonts w:ascii="Sylfaen" w:hAnsi="Sylfaen"/>
        </w:rPr>
        <w:tab/>
        <w:t>В одностороннем порядке расторгать договор (полностью или частично), если Продавец существенным образом нарушил договор;</w:t>
      </w:r>
    </w:p>
    <w:p w14:paraId="726FCD6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2.1.7.1.</w:t>
      </w:r>
      <w:r w:rsidRPr="004A2C83">
        <w:rPr>
          <w:rFonts w:ascii="Sylfaen" w:hAnsi="Sylfaen"/>
        </w:rPr>
        <w:tab/>
        <w:t>Нарушение договора Продавцом считается существенным, если:</w:t>
      </w:r>
    </w:p>
    <w:p w14:paraId="4628805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был поставлен товар ненадлежащего качества, который не может быть заменен в приемлемый для Покупателя срок;</w:t>
      </w:r>
    </w:p>
    <w:p w14:paraId="1AD0C78D"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сроки поставки товара нарушены более чем на ________________ дней;</w:t>
      </w:r>
    </w:p>
    <w:p w14:paraId="5684314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2.1.8.</w:t>
      </w:r>
      <w:r w:rsidRPr="004A2C83">
        <w:rPr>
          <w:rFonts w:ascii="Sylfaen" w:hAnsi="Sylfaen"/>
        </w:rPr>
        <w:tab/>
        <w:t>Осматривать товар и незамедлительно уведомлять Продавца о</w:t>
      </w:r>
      <w:r w:rsidRPr="004A2C83">
        <w:rPr>
          <w:rFonts w:ascii="Sylfaen" w:hAnsi="Sylfaen" w:cs="Courier New"/>
          <w:lang w:val="en-US"/>
        </w:rPr>
        <w:t> </w:t>
      </w:r>
      <w:r w:rsidRPr="004A2C83">
        <w:rPr>
          <w:rFonts w:ascii="Sylfaen" w:hAnsi="Sylfaen"/>
        </w:rPr>
        <w:t>выявленных дефектах.</w:t>
      </w:r>
    </w:p>
    <w:p w14:paraId="2864694F"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2.2.</w:t>
      </w:r>
      <w:r w:rsidRPr="004A2C83">
        <w:rPr>
          <w:rFonts w:ascii="Sylfaen" w:hAnsi="Sylfaen"/>
          <w:b/>
        </w:rPr>
        <w:tab/>
        <w:t>Покупатель обязан:</w:t>
      </w:r>
    </w:p>
    <w:p w14:paraId="2F28CBB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2.2.1.</w:t>
      </w:r>
      <w:r w:rsidRPr="004A2C83">
        <w:rPr>
          <w:rFonts w:ascii="Sylfaen" w:hAnsi="Sylfaen"/>
        </w:rPr>
        <w:tab/>
        <w:t>Выполнять все необходимые действия, обеспечивающие прием товара, поставленного в соответствии с договором.</w:t>
      </w:r>
    </w:p>
    <w:p w14:paraId="4B1C51B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lastRenderedPageBreak/>
        <w:t>2.2.2.</w:t>
      </w:r>
      <w:r w:rsidRPr="004A2C83">
        <w:rPr>
          <w:rFonts w:ascii="Sylfaen" w:hAnsi="Sylfaen"/>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878E88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2.2.3.</w:t>
      </w:r>
      <w:r w:rsidRPr="004A2C83">
        <w:rPr>
          <w:rFonts w:ascii="Sylfaen" w:hAnsi="Sylfaen"/>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17E2CB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2.2.4.</w:t>
      </w:r>
      <w:r w:rsidRPr="004A2C83">
        <w:rPr>
          <w:rFonts w:ascii="Sylfaen" w:hAnsi="Sylfaen"/>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086F50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2.2.5.</w:t>
      </w:r>
      <w:r w:rsidRPr="004A2C83">
        <w:rPr>
          <w:rFonts w:ascii="Sylfaen" w:hAnsi="Sylfaen"/>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72C105" w14:textId="77777777" w:rsidR="00751025" w:rsidRPr="004A2C83" w:rsidRDefault="00751025" w:rsidP="00751025">
      <w:pPr>
        <w:widowControl w:val="0"/>
        <w:tabs>
          <w:tab w:val="left" w:pos="1276"/>
        </w:tabs>
        <w:spacing w:after="160"/>
        <w:ind w:firstLine="567"/>
        <w:jc w:val="both"/>
        <w:rPr>
          <w:rFonts w:ascii="Sylfaen" w:hAnsi="Sylfaen"/>
          <w:b/>
        </w:rPr>
      </w:pPr>
      <w:r w:rsidRPr="004A2C83">
        <w:rPr>
          <w:rFonts w:ascii="Sylfaen" w:hAnsi="Sylfaen"/>
          <w:b/>
        </w:rPr>
        <w:t>2.3.</w:t>
      </w:r>
      <w:r w:rsidRPr="004A2C83">
        <w:rPr>
          <w:rFonts w:ascii="Sylfaen" w:hAnsi="Sylfaen"/>
          <w:b/>
        </w:rPr>
        <w:tab/>
        <w:t>Продавец имеет право:</w:t>
      </w:r>
    </w:p>
    <w:p w14:paraId="6163AE7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2.3.1.</w:t>
      </w:r>
      <w:r w:rsidRPr="004A2C83">
        <w:rPr>
          <w:rFonts w:ascii="Sylfaen" w:hAnsi="Sylfaen"/>
        </w:rPr>
        <w:tab/>
        <w:t xml:space="preserve">Требовать у Покупателя принимать товар, поставленный в предусмотренные договором порядке, объемах, сроки и по адресу. </w:t>
      </w:r>
    </w:p>
    <w:p w14:paraId="4829CAC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2.3.2.</w:t>
      </w:r>
      <w:r w:rsidRPr="004A2C83">
        <w:rPr>
          <w:rFonts w:ascii="Sylfaen" w:hAnsi="Sylfaen"/>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655E8B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2.3.3.</w:t>
      </w:r>
      <w:r w:rsidRPr="004A2C83">
        <w:rPr>
          <w:rFonts w:ascii="Sylfaen" w:hAnsi="Sylfaen"/>
        </w:rPr>
        <w:tab/>
        <w:t>В одностороннем порядке расторгать договор (полностью или частично), если Покупатель существенным образом нарушил договор.</w:t>
      </w:r>
    </w:p>
    <w:p w14:paraId="28CCE6C8" w14:textId="77777777" w:rsidR="00751025" w:rsidRPr="004A2C83" w:rsidRDefault="00751025" w:rsidP="00751025">
      <w:pPr>
        <w:widowControl w:val="0"/>
        <w:tabs>
          <w:tab w:val="left" w:pos="1560"/>
        </w:tabs>
        <w:spacing w:after="160"/>
        <w:ind w:firstLine="567"/>
        <w:jc w:val="both"/>
        <w:rPr>
          <w:rFonts w:ascii="Sylfaen" w:hAnsi="Sylfaen"/>
        </w:rPr>
      </w:pPr>
      <w:r w:rsidRPr="004A2C83">
        <w:rPr>
          <w:rFonts w:ascii="Sylfaen" w:hAnsi="Sylfaen"/>
        </w:rPr>
        <w:t>2.3.3.1.</w:t>
      </w:r>
      <w:r w:rsidRPr="004A2C83">
        <w:rPr>
          <w:rFonts w:ascii="Sylfaen" w:hAnsi="Sylfaen"/>
        </w:rPr>
        <w:tab/>
        <w:t>Нарушение договора Покупателем считается существенным, если сроки оплаты товара нарушены неоднократно.</w:t>
      </w:r>
    </w:p>
    <w:p w14:paraId="57BE52A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2.3.4.</w:t>
      </w:r>
      <w:r w:rsidRPr="004A2C83">
        <w:rPr>
          <w:rFonts w:ascii="Sylfaen" w:hAnsi="Sylfaen"/>
        </w:rPr>
        <w:tab/>
        <w:t>Досрочно поставлять товар с согласия Покупателя.</w:t>
      </w:r>
    </w:p>
    <w:p w14:paraId="3B74F1BC"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2.4.</w:t>
      </w:r>
      <w:r w:rsidRPr="004A2C83">
        <w:rPr>
          <w:rFonts w:ascii="Sylfaen" w:hAnsi="Sylfaen"/>
          <w:b/>
        </w:rPr>
        <w:tab/>
        <w:t>Продавец обязан:</w:t>
      </w:r>
    </w:p>
    <w:p w14:paraId="106A8DD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w:t>
      </w:r>
      <w:r w:rsidRPr="004A2C83">
        <w:rPr>
          <w:rFonts w:ascii="Sylfaen" w:hAnsi="Sylfaen"/>
        </w:rPr>
        <w:tab/>
        <w:t>Передавать товар Покупателю в порядке, объемах, сроки и по адресу, предусмотренные договором.</w:t>
      </w:r>
    </w:p>
    <w:p w14:paraId="62CF609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2.4.2.</w:t>
      </w:r>
      <w:r w:rsidRPr="004A2C83">
        <w:rPr>
          <w:rFonts w:ascii="Sylfaen" w:hAnsi="Sylfaen"/>
        </w:rPr>
        <w:tab/>
        <w:t>Обеспечивать поставку товара в соответствии с подпунктом б) пункта 2.1.2 и (или) пунктом 2.1.5 договора в установленные Покупателем сроки.</w:t>
      </w:r>
    </w:p>
    <w:p w14:paraId="48B88C1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2.4.3.</w:t>
      </w:r>
      <w:r w:rsidRPr="004A2C83">
        <w:rPr>
          <w:rFonts w:ascii="Sylfaen" w:hAnsi="Sylfaen"/>
        </w:rPr>
        <w:tab/>
        <w:t>Передавать Покупателю товар, свободный от прав третьих лиц.</w:t>
      </w:r>
    </w:p>
    <w:p w14:paraId="6AE434E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2.4.5.</w:t>
      </w:r>
      <w:r w:rsidRPr="004A2C83">
        <w:rPr>
          <w:rFonts w:ascii="Sylfaen" w:hAnsi="Sylfaen"/>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FCDC81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2.4.6.</w:t>
      </w:r>
      <w:r w:rsidRPr="004A2C83">
        <w:rPr>
          <w:rFonts w:ascii="Sylfaen" w:hAnsi="Sylfaen"/>
        </w:rPr>
        <w:tab/>
        <w:t>В случае допущения недопоставки, в установленном договором порядке восполнять недопоставку.</w:t>
      </w:r>
    </w:p>
    <w:p w14:paraId="2481520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2.4.7.</w:t>
      </w:r>
      <w:r w:rsidRPr="004A2C83">
        <w:rPr>
          <w:rFonts w:ascii="Sylfaen" w:hAnsi="Sylfaen"/>
        </w:rPr>
        <w:tab/>
        <w:t xml:space="preserve">Забирать обратно товар, принятый Покупателем в соответствии с пунктом </w:t>
      </w:r>
      <w:r w:rsidRPr="004A2C83">
        <w:rPr>
          <w:rFonts w:ascii="Sylfaen" w:hAnsi="Sylfaen"/>
        </w:rPr>
        <w:lastRenderedPageBreak/>
        <w:t>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358BB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2.4.8.</w:t>
      </w:r>
      <w:r w:rsidRPr="004A2C83">
        <w:rPr>
          <w:rFonts w:ascii="Sylfaen" w:hAnsi="Sylfaen"/>
        </w:rPr>
        <w:tab/>
        <w:t>В предусмотренных договором случаях уплачивать предусмотренные пунктами 6.2 и 6.3 договора пеню и штраф.</w:t>
      </w:r>
    </w:p>
    <w:p w14:paraId="713D16B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2.4.9.</w:t>
      </w:r>
      <w:r w:rsidRPr="004A2C83">
        <w:rPr>
          <w:rFonts w:ascii="Sylfaen" w:hAnsi="Sylfaen"/>
        </w:rPr>
        <w:tab/>
        <w:t>Передавать Покупателю принадлежности товара и соответствующие документы.</w:t>
      </w:r>
    </w:p>
    <w:p w14:paraId="4F9E19CA"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2.4.10.</w:t>
      </w:r>
      <w:r w:rsidRPr="004A2C83">
        <w:rPr>
          <w:rFonts w:ascii="Sylfaen" w:hAnsi="Sylfaen"/>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F503F02" w14:textId="77777777" w:rsidR="00751025" w:rsidRPr="004A2C83" w:rsidRDefault="00751025" w:rsidP="00751025">
      <w:pPr>
        <w:widowControl w:val="0"/>
        <w:tabs>
          <w:tab w:val="left" w:pos="1418"/>
        </w:tabs>
        <w:spacing w:after="160"/>
        <w:ind w:firstLine="567"/>
        <w:jc w:val="both"/>
        <w:rPr>
          <w:rFonts w:ascii="Sylfaen" w:hAnsi="Sylfaen"/>
        </w:rPr>
      </w:pPr>
      <w:r w:rsidRPr="004A2C83">
        <w:rPr>
          <w:rFonts w:ascii="Sylfaen" w:hAnsi="Sylfaen"/>
        </w:rPr>
        <w:t>2.4.11.</w:t>
      </w:r>
      <w:r w:rsidRPr="004A2C83">
        <w:rPr>
          <w:rFonts w:ascii="Sylfaen" w:hAnsi="Sylfaen"/>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48E2DC2" w14:textId="77777777" w:rsidR="00751025" w:rsidRPr="004A2C83" w:rsidRDefault="00751025" w:rsidP="00751025">
      <w:pPr>
        <w:widowControl w:val="0"/>
        <w:spacing w:after="160"/>
        <w:jc w:val="center"/>
        <w:rPr>
          <w:rFonts w:ascii="Sylfaen" w:hAnsi="Sylfaen"/>
          <w:b/>
        </w:rPr>
      </w:pPr>
      <w:r w:rsidRPr="004A2C83">
        <w:rPr>
          <w:rFonts w:ascii="Sylfaen" w:hAnsi="Sylfaen"/>
          <w:b/>
        </w:rPr>
        <w:t>3. ЦЕНА ДОГОВОРА И ПОРЯДОК ОПЛАТЫ</w:t>
      </w:r>
    </w:p>
    <w:p w14:paraId="1D7E330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Цена договора составляет _____________________ драмов Республики Армения, включая НДС</w:t>
      </w:r>
      <w:r w:rsidRPr="004A2C83">
        <w:rPr>
          <w:rStyle w:val="af6"/>
          <w:rFonts w:ascii="Sylfaen" w:hAnsi="Sylfaen"/>
        </w:rPr>
        <w:footnoteReference w:customMarkFollows="1" w:id="22"/>
        <w:t>17</w:t>
      </w:r>
      <w:r w:rsidRPr="004A2C83">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D78A5A8"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Цена поставки товара стабильна, и Продавец не вправе требовать увеличения, а Покупатель — снижения этой цены.</w:t>
      </w:r>
    </w:p>
    <w:p w14:paraId="6877D92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3.2.</w:t>
      </w:r>
      <w:r w:rsidRPr="004A2C83">
        <w:rPr>
          <w:rFonts w:ascii="Sylfaen" w:hAnsi="Sylfaen"/>
        </w:rPr>
        <w:tab/>
        <w:t>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производятся.</w:t>
      </w:r>
      <w:r w:rsidRPr="004A2C83">
        <w:rPr>
          <w:rStyle w:val="af6"/>
          <w:rFonts w:ascii="Sylfaen" w:hAnsi="Sylfaen"/>
        </w:rPr>
        <w:footnoteReference w:customMarkFollows="1" w:id="23"/>
        <w:t>18</w:t>
      </w:r>
      <w:r w:rsidRPr="004A2C83">
        <w:rPr>
          <w:rFonts w:ascii="Sylfaen" w:hAnsi="Sylfaen"/>
        </w:rPr>
        <w:t>.</w:t>
      </w:r>
    </w:p>
    <w:p w14:paraId="58D26CB5"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rPr>
        <w:t>3.3.</w:t>
      </w:r>
      <w:r w:rsidRPr="004A2C83">
        <w:rPr>
          <w:rFonts w:ascii="Sylfaen" w:hAnsi="Sylfaen"/>
        </w:rPr>
        <w:tab/>
        <w:t>Покупатель платит за поставленный ему товар в драмах Республики Армения, в безналичной форме, путем перечисления денежных средств на</w:t>
      </w:r>
      <w:r w:rsidRPr="004A2C83">
        <w:rPr>
          <w:rFonts w:ascii="Sylfaen" w:hAnsi="Sylfaen" w:cs="Courier New"/>
          <w:lang w:val="en-US"/>
        </w:rPr>
        <w:t> </w:t>
      </w:r>
      <w:r w:rsidRPr="004A2C83">
        <w:rPr>
          <w:rFonts w:ascii="Sylfaen" w:hAnsi="Sylfaen"/>
        </w:rPr>
        <w:t>расчетный счет Продавца. Перечисление денежных средств производится на основании акта приема-передачи в течение месяцев, предусмотренных</w:t>
      </w:r>
      <w:r w:rsidRPr="004A2C83" w:rsidDel="0044370A">
        <w:rPr>
          <w:rFonts w:ascii="Sylfaen" w:hAnsi="Sylfaen"/>
        </w:rPr>
        <w:t xml:space="preserve"> </w:t>
      </w:r>
      <w:r w:rsidRPr="004A2C83">
        <w:rPr>
          <w:rFonts w:ascii="Sylfaen" w:hAnsi="Sylfaen"/>
        </w:rPr>
        <w:t xml:space="preserve">графиком оплаты договора </w:t>
      </w:r>
      <w:r w:rsidRPr="004A2C83">
        <w:rPr>
          <w:rFonts w:ascii="Sylfaen" w:hAnsi="Sylfaen"/>
        </w:rPr>
        <w:lastRenderedPageBreak/>
        <w:t>(Приложение № 2, но</w:t>
      </w:r>
      <w:r w:rsidRPr="004A2C83">
        <w:rPr>
          <w:rFonts w:ascii="Sylfaen" w:hAnsi="Sylfaen" w:cs="Courier New"/>
          <w:lang w:val="en-US"/>
        </w:rPr>
        <w:t> </w:t>
      </w:r>
      <w:r w:rsidRPr="004A2C83">
        <w:rPr>
          <w:rFonts w:ascii="Sylfaen" w:hAnsi="Sylfaen"/>
        </w:rPr>
        <w:t>не позднее чем до  ---ого</w:t>
      </w:r>
      <w:r w:rsidRPr="004A2C83">
        <w:rPr>
          <w:rFonts w:ascii="Sylfaen" w:hAnsi="Sylfaen"/>
          <w:lang w:val="hy-AM"/>
        </w:rPr>
        <w:t xml:space="preserve"> </w:t>
      </w:r>
      <w:r w:rsidRPr="004A2C83">
        <w:rPr>
          <w:rFonts w:ascii="Sylfaen" w:hAnsi="Sylfaen"/>
        </w:rPr>
        <w:t xml:space="preserve">декабря данного года. </w:t>
      </w:r>
    </w:p>
    <w:p w14:paraId="1BA136CB"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A2C83">
        <w:rPr>
          <w:rFonts w:ascii="Sylfaen" w:hAnsi="Sylfaen"/>
          <w:vertAlign w:val="superscript"/>
          <w:lang w:val="hy-AM"/>
        </w:rPr>
        <w:t>17,1</w:t>
      </w:r>
      <w:r w:rsidRPr="004A2C83">
        <w:rPr>
          <w:rFonts w:ascii="Sylfaen" w:hAnsi="Sylfaen"/>
          <w:lang w:val="hy-AM"/>
        </w:rPr>
        <w:t>.</w:t>
      </w:r>
    </w:p>
    <w:p w14:paraId="12BFD7D3" w14:textId="77777777" w:rsidR="00751025" w:rsidRPr="004A2C83" w:rsidRDefault="00751025" w:rsidP="00751025">
      <w:pPr>
        <w:widowControl w:val="0"/>
        <w:spacing w:after="160"/>
        <w:ind w:firstLine="720"/>
        <w:jc w:val="both"/>
        <w:rPr>
          <w:rFonts w:ascii="Sylfaen" w:hAnsi="Sylfaen" w:cs="Sylfaen"/>
          <w:i/>
          <w:u w:val="single"/>
          <w:lang w:val="hy-AM"/>
        </w:rPr>
      </w:pPr>
    </w:p>
    <w:p w14:paraId="64C77777" w14:textId="77777777" w:rsidR="00751025" w:rsidRPr="004A2C83" w:rsidRDefault="00751025" w:rsidP="00751025">
      <w:pPr>
        <w:widowControl w:val="0"/>
        <w:spacing w:after="160"/>
        <w:jc w:val="center"/>
        <w:rPr>
          <w:rFonts w:ascii="Sylfaen" w:hAnsi="Sylfaen"/>
          <w:b/>
        </w:rPr>
      </w:pPr>
      <w:r w:rsidRPr="004A2C83">
        <w:rPr>
          <w:rFonts w:ascii="Sylfaen" w:hAnsi="Sylfaen"/>
          <w:b/>
        </w:rPr>
        <w:t>4. КАЧЕСТВО И ГАРАНТИЯ ТОВАРА</w:t>
      </w:r>
    </w:p>
    <w:p w14:paraId="533F0AD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Продавец гарантирует соответствие качества поставленного товара требованиям государственного стандарта.</w:t>
      </w:r>
    </w:p>
    <w:p w14:paraId="348EADB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4.2.</w:t>
      </w:r>
      <w:r w:rsidRPr="004A2C83">
        <w:rPr>
          <w:rFonts w:ascii="Sylfaen" w:hAnsi="Sylfaen"/>
        </w:rPr>
        <w:tab/>
        <w:t>Для товаров, являющихся основным средством, гарантийным сроком устанавливается 7</w:t>
      </w:r>
      <w:r>
        <w:rPr>
          <w:rFonts w:ascii="Sylfaen" w:hAnsi="Sylfaen"/>
          <w:lang w:val="hy-AM"/>
        </w:rPr>
        <w:t>-го</w:t>
      </w:r>
      <w:r w:rsidRPr="004A2C83">
        <w:rPr>
          <w:rFonts w:ascii="Sylfaen" w:hAnsi="Sylfaen"/>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4A2C83">
        <w:rPr>
          <w:rStyle w:val="af6"/>
          <w:rFonts w:ascii="Sylfaen" w:hAnsi="Sylfaen"/>
        </w:rPr>
        <w:footnoteReference w:customMarkFollows="1" w:id="24"/>
        <w:t>19</w:t>
      </w:r>
      <w:r w:rsidRPr="004A2C83">
        <w:rPr>
          <w:rFonts w:ascii="Sylfaen" w:hAnsi="Sylfaen"/>
        </w:rPr>
        <w:t>.</w:t>
      </w:r>
    </w:p>
    <w:p w14:paraId="60AA613A" w14:textId="77777777" w:rsidR="00751025" w:rsidRPr="004A2C83" w:rsidRDefault="00751025" w:rsidP="00751025">
      <w:pPr>
        <w:widowControl w:val="0"/>
        <w:spacing w:after="160"/>
        <w:jc w:val="center"/>
        <w:rPr>
          <w:rFonts w:ascii="Sylfaen" w:hAnsi="Sylfaen"/>
          <w:b/>
        </w:rPr>
      </w:pPr>
      <w:r w:rsidRPr="004A2C83">
        <w:rPr>
          <w:rFonts w:ascii="Sylfaen" w:hAnsi="Sylfaen"/>
          <w:b/>
        </w:rPr>
        <w:t>5. ПЕРЕДАЧА И ПРИЕМ ТОВАРА</w:t>
      </w:r>
    </w:p>
    <w:p w14:paraId="0360C69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32AE49A5"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Sylfaen" w:hAnsi="Sylfaen"/>
          <w:lang w:val="hy-AM"/>
        </w:rPr>
        <w:t>2</w:t>
      </w:r>
      <w:r w:rsidRPr="004A2C83">
        <w:rPr>
          <w:rFonts w:ascii="Sylfaen" w:hAnsi="Sylfaen"/>
        </w:rPr>
        <w:t xml:space="preserve"> экземпляр акта приема-передачи (Приложение № 3). </w:t>
      </w:r>
    </w:p>
    <w:p w14:paraId="634C15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5.2.</w:t>
      </w:r>
      <w:r w:rsidRPr="004A2C83">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8EC877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а)</w:t>
      </w:r>
      <w:r w:rsidRPr="004A2C83">
        <w:rPr>
          <w:rFonts w:ascii="Sylfaen" w:hAnsi="Sylfaen"/>
        </w:rPr>
        <w:tab/>
        <w:t>для урегулирования вопроса предпринимает меры, предусмотренные договором для подобной ситуации;</w:t>
      </w:r>
    </w:p>
    <w:p w14:paraId="25171E4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б)</w:t>
      </w:r>
      <w:r w:rsidRPr="004A2C83">
        <w:rPr>
          <w:rFonts w:ascii="Sylfaen" w:hAnsi="Sylfaen"/>
        </w:rPr>
        <w:tab/>
        <w:t xml:space="preserve">в отношении Продавца применяет меры ответственности, </w:t>
      </w:r>
      <w:r w:rsidRPr="004A2C83">
        <w:rPr>
          <w:rFonts w:ascii="Sylfaen" w:hAnsi="Sylfaen"/>
        </w:rPr>
        <w:lastRenderedPageBreak/>
        <w:t>предусмотренные договором.</w:t>
      </w:r>
    </w:p>
    <w:p w14:paraId="02F16F7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5.3.</w:t>
      </w:r>
      <w:r w:rsidRPr="004A2C83">
        <w:rPr>
          <w:rFonts w:ascii="Sylfaen" w:hAnsi="Sylfaen"/>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34E3B1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5.4.</w:t>
      </w:r>
      <w:r w:rsidRPr="004A2C83">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B3DBBCB" w14:textId="77777777" w:rsidR="00751025" w:rsidRPr="004A2C83" w:rsidRDefault="00751025" w:rsidP="00751025">
      <w:pPr>
        <w:widowControl w:val="0"/>
        <w:tabs>
          <w:tab w:val="left" w:pos="1134"/>
        </w:tabs>
        <w:spacing w:after="160"/>
        <w:ind w:firstLine="567"/>
        <w:jc w:val="both"/>
        <w:rPr>
          <w:rFonts w:ascii="Sylfaen" w:hAnsi="Sylfaen"/>
        </w:rPr>
      </w:pPr>
    </w:p>
    <w:p w14:paraId="3A5A54CD" w14:textId="77777777" w:rsidR="00751025" w:rsidRPr="004A2C83" w:rsidRDefault="00751025" w:rsidP="00751025">
      <w:pPr>
        <w:widowControl w:val="0"/>
        <w:spacing w:after="160"/>
        <w:jc w:val="center"/>
        <w:rPr>
          <w:rFonts w:ascii="Sylfaen" w:hAnsi="Sylfaen"/>
          <w:b/>
        </w:rPr>
      </w:pPr>
      <w:r w:rsidRPr="004A2C83">
        <w:rPr>
          <w:rFonts w:ascii="Sylfaen" w:hAnsi="Sylfaen"/>
          <w:b/>
        </w:rPr>
        <w:t>6. ОТВЕТСТВЕННОСТЬ СТОРОН</w:t>
      </w:r>
    </w:p>
    <w:p w14:paraId="36740AA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6.1.</w:t>
      </w:r>
      <w:r w:rsidRPr="004A2C83">
        <w:rPr>
          <w:rFonts w:ascii="Sylfaen" w:hAnsi="Sylfaen"/>
        </w:rPr>
        <w:tab/>
        <w:t>Продавец несет ответственность за качество переданного товара и соблюдение предусмотренных договором сроков поставки.</w:t>
      </w:r>
    </w:p>
    <w:p w14:paraId="1CC860E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6.2.</w:t>
      </w:r>
      <w:r w:rsidRPr="004A2C83">
        <w:rPr>
          <w:rFonts w:ascii="Sylfaen" w:hAnsi="Sylfaen"/>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E3A9AB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6.3.</w:t>
      </w:r>
      <w:r w:rsidRPr="004A2C83">
        <w:rPr>
          <w:rFonts w:ascii="Sylfaen" w:hAnsi="Sylfaen"/>
        </w:rPr>
        <w:tab/>
        <w:t>В каждом случае поставки товара, не соответствующего указанной в</w:t>
      </w:r>
      <w:r w:rsidRPr="004A2C83">
        <w:rPr>
          <w:rFonts w:ascii="Sylfaen" w:hAnsi="Sylfaen" w:cs="Courier New"/>
          <w:lang w:val="en-US"/>
        </w:rPr>
        <w:t> </w:t>
      </w:r>
      <w:r w:rsidRPr="004A2C83">
        <w:rPr>
          <w:rFonts w:ascii="Sylfaen" w:hAnsi="Sylfaen"/>
        </w:rPr>
        <w:t>пункте 1.1.</w:t>
      </w:r>
      <w:r w:rsidRPr="004A2C83">
        <w:rPr>
          <w:rFonts w:ascii="Sylfaen" w:hAnsi="Sylfaen"/>
        </w:rPr>
        <w:tab/>
        <w:t>договора технической характеристике, с Продавца взимается штраф в размере 0,5 (ноль целых пять десятых) процента от цены договора</w:t>
      </w:r>
      <w:r w:rsidRPr="004A2C83">
        <w:rPr>
          <w:rStyle w:val="af6"/>
          <w:rFonts w:ascii="Sylfaen" w:hAnsi="Sylfaen"/>
        </w:rPr>
        <w:footnoteReference w:customMarkFollows="1" w:id="25"/>
        <w:t>20</w:t>
      </w:r>
      <w:r w:rsidRPr="004A2C83">
        <w:rPr>
          <w:rFonts w:ascii="Sylfaen" w:hAnsi="Sylfaen"/>
        </w:rPr>
        <w:t>. При этом</w:t>
      </w:r>
      <w:r w:rsidRPr="004A2C83">
        <w:rPr>
          <w:rFonts w:ascii="Sylfaen" w:hAnsi="Sylfaen"/>
          <w:lang w:val="hy-AM"/>
        </w:rPr>
        <w:t>,</w:t>
      </w:r>
      <w:r w:rsidRPr="004A2C83">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94F4B88"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6.4.</w:t>
      </w:r>
      <w:r w:rsidRPr="004A2C83">
        <w:rPr>
          <w:rFonts w:ascii="Sylfaen" w:hAnsi="Sylfaen"/>
        </w:rPr>
        <w:tab/>
        <w:t>Предусмотренные пунктами 6.2 и 6.3 договора пеня и штраф исчисляются и зачитываются вместе с суммами, подлежащими уплате Продавцу.</w:t>
      </w:r>
    </w:p>
    <w:p w14:paraId="3211787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6.5.</w:t>
      </w:r>
      <w:r w:rsidRPr="004A2C83">
        <w:rPr>
          <w:rFonts w:ascii="Sylfaen" w:hAnsi="Sylfaen"/>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34697A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6.6.</w:t>
      </w:r>
      <w:r w:rsidRPr="004A2C83">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6351DF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6.7.</w:t>
      </w:r>
      <w:r w:rsidRPr="004A2C83">
        <w:rPr>
          <w:rFonts w:ascii="Sylfaen" w:hAnsi="Sylfaen"/>
        </w:rPr>
        <w:tab/>
        <w:t xml:space="preserve">Уплата пеней и (или) штрафов не освобождает стороны от полного </w:t>
      </w:r>
      <w:r w:rsidRPr="004A2C83">
        <w:rPr>
          <w:rFonts w:ascii="Sylfaen" w:hAnsi="Sylfaen"/>
        </w:rPr>
        <w:lastRenderedPageBreak/>
        <w:t>исполнения своих договорных обязательств.</w:t>
      </w:r>
    </w:p>
    <w:p w14:paraId="5ECB51F6" w14:textId="77777777" w:rsidR="00751025" w:rsidRPr="004A2C83" w:rsidRDefault="00751025" w:rsidP="00751025">
      <w:pPr>
        <w:rPr>
          <w:rFonts w:ascii="Sylfaen" w:hAnsi="Sylfaen"/>
          <w:lang w:val="hy-AM"/>
        </w:rPr>
      </w:pPr>
    </w:p>
    <w:p w14:paraId="39144447" w14:textId="77777777" w:rsidR="00751025" w:rsidRPr="004A2C83" w:rsidRDefault="00751025" w:rsidP="00751025">
      <w:pPr>
        <w:widowControl w:val="0"/>
        <w:spacing w:after="160"/>
        <w:jc w:val="center"/>
        <w:rPr>
          <w:rFonts w:ascii="Sylfaen" w:hAnsi="Sylfaen"/>
          <w:b/>
        </w:rPr>
      </w:pPr>
      <w:r w:rsidRPr="004A2C83">
        <w:rPr>
          <w:rFonts w:ascii="Sylfaen" w:hAnsi="Sylfaen"/>
          <w:b/>
        </w:rPr>
        <w:t>7. ДЕЙСТВИЕ НЕПРЕОДОЛИМОЙ СИЛЫ (ФОРС-МАЖОР)</w:t>
      </w:r>
    </w:p>
    <w:p w14:paraId="598C1F93"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FA424B0" w14:textId="77777777" w:rsidR="00751025" w:rsidRPr="004A2C83" w:rsidRDefault="00751025" w:rsidP="00751025">
      <w:pPr>
        <w:widowControl w:val="0"/>
        <w:spacing w:after="160"/>
        <w:jc w:val="center"/>
        <w:rPr>
          <w:rFonts w:ascii="Sylfaen" w:hAnsi="Sylfaen"/>
          <w:lang w:val="hy-AM"/>
        </w:rPr>
      </w:pPr>
    </w:p>
    <w:p w14:paraId="07206F6C" w14:textId="77777777" w:rsidR="00751025" w:rsidRPr="004A2C83" w:rsidRDefault="00751025" w:rsidP="00751025">
      <w:pPr>
        <w:widowControl w:val="0"/>
        <w:spacing w:after="160"/>
        <w:jc w:val="center"/>
        <w:rPr>
          <w:rFonts w:ascii="Sylfaen" w:hAnsi="Sylfaen"/>
          <w:b/>
        </w:rPr>
      </w:pPr>
      <w:r w:rsidRPr="004A2C83">
        <w:rPr>
          <w:rFonts w:ascii="Sylfaen" w:hAnsi="Sylfaen"/>
          <w:b/>
        </w:rPr>
        <w:t>8. ИНЫЕ УСЛОВИЯ</w:t>
      </w:r>
    </w:p>
    <w:p w14:paraId="025F42E7"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8.1.</w:t>
      </w:r>
      <w:r w:rsidRPr="004A2C83">
        <w:rPr>
          <w:rFonts w:ascii="Sylfaen" w:hAnsi="Sylfaen"/>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B964208"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4A2C83">
        <w:rPr>
          <w:rStyle w:val="af6"/>
          <w:rFonts w:ascii="Sylfaen" w:hAnsi="Sylfaen"/>
        </w:rPr>
        <w:footnoteReference w:customMarkFollows="1" w:id="26"/>
        <w:t>21</w:t>
      </w:r>
      <w:r w:rsidRPr="004A2C83">
        <w:rPr>
          <w:rFonts w:ascii="Sylfaen" w:hAnsi="Sylfaen"/>
        </w:rPr>
        <w:t>.</w:t>
      </w:r>
    </w:p>
    <w:p w14:paraId="6E6FE38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4A2C83">
        <w:rPr>
          <w:rFonts w:ascii="Sylfaen" w:hAnsi="Sylfaen" w:cs="Courier New"/>
          <w:lang w:val="en-US"/>
        </w:rPr>
        <w:t> </w:t>
      </w:r>
      <w:r w:rsidRPr="004A2C83">
        <w:rPr>
          <w:rFonts w:ascii="Sylfaen" w:hAnsi="Sylfaen"/>
        </w:rPr>
        <w:t xml:space="preserve">требования, вытекающее из договора, не может быть передано другому лицу без письменного согласия стороны должника. </w:t>
      </w:r>
    </w:p>
    <w:p w14:paraId="5578B2D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8.3.</w:t>
      </w:r>
      <w:r w:rsidRPr="004A2C83">
        <w:rPr>
          <w:rFonts w:ascii="Sylfaen" w:hAnsi="Sylfaen"/>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4A2C83">
        <w:rPr>
          <w:rFonts w:ascii="Sylfaen" w:hAnsi="Sylfaen"/>
          <w:lang w:val="hy-AM"/>
        </w:rPr>
        <w:t xml:space="preserve"> расторгает договор</w:t>
      </w:r>
      <w:r w:rsidRPr="004A2C83">
        <w:rPr>
          <w:rFonts w:ascii="Sylfaen" w:hAnsi="Sylfaen"/>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4A2C83">
        <w:rPr>
          <w:rFonts w:ascii="Sylfaen" w:hAnsi="Sylfaen"/>
        </w:rPr>
        <w:lastRenderedPageBreak/>
        <w:t>Покупателя в том объеме, по части которого был расторгнут договор.</w:t>
      </w:r>
    </w:p>
    <w:p w14:paraId="1271EB9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8.4.</w:t>
      </w:r>
      <w:r w:rsidRPr="004A2C83">
        <w:rPr>
          <w:rFonts w:ascii="Sylfaen" w:hAnsi="Sylfaen"/>
        </w:rPr>
        <w:tab/>
        <w:t>Споры в связи с договором подлежат рассмотрению в судах Республики Армения.</w:t>
      </w:r>
    </w:p>
    <w:p w14:paraId="37683256"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8.5</w:t>
      </w:r>
      <w:r w:rsidRPr="004A2C83">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335FDA58" w14:textId="77777777" w:rsidR="00751025" w:rsidRPr="004A2C83" w:rsidRDefault="00751025" w:rsidP="00751025">
      <w:pPr>
        <w:widowControl w:val="0"/>
        <w:tabs>
          <w:tab w:val="left" w:pos="1134"/>
        </w:tabs>
        <w:spacing w:after="160"/>
        <w:ind w:firstLine="567"/>
        <w:jc w:val="both"/>
        <w:rPr>
          <w:rFonts w:ascii="Sylfaen" w:hAnsi="Sylfaen" w:cs="Sylfaen"/>
          <w:spacing w:val="-6"/>
        </w:rPr>
      </w:pPr>
      <w:r w:rsidRPr="004A2C83">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F483848"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0A42BF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8.6.</w:t>
      </w:r>
      <w:r w:rsidRPr="004A2C83">
        <w:rPr>
          <w:rFonts w:ascii="Sylfaen" w:hAnsi="Sylfaen"/>
        </w:rPr>
        <w:tab/>
        <w:t>Если договор осуществляется посредством заключения агентского договора:</w:t>
      </w:r>
    </w:p>
    <w:p w14:paraId="0536E49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Продавец несет ответственность за неисполнение или ненадлежащее исполнение обязательств агента;</w:t>
      </w:r>
    </w:p>
    <w:p w14:paraId="25ED44F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4A2C83">
        <w:rPr>
          <w:rStyle w:val="af6"/>
          <w:rFonts w:ascii="Sylfaen" w:hAnsi="Sylfaen"/>
        </w:rPr>
        <w:footnoteReference w:customMarkFollows="1" w:id="27"/>
        <w:t>22</w:t>
      </w:r>
      <w:r w:rsidRPr="004A2C83">
        <w:rPr>
          <w:rFonts w:ascii="Sylfaen" w:hAnsi="Sylfaen"/>
        </w:rPr>
        <w:t>.</w:t>
      </w:r>
    </w:p>
    <w:p w14:paraId="1A7C4B3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4A2C83">
        <w:rPr>
          <w:rStyle w:val="af6"/>
          <w:rFonts w:ascii="Sylfaen" w:hAnsi="Sylfaen"/>
        </w:rPr>
        <w:footnoteReference w:customMarkFollows="1" w:id="28"/>
        <w:t>23</w:t>
      </w:r>
      <w:r w:rsidRPr="004A2C83">
        <w:rPr>
          <w:rFonts w:ascii="Sylfaen" w:hAnsi="Sylfaen"/>
        </w:rPr>
        <w:t>.</w:t>
      </w:r>
    </w:p>
    <w:p w14:paraId="2D5F5F3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8.8.</w:t>
      </w:r>
      <w:r w:rsidRPr="004A2C83">
        <w:rPr>
          <w:rFonts w:ascii="Sylfaen" w:hAnsi="Sylfaen"/>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4A2C83">
        <w:rPr>
          <w:rFonts w:ascii="Sylfaen" w:hAnsi="Sylfaen"/>
        </w:rPr>
        <w:t>товара,а</w:t>
      </w:r>
      <w:proofErr w:type="spellEnd"/>
      <w:r w:rsidRPr="004A2C83">
        <w:rPr>
          <w:rFonts w:ascii="Sylfaen" w:hAnsi="Sylfaen"/>
        </w:rPr>
        <w:t xml:space="preserve"> предложение продавца было представлено не позднее 7-и календарных дней до истечения срока, изначально установленного договором для поставки</w:t>
      </w:r>
      <w:r w:rsidRPr="004A2C83">
        <w:rPr>
          <w:rFonts w:ascii="Sylfaen" w:hAnsi="Sylfaen"/>
          <w:lang w:val="hy-AM"/>
        </w:rPr>
        <w:t xml:space="preserve">. </w:t>
      </w:r>
      <w:r w:rsidRPr="004A2C83">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ED59F9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8.9.</w:t>
      </w:r>
      <w:r w:rsidRPr="004A2C83">
        <w:rPr>
          <w:rFonts w:ascii="Sylfaen" w:hAnsi="Sylfaen"/>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4A2C83" w:rsidDel="003A39AC">
        <w:rPr>
          <w:rFonts w:ascii="Sylfaen" w:hAnsi="Sylfaen"/>
        </w:rPr>
        <w:t xml:space="preserve"> </w:t>
      </w:r>
      <w:r w:rsidRPr="004A2C83">
        <w:rPr>
          <w:rFonts w:ascii="Sylfaen" w:hAnsi="Sylfaen"/>
        </w:rPr>
        <w:t xml:space="preserve">Обязательства сторон договора по отношению к </w:t>
      </w:r>
      <w:r w:rsidRPr="004A2C83">
        <w:rPr>
          <w:rFonts w:ascii="Sylfaen" w:hAnsi="Sylfaen"/>
        </w:rPr>
        <w:lastRenderedPageBreak/>
        <w:t>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5779E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8.10.</w:t>
      </w:r>
      <w:r w:rsidRPr="004A2C83">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4A2C83">
        <w:rPr>
          <w:rFonts w:ascii="Sylfaen" w:hAnsi="Sylfaen" w:cs="Courier New"/>
          <w:lang w:val="en-US"/>
        </w:rPr>
        <w:t> </w:t>
      </w:r>
      <w:r w:rsidRPr="004A2C83">
        <w:rPr>
          <w:rFonts w:ascii="Sylfaen" w:hAnsi="Sylfaen"/>
        </w:rPr>
        <w:t xml:space="preserve">Армения. </w:t>
      </w:r>
    </w:p>
    <w:p w14:paraId="4AEC9944"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8.11.</w:t>
      </w:r>
      <w:r w:rsidRPr="004A2C83">
        <w:rPr>
          <w:rFonts w:ascii="Sylfaen" w:hAnsi="Sylfaen"/>
        </w:rPr>
        <w:tab/>
      </w:r>
      <w:r w:rsidRPr="004A2C83">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4A2C83">
        <w:rPr>
          <w:rFonts w:ascii="Sylfaen" w:hAnsi="Sylfaen" w:cs="Courier New"/>
          <w:spacing w:val="-6"/>
          <w:lang w:val="en-US"/>
        </w:rPr>
        <w:t> </w:t>
      </w:r>
      <w:r w:rsidRPr="004A2C83">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4A2C83">
        <w:rPr>
          <w:rFonts w:ascii="Sylfaen" w:hAnsi="Sylfaen" w:cs="Courier New"/>
          <w:spacing w:val="-6"/>
          <w:lang w:val="en-US"/>
        </w:rPr>
        <w:t> </w:t>
      </w:r>
      <w:r w:rsidRPr="004A2C83">
        <w:rPr>
          <w:rFonts w:ascii="Sylfaen" w:hAnsi="Sylfaen"/>
          <w:spacing w:val="-6"/>
        </w:rPr>
        <w:t>следующего за опубликованием уведомления дня, установленного настоящим пунктом.</w:t>
      </w:r>
      <w:r w:rsidRPr="004A2C83">
        <w:rPr>
          <w:rFonts w:ascii="Sylfaen" w:hAnsi="Sylfaen"/>
        </w:rPr>
        <w:t xml:space="preserve"> </w:t>
      </w:r>
      <w:r w:rsidRPr="004A2C83">
        <w:rPr>
          <w:rFonts w:ascii="Sylfaen" w:hAnsi="Sylfaen"/>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71C09353"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8.12.</w:t>
      </w:r>
      <w:r w:rsidRPr="004A2C83">
        <w:rPr>
          <w:rFonts w:ascii="Sylfaen" w:hAnsi="Sylfaen"/>
        </w:rPr>
        <w:tab/>
      </w:r>
      <w:r w:rsidRPr="004A2C83">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3E0DE4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8.13.</w:t>
      </w:r>
      <w:r w:rsidRPr="004A2C83">
        <w:rPr>
          <w:rFonts w:ascii="Sylfaen" w:hAnsi="Sylfaen"/>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4A2C83">
        <w:rPr>
          <w:rFonts w:ascii="Sylfaen" w:hAnsi="Sylfaen" w:cs="Courier New"/>
          <w:lang w:val="en-US"/>
        </w:rPr>
        <w:t> </w:t>
      </w:r>
      <w:r w:rsidRPr="004A2C83">
        <w:rPr>
          <w:rFonts w:ascii="Sylfaen" w:hAnsi="Sylfaen"/>
        </w:rPr>
        <w:t>договору считаются неотъемлемой частью договора.</w:t>
      </w:r>
    </w:p>
    <w:p w14:paraId="64BB03E8"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w:t>
      </w:r>
      <w:r w:rsidRPr="004A2C83">
        <w:rPr>
          <w:rFonts w:ascii="Sylfaen" w:hAnsi="Sylfaen"/>
        </w:rPr>
        <w:tab/>
        <w:t>К отношениям, связанным с договором, применяется право Республики Армения.</w:t>
      </w:r>
    </w:p>
    <w:p w14:paraId="7591C02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8.15.</w:t>
      </w:r>
      <w:r w:rsidRPr="004A2C83">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4A2C83">
        <w:rPr>
          <w:rFonts w:ascii="Sylfaen" w:hAnsi="Sylfaen"/>
        </w:rPr>
        <w:t>предусмотрения</w:t>
      </w:r>
      <w:proofErr w:type="spellEnd"/>
      <w:r w:rsidRPr="004A2C83">
        <w:rPr>
          <w:rFonts w:ascii="Sylfaen" w:hAnsi="Sylfaen"/>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4A2C83">
        <w:rPr>
          <w:rFonts w:ascii="Sylfaen" w:hAnsi="Sylfaen"/>
        </w:rPr>
        <w:lastRenderedPageBreak/>
        <w:t>двадцатипятикратный</w:t>
      </w:r>
      <w:proofErr w:type="spellEnd"/>
      <w:r w:rsidRPr="004A2C83">
        <w:rPr>
          <w:rFonts w:ascii="Sylfaen" w:hAnsi="Sylfaen"/>
        </w:rPr>
        <w:t xml:space="preserve"> размер базовой единицы закупок, то Покупателем будет </w:t>
      </w:r>
      <w:proofErr w:type="spellStart"/>
      <w:r w:rsidRPr="004A2C83">
        <w:rPr>
          <w:rFonts w:ascii="Sylfaen" w:hAnsi="Sylfaen"/>
        </w:rPr>
        <w:t>заключенo</w:t>
      </w:r>
      <w:proofErr w:type="spellEnd"/>
      <w:r w:rsidRPr="004A2C83">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4A2C83">
        <w:rPr>
          <w:rFonts w:ascii="Sylfaen" w:hAnsi="Sylfaen"/>
          <w:lang w:val="hy-AM"/>
        </w:rPr>
        <w:t xml:space="preserve"> </w:t>
      </w:r>
      <w:r w:rsidRPr="004A2C83">
        <w:rPr>
          <w:rFonts w:ascii="Sylfaen" w:hAnsi="Sylfaen"/>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4A2C83">
        <w:rPr>
          <w:rStyle w:val="af6"/>
          <w:rFonts w:ascii="Sylfaen" w:hAnsi="Sylfaen"/>
        </w:rPr>
        <w:footnoteReference w:customMarkFollows="1" w:id="29"/>
        <w:t>24</w:t>
      </w:r>
    </w:p>
    <w:p w14:paraId="7384C4EB" w14:textId="77777777" w:rsidR="00751025" w:rsidRPr="004A2C83" w:rsidRDefault="00751025" w:rsidP="00751025">
      <w:pPr>
        <w:widowControl w:val="0"/>
        <w:spacing w:after="160"/>
        <w:jc w:val="center"/>
        <w:rPr>
          <w:rFonts w:ascii="Sylfaen" w:hAnsi="Sylfaen"/>
          <w:b/>
        </w:rPr>
      </w:pPr>
      <w:r w:rsidRPr="004A2C83">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51025" w:rsidRPr="00CC157D" w14:paraId="0BAA81E5" w14:textId="77777777" w:rsidTr="004A2C83">
        <w:tc>
          <w:tcPr>
            <w:tcW w:w="4536" w:type="dxa"/>
          </w:tcPr>
          <w:p w14:paraId="47837337"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18E7EAF6"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_______________________</w:t>
            </w:r>
          </w:p>
          <w:p w14:paraId="142D9B03"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34A08C0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0E29668E" w14:textId="77777777" w:rsidR="00751025" w:rsidRPr="004A2C83" w:rsidRDefault="00751025" w:rsidP="004A2C83">
            <w:pPr>
              <w:widowControl w:val="0"/>
              <w:spacing w:after="160"/>
              <w:jc w:val="center"/>
              <w:rPr>
                <w:rFonts w:ascii="Sylfaen" w:hAnsi="Sylfaen"/>
              </w:rPr>
            </w:pPr>
          </w:p>
        </w:tc>
        <w:tc>
          <w:tcPr>
            <w:tcW w:w="4343" w:type="dxa"/>
          </w:tcPr>
          <w:p w14:paraId="654FFFEB"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4919CC43"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7DBE03C6"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7DA3B02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2745F60D" w14:textId="77777777" w:rsidR="00751025" w:rsidRPr="004A2C83" w:rsidRDefault="00751025" w:rsidP="00751025">
      <w:pPr>
        <w:widowControl w:val="0"/>
        <w:spacing w:after="160"/>
        <w:ind w:firstLine="567"/>
        <w:jc w:val="both"/>
        <w:rPr>
          <w:rFonts w:ascii="Sylfaen" w:hAnsi="Sylfaen"/>
          <w:i/>
          <w:lang w:val="hy-AM"/>
        </w:rPr>
      </w:pPr>
    </w:p>
    <w:p w14:paraId="41FD0B9E" w14:textId="77777777" w:rsidR="00751025" w:rsidRPr="004A2C83" w:rsidRDefault="00751025" w:rsidP="00751025">
      <w:pPr>
        <w:widowControl w:val="0"/>
        <w:spacing w:after="160"/>
        <w:ind w:firstLine="567"/>
        <w:jc w:val="both"/>
        <w:rPr>
          <w:rFonts w:ascii="Sylfaen" w:hAnsi="Sylfaen"/>
        </w:rPr>
      </w:pPr>
      <w:r w:rsidRPr="004A2C83">
        <w:rPr>
          <w:rFonts w:ascii="Sylfaen" w:hAnsi="Sylfaen"/>
          <w:i/>
        </w:rPr>
        <w:t>В случае необходимости в договор могут быть включены не</w:t>
      </w:r>
      <w:r w:rsidRPr="004A2C83">
        <w:rPr>
          <w:rFonts w:ascii="Sylfaen" w:hAnsi="Sylfaen" w:cs="Courier New"/>
          <w:i/>
          <w:lang w:val="en-US"/>
        </w:rPr>
        <w:t> </w:t>
      </w:r>
      <w:r w:rsidRPr="004A2C83">
        <w:rPr>
          <w:rFonts w:ascii="Sylfaen" w:hAnsi="Sylfaen"/>
          <w:i/>
        </w:rPr>
        <w:t>противоречащие законодательству Республики Армения положения.</w:t>
      </w:r>
    </w:p>
    <w:p w14:paraId="23B37D66" w14:textId="77777777" w:rsidR="00751025" w:rsidRPr="004A2C83" w:rsidRDefault="00751025" w:rsidP="00751025">
      <w:pPr>
        <w:widowControl w:val="0"/>
        <w:spacing w:after="160"/>
        <w:rPr>
          <w:rFonts w:ascii="Sylfaen" w:hAnsi="Sylfaen"/>
        </w:rPr>
      </w:pPr>
    </w:p>
    <w:p w14:paraId="37DE7318" w14:textId="77777777" w:rsidR="00751025" w:rsidRPr="004A2C83" w:rsidRDefault="00751025" w:rsidP="00751025">
      <w:pPr>
        <w:widowControl w:val="0"/>
        <w:spacing w:after="160"/>
        <w:jc w:val="right"/>
        <w:rPr>
          <w:rFonts w:ascii="Sylfaen" w:hAnsi="Sylfaen"/>
        </w:rPr>
        <w:sectPr w:rsidR="00751025" w:rsidRPr="004A2C83" w:rsidSect="00166C23">
          <w:footerReference w:type="default" r:id="rId7"/>
          <w:footnotePr>
            <w:pos w:val="beneathText"/>
          </w:footnotePr>
          <w:pgSz w:w="11906" w:h="16838" w:code="9"/>
          <w:pgMar w:top="993" w:right="1418" w:bottom="1418" w:left="1418" w:header="561" w:footer="561" w:gutter="0"/>
          <w:cols w:space="720"/>
          <w:docGrid w:linePitch="326"/>
        </w:sectPr>
      </w:pPr>
    </w:p>
    <w:p w14:paraId="6BF22CAB"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1</w:t>
      </w:r>
    </w:p>
    <w:p w14:paraId="44A88ADD"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10E42C1C" w14:textId="77777777" w:rsidR="00751025" w:rsidRPr="004A2C83" w:rsidRDefault="00751025" w:rsidP="00751025">
      <w:pPr>
        <w:widowControl w:val="0"/>
        <w:spacing w:after="160"/>
        <w:jc w:val="center"/>
        <w:rPr>
          <w:rFonts w:ascii="Sylfaen" w:hAnsi="Sylfaen"/>
        </w:rPr>
      </w:pPr>
      <w:r w:rsidRPr="004A2C83">
        <w:rPr>
          <w:rFonts w:ascii="Sylfaen" w:hAnsi="Sylfaen"/>
        </w:rPr>
        <w:t>ТЕХНИЧЕСКАЯ ХАРАКТЕРИСТИКА-ГРАФИК ЗАКУПКИ</w:t>
      </w:r>
      <w:r w:rsidRPr="004A2C83">
        <w:rPr>
          <w:rStyle w:val="af6"/>
          <w:rFonts w:ascii="Sylfaen" w:hAnsi="Sylfaen"/>
        </w:rPr>
        <w:footnoteReference w:customMarkFollows="1" w:id="30"/>
        <w:t>*</w:t>
      </w:r>
    </w:p>
    <w:p w14:paraId="1C7CF043"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963"/>
        <w:gridCol w:w="1142"/>
      </w:tblGrid>
      <w:tr w:rsidR="00751025" w:rsidRPr="00CC157D" w14:paraId="7EF5EEE3" w14:textId="77777777" w:rsidTr="004A2C83">
        <w:trPr>
          <w:jc w:val="center"/>
        </w:trPr>
        <w:tc>
          <w:tcPr>
            <w:tcW w:w="16350" w:type="dxa"/>
            <w:gridSpan w:val="12"/>
          </w:tcPr>
          <w:p w14:paraId="0019F5C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436C29B9" w14:textId="77777777" w:rsidTr="004A2C83">
        <w:trPr>
          <w:trHeight w:val="219"/>
          <w:jc w:val="center"/>
        </w:trPr>
        <w:tc>
          <w:tcPr>
            <w:tcW w:w="1242" w:type="dxa"/>
            <w:vMerge w:val="restart"/>
            <w:vAlign w:val="center"/>
          </w:tcPr>
          <w:p w14:paraId="3BDA6B62"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 xml:space="preserve">номер предусмотренного </w:t>
            </w:r>
            <w:r w:rsidRPr="004A2C83">
              <w:rPr>
                <w:rFonts w:ascii="Sylfaen" w:hAnsi="Sylfaen"/>
                <w:spacing w:val="-6"/>
                <w:sz w:val="16"/>
                <w:szCs w:val="16"/>
              </w:rPr>
              <w:t>приглашением</w:t>
            </w:r>
            <w:r w:rsidRPr="004A2C83">
              <w:rPr>
                <w:rFonts w:ascii="Sylfaen" w:hAnsi="Sylfaen"/>
                <w:sz w:val="16"/>
                <w:szCs w:val="16"/>
              </w:rPr>
              <w:t xml:space="preserve"> лота</w:t>
            </w:r>
          </w:p>
        </w:tc>
        <w:tc>
          <w:tcPr>
            <w:tcW w:w="2715" w:type="dxa"/>
            <w:vMerge w:val="restart"/>
            <w:vAlign w:val="center"/>
          </w:tcPr>
          <w:p w14:paraId="45566BE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1F75C2C7" w14:textId="77777777" w:rsidR="00751025" w:rsidRPr="004A2C83" w:rsidRDefault="00751025" w:rsidP="004A2C83">
            <w:pPr>
              <w:widowControl w:val="0"/>
              <w:jc w:val="center"/>
              <w:rPr>
                <w:rFonts w:ascii="Sylfaen" w:hAnsi="Sylfaen"/>
                <w:sz w:val="16"/>
                <w:szCs w:val="16"/>
                <w:lang w:val="en-US"/>
              </w:rPr>
            </w:pPr>
            <w:r w:rsidRPr="004A2C83">
              <w:rPr>
                <w:rFonts w:ascii="Sylfaen" w:hAnsi="Sylfaen"/>
                <w:sz w:val="16"/>
                <w:szCs w:val="16"/>
              </w:rPr>
              <w:t xml:space="preserve">наименование </w:t>
            </w:r>
          </w:p>
        </w:tc>
        <w:tc>
          <w:tcPr>
            <w:tcW w:w="1925" w:type="dxa"/>
            <w:vMerge w:val="restart"/>
            <w:vAlign w:val="center"/>
          </w:tcPr>
          <w:p w14:paraId="03BE0192" w14:textId="77777777" w:rsidR="00751025" w:rsidRPr="004A2C83" w:rsidRDefault="00751025" w:rsidP="004A2C83">
            <w:pPr>
              <w:widowControl w:val="0"/>
              <w:ind w:left="-96" w:right="-108"/>
              <w:jc w:val="center"/>
              <w:rPr>
                <w:rFonts w:ascii="Sylfaen" w:hAnsi="Sylfaen"/>
                <w:sz w:val="16"/>
                <w:szCs w:val="16"/>
              </w:rPr>
            </w:pPr>
            <w:r w:rsidRPr="004A2C83">
              <w:rPr>
                <w:rFonts w:ascii="Sylfaen" w:hAnsi="Sylfaen"/>
                <w:sz w:val="16"/>
                <w:szCs w:val="16"/>
              </w:rPr>
              <w:t>товарный знак,</w:t>
            </w:r>
            <w:r w:rsidRPr="004A2C83">
              <w:rPr>
                <w:rFonts w:ascii="Sylfaen" w:hAnsi="Sylfaen"/>
                <w:sz w:val="16"/>
                <w:szCs w:val="16"/>
                <w:lang w:val="hy-AM"/>
              </w:rPr>
              <w:t xml:space="preserve"> </w:t>
            </w:r>
            <w:r w:rsidRPr="004A2C83">
              <w:rPr>
                <w:rFonts w:ascii="Sylfaen" w:hAnsi="Sylfaen"/>
                <w:sz w:val="16"/>
                <w:szCs w:val="16"/>
              </w:rPr>
              <w:t>фирменное наименование, модель</w:t>
            </w:r>
            <w:r w:rsidRPr="004A2C83">
              <w:rPr>
                <w:rFonts w:ascii="Sylfaen" w:hAnsi="Sylfaen"/>
                <w:sz w:val="16"/>
                <w:szCs w:val="16"/>
                <w:lang w:val="hy-AM"/>
              </w:rPr>
              <w:t xml:space="preserve"> </w:t>
            </w:r>
            <w:r w:rsidRPr="004A2C83">
              <w:rPr>
                <w:rFonts w:ascii="Sylfaen" w:hAnsi="Sylfaen"/>
                <w:sz w:val="16"/>
                <w:szCs w:val="16"/>
              </w:rPr>
              <w:t xml:space="preserve">и наименование производителя </w:t>
            </w:r>
            <w:r w:rsidRPr="004A2C83">
              <w:rPr>
                <w:rStyle w:val="af6"/>
                <w:rFonts w:ascii="Sylfaen" w:hAnsi="Sylfaen"/>
                <w:sz w:val="16"/>
                <w:szCs w:val="16"/>
              </w:rPr>
              <w:footnoteReference w:customMarkFollows="1" w:id="31"/>
              <w:t>**</w:t>
            </w:r>
          </w:p>
        </w:tc>
        <w:tc>
          <w:tcPr>
            <w:tcW w:w="1467" w:type="dxa"/>
            <w:vMerge w:val="restart"/>
            <w:vAlign w:val="center"/>
          </w:tcPr>
          <w:p w14:paraId="2B4EF723" w14:textId="77777777" w:rsidR="00751025" w:rsidRPr="004A2C83" w:rsidRDefault="00751025" w:rsidP="004A2C83">
            <w:pPr>
              <w:widowControl w:val="0"/>
              <w:ind w:left="-108" w:right="-59"/>
              <w:jc w:val="center"/>
              <w:rPr>
                <w:rFonts w:ascii="Sylfaen" w:hAnsi="Sylfaen"/>
                <w:sz w:val="16"/>
                <w:szCs w:val="16"/>
              </w:rPr>
            </w:pPr>
            <w:r w:rsidRPr="004A2C83">
              <w:rPr>
                <w:rFonts w:ascii="Sylfaen" w:hAnsi="Sylfaen"/>
                <w:sz w:val="16"/>
                <w:szCs w:val="16"/>
              </w:rPr>
              <w:t>техническая характеристика</w:t>
            </w:r>
          </w:p>
        </w:tc>
        <w:tc>
          <w:tcPr>
            <w:tcW w:w="1085" w:type="dxa"/>
            <w:vMerge w:val="restart"/>
            <w:vAlign w:val="center"/>
          </w:tcPr>
          <w:p w14:paraId="0F6BBCEE" w14:textId="77777777" w:rsidR="00751025" w:rsidRPr="004A2C83" w:rsidRDefault="00751025" w:rsidP="004A2C83">
            <w:pPr>
              <w:widowControl w:val="0"/>
              <w:ind w:left="-48" w:right="-108"/>
              <w:jc w:val="center"/>
              <w:rPr>
                <w:rFonts w:ascii="Sylfaen" w:hAnsi="Sylfaen"/>
                <w:sz w:val="16"/>
                <w:szCs w:val="16"/>
              </w:rPr>
            </w:pPr>
            <w:r w:rsidRPr="004A2C83">
              <w:rPr>
                <w:rFonts w:ascii="Sylfaen" w:hAnsi="Sylfaen"/>
                <w:sz w:val="16"/>
                <w:szCs w:val="16"/>
              </w:rPr>
              <w:t>единица измерения</w:t>
            </w:r>
          </w:p>
        </w:tc>
        <w:tc>
          <w:tcPr>
            <w:tcW w:w="1559" w:type="dxa"/>
            <w:vMerge w:val="restart"/>
            <w:vAlign w:val="center"/>
          </w:tcPr>
          <w:p w14:paraId="333BA751"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цена единицы/драмов РА</w:t>
            </w:r>
          </w:p>
        </w:tc>
        <w:tc>
          <w:tcPr>
            <w:tcW w:w="1134" w:type="dxa"/>
            <w:vMerge w:val="restart"/>
            <w:vAlign w:val="center"/>
          </w:tcPr>
          <w:p w14:paraId="128E9264"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общая цена/драмов РА</w:t>
            </w:r>
          </w:p>
        </w:tc>
        <w:tc>
          <w:tcPr>
            <w:tcW w:w="850" w:type="dxa"/>
            <w:vMerge w:val="restart"/>
            <w:vAlign w:val="center"/>
          </w:tcPr>
          <w:p w14:paraId="0292B024" w14:textId="77777777" w:rsidR="00751025" w:rsidRPr="004A2C83" w:rsidRDefault="00751025" w:rsidP="004A2C83">
            <w:pPr>
              <w:widowControl w:val="0"/>
              <w:ind w:left="-126" w:right="-108"/>
              <w:jc w:val="center"/>
              <w:rPr>
                <w:rFonts w:ascii="Sylfaen" w:hAnsi="Sylfaen"/>
                <w:sz w:val="16"/>
                <w:szCs w:val="16"/>
              </w:rPr>
            </w:pPr>
            <w:r w:rsidRPr="004A2C83">
              <w:rPr>
                <w:rFonts w:ascii="Sylfaen" w:hAnsi="Sylfaen"/>
                <w:sz w:val="16"/>
                <w:szCs w:val="16"/>
              </w:rPr>
              <w:t>общий объем</w:t>
            </w:r>
          </w:p>
        </w:tc>
        <w:tc>
          <w:tcPr>
            <w:tcW w:w="2814" w:type="dxa"/>
            <w:gridSpan w:val="3"/>
            <w:vAlign w:val="center"/>
          </w:tcPr>
          <w:p w14:paraId="507C1631"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поставки</w:t>
            </w:r>
          </w:p>
        </w:tc>
      </w:tr>
      <w:tr w:rsidR="00751025" w:rsidRPr="00CC157D" w14:paraId="2E75A31A" w14:textId="77777777" w:rsidTr="004A2C83">
        <w:trPr>
          <w:trHeight w:val="445"/>
          <w:jc w:val="center"/>
        </w:trPr>
        <w:tc>
          <w:tcPr>
            <w:tcW w:w="1242" w:type="dxa"/>
            <w:vMerge/>
            <w:vAlign w:val="center"/>
          </w:tcPr>
          <w:p w14:paraId="27897979" w14:textId="77777777" w:rsidR="00751025" w:rsidRPr="004A2C83" w:rsidRDefault="00751025" w:rsidP="004A2C83">
            <w:pPr>
              <w:widowControl w:val="0"/>
              <w:jc w:val="center"/>
              <w:rPr>
                <w:rFonts w:ascii="Sylfaen" w:hAnsi="Sylfaen"/>
                <w:sz w:val="16"/>
                <w:szCs w:val="16"/>
              </w:rPr>
            </w:pPr>
          </w:p>
        </w:tc>
        <w:tc>
          <w:tcPr>
            <w:tcW w:w="2715" w:type="dxa"/>
            <w:vMerge/>
            <w:vAlign w:val="center"/>
          </w:tcPr>
          <w:p w14:paraId="6005D393" w14:textId="77777777" w:rsidR="00751025" w:rsidRPr="004A2C83" w:rsidRDefault="00751025" w:rsidP="004A2C83">
            <w:pPr>
              <w:widowControl w:val="0"/>
              <w:jc w:val="center"/>
              <w:rPr>
                <w:rFonts w:ascii="Sylfaen" w:hAnsi="Sylfaen"/>
                <w:sz w:val="16"/>
                <w:szCs w:val="16"/>
              </w:rPr>
            </w:pPr>
          </w:p>
        </w:tc>
        <w:tc>
          <w:tcPr>
            <w:tcW w:w="1559" w:type="dxa"/>
            <w:vMerge/>
            <w:vAlign w:val="center"/>
          </w:tcPr>
          <w:p w14:paraId="5A928638" w14:textId="77777777" w:rsidR="00751025" w:rsidRPr="004A2C83" w:rsidRDefault="00751025" w:rsidP="004A2C83">
            <w:pPr>
              <w:widowControl w:val="0"/>
              <w:jc w:val="center"/>
              <w:rPr>
                <w:rFonts w:ascii="Sylfaen" w:hAnsi="Sylfaen"/>
                <w:sz w:val="16"/>
                <w:szCs w:val="16"/>
              </w:rPr>
            </w:pPr>
          </w:p>
        </w:tc>
        <w:tc>
          <w:tcPr>
            <w:tcW w:w="1925" w:type="dxa"/>
            <w:vMerge/>
            <w:vAlign w:val="center"/>
          </w:tcPr>
          <w:p w14:paraId="4233E7B0" w14:textId="77777777" w:rsidR="00751025" w:rsidRPr="004A2C83" w:rsidRDefault="00751025" w:rsidP="004A2C83">
            <w:pPr>
              <w:widowControl w:val="0"/>
              <w:jc w:val="center"/>
              <w:rPr>
                <w:rFonts w:ascii="Sylfaen" w:hAnsi="Sylfaen"/>
                <w:sz w:val="16"/>
                <w:szCs w:val="16"/>
              </w:rPr>
            </w:pPr>
          </w:p>
        </w:tc>
        <w:tc>
          <w:tcPr>
            <w:tcW w:w="1467" w:type="dxa"/>
            <w:vMerge/>
            <w:vAlign w:val="center"/>
          </w:tcPr>
          <w:p w14:paraId="5C4C2081" w14:textId="77777777" w:rsidR="00751025" w:rsidRPr="004A2C83" w:rsidRDefault="00751025" w:rsidP="004A2C83">
            <w:pPr>
              <w:widowControl w:val="0"/>
              <w:jc w:val="center"/>
              <w:rPr>
                <w:rFonts w:ascii="Sylfaen" w:hAnsi="Sylfaen"/>
                <w:sz w:val="16"/>
                <w:szCs w:val="16"/>
              </w:rPr>
            </w:pPr>
          </w:p>
        </w:tc>
        <w:tc>
          <w:tcPr>
            <w:tcW w:w="1085" w:type="dxa"/>
            <w:vMerge/>
            <w:vAlign w:val="center"/>
          </w:tcPr>
          <w:p w14:paraId="6F87DF55" w14:textId="77777777" w:rsidR="00751025" w:rsidRPr="004A2C83" w:rsidRDefault="00751025" w:rsidP="004A2C83">
            <w:pPr>
              <w:widowControl w:val="0"/>
              <w:jc w:val="center"/>
              <w:rPr>
                <w:rFonts w:ascii="Sylfaen" w:hAnsi="Sylfaen"/>
                <w:sz w:val="16"/>
                <w:szCs w:val="16"/>
              </w:rPr>
            </w:pPr>
          </w:p>
        </w:tc>
        <w:tc>
          <w:tcPr>
            <w:tcW w:w="1559" w:type="dxa"/>
            <w:vMerge/>
            <w:vAlign w:val="center"/>
          </w:tcPr>
          <w:p w14:paraId="4A8FC45A" w14:textId="77777777" w:rsidR="00751025" w:rsidRPr="004A2C83" w:rsidRDefault="00751025" w:rsidP="004A2C83">
            <w:pPr>
              <w:widowControl w:val="0"/>
              <w:jc w:val="center"/>
              <w:rPr>
                <w:rFonts w:ascii="Sylfaen" w:hAnsi="Sylfaen"/>
                <w:sz w:val="16"/>
                <w:szCs w:val="16"/>
              </w:rPr>
            </w:pPr>
          </w:p>
        </w:tc>
        <w:tc>
          <w:tcPr>
            <w:tcW w:w="1134" w:type="dxa"/>
            <w:vMerge/>
            <w:vAlign w:val="center"/>
          </w:tcPr>
          <w:p w14:paraId="086C8FEF" w14:textId="77777777" w:rsidR="00751025" w:rsidRPr="004A2C83" w:rsidRDefault="00751025" w:rsidP="004A2C83">
            <w:pPr>
              <w:widowControl w:val="0"/>
              <w:jc w:val="center"/>
              <w:rPr>
                <w:rFonts w:ascii="Sylfaen" w:hAnsi="Sylfaen"/>
                <w:sz w:val="16"/>
                <w:szCs w:val="16"/>
              </w:rPr>
            </w:pPr>
          </w:p>
        </w:tc>
        <w:tc>
          <w:tcPr>
            <w:tcW w:w="850" w:type="dxa"/>
            <w:vMerge/>
            <w:vAlign w:val="center"/>
          </w:tcPr>
          <w:p w14:paraId="47DA7221" w14:textId="77777777" w:rsidR="00751025" w:rsidRPr="004A2C83" w:rsidRDefault="00751025" w:rsidP="004A2C83">
            <w:pPr>
              <w:widowControl w:val="0"/>
              <w:jc w:val="center"/>
              <w:rPr>
                <w:rFonts w:ascii="Sylfaen" w:hAnsi="Sylfaen"/>
                <w:sz w:val="16"/>
                <w:szCs w:val="16"/>
              </w:rPr>
            </w:pPr>
          </w:p>
        </w:tc>
        <w:tc>
          <w:tcPr>
            <w:tcW w:w="709" w:type="dxa"/>
            <w:vAlign w:val="center"/>
          </w:tcPr>
          <w:p w14:paraId="22593F92"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адрес</w:t>
            </w:r>
          </w:p>
        </w:tc>
        <w:tc>
          <w:tcPr>
            <w:tcW w:w="963" w:type="dxa"/>
            <w:vAlign w:val="center"/>
          </w:tcPr>
          <w:p w14:paraId="54E886E0" w14:textId="77777777" w:rsidR="00751025" w:rsidRPr="004A2C83" w:rsidRDefault="00751025" w:rsidP="004A2C83">
            <w:pPr>
              <w:widowControl w:val="0"/>
              <w:ind w:left="-46" w:right="-84"/>
              <w:jc w:val="center"/>
              <w:rPr>
                <w:rFonts w:ascii="Sylfaen" w:hAnsi="Sylfaen"/>
                <w:sz w:val="16"/>
                <w:szCs w:val="16"/>
              </w:rPr>
            </w:pPr>
            <w:r w:rsidRPr="004A2C83">
              <w:rPr>
                <w:rFonts w:ascii="Sylfaen" w:hAnsi="Sylfaen"/>
                <w:sz w:val="16"/>
                <w:szCs w:val="16"/>
              </w:rPr>
              <w:t>подлежащее поставке количество товара</w:t>
            </w:r>
          </w:p>
        </w:tc>
        <w:tc>
          <w:tcPr>
            <w:tcW w:w="1142" w:type="dxa"/>
            <w:vAlign w:val="center"/>
          </w:tcPr>
          <w:p w14:paraId="778B1A1C" w14:textId="77777777" w:rsidR="00751025" w:rsidRPr="004A2C83" w:rsidRDefault="00751025" w:rsidP="004A2C83">
            <w:pPr>
              <w:widowControl w:val="0"/>
              <w:ind w:left="-132" w:right="-129"/>
              <w:jc w:val="center"/>
              <w:rPr>
                <w:rFonts w:ascii="Sylfaen" w:hAnsi="Sylfaen"/>
                <w:sz w:val="16"/>
                <w:szCs w:val="16"/>
                <w:lang w:val="en-US"/>
              </w:rPr>
            </w:pPr>
            <w:r w:rsidRPr="004A2C83">
              <w:rPr>
                <w:rFonts w:ascii="Sylfaen" w:hAnsi="Sylfaen"/>
                <w:sz w:val="16"/>
                <w:szCs w:val="16"/>
              </w:rPr>
              <w:t>срок</w:t>
            </w:r>
            <w:r w:rsidRPr="004A2C83">
              <w:rPr>
                <w:rStyle w:val="af6"/>
                <w:rFonts w:ascii="Sylfaen" w:hAnsi="Sylfaen"/>
                <w:sz w:val="16"/>
                <w:szCs w:val="16"/>
              </w:rPr>
              <w:footnoteReference w:customMarkFollows="1" w:id="32"/>
              <w:t>***</w:t>
            </w:r>
          </w:p>
        </w:tc>
      </w:tr>
      <w:tr w:rsidR="00081806" w:rsidRPr="00F13286" w14:paraId="3F64D3D1" w14:textId="77777777" w:rsidTr="00090BBA">
        <w:trPr>
          <w:trHeight w:val="246"/>
          <w:jc w:val="center"/>
        </w:trPr>
        <w:tc>
          <w:tcPr>
            <w:tcW w:w="1242" w:type="dxa"/>
            <w:vAlign w:val="center"/>
          </w:tcPr>
          <w:p w14:paraId="71FEEAE4" w14:textId="1EA01AF6"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1</w:t>
            </w:r>
          </w:p>
        </w:tc>
        <w:tc>
          <w:tcPr>
            <w:tcW w:w="2715" w:type="dxa"/>
            <w:vAlign w:val="center"/>
          </w:tcPr>
          <w:p w14:paraId="5B8633D9" w14:textId="6002F873"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33661121/1</w:t>
            </w:r>
          </w:p>
        </w:tc>
        <w:tc>
          <w:tcPr>
            <w:tcW w:w="1559" w:type="dxa"/>
            <w:vAlign w:val="center"/>
          </w:tcPr>
          <w:p w14:paraId="467FF1F6" w14:textId="1B36AB79" w:rsidR="00081806" w:rsidRPr="00732722" w:rsidRDefault="00081806" w:rsidP="00090BBA">
            <w:pPr>
              <w:widowControl w:val="0"/>
              <w:jc w:val="center"/>
              <w:rPr>
                <w:rFonts w:ascii="Sylfaen" w:hAnsi="Sylfaen"/>
                <w:i/>
                <w:iCs/>
                <w:sz w:val="20"/>
                <w:szCs w:val="20"/>
              </w:rPr>
            </w:pPr>
            <w:r w:rsidRPr="001206EE">
              <w:rPr>
                <w:rFonts w:ascii="Sylfaen" w:hAnsi="Sylfaen"/>
                <w:i/>
                <w:sz w:val="20"/>
                <w:szCs w:val="20"/>
              </w:rPr>
              <w:t>Таблетка ацетилсалициловой кислоты 75 мг</w:t>
            </w:r>
          </w:p>
        </w:tc>
        <w:tc>
          <w:tcPr>
            <w:tcW w:w="1925" w:type="dxa"/>
            <w:vAlign w:val="center"/>
          </w:tcPr>
          <w:p w14:paraId="357233F3"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0EB0FCA3" w14:textId="2E4390EB"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 xml:space="preserve">Таблетки ацетилсалициловой кислоты с ацетилсалициловой кислотой, покрытые пленочной </w:t>
            </w:r>
            <w:r w:rsidRPr="000A037D">
              <w:rPr>
                <w:rFonts w:ascii="Sylfaen" w:hAnsi="Sylfaen"/>
                <w:i/>
                <w:iCs/>
                <w:sz w:val="20"/>
                <w:szCs w:val="20"/>
              </w:rPr>
              <w:lastRenderedPageBreak/>
              <w:t>оболочкой, солевой раствор 75 мг, в блистерах (30/3x10/, 60/6x10/)</w:t>
            </w:r>
          </w:p>
        </w:tc>
        <w:tc>
          <w:tcPr>
            <w:tcW w:w="1085" w:type="dxa"/>
            <w:vAlign w:val="center"/>
          </w:tcPr>
          <w:p w14:paraId="36D8C1E5" w14:textId="604A3354"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lastRenderedPageBreak/>
              <w:t>шт</w:t>
            </w:r>
          </w:p>
        </w:tc>
        <w:tc>
          <w:tcPr>
            <w:tcW w:w="1559" w:type="dxa"/>
            <w:vAlign w:val="center"/>
          </w:tcPr>
          <w:p w14:paraId="34934F6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1258DFE8"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76928C70" w14:textId="197457FE" w:rsidR="00081806" w:rsidRPr="00732722" w:rsidRDefault="00081806" w:rsidP="00090BBA">
            <w:pPr>
              <w:widowControl w:val="0"/>
              <w:jc w:val="center"/>
              <w:rPr>
                <w:rFonts w:ascii="Sylfaen" w:hAnsi="Sylfaen"/>
                <w:i/>
                <w:iCs/>
                <w:sz w:val="20"/>
                <w:szCs w:val="20"/>
              </w:rPr>
            </w:pPr>
            <w:r w:rsidRPr="00645D62">
              <w:rPr>
                <w:rFonts w:ascii="Sylfaen" w:hAnsi="Sylfaen" w:cs="Calibri"/>
                <w:i/>
                <w:sz w:val="20"/>
                <w:szCs w:val="20"/>
              </w:rPr>
              <w:t>9000</w:t>
            </w:r>
          </w:p>
        </w:tc>
        <w:tc>
          <w:tcPr>
            <w:tcW w:w="709" w:type="dxa"/>
            <w:vAlign w:val="center"/>
          </w:tcPr>
          <w:p w14:paraId="6F2297A0" w14:textId="01CF3922" w:rsidR="00081806" w:rsidRPr="00732722" w:rsidRDefault="00081806" w:rsidP="00090BBA">
            <w:pPr>
              <w:widowControl w:val="0"/>
              <w:jc w:val="center"/>
              <w:rPr>
                <w:rFonts w:ascii="Sylfaen" w:hAnsi="Sylfaen"/>
                <w:i/>
                <w:iCs/>
                <w:sz w:val="20"/>
                <w:szCs w:val="20"/>
              </w:rPr>
            </w:pPr>
            <w:r w:rsidRPr="00732722">
              <w:rPr>
                <w:rFonts w:ascii="Sylfaen" w:hAnsi="Sylfaen" w:cs="Sylfaen"/>
                <w:i/>
                <w:iCs/>
                <w:color w:val="000000"/>
                <w:sz w:val="20"/>
                <w:szCs w:val="20"/>
                <w:lang w:val="hy-AM"/>
              </w:rPr>
              <w:t xml:space="preserve">С. Маисян, улица 1, переулок 4, дом 1 </w:t>
            </w:r>
            <w:r w:rsidRPr="00732722">
              <w:rPr>
                <w:rFonts w:ascii="Sylfaen" w:hAnsi="Sylfaen" w:cs="Sylfaen"/>
                <w:i/>
                <w:iCs/>
                <w:color w:val="000000"/>
                <w:sz w:val="20"/>
                <w:szCs w:val="20"/>
                <w:lang w:val="hy-AM"/>
              </w:rPr>
              <w:lastRenderedPageBreak/>
              <w:t>, адрес</w:t>
            </w:r>
          </w:p>
        </w:tc>
        <w:tc>
          <w:tcPr>
            <w:tcW w:w="963" w:type="dxa"/>
            <w:vAlign w:val="center"/>
          </w:tcPr>
          <w:p w14:paraId="1D1FC78B" w14:textId="27916AD0" w:rsidR="00081806" w:rsidRPr="00732722" w:rsidRDefault="00081806" w:rsidP="00090BBA">
            <w:pPr>
              <w:widowControl w:val="0"/>
              <w:jc w:val="center"/>
              <w:rPr>
                <w:rFonts w:ascii="Sylfaen" w:hAnsi="Sylfaen"/>
                <w:i/>
                <w:iCs/>
                <w:sz w:val="20"/>
                <w:szCs w:val="20"/>
              </w:rPr>
            </w:pPr>
            <w:r w:rsidRPr="00645D62">
              <w:rPr>
                <w:rFonts w:ascii="Sylfaen" w:hAnsi="Sylfaen" w:cs="Calibri"/>
                <w:i/>
                <w:sz w:val="20"/>
                <w:szCs w:val="20"/>
              </w:rPr>
              <w:lastRenderedPageBreak/>
              <w:t>9000</w:t>
            </w:r>
          </w:p>
        </w:tc>
        <w:tc>
          <w:tcPr>
            <w:tcW w:w="1142" w:type="dxa"/>
            <w:vAlign w:val="center"/>
          </w:tcPr>
          <w:p w14:paraId="6736E10E" w14:textId="3015D61F" w:rsidR="00081806" w:rsidRPr="00E66A17" w:rsidRDefault="00081806" w:rsidP="00090BBA">
            <w:pPr>
              <w:widowControl w:val="0"/>
              <w:jc w:val="center"/>
              <w:rPr>
                <w:rFonts w:ascii="Sylfaen" w:hAnsi="Sylfaen"/>
                <w:i/>
                <w:iCs/>
                <w:sz w:val="20"/>
                <w:szCs w:val="20"/>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D348B97" w14:textId="77777777" w:rsidTr="00090BBA">
        <w:trPr>
          <w:trHeight w:val="246"/>
          <w:jc w:val="center"/>
        </w:trPr>
        <w:tc>
          <w:tcPr>
            <w:tcW w:w="1242" w:type="dxa"/>
            <w:vAlign w:val="center"/>
          </w:tcPr>
          <w:p w14:paraId="045C48F8" w14:textId="7CEDA4B5" w:rsidR="00090BBA" w:rsidRPr="00732722"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2</w:t>
            </w:r>
          </w:p>
        </w:tc>
        <w:tc>
          <w:tcPr>
            <w:tcW w:w="2715" w:type="dxa"/>
            <w:vAlign w:val="center"/>
          </w:tcPr>
          <w:p w14:paraId="6367FF6C" w14:textId="0C4B8225"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color w:val="000000"/>
                <w:sz w:val="20"/>
                <w:szCs w:val="20"/>
              </w:rPr>
              <w:t>33661121</w:t>
            </w:r>
          </w:p>
        </w:tc>
        <w:tc>
          <w:tcPr>
            <w:tcW w:w="1559" w:type="dxa"/>
            <w:vAlign w:val="center"/>
          </w:tcPr>
          <w:p w14:paraId="27BECE51" w14:textId="5AA0DAE5" w:rsidR="00090BBA" w:rsidRPr="00732722" w:rsidRDefault="00090BBA" w:rsidP="00090BBA">
            <w:pPr>
              <w:widowControl w:val="0"/>
              <w:jc w:val="center"/>
              <w:rPr>
                <w:rFonts w:ascii="Sylfaen" w:hAnsi="Sylfaen"/>
                <w:i/>
                <w:iCs/>
                <w:sz w:val="20"/>
                <w:szCs w:val="20"/>
              </w:rPr>
            </w:pPr>
            <w:r w:rsidRPr="00B179BE">
              <w:rPr>
                <w:rFonts w:ascii="Sylfaen" w:hAnsi="Sylfaen"/>
                <w:i/>
                <w:sz w:val="20"/>
                <w:szCs w:val="20"/>
              </w:rPr>
              <w:t>Ацетилсалициловая кислота 100 мг таблетка</w:t>
            </w:r>
          </w:p>
        </w:tc>
        <w:tc>
          <w:tcPr>
            <w:tcW w:w="1925" w:type="dxa"/>
            <w:vAlign w:val="center"/>
          </w:tcPr>
          <w:p w14:paraId="5DFDCB79"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C73B6D3" w14:textId="68157C1C"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Таблетки ацетилсалициловой кислоты с ацетилсалициловой кислотой, покрытые пленочной оболочкой, солевой раствор 100 мг, в блистерах (30/3x10/, 60/6x10/)</w:t>
            </w:r>
          </w:p>
        </w:tc>
        <w:tc>
          <w:tcPr>
            <w:tcW w:w="1085" w:type="dxa"/>
            <w:vAlign w:val="center"/>
          </w:tcPr>
          <w:p w14:paraId="2E399CA3" w14:textId="5456C0C8" w:rsidR="00090BBA" w:rsidRPr="00732722" w:rsidRDefault="00090BBA" w:rsidP="00090BBA">
            <w:pPr>
              <w:widowControl w:val="0"/>
              <w:jc w:val="center"/>
              <w:rPr>
                <w:rFonts w:ascii="Sylfaen" w:hAnsi="Sylfaen"/>
                <w:i/>
                <w:iCs/>
                <w:sz w:val="20"/>
                <w:szCs w:val="20"/>
                <w:lang w:val="hy-AM"/>
              </w:rPr>
            </w:pPr>
            <w:r w:rsidRPr="001B0141">
              <w:rPr>
                <w:rFonts w:ascii="Sylfaen" w:hAnsi="Sylfaen" w:cs="Calibri"/>
                <w:i/>
                <w:sz w:val="20"/>
                <w:szCs w:val="20"/>
                <w:lang w:val="hy-AM"/>
              </w:rPr>
              <w:t>шт</w:t>
            </w:r>
          </w:p>
        </w:tc>
        <w:tc>
          <w:tcPr>
            <w:tcW w:w="1559" w:type="dxa"/>
            <w:vAlign w:val="center"/>
          </w:tcPr>
          <w:p w14:paraId="733AE6EA"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5B986B6"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971B695" w14:textId="531F0F62"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4000</w:t>
            </w:r>
          </w:p>
        </w:tc>
        <w:tc>
          <w:tcPr>
            <w:tcW w:w="709" w:type="dxa"/>
            <w:vAlign w:val="center"/>
          </w:tcPr>
          <w:p w14:paraId="0A762A07" w14:textId="11EB82A5"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72371559" w14:textId="0346A31D" w:rsidR="00090BBA" w:rsidRPr="00732722" w:rsidRDefault="00090BBA" w:rsidP="00090BBA">
            <w:pPr>
              <w:widowControl w:val="0"/>
              <w:jc w:val="center"/>
              <w:rPr>
                <w:rFonts w:ascii="Sylfaen" w:hAnsi="Sylfaen"/>
                <w:i/>
                <w:iCs/>
                <w:sz w:val="20"/>
                <w:szCs w:val="20"/>
              </w:rPr>
            </w:pPr>
            <w:r w:rsidRPr="00645D62">
              <w:rPr>
                <w:rFonts w:ascii="Sylfaen" w:hAnsi="Sylfaen" w:cs="Calibri"/>
                <w:i/>
                <w:sz w:val="20"/>
                <w:szCs w:val="20"/>
              </w:rPr>
              <w:t>4000</w:t>
            </w:r>
          </w:p>
        </w:tc>
        <w:tc>
          <w:tcPr>
            <w:tcW w:w="1142" w:type="dxa"/>
            <w:vAlign w:val="center"/>
          </w:tcPr>
          <w:p w14:paraId="463AEA1F" w14:textId="12AB28A8"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25A95A0" w14:textId="77777777" w:rsidTr="00090BBA">
        <w:trPr>
          <w:trHeight w:val="246"/>
          <w:jc w:val="center"/>
        </w:trPr>
        <w:tc>
          <w:tcPr>
            <w:tcW w:w="1242" w:type="dxa"/>
            <w:vAlign w:val="center"/>
          </w:tcPr>
          <w:p w14:paraId="79615A97" w14:textId="4F063269" w:rsidR="00090BBA" w:rsidRPr="00732722"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w:t>
            </w:r>
          </w:p>
        </w:tc>
        <w:tc>
          <w:tcPr>
            <w:tcW w:w="2715" w:type="dxa"/>
            <w:vAlign w:val="center"/>
          </w:tcPr>
          <w:p w14:paraId="26DD5B60" w14:textId="0B67141D"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color w:val="000000"/>
                <w:sz w:val="20"/>
                <w:szCs w:val="20"/>
              </w:rPr>
              <w:t>33651125</w:t>
            </w:r>
          </w:p>
        </w:tc>
        <w:tc>
          <w:tcPr>
            <w:tcW w:w="1559" w:type="dxa"/>
            <w:vAlign w:val="center"/>
          </w:tcPr>
          <w:p w14:paraId="150749EB" w14:textId="0F843765" w:rsidR="00090BBA" w:rsidRPr="00732722" w:rsidRDefault="00090BBA" w:rsidP="00090BBA">
            <w:pPr>
              <w:widowControl w:val="0"/>
              <w:jc w:val="center"/>
              <w:rPr>
                <w:rFonts w:ascii="Sylfaen" w:hAnsi="Sylfaen"/>
                <w:i/>
                <w:iCs/>
                <w:sz w:val="20"/>
                <w:szCs w:val="20"/>
              </w:rPr>
            </w:pPr>
            <w:r w:rsidRPr="00B179BE">
              <w:rPr>
                <w:rFonts w:ascii="Sylfaen" w:hAnsi="Sylfaen"/>
                <w:i/>
                <w:sz w:val="20"/>
                <w:szCs w:val="20"/>
              </w:rPr>
              <w:t>Таблетка азитромицина 500 мг</w:t>
            </w:r>
          </w:p>
        </w:tc>
        <w:tc>
          <w:tcPr>
            <w:tcW w:w="1925" w:type="dxa"/>
            <w:vAlign w:val="center"/>
          </w:tcPr>
          <w:p w14:paraId="53AB8041"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75642D2E" w14:textId="6CD65CB0"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Таблетки азитромицина (дигидрат азитромицина), покрытые пленочной оболочкой, 500 мг, в блистерах (3/1x3/)</w:t>
            </w:r>
          </w:p>
        </w:tc>
        <w:tc>
          <w:tcPr>
            <w:tcW w:w="1085" w:type="dxa"/>
            <w:vAlign w:val="center"/>
          </w:tcPr>
          <w:p w14:paraId="1F26294F" w14:textId="5B6BA4A4" w:rsidR="00090BBA" w:rsidRPr="00732722" w:rsidRDefault="00090BBA" w:rsidP="00090BBA">
            <w:pPr>
              <w:widowControl w:val="0"/>
              <w:jc w:val="center"/>
              <w:rPr>
                <w:rFonts w:ascii="Sylfaen" w:hAnsi="Sylfaen"/>
                <w:i/>
                <w:iCs/>
                <w:sz w:val="20"/>
                <w:szCs w:val="20"/>
                <w:lang w:val="hy-AM"/>
              </w:rPr>
            </w:pPr>
            <w:r w:rsidRPr="001B0141">
              <w:rPr>
                <w:rFonts w:ascii="Sylfaen" w:hAnsi="Sylfaen" w:cs="Calibri"/>
                <w:i/>
                <w:sz w:val="20"/>
                <w:szCs w:val="20"/>
                <w:lang w:val="hy-AM"/>
              </w:rPr>
              <w:t>шт</w:t>
            </w:r>
          </w:p>
        </w:tc>
        <w:tc>
          <w:tcPr>
            <w:tcW w:w="1559" w:type="dxa"/>
            <w:vAlign w:val="center"/>
          </w:tcPr>
          <w:p w14:paraId="160B8F3F"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4832BAB"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472F1969" w14:textId="6B749D88"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30</w:t>
            </w:r>
          </w:p>
        </w:tc>
        <w:tc>
          <w:tcPr>
            <w:tcW w:w="709" w:type="dxa"/>
            <w:vAlign w:val="center"/>
          </w:tcPr>
          <w:p w14:paraId="74EEA643" w14:textId="12FFAC84"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026D3F5F" w14:textId="4E749485" w:rsidR="00090BBA" w:rsidRPr="00732722" w:rsidRDefault="00090BBA" w:rsidP="00090BBA">
            <w:pPr>
              <w:widowControl w:val="0"/>
              <w:jc w:val="center"/>
              <w:rPr>
                <w:rFonts w:ascii="Sylfaen" w:hAnsi="Sylfaen"/>
                <w:i/>
                <w:iCs/>
                <w:sz w:val="20"/>
                <w:szCs w:val="20"/>
              </w:rPr>
            </w:pPr>
            <w:r w:rsidRPr="00645D62">
              <w:rPr>
                <w:rFonts w:ascii="Sylfaen" w:hAnsi="Sylfaen" w:cs="Calibri"/>
                <w:i/>
                <w:sz w:val="20"/>
                <w:szCs w:val="20"/>
              </w:rPr>
              <w:t>30</w:t>
            </w:r>
          </w:p>
        </w:tc>
        <w:tc>
          <w:tcPr>
            <w:tcW w:w="1142" w:type="dxa"/>
            <w:vAlign w:val="center"/>
          </w:tcPr>
          <w:p w14:paraId="3424C9B3" w14:textId="74800FB9"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234B8DE0" w14:textId="77777777" w:rsidTr="00090BBA">
        <w:trPr>
          <w:trHeight w:val="246"/>
          <w:jc w:val="center"/>
        </w:trPr>
        <w:tc>
          <w:tcPr>
            <w:tcW w:w="1242" w:type="dxa"/>
            <w:vAlign w:val="center"/>
          </w:tcPr>
          <w:p w14:paraId="78144C12" w14:textId="1F3D9AF0" w:rsidR="00090BBA" w:rsidRPr="00732722"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w:t>
            </w:r>
          </w:p>
        </w:tc>
        <w:tc>
          <w:tcPr>
            <w:tcW w:w="2715" w:type="dxa"/>
            <w:vAlign w:val="center"/>
          </w:tcPr>
          <w:p w14:paraId="3DB7339E" w14:textId="73238477"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33691724</w:t>
            </w:r>
          </w:p>
        </w:tc>
        <w:tc>
          <w:tcPr>
            <w:tcW w:w="1559" w:type="dxa"/>
            <w:vAlign w:val="center"/>
          </w:tcPr>
          <w:p w14:paraId="38440F96" w14:textId="6A3E91B7"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i/>
                <w:sz w:val="20"/>
                <w:szCs w:val="20"/>
              </w:rPr>
              <w:t>Альбендазол</w:t>
            </w:r>
            <w:proofErr w:type="spellEnd"/>
            <w:r w:rsidRPr="00B179BE">
              <w:rPr>
                <w:rFonts w:ascii="Sylfaen" w:hAnsi="Sylfaen"/>
                <w:i/>
                <w:sz w:val="20"/>
                <w:szCs w:val="20"/>
              </w:rPr>
              <w:t xml:space="preserve"> в таблетках 400 </w:t>
            </w:r>
            <w:r w:rsidRPr="00B179BE">
              <w:rPr>
                <w:rFonts w:ascii="Sylfaen" w:hAnsi="Sylfaen"/>
                <w:i/>
                <w:sz w:val="20"/>
                <w:szCs w:val="20"/>
              </w:rPr>
              <w:lastRenderedPageBreak/>
              <w:t>мг</w:t>
            </w:r>
          </w:p>
        </w:tc>
        <w:tc>
          <w:tcPr>
            <w:tcW w:w="1925" w:type="dxa"/>
            <w:vAlign w:val="center"/>
          </w:tcPr>
          <w:p w14:paraId="2616C982"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33D35CD" w14:textId="131C19F5"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Альбендазол</w:t>
            </w:r>
            <w:proofErr w:type="spellEnd"/>
            <w:r w:rsidRPr="000A037D">
              <w:rPr>
                <w:rFonts w:ascii="Sylfaen" w:hAnsi="Sylfaen"/>
                <w:i/>
                <w:iCs/>
                <w:sz w:val="20"/>
                <w:szCs w:val="20"/>
              </w:rPr>
              <w:t xml:space="preserve"> таблетки для </w:t>
            </w:r>
            <w:r w:rsidRPr="000A037D">
              <w:rPr>
                <w:rFonts w:ascii="Sylfaen" w:hAnsi="Sylfaen"/>
                <w:i/>
                <w:iCs/>
                <w:sz w:val="20"/>
                <w:szCs w:val="20"/>
              </w:rPr>
              <w:lastRenderedPageBreak/>
              <w:t>жевания 400 мг; (4) в пластиковом контейнере</w:t>
            </w:r>
          </w:p>
        </w:tc>
        <w:tc>
          <w:tcPr>
            <w:tcW w:w="1085" w:type="dxa"/>
            <w:vAlign w:val="center"/>
          </w:tcPr>
          <w:p w14:paraId="6E45CE70" w14:textId="220DD0F3" w:rsidR="00090BBA" w:rsidRPr="00732722" w:rsidRDefault="00090BBA" w:rsidP="00090BBA">
            <w:pPr>
              <w:widowControl w:val="0"/>
              <w:jc w:val="center"/>
              <w:rPr>
                <w:rFonts w:ascii="Sylfaen" w:hAnsi="Sylfaen"/>
                <w:i/>
                <w:iCs/>
                <w:sz w:val="20"/>
                <w:szCs w:val="20"/>
                <w:lang w:val="hy-AM"/>
              </w:rPr>
            </w:pPr>
            <w:r w:rsidRPr="001B0141">
              <w:rPr>
                <w:rFonts w:ascii="Sylfaen" w:hAnsi="Sylfaen" w:cs="Calibri"/>
                <w:i/>
                <w:sz w:val="20"/>
                <w:szCs w:val="20"/>
                <w:lang w:val="hy-AM"/>
              </w:rPr>
              <w:lastRenderedPageBreak/>
              <w:t>шт</w:t>
            </w:r>
          </w:p>
        </w:tc>
        <w:tc>
          <w:tcPr>
            <w:tcW w:w="1559" w:type="dxa"/>
            <w:vAlign w:val="center"/>
          </w:tcPr>
          <w:p w14:paraId="070D9E25"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078A3DF"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F335EDB" w14:textId="03DDB787"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30</w:t>
            </w:r>
          </w:p>
        </w:tc>
        <w:tc>
          <w:tcPr>
            <w:tcW w:w="709" w:type="dxa"/>
            <w:vAlign w:val="center"/>
          </w:tcPr>
          <w:p w14:paraId="10CABDEB" w14:textId="7589FCBF"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 xml:space="preserve">Маисян, </w:t>
            </w:r>
            <w:r w:rsidRPr="00732722">
              <w:rPr>
                <w:rFonts w:ascii="Sylfaen" w:hAnsi="Sylfaen" w:cs="Sylfaen"/>
                <w:i/>
                <w:iCs/>
                <w:color w:val="000000"/>
                <w:sz w:val="20"/>
                <w:szCs w:val="20"/>
                <w:lang w:val="hy-AM"/>
              </w:rPr>
              <w:lastRenderedPageBreak/>
              <w:t>улица 1, переулок 4,</w:t>
            </w:r>
          </w:p>
        </w:tc>
        <w:tc>
          <w:tcPr>
            <w:tcW w:w="963" w:type="dxa"/>
            <w:vAlign w:val="center"/>
          </w:tcPr>
          <w:p w14:paraId="4CE4A95A" w14:textId="6DC1E64F" w:rsidR="00090BBA" w:rsidRPr="00732722" w:rsidRDefault="00090BBA" w:rsidP="00090BBA">
            <w:pPr>
              <w:widowControl w:val="0"/>
              <w:jc w:val="center"/>
              <w:rPr>
                <w:rFonts w:ascii="Sylfaen" w:hAnsi="Sylfaen"/>
                <w:i/>
                <w:iCs/>
                <w:sz w:val="20"/>
                <w:szCs w:val="20"/>
              </w:rPr>
            </w:pPr>
            <w:r w:rsidRPr="00645D62">
              <w:rPr>
                <w:rFonts w:ascii="Sylfaen" w:hAnsi="Sylfaen" w:cs="Calibri"/>
                <w:i/>
                <w:sz w:val="20"/>
                <w:szCs w:val="20"/>
              </w:rPr>
              <w:lastRenderedPageBreak/>
              <w:t>30</w:t>
            </w:r>
          </w:p>
        </w:tc>
        <w:tc>
          <w:tcPr>
            <w:tcW w:w="1142" w:type="dxa"/>
            <w:vAlign w:val="center"/>
          </w:tcPr>
          <w:p w14:paraId="7B41B862" w14:textId="37365E53"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вступает в </w:t>
            </w:r>
            <w:r w:rsidRPr="00E66A17">
              <w:rPr>
                <w:rStyle w:val="ezkurwreuab5ozgtqnkl"/>
                <w:rFonts w:ascii="Sylfaen" w:hAnsi="Sylfaen"/>
                <w:i/>
                <w:iCs/>
                <w:sz w:val="20"/>
                <w:szCs w:val="20"/>
              </w:rPr>
              <w:lastRenderedPageBreak/>
              <w:t>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85D092E" w14:textId="77777777" w:rsidTr="00090BBA">
        <w:trPr>
          <w:trHeight w:val="246"/>
          <w:jc w:val="center"/>
        </w:trPr>
        <w:tc>
          <w:tcPr>
            <w:tcW w:w="1242" w:type="dxa"/>
            <w:vAlign w:val="center"/>
          </w:tcPr>
          <w:p w14:paraId="5A94E333" w14:textId="1E874744" w:rsidR="00090BBA" w:rsidRPr="00732722"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5</w:t>
            </w:r>
          </w:p>
        </w:tc>
        <w:tc>
          <w:tcPr>
            <w:tcW w:w="2715" w:type="dxa"/>
            <w:vAlign w:val="center"/>
          </w:tcPr>
          <w:p w14:paraId="1CDCFCF0" w14:textId="21209D49"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33671125</w:t>
            </w:r>
          </w:p>
        </w:tc>
        <w:tc>
          <w:tcPr>
            <w:tcW w:w="1559" w:type="dxa"/>
            <w:vAlign w:val="center"/>
          </w:tcPr>
          <w:p w14:paraId="64E03BC2" w14:textId="3F457736" w:rsidR="00090BBA" w:rsidRPr="00732722" w:rsidRDefault="00090BBA" w:rsidP="00090BBA">
            <w:pPr>
              <w:widowControl w:val="0"/>
              <w:jc w:val="center"/>
              <w:rPr>
                <w:rFonts w:ascii="Sylfaen" w:hAnsi="Sylfaen"/>
                <w:i/>
                <w:iCs/>
                <w:sz w:val="20"/>
                <w:szCs w:val="20"/>
              </w:rPr>
            </w:pPr>
            <w:r w:rsidRPr="00B179BE">
              <w:rPr>
                <w:rFonts w:ascii="Sylfaen" w:hAnsi="Sylfaen"/>
                <w:i/>
                <w:sz w:val="20"/>
                <w:szCs w:val="20"/>
              </w:rPr>
              <w:t>Таблетка амброксола 30 мг</w:t>
            </w:r>
          </w:p>
        </w:tc>
        <w:tc>
          <w:tcPr>
            <w:tcW w:w="1925" w:type="dxa"/>
            <w:vAlign w:val="center"/>
          </w:tcPr>
          <w:p w14:paraId="096160A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77C51AEA" w14:textId="664E067E"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Амброксол таблетки амброксола (гидрохлорид амброксола) по 30 мг; (20/2x10/) в блистерах</w:t>
            </w:r>
          </w:p>
        </w:tc>
        <w:tc>
          <w:tcPr>
            <w:tcW w:w="1085" w:type="dxa"/>
            <w:vAlign w:val="center"/>
          </w:tcPr>
          <w:p w14:paraId="5FA66AB5" w14:textId="68A5D507" w:rsidR="00090BBA" w:rsidRPr="00732722" w:rsidRDefault="00090BBA" w:rsidP="00090BBA">
            <w:pPr>
              <w:widowControl w:val="0"/>
              <w:jc w:val="center"/>
              <w:rPr>
                <w:rFonts w:ascii="Sylfaen" w:hAnsi="Sylfaen"/>
                <w:i/>
                <w:iCs/>
                <w:sz w:val="20"/>
                <w:szCs w:val="20"/>
                <w:lang w:val="hy-AM"/>
              </w:rPr>
            </w:pPr>
            <w:r w:rsidRPr="001B0141">
              <w:rPr>
                <w:rFonts w:ascii="Sylfaen" w:hAnsi="Sylfaen" w:cs="Calibri"/>
                <w:i/>
                <w:sz w:val="20"/>
                <w:szCs w:val="20"/>
                <w:lang w:val="hy-AM"/>
              </w:rPr>
              <w:t>шт</w:t>
            </w:r>
          </w:p>
        </w:tc>
        <w:tc>
          <w:tcPr>
            <w:tcW w:w="1559" w:type="dxa"/>
            <w:vAlign w:val="center"/>
          </w:tcPr>
          <w:p w14:paraId="0E588A95"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5C92E06"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41F7895A" w14:textId="1A2AF58B"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300</w:t>
            </w:r>
          </w:p>
        </w:tc>
        <w:tc>
          <w:tcPr>
            <w:tcW w:w="709" w:type="dxa"/>
            <w:vAlign w:val="center"/>
          </w:tcPr>
          <w:p w14:paraId="505D0E32" w14:textId="49B21F73"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1CF67F77" w14:textId="0E3903F2" w:rsidR="00090BBA" w:rsidRPr="00732722" w:rsidRDefault="00090BBA" w:rsidP="00090BBA">
            <w:pPr>
              <w:widowControl w:val="0"/>
              <w:jc w:val="center"/>
              <w:rPr>
                <w:rFonts w:ascii="Sylfaen" w:hAnsi="Sylfaen"/>
                <w:i/>
                <w:iCs/>
                <w:sz w:val="20"/>
                <w:szCs w:val="20"/>
              </w:rPr>
            </w:pPr>
            <w:r w:rsidRPr="00645D62">
              <w:rPr>
                <w:rFonts w:ascii="Sylfaen" w:hAnsi="Sylfaen" w:cs="Calibri"/>
                <w:i/>
                <w:sz w:val="20"/>
                <w:szCs w:val="20"/>
              </w:rPr>
              <w:t>300</w:t>
            </w:r>
          </w:p>
        </w:tc>
        <w:tc>
          <w:tcPr>
            <w:tcW w:w="1142" w:type="dxa"/>
            <w:vAlign w:val="center"/>
          </w:tcPr>
          <w:p w14:paraId="3784AFE7" w14:textId="5422EB6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22B964C" w14:textId="77777777" w:rsidTr="00090BBA">
        <w:trPr>
          <w:trHeight w:val="246"/>
          <w:jc w:val="center"/>
        </w:trPr>
        <w:tc>
          <w:tcPr>
            <w:tcW w:w="1242" w:type="dxa"/>
            <w:vAlign w:val="center"/>
          </w:tcPr>
          <w:p w14:paraId="539C8D6C" w14:textId="2C174445" w:rsidR="00090BBA" w:rsidRPr="00732722"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w:t>
            </w:r>
          </w:p>
        </w:tc>
        <w:tc>
          <w:tcPr>
            <w:tcW w:w="2715" w:type="dxa"/>
            <w:vAlign w:val="center"/>
          </w:tcPr>
          <w:p w14:paraId="37EA484B" w14:textId="2FEC93E3"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33671114</w:t>
            </w:r>
          </w:p>
        </w:tc>
        <w:tc>
          <w:tcPr>
            <w:tcW w:w="1559" w:type="dxa"/>
            <w:vAlign w:val="center"/>
          </w:tcPr>
          <w:p w14:paraId="31E439D7" w14:textId="4ADA2DB6" w:rsidR="00090BBA" w:rsidRPr="00732722" w:rsidRDefault="00090BBA" w:rsidP="00090BBA">
            <w:pPr>
              <w:widowControl w:val="0"/>
              <w:jc w:val="center"/>
              <w:rPr>
                <w:rFonts w:ascii="Sylfaen" w:hAnsi="Sylfaen"/>
                <w:i/>
                <w:iCs/>
                <w:sz w:val="20"/>
                <w:szCs w:val="20"/>
              </w:rPr>
            </w:pPr>
            <w:r w:rsidRPr="00B179BE">
              <w:rPr>
                <w:rFonts w:ascii="Sylfaen" w:hAnsi="Sylfaen"/>
                <w:i/>
                <w:sz w:val="20"/>
                <w:szCs w:val="20"/>
              </w:rPr>
              <w:t xml:space="preserve">Таблетка </w:t>
            </w:r>
            <w:proofErr w:type="spellStart"/>
            <w:r w:rsidRPr="00B179BE">
              <w:rPr>
                <w:rFonts w:ascii="Sylfaen" w:hAnsi="Sylfaen"/>
                <w:i/>
                <w:sz w:val="20"/>
                <w:szCs w:val="20"/>
              </w:rPr>
              <w:t>аминофилина</w:t>
            </w:r>
            <w:proofErr w:type="spellEnd"/>
            <w:r w:rsidRPr="00B179BE">
              <w:rPr>
                <w:rFonts w:ascii="Sylfaen" w:hAnsi="Sylfaen"/>
                <w:i/>
                <w:sz w:val="20"/>
                <w:szCs w:val="20"/>
              </w:rPr>
              <w:t xml:space="preserve"> 150 мг</w:t>
            </w:r>
          </w:p>
        </w:tc>
        <w:tc>
          <w:tcPr>
            <w:tcW w:w="1925" w:type="dxa"/>
            <w:vAlign w:val="center"/>
          </w:tcPr>
          <w:p w14:paraId="1B8BC9B8"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CC65ECD" w14:textId="449B3158"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Таблетки аминофиллина150 мг, в блистерах (30/3x10/)</w:t>
            </w:r>
          </w:p>
        </w:tc>
        <w:tc>
          <w:tcPr>
            <w:tcW w:w="1085" w:type="dxa"/>
            <w:vAlign w:val="center"/>
          </w:tcPr>
          <w:p w14:paraId="412FB8D6" w14:textId="08392D4C" w:rsidR="00090BBA" w:rsidRPr="00732722" w:rsidRDefault="00090BBA" w:rsidP="00090BBA">
            <w:pPr>
              <w:widowControl w:val="0"/>
              <w:jc w:val="center"/>
              <w:rPr>
                <w:rFonts w:ascii="Sylfaen" w:hAnsi="Sylfaen"/>
                <w:i/>
                <w:iCs/>
                <w:sz w:val="20"/>
                <w:szCs w:val="20"/>
                <w:lang w:val="hy-AM"/>
              </w:rPr>
            </w:pPr>
            <w:r w:rsidRPr="001B0141">
              <w:rPr>
                <w:rFonts w:ascii="Sylfaen" w:hAnsi="Sylfaen" w:cs="Calibri"/>
                <w:i/>
                <w:sz w:val="20"/>
                <w:szCs w:val="20"/>
                <w:lang w:val="hy-AM"/>
              </w:rPr>
              <w:t>шт</w:t>
            </w:r>
          </w:p>
        </w:tc>
        <w:tc>
          <w:tcPr>
            <w:tcW w:w="1559" w:type="dxa"/>
            <w:vAlign w:val="center"/>
          </w:tcPr>
          <w:p w14:paraId="5ED2C5D4"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6FC38EB"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5208695" w14:textId="0249D8FD"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1500</w:t>
            </w:r>
          </w:p>
        </w:tc>
        <w:tc>
          <w:tcPr>
            <w:tcW w:w="709" w:type="dxa"/>
            <w:vAlign w:val="center"/>
          </w:tcPr>
          <w:p w14:paraId="6BD7DB97" w14:textId="516D668D"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53102B69" w14:textId="401C7D68" w:rsidR="00090BBA" w:rsidRPr="00732722" w:rsidRDefault="00090BBA" w:rsidP="00090BBA">
            <w:pPr>
              <w:widowControl w:val="0"/>
              <w:jc w:val="center"/>
              <w:rPr>
                <w:rFonts w:ascii="Sylfaen" w:hAnsi="Sylfaen"/>
                <w:i/>
                <w:iCs/>
                <w:sz w:val="20"/>
                <w:szCs w:val="20"/>
              </w:rPr>
            </w:pPr>
            <w:r w:rsidRPr="00645D62">
              <w:rPr>
                <w:rFonts w:ascii="Sylfaen" w:hAnsi="Sylfaen" w:cs="Calibri"/>
                <w:i/>
                <w:sz w:val="20"/>
                <w:szCs w:val="20"/>
              </w:rPr>
              <w:t>1500</w:t>
            </w:r>
          </w:p>
        </w:tc>
        <w:tc>
          <w:tcPr>
            <w:tcW w:w="1142" w:type="dxa"/>
            <w:vAlign w:val="center"/>
          </w:tcPr>
          <w:p w14:paraId="2E5E4937" w14:textId="2B180A9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0C44278" w14:textId="77777777" w:rsidTr="00090BBA">
        <w:trPr>
          <w:trHeight w:val="246"/>
          <w:jc w:val="center"/>
        </w:trPr>
        <w:tc>
          <w:tcPr>
            <w:tcW w:w="1242" w:type="dxa"/>
            <w:vAlign w:val="center"/>
          </w:tcPr>
          <w:p w14:paraId="6A7FA95C" w14:textId="665D81B1"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7</w:t>
            </w:r>
          </w:p>
        </w:tc>
        <w:tc>
          <w:tcPr>
            <w:tcW w:w="2715" w:type="dxa"/>
            <w:vAlign w:val="center"/>
          </w:tcPr>
          <w:p w14:paraId="62997E33" w14:textId="77777777" w:rsidR="00081806" w:rsidRPr="00645D62" w:rsidRDefault="00081806" w:rsidP="00090BBA">
            <w:pPr>
              <w:jc w:val="center"/>
              <w:rPr>
                <w:rFonts w:ascii="Sylfaen" w:hAnsi="Sylfaen" w:cs="Calibri"/>
                <w:i/>
                <w:color w:val="000000"/>
                <w:sz w:val="20"/>
                <w:szCs w:val="20"/>
              </w:rPr>
            </w:pPr>
            <w:r w:rsidRPr="00645D62">
              <w:rPr>
                <w:rFonts w:ascii="Sylfaen" w:hAnsi="Sylfaen" w:cs="Calibri"/>
                <w:i/>
                <w:color w:val="000000"/>
                <w:sz w:val="20"/>
                <w:szCs w:val="20"/>
              </w:rPr>
              <w:t>33671114/1</w:t>
            </w:r>
          </w:p>
          <w:p w14:paraId="3E910B42" w14:textId="21F22C48" w:rsidR="00081806" w:rsidRPr="00732722" w:rsidRDefault="00081806" w:rsidP="00090BBA">
            <w:pPr>
              <w:widowControl w:val="0"/>
              <w:jc w:val="center"/>
              <w:rPr>
                <w:rFonts w:ascii="Sylfaen" w:hAnsi="Sylfaen" w:cs="Calibri"/>
                <w:i/>
                <w:iCs/>
                <w:color w:val="000000"/>
                <w:sz w:val="20"/>
                <w:szCs w:val="20"/>
              </w:rPr>
            </w:pPr>
          </w:p>
        </w:tc>
        <w:tc>
          <w:tcPr>
            <w:tcW w:w="1559" w:type="dxa"/>
            <w:vAlign w:val="center"/>
          </w:tcPr>
          <w:p w14:paraId="5D69BED6" w14:textId="5BFE7CFB" w:rsidR="00081806" w:rsidRPr="00732722" w:rsidRDefault="00081806"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Аминофилин</w:t>
            </w:r>
            <w:proofErr w:type="spellEnd"/>
            <w:r w:rsidRPr="00B179BE">
              <w:rPr>
                <w:rFonts w:ascii="Sylfaen" w:hAnsi="Sylfaen" w:cs="Courier New"/>
                <w:i/>
                <w:color w:val="1F1F1F"/>
                <w:sz w:val="20"/>
                <w:szCs w:val="20"/>
                <w:lang w:eastAsia="en-US"/>
              </w:rPr>
              <w:t xml:space="preserve"> для инъекций 24 мг/мл</w:t>
            </w:r>
          </w:p>
        </w:tc>
        <w:tc>
          <w:tcPr>
            <w:tcW w:w="1925" w:type="dxa"/>
            <w:vAlign w:val="center"/>
          </w:tcPr>
          <w:p w14:paraId="3CCB0C1B"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549C4505" w14:textId="0A5BDCC3"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 xml:space="preserve">Раствор </w:t>
            </w:r>
            <w:proofErr w:type="spellStart"/>
            <w:r w:rsidRPr="000A037D">
              <w:rPr>
                <w:rFonts w:ascii="Sylfaen" w:hAnsi="Sylfaen"/>
                <w:i/>
                <w:iCs/>
                <w:sz w:val="20"/>
                <w:szCs w:val="20"/>
              </w:rPr>
              <w:t>аминофилина</w:t>
            </w:r>
            <w:proofErr w:type="spellEnd"/>
            <w:r w:rsidRPr="000A037D">
              <w:rPr>
                <w:rFonts w:ascii="Sylfaen" w:hAnsi="Sylfaen"/>
                <w:i/>
                <w:iCs/>
                <w:sz w:val="20"/>
                <w:szCs w:val="20"/>
              </w:rPr>
              <w:t xml:space="preserve"> для инъекций N/E 24 мг / мл; (10) ампулы по 5 мл, этикетка бандероль, (10) ампулы </w:t>
            </w:r>
            <w:r w:rsidRPr="000A037D">
              <w:rPr>
                <w:rFonts w:ascii="Sylfaen" w:hAnsi="Sylfaen"/>
                <w:i/>
                <w:iCs/>
                <w:sz w:val="20"/>
                <w:szCs w:val="20"/>
              </w:rPr>
              <w:lastRenderedPageBreak/>
              <w:t>по 5 мл</w:t>
            </w:r>
          </w:p>
        </w:tc>
        <w:tc>
          <w:tcPr>
            <w:tcW w:w="1085" w:type="dxa"/>
            <w:vAlign w:val="center"/>
          </w:tcPr>
          <w:p w14:paraId="0A10A929" w14:textId="31378AEC"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lastRenderedPageBreak/>
              <w:t>флакон</w:t>
            </w:r>
          </w:p>
        </w:tc>
        <w:tc>
          <w:tcPr>
            <w:tcW w:w="1559" w:type="dxa"/>
            <w:vAlign w:val="center"/>
          </w:tcPr>
          <w:p w14:paraId="3C36434A"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8C04CF8"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4558CD3" w14:textId="793C3D41"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50</w:t>
            </w:r>
          </w:p>
        </w:tc>
        <w:tc>
          <w:tcPr>
            <w:tcW w:w="709" w:type="dxa"/>
            <w:vAlign w:val="center"/>
          </w:tcPr>
          <w:p w14:paraId="71086679" w14:textId="5D10670A"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6A501868" w14:textId="4BC89DE5"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50</w:t>
            </w:r>
          </w:p>
        </w:tc>
        <w:tc>
          <w:tcPr>
            <w:tcW w:w="1142" w:type="dxa"/>
            <w:vAlign w:val="center"/>
          </w:tcPr>
          <w:p w14:paraId="1DC52FB7" w14:textId="22FE823B"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A565AEB" w14:textId="77777777" w:rsidTr="00090BBA">
        <w:trPr>
          <w:trHeight w:val="246"/>
          <w:jc w:val="center"/>
        </w:trPr>
        <w:tc>
          <w:tcPr>
            <w:tcW w:w="1242" w:type="dxa"/>
            <w:vAlign w:val="center"/>
          </w:tcPr>
          <w:p w14:paraId="1246BE23" w14:textId="78EDECBC"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8</w:t>
            </w:r>
          </w:p>
        </w:tc>
        <w:tc>
          <w:tcPr>
            <w:tcW w:w="2715" w:type="dxa"/>
            <w:vAlign w:val="center"/>
          </w:tcPr>
          <w:p w14:paraId="3EF905D4" w14:textId="3FC6E266"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33621740</w:t>
            </w:r>
          </w:p>
        </w:tc>
        <w:tc>
          <w:tcPr>
            <w:tcW w:w="1559" w:type="dxa"/>
            <w:vAlign w:val="center"/>
          </w:tcPr>
          <w:p w14:paraId="726169EF" w14:textId="1C5C785A" w:rsidR="00090BBA" w:rsidRPr="00732722"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Таблетка </w:t>
            </w:r>
            <w:proofErr w:type="spellStart"/>
            <w:r w:rsidRPr="00B179BE">
              <w:rPr>
                <w:rFonts w:ascii="Sylfaen" w:hAnsi="Sylfaen" w:cs="Courier New"/>
                <w:i/>
                <w:color w:val="1F1F1F"/>
                <w:sz w:val="20"/>
                <w:szCs w:val="20"/>
                <w:lang w:eastAsia="en-US"/>
              </w:rPr>
              <w:t>амлодипина</w:t>
            </w:r>
            <w:proofErr w:type="spellEnd"/>
            <w:r w:rsidRPr="00B179BE">
              <w:rPr>
                <w:rFonts w:ascii="Sylfaen" w:hAnsi="Sylfaen" w:cs="Courier New"/>
                <w:i/>
                <w:color w:val="1F1F1F"/>
                <w:sz w:val="20"/>
                <w:szCs w:val="20"/>
                <w:lang w:eastAsia="en-US"/>
              </w:rPr>
              <w:t xml:space="preserve"> 5 мг</w:t>
            </w:r>
          </w:p>
        </w:tc>
        <w:tc>
          <w:tcPr>
            <w:tcW w:w="1925" w:type="dxa"/>
            <w:vAlign w:val="center"/>
          </w:tcPr>
          <w:p w14:paraId="1E29E073"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7946189" w14:textId="39037477"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 xml:space="preserve">Таблетки </w:t>
            </w:r>
            <w:proofErr w:type="spellStart"/>
            <w:r w:rsidRPr="000A037D">
              <w:rPr>
                <w:rFonts w:ascii="Sylfaen" w:hAnsi="Sylfaen"/>
                <w:i/>
                <w:iCs/>
                <w:sz w:val="20"/>
                <w:szCs w:val="20"/>
              </w:rPr>
              <w:t>амлодипина</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безилат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амлодипина</w:t>
            </w:r>
            <w:proofErr w:type="spellEnd"/>
            <w:r w:rsidRPr="000A037D">
              <w:rPr>
                <w:rFonts w:ascii="Sylfaen" w:hAnsi="Sylfaen"/>
                <w:i/>
                <w:iCs/>
                <w:sz w:val="20"/>
                <w:szCs w:val="20"/>
              </w:rPr>
              <w:t>) по 5 мг; (30/3x10/) в блистерах</w:t>
            </w:r>
          </w:p>
        </w:tc>
        <w:tc>
          <w:tcPr>
            <w:tcW w:w="1085" w:type="dxa"/>
            <w:vAlign w:val="center"/>
          </w:tcPr>
          <w:p w14:paraId="226EA2BB" w14:textId="40BF865D" w:rsidR="00090BBA" w:rsidRPr="00732722" w:rsidRDefault="00090BBA" w:rsidP="00090BBA">
            <w:pPr>
              <w:widowControl w:val="0"/>
              <w:jc w:val="center"/>
              <w:rPr>
                <w:rFonts w:ascii="Sylfaen" w:hAnsi="Sylfaen"/>
                <w:i/>
                <w:iCs/>
                <w:sz w:val="20"/>
                <w:szCs w:val="20"/>
              </w:rPr>
            </w:pPr>
            <w:r w:rsidRPr="00BE5221">
              <w:rPr>
                <w:rFonts w:ascii="Sylfaen" w:hAnsi="Sylfaen" w:cs="Calibri"/>
                <w:i/>
                <w:sz w:val="20"/>
                <w:szCs w:val="20"/>
                <w:lang w:val="hy-AM"/>
              </w:rPr>
              <w:t>шт</w:t>
            </w:r>
          </w:p>
        </w:tc>
        <w:tc>
          <w:tcPr>
            <w:tcW w:w="1559" w:type="dxa"/>
            <w:vAlign w:val="center"/>
          </w:tcPr>
          <w:p w14:paraId="0965B13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D4D015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E396FCD" w14:textId="7F9808AC"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500</w:t>
            </w:r>
          </w:p>
        </w:tc>
        <w:tc>
          <w:tcPr>
            <w:tcW w:w="709" w:type="dxa"/>
            <w:vAlign w:val="center"/>
          </w:tcPr>
          <w:p w14:paraId="6C82D559" w14:textId="0F6B25FE"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723FBB47" w14:textId="3AB70BD0"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500</w:t>
            </w:r>
          </w:p>
        </w:tc>
        <w:tc>
          <w:tcPr>
            <w:tcW w:w="1142" w:type="dxa"/>
            <w:vAlign w:val="center"/>
          </w:tcPr>
          <w:p w14:paraId="12008E0E" w14:textId="06E1BB8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E6959AE" w14:textId="77777777" w:rsidTr="00090BBA">
        <w:trPr>
          <w:trHeight w:val="246"/>
          <w:jc w:val="center"/>
        </w:trPr>
        <w:tc>
          <w:tcPr>
            <w:tcW w:w="1242" w:type="dxa"/>
            <w:vAlign w:val="center"/>
          </w:tcPr>
          <w:p w14:paraId="66DA8776" w14:textId="44C99B1C"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9</w:t>
            </w:r>
          </w:p>
        </w:tc>
        <w:tc>
          <w:tcPr>
            <w:tcW w:w="2715" w:type="dxa"/>
            <w:vAlign w:val="center"/>
          </w:tcPr>
          <w:p w14:paraId="688BAEE7" w14:textId="29241B77"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33651111</w:t>
            </w:r>
          </w:p>
        </w:tc>
        <w:tc>
          <w:tcPr>
            <w:tcW w:w="1559" w:type="dxa"/>
            <w:vAlign w:val="center"/>
          </w:tcPr>
          <w:p w14:paraId="51C1C97B" w14:textId="699DFDFF" w:rsidR="00090BBA" w:rsidRPr="00732722"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Амоксициллин в капсуле 500 мг</w:t>
            </w:r>
          </w:p>
        </w:tc>
        <w:tc>
          <w:tcPr>
            <w:tcW w:w="1925" w:type="dxa"/>
            <w:vAlign w:val="center"/>
          </w:tcPr>
          <w:p w14:paraId="125B4D4D"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3B13FBD" w14:textId="15B726D3"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Амоксициллин (тригидрат амоксициллина) капсулы 500 мг; (10/1x10/) в блистерах</w:t>
            </w:r>
          </w:p>
        </w:tc>
        <w:tc>
          <w:tcPr>
            <w:tcW w:w="1085" w:type="dxa"/>
            <w:vAlign w:val="center"/>
          </w:tcPr>
          <w:p w14:paraId="51E71B69" w14:textId="23D04920" w:rsidR="00090BBA" w:rsidRPr="00732722" w:rsidRDefault="00090BBA" w:rsidP="00090BBA">
            <w:pPr>
              <w:widowControl w:val="0"/>
              <w:jc w:val="center"/>
              <w:rPr>
                <w:rFonts w:ascii="Sylfaen" w:hAnsi="Sylfaen"/>
                <w:i/>
                <w:iCs/>
                <w:sz w:val="20"/>
                <w:szCs w:val="20"/>
              </w:rPr>
            </w:pPr>
            <w:r w:rsidRPr="00BE5221">
              <w:rPr>
                <w:rFonts w:ascii="Sylfaen" w:hAnsi="Sylfaen" w:cs="Calibri"/>
                <w:i/>
                <w:sz w:val="20"/>
                <w:szCs w:val="20"/>
                <w:lang w:val="hy-AM"/>
              </w:rPr>
              <w:t>шт</w:t>
            </w:r>
          </w:p>
        </w:tc>
        <w:tc>
          <w:tcPr>
            <w:tcW w:w="1559" w:type="dxa"/>
            <w:vAlign w:val="center"/>
          </w:tcPr>
          <w:p w14:paraId="2A137E9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48ECFCFD"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46B25957" w14:textId="1B77A3D3"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w:t>
            </w:r>
          </w:p>
        </w:tc>
        <w:tc>
          <w:tcPr>
            <w:tcW w:w="709" w:type="dxa"/>
            <w:vAlign w:val="center"/>
          </w:tcPr>
          <w:p w14:paraId="431A39DE" w14:textId="24803DA3"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602ADCA1" w14:textId="72CEAAAF"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w:t>
            </w:r>
          </w:p>
        </w:tc>
        <w:tc>
          <w:tcPr>
            <w:tcW w:w="1142" w:type="dxa"/>
            <w:vAlign w:val="center"/>
          </w:tcPr>
          <w:p w14:paraId="675EE44D" w14:textId="15DFEEE2"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415C6E36" w14:textId="77777777" w:rsidTr="00090BBA">
        <w:trPr>
          <w:trHeight w:val="246"/>
          <w:jc w:val="center"/>
        </w:trPr>
        <w:tc>
          <w:tcPr>
            <w:tcW w:w="1242" w:type="dxa"/>
            <w:vAlign w:val="center"/>
          </w:tcPr>
          <w:p w14:paraId="12328CE1" w14:textId="778C6A94"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10</w:t>
            </w:r>
          </w:p>
        </w:tc>
        <w:tc>
          <w:tcPr>
            <w:tcW w:w="2715" w:type="dxa"/>
            <w:vAlign w:val="center"/>
          </w:tcPr>
          <w:p w14:paraId="1CBF527E" w14:textId="77777777" w:rsidR="00081806" w:rsidRPr="00645D62" w:rsidRDefault="00081806" w:rsidP="00090BBA">
            <w:pPr>
              <w:jc w:val="center"/>
              <w:rPr>
                <w:rFonts w:ascii="Sylfaen" w:hAnsi="Sylfaen" w:cs="Calibri"/>
                <w:i/>
                <w:color w:val="000000"/>
                <w:sz w:val="20"/>
                <w:szCs w:val="20"/>
              </w:rPr>
            </w:pPr>
            <w:r w:rsidRPr="00645D62">
              <w:rPr>
                <w:rFonts w:ascii="Sylfaen" w:hAnsi="Sylfaen" w:cs="Calibri"/>
                <w:i/>
                <w:color w:val="000000"/>
                <w:sz w:val="20"/>
                <w:szCs w:val="20"/>
              </w:rPr>
              <w:t>33651111/1</w:t>
            </w:r>
          </w:p>
          <w:p w14:paraId="385357B3" w14:textId="693E7946" w:rsidR="00081806" w:rsidRPr="00732722" w:rsidRDefault="00081806" w:rsidP="00090BBA">
            <w:pPr>
              <w:widowControl w:val="0"/>
              <w:jc w:val="center"/>
              <w:rPr>
                <w:rFonts w:ascii="Sylfaen" w:hAnsi="Sylfaen" w:cs="Calibri"/>
                <w:i/>
                <w:iCs/>
                <w:color w:val="000000"/>
                <w:sz w:val="20"/>
                <w:szCs w:val="20"/>
              </w:rPr>
            </w:pPr>
          </w:p>
        </w:tc>
        <w:tc>
          <w:tcPr>
            <w:tcW w:w="1559" w:type="dxa"/>
            <w:vAlign w:val="center"/>
          </w:tcPr>
          <w:p w14:paraId="70583E33" w14:textId="68AC2347" w:rsidR="00081806" w:rsidRPr="00732722" w:rsidRDefault="00081806"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250 мг/5 мл раствора для приема внутрь в виде порошка таблетки амоксициллина</w:t>
            </w:r>
          </w:p>
        </w:tc>
        <w:tc>
          <w:tcPr>
            <w:tcW w:w="1925" w:type="dxa"/>
            <w:vAlign w:val="center"/>
          </w:tcPr>
          <w:p w14:paraId="04571202"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1B5A845C" w14:textId="50F216AC"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Амоксициллин (тригидрат амоксициллина) гранулы для внутривенного приема 250 мг / 5 мл, гранулы 40 г в стеклянном флаконе для 100 мл лекарственной смеси</w:t>
            </w:r>
          </w:p>
        </w:tc>
        <w:tc>
          <w:tcPr>
            <w:tcW w:w="1085" w:type="dxa"/>
            <w:vAlign w:val="center"/>
          </w:tcPr>
          <w:p w14:paraId="7A9488A6" w14:textId="425D7FD0"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2F4B303B"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72861EDF"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1E5B503E" w14:textId="136BFCD2"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10</w:t>
            </w:r>
          </w:p>
        </w:tc>
        <w:tc>
          <w:tcPr>
            <w:tcW w:w="709" w:type="dxa"/>
            <w:vAlign w:val="center"/>
          </w:tcPr>
          <w:p w14:paraId="30221E7C" w14:textId="37B37463"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27F84B39" w14:textId="583B77E6"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10</w:t>
            </w:r>
          </w:p>
        </w:tc>
        <w:tc>
          <w:tcPr>
            <w:tcW w:w="1142" w:type="dxa"/>
            <w:vAlign w:val="center"/>
          </w:tcPr>
          <w:p w14:paraId="7B6A8AD1" w14:textId="7723FE89"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64BC3F81" w14:textId="77777777" w:rsidTr="00090BBA">
        <w:trPr>
          <w:trHeight w:val="246"/>
          <w:jc w:val="center"/>
        </w:trPr>
        <w:tc>
          <w:tcPr>
            <w:tcW w:w="1242" w:type="dxa"/>
            <w:vAlign w:val="center"/>
          </w:tcPr>
          <w:p w14:paraId="49A9940A" w14:textId="497C990E"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11</w:t>
            </w:r>
          </w:p>
        </w:tc>
        <w:tc>
          <w:tcPr>
            <w:tcW w:w="2715" w:type="dxa"/>
            <w:vAlign w:val="center"/>
          </w:tcPr>
          <w:p w14:paraId="09A12C50" w14:textId="24A5B4FA"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33651111/2</w:t>
            </w:r>
          </w:p>
        </w:tc>
        <w:tc>
          <w:tcPr>
            <w:tcW w:w="1559" w:type="dxa"/>
            <w:vAlign w:val="center"/>
          </w:tcPr>
          <w:p w14:paraId="072DA307" w14:textId="55224F84" w:rsidR="00081806" w:rsidRPr="00732722" w:rsidRDefault="00081806"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125 мг+31,25/5 </w:t>
            </w:r>
            <w:r w:rsidRPr="00B179BE">
              <w:rPr>
                <w:rFonts w:ascii="Sylfaen" w:hAnsi="Sylfaen" w:cs="Courier New"/>
                <w:i/>
                <w:color w:val="1F1F1F"/>
                <w:sz w:val="20"/>
                <w:szCs w:val="20"/>
                <w:lang w:eastAsia="en-US"/>
              </w:rPr>
              <w:lastRenderedPageBreak/>
              <w:t xml:space="preserve">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1925" w:type="dxa"/>
            <w:vAlign w:val="center"/>
          </w:tcPr>
          <w:p w14:paraId="7CD3EC3A"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691A5F1C" w14:textId="447E33E7"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Амоксицилли</w:t>
            </w:r>
            <w:r w:rsidRPr="000A037D">
              <w:rPr>
                <w:rFonts w:ascii="Sylfaen" w:hAnsi="Sylfaen"/>
                <w:i/>
                <w:iCs/>
                <w:sz w:val="20"/>
                <w:szCs w:val="20"/>
              </w:rPr>
              <w:lastRenderedPageBreak/>
              <w:t xml:space="preserve">н (тригидрат амоксициллина), </w:t>
            </w:r>
            <w:proofErr w:type="spellStart"/>
            <w:r w:rsidRPr="000A037D">
              <w:rPr>
                <w:rFonts w:ascii="Sylfaen" w:hAnsi="Sylfaen"/>
                <w:i/>
                <w:iCs/>
                <w:sz w:val="20"/>
                <w:szCs w:val="20"/>
              </w:rPr>
              <w:t>клавулановая</w:t>
            </w:r>
            <w:proofErr w:type="spellEnd"/>
            <w:r w:rsidRPr="000A037D">
              <w:rPr>
                <w:rFonts w:ascii="Sylfaen" w:hAnsi="Sylfaen"/>
                <w:i/>
                <w:iCs/>
                <w:sz w:val="20"/>
                <w:szCs w:val="20"/>
              </w:rPr>
              <w:t xml:space="preserve"> кислота (</w:t>
            </w:r>
            <w:proofErr w:type="spellStart"/>
            <w:r w:rsidRPr="000A037D">
              <w:rPr>
                <w:rFonts w:ascii="Sylfaen" w:hAnsi="Sylfaen"/>
                <w:i/>
                <w:iCs/>
                <w:sz w:val="20"/>
                <w:szCs w:val="20"/>
              </w:rPr>
              <w:t>клавуланат</w:t>
            </w:r>
            <w:proofErr w:type="spellEnd"/>
            <w:r w:rsidRPr="000A037D">
              <w:rPr>
                <w:rFonts w:ascii="Sylfaen" w:hAnsi="Sylfaen"/>
                <w:i/>
                <w:iCs/>
                <w:sz w:val="20"/>
                <w:szCs w:val="20"/>
              </w:rPr>
              <w:t xml:space="preserve"> калия) в виде лекарственной смеси для приема внутрь 125 мг/5 мл+31,25 мг/5 мл; стеклянная бутылка 100 мл и мерная ложка</w:t>
            </w:r>
          </w:p>
        </w:tc>
        <w:tc>
          <w:tcPr>
            <w:tcW w:w="1085" w:type="dxa"/>
            <w:vAlign w:val="center"/>
          </w:tcPr>
          <w:p w14:paraId="33BFA0B2" w14:textId="37B8C5C4"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lastRenderedPageBreak/>
              <w:t>крб</w:t>
            </w:r>
          </w:p>
        </w:tc>
        <w:tc>
          <w:tcPr>
            <w:tcW w:w="1559" w:type="dxa"/>
            <w:vAlign w:val="center"/>
          </w:tcPr>
          <w:p w14:paraId="5984993D"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4EF7AB6D"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E784E84" w14:textId="08B6E5FC"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20</w:t>
            </w:r>
          </w:p>
        </w:tc>
        <w:tc>
          <w:tcPr>
            <w:tcW w:w="709" w:type="dxa"/>
            <w:vAlign w:val="center"/>
          </w:tcPr>
          <w:p w14:paraId="3868D03B" w14:textId="1557B93A"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w:t>
            </w:r>
            <w:r w:rsidRPr="00732722">
              <w:rPr>
                <w:rFonts w:ascii="Sylfaen" w:hAnsi="Sylfaen" w:cs="Sylfaen"/>
                <w:i/>
                <w:iCs/>
                <w:color w:val="000000"/>
                <w:sz w:val="20"/>
                <w:szCs w:val="20"/>
                <w:lang w:val="hy-AM"/>
              </w:rPr>
              <w:lastRenderedPageBreak/>
              <w:t>ян, улица 1, переулок 4,</w:t>
            </w:r>
          </w:p>
        </w:tc>
        <w:tc>
          <w:tcPr>
            <w:tcW w:w="963" w:type="dxa"/>
            <w:vAlign w:val="center"/>
          </w:tcPr>
          <w:p w14:paraId="28093CB4" w14:textId="79C0BAA2"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lastRenderedPageBreak/>
              <w:t>20</w:t>
            </w:r>
          </w:p>
        </w:tc>
        <w:tc>
          <w:tcPr>
            <w:tcW w:w="1142" w:type="dxa"/>
            <w:vAlign w:val="center"/>
          </w:tcPr>
          <w:p w14:paraId="056A93FF" w14:textId="10CDD439"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67F9D6D8" w14:textId="77777777" w:rsidTr="00090BBA">
        <w:trPr>
          <w:trHeight w:val="246"/>
          <w:jc w:val="center"/>
        </w:trPr>
        <w:tc>
          <w:tcPr>
            <w:tcW w:w="1242" w:type="dxa"/>
            <w:vAlign w:val="center"/>
          </w:tcPr>
          <w:p w14:paraId="73CEF109" w14:textId="7EFCF923"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lastRenderedPageBreak/>
              <w:t>12</w:t>
            </w:r>
          </w:p>
        </w:tc>
        <w:tc>
          <w:tcPr>
            <w:tcW w:w="2715" w:type="dxa"/>
            <w:vAlign w:val="center"/>
          </w:tcPr>
          <w:p w14:paraId="6501D204" w14:textId="597729A8"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33651111/3</w:t>
            </w:r>
          </w:p>
        </w:tc>
        <w:tc>
          <w:tcPr>
            <w:tcW w:w="1559" w:type="dxa"/>
            <w:vAlign w:val="center"/>
          </w:tcPr>
          <w:p w14:paraId="11E2C516" w14:textId="6EA9D953" w:rsidR="00081806" w:rsidRPr="00732722" w:rsidRDefault="00081806"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250 мг+62,5/5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1925" w:type="dxa"/>
            <w:vAlign w:val="center"/>
          </w:tcPr>
          <w:p w14:paraId="43AFAA78"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452B9064" w14:textId="6686DE83"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 xml:space="preserve">Амоксициллин (тригидрат амоксициллина), </w:t>
            </w:r>
            <w:proofErr w:type="spellStart"/>
            <w:r w:rsidRPr="000A037D">
              <w:rPr>
                <w:rFonts w:ascii="Sylfaen" w:hAnsi="Sylfaen"/>
                <w:i/>
                <w:iCs/>
                <w:sz w:val="20"/>
                <w:szCs w:val="20"/>
              </w:rPr>
              <w:t>клавулановая</w:t>
            </w:r>
            <w:proofErr w:type="spellEnd"/>
            <w:r w:rsidRPr="000A037D">
              <w:rPr>
                <w:rFonts w:ascii="Sylfaen" w:hAnsi="Sylfaen"/>
                <w:i/>
                <w:iCs/>
                <w:sz w:val="20"/>
                <w:szCs w:val="20"/>
              </w:rPr>
              <w:t xml:space="preserve"> кислота (</w:t>
            </w:r>
            <w:proofErr w:type="spellStart"/>
            <w:r w:rsidRPr="000A037D">
              <w:rPr>
                <w:rFonts w:ascii="Sylfaen" w:hAnsi="Sylfaen"/>
                <w:i/>
                <w:iCs/>
                <w:sz w:val="20"/>
                <w:szCs w:val="20"/>
              </w:rPr>
              <w:t>клавуланат</w:t>
            </w:r>
            <w:proofErr w:type="spellEnd"/>
            <w:r w:rsidRPr="000A037D">
              <w:rPr>
                <w:rFonts w:ascii="Sylfaen" w:hAnsi="Sylfaen"/>
                <w:i/>
                <w:iCs/>
                <w:sz w:val="20"/>
                <w:szCs w:val="20"/>
              </w:rPr>
              <w:t xml:space="preserve"> калия) в виде лекарственной смеси для приема внутрь 250 мг/5 мл+62,5 мг / 5 мл; стеклянная бутылка 100 мл и мерная </w:t>
            </w:r>
            <w:r w:rsidRPr="000A037D">
              <w:rPr>
                <w:rFonts w:ascii="Sylfaen" w:hAnsi="Sylfaen"/>
                <w:i/>
                <w:iCs/>
                <w:sz w:val="20"/>
                <w:szCs w:val="20"/>
              </w:rPr>
              <w:lastRenderedPageBreak/>
              <w:t>ложка</w:t>
            </w:r>
          </w:p>
        </w:tc>
        <w:tc>
          <w:tcPr>
            <w:tcW w:w="1085" w:type="dxa"/>
            <w:vAlign w:val="center"/>
          </w:tcPr>
          <w:p w14:paraId="334F1B27" w14:textId="0755D123"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lastRenderedPageBreak/>
              <w:t>крб</w:t>
            </w:r>
          </w:p>
        </w:tc>
        <w:tc>
          <w:tcPr>
            <w:tcW w:w="1559" w:type="dxa"/>
            <w:vAlign w:val="center"/>
          </w:tcPr>
          <w:p w14:paraId="7CD1844D"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CCD75B6"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412984C9" w14:textId="36ABBDD7"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20</w:t>
            </w:r>
          </w:p>
        </w:tc>
        <w:tc>
          <w:tcPr>
            <w:tcW w:w="709" w:type="dxa"/>
            <w:vAlign w:val="center"/>
          </w:tcPr>
          <w:p w14:paraId="70D7D94D" w14:textId="36A324D0"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23B8475A" w14:textId="27774375"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20</w:t>
            </w:r>
          </w:p>
        </w:tc>
        <w:tc>
          <w:tcPr>
            <w:tcW w:w="1142" w:type="dxa"/>
            <w:vAlign w:val="center"/>
          </w:tcPr>
          <w:p w14:paraId="6F95FC38" w14:textId="6E3E1E4D"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939E5FF" w14:textId="77777777" w:rsidTr="00090BBA">
        <w:trPr>
          <w:trHeight w:val="246"/>
          <w:jc w:val="center"/>
        </w:trPr>
        <w:tc>
          <w:tcPr>
            <w:tcW w:w="1242" w:type="dxa"/>
            <w:vAlign w:val="center"/>
          </w:tcPr>
          <w:p w14:paraId="16DA6A4B" w14:textId="63768731"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13</w:t>
            </w:r>
          </w:p>
        </w:tc>
        <w:tc>
          <w:tcPr>
            <w:tcW w:w="2715" w:type="dxa"/>
            <w:vAlign w:val="center"/>
          </w:tcPr>
          <w:p w14:paraId="542C71F9" w14:textId="6C0CD7CD"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i/>
                <w:sz w:val="20"/>
                <w:szCs w:val="20"/>
              </w:rPr>
              <w:t>33651111/4</w:t>
            </w:r>
          </w:p>
        </w:tc>
        <w:tc>
          <w:tcPr>
            <w:tcW w:w="1559" w:type="dxa"/>
            <w:vAlign w:val="center"/>
          </w:tcPr>
          <w:p w14:paraId="481D362C" w14:textId="67BC9A7F"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Амоксициллин+клавулановая</w:t>
            </w:r>
            <w:proofErr w:type="spellEnd"/>
            <w:r w:rsidRPr="00B179BE">
              <w:rPr>
                <w:rFonts w:ascii="Sylfaen" w:hAnsi="Sylfaen" w:cs="Courier New"/>
                <w:i/>
                <w:color w:val="1F1F1F"/>
                <w:sz w:val="20"/>
                <w:szCs w:val="20"/>
                <w:lang w:eastAsia="en-US"/>
              </w:rPr>
              <w:t xml:space="preserve"> кислота 500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125 мг</w:t>
            </w:r>
          </w:p>
        </w:tc>
        <w:tc>
          <w:tcPr>
            <w:tcW w:w="1925" w:type="dxa"/>
            <w:vAlign w:val="center"/>
          </w:tcPr>
          <w:p w14:paraId="23B41239"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E2BDF2F" w14:textId="28F15703"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 xml:space="preserve">Таблетки амоксициллина (тригидрат амоксициллина), </w:t>
            </w:r>
            <w:proofErr w:type="spellStart"/>
            <w:r w:rsidRPr="000A037D">
              <w:rPr>
                <w:rFonts w:ascii="Sylfaen" w:hAnsi="Sylfaen"/>
                <w:i/>
                <w:iCs/>
                <w:sz w:val="20"/>
                <w:szCs w:val="20"/>
              </w:rPr>
              <w:t>клавулановой</w:t>
            </w:r>
            <w:proofErr w:type="spellEnd"/>
            <w:r w:rsidRPr="000A037D">
              <w:rPr>
                <w:rFonts w:ascii="Sylfaen" w:hAnsi="Sylfaen"/>
                <w:i/>
                <w:iCs/>
                <w:sz w:val="20"/>
                <w:szCs w:val="20"/>
              </w:rPr>
              <w:t xml:space="preserve"> кислоты (</w:t>
            </w:r>
            <w:proofErr w:type="spellStart"/>
            <w:r w:rsidRPr="000A037D">
              <w:rPr>
                <w:rFonts w:ascii="Sylfaen" w:hAnsi="Sylfaen"/>
                <w:i/>
                <w:iCs/>
                <w:sz w:val="20"/>
                <w:szCs w:val="20"/>
              </w:rPr>
              <w:t>клавуланат</w:t>
            </w:r>
            <w:proofErr w:type="spellEnd"/>
            <w:r w:rsidRPr="000A037D">
              <w:rPr>
                <w:rFonts w:ascii="Sylfaen" w:hAnsi="Sylfaen"/>
                <w:i/>
                <w:iCs/>
                <w:sz w:val="20"/>
                <w:szCs w:val="20"/>
              </w:rPr>
              <w:t xml:space="preserve"> калия), покрытые пленочной оболочкой, 500 мг+125 мг; (14/2x7/) в блистерах</w:t>
            </w:r>
          </w:p>
        </w:tc>
        <w:tc>
          <w:tcPr>
            <w:tcW w:w="1085" w:type="dxa"/>
            <w:vAlign w:val="center"/>
          </w:tcPr>
          <w:p w14:paraId="041DFD0C" w14:textId="5F52519D" w:rsidR="00090BBA" w:rsidRPr="00732722" w:rsidRDefault="00090BBA" w:rsidP="00090BBA">
            <w:pPr>
              <w:widowControl w:val="0"/>
              <w:jc w:val="center"/>
              <w:rPr>
                <w:rFonts w:ascii="Sylfaen" w:hAnsi="Sylfaen"/>
                <w:i/>
                <w:iCs/>
                <w:sz w:val="20"/>
                <w:szCs w:val="20"/>
              </w:rPr>
            </w:pPr>
            <w:r w:rsidRPr="00464A6D">
              <w:rPr>
                <w:rFonts w:ascii="Sylfaen" w:hAnsi="Sylfaen" w:cs="Calibri"/>
                <w:i/>
                <w:sz w:val="20"/>
                <w:szCs w:val="20"/>
                <w:lang w:val="hy-AM"/>
              </w:rPr>
              <w:t>шт</w:t>
            </w:r>
          </w:p>
        </w:tc>
        <w:tc>
          <w:tcPr>
            <w:tcW w:w="1559" w:type="dxa"/>
            <w:vAlign w:val="center"/>
          </w:tcPr>
          <w:p w14:paraId="0D816937"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8AE0AC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7DFEC5B" w14:textId="63F578EA"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w:t>
            </w:r>
          </w:p>
        </w:tc>
        <w:tc>
          <w:tcPr>
            <w:tcW w:w="709" w:type="dxa"/>
            <w:vAlign w:val="center"/>
          </w:tcPr>
          <w:p w14:paraId="347B08CB" w14:textId="4DD9D2AF"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6F0D3440" w14:textId="7912ECF4"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w:t>
            </w:r>
          </w:p>
        </w:tc>
        <w:tc>
          <w:tcPr>
            <w:tcW w:w="1142" w:type="dxa"/>
            <w:vAlign w:val="center"/>
          </w:tcPr>
          <w:p w14:paraId="689A79A7" w14:textId="629674FD"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1282B83" w14:textId="77777777" w:rsidTr="00090BBA">
        <w:trPr>
          <w:trHeight w:val="246"/>
          <w:jc w:val="center"/>
        </w:trPr>
        <w:tc>
          <w:tcPr>
            <w:tcW w:w="1242" w:type="dxa"/>
            <w:vAlign w:val="center"/>
          </w:tcPr>
          <w:p w14:paraId="419C4485" w14:textId="44BB42E5"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14</w:t>
            </w:r>
          </w:p>
        </w:tc>
        <w:tc>
          <w:tcPr>
            <w:tcW w:w="2715" w:type="dxa"/>
            <w:vAlign w:val="center"/>
          </w:tcPr>
          <w:p w14:paraId="2FCF751D" w14:textId="77777777"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33621410</w:t>
            </w:r>
          </w:p>
          <w:p w14:paraId="22FD8706" w14:textId="43BFCAAF" w:rsidR="00090BBA" w:rsidRPr="00732722" w:rsidRDefault="00090BBA" w:rsidP="00090BBA">
            <w:pPr>
              <w:widowControl w:val="0"/>
              <w:jc w:val="center"/>
              <w:rPr>
                <w:rFonts w:ascii="Sylfaen" w:hAnsi="Sylfaen" w:cs="Calibri"/>
                <w:i/>
                <w:iCs/>
                <w:color w:val="000000"/>
                <w:sz w:val="20"/>
                <w:szCs w:val="20"/>
              </w:rPr>
            </w:pPr>
          </w:p>
        </w:tc>
        <w:tc>
          <w:tcPr>
            <w:tcW w:w="1559" w:type="dxa"/>
            <w:vAlign w:val="center"/>
          </w:tcPr>
          <w:p w14:paraId="7331A973" w14:textId="4A01F7D3"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аторвастатина</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1925" w:type="dxa"/>
            <w:vAlign w:val="center"/>
          </w:tcPr>
          <w:p w14:paraId="533E8A6D"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15155EF" w14:textId="4AD12568"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кальций)таблетки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кальций), покрытые пленкой10 мг, в блистерах (30/3x10/)</w:t>
            </w:r>
          </w:p>
        </w:tc>
        <w:tc>
          <w:tcPr>
            <w:tcW w:w="1085" w:type="dxa"/>
            <w:vAlign w:val="center"/>
          </w:tcPr>
          <w:p w14:paraId="485A7F99" w14:textId="6F2CE155" w:rsidR="00090BBA" w:rsidRPr="00732722" w:rsidRDefault="00090BBA" w:rsidP="00090BBA">
            <w:pPr>
              <w:widowControl w:val="0"/>
              <w:jc w:val="center"/>
              <w:rPr>
                <w:rFonts w:ascii="Sylfaen" w:hAnsi="Sylfaen"/>
                <w:i/>
                <w:iCs/>
                <w:sz w:val="20"/>
                <w:szCs w:val="20"/>
              </w:rPr>
            </w:pPr>
            <w:r w:rsidRPr="00464A6D">
              <w:rPr>
                <w:rFonts w:ascii="Sylfaen" w:hAnsi="Sylfaen" w:cs="Calibri"/>
                <w:i/>
                <w:sz w:val="20"/>
                <w:szCs w:val="20"/>
                <w:lang w:val="hy-AM"/>
              </w:rPr>
              <w:t>шт</w:t>
            </w:r>
          </w:p>
        </w:tc>
        <w:tc>
          <w:tcPr>
            <w:tcW w:w="1559" w:type="dxa"/>
            <w:vAlign w:val="center"/>
          </w:tcPr>
          <w:p w14:paraId="52DDFF40"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9961EF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F2E5546" w14:textId="57D7F728"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800</w:t>
            </w:r>
          </w:p>
        </w:tc>
        <w:tc>
          <w:tcPr>
            <w:tcW w:w="709" w:type="dxa"/>
            <w:vAlign w:val="center"/>
          </w:tcPr>
          <w:p w14:paraId="2F8A4814" w14:textId="3151DC6D"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66FC0599" w14:textId="7441053B"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800</w:t>
            </w:r>
          </w:p>
        </w:tc>
        <w:tc>
          <w:tcPr>
            <w:tcW w:w="1142" w:type="dxa"/>
            <w:vAlign w:val="center"/>
          </w:tcPr>
          <w:p w14:paraId="6D6FB2B8" w14:textId="1108F79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690F8C4" w14:textId="77777777" w:rsidTr="00090BBA">
        <w:trPr>
          <w:trHeight w:val="246"/>
          <w:jc w:val="center"/>
        </w:trPr>
        <w:tc>
          <w:tcPr>
            <w:tcW w:w="1242" w:type="dxa"/>
            <w:vAlign w:val="center"/>
          </w:tcPr>
          <w:p w14:paraId="07929B70" w14:textId="70B2514F"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15</w:t>
            </w:r>
          </w:p>
        </w:tc>
        <w:tc>
          <w:tcPr>
            <w:tcW w:w="2715" w:type="dxa"/>
            <w:vAlign w:val="center"/>
          </w:tcPr>
          <w:p w14:paraId="1E61BCA1" w14:textId="7C635789"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color w:val="000000"/>
                <w:sz w:val="20"/>
                <w:szCs w:val="20"/>
              </w:rPr>
              <w:t>33621410/1</w:t>
            </w:r>
          </w:p>
        </w:tc>
        <w:tc>
          <w:tcPr>
            <w:tcW w:w="1559" w:type="dxa"/>
            <w:vAlign w:val="center"/>
          </w:tcPr>
          <w:p w14:paraId="268E3505" w14:textId="6DE30496"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Аторвастатин</w:t>
            </w:r>
            <w:proofErr w:type="spellEnd"/>
            <w:r w:rsidRPr="00B179BE">
              <w:rPr>
                <w:rFonts w:ascii="Sylfaen" w:hAnsi="Sylfaen" w:cs="Courier New"/>
                <w:i/>
                <w:color w:val="1F1F1F"/>
                <w:sz w:val="20"/>
                <w:szCs w:val="20"/>
                <w:lang w:eastAsia="en-US"/>
              </w:rPr>
              <w:t xml:space="preserve"> таблетка 20 мг</w:t>
            </w:r>
          </w:p>
        </w:tc>
        <w:tc>
          <w:tcPr>
            <w:tcW w:w="1925" w:type="dxa"/>
            <w:vAlign w:val="center"/>
          </w:tcPr>
          <w:p w14:paraId="3894D410"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0983C16" w14:textId="7447A061"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кальций)таблетки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аторвастатин</w:t>
            </w:r>
            <w:proofErr w:type="spellEnd"/>
            <w:r w:rsidRPr="000A037D">
              <w:rPr>
                <w:rFonts w:ascii="Sylfaen" w:hAnsi="Sylfaen"/>
                <w:i/>
                <w:iCs/>
                <w:sz w:val="20"/>
                <w:szCs w:val="20"/>
              </w:rPr>
              <w:t xml:space="preserve"> </w:t>
            </w:r>
            <w:r w:rsidRPr="000A037D">
              <w:rPr>
                <w:rFonts w:ascii="Sylfaen" w:hAnsi="Sylfaen"/>
                <w:i/>
                <w:iCs/>
                <w:sz w:val="20"/>
                <w:szCs w:val="20"/>
              </w:rPr>
              <w:lastRenderedPageBreak/>
              <w:t>кальций), покрытые пленкой20 мг, в блистерах (30/3x10/)</w:t>
            </w:r>
          </w:p>
        </w:tc>
        <w:tc>
          <w:tcPr>
            <w:tcW w:w="1085" w:type="dxa"/>
            <w:vAlign w:val="center"/>
          </w:tcPr>
          <w:p w14:paraId="2B45DC67" w14:textId="0C537D1C" w:rsidR="00090BBA" w:rsidRPr="00732722" w:rsidRDefault="00090BBA" w:rsidP="00090BBA">
            <w:pPr>
              <w:widowControl w:val="0"/>
              <w:jc w:val="center"/>
              <w:rPr>
                <w:rFonts w:ascii="Sylfaen" w:hAnsi="Sylfaen"/>
                <w:i/>
                <w:iCs/>
                <w:sz w:val="20"/>
                <w:szCs w:val="20"/>
              </w:rPr>
            </w:pPr>
            <w:r w:rsidRPr="00464A6D">
              <w:rPr>
                <w:rFonts w:ascii="Sylfaen" w:hAnsi="Sylfaen" w:cs="Calibri"/>
                <w:i/>
                <w:sz w:val="20"/>
                <w:szCs w:val="20"/>
                <w:lang w:val="hy-AM"/>
              </w:rPr>
              <w:lastRenderedPageBreak/>
              <w:t>шт</w:t>
            </w:r>
          </w:p>
        </w:tc>
        <w:tc>
          <w:tcPr>
            <w:tcW w:w="1559" w:type="dxa"/>
            <w:vAlign w:val="center"/>
          </w:tcPr>
          <w:p w14:paraId="32252F0A"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78A616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2C6C2C4" w14:textId="6F8DB994"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6000</w:t>
            </w:r>
          </w:p>
        </w:tc>
        <w:tc>
          <w:tcPr>
            <w:tcW w:w="709" w:type="dxa"/>
            <w:vAlign w:val="center"/>
          </w:tcPr>
          <w:p w14:paraId="4E2AD50F" w14:textId="3A3207DF"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 xml:space="preserve">Маисян, улица 1, переулок </w:t>
            </w:r>
            <w:r w:rsidRPr="00732722">
              <w:rPr>
                <w:rFonts w:ascii="Sylfaen" w:hAnsi="Sylfaen" w:cs="Sylfaen"/>
                <w:i/>
                <w:iCs/>
                <w:color w:val="000000"/>
                <w:sz w:val="20"/>
                <w:szCs w:val="20"/>
                <w:lang w:val="hy-AM"/>
              </w:rPr>
              <w:lastRenderedPageBreak/>
              <w:t>4,</w:t>
            </w:r>
          </w:p>
        </w:tc>
        <w:tc>
          <w:tcPr>
            <w:tcW w:w="963" w:type="dxa"/>
            <w:vAlign w:val="center"/>
          </w:tcPr>
          <w:p w14:paraId="5C3C8407" w14:textId="2F1BD0A9"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lastRenderedPageBreak/>
              <w:t>6000</w:t>
            </w:r>
          </w:p>
        </w:tc>
        <w:tc>
          <w:tcPr>
            <w:tcW w:w="1142" w:type="dxa"/>
            <w:vAlign w:val="center"/>
          </w:tcPr>
          <w:p w14:paraId="18A1E9BF" w14:textId="27857578"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w:t>
            </w:r>
            <w:r w:rsidRPr="00E66A17">
              <w:rPr>
                <w:rStyle w:val="ezkurwreuab5ozgtqnkl"/>
                <w:rFonts w:ascii="Sylfaen" w:hAnsi="Sylfaen"/>
                <w:i/>
                <w:iCs/>
                <w:sz w:val="20"/>
                <w:szCs w:val="20"/>
              </w:rPr>
              <w:lastRenderedPageBreak/>
              <w:t>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4C04369" w14:textId="77777777" w:rsidTr="00090BBA">
        <w:trPr>
          <w:trHeight w:val="246"/>
          <w:jc w:val="center"/>
        </w:trPr>
        <w:tc>
          <w:tcPr>
            <w:tcW w:w="1242" w:type="dxa"/>
            <w:vAlign w:val="center"/>
          </w:tcPr>
          <w:p w14:paraId="3A57738E" w14:textId="30948B99"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lastRenderedPageBreak/>
              <w:t>16</w:t>
            </w:r>
          </w:p>
        </w:tc>
        <w:tc>
          <w:tcPr>
            <w:tcW w:w="2715" w:type="dxa"/>
            <w:vAlign w:val="center"/>
          </w:tcPr>
          <w:p w14:paraId="47F8E102" w14:textId="58AD72C2"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color w:val="000000"/>
                <w:sz w:val="20"/>
                <w:szCs w:val="20"/>
              </w:rPr>
              <w:t>33631210/4</w:t>
            </w:r>
          </w:p>
        </w:tc>
        <w:tc>
          <w:tcPr>
            <w:tcW w:w="1559" w:type="dxa"/>
            <w:vAlign w:val="center"/>
          </w:tcPr>
          <w:p w14:paraId="31DCDC13" w14:textId="17649F7B" w:rsidR="00081806" w:rsidRPr="00732722" w:rsidRDefault="00081806"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0,1% мазь</w:t>
            </w:r>
          </w:p>
        </w:tc>
        <w:tc>
          <w:tcPr>
            <w:tcW w:w="1925" w:type="dxa"/>
            <w:vAlign w:val="center"/>
          </w:tcPr>
          <w:p w14:paraId="00F39049"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1AF2E9A8" w14:textId="08FA9AF3" w:rsidR="00081806" w:rsidRPr="00732722" w:rsidRDefault="000A037D" w:rsidP="00090BBA">
            <w:pPr>
              <w:widowControl w:val="0"/>
              <w:jc w:val="center"/>
              <w:rPr>
                <w:rFonts w:ascii="Sylfaen" w:hAnsi="Sylfaen"/>
                <w:i/>
                <w:iCs/>
                <w:sz w:val="20"/>
                <w:szCs w:val="20"/>
              </w:rPr>
            </w:pP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ивалерат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валерат</w:t>
            </w:r>
            <w:proofErr w:type="spellEnd"/>
            <w:r w:rsidRPr="000A037D">
              <w:rPr>
                <w:rFonts w:ascii="Sylfaen" w:hAnsi="Sylfaen"/>
                <w:i/>
                <w:iCs/>
                <w:sz w:val="20"/>
                <w:szCs w:val="20"/>
              </w:rPr>
              <w:t>) мазь для наружного применения: 1 мг/г, алюминиевая капсула 15 г</w:t>
            </w:r>
          </w:p>
        </w:tc>
        <w:tc>
          <w:tcPr>
            <w:tcW w:w="1085" w:type="dxa"/>
            <w:vAlign w:val="center"/>
          </w:tcPr>
          <w:p w14:paraId="73FAA127" w14:textId="525E931C"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710559AD"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754E37DB"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4C1D00F" w14:textId="6C71ADA2"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w:t>
            </w:r>
          </w:p>
        </w:tc>
        <w:tc>
          <w:tcPr>
            <w:tcW w:w="709" w:type="dxa"/>
            <w:vAlign w:val="center"/>
          </w:tcPr>
          <w:p w14:paraId="2A57A0E6" w14:textId="4B0DBC7F"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7EC45C09" w14:textId="563C8D29"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w:t>
            </w:r>
          </w:p>
        </w:tc>
        <w:tc>
          <w:tcPr>
            <w:tcW w:w="1142" w:type="dxa"/>
            <w:vAlign w:val="center"/>
          </w:tcPr>
          <w:p w14:paraId="4E0BC638" w14:textId="5EC603C9"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5BCACCCE" w14:textId="77777777" w:rsidTr="00090BBA">
        <w:trPr>
          <w:trHeight w:val="246"/>
          <w:jc w:val="center"/>
        </w:trPr>
        <w:tc>
          <w:tcPr>
            <w:tcW w:w="1242" w:type="dxa"/>
            <w:vAlign w:val="center"/>
          </w:tcPr>
          <w:p w14:paraId="16E9EF30" w14:textId="4AB5911B"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17</w:t>
            </w:r>
          </w:p>
        </w:tc>
        <w:tc>
          <w:tcPr>
            <w:tcW w:w="2715" w:type="dxa"/>
            <w:vAlign w:val="center"/>
          </w:tcPr>
          <w:p w14:paraId="2789BA76" w14:textId="723A9EFA"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color w:val="000000"/>
                <w:sz w:val="20"/>
                <w:szCs w:val="20"/>
              </w:rPr>
              <w:t>33631210/5</w:t>
            </w:r>
          </w:p>
        </w:tc>
        <w:tc>
          <w:tcPr>
            <w:tcW w:w="1559" w:type="dxa"/>
            <w:vAlign w:val="center"/>
          </w:tcPr>
          <w:p w14:paraId="69C31948" w14:textId="5F98279F" w:rsidR="00081806" w:rsidRPr="00732722" w:rsidRDefault="00081806"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крем 1мг / г</w:t>
            </w:r>
          </w:p>
        </w:tc>
        <w:tc>
          <w:tcPr>
            <w:tcW w:w="1925" w:type="dxa"/>
            <w:vAlign w:val="center"/>
          </w:tcPr>
          <w:p w14:paraId="7CADC5E1"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18D4A11" w14:textId="7F258E59" w:rsidR="00081806" w:rsidRPr="00732722" w:rsidRDefault="000A037D" w:rsidP="00090BBA">
            <w:pPr>
              <w:widowControl w:val="0"/>
              <w:jc w:val="center"/>
              <w:rPr>
                <w:rFonts w:ascii="Sylfaen" w:hAnsi="Sylfaen"/>
                <w:i/>
                <w:iCs/>
                <w:sz w:val="20"/>
                <w:szCs w:val="20"/>
              </w:rPr>
            </w:pP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ивалерат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бетаметазон</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валерат</w:t>
            </w:r>
            <w:proofErr w:type="spellEnd"/>
            <w:r w:rsidRPr="000A037D">
              <w:rPr>
                <w:rFonts w:ascii="Sylfaen" w:hAnsi="Sylfaen"/>
                <w:i/>
                <w:iCs/>
                <w:sz w:val="20"/>
                <w:szCs w:val="20"/>
              </w:rPr>
              <w:t>) мазь для наружного применения: 1 мг/г, алюминиевая капсула 15 г</w:t>
            </w:r>
          </w:p>
        </w:tc>
        <w:tc>
          <w:tcPr>
            <w:tcW w:w="1085" w:type="dxa"/>
            <w:vAlign w:val="center"/>
          </w:tcPr>
          <w:p w14:paraId="145F3570" w14:textId="72EA1378"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2391B333"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7947722"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5AB1165" w14:textId="24BEAF2D"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w:t>
            </w:r>
          </w:p>
        </w:tc>
        <w:tc>
          <w:tcPr>
            <w:tcW w:w="709" w:type="dxa"/>
            <w:vAlign w:val="center"/>
          </w:tcPr>
          <w:p w14:paraId="0EC71275" w14:textId="4317F118"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061BBFEA" w14:textId="6069AD54" w:rsidR="00081806" w:rsidRPr="00732722" w:rsidRDefault="00081806" w:rsidP="00090BBA">
            <w:pPr>
              <w:widowControl w:val="0"/>
              <w:jc w:val="center"/>
              <w:rPr>
                <w:rFonts w:ascii="Sylfaen" w:hAnsi="Sylfaen" w:cs="Calibri"/>
                <w:i/>
                <w:iCs/>
                <w:color w:val="000000"/>
                <w:sz w:val="20"/>
                <w:szCs w:val="20"/>
              </w:rPr>
            </w:pPr>
            <w:r w:rsidRPr="00645D62">
              <w:rPr>
                <w:rFonts w:ascii="Sylfaen" w:hAnsi="Sylfaen" w:cs="Calibri"/>
                <w:i/>
                <w:sz w:val="20"/>
                <w:szCs w:val="20"/>
              </w:rPr>
              <w:t>2</w:t>
            </w:r>
          </w:p>
        </w:tc>
        <w:tc>
          <w:tcPr>
            <w:tcW w:w="1142" w:type="dxa"/>
            <w:vAlign w:val="center"/>
          </w:tcPr>
          <w:p w14:paraId="719E2A54" w14:textId="334605B4"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5B5BDE3" w14:textId="77777777" w:rsidTr="00090BBA">
        <w:trPr>
          <w:trHeight w:val="246"/>
          <w:jc w:val="center"/>
        </w:trPr>
        <w:tc>
          <w:tcPr>
            <w:tcW w:w="1242" w:type="dxa"/>
            <w:vAlign w:val="center"/>
          </w:tcPr>
          <w:p w14:paraId="6B177D02" w14:textId="54D1A843"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18</w:t>
            </w:r>
          </w:p>
        </w:tc>
        <w:tc>
          <w:tcPr>
            <w:tcW w:w="2715" w:type="dxa"/>
            <w:vAlign w:val="center"/>
          </w:tcPr>
          <w:p w14:paraId="7F23A990" w14:textId="50FB74E5"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33621720</w:t>
            </w:r>
          </w:p>
        </w:tc>
        <w:tc>
          <w:tcPr>
            <w:tcW w:w="1559" w:type="dxa"/>
            <w:vAlign w:val="center"/>
          </w:tcPr>
          <w:p w14:paraId="162CF2A0" w14:textId="68041F7B"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Бисопролол</w:t>
            </w:r>
            <w:proofErr w:type="spellEnd"/>
            <w:r w:rsidRPr="00B179BE">
              <w:rPr>
                <w:rFonts w:ascii="Sylfaen" w:hAnsi="Sylfaen" w:cs="Courier New"/>
                <w:i/>
                <w:color w:val="1F1F1F"/>
                <w:sz w:val="20"/>
                <w:szCs w:val="20"/>
                <w:lang w:eastAsia="en-US"/>
              </w:rPr>
              <w:t xml:space="preserve"> в таблетках 2,5 мг</w:t>
            </w:r>
          </w:p>
        </w:tc>
        <w:tc>
          <w:tcPr>
            <w:tcW w:w="1925" w:type="dxa"/>
            <w:vAlign w:val="center"/>
          </w:tcPr>
          <w:p w14:paraId="55649A99"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F8BBB73" w14:textId="7EB931BF"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бисопролола</w:t>
            </w:r>
            <w:proofErr w:type="spellEnd"/>
            <w:r w:rsidRPr="000A037D">
              <w:rPr>
                <w:rFonts w:ascii="Sylfaen" w:hAnsi="Sylfaen"/>
                <w:i/>
                <w:iCs/>
                <w:sz w:val="20"/>
                <w:szCs w:val="20"/>
              </w:rPr>
              <w:t xml:space="preserve">) в таблетках, </w:t>
            </w:r>
            <w:r w:rsidRPr="000A037D">
              <w:rPr>
                <w:rFonts w:ascii="Sylfaen" w:hAnsi="Sylfaen"/>
                <w:i/>
                <w:iCs/>
                <w:sz w:val="20"/>
                <w:szCs w:val="20"/>
              </w:rPr>
              <w:lastRenderedPageBreak/>
              <w:t>покрытых пленочной оболочкой, 2,5 мг; (30/3x10/) в блистерах</w:t>
            </w:r>
          </w:p>
        </w:tc>
        <w:tc>
          <w:tcPr>
            <w:tcW w:w="1085" w:type="dxa"/>
            <w:vAlign w:val="center"/>
          </w:tcPr>
          <w:p w14:paraId="7EA2D269" w14:textId="26E89366" w:rsidR="00090BBA" w:rsidRPr="00732722" w:rsidRDefault="00090BBA" w:rsidP="00090BBA">
            <w:pPr>
              <w:widowControl w:val="0"/>
              <w:jc w:val="center"/>
              <w:rPr>
                <w:rFonts w:ascii="Sylfaen" w:hAnsi="Sylfaen"/>
                <w:i/>
                <w:iCs/>
                <w:sz w:val="20"/>
                <w:szCs w:val="20"/>
              </w:rPr>
            </w:pPr>
            <w:r w:rsidRPr="00923526">
              <w:rPr>
                <w:rFonts w:ascii="Sylfaen" w:hAnsi="Sylfaen" w:cs="Calibri"/>
                <w:i/>
                <w:sz w:val="20"/>
                <w:szCs w:val="20"/>
                <w:lang w:val="hy-AM"/>
              </w:rPr>
              <w:lastRenderedPageBreak/>
              <w:t>шт</w:t>
            </w:r>
          </w:p>
        </w:tc>
        <w:tc>
          <w:tcPr>
            <w:tcW w:w="1559" w:type="dxa"/>
            <w:vAlign w:val="center"/>
          </w:tcPr>
          <w:p w14:paraId="476F09B8"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09D4B030"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F77DAD5" w14:textId="0B1448F8"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8000</w:t>
            </w:r>
          </w:p>
        </w:tc>
        <w:tc>
          <w:tcPr>
            <w:tcW w:w="709" w:type="dxa"/>
            <w:vAlign w:val="center"/>
          </w:tcPr>
          <w:p w14:paraId="7412FC76" w14:textId="1F253B77"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 xml:space="preserve">Маисян, улица 1, </w:t>
            </w:r>
            <w:r w:rsidRPr="00732722">
              <w:rPr>
                <w:rFonts w:ascii="Sylfaen" w:hAnsi="Sylfaen" w:cs="Sylfaen"/>
                <w:i/>
                <w:iCs/>
                <w:color w:val="000000"/>
                <w:sz w:val="20"/>
                <w:szCs w:val="20"/>
                <w:lang w:val="hy-AM"/>
              </w:rPr>
              <w:lastRenderedPageBreak/>
              <w:t>переулок 4,</w:t>
            </w:r>
          </w:p>
        </w:tc>
        <w:tc>
          <w:tcPr>
            <w:tcW w:w="963" w:type="dxa"/>
            <w:vAlign w:val="center"/>
          </w:tcPr>
          <w:p w14:paraId="176C27F7" w14:textId="06816486"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lastRenderedPageBreak/>
              <w:t>8000</w:t>
            </w:r>
          </w:p>
        </w:tc>
        <w:tc>
          <w:tcPr>
            <w:tcW w:w="1142" w:type="dxa"/>
            <w:vAlign w:val="center"/>
          </w:tcPr>
          <w:p w14:paraId="2B45F431" w14:textId="1067BEA9"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с </w:t>
            </w:r>
            <w:r w:rsidRPr="00E66A17">
              <w:rPr>
                <w:rStyle w:val="ezkurwreuab5ozgtqnkl"/>
                <w:rFonts w:ascii="Sylfaen" w:hAnsi="Sylfaen"/>
                <w:i/>
                <w:iCs/>
                <w:sz w:val="20"/>
                <w:szCs w:val="20"/>
              </w:rPr>
              <w:lastRenderedPageBreak/>
              <w:t>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97E3BD1" w14:textId="77777777" w:rsidTr="00090BBA">
        <w:trPr>
          <w:trHeight w:val="246"/>
          <w:jc w:val="center"/>
        </w:trPr>
        <w:tc>
          <w:tcPr>
            <w:tcW w:w="1242" w:type="dxa"/>
            <w:vAlign w:val="center"/>
          </w:tcPr>
          <w:p w14:paraId="5B122304" w14:textId="12FE0595"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lastRenderedPageBreak/>
              <w:t>19</w:t>
            </w:r>
          </w:p>
        </w:tc>
        <w:tc>
          <w:tcPr>
            <w:tcW w:w="2715" w:type="dxa"/>
            <w:vAlign w:val="center"/>
          </w:tcPr>
          <w:p w14:paraId="61D63A06" w14:textId="4550AD4A"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33621720/1</w:t>
            </w:r>
          </w:p>
        </w:tc>
        <w:tc>
          <w:tcPr>
            <w:tcW w:w="1559" w:type="dxa"/>
            <w:vAlign w:val="center"/>
          </w:tcPr>
          <w:p w14:paraId="727CF5C2" w14:textId="76D3A5B8"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5 </w:t>
            </w:r>
            <w:proofErr w:type="spellStart"/>
            <w:r w:rsidRPr="00B179BE">
              <w:rPr>
                <w:rFonts w:ascii="Sylfaen" w:hAnsi="Sylfaen" w:cs="Courier New"/>
                <w:i/>
                <w:color w:val="1F1F1F"/>
                <w:sz w:val="20"/>
                <w:szCs w:val="20"/>
                <w:lang w:val="en-US" w:eastAsia="en-US"/>
              </w:rPr>
              <w:t>мг</w:t>
            </w:r>
            <w:proofErr w:type="spellEnd"/>
          </w:p>
        </w:tc>
        <w:tc>
          <w:tcPr>
            <w:tcW w:w="1925" w:type="dxa"/>
            <w:vAlign w:val="center"/>
          </w:tcPr>
          <w:p w14:paraId="3EECFDCD"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4D171B9" w14:textId="288A4E6F"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 xml:space="preserve">Таблетки </w:t>
            </w:r>
            <w:proofErr w:type="spellStart"/>
            <w:r w:rsidRPr="000A037D">
              <w:rPr>
                <w:rFonts w:ascii="Sylfaen" w:hAnsi="Sylfaen"/>
                <w:i/>
                <w:iCs/>
                <w:sz w:val="20"/>
                <w:szCs w:val="20"/>
              </w:rPr>
              <w:t>бисопролола</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бисопролола</w:t>
            </w:r>
            <w:proofErr w:type="spellEnd"/>
            <w:r w:rsidRPr="000A037D">
              <w:rPr>
                <w:rFonts w:ascii="Sylfaen" w:hAnsi="Sylfaen"/>
                <w:i/>
                <w:iCs/>
                <w:sz w:val="20"/>
                <w:szCs w:val="20"/>
              </w:rPr>
              <w:t>), покрытые пленочной оболочкой, 5 мг; (30/3x10/) в блистерах</w:t>
            </w:r>
          </w:p>
        </w:tc>
        <w:tc>
          <w:tcPr>
            <w:tcW w:w="1085" w:type="dxa"/>
            <w:vAlign w:val="center"/>
          </w:tcPr>
          <w:p w14:paraId="12048E4B" w14:textId="0EEC4F7F" w:rsidR="00090BBA" w:rsidRPr="00732722" w:rsidRDefault="00090BBA" w:rsidP="00090BBA">
            <w:pPr>
              <w:widowControl w:val="0"/>
              <w:jc w:val="center"/>
              <w:rPr>
                <w:rFonts w:ascii="Sylfaen" w:hAnsi="Sylfaen"/>
                <w:i/>
                <w:iCs/>
                <w:sz w:val="20"/>
                <w:szCs w:val="20"/>
              </w:rPr>
            </w:pPr>
            <w:r w:rsidRPr="00923526">
              <w:rPr>
                <w:rFonts w:ascii="Sylfaen" w:hAnsi="Sylfaen" w:cs="Calibri"/>
                <w:i/>
                <w:sz w:val="20"/>
                <w:szCs w:val="20"/>
                <w:lang w:val="hy-AM"/>
              </w:rPr>
              <w:t>шт</w:t>
            </w:r>
          </w:p>
        </w:tc>
        <w:tc>
          <w:tcPr>
            <w:tcW w:w="1559" w:type="dxa"/>
            <w:vAlign w:val="center"/>
          </w:tcPr>
          <w:p w14:paraId="53D37CAE"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3630A3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98B7BC8" w14:textId="454DF8CB"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2000</w:t>
            </w:r>
          </w:p>
        </w:tc>
        <w:tc>
          <w:tcPr>
            <w:tcW w:w="709" w:type="dxa"/>
            <w:vAlign w:val="center"/>
          </w:tcPr>
          <w:p w14:paraId="37186A1E" w14:textId="37A112B1"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3EABDF29" w14:textId="143923A2"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2000</w:t>
            </w:r>
          </w:p>
        </w:tc>
        <w:tc>
          <w:tcPr>
            <w:tcW w:w="1142" w:type="dxa"/>
            <w:vAlign w:val="center"/>
          </w:tcPr>
          <w:p w14:paraId="629CEEB3" w14:textId="5934C65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A417263" w14:textId="77777777" w:rsidTr="00090BBA">
        <w:trPr>
          <w:trHeight w:val="246"/>
          <w:jc w:val="center"/>
        </w:trPr>
        <w:tc>
          <w:tcPr>
            <w:tcW w:w="1242" w:type="dxa"/>
            <w:vAlign w:val="center"/>
          </w:tcPr>
          <w:p w14:paraId="210BFCFB" w14:textId="5A12CC92"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20</w:t>
            </w:r>
          </w:p>
        </w:tc>
        <w:tc>
          <w:tcPr>
            <w:tcW w:w="2715" w:type="dxa"/>
            <w:vAlign w:val="center"/>
          </w:tcPr>
          <w:p w14:paraId="63F4F622" w14:textId="0EBF7910"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33621721/2</w:t>
            </w:r>
          </w:p>
        </w:tc>
        <w:tc>
          <w:tcPr>
            <w:tcW w:w="1559" w:type="dxa"/>
            <w:vAlign w:val="center"/>
          </w:tcPr>
          <w:p w14:paraId="47936518" w14:textId="2764D498"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в </w:t>
            </w:r>
            <w:proofErr w:type="spellStart"/>
            <w:r w:rsidRPr="00B179BE">
              <w:rPr>
                <w:rFonts w:ascii="Sylfaen" w:hAnsi="Sylfaen" w:cs="Courier New"/>
                <w:i/>
                <w:color w:val="1F1F1F"/>
                <w:sz w:val="20"/>
                <w:szCs w:val="20"/>
                <w:lang w:val="en-US" w:eastAsia="en-US"/>
              </w:rPr>
              <w:t>таблетках</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1925" w:type="dxa"/>
            <w:vAlign w:val="center"/>
          </w:tcPr>
          <w:p w14:paraId="7C9A3563"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2FF17D7" w14:textId="39A38EEB" w:rsidR="00090BBA" w:rsidRPr="00732722" w:rsidRDefault="00090BBA" w:rsidP="00090BBA">
            <w:pPr>
              <w:widowControl w:val="0"/>
              <w:jc w:val="center"/>
              <w:rPr>
                <w:rFonts w:ascii="Sylfaen" w:hAnsi="Sylfaen"/>
                <w:i/>
                <w:iCs/>
                <w:sz w:val="20"/>
                <w:szCs w:val="20"/>
              </w:rPr>
            </w:pPr>
            <w:r w:rsidRPr="000A037D">
              <w:rPr>
                <w:rFonts w:ascii="Sylfaen" w:hAnsi="Sylfaen"/>
                <w:i/>
                <w:iCs/>
                <w:sz w:val="20"/>
                <w:szCs w:val="20"/>
              </w:rPr>
              <w:t xml:space="preserve">Таблетки </w:t>
            </w:r>
            <w:proofErr w:type="spellStart"/>
            <w:r w:rsidRPr="000A037D">
              <w:rPr>
                <w:rFonts w:ascii="Sylfaen" w:hAnsi="Sylfaen"/>
                <w:i/>
                <w:iCs/>
                <w:sz w:val="20"/>
                <w:szCs w:val="20"/>
              </w:rPr>
              <w:t>бисопролола</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бисопролола</w:t>
            </w:r>
            <w:proofErr w:type="spellEnd"/>
            <w:r w:rsidRPr="000A037D">
              <w:rPr>
                <w:rFonts w:ascii="Sylfaen" w:hAnsi="Sylfaen"/>
                <w:i/>
                <w:iCs/>
                <w:sz w:val="20"/>
                <w:szCs w:val="20"/>
              </w:rPr>
              <w:t>), покрытые пленкой10 мг; (30/3x10/) в блистерах</w:t>
            </w:r>
          </w:p>
        </w:tc>
        <w:tc>
          <w:tcPr>
            <w:tcW w:w="1085" w:type="dxa"/>
            <w:vAlign w:val="center"/>
          </w:tcPr>
          <w:p w14:paraId="4F427D21" w14:textId="4C2A591C" w:rsidR="00090BBA" w:rsidRPr="00732722" w:rsidRDefault="00090BBA" w:rsidP="00090BBA">
            <w:pPr>
              <w:widowControl w:val="0"/>
              <w:jc w:val="center"/>
              <w:rPr>
                <w:rFonts w:ascii="Sylfaen" w:hAnsi="Sylfaen"/>
                <w:i/>
                <w:iCs/>
                <w:sz w:val="20"/>
                <w:szCs w:val="20"/>
              </w:rPr>
            </w:pPr>
            <w:r w:rsidRPr="00923526">
              <w:rPr>
                <w:rFonts w:ascii="Sylfaen" w:hAnsi="Sylfaen" w:cs="Calibri"/>
                <w:i/>
                <w:sz w:val="20"/>
                <w:szCs w:val="20"/>
                <w:lang w:val="hy-AM"/>
              </w:rPr>
              <w:t>шт</w:t>
            </w:r>
          </w:p>
        </w:tc>
        <w:tc>
          <w:tcPr>
            <w:tcW w:w="1559" w:type="dxa"/>
            <w:vAlign w:val="center"/>
          </w:tcPr>
          <w:p w14:paraId="44C735A7"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9621944"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3701820" w14:textId="65865666"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1000</w:t>
            </w:r>
          </w:p>
        </w:tc>
        <w:tc>
          <w:tcPr>
            <w:tcW w:w="709" w:type="dxa"/>
            <w:vAlign w:val="center"/>
          </w:tcPr>
          <w:p w14:paraId="6E5A55F8" w14:textId="4A1F42A6"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1AA0FCD6" w14:textId="24AA8EE9"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1000</w:t>
            </w:r>
          </w:p>
        </w:tc>
        <w:tc>
          <w:tcPr>
            <w:tcW w:w="1142" w:type="dxa"/>
            <w:vAlign w:val="center"/>
          </w:tcPr>
          <w:p w14:paraId="2D106D64" w14:textId="678F30BF"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5DD5B1C" w14:textId="77777777" w:rsidTr="00090BBA">
        <w:trPr>
          <w:trHeight w:val="246"/>
          <w:jc w:val="center"/>
        </w:trPr>
        <w:tc>
          <w:tcPr>
            <w:tcW w:w="1242" w:type="dxa"/>
            <w:vAlign w:val="center"/>
          </w:tcPr>
          <w:p w14:paraId="13D897F6" w14:textId="6EE84353"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21</w:t>
            </w:r>
          </w:p>
        </w:tc>
        <w:tc>
          <w:tcPr>
            <w:tcW w:w="2715" w:type="dxa"/>
            <w:vAlign w:val="center"/>
          </w:tcPr>
          <w:p w14:paraId="774A6C70" w14:textId="687E75D1"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iCs/>
                <w:color w:val="000000"/>
                <w:sz w:val="20"/>
                <w:szCs w:val="20"/>
              </w:rPr>
              <w:t>33621720/2</w:t>
            </w:r>
          </w:p>
        </w:tc>
        <w:tc>
          <w:tcPr>
            <w:tcW w:w="1559" w:type="dxa"/>
            <w:vAlign w:val="center"/>
          </w:tcPr>
          <w:p w14:paraId="7D2F0E1A" w14:textId="496A3B15"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Бисапролол</w:t>
            </w:r>
            <w:proofErr w:type="spellEnd"/>
            <w:r w:rsidRPr="00B179BE">
              <w:rPr>
                <w:rFonts w:ascii="Sylfaen" w:hAnsi="Sylfaen" w:cs="Courier New"/>
                <w:i/>
                <w:color w:val="1F1F1F"/>
                <w:sz w:val="20"/>
                <w:szCs w:val="20"/>
                <w:lang w:eastAsia="en-US"/>
              </w:rPr>
              <w:t>/</w:t>
            </w:r>
            <w:proofErr w:type="spellStart"/>
            <w:r w:rsidRPr="00B179BE">
              <w:rPr>
                <w:rFonts w:ascii="Sylfaen" w:hAnsi="Sylfaen" w:cs="Courier New"/>
                <w:i/>
                <w:color w:val="1F1F1F"/>
                <w:sz w:val="20"/>
                <w:szCs w:val="20"/>
                <w:lang w:eastAsia="en-US"/>
              </w:rPr>
              <w:t>Периндоприл</w:t>
            </w:r>
            <w:proofErr w:type="spellEnd"/>
            <w:r w:rsidRPr="00B179BE">
              <w:rPr>
                <w:rFonts w:ascii="Sylfaen" w:hAnsi="Sylfaen" w:cs="Courier New"/>
                <w:i/>
                <w:color w:val="1F1F1F"/>
                <w:sz w:val="20"/>
                <w:szCs w:val="20"/>
                <w:lang w:eastAsia="en-US"/>
              </w:rPr>
              <w:t xml:space="preserve"> 5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10 мг</w:t>
            </w:r>
          </w:p>
        </w:tc>
        <w:tc>
          <w:tcPr>
            <w:tcW w:w="1925" w:type="dxa"/>
            <w:vAlign w:val="center"/>
          </w:tcPr>
          <w:p w14:paraId="113D00BF"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C525841" w14:textId="324BC899"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аргинин)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lastRenderedPageBreak/>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аргинин) таблетки, покрытые пленочной оболочкой 5 мг+10 мг, в пластиковом контейнере (30)</w:t>
            </w:r>
          </w:p>
        </w:tc>
        <w:tc>
          <w:tcPr>
            <w:tcW w:w="1085" w:type="dxa"/>
            <w:vAlign w:val="center"/>
          </w:tcPr>
          <w:p w14:paraId="2E10B0A6" w14:textId="70435E87" w:rsidR="00090BBA" w:rsidRPr="00732722" w:rsidRDefault="00090BBA" w:rsidP="00090BBA">
            <w:pPr>
              <w:widowControl w:val="0"/>
              <w:jc w:val="center"/>
              <w:rPr>
                <w:rFonts w:ascii="Sylfaen" w:hAnsi="Sylfaen"/>
                <w:i/>
                <w:iCs/>
                <w:sz w:val="20"/>
                <w:szCs w:val="20"/>
              </w:rPr>
            </w:pPr>
            <w:r w:rsidRPr="00923526">
              <w:rPr>
                <w:rFonts w:ascii="Sylfaen" w:hAnsi="Sylfaen" w:cs="Calibri"/>
                <w:i/>
                <w:sz w:val="20"/>
                <w:szCs w:val="20"/>
                <w:lang w:val="hy-AM"/>
              </w:rPr>
              <w:lastRenderedPageBreak/>
              <w:t>шт</w:t>
            </w:r>
          </w:p>
        </w:tc>
        <w:tc>
          <w:tcPr>
            <w:tcW w:w="1559" w:type="dxa"/>
            <w:vAlign w:val="center"/>
          </w:tcPr>
          <w:p w14:paraId="51558DA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A28D041"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6ACA4678" w14:textId="32D7BB6C"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1000</w:t>
            </w:r>
          </w:p>
        </w:tc>
        <w:tc>
          <w:tcPr>
            <w:tcW w:w="709" w:type="dxa"/>
            <w:vAlign w:val="center"/>
          </w:tcPr>
          <w:p w14:paraId="6CFE6945" w14:textId="5EBCC68C"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771969AF" w14:textId="34B0CE01" w:rsidR="00090BBA" w:rsidRPr="00732722" w:rsidRDefault="00090BBA" w:rsidP="00090BBA">
            <w:pPr>
              <w:widowControl w:val="0"/>
              <w:jc w:val="center"/>
              <w:rPr>
                <w:rFonts w:ascii="Sylfaen" w:hAnsi="Sylfaen" w:cs="Calibri"/>
                <w:i/>
                <w:iCs/>
                <w:color w:val="000000"/>
                <w:sz w:val="20"/>
                <w:szCs w:val="20"/>
              </w:rPr>
            </w:pPr>
            <w:r w:rsidRPr="00645D62">
              <w:rPr>
                <w:rFonts w:ascii="Sylfaen" w:hAnsi="Sylfaen" w:cs="Calibri"/>
                <w:i/>
                <w:sz w:val="20"/>
                <w:szCs w:val="20"/>
              </w:rPr>
              <w:t>1000</w:t>
            </w:r>
          </w:p>
        </w:tc>
        <w:tc>
          <w:tcPr>
            <w:tcW w:w="1142" w:type="dxa"/>
            <w:vAlign w:val="center"/>
          </w:tcPr>
          <w:p w14:paraId="24F854E3" w14:textId="7A68C02A"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1014EFB" w14:textId="77777777" w:rsidTr="00090BBA">
        <w:trPr>
          <w:trHeight w:val="246"/>
          <w:jc w:val="center"/>
        </w:trPr>
        <w:tc>
          <w:tcPr>
            <w:tcW w:w="1242" w:type="dxa"/>
            <w:vAlign w:val="center"/>
          </w:tcPr>
          <w:p w14:paraId="020FD7E9" w14:textId="44E59E91" w:rsidR="00090BBA" w:rsidRPr="00732722"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22</w:t>
            </w:r>
          </w:p>
        </w:tc>
        <w:tc>
          <w:tcPr>
            <w:tcW w:w="2715" w:type="dxa"/>
            <w:vAlign w:val="center"/>
          </w:tcPr>
          <w:p w14:paraId="34DAB06E" w14:textId="3C2002EB" w:rsidR="00090BBA" w:rsidRPr="00732722" w:rsidRDefault="00090BBA" w:rsidP="00090BBA">
            <w:pPr>
              <w:widowControl w:val="0"/>
              <w:jc w:val="center"/>
              <w:rPr>
                <w:rFonts w:ascii="Sylfaen" w:hAnsi="Sylfaen"/>
                <w:i/>
                <w:iCs/>
                <w:sz w:val="20"/>
                <w:szCs w:val="20"/>
              </w:rPr>
            </w:pPr>
            <w:r w:rsidRPr="00645D62">
              <w:rPr>
                <w:rFonts w:ascii="Sylfaen" w:hAnsi="Sylfaen"/>
                <w:i/>
                <w:iCs/>
                <w:sz w:val="20"/>
                <w:szCs w:val="20"/>
              </w:rPr>
              <w:t>33621720/3</w:t>
            </w:r>
          </w:p>
        </w:tc>
        <w:tc>
          <w:tcPr>
            <w:tcW w:w="1559" w:type="dxa"/>
            <w:vAlign w:val="center"/>
          </w:tcPr>
          <w:p w14:paraId="44AF3AF0" w14:textId="6524B5C2" w:rsidR="00090BBA" w:rsidRPr="00732722" w:rsidRDefault="00090BBA" w:rsidP="00090BBA">
            <w:pPr>
              <w:widowControl w:val="0"/>
              <w:jc w:val="center"/>
              <w:rPr>
                <w:rFonts w:ascii="Sylfaen" w:hAnsi="Sylfaen"/>
                <w:i/>
                <w:iCs/>
                <w:sz w:val="20"/>
                <w:szCs w:val="20"/>
              </w:rPr>
            </w:pPr>
            <w:proofErr w:type="spellStart"/>
            <w:r w:rsidRPr="00B179BE">
              <w:rPr>
                <w:rFonts w:ascii="Sylfaen" w:hAnsi="Sylfaen"/>
                <w:i/>
                <w:sz w:val="20"/>
                <w:szCs w:val="20"/>
              </w:rPr>
              <w:t>Бисапролол</w:t>
            </w:r>
            <w:proofErr w:type="spellEnd"/>
            <w:r w:rsidRPr="00B179BE">
              <w:rPr>
                <w:rFonts w:ascii="Sylfaen" w:hAnsi="Sylfaen"/>
                <w:i/>
                <w:sz w:val="20"/>
                <w:szCs w:val="20"/>
              </w:rPr>
              <w:t>/</w:t>
            </w:r>
            <w:proofErr w:type="spellStart"/>
            <w:r w:rsidRPr="00B179BE">
              <w:rPr>
                <w:rFonts w:ascii="Sylfaen" w:hAnsi="Sylfaen"/>
                <w:i/>
                <w:sz w:val="20"/>
                <w:szCs w:val="20"/>
              </w:rPr>
              <w:t>Периндоприл</w:t>
            </w:r>
            <w:proofErr w:type="spellEnd"/>
            <w:r w:rsidRPr="00B179BE">
              <w:rPr>
                <w:rFonts w:ascii="Sylfaen" w:hAnsi="Sylfaen"/>
                <w:i/>
                <w:sz w:val="20"/>
                <w:szCs w:val="20"/>
              </w:rPr>
              <w:t xml:space="preserve"> 5 </w:t>
            </w:r>
            <w:proofErr w:type="spellStart"/>
            <w:r w:rsidRPr="00B179BE">
              <w:rPr>
                <w:rFonts w:ascii="Sylfaen" w:hAnsi="Sylfaen"/>
                <w:i/>
                <w:sz w:val="20"/>
                <w:szCs w:val="20"/>
              </w:rPr>
              <w:t>мг+таблетка</w:t>
            </w:r>
            <w:proofErr w:type="spellEnd"/>
            <w:r w:rsidRPr="00B179BE">
              <w:rPr>
                <w:rFonts w:ascii="Sylfaen" w:hAnsi="Sylfaen"/>
                <w:i/>
                <w:sz w:val="20"/>
                <w:szCs w:val="20"/>
              </w:rPr>
              <w:t xml:space="preserve"> 5 мг</w:t>
            </w:r>
          </w:p>
        </w:tc>
        <w:tc>
          <w:tcPr>
            <w:tcW w:w="1925" w:type="dxa"/>
            <w:vAlign w:val="center"/>
          </w:tcPr>
          <w:p w14:paraId="1174E4E7"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C7E31FB" w14:textId="46AA7C08" w:rsidR="00090BBA" w:rsidRPr="00732722" w:rsidRDefault="00090BBA" w:rsidP="00090BBA">
            <w:pPr>
              <w:widowControl w:val="0"/>
              <w:jc w:val="center"/>
              <w:rPr>
                <w:rFonts w:ascii="Sylfaen" w:hAnsi="Sylfaen"/>
                <w:i/>
                <w:iCs/>
                <w:sz w:val="20"/>
                <w:szCs w:val="20"/>
              </w:rPr>
            </w:pP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аргинин)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Бисопролол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фумарат</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w:t>
            </w:r>
            <w:proofErr w:type="spellStart"/>
            <w:r w:rsidRPr="000A037D">
              <w:rPr>
                <w:rFonts w:ascii="Sylfaen" w:hAnsi="Sylfaen"/>
                <w:i/>
                <w:iCs/>
                <w:sz w:val="20"/>
                <w:szCs w:val="20"/>
              </w:rPr>
              <w:t>Периндоприл</w:t>
            </w:r>
            <w:proofErr w:type="spellEnd"/>
            <w:r w:rsidRPr="000A037D">
              <w:rPr>
                <w:rFonts w:ascii="Sylfaen" w:hAnsi="Sylfaen"/>
                <w:i/>
                <w:iCs/>
                <w:sz w:val="20"/>
                <w:szCs w:val="20"/>
              </w:rPr>
              <w:t xml:space="preserve"> аргинин) таблетки, покрытые пленочной оболочкой 5 мг+5 мг, в пластиковом контейнере (30)</w:t>
            </w:r>
          </w:p>
        </w:tc>
        <w:tc>
          <w:tcPr>
            <w:tcW w:w="1085" w:type="dxa"/>
            <w:vAlign w:val="center"/>
          </w:tcPr>
          <w:p w14:paraId="20504FA4" w14:textId="64334DE0" w:rsidR="00090BBA" w:rsidRPr="00732722" w:rsidRDefault="00090BBA" w:rsidP="00090BBA">
            <w:pPr>
              <w:widowControl w:val="0"/>
              <w:jc w:val="center"/>
              <w:rPr>
                <w:rFonts w:ascii="Sylfaen" w:hAnsi="Sylfaen"/>
                <w:i/>
                <w:iCs/>
                <w:sz w:val="20"/>
                <w:szCs w:val="20"/>
              </w:rPr>
            </w:pPr>
            <w:r w:rsidRPr="00923526">
              <w:rPr>
                <w:rFonts w:ascii="Sylfaen" w:hAnsi="Sylfaen" w:cs="Calibri"/>
                <w:i/>
                <w:sz w:val="20"/>
                <w:szCs w:val="20"/>
                <w:lang w:val="hy-AM"/>
              </w:rPr>
              <w:t>шт</w:t>
            </w:r>
          </w:p>
        </w:tc>
        <w:tc>
          <w:tcPr>
            <w:tcW w:w="1559" w:type="dxa"/>
            <w:vAlign w:val="center"/>
          </w:tcPr>
          <w:p w14:paraId="440BF7CE"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A2E80A4"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509CF26" w14:textId="74F075C9"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1200</w:t>
            </w:r>
          </w:p>
        </w:tc>
        <w:tc>
          <w:tcPr>
            <w:tcW w:w="709" w:type="dxa"/>
            <w:vAlign w:val="center"/>
          </w:tcPr>
          <w:p w14:paraId="645CA7CA" w14:textId="7D592120" w:rsidR="00090BBA" w:rsidRPr="00732722" w:rsidRDefault="00090BBA"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519DD90F" w14:textId="715FCC7B" w:rsidR="00090BBA" w:rsidRPr="00732722" w:rsidRDefault="00090BBA" w:rsidP="00090BBA">
            <w:pPr>
              <w:widowControl w:val="0"/>
              <w:jc w:val="center"/>
              <w:rPr>
                <w:rFonts w:ascii="Sylfaen" w:hAnsi="Sylfaen" w:cs="Calibri"/>
                <w:i/>
                <w:iCs/>
                <w:sz w:val="20"/>
                <w:szCs w:val="20"/>
              </w:rPr>
            </w:pPr>
            <w:r w:rsidRPr="00645D62">
              <w:rPr>
                <w:rFonts w:ascii="Sylfaen" w:hAnsi="Sylfaen" w:cs="Calibri"/>
                <w:i/>
                <w:sz w:val="20"/>
                <w:szCs w:val="20"/>
              </w:rPr>
              <w:t>1200</w:t>
            </w:r>
          </w:p>
        </w:tc>
        <w:tc>
          <w:tcPr>
            <w:tcW w:w="1142" w:type="dxa"/>
            <w:vAlign w:val="center"/>
          </w:tcPr>
          <w:p w14:paraId="2F9CE4C6" w14:textId="00EDF7D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7773DBB5" w14:textId="77777777" w:rsidTr="00090BBA">
        <w:trPr>
          <w:trHeight w:val="246"/>
          <w:jc w:val="center"/>
        </w:trPr>
        <w:tc>
          <w:tcPr>
            <w:tcW w:w="1242" w:type="dxa"/>
            <w:vAlign w:val="center"/>
          </w:tcPr>
          <w:p w14:paraId="643A931C" w14:textId="18B70A35"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lastRenderedPageBreak/>
              <w:t>23</w:t>
            </w:r>
          </w:p>
        </w:tc>
        <w:tc>
          <w:tcPr>
            <w:tcW w:w="2715" w:type="dxa"/>
            <w:vAlign w:val="center"/>
          </w:tcPr>
          <w:p w14:paraId="362A945B" w14:textId="710BDB0A" w:rsidR="00081806" w:rsidRPr="00732722" w:rsidRDefault="00081806" w:rsidP="00090BBA">
            <w:pPr>
              <w:widowControl w:val="0"/>
              <w:jc w:val="center"/>
              <w:rPr>
                <w:rFonts w:ascii="Sylfaen" w:hAnsi="Sylfaen"/>
                <w:i/>
                <w:iCs/>
                <w:sz w:val="20"/>
                <w:szCs w:val="20"/>
              </w:rPr>
            </w:pPr>
            <w:r w:rsidRPr="00645D62">
              <w:rPr>
                <w:rFonts w:ascii="Sylfaen" w:hAnsi="Sylfaen"/>
                <w:i/>
                <w:iCs/>
                <w:sz w:val="20"/>
                <w:szCs w:val="20"/>
              </w:rPr>
              <w:t>33661153</w:t>
            </w:r>
          </w:p>
        </w:tc>
        <w:tc>
          <w:tcPr>
            <w:tcW w:w="1559" w:type="dxa"/>
            <w:vAlign w:val="center"/>
          </w:tcPr>
          <w:p w14:paraId="1A8A3237" w14:textId="42D156F3" w:rsidR="00081806" w:rsidRPr="00732722" w:rsidRDefault="00081806" w:rsidP="00090BBA">
            <w:pPr>
              <w:widowControl w:val="0"/>
              <w:jc w:val="center"/>
              <w:rPr>
                <w:rFonts w:ascii="Sylfaen" w:hAnsi="Sylfaen"/>
                <w:i/>
                <w:iCs/>
                <w:sz w:val="20"/>
                <w:szCs w:val="20"/>
              </w:rPr>
            </w:pPr>
            <w:r w:rsidRPr="00B179BE">
              <w:rPr>
                <w:rFonts w:ascii="Sylfaen" w:hAnsi="Sylfaen"/>
                <w:i/>
                <w:sz w:val="20"/>
                <w:szCs w:val="20"/>
              </w:rPr>
              <w:t>Дексаметазон 0,1℅ глазная капля</w:t>
            </w:r>
          </w:p>
        </w:tc>
        <w:tc>
          <w:tcPr>
            <w:tcW w:w="1925" w:type="dxa"/>
            <w:vAlign w:val="center"/>
          </w:tcPr>
          <w:p w14:paraId="42B52293"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9FC3CE4" w14:textId="190A06DF"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Глазные капли дексаметазон, лекарственная суспензия 1 мг / мл; пластиковый флакон-пипетка 10 мл</w:t>
            </w:r>
          </w:p>
        </w:tc>
        <w:tc>
          <w:tcPr>
            <w:tcW w:w="1085" w:type="dxa"/>
            <w:vAlign w:val="center"/>
          </w:tcPr>
          <w:p w14:paraId="1CB8C85A" w14:textId="3BC252C5" w:rsidR="00081806" w:rsidRPr="00732722" w:rsidRDefault="00090BBA" w:rsidP="00090BBA">
            <w:pPr>
              <w:widowControl w:val="0"/>
              <w:jc w:val="center"/>
              <w:rPr>
                <w:rFonts w:ascii="Sylfaen" w:hAnsi="Sylfaen"/>
                <w:i/>
                <w:iCs/>
                <w:sz w:val="20"/>
                <w:szCs w:val="20"/>
              </w:rPr>
            </w:pPr>
            <w:r w:rsidRPr="00090BBA">
              <w:rPr>
                <w:rFonts w:ascii="Sylfaen" w:hAnsi="Sylfaen" w:cs="Calibri"/>
                <w:i/>
                <w:sz w:val="20"/>
                <w:szCs w:val="20"/>
              </w:rPr>
              <w:t>флакон</w:t>
            </w:r>
          </w:p>
        </w:tc>
        <w:tc>
          <w:tcPr>
            <w:tcW w:w="1559" w:type="dxa"/>
            <w:vAlign w:val="center"/>
          </w:tcPr>
          <w:p w14:paraId="77EAF025"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B0BB847"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BA92095" w14:textId="7FCEDBBF"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5</w:t>
            </w:r>
          </w:p>
        </w:tc>
        <w:tc>
          <w:tcPr>
            <w:tcW w:w="709" w:type="dxa"/>
            <w:vAlign w:val="center"/>
          </w:tcPr>
          <w:p w14:paraId="0253D517" w14:textId="68185E03"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6522887A" w14:textId="0E9C1C6D"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5</w:t>
            </w:r>
          </w:p>
        </w:tc>
        <w:tc>
          <w:tcPr>
            <w:tcW w:w="1142" w:type="dxa"/>
            <w:vAlign w:val="center"/>
          </w:tcPr>
          <w:p w14:paraId="78DAA834" w14:textId="73B1DAF6"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61B609E7" w14:textId="77777777" w:rsidTr="00090BBA">
        <w:trPr>
          <w:trHeight w:val="246"/>
          <w:jc w:val="center"/>
        </w:trPr>
        <w:tc>
          <w:tcPr>
            <w:tcW w:w="1242" w:type="dxa"/>
            <w:vAlign w:val="center"/>
          </w:tcPr>
          <w:p w14:paraId="5ABAF98F" w14:textId="00FCB26A"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24</w:t>
            </w:r>
          </w:p>
        </w:tc>
        <w:tc>
          <w:tcPr>
            <w:tcW w:w="2715" w:type="dxa"/>
            <w:vAlign w:val="center"/>
          </w:tcPr>
          <w:p w14:paraId="5204D5BE" w14:textId="7BC7F640" w:rsidR="00081806" w:rsidRPr="00732722" w:rsidRDefault="00081806" w:rsidP="00090BBA">
            <w:pPr>
              <w:widowControl w:val="0"/>
              <w:jc w:val="center"/>
              <w:rPr>
                <w:rFonts w:ascii="Sylfaen" w:hAnsi="Sylfaen"/>
                <w:i/>
                <w:iCs/>
                <w:sz w:val="20"/>
                <w:szCs w:val="20"/>
              </w:rPr>
            </w:pPr>
            <w:r w:rsidRPr="00645D62">
              <w:rPr>
                <w:rFonts w:ascii="Sylfaen" w:hAnsi="Sylfaen"/>
                <w:i/>
                <w:iCs/>
                <w:sz w:val="20"/>
                <w:szCs w:val="20"/>
              </w:rPr>
              <w:t>33621380</w:t>
            </w:r>
          </w:p>
        </w:tc>
        <w:tc>
          <w:tcPr>
            <w:tcW w:w="1559" w:type="dxa"/>
            <w:vAlign w:val="center"/>
          </w:tcPr>
          <w:p w14:paraId="1E88AEFF" w14:textId="7787FA79" w:rsidR="00081806" w:rsidRPr="00732722" w:rsidRDefault="00081806" w:rsidP="00090BBA">
            <w:pPr>
              <w:widowControl w:val="0"/>
              <w:jc w:val="center"/>
              <w:rPr>
                <w:rFonts w:ascii="Sylfaen" w:hAnsi="Sylfaen"/>
                <w:i/>
                <w:iCs/>
                <w:sz w:val="20"/>
                <w:szCs w:val="20"/>
              </w:rPr>
            </w:pPr>
            <w:r w:rsidRPr="00B179BE">
              <w:rPr>
                <w:rFonts w:ascii="Sylfaen" w:hAnsi="Sylfaen"/>
                <w:i/>
                <w:sz w:val="20"/>
                <w:szCs w:val="20"/>
              </w:rPr>
              <w:t>Таблетка дигоксина 250мкг</w:t>
            </w:r>
          </w:p>
        </w:tc>
        <w:tc>
          <w:tcPr>
            <w:tcW w:w="1925" w:type="dxa"/>
            <w:vAlign w:val="center"/>
          </w:tcPr>
          <w:p w14:paraId="7CAE1F5C"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EF60B80" w14:textId="749B2E47"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 xml:space="preserve">Дигоксин </w:t>
            </w:r>
            <w:proofErr w:type="spellStart"/>
            <w:r w:rsidRPr="000A037D">
              <w:rPr>
                <w:rFonts w:ascii="Sylfaen" w:hAnsi="Sylfaen"/>
                <w:i/>
                <w:iCs/>
                <w:sz w:val="20"/>
                <w:szCs w:val="20"/>
              </w:rPr>
              <w:t>дигоксинпрепараты</w:t>
            </w:r>
            <w:proofErr w:type="spellEnd"/>
            <w:r w:rsidRPr="000A037D">
              <w:rPr>
                <w:rFonts w:ascii="Sylfaen" w:hAnsi="Sylfaen"/>
                <w:i/>
                <w:iCs/>
                <w:sz w:val="20"/>
                <w:szCs w:val="20"/>
              </w:rPr>
              <w:t>: 0,25 мг в блистерах (40/1x40/)</w:t>
            </w:r>
          </w:p>
        </w:tc>
        <w:tc>
          <w:tcPr>
            <w:tcW w:w="1085" w:type="dxa"/>
            <w:vAlign w:val="center"/>
          </w:tcPr>
          <w:p w14:paraId="002409BE" w14:textId="742109AB"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01966225"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13FC7B0"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6DC6D2A" w14:textId="1DE97D89"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600</w:t>
            </w:r>
          </w:p>
        </w:tc>
        <w:tc>
          <w:tcPr>
            <w:tcW w:w="709" w:type="dxa"/>
            <w:vAlign w:val="center"/>
          </w:tcPr>
          <w:p w14:paraId="5154A23A" w14:textId="4EDD3090"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36E05DDC" w14:textId="629D1227"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600</w:t>
            </w:r>
          </w:p>
        </w:tc>
        <w:tc>
          <w:tcPr>
            <w:tcW w:w="1142" w:type="dxa"/>
            <w:vAlign w:val="center"/>
          </w:tcPr>
          <w:p w14:paraId="587D8076" w14:textId="2A628B4B"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48CB13CB" w14:textId="77777777" w:rsidTr="00090BBA">
        <w:trPr>
          <w:trHeight w:val="246"/>
          <w:jc w:val="center"/>
        </w:trPr>
        <w:tc>
          <w:tcPr>
            <w:tcW w:w="1242" w:type="dxa"/>
            <w:vAlign w:val="center"/>
          </w:tcPr>
          <w:p w14:paraId="62674880" w14:textId="5459B12E"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25</w:t>
            </w:r>
          </w:p>
        </w:tc>
        <w:tc>
          <w:tcPr>
            <w:tcW w:w="2715" w:type="dxa"/>
            <w:vAlign w:val="center"/>
          </w:tcPr>
          <w:p w14:paraId="2F55519C" w14:textId="270AB883" w:rsidR="00081806" w:rsidRPr="00732722" w:rsidRDefault="00081806" w:rsidP="00090BBA">
            <w:pPr>
              <w:widowControl w:val="0"/>
              <w:jc w:val="center"/>
              <w:rPr>
                <w:rFonts w:ascii="Sylfaen" w:hAnsi="Sylfaen"/>
                <w:i/>
                <w:iCs/>
                <w:sz w:val="20"/>
                <w:szCs w:val="20"/>
              </w:rPr>
            </w:pPr>
            <w:r w:rsidRPr="00645D62">
              <w:rPr>
                <w:rFonts w:ascii="Sylfaen" w:hAnsi="Sylfaen"/>
                <w:i/>
                <w:iCs/>
                <w:sz w:val="20"/>
                <w:szCs w:val="20"/>
              </w:rPr>
              <w:t>33631310</w:t>
            </w:r>
          </w:p>
        </w:tc>
        <w:tc>
          <w:tcPr>
            <w:tcW w:w="1559" w:type="dxa"/>
            <w:vAlign w:val="center"/>
          </w:tcPr>
          <w:p w14:paraId="772891DB" w14:textId="58EE8D31" w:rsidR="00081806" w:rsidRPr="00732722" w:rsidRDefault="00081806" w:rsidP="00090BBA">
            <w:pPr>
              <w:widowControl w:val="0"/>
              <w:jc w:val="center"/>
              <w:rPr>
                <w:rFonts w:ascii="Sylfaen" w:hAnsi="Sylfaen"/>
                <w:i/>
                <w:iCs/>
                <w:sz w:val="20"/>
                <w:szCs w:val="20"/>
              </w:rPr>
            </w:pPr>
            <w:r w:rsidRPr="00B179BE">
              <w:rPr>
                <w:rFonts w:ascii="Sylfaen" w:hAnsi="Sylfaen"/>
                <w:i/>
                <w:sz w:val="20"/>
                <w:szCs w:val="20"/>
              </w:rPr>
              <w:t>Диклофенак 100 мг таблетка</w:t>
            </w:r>
          </w:p>
        </w:tc>
        <w:tc>
          <w:tcPr>
            <w:tcW w:w="1925" w:type="dxa"/>
            <w:vAlign w:val="center"/>
          </w:tcPr>
          <w:p w14:paraId="6A7063A2"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74AB3F66" w14:textId="0B4B7A07" w:rsidR="00081806" w:rsidRPr="00732722" w:rsidRDefault="000A037D" w:rsidP="00090BBA">
            <w:pPr>
              <w:widowControl w:val="0"/>
              <w:jc w:val="center"/>
              <w:rPr>
                <w:rFonts w:ascii="Sylfaen" w:hAnsi="Sylfaen"/>
                <w:i/>
                <w:iCs/>
                <w:sz w:val="20"/>
                <w:szCs w:val="20"/>
              </w:rPr>
            </w:pPr>
            <w:r w:rsidRPr="000A037D">
              <w:rPr>
                <w:rFonts w:ascii="Sylfaen" w:hAnsi="Sylfaen"/>
                <w:i/>
                <w:iCs/>
                <w:sz w:val="20"/>
                <w:szCs w:val="20"/>
              </w:rPr>
              <w:t>Диклофенак (диклофенак натрия) таблетки с пролонгированным высвобождением, покрытые пленочной оболочкой 100 мг; (20/2x10/) в блистерах</w:t>
            </w:r>
          </w:p>
        </w:tc>
        <w:tc>
          <w:tcPr>
            <w:tcW w:w="1085" w:type="dxa"/>
            <w:vAlign w:val="center"/>
          </w:tcPr>
          <w:p w14:paraId="68AC2E6E" w14:textId="79841EEC" w:rsidR="00081806" w:rsidRPr="00732722" w:rsidRDefault="00090BBA" w:rsidP="00090BBA">
            <w:pPr>
              <w:widowControl w:val="0"/>
              <w:jc w:val="center"/>
              <w:rPr>
                <w:rFonts w:ascii="Sylfaen" w:hAnsi="Sylfaen"/>
                <w:i/>
                <w:iCs/>
                <w:sz w:val="20"/>
                <w:szCs w:val="20"/>
              </w:rPr>
            </w:pPr>
            <w:r>
              <w:rPr>
                <w:rFonts w:ascii="Sylfaen" w:hAnsi="Sylfaen" w:cs="Calibri"/>
                <w:i/>
                <w:sz w:val="20"/>
                <w:szCs w:val="20"/>
                <w:lang w:val="hy-AM"/>
              </w:rPr>
              <w:t>шт</w:t>
            </w:r>
          </w:p>
        </w:tc>
        <w:tc>
          <w:tcPr>
            <w:tcW w:w="1559" w:type="dxa"/>
            <w:vAlign w:val="center"/>
          </w:tcPr>
          <w:p w14:paraId="307E0DE6"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6EE80585"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628BEC5" w14:textId="0A74BDCA"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3000</w:t>
            </w:r>
          </w:p>
        </w:tc>
        <w:tc>
          <w:tcPr>
            <w:tcW w:w="709" w:type="dxa"/>
            <w:vAlign w:val="center"/>
          </w:tcPr>
          <w:p w14:paraId="742B645B" w14:textId="265F8B82"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3FB5DA44" w14:textId="0981E329"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3000</w:t>
            </w:r>
          </w:p>
        </w:tc>
        <w:tc>
          <w:tcPr>
            <w:tcW w:w="1142" w:type="dxa"/>
            <w:vAlign w:val="center"/>
          </w:tcPr>
          <w:p w14:paraId="3E832910" w14:textId="3F53288A"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42654AD3" w14:textId="77777777" w:rsidTr="00090BBA">
        <w:trPr>
          <w:trHeight w:val="246"/>
          <w:jc w:val="center"/>
        </w:trPr>
        <w:tc>
          <w:tcPr>
            <w:tcW w:w="1242" w:type="dxa"/>
            <w:vAlign w:val="center"/>
          </w:tcPr>
          <w:p w14:paraId="26BB5A96" w14:textId="60BD7057" w:rsidR="00081806" w:rsidRPr="00732722"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26</w:t>
            </w:r>
          </w:p>
        </w:tc>
        <w:tc>
          <w:tcPr>
            <w:tcW w:w="2715" w:type="dxa"/>
            <w:vAlign w:val="center"/>
          </w:tcPr>
          <w:p w14:paraId="7C8EEC07" w14:textId="1CB44B15" w:rsidR="00081806" w:rsidRPr="00732722" w:rsidRDefault="00081806" w:rsidP="00090BBA">
            <w:pPr>
              <w:widowControl w:val="0"/>
              <w:jc w:val="center"/>
              <w:rPr>
                <w:rFonts w:ascii="Sylfaen" w:hAnsi="Sylfaen"/>
                <w:i/>
                <w:iCs/>
                <w:sz w:val="20"/>
                <w:szCs w:val="20"/>
              </w:rPr>
            </w:pPr>
            <w:r w:rsidRPr="00645D62">
              <w:rPr>
                <w:rFonts w:ascii="Sylfaen" w:hAnsi="Sylfaen"/>
                <w:i/>
                <w:iCs/>
                <w:sz w:val="20"/>
                <w:szCs w:val="20"/>
              </w:rPr>
              <w:t>33631310/1</w:t>
            </w:r>
          </w:p>
        </w:tc>
        <w:tc>
          <w:tcPr>
            <w:tcW w:w="1559" w:type="dxa"/>
            <w:vAlign w:val="center"/>
          </w:tcPr>
          <w:p w14:paraId="1201C9F2" w14:textId="15240762" w:rsidR="00081806" w:rsidRPr="00732722" w:rsidRDefault="00081806" w:rsidP="00090BBA">
            <w:pPr>
              <w:widowControl w:val="0"/>
              <w:jc w:val="center"/>
              <w:rPr>
                <w:rFonts w:ascii="Sylfaen" w:hAnsi="Sylfaen"/>
                <w:i/>
                <w:iCs/>
                <w:sz w:val="20"/>
                <w:szCs w:val="20"/>
              </w:rPr>
            </w:pPr>
            <w:r w:rsidRPr="00B179BE">
              <w:rPr>
                <w:rFonts w:ascii="Sylfaen" w:hAnsi="Sylfaen"/>
                <w:i/>
                <w:sz w:val="20"/>
                <w:szCs w:val="20"/>
              </w:rPr>
              <w:t xml:space="preserve">Диклофенак 25мг / мл </w:t>
            </w:r>
            <w:r w:rsidRPr="00B179BE">
              <w:rPr>
                <w:rFonts w:ascii="Sylfaen" w:hAnsi="Sylfaen"/>
                <w:i/>
                <w:sz w:val="20"/>
                <w:szCs w:val="20"/>
              </w:rPr>
              <w:lastRenderedPageBreak/>
              <w:t>раствор для инъекций</w:t>
            </w:r>
          </w:p>
        </w:tc>
        <w:tc>
          <w:tcPr>
            <w:tcW w:w="1925" w:type="dxa"/>
            <w:vAlign w:val="center"/>
          </w:tcPr>
          <w:p w14:paraId="69AD1710"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05AABF6" w14:textId="2A49D9E3"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Диклофенак (диклофенак </w:t>
            </w:r>
            <w:r w:rsidRPr="0001484C">
              <w:rPr>
                <w:rFonts w:ascii="Sylfaen" w:hAnsi="Sylfaen"/>
                <w:i/>
                <w:iCs/>
                <w:sz w:val="20"/>
                <w:szCs w:val="20"/>
              </w:rPr>
              <w:lastRenderedPageBreak/>
              <w:t>натрия) раствор для внутримышечных инъекций 25 мг/мл; (5) ампулы в блистерах по 3 мл</w:t>
            </w:r>
          </w:p>
        </w:tc>
        <w:tc>
          <w:tcPr>
            <w:tcW w:w="1085" w:type="dxa"/>
            <w:vAlign w:val="center"/>
          </w:tcPr>
          <w:p w14:paraId="2183CC78" w14:textId="4F7B744B" w:rsidR="00081806" w:rsidRPr="00090BBA" w:rsidRDefault="00090BBA" w:rsidP="00090BBA">
            <w:pPr>
              <w:widowControl w:val="0"/>
              <w:jc w:val="center"/>
              <w:rPr>
                <w:rFonts w:ascii="Sylfaen" w:hAnsi="Sylfaen"/>
                <w:i/>
                <w:iCs/>
                <w:sz w:val="20"/>
                <w:szCs w:val="20"/>
                <w:lang w:val="hy-AM"/>
              </w:rPr>
            </w:pPr>
            <w:r w:rsidRPr="00090BBA">
              <w:rPr>
                <w:rFonts w:ascii="Sylfaen" w:hAnsi="Sylfaen"/>
                <w:i/>
                <w:iCs/>
                <w:sz w:val="20"/>
                <w:szCs w:val="20"/>
              </w:rPr>
              <w:lastRenderedPageBreak/>
              <w:t>флакон</w:t>
            </w:r>
          </w:p>
        </w:tc>
        <w:tc>
          <w:tcPr>
            <w:tcW w:w="1559" w:type="dxa"/>
            <w:vAlign w:val="center"/>
          </w:tcPr>
          <w:p w14:paraId="5847D1BD"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564617B3"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A081846" w14:textId="41D131D8"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t>150</w:t>
            </w:r>
          </w:p>
        </w:tc>
        <w:tc>
          <w:tcPr>
            <w:tcW w:w="709" w:type="dxa"/>
            <w:vAlign w:val="center"/>
          </w:tcPr>
          <w:p w14:paraId="03982500" w14:textId="3DB3293E"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 xml:space="preserve">Маисян, </w:t>
            </w:r>
            <w:r w:rsidRPr="00732722">
              <w:rPr>
                <w:rFonts w:ascii="Sylfaen" w:hAnsi="Sylfaen" w:cs="Sylfaen"/>
                <w:i/>
                <w:iCs/>
                <w:color w:val="000000"/>
                <w:sz w:val="20"/>
                <w:szCs w:val="20"/>
                <w:lang w:val="hy-AM"/>
              </w:rPr>
              <w:lastRenderedPageBreak/>
              <w:t>улица 1, переулок 4,</w:t>
            </w:r>
          </w:p>
        </w:tc>
        <w:tc>
          <w:tcPr>
            <w:tcW w:w="963" w:type="dxa"/>
            <w:vAlign w:val="center"/>
          </w:tcPr>
          <w:p w14:paraId="7ED0363B" w14:textId="756D82FE" w:rsidR="00081806" w:rsidRPr="00732722" w:rsidRDefault="00081806" w:rsidP="00090BBA">
            <w:pPr>
              <w:widowControl w:val="0"/>
              <w:jc w:val="center"/>
              <w:rPr>
                <w:rFonts w:ascii="Sylfaen" w:hAnsi="Sylfaen" w:cs="Calibri"/>
                <w:i/>
                <w:iCs/>
                <w:sz w:val="20"/>
                <w:szCs w:val="20"/>
              </w:rPr>
            </w:pPr>
            <w:r w:rsidRPr="00645D62">
              <w:rPr>
                <w:rFonts w:ascii="Sylfaen" w:hAnsi="Sylfaen" w:cs="Calibri"/>
                <w:i/>
                <w:sz w:val="20"/>
                <w:szCs w:val="20"/>
              </w:rPr>
              <w:lastRenderedPageBreak/>
              <w:t>150</w:t>
            </w:r>
          </w:p>
        </w:tc>
        <w:tc>
          <w:tcPr>
            <w:tcW w:w="1142" w:type="dxa"/>
            <w:vAlign w:val="center"/>
          </w:tcPr>
          <w:p w14:paraId="14BD6F58" w14:textId="66C0A3AB"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вступает в </w:t>
            </w:r>
            <w:r w:rsidRPr="00E66A17">
              <w:rPr>
                <w:rStyle w:val="ezkurwreuab5ozgtqnkl"/>
                <w:rFonts w:ascii="Sylfaen" w:hAnsi="Sylfaen"/>
                <w:i/>
                <w:iCs/>
                <w:sz w:val="20"/>
                <w:szCs w:val="20"/>
              </w:rPr>
              <w:lastRenderedPageBreak/>
              <w:t>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50D01F84" w14:textId="77777777" w:rsidTr="00090BBA">
        <w:trPr>
          <w:trHeight w:val="246"/>
          <w:jc w:val="center"/>
        </w:trPr>
        <w:tc>
          <w:tcPr>
            <w:tcW w:w="1242" w:type="dxa"/>
            <w:vAlign w:val="center"/>
          </w:tcPr>
          <w:p w14:paraId="7F5A7A3D" w14:textId="2FA95FCA" w:rsidR="00081806" w:rsidRPr="007B104F"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27</w:t>
            </w:r>
          </w:p>
        </w:tc>
        <w:tc>
          <w:tcPr>
            <w:tcW w:w="2715" w:type="dxa"/>
            <w:vAlign w:val="center"/>
          </w:tcPr>
          <w:p w14:paraId="4D10601C" w14:textId="652FE762" w:rsidR="00081806" w:rsidRPr="00732722" w:rsidRDefault="00081806" w:rsidP="00090BBA">
            <w:pPr>
              <w:widowControl w:val="0"/>
              <w:jc w:val="center"/>
              <w:rPr>
                <w:rFonts w:ascii="Sylfaen" w:hAnsi="Sylfaen"/>
                <w:i/>
                <w:iCs/>
                <w:sz w:val="20"/>
                <w:szCs w:val="20"/>
              </w:rPr>
            </w:pPr>
            <w:r w:rsidRPr="00645D62">
              <w:rPr>
                <w:rFonts w:ascii="Sylfaen" w:hAnsi="Sylfaen"/>
                <w:i/>
                <w:iCs/>
                <w:sz w:val="20"/>
                <w:szCs w:val="20"/>
                <w:lang w:val="hy-AM"/>
              </w:rPr>
              <w:t>33611170</w:t>
            </w:r>
          </w:p>
        </w:tc>
        <w:tc>
          <w:tcPr>
            <w:tcW w:w="1559" w:type="dxa"/>
            <w:vAlign w:val="center"/>
          </w:tcPr>
          <w:p w14:paraId="0843E605" w14:textId="70B62099" w:rsidR="00081806" w:rsidRPr="00732722" w:rsidRDefault="00081806" w:rsidP="00090BBA">
            <w:pPr>
              <w:widowControl w:val="0"/>
              <w:jc w:val="center"/>
              <w:rPr>
                <w:rFonts w:ascii="Sylfaen" w:hAnsi="Sylfaen"/>
                <w:i/>
                <w:iCs/>
                <w:sz w:val="20"/>
                <w:szCs w:val="20"/>
              </w:rPr>
            </w:pPr>
            <w:r w:rsidRPr="00B179BE">
              <w:rPr>
                <w:rFonts w:ascii="Sylfaen" w:hAnsi="Sylfaen"/>
                <w:i/>
                <w:sz w:val="20"/>
                <w:szCs w:val="20"/>
              </w:rPr>
              <w:t>Таблетка дротаверина 40 мг</w:t>
            </w:r>
          </w:p>
        </w:tc>
        <w:tc>
          <w:tcPr>
            <w:tcW w:w="1925" w:type="dxa"/>
            <w:vAlign w:val="center"/>
          </w:tcPr>
          <w:p w14:paraId="2FDC0B1C"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27A2FAFA" w14:textId="532C65E4"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Дротаверин (гидрохлорид дротаверина)таблетки Дротаверина (гидрохлорид дротаверина): 40 </w:t>
            </w:r>
            <w:proofErr w:type="spellStart"/>
            <w:r w:rsidRPr="0001484C">
              <w:rPr>
                <w:rFonts w:ascii="Sylfaen" w:hAnsi="Sylfaen"/>
                <w:i/>
                <w:iCs/>
                <w:sz w:val="20"/>
                <w:szCs w:val="20"/>
              </w:rPr>
              <w:t>мг,в</w:t>
            </w:r>
            <w:proofErr w:type="spellEnd"/>
            <w:r w:rsidRPr="0001484C">
              <w:rPr>
                <w:rFonts w:ascii="Sylfaen" w:hAnsi="Sylfaen"/>
                <w:i/>
                <w:iCs/>
                <w:sz w:val="20"/>
                <w:szCs w:val="20"/>
              </w:rPr>
              <w:t xml:space="preserve"> блистерах (20/2x10/)</w:t>
            </w:r>
          </w:p>
        </w:tc>
        <w:tc>
          <w:tcPr>
            <w:tcW w:w="1085" w:type="dxa"/>
            <w:vAlign w:val="center"/>
          </w:tcPr>
          <w:p w14:paraId="32831F70" w14:textId="6A76BCD0"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6B59E4A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72A4BF44"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354A7855" w14:textId="602E0341" w:rsidR="00081806" w:rsidRPr="007B104F"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04F72CA0" w14:textId="5EC36962" w:rsidR="00081806" w:rsidRPr="00732722" w:rsidRDefault="00081806" w:rsidP="00090BBA">
            <w:pPr>
              <w:widowControl w:val="0"/>
              <w:jc w:val="center"/>
              <w:rPr>
                <w:rFonts w:ascii="Sylfaen" w:hAnsi="Sylfaen" w:cs="Sylfaen"/>
                <w:i/>
                <w:iCs/>
                <w:color w:val="000000"/>
                <w:sz w:val="20"/>
                <w:szCs w:val="20"/>
                <w:lang w:val="hy-AM"/>
              </w:rPr>
            </w:pPr>
            <w:r w:rsidRPr="00732722">
              <w:rPr>
                <w:rFonts w:ascii="Sylfaen" w:hAnsi="Sylfaen" w:cs="Sylfaen"/>
                <w:i/>
                <w:iCs/>
                <w:color w:val="000000"/>
                <w:sz w:val="20"/>
                <w:szCs w:val="20"/>
                <w:lang w:val="hy-AM"/>
              </w:rPr>
              <w:t>Маисян, улица 1, переулок 4,</w:t>
            </w:r>
          </w:p>
        </w:tc>
        <w:tc>
          <w:tcPr>
            <w:tcW w:w="963" w:type="dxa"/>
            <w:vAlign w:val="center"/>
          </w:tcPr>
          <w:p w14:paraId="19779E24" w14:textId="18159DB2" w:rsidR="00081806" w:rsidRPr="007B104F"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1CFA7E68" w14:textId="33873EB5"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62C00E0" w14:textId="77777777" w:rsidTr="00090BBA">
        <w:trPr>
          <w:trHeight w:val="246"/>
          <w:jc w:val="center"/>
        </w:trPr>
        <w:tc>
          <w:tcPr>
            <w:tcW w:w="1242" w:type="dxa"/>
            <w:vAlign w:val="center"/>
          </w:tcPr>
          <w:p w14:paraId="1355AC02" w14:textId="0FCC903E"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28</w:t>
            </w:r>
          </w:p>
        </w:tc>
        <w:tc>
          <w:tcPr>
            <w:tcW w:w="2715" w:type="dxa"/>
            <w:vAlign w:val="center"/>
          </w:tcPr>
          <w:p w14:paraId="58B491EE" w14:textId="79CC7F27"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33621210</w:t>
            </w:r>
          </w:p>
        </w:tc>
        <w:tc>
          <w:tcPr>
            <w:tcW w:w="1559" w:type="dxa"/>
            <w:vAlign w:val="center"/>
          </w:tcPr>
          <w:p w14:paraId="224F430F" w14:textId="512A62AC" w:rsidR="00081806" w:rsidRPr="00B179BE" w:rsidRDefault="00081806" w:rsidP="00090BBA">
            <w:pPr>
              <w:widowControl w:val="0"/>
              <w:jc w:val="center"/>
              <w:rPr>
                <w:rFonts w:ascii="Sylfaen" w:hAnsi="Sylfaen"/>
                <w:i/>
                <w:sz w:val="20"/>
                <w:szCs w:val="20"/>
              </w:rPr>
            </w:pPr>
            <w:r w:rsidRPr="00B179BE">
              <w:rPr>
                <w:rFonts w:ascii="Sylfaen" w:hAnsi="Sylfaen"/>
                <w:i/>
                <w:sz w:val="20"/>
                <w:szCs w:val="20"/>
              </w:rPr>
              <w:t>Комбинация железа, содержащая 100 мг таблетки</w:t>
            </w:r>
          </w:p>
        </w:tc>
        <w:tc>
          <w:tcPr>
            <w:tcW w:w="1925" w:type="dxa"/>
            <w:vAlign w:val="center"/>
          </w:tcPr>
          <w:p w14:paraId="55CC69FE"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1E0B236C" w14:textId="03E7E01C"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Гидроксид железа (III)и комплекс </w:t>
            </w:r>
            <w:proofErr w:type="spellStart"/>
            <w:r w:rsidRPr="0001484C">
              <w:rPr>
                <w:rFonts w:ascii="Sylfaen" w:hAnsi="Sylfaen"/>
                <w:i/>
                <w:iCs/>
                <w:sz w:val="20"/>
                <w:szCs w:val="20"/>
              </w:rPr>
              <w:t>полимальтозы</w:t>
            </w:r>
            <w:proofErr w:type="spellEnd"/>
            <w:r w:rsidRPr="0001484C">
              <w:rPr>
                <w:rFonts w:ascii="Sylfaen" w:hAnsi="Sylfaen"/>
                <w:i/>
                <w:iCs/>
                <w:sz w:val="20"/>
                <w:szCs w:val="20"/>
              </w:rPr>
              <w:t xml:space="preserve"> гидроксид железа (III) с комплексом </w:t>
            </w:r>
            <w:proofErr w:type="spellStart"/>
            <w:r w:rsidRPr="0001484C">
              <w:rPr>
                <w:rFonts w:ascii="Sylfaen" w:hAnsi="Sylfaen"/>
                <w:i/>
                <w:iCs/>
                <w:sz w:val="20"/>
                <w:szCs w:val="20"/>
              </w:rPr>
              <w:t>полимальтозы</w:t>
            </w:r>
            <w:proofErr w:type="spellEnd"/>
            <w:r w:rsidRPr="0001484C">
              <w:rPr>
                <w:rFonts w:ascii="Sylfaen" w:hAnsi="Sylfaen"/>
                <w:i/>
                <w:iCs/>
                <w:sz w:val="20"/>
                <w:szCs w:val="20"/>
              </w:rPr>
              <w:t xml:space="preserve"> таблетки camelu100 мг, в блистере (30/3x10/)</w:t>
            </w:r>
          </w:p>
        </w:tc>
        <w:tc>
          <w:tcPr>
            <w:tcW w:w="1085" w:type="dxa"/>
            <w:vAlign w:val="center"/>
          </w:tcPr>
          <w:p w14:paraId="2C5A9A29" w14:textId="677BC9D8"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2AD8EC04"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5EE3161D"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48D44D5F" w14:textId="603FC634"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13A91280"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58377BEF" w14:textId="104F6CF7"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639A6BF2" w14:textId="667D84B0"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5C0499BC" w14:textId="77777777" w:rsidTr="00090BBA">
        <w:trPr>
          <w:trHeight w:val="246"/>
          <w:jc w:val="center"/>
        </w:trPr>
        <w:tc>
          <w:tcPr>
            <w:tcW w:w="1242" w:type="dxa"/>
            <w:vAlign w:val="center"/>
          </w:tcPr>
          <w:p w14:paraId="4A3AB5D2" w14:textId="35C6556B"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29</w:t>
            </w:r>
          </w:p>
        </w:tc>
        <w:tc>
          <w:tcPr>
            <w:tcW w:w="2715" w:type="dxa"/>
            <w:vAlign w:val="center"/>
          </w:tcPr>
          <w:p w14:paraId="495E14ED" w14:textId="3536F23B"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33621210/1</w:t>
            </w:r>
          </w:p>
        </w:tc>
        <w:tc>
          <w:tcPr>
            <w:tcW w:w="1559" w:type="dxa"/>
            <w:vAlign w:val="center"/>
          </w:tcPr>
          <w:p w14:paraId="3955A78F" w14:textId="378A9DD6" w:rsidR="00081806" w:rsidRPr="00B179BE" w:rsidRDefault="00081806" w:rsidP="00090BBA">
            <w:pPr>
              <w:widowControl w:val="0"/>
              <w:jc w:val="center"/>
              <w:rPr>
                <w:rFonts w:ascii="Sylfaen" w:hAnsi="Sylfaen"/>
                <w:i/>
                <w:sz w:val="20"/>
                <w:szCs w:val="20"/>
              </w:rPr>
            </w:pPr>
            <w:r w:rsidRPr="00B179BE">
              <w:rPr>
                <w:rFonts w:ascii="Sylfaen" w:hAnsi="Sylfaen"/>
                <w:i/>
                <w:sz w:val="20"/>
                <w:szCs w:val="20"/>
              </w:rPr>
              <w:t xml:space="preserve">Комбинированный раствор, содержащий </w:t>
            </w:r>
            <w:r w:rsidRPr="00B179BE">
              <w:rPr>
                <w:rFonts w:ascii="Sylfaen" w:hAnsi="Sylfaen"/>
                <w:i/>
                <w:sz w:val="20"/>
                <w:szCs w:val="20"/>
              </w:rPr>
              <w:lastRenderedPageBreak/>
              <w:t>железо, для приема внутрь 50 мг/5 мл</w:t>
            </w:r>
          </w:p>
        </w:tc>
        <w:tc>
          <w:tcPr>
            <w:tcW w:w="1925" w:type="dxa"/>
            <w:vAlign w:val="center"/>
          </w:tcPr>
          <w:p w14:paraId="2609DC29"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634FE81C" w14:textId="1F4F3F41"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Гидроксид железа (III) с </w:t>
            </w:r>
            <w:proofErr w:type="spellStart"/>
            <w:r w:rsidRPr="0001484C">
              <w:rPr>
                <w:rFonts w:ascii="Sylfaen" w:hAnsi="Sylfaen"/>
                <w:i/>
                <w:iCs/>
                <w:sz w:val="20"/>
                <w:szCs w:val="20"/>
              </w:rPr>
              <w:t>полимальтозо</w:t>
            </w:r>
            <w:r w:rsidRPr="0001484C">
              <w:rPr>
                <w:rFonts w:ascii="Sylfaen" w:hAnsi="Sylfaen"/>
                <w:i/>
                <w:iCs/>
                <w:sz w:val="20"/>
                <w:szCs w:val="20"/>
              </w:rPr>
              <w:lastRenderedPageBreak/>
              <w:t>й</w:t>
            </w:r>
            <w:proofErr w:type="spellEnd"/>
            <w:r w:rsidRPr="0001484C">
              <w:rPr>
                <w:rFonts w:ascii="Sylfaen" w:hAnsi="Sylfaen"/>
                <w:i/>
                <w:iCs/>
                <w:sz w:val="20"/>
                <w:szCs w:val="20"/>
              </w:rPr>
              <w:t xml:space="preserve"> гидроксид железа (III) с </w:t>
            </w:r>
            <w:proofErr w:type="spellStart"/>
            <w:r w:rsidRPr="0001484C">
              <w:rPr>
                <w:rFonts w:ascii="Sylfaen" w:hAnsi="Sylfaen"/>
                <w:i/>
                <w:iCs/>
                <w:sz w:val="20"/>
                <w:szCs w:val="20"/>
              </w:rPr>
              <w:t>полимальтозой</w:t>
            </w:r>
            <w:proofErr w:type="spellEnd"/>
            <w:r w:rsidRPr="0001484C">
              <w:rPr>
                <w:rFonts w:ascii="Sylfaen" w:hAnsi="Sylfaen"/>
                <w:i/>
                <w:iCs/>
                <w:sz w:val="20"/>
                <w:szCs w:val="20"/>
              </w:rPr>
              <w:t xml:space="preserve"> капли для внутреннего применения 50 мг/мл, стеклянная бутылка 30 мл</w:t>
            </w:r>
          </w:p>
        </w:tc>
        <w:tc>
          <w:tcPr>
            <w:tcW w:w="1085" w:type="dxa"/>
            <w:vAlign w:val="center"/>
          </w:tcPr>
          <w:p w14:paraId="0B886480" w14:textId="3C130C82"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lastRenderedPageBreak/>
              <w:t>флакон</w:t>
            </w:r>
          </w:p>
        </w:tc>
        <w:tc>
          <w:tcPr>
            <w:tcW w:w="1559" w:type="dxa"/>
            <w:vAlign w:val="center"/>
          </w:tcPr>
          <w:p w14:paraId="0A842C5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BA4BA2E"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49872444" w14:textId="09A3A0D2"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w:t>
            </w:r>
          </w:p>
        </w:tc>
        <w:tc>
          <w:tcPr>
            <w:tcW w:w="709" w:type="dxa"/>
            <w:vAlign w:val="center"/>
          </w:tcPr>
          <w:p w14:paraId="60872F53"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3D2F6F33" w14:textId="5213F527"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w:t>
            </w:r>
          </w:p>
        </w:tc>
        <w:tc>
          <w:tcPr>
            <w:tcW w:w="1142" w:type="dxa"/>
            <w:vAlign w:val="center"/>
          </w:tcPr>
          <w:p w14:paraId="5FC9CE84" w14:textId="78583318"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E4B78A0" w14:textId="77777777" w:rsidTr="00090BBA">
        <w:trPr>
          <w:trHeight w:val="246"/>
          <w:jc w:val="center"/>
        </w:trPr>
        <w:tc>
          <w:tcPr>
            <w:tcW w:w="1242" w:type="dxa"/>
            <w:vAlign w:val="center"/>
          </w:tcPr>
          <w:p w14:paraId="24932EEC" w14:textId="14C7BADF"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30</w:t>
            </w:r>
          </w:p>
        </w:tc>
        <w:tc>
          <w:tcPr>
            <w:tcW w:w="2715" w:type="dxa"/>
            <w:vAlign w:val="center"/>
          </w:tcPr>
          <w:p w14:paraId="3D7BDCDE" w14:textId="17F78D0A" w:rsidR="00081806" w:rsidRPr="008C254C" w:rsidRDefault="00081806" w:rsidP="00090BBA">
            <w:pPr>
              <w:widowControl w:val="0"/>
              <w:jc w:val="center"/>
              <w:rPr>
                <w:rFonts w:ascii="Sylfaen" w:hAnsi="Sylfaen"/>
                <w:i/>
                <w:iCs/>
                <w:sz w:val="20"/>
                <w:szCs w:val="20"/>
              </w:rPr>
            </w:pPr>
            <w:r w:rsidRPr="00645D62">
              <w:rPr>
                <w:rFonts w:ascii="Sylfaen" w:hAnsi="Sylfaen" w:cs="Calibri"/>
                <w:i/>
                <w:color w:val="000000"/>
                <w:sz w:val="20"/>
                <w:szCs w:val="20"/>
              </w:rPr>
              <w:t>33621760</w:t>
            </w:r>
          </w:p>
        </w:tc>
        <w:tc>
          <w:tcPr>
            <w:tcW w:w="1559" w:type="dxa"/>
            <w:vAlign w:val="center"/>
          </w:tcPr>
          <w:p w14:paraId="53D505EA" w14:textId="705F60CC" w:rsidR="00081806" w:rsidRPr="00B179BE" w:rsidRDefault="00081806" w:rsidP="00090BBA">
            <w:pPr>
              <w:widowControl w:val="0"/>
              <w:jc w:val="center"/>
              <w:rPr>
                <w:rFonts w:ascii="Sylfaen" w:hAnsi="Sylfaen"/>
                <w:i/>
                <w:sz w:val="20"/>
                <w:szCs w:val="20"/>
              </w:rPr>
            </w:pPr>
            <w:proofErr w:type="spellStart"/>
            <w:r w:rsidRPr="00B179BE">
              <w:rPr>
                <w:rFonts w:ascii="Sylfaen" w:hAnsi="Sylfaen"/>
                <w:i/>
                <w:sz w:val="20"/>
                <w:szCs w:val="20"/>
              </w:rPr>
              <w:t>Эналаприл</w:t>
            </w:r>
            <w:proofErr w:type="spellEnd"/>
            <w:r w:rsidRPr="00B179BE">
              <w:rPr>
                <w:rFonts w:ascii="Sylfaen" w:hAnsi="Sylfaen"/>
                <w:i/>
                <w:sz w:val="20"/>
                <w:szCs w:val="20"/>
              </w:rPr>
              <w:t xml:space="preserve"> таблетка 5 мг</w:t>
            </w:r>
          </w:p>
        </w:tc>
        <w:tc>
          <w:tcPr>
            <w:tcW w:w="1925" w:type="dxa"/>
            <w:vAlign w:val="center"/>
          </w:tcPr>
          <w:p w14:paraId="2E50D6F9"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6E53D6AF" w14:textId="215C18F0"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Эналаприла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малеат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Эналаприла</w:t>
            </w:r>
            <w:proofErr w:type="spellEnd"/>
            <w:r w:rsidRPr="0001484C">
              <w:rPr>
                <w:rFonts w:ascii="Sylfaen" w:hAnsi="Sylfaen"/>
                <w:i/>
                <w:iCs/>
                <w:sz w:val="20"/>
                <w:szCs w:val="20"/>
              </w:rPr>
              <w:t>) 10 мг; (20/2x10), (30/3x10/) и (60/6x10/) в блистерах</w:t>
            </w:r>
          </w:p>
        </w:tc>
        <w:tc>
          <w:tcPr>
            <w:tcW w:w="1085" w:type="dxa"/>
            <w:vAlign w:val="center"/>
          </w:tcPr>
          <w:p w14:paraId="215FFBAD" w14:textId="0E4CFAC5"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7A46D85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AE5654F"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1D6C3F13" w14:textId="655D494A"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5CBC784B"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455FBE85" w14:textId="62B0C690"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051CD607" w14:textId="6AAD13C8"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B36A015" w14:textId="77777777" w:rsidTr="00090BBA">
        <w:trPr>
          <w:trHeight w:val="246"/>
          <w:jc w:val="center"/>
        </w:trPr>
        <w:tc>
          <w:tcPr>
            <w:tcW w:w="1242" w:type="dxa"/>
            <w:vAlign w:val="center"/>
          </w:tcPr>
          <w:p w14:paraId="7A62A99E" w14:textId="4D58BE0D"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31</w:t>
            </w:r>
          </w:p>
        </w:tc>
        <w:tc>
          <w:tcPr>
            <w:tcW w:w="2715" w:type="dxa"/>
            <w:vAlign w:val="center"/>
          </w:tcPr>
          <w:p w14:paraId="3612015E" w14:textId="0EEA76AD" w:rsidR="00090BBA" w:rsidRPr="008C254C"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33631290</w:t>
            </w:r>
          </w:p>
        </w:tc>
        <w:tc>
          <w:tcPr>
            <w:tcW w:w="1559" w:type="dxa"/>
            <w:vAlign w:val="center"/>
          </w:tcPr>
          <w:p w14:paraId="6BCB4D6F" w14:textId="59A83B44" w:rsidR="00090BBA" w:rsidRPr="00B179BE" w:rsidRDefault="00090BBA" w:rsidP="00090BBA">
            <w:pPr>
              <w:widowControl w:val="0"/>
              <w:jc w:val="center"/>
              <w:rPr>
                <w:rFonts w:ascii="Sylfaen" w:hAnsi="Sylfaen"/>
                <w:i/>
                <w:sz w:val="20"/>
                <w:szCs w:val="20"/>
              </w:rPr>
            </w:pPr>
            <w:r w:rsidRPr="00B179BE">
              <w:rPr>
                <w:rFonts w:ascii="Sylfaen" w:hAnsi="Sylfaen"/>
                <w:i/>
                <w:sz w:val="20"/>
                <w:szCs w:val="20"/>
              </w:rPr>
              <w:t>Ибупрофен в таблетках 400 мг</w:t>
            </w:r>
          </w:p>
        </w:tc>
        <w:tc>
          <w:tcPr>
            <w:tcW w:w="1925" w:type="dxa"/>
            <w:vAlign w:val="center"/>
          </w:tcPr>
          <w:p w14:paraId="716696CE"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7B443DE" w14:textId="02C453B1"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ибупрофена, покрытые пленочной оболочкой, 400 мг; (50/5x10/) в блистерах, (5000/500x10/) в блистерах</w:t>
            </w:r>
          </w:p>
        </w:tc>
        <w:tc>
          <w:tcPr>
            <w:tcW w:w="1085" w:type="dxa"/>
            <w:vAlign w:val="center"/>
          </w:tcPr>
          <w:p w14:paraId="299C45D6" w14:textId="22ED525E" w:rsidR="00090BBA" w:rsidRPr="00732722" w:rsidRDefault="00090BBA" w:rsidP="00090BBA">
            <w:pPr>
              <w:widowControl w:val="0"/>
              <w:jc w:val="center"/>
              <w:rPr>
                <w:rFonts w:ascii="Sylfaen" w:hAnsi="Sylfaen"/>
                <w:i/>
                <w:iCs/>
                <w:sz w:val="20"/>
                <w:szCs w:val="20"/>
                <w:lang w:val="hy-AM"/>
              </w:rPr>
            </w:pPr>
            <w:r w:rsidRPr="007A235A">
              <w:rPr>
                <w:rFonts w:ascii="Sylfaen" w:hAnsi="Sylfaen" w:cs="Calibri"/>
                <w:i/>
                <w:sz w:val="20"/>
                <w:szCs w:val="20"/>
                <w:lang w:val="hy-AM"/>
              </w:rPr>
              <w:t>шт</w:t>
            </w:r>
          </w:p>
        </w:tc>
        <w:tc>
          <w:tcPr>
            <w:tcW w:w="1559" w:type="dxa"/>
            <w:vAlign w:val="center"/>
          </w:tcPr>
          <w:p w14:paraId="6B2FE055"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6BE028F"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6274EE28" w14:textId="46D1942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800</w:t>
            </w:r>
          </w:p>
        </w:tc>
        <w:tc>
          <w:tcPr>
            <w:tcW w:w="709" w:type="dxa"/>
            <w:vAlign w:val="center"/>
          </w:tcPr>
          <w:p w14:paraId="3AE155F0"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1AAB71E" w14:textId="32BE63A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800</w:t>
            </w:r>
          </w:p>
        </w:tc>
        <w:tc>
          <w:tcPr>
            <w:tcW w:w="1142" w:type="dxa"/>
            <w:vAlign w:val="center"/>
          </w:tcPr>
          <w:p w14:paraId="3D3FFF6C" w14:textId="0CDCC76F"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AD1171B" w14:textId="77777777" w:rsidTr="00090BBA">
        <w:trPr>
          <w:trHeight w:val="246"/>
          <w:jc w:val="center"/>
        </w:trPr>
        <w:tc>
          <w:tcPr>
            <w:tcW w:w="1242" w:type="dxa"/>
            <w:vAlign w:val="center"/>
          </w:tcPr>
          <w:p w14:paraId="0DC3F7DD" w14:textId="607FC5AC"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32</w:t>
            </w:r>
          </w:p>
        </w:tc>
        <w:tc>
          <w:tcPr>
            <w:tcW w:w="2715" w:type="dxa"/>
            <w:vAlign w:val="center"/>
          </w:tcPr>
          <w:p w14:paraId="320899A6" w14:textId="53D78D9C" w:rsidR="00090BBA" w:rsidRPr="008C254C"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33642230</w:t>
            </w:r>
          </w:p>
        </w:tc>
        <w:tc>
          <w:tcPr>
            <w:tcW w:w="1559" w:type="dxa"/>
            <w:vAlign w:val="center"/>
          </w:tcPr>
          <w:p w14:paraId="0EFB5045" w14:textId="52703675" w:rsidR="00090BBA" w:rsidRPr="00B179BE" w:rsidRDefault="00090BBA" w:rsidP="00090BBA">
            <w:pPr>
              <w:widowControl w:val="0"/>
              <w:jc w:val="center"/>
              <w:rPr>
                <w:rFonts w:ascii="Sylfaen" w:hAnsi="Sylfaen"/>
                <w:i/>
                <w:sz w:val="20"/>
                <w:szCs w:val="20"/>
              </w:rPr>
            </w:pPr>
            <w:proofErr w:type="spellStart"/>
            <w:r w:rsidRPr="008F0068">
              <w:rPr>
                <w:rFonts w:ascii="Sylfaen" w:hAnsi="Sylfaen"/>
                <w:i/>
                <w:sz w:val="20"/>
                <w:szCs w:val="20"/>
              </w:rPr>
              <w:t>Левотироксин</w:t>
            </w:r>
            <w:proofErr w:type="spellEnd"/>
            <w:r w:rsidRPr="008F0068">
              <w:rPr>
                <w:rFonts w:ascii="Sylfaen" w:hAnsi="Sylfaen"/>
                <w:i/>
                <w:sz w:val="20"/>
                <w:szCs w:val="20"/>
              </w:rPr>
              <w:t xml:space="preserve"> таблетка 50мкг</w:t>
            </w:r>
          </w:p>
        </w:tc>
        <w:tc>
          <w:tcPr>
            <w:tcW w:w="1925" w:type="dxa"/>
            <w:vAlign w:val="center"/>
          </w:tcPr>
          <w:p w14:paraId="5A432E2C"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E4F3648" w14:textId="1B64F10B"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Левотироксин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левотироксиннатрий</w:t>
            </w:r>
            <w:proofErr w:type="spellEnd"/>
            <w:r w:rsidRPr="0001484C">
              <w:rPr>
                <w:rFonts w:ascii="Sylfaen" w:hAnsi="Sylfaen"/>
                <w:i/>
                <w:iCs/>
                <w:sz w:val="20"/>
                <w:szCs w:val="20"/>
              </w:rPr>
              <w:t>)</w:t>
            </w:r>
            <w:proofErr w:type="spellStart"/>
            <w:r w:rsidRPr="0001484C">
              <w:rPr>
                <w:rFonts w:ascii="Sylfaen" w:hAnsi="Sylfaen"/>
                <w:i/>
                <w:iCs/>
                <w:sz w:val="20"/>
                <w:szCs w:val="20"/>
              </w:rPr>
              <w:t>Левотироксин</w:t>
            </w:r>
            <w:proofErr w:type="spellEnd"/>
            <w:r w:rsidRPr="0001484C">
              <w:rPr>
                <w:rFonts w:ascii="Sylfaen" w:hAnsi="Sylfaen"/>
                <w:i/>
                <w:iCs/>
                <w:sz w:val="20"/>
                <w:szCs w:val="20"/>
              </w:rPr>
              <w:t xml:space="preserve"> </w:t>
            </w:r>
            <w:r w:rsidRPr="0001484C">
              <w:rPr>
                <w:rFonts w:ascii="Sylfaen" w:hAnsi="Sylfaen"/>
                <w:i/>
                <w:iCs/>
                <w:sz w:val="20"/>
                <w:szCs w:val="20"/>
              </w:rPr>
              <w:lastRenderedPageBreak/>
              <w:t>(</w:t>
            </w:r>
            <w:proofErr w:type="spellStart"/>
            <w:r w:rsidRPr="0001484C">
              <w:rPr>
                <w:rFonts w:ascii="Sylfaen" w:hAnsi="Sylfaen"/>
                <w:i/>
                <w:iCs/>
                <w:sz w:val="20"/>
                <w:szCs w:val="20"/>
              </w:rPr>
              <w:t>левотироксин</w:t>
            </w:r>
            <w:proofErr w:type="spellEnd"/>
            <w:r w:rsidRPr="0001484C">
              <w:rPr>
                <w:rFonts w:ascii="Sylfaen" w:hAnsi="Sylfaen"/>
                <w:i/>
                <w:iCs/>
                <w:sz w:val="20"/>
                <w:szCs w:val="20"/>
              </w:rPr>
              <w:t xml:space="preserve"> натрия) таблетки 50мкг, в блистерах (100/4x25/)</w:t>
            </w:r>
          </w:p>
        </w:tc>
        <w:tc>
          <w:tcPr>
            <w:tcW w:w="1085" w:type="dxa"/>
            <w:vAlign w:val="center"/>
          </w:tcPr>
          <w:p w14:paraId="1FE2625E" w14:textId="40D3ED6C" w:rsidR="00090BBA" w:rsidRPr="00732722" w:rsidRDefault="00090BBA" w:rsidP="00090BBA">
            <w:pPr>
              <w:widowControl w:val="0"/>
              <w:jc w:val="center"/>
              <w:rPr>
                <w:rFonts w:ascii="Sylfaen" w:hAnsi="Sylfaen"/>
                <w:i/>
                <w:iCs/>
                <w:sz w:val="20"/>
                <w:szCs w:val="20"/>
                <w:lang w:val="hy-AM"/>
              </w:rPr>
            </w:pPr>
            <w:r w:rsidRPr="007A235A">
              <w:rPr>
                <w:rFonts w:ascii="Sylfaen" w:hAnsi="Sylfaen" w:cs="Calibri"/>
                <w:i/>
                <w:sz w:val="20"/>
                <w:szCs w:val="20"/>
                <w:lang w:val="hy-AM"/>
              </w:rPr>
              <w:lastRenderedPageBreak/>
              <w:t>шт</w:t>
            </w:r>
          </w:p>
        </w:tc>
        <w:tc>
          <w:tcPr>
            <w:tcW w:w="1559" w:type="dxa"/>
            <w:vAlign w:val="center"/>
          </w:tcPr>
          <w:p w14:paraId="4AE46D70"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84751DB"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31C152E" w14:textId="712D175F"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0765384B"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512D39A9" w14:textId="4D0188E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4F09ECDF" w14:textId="0CDBB6C2"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4150635" w14:textId="77777777" w:rsidTr="00090BBA">
        <w:trPr>
          <w:trHeight w:val="246"/>
          <w:jc w:val="center"/>
        </w:trPr>
        <w:tc>
          <w:tcPr>
            <w:tcW w:w="1242" w:type="dxa"/>
            <w:vAlign w:val="center"/>
          </w:tcPr>
          <w:p w14:paraId="4B7F1FDE" w14:textId="20CF463B"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33</w:t>
            </w:r>
          </w:p>
        </w:tc>
        <w:tc>
          <w:tcPr>
            <w:tcW w:w="2715" w:type="dxa"/>
            <w:vAlign w:val="center"/>
          </w:tcPr>
          <w:p w14:paraId="66F676B1" w14:textId="0F606D72"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33642230/1</w:t>
            </w:r>
          </w:p>
        </w:tc>
        <w:tc>
          <w:tcPr>
            <w:tcW w:w="1559" w:type="dxa"/>
            <w:vAlign w:val="center"/>
          </w:tcPr>
          <w:p w14:paraId="1834457C" w14:textId="359BDBA6"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Левофлоксацин</w:t>
            </w:r>
            <w:proofErr w:type="spellEnd"/>
            <w:r w:rsidRPr="008F0068">
              <w:rPr>
                <w:rFonts w:ascii="Sylfaen" w:hAnsi="Sylfaen"/>
                <w:i/>
                <w:sz w:val="20"/>
                <w:szCs w:val="20"/>
              </w:rPr>
              <w:t xml:space="preserve"> таблетка 500 мг</w:t>
            </w:r>
          </w:p>
        </w:tc>
        <w:tc>
          <w:tcPr>
            <w:tcW w:w="1925" w:type="dxa"/>
            <w:vAlign w:val="center"/>
          </w:tcPr>
          <w:p w14:paraId="285A701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08A746D" w14:textId="6D6AF8A9"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Лево-тек </w:t>
            </w:r>
            <w:proofErr w:type="spellStart"/>
            <w:r w:rsidRPr="0001484C">
              <w:rPr>
                <w:rFonts w:ascii="Sylfaen" w:hAnsi="Sylfaen"/>
                <w:i/>
                <w:iCs/>
                <w:sz w:val="20"/>
                <w:szCs w:val="20"/>
              </w:rPr>
              <w:t>Левофлоксацин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гемигидрат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левофлоксацина</w:t>
            </w:r>
            <w:proofErr w:type="spellEnd"/>
            <w:r w:rsidRPr="0001484C">
              <w:rPr>
                <w:rFonts w:ascii="Sylfaen" w:hAnsi="Sylfaen"/>
                <w:i/>
                <w:iCs/>
                <w:sz w:val="20"/>
                <w:szCs w:val="20"/>
              </w:rPr>
              <w:t>) таблетки, покрытые пленочной оболочкой, 500 мг; (10/1x10/) в блистерах</w:t>
            </w:r>
          </w:p>
        </w:tc>
        <w:tc>
          <w:tcPr>
            <w:tcW w:w="1085" w:type="dxa"/>
            <w:vAlign w:val="center"/>
          </w:tcPr>
          <w:p w14:paraId="4AA1462D" w14:textId="72FCA852" w:rsidR="00090BBA" w:rsidRPr="00732722" w:rsidRDefault="00090BBA" w:rsidP="00090BBA">
            <w:pPr>
              <w:widowControl w:val="0"/>
              <w:jc w:val="center"/>
              <w:rPr>
                <w:rFonts w:ascii="Sylfaen" w:hAnsi="Sylfaen"/>
                <w:i/>
                <w:iCs/>
                <w:sz w:val="20"/>
                <w:szCs w:val="20"/>
                <w:lang w:val="hy-AM"/>
              </w:rPr>
            </w:pPr>
            <w:r w:rsidRPr="007A235A">
              <w:rPr>
                <w:rFonts w:ascii="Sylfaen" w:hAnsi="Sylfaen" w:cs="Calibri"/>
                <w:i/>
                <w:sz w:val="20"/>
                <w:szCs w:val="20"/>
                <w:lang w:val="hy-AM"/>
              </w:rPr>
              <w:t>шт</w:t>
            </w:r>
          </w:p>
        </w:tc>
        <w:tc>
          <w:tcPr>
            <w:tcW w:w="1559" w:type="dxa"/>
            <w:vAlign w:val="center"/>
          </w:tcPr>
          <w:p w14:paraId="280DF840"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AF9892A"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20FE8E7" w14:textId="69E67FBC"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076694D4"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5683142" w14:textId="4EEE0F90"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093652D9" w14:textId="63FEE44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FD8D1D4" w14:textId="77777777" w:rsidTr="00090BBA">
        <w:trPr>
          <w:trHeight w:val="246"/>
          <w:jc w:val="center"/>
        </w:trPr>
        <w:tc>
          <w:tcPr>
            <w:tcW w:w="1242" w:type="dxa"/>
            <w:vAlign w:val="center"/>
          </w:tcPr>
          <w:p w14:paraId="71536703" w14:textId="4AC60ABE"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34</w:t>
            </w:r>
          </w:p>
        </w:tc>
        <w:tc>
          <w:tcPr>
            <w:tcW w:w="2715" w:type="dxa"/>
            <w:vAlign w:val="center"/>
          </w:tcPr>
          <w:p w14:paraId="27A3DC45" w14:textId="015364BE"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33611200</w:t>
            </w:r>
          </w:p>
        </w:tc>
        <w:tc>
          <w:tcPr>
            <w:tcW w:w="1559" w:type="dxa"/>
            <w:vAlign w:val="center"/>
          </w:tcPr>
          <w:p w14:paraId="54461869" w14:textId="4BF68137"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Лоперамид таблетка 2 мг</w:t>
            </w:r>
          </w:p>
        </w:tc>
        <w:tc>
          <w:tcPr>
            <w:tcW w:w="1925" w:type="dxa"/>
            <w:vAlign w:val="center"/>
          </w:tcPr>
          <w:p w14:paraId="202349B7"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4CFB598" w14:textId="21039BA7"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Лоперамид (гидрохлорид лоперамида) Лоперамид (гидрохлорид лоперамида) капсулы для таблеток 2 мг, в блистерах (10/1x10/, 20/2x10/)</w:t>
            </w:r>
          </w:p>
        </w:tc>
        <w:tc>
          <w:tcPr>
            <w:tcW w:w="1085" w:type="dxa"/>
            <w:vAlign w:val="center"/>
          </w:tcPr>
          <w:p w14:paraId="2F763FF7" w14:textId="5D38A817" w:rsidR="00090BBA" w:rsidRPr="00732722" w:rsidRDefault="00090BBA" w:rsidP="00090BBA">
            <w:pPr>
              <w:widowControl w:val="0"/>
              <w:jc w:val="center"/>
              <w:rPr>
                <w:rFonts w:ascii="Sylfaen" w:hAnsi="Sylfaen"/>
                <w:i/>
                <w:iCs/>
                <w:sz w:val="20"/>
                <w:szCs w:val="20"/>
                <w:lang w:val="hy-AM"/>
              </w:rPr>
            </w:pPr>
            <w:r w:rsidRPr="007A235A">
              <w:rPr>
                <w:rFonts w:ascii="Sylfaen" w:hAnsi="Sylfaen" w:cs="Calibri"/>
                <w:i/>
                <w:sz w:val="20"/>
                <w:szCs w:val="20"/>
                <w:lang w:val="hy-AM"/>
              </w:rPr>
              <w:t>шт</w:t>
            </w:r>
          </w:p>
        </w:tc>
        <w:tc>
          <w:tcPr>
            <w:tcW w:w="1559" w:type="dxa"/>
            <w:vAlign w:val="center"/>
          </w:tcPr>
          <w:p w14:paraId="6680C5F6"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5376966"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69D351A2" w14:textId="4ABF429C"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6AEF9D20"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56BB656" w14:textId="1DD7D4A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103EAF54" w14:textId="448758C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1FE5ED52" w14:textId="77777777" w:rsidTr="00090BBA">
        <w:trPr>
          <w:trHeight w:val="246"/>
          <w:jc w:val="center"/>
        </w:trPr>
        <w:tc>
          <w:tcPr>
            <w:tcW w:w="1242" w:type="dxa"/>
            <w:vAlign w:val="center"/>
          </w:tcPr>
          <w:p w14:paraId="70ED61B3" w14:textId="2A96F58A"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35</w:t>
            </w:r>
          </w:p>
        </w:tc>
        <w:tc>
          <w:tcPr>
            <w:tcW w:w="2715" w:type="dxa"/>
            <w:vAlign w:val="center"/>
          </w:tcPr>
          <w:p w14:paraId="5DC9FF5F" w14:textId="774C7495"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33691231</w:t>
            </w:r>
          </w:p>
        </w:tc>
        <w:tc>
          <w:tcPr>
            <w:tcW w:w="1559" w:type="dxa"/>
            <w:vAlign w:val="center"/>
          </w:tcPr>
          <w:p w14:paraId="2956B65B" w14:textId="52CE2CAB"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 xml:space="preserve">Капли холекальциферола для внутреннего применения </w:t>
            </w:r>
            <w:r w:rsidRPr="008F0068">
              <w:rPr>
                <w:rFonts w:ascii="Sylfaen" w:hAnsi="Sylfaen"/>
                <w:i/>
                <w:sz w:val="20"/>
                <w:szCs w:val="20"/>
              </w:rPr>
              <w:lastRenderedPageBreak/>
              <w:t>15 000ММ/мл</w:t>
            </w:r>
          </w:p>
        </w:tc>
        <w:tc>
          <w:tcPr>
            <w:tcW w:w="1925" w:type="dxa"/>
            <w:vAlign w:val="center"/>
          </w:tcPr>
          <w:p w14:paraId="7E9E8889"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22E8FAEA" w14:textId="723AEF07"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Холекальциферол раствор холекальциферола для внутреннего </w:t>
            </w:r>
            <w:r w:rsidRPr="0001484C">
              <w:rPr>
                <w:rFonts w:ascii="Sylfaen" w:hAnsi="Sylfaen"/>
                <w:i/>
                <w:iCs/>
                <w:sz w:val="20"/>
                <w:szCs w:val="20"/>
              </w:rPr>
              <w:lastRenderedPageBreak/>
              <w:t>применения 375мкг / мл( 15000ММ/мл), стеклянный флакон-капельница на 10 мл</w:t>
            </w:r>
          </w:p>
        </w:tc>
        <w:tc>
          <w:tcPr>
            <w:tcW w:w="1085" w:type="dxa"/>
            <w:vAlign w:val="center"/>
          </w:tcPr>
          <w:p w14:paraId="5EEEA252" w14:textId="18AE0814"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lastRenderedPageBreak/>
              <w:t>флакон</w:t>
            </w:r>
          </w:p>
        </w:tc>
        <w:tc>
          <w:tcPr>
            <w:tcW w:w="1559" w:type="dxa"/>
            <w:vAlign w:val="center"/>
          </w:tcPr>
          <w:p w14:paraId="03D6104A"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463B9AF5"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77B48C0E" w14:textId="266B496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709" w:type="dxa"/>
            <w:vAlign w:val="center"/>
          </w:tcPr>
          <w:p w14:paraId="646DFA3B"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6A25A118" w14:textId="7C055C6F"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1142" w:type="dxa"/>
            <w:vAlign w:val="center"/>
          </w:tcPr>
          <w:p w14:paraId="40A1F2A1" w14:textId="17665304"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7BCCE172" w14:textId="77777777" w:rsidTr="00090BBA">
        <w:trPr>
          <w:trHeight w:val="246"/>
          <w:jc w:val="center"/>
        </w:trPr>
        <w:tc>
          <w:tcPr>
            <w:tcW w:w="1242" w:type="dxa"/>
            <w:vAlign w:val="center"/>
          </w:tcPr>
          <w:p w14:paraId="313EBDCD" w14:textId="7C5672CA"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36</w:t>
            </w:r>
          </w:p>
        </w:tc>
        <w:tc>
          <w:tcPr>
            <w:tcW w:w="2715" w:type="dxa"/>
            <w:vAlign w:val="center"/>
          </w:tcPr>
          <w:p w14:paraId="4F0437F0" w14:textId="4B2174BC"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33671131</w:t>
            </w:r>
          </w:p>
        </w:tc>
        <w:tc>
          <w:tcPr>
            <w:tcW w:w="1559" w:type="dxa"/>
            <w:vAlign w:val="center"/>
          </w:tcPr>
          <w:p w14:paraId="6FE2E38D" w14:textId="7DF1D8FB"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Лоратадин</w:t>
            </w:r>
            <w:proofErr w:type="spellEnd"/>
            <w:r w:rsidRPr="008F0068">
              <w:rPr>
                <w:rFonts w:ascii="Sylfaen" w:hAnsi="Sylfaen"/>
                <w:i/>
                <w:sz w:val="20"/>
                <w:szCs w:val="20"/>
              </w:rPr>
              <w:t xml:space="preserve"> таблетка 10 мг</w:t>
            </w:r>
          </w:p>
        </w:tc>
        <w:tc>
          <w:tcPr>
            <w:tcW w:w="1925" w:type="dxa"/>
            <w:vAlign w:val="center"/>
          </w:tcPr>
          <w:p w14:paraId="6E40919B"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E1ECB0A" w14:textId="45AACA8E" w:rsidR="00081806" w:rsidRPr="00732722" w:rsidRDefault="0001484C" w:rsidP="00090BBA">
            <w:pPr>
              <w:widowControl w:val="0"/>
              <w:jc w:val="center"/>
              <w:rPr>
                <w:rFonts w:ascii="Sylfaen" w:hAnsi="Sylfaen"/>
                <w:i/>
                <w:iCs/>
                <w:sz w:val="20"/>
                <w:szCs w:val="20"/>
              </w:rPr>
            </w:pPr>
            <w:proofErr w:type="spellStart"/>
            <w:r w:rsidRPr="0001484C">
              <w:rPr>
                <w:rFonts w:ascii="Sylfaen" w:hAnsi="Sylfaen"/>
                <w:i/>
                <w:iCs/>
                <w:sz w:val="20"/>
                <w:szCs w:val="20"/>
              </w:rPr>
              <w:t>Лоратадин</w:t>
            </w:r>
            <w:proofErr w:type="spellEnd"/>
            <w:r w:rsidRPr="0001484C">
              <w:rPr>
                <w:rFonts w:ascii="Sylfaen" w:hAnsi="Sylfaen"/>
                <w:i/>
                <w:iCs/>
                <w:sz w:val="20"/>
                <w:szCs w:val="20"/>
              </w:rPr>
              <w:t xml:space="preserve"> таблетки 10 мг; (10/1x10/) в блистерах</w:t>
            </w:r>
          </w:p>
        </w:tc>
        <w:tc>
          <w:tcPr>
            <w:tcW w:w="1085" w:type="dxa"/>
            <w:vAlign w:val="center"/>
          </w:tcPr>
          <w:p w14:paraId="3E600F7B" w14:textId="6D8000A1"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063EBB27"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F9E7600"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6D21A5A1" w14:textId="7CEC532D"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3EDC0434"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199A1C54" w14:textId="74B80BC0"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483D8966" w14:textId="4B8B902D"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920B2F3" w14:textId="77777777" w:rsidTr="00090BBA">
        <w:trPr>
          <w:trHeight w:val="246"/>
          <w:jc w:val="center"/>
        </w:trPr>
        <w:tc>
          <w:tcPr>
            <w:tcW w:w="1242" w:type="dxa"/>
            <w:vAlign w:val="center"/>
          </w:tcPr>
          <w:p w14:paraId="6B0CE468" w14:textId="1B7EB069"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37</w:t>
            </w:r>
          </w:p>
        </w:tc>
        <w:tc>
          <w:tcPr>
            <w:tcW w:w="2715" w:type="dxa"/>
            <w:vAlign w:val="center"/>
          </w:tcPr>
          <w:p w14:paraId="68A3657C" w14:textId="5D88385F"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33611420</w:t>
            </w:r>
          </w:p>
        </w:tc>
        <w:tc>
          <w:tcPr>
            <w:tcW w:w="1559" w:type="dxa"/>
            <w:vAlign w:val="center"/>
          </w:tcPr>
          <w:p w14:paraId="5F79420D" w14:textId="467DC83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Глюконат кальция таблетка 500 мг</w:t>
            </w:r>
          </w:p>
        </w:tc>
        <w:tc>
          <w:tcPr>
            <w:tcW w:w="1925" w:type="dxa"/>
            <w:vAlign w:val="center"/>
          </w:tcPr>
          <w:p w14:paraId="49E7DE2A"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F42CB3F" w14:textId="63F18B4A" w:rsidR="00090BBA" w:rsidRPr="00732722" w:rsidRDefault="00090BBA" w:rsidP="00090BBA">
            <w:pPr>
              <w:jc w:val="center"/>
              <w:rPr>
                <w:rFonts w:ascii="Sylfaen" w:hAnsi="Sylfaen"/>
                <w:i/>
                <w:iCs/>
                <w:sz w:val="20"/>
                <w:szCs w:val="20"/>
              </w:rPr>
            </w:pPr>
            <w:r w:rsidRPr="0001484C">
              <w:rPr>
                <w:rFonts w:ascii="Sylfaen" w:hAnsi="Sylfaen"/>
                <w:i/>
                <w:iCs/>
                <w:sz w:val="20"/>
                <w:szCs w:val="20"/>
              </w:rPr>
              <w:t>Глюконат кальция 500 мг (30/3x10/) в блистере</w:t>
            </w:r>
          </w:p>
        </w:tc>
        <w:tc>
          <w:tcPr>
            <w:tcW w:w="1085" w:type="dxa"/>
            <w:vAlign w:val="center"/>
          </w:tcPr>
          <w:p w14:paraId="207C0F7F" w14:textId="4433621D"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526B4C49"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95A5B7E"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A74DBD9" w14:textId="113FE63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1022DD0A"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4868DDE" w14:textId="53A7C7A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58FD5131" w14:textId="4426F26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D1C5A9A" w14:textId="77777777" w:rsidTr="00090BBA">
        <w:trPr>
          <w:trHeight w:val="246"/>
          <w:jc w:val="center"/>
        </w:trPr>
        <w:tc>
          <w:tcPr>
            <w:tcW w:w="1242" w:type="dxa"/>
            <w:vAlign w:val="center"/>
          </w:tcPr>
          <w:p w14:paraId="7E19F608" w14:textId="66427DE4"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38</w:t>
            </w:r>
          </w:p>
        </w:tc>
        <w:tc>
          <w:tcPr>
            <w:tcW w:w="2715" w:type="dxa"/>
            <w:vAlign w:val="center"/>
          </w:tcPr>
          <w:p w14:paraId="4500814C" w14:textId="4DE779D0"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33621510</w:t>
            </w:r>
          </w:p>
        </w:tc>
        <w:tc>
          <w:tcPr>
            <w:tcW w:w="1559" w:type="dxa"/>
            <w:vAlign w:val="center"/>
          </w:tcPr>
          <w:p w14:paraId="3F6D2C22" w14:textId="43CCB597"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Каптоприл таблетка 25 мг</w:t>
            </w:r>
          </w:p>
        </w:tc>
        <w:tc>
          <w:tcPr>
            <w:tcW w:w="1925" w:type="dxa"/>
            <w:vAlign w:val="center"/>
          </w:tcPr>
          <w:p w14:paraId="5A42E0ED"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2BBD65D" w14:textId="7DD1FC04"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Каптоприла 25 мг; (30/3x10/) в блистерах</w:t>
            </w:r>
          </w:p>
        </w:tc>
        <w:tc>
          <w:tcPr>
            <w:tcW w:w="1085" w:type="dxa"/>
            <w:vAlign w:val="center"/>
          </w:tcPr>
          <w:p w14:paraId="0B1B87B4" w14:textId="177E104A"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3A31B6AB"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0399364"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5BD831ED" w14:textId="5B7002B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w:t>
            </w:r>
          </w:p>
        </w:tc>
        <w:tc>
          <w:tcPr>
            <w:tcW w:w="709" w:type="dxa"/>
            <w:vAlign w:val="center"/>
          </w:tcPr>
          <w:p w14:paraId="10003FB2"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4984708" w14:textId="66A311B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w:t>
            </w:r>
          </w:p>
        </w:tc>
        <w:tc>
          <w:tcPr>
            <w:tcW w:w="1142" w:type="dxa"/>
            <w:vAlign w:val="center"/>
          </w:tcPr>
          <w:p w14:paraId="10EA0707" w14:textId="252D3986"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06C33BF" w14:textId="77777777" w:rsidTr="00090BBA">
        <w:trPr>
          <w:trHeight w:val="246"/>
          <w:jc w:val="center"/>
        </w:trPr>
        <w:tc>
          <w:tcPr>
            <w:tcW w:w="1242" w:type="dxa"/>
            <w:vAlign w:val="center"/>
          </w:tcPr>
          <w:p w14:paraId="2B5A71BC" w14:textId="1FE47430"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39</w:t>
            </w:r>
          </w:p>
        </w:tc>
        <w:tc>
          <w:tcPr>
            <w:tcW w:w="2715" w:type="dxa"/>
            <w:vAlign w:val="center"/>
          </w:tcPr>
          <w:p w14:paraId="47C9F264" w14:textId="44391095"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33621510/1</w:t>
            </w:r>
          </w:p>
        </w:tc>
        <w:tc>
          <w:tcPr>
            <w:tcW w:w="1559" w:type="dxa"/>
            <w:vAlign w:val="center"/>
          </w:tcPr>
          <w:p w14:paraId="2964CFE7" w14:textId="1209EF3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Каптоприл таблетка 50 мг</w:t>
            </w:r>
          </w:p>
        </w:tc>
        <w:tc>
          <w:tcPr>
            <w:tcW w:w="1925" w:type="dxa"/>
            <w:vAlign w:val="center"/>
          </w:tcPr>
          <w:p w14:paraId="1B88A823"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4A70AAC" w14:textId="1773985B"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Каптоприла 50 мг; (30/3x10/) в блистерах</w:t>
            </w:r>
          </w:p>
        </w:tc>
        <w:tc>
          <w:tcPr>
            <w:tcW w:w="1085" w:type="dxa"/>
            <w:vAlign w:val="center"/>
          </w:tcPr>
          <w:p w14:paraId="77515F05" w14:textId="72F7F0E2"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07B72A4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8DE533E"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42C3CC1" w14:textId="73259A9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502379AD"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BFFB936" w14:textId="18EC186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1C7144E1" w14:textId="53048BB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4F8254E" w14:textId="77777777" w:rsidTr="00090BBA">
        <w:trPr>
          <w:trHeight w:val="246"/>
          <w:jc w:val="center"/>
        </w:trPr>
        <w:tc>
          <w:tcPr>
            <w:tcW w:w="1242" w:type="dxa"/>
            <w:vAlign w:val="center"/>
          </w:tcPr>
          <w:p w14:paraId="0B0E1D10" w14:textId="1A4A1F8B"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40</w:t>
            </w:r>
          </w:p>
        </w:tc>
        <w:tc>
          <w:tcPr>
            <w:tcW w:w="2715" w:type="dxa"/>
            <w:vAlign w:val="center"/>
          </w:tcPr>
          <w:p w14:paraId="377D9F84" w14:textId="5C3DECCF"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33661128</w:t>
            </w:r>
          </w:p>
        </w:tc>
        <w:tc>
          <w:tcPr>
            <w:tcW w:w="1559" w:type="dxa"/>
            <w:vAlign w:val="center"/>
          </w:tcPr>
          <w:p w14:paraId="695D6756" w14:textId="1EBC128E"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Карбамазепин</w:t>
            </w:r>
            <w:proofErr w:type="spellEnd"/>
            <w:r w:rsidRPr="008F0068">
              <w:rPr>
                <w:rFonts w:ascii="Sylfaen" w:hAnsi="Sylfaen"/>
                <w:i/>
                <w:sz w:val="20"/>
                <w:szCs w:val="20"/>
              </w:rPr>
              <w:t xml:space="preserve"> таблетка 200 мг</w:t>
            </w:r>
          </w:p>
        </w:tc>
        <w:tc>
          <w:tcPr>
            <w:tcW w:w="1925" w:type="dxa"/>
            <w:vAlign w:val="center"/>
          </w:tcPr>
          <w:p w14:paraId="3F524D05"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3619F8B" w14:textId="0B17670B"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Карбамазепин</w:t>
            </w:r>
            <w:proofErr w:type="spellEnd"/>
            <w:r w:rsidRPr="0001484C">
              <w:rPr>
                <w:rFonts w:ascii="Sylfaen" w:hAnsi="Sylfaen"/>
                <w:i/>
                <w:iCs/>
                <w:sz w:val="20"/>
                <w:szCs w:val="20"/>
              </w:rPr>
              <w:t xml:space="preserve"> таблетки 200мг, в блистерах</w:t>
            </w:r>
          </w:p>
        </w:tc>
        <w:tc>
          <w:tcPr>
            <w:tcW w:w="1085" w:type="dxa"/>
            <w:vAlign w:val="center"/>
          </w:tcPr>
          <w:p w14:paraId="63327275" w14:textId="4C682C20"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215DDFFA"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9663BC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520F5552" w14:textId="04A8B12F"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31490E72"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5ABBF538" w14:textId="3470658F"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77BB3BF5" w14:textId="706FE01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F3D5ECD" w14:textId="77777777" w:rsidTr="00090BBA">
        <w:trPr>
          <w:trHeight w:val="246"/>
          <w:jc w:val="center"/>
        </w:trPr>
        <w:tc>
          <w:tcPr>
            <w:tcW w:w="1242" w:type="dxa"/>
            <w:vAlign w:val="center"/>
          </w:tcPr>
          <w:p w14:paraId="5BA2D07B" w14:textId="28A8E3A0"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41</w:t>
            </w:r>
          </w:p>
        </w:tc>
        <w:tc>
          <w:tcPr>
            <w:tcW w:w="2715" w:type="dxa"/>
            <w:vAlign w:val="center"/>
          </w:tcPr>
          <w:p w14:paraId="1024E8EF" w14:textId="4EB2A261"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33621690</w:t>
            </w:r>
          </w:p>
        </w:tc>
        <w:tc>
          <w:tcPr>
            <w:tcW w:w="1559" w:type="dxa"/>
            <w:vAlign w:val="center"/>
          </w:tcPr>
          <w:p w14:paraId="7308E207" w14:textId="206AD90F"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Карведилол</w:t>
            </w:r>
            <w:proofErr w:type="spellEnd"/>
            <w:r w:rsidRPr="008F0068">
              <w:rPr>
                <w:rFonts w:ascii="Sylfaen" w:hAnsi="Sylfaen"/>
                <w:i/>
                <w:sz w:val="20"/>
                <w:szCs w:val="20"/>
              </w:rPr>
              <w:t xml:space="preserve"> таблетка 25 мг</w:t>
            </w:r>
          </w:p>
        </w:tc>
        <w:tc>
          <w:tcPr>
            <w:tcW w:w="1925" w:type="dxa"/>
            <w:vAlign w:val="center"/>
          </w:tcPr>
          <w:p w14:paraId="36D4122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0C8C2A1" w14:textId="3D554F7F"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карведилола</w:t>
            </w:r>
            <w:proofErr w:type="spellEnd"/>
            <w:r w:rsidRPr="0001484C">
              <w:rPr>
                <w:rFonts w:ascii="Sylfaen" w:hAnsi="Sylfaen"/>
                <w:i/>
                <w:iCs/>
                <w:sz w:val="20"/>
                <w:szCs w:val="20"/>
              </w:rPr>
              <w:t xml:space="preserve"> 25 мг; (40/1x40/) в блистерах</w:t>
            </w:r>
          </w:p>
        </w:tc>
        <w:tc>
          <w:tcPr>
            <w:tcW w:w="1085" w:type="dxa"/>
            <w:vAlign w:val="center"/>
          </w:tcPr>
          <w:p w14:paraId="30DF3BE8" w14:textId="4AE73169"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7F0A0D91"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FB77AA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CE974BD" w14:textId="56A2043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23308494"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175AD671" w14:textId="56F4DF63"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12E17B21" w14:textId="0EF59812"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6A49413" w14:textId="77777777" w:rsidTr="00090BBA">
        <w:trPr>
          <w:trHeight w:val="246"/>
          <w:jc w:val="center"/>
        </w:trPr>
        <w:tc>
          <w:tcPr>
            <w:tcW w:w="1242" w:type="dxa"/>
            <w:vAlign w:val="center"/>
          </w:tcPr>
          <w:p w14:paraId="7E02D9BF" w14:textId="72313994"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42</w:t>
            </w:r>
          </w:p>
        </w:tc>
        <w:tc>
          <w:tcPr>
            <w:tcW w:w="2715" w:type="dxa"/>
            <w:vAlign w:val="center"/>
          </w:tcPr>
          <w:p w14:paraId="4E6871F7" w14:textId="360C53A2"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33631300</w:t>
            </w:r>
          </w:p>
        </w:tc>
        <w:tc>
          <w:tcPr>
            <w:tcW w:w="1559" w:type="dxa"/>
            <w:vAlign w:val="center"/>
          </w:tcPr>
          <w:p w14:paraId="17E8FB0E" w14:textId="42D1525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Кетопрофен таблетка 50 мг</w:t>
            </w:r>
          </w:p>
        </w:tc>
        <w:tc>
          <w:tcPr>
            <w:tcW w:w="1925" w:type="dxa"/>
            <w:vAlign w:val="center"/>
          </w:tcPr>
          <w:p w14:paraId="5FF41842"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2538374" w14:textId="0D03F609"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Капсулы для таблеток кетопрофена с регулируемым высвобожден</w:t>
            </w:r>
            <w:r w:rsidRPr="0001484C">
              <w:rPr>
                <w:rFonts w:ascii="Sylfaen" w:hAnsi="Sylfaen"/>
                <w:i/>
                <w:iCs/>
                <w:sz w:val="20"/>
                <w:szCs w:val="20"/>
              </w:rPr>
              <w:lastRenderedPageBreak/>
              <w:t>ием 50 мг; (20/2x10/) в блистерах, (30/3x10/) в блистерах</w:t>
            </w:r>
          </w:p>
        </w:tc>
        <w:tc>
          <w:tcPr>
            <w:tcW w:w="1085" w:type="dxa"/>
            <w:vAlign w:val="center"/>
          </w:tcPr>
          <w:p w14:paraId="48E6CD0F" w14:textId="3E4027EC"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lastRenderedPageBreak/>
              <w:t>шт</w:t>
            </w:r>
          </w:p>
        </w:tc>
        <w:tc>
          <w:tcPr>
            <w:tcW w:w="1559" w:type="dxa"/>
            <w:vAlign w:val="center"/>
          </w:tcPr>
          <w:p w14:paraId="5955A312"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455DD596"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BD7B27C" w14:textId="20883E92"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5CE71477"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808F5C5" w14:textId="0B2ABAE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7AC9468D" w14:textId="7ED7B4CA"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соглашения</w:t>
            </w:r>
          </w:p>
        </w:tc>
      </w:tr>
      <w:tr w:rsidR="00090BBA" w:rsidRPr="00F13286" w14:paraId="4F78F03E" w14:textId="77777777" w:rsidTr="00090BBA">
        <w:trPr>
          <w:trHeight w:val="246"/>
          <w:jc w:val="center"/>
        </w:trPr>
        <w:tc>
          <w:tcPr>
            <w:tcW w:w="1242" w:type="dxa"/>
            <w:vAlign w:val="center"/>
          </w:tcPr>
          <w:p w14:paraId="72C91933" w14:textId="657AD567"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43</w:t>
            </w:r>
          </w:p>
        </w:tc>
        <w:tc>
          <w:tcPr>
            <w:tcW w:w="2715" w:type="dxa"/>
            <w:vAlign w:val="center"/>
          </w:tcPr>
          <w:p w14:paraId="27D89FF5" w14:textId="11F13303"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33621140</w:t>
            </w:r>
          </w:p>
        </w:tc>
        <w:tc>
          <w:tcPr>
            <w:tcW w:w="1559" w:type="dxa"/>
            <w:vAlign w:val="center"/>
          </w:tcPr>
          <w:p w14:paraId="3C7D392B" w14:textId="6DA5649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Таблетка клоназепама 2 мг</w:t>
            </w:r>
          </w:p>
        </w:tc>
        <w:tc>
          <w:tcPr>
            <w:tcW w:w="1925" w:type="dxa"/>
            <w:vAlign w:val="center"/>
          </w:tcPr>
          <w:p w14:paraId="2B07052F"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75E9864" w14:textId="51634C39"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Капсулы с клоназепамом регулируемого высвобождения2 мг; (20/2x10/) в блистерах, (30/3x10/) в блистерах</w:t>
            </w:r>
          </w:p>
        </w:tc>
        <w:tc>
          <w:tcPr>
            <w:tcW w:w="1085" w:type="dxa"/>
            <w:vAlign w:val="center"/>
          </w:tcPr>
          <w:p w14:paraId="130916A3" w14:textId="772333CA"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5EB62AAD"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0D90294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6E8C815A" w14:textId="25D52E4C"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1F4B3D81"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4832F3E" w14:textId="0150CC8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57B82BE6" w14:textId="343FA9D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DD3F48A" w14:textId="77777777" w:rsidTr="00090BBA">
        <w:trPr>
          <w:trHeight w:val="246"/>
          <w:jc w:val="center"/>
        </w:trPr>
        <w:tc>
          <w:tcPr>
            <w:tcW w:w="1242" w:type="dxa"/>
            <w:vAlign w:val="center"/>
          </w:tcPr>
          <w:p w14:paraId="7EF904EC" w14:textId="3459CD53"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44</w:t>
            </w:r>
          </w:p>
        </w:tc>
        <w:tc>
          <w:tcPr>
            <w:tcW w:w="2715" w:type="dxa"/>
            <w:vAlign w:val="center"/>
          </w:tcPr>
          <w:p w14:paraId="323EDA8E" w14:textId="6D3EC6AA"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33621140/1</w:t>
            </w:r>
          </w:p>
        </w:tc>
        <w:tc>
          <w:tcPr>
            <w:tcW w:w="1559" w:type="dxa"/>
            <w:vAlign w:val="center"/>
          </w:tcPr>
          <w:p w14:paraId="30534723" w14:textId="67591112"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Клопидогрел</w:t>
            </w:r>
            <w:proofErr w:type="spellEnd"/>
            <w:r w:rsidRPr="008F0068">
              <w:rPr>
                <w:rFonts w:ascii="Sylfaen" w:hAnsi="Sylfaen"/>
                <w:i/>
                <w:sz w:val="20"/>
                <w:szCs w:val="20"/>
              </w:rPr>
              <w:t xml:space="preserve"> таблетка 75 мг</w:t>
            </w:r>
          </w:p>
        </w:tc>
        <w:tc>
          <w:tcPr>
            <w:tcW w:w="1925" w:type="dxa"/>
            <w:vAlign w:val="center"/>
          </w:tcPr>
          <w:p w14:paraId="05DCE37C"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60FB064" w14:textId="36757B7A"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клопидогреля</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гидрогенсульфат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клопидогреля</w:t>
            </w:r>
            <w:proofErr w:type="spellEnd"/>
            <w:r w:rsidRPr="0001484C">
              <w:rPr>
                <w:rFonts w:ascii="Sylfaen" w:hAnsi="Sylfaen"/>
                <w:i/>
                <w:iCs/>
                <w:sz w:val="20"/>
                <w:szCs w:val="20"/>
              </w:rPr>
              <w:t>), покрытые пленочной оболочкой, 75 мг; (14/2x7/) в блистерах, (28/4x7/) в блистерах</w:t>
            </w:r>
          </w:p>
        </w:tc>
        <w:tc>
          <w:tcPr>
            <w:tcW w:w="1085" w:type="dxa"/>
            <w:vAlign w:val="center"/>
          </w:tcPr>
          <w:p w14:paraId="22EEA37A" w14:textId="7B57BD2B" w:rsidR="00090BBA" w:rsidRPr="00732722" w:rsidRDefault="00090BBA" w:rsidP="00090BBA">
            <w:pPr>
              <w:widowControl w:val="0"/>
              <w:jc w:val="center"/>
              <w:rPr>
                <w:rFonts w:ascii="Sylfaen" w:hAnsi="Sylfaen"/>
                <w:i/>
                <w:iCs/>
                <w:sz w:val="20"/>
                <w:szCs w:val="20"/>
                <w:lang w:val="hy-AM"/>
              </w:rPr>
            </w:pPr>
            <w:r w:rsidRPr="0083146F">
              <w:rPr>
                <w:rFonts w:ascii="Sylfaen" w:hAnsi="Sylfaen" w:cs="Calibri"/>
                <w:i/>
                <w:sz w:val="20"/>
                <w:szCs w:val="20"/>
                <w:lang w:val="hy-AM"/>
              </w:rPr>
              <w:t>шт</w:t>
            </w:r>
          </w:p>
        </w:tc>
        <w:tc>
          <w:tcPr>
            <w:tcW w:w="1559" w:type="dxa"/>
            <w:vAlign w:val="center"/>
          </w:tcPr>
          <w:p w14:paraId="38024D2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4B57604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214A48E" w14:textId="7E5DE97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1CF9E0F6"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3937FD22" w14:textId="13C3B2D0"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33F6CAEF" w14:textId="096250E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B75D9DE" w14:textId="77777777" w:rsidTr="00090BBA">
        <w:trPr>
          <w:trHeight w:val="246"/>
          <w:jc w:val="center"/>
        </w:trPr>
        <w:tc>
          <w:tcPr>
            <w:tcW w:w="1242" w:type="dxa"/>
            <w:vAlign w:val="center"/>
          </w:tcPr>
          <w:p w14:paraId="731D4317" w14:textId="7426BB1F"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45</w:t>
            </w:r>
          </w:p>
        </w:tc>
        <w:tc>
          <w:tcPr>
            <w:tcW w:w="2715" w:type="dxa"/>
            <w:vAlign w:val="center"/>
          </w:tcPr>
          <w:p w14:paraId="44A3CEF4" w14:textId="1C585A07"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33621640</w:t>
            </w:r>
          </w:p>
        </w:tc>
        <w:tc>
          <w:tcPr>
            <w:tcW w:w="1559" w:type="dxa"/>
            <w:vAlign w:val="center"/>
          </w:tcPr>
          <w:p w14:paraId="5B473B62" w14:textId="3333FC8E"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Гидрокортизон 1% мазь</w:t>
            </w:r>
          </w:p>
        </w:tc>
        <w:tc>
          <w:tcPr>
            <w:tcW w:w="1925" w:type="dxa"/>
            <w:vAlign w:val="center"/>
          </w:tcPr>
          <w:p w14:paraId="56BE0926"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5371DBE2" w14:textId="7D999B0A"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Гидрокортизон (гидрокортизона ацетат)мазь гидрокортизона </w:t>
            </w:r>
            <w:r w:rsidRPr="0001484C">
              <w:rPr>
                <w:rFonts w:ascii="Sylfaen" w:hAnsi="Sylfaen"/>
                <w:i/>
                <w:iCs/>
                <w:sz w:val="20"/>
                <w:szCs w:val="20"/>
              </w:rPr>
              <w:lastRenderedPageBreak/>
              <w:t xml:space="preserve">(гидрокортизона ацетат)для наружного использования10 мг / </w:t>
            </w:r>
            <w:proofErr w:type="spellStart"/>
            <w:r w:rsidRPr="0001484C">
              <w:rPr>
                <w:rFonts w:ascii="Sylfaen" w:hAnsi="Sylfaen"/>
                <w:i/>
                <w:iCs/>
                <w:sz w:val="20"/>
                <w:szCs w:val="20"/>
              </w:rPr>
              <w:t>г,алюминиевая</w:t>
            </w:r>
            <w:proofErr w:type="spellEnd"/>
            <w:r w:rsidRPr="0001484C">
              <w:rPr>
                <w:rFonts w:ascii="Sylfaen" w:hAnsi="Sylfaen"/>
                <w:i/>
                <w:iCs/>
                <w:sz w:val="20"/>
                <w:szCs w:val="20"/>
              </w:rPr>
              <w:t xml:space="preserve"> капсула 15 г</w:t>
            </w:r>
          </w:p>
        </w:tc>
        <w:tc>
          <w:tcPr>
            <w:tcW w:w="1085" w:type="dxa"/>
            <w:vAlign w:val="center"/>
          </w:tcPr>
          <w:p w14:paraId="520D4837" w14:textId="4EDD6EA5"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lastRenderedPageBreak/>
              <w:t>крб</w:t>
            </w:r>
          </w:p>
        </w:tc>
        <w:tc>
          <w:tcPr>
            <w:tcW w:w="1559" w:type="dxa"/>
            <w:vAlign w:val="center"/>
          </w:tcPr>
          <w:p w14:paraId="62983B06"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51D353E"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4C9039C1" w14:textId="73D305A6"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w:t>
            </w:r>
          </w:p>
        </w:tc>
        <w:tc>
          <w:tcPr>
            <w:tcW w:w="709" w:type="dxa"/>
            <w:vAlign w:val="center"/>
          </w:tcPr>
          <w:p w14:paraId="54047DB9"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4B580F87" w14:textId="55AF7F86"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w:t>
            </w:r>
          </w:p>
        </w:tc>
        <w:tc>
          <w:tcPr>
            <w:tcW w:w="1142" w:type="dxa"/>
            <w:vAlign w:val="center"/>
          </w:tcPr>
          <w:p w14:paraId="0C588869" w14:textId="1BC76F10"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соглашения</w:t>
            </w:r>
          </w:p>
        </w:tc>
      </w:tr>
      <w:tr w:rsidR="00081806" w:rsidRPr="00F13286" w14:paraId="6866FB11" w14:textId="77777777" w:rsidTr="00090BBA">
        <w:trPr>
          <w:trHeight w:val="246"/>
          <w:jc w:val="center"/>
        </w:trPr>
        <w:tc>
          <w:tcPr>
            <w:tcW w:w="1242" w:type="dxa"/>
            <w:vAlign w:val="center"/>
          </w:tcPr>
          <w:p w14:paraId="363582D9" w14:textId="0CE58987"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46</w:t>
            </w:r>
          </w:p>
        </w:tc>
        <w:tc>
          <w:tcPr>
            <w:tcW w:w="2715" w:type="dxa"/>
            <w:vAlign w:val="center"/>
          </w:tcPr>
          <w:p w14:paraId="3DE9918E" w14:textId="0482722C"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33621640/1</w:t>
            </w:r>
          </w:p>
        </w:tc>
        <w:tc>
          <w:tcPr>
            <w:tcW w:w="1559" w:type="dxa"/>
            <w:vAlign w:val="center"/>
          </w:tcPr>
          <w:p w14:paraId="4481BC71" w14:textId="51BAB3F6"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Крем гидрокортизон 1мг/г</w:t>
            </w:r>
          </w:p>
        </w:tc>
        <w:tc>
          <w:tcPr>
            <w:tcW w:w="1925" w:type="dxa"/>
            <w:vAlign w:val="center"/>
          </w:tcPr>
          <w:p w14:paraId="40271C4F"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775D3B3" w14:textId="49D8C500"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Гидрокортизон (ацетат гидрокортизона)крем с гидрокортизоном (ацетат гидрокортизона)для наружного использования10 мг / </w:t>
            </w:r>
            <w:proofErr w:type="spellStart"/>
            <w:r w:rsidRPr="0001484C">
              <w:rPr>
                <w:rFonts w:ascii="Sylfaen" w:hAnsi="Sylfaen"/>
                <w:i/>
                <w:iCs/>
                <w:sz w:val="20"/>
                <w:szCs w:val="20"/>
              </w:rPr>
              <w:t>г,алюминиевая</w:t>
            </w:r>
            <w:proofErr w:type="spellEnd"/>
            <w:r w:rsidRPr="0001484C">
              <w:rPr>
                <w:rFonts w:ascii="Sylfaen" w:hAnsi="Sylfaen"/>
                <w:i/>
                <w:iCs/>
                <w:sz w:val="20"/>
                <w:szCs w:val="20"/>
              </w:rPr>
              <w:t xml:space="preserve"> капсула 15 г</w:t>
            </w:r>
          </w:p>
        </w:tc>
        <w:tc>
          <w:tcPr>
            <w:tcW w:w="1085" w:type="dxa"/>
            <w:vAlign w:val="center"/>
          </w:tcPr>
          <w:p w14:paraId="3E473B11" w14:textId="04179FD3"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4DB1C82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3857625F"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B659BD3" w14:textId="018C95CA"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w:t>
            </w:r>
          </w:p>
        </w:tc>
        <w:tc>
          <w:tcPr>
            <w:tcW w:w="709" w:type="dxa"/>
            <w:vAlign w:val="center"/>
          </w:tcPr>
          <w:p w14:paraId="5417A1CD"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29A71F7F" w14:textId="48BC123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w:t>
            </w:r>
          </w:p>
        </w:tc>
        <w:tc>
          <w:tcPr>
            <w:tcW w:w="1142" w:type="dxa"/>
            <w:vAlign w:val="center"/>
          </w:tcPr>
          <w:p w14:paraId="0B7025CE" w14:textId="4CFC7FEB"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34E1AB2C" w14:textId="77777777" w:rsidTr="00090BBA">
        <w:trPr>
          <w:trHeight w:val="246"/>
          <w:jc w:val="center"/>
        </w:trPr>
        <w:tc>
          <w:tcPr>
            <w:tcW w:w="1242" w:type="dxa"/>
            <w:vAlign w:val="center"/>
          </w:tcPr>
          <w:p w14:paraId="2361F0EC" w14:textId="5CD9BDDB"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47</w:t>
            </w:r>
          </w:p>
        </w:tc>
        <w:tc>
          <w:tcPr>
            <w:tcW w:w="2715" w:type="dxa"/>
            <w:vAlign w:val="center"/>
          </w:tcPr>
          <w:p w14:paraId="7F6459C8" w14:textId="1B62BB3B"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33691123</w:t>
            </w:r>
          </w:p>
        </w:tc>
        <w:tc>
          <w:tcPr>
            <w:tcW w:w="1559" w:type="dxa"/>
            <w:vAlign w:val="center"/>
          </w:tcPr>
          <w:p w14:paraId="47D55BDF" w14:textId="5070807E"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Мебендазол</w:t>
            </w:r>
            <w:proofErr w:type="spellEnd"/>
            <w:r w:rsidRPr="008F0068">
              <w:rPr>
                <w:rFonts w:ascii="Sylfaen" w:hAnsi="Sylfaen"/>
                <w:i/>
                <w:sz w:val="20"/>
                <w:szCs w:val="20"/>
              </w:rPr>
              <w:t xml:space="preserve"> 100 мг таблетка</w:t>
            </w:r>
          </w:p>
        </w:tc>
        <w:tc>
          <w:tcPr>
            <w:tcW w:w="1925" w:type="dxa"/>
            <w:vAlign w:val="center"/>
          </w:tcPr>
          <w:p w14:paraId="5F324A8F"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276333E8" w14:textId="5CCEAA05" w:rsidR="00081806" w:rsidRPr="00732722" w:rsidRDefault="0001484C" w:rsidP="00090BBA">
            <w:pPr>
              <w:widowControl w:val="0"/>
              <w:jc w:val="center"/>
              <w:rPr>
                <w:rFonts w:ascii="Sylfaen" w:hAnsi="Sylfaen"/>
                <w:i/>
                <w:iCs/>
                <w:sz w:val="20"/>
                <w:szCs w:val="20"/>
              </w:rPr>
            </w:pPr>
            <w:proofErr w:type="spellStart"/>
            <w:r w:rsidRPr="0001484C">
              <w:rPr>
                <w:rFonts w:ascii="Sylfaen" w:hAnsi="Sylfaen"/>
                <w:i/>
                <w:iCs/>
                <w:sz w:val="20"/>
                <w:szCs w:val="20"/>
              </w:rPr>
              <w:t>Мебендазол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lmebendazole</w:t>
            </w:r>
            <w:proofErr w:type="spellEnd"/>
            <w:r w:rsidRPr="0001484C">
              <w:rPr>
                <w:rFonts w:ascii="Sylfaen" w:hAnsi="Sylfaen"/>
                <w:i/>
                <w:iCs/>
                <w:sz w:val="20"/>
                <w:szCs w:val="20"/>
              </w:rPr>
              <w:t>) таблетки 100 мг в пластиковом контейнере (1)</w:t>
            </w:r>
          </w:p>
        </w:tc>
        <w:tc>
          <w:tcPr>
            <w:tcW w:w="1085" w:type="dxa"/>
            <w:vAlign w:val="center"/>
          </w:tcPr>
          <w:p w14:paraId="23CB0A99" w14:textId="61656155"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3F6255B7"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3A7F27EB"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3B2B456D" w14:textId="095B09D4"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06134563"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2C5991D3" w14:textId="72143BC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033C2199" w14:textId="0DC442AD"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25DD011" w14:textId="77777777" w:rsidTr="00090BBA">
        <w:trPr>
          <w:trHeight w:val="246"/>
          <w:jc w:val="center"/>
        </w:trPr>
        <w:tc>
          <w:tcPr>
            <w:tcW w:w="1242" w:type="dxa"/>
            <w:vAlign w:val="center"/>
          </w:tcPr>
          <w:p w14:paraId="31271EBC" w14:textId="28557525"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48</w:t>
            </w:r>
          </w:p>
        </w:tc>
        <w:tc>
          <w:tcPr>
            <w:tcW w:w="2715" w:type="dxa"/>
            <w:vAlign w:val="center"/>
          </w:tcPr>
          <w:p w14:paraId="44D2EB29" w14:textId="35B59795"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33642220</w:t>
            </w:r>
          </w:p>
        </w:tc>
        <w:tc>
          <w:tcPr>
            <w:tcW w:w="1559" w:type="dxa"/>
            <w:vAlign w:val="center"/>
          </w:tcPr>
          <w:p w14:paraId="6A946E11" w14:textId="5403F317"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Метилпреднизалон</w:t>
            </w:r>
            <w:proofErr w:type="spellEnd"/>
            <w:r w:rsidRPr="008F0068">
              <w:rPr>
                <w:rFonts w:ascii="Sylfaen" w:hAnsi="Sylfaen"/>
                <w:i/>
                <w:sz w:val="20"/>
                <w:szCs w:val="20"/>
              </w:rPr>
              <w:t xml:space="preserve"> таблетка 4 мг</w:t>
            </w:r>
          </w:p>
        </w:tc>
        <w:tc>
          <w:tcPr>
            <w:tcW w:w="1925" w:type="dxa"/>
            <w:vAlign w:val="center"/>
          </w:tcPr>
          <w:p w14:paraId="5B4F6AC6"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10C01DA7" w14:textId="229A5401"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метилпреднизолона</w:t>
            </w:r>
            <w:proofErr w:type="spellEnd"/>
            <w:r w:rsidRPr="0001484C">
              <w:rPr>
                <w:rFonts w:ascii="Sylfaen" w:hAnsi="Sylfaen"/>
                <w:i/>
                <w:iCs/>
                <w:sz w:val="20"/>
                <w:szCs w:val="20"/>
              </w:rPr>
              <w:t xml:space="preserve"> 4 мг; (30/3x10/) в </w:t>
            </w:r>
            <w:r w:rsidRPr="0001484C">
              <w:rPr>
                <w:rFonts w:ascii="Sylfaen" w:hAnsi="Sylfaen"/>
                <w:i/>
                <w:iCs/>
                <w:sz w:val="20"/>
                <w:szCs w:val="20"/>
              </w:rPr>
              <w:lastRenderedPageBreak/>
              <w:t>блистере</w:t>
            </w:r>
          </w:p>
        </w:tc>
        <w:tc>
          <w:tcPr>
            <w:tcW w:w="1085" w:type="dxa"/>
            <w:vAlign w:val="center"/>
          </w:tcPr>
          <w:p w14:paraId="353E3C7A" w14:textId="6CCFE178"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lastRenderedPageBreak/>
              <w:t>шт</w:t>
            </w:r>
          </w:p>
        </w:tc>
        <w:tc>
          <w:tcPr>
            <w:tcW w:w="1559" w:type="dxa"/>
            <w:vAlign w:val="center"/>
          </w:tcPr>
          <w:p w14:paraId="2FA2DFA0"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669C5A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2D09146" w14:textId="0494BA4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600</w:t>
            </w:r>
          </w:p>
        </w:tc>
        <w:tc>
          <w:tcPr>
            <w:tcW w:w="709" w:type="dxa"/>
            <w:vAlign w:val="center"/>
          </w:tcPr>
          <w:p w14:paraId="46622310"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3DE807BC" w14:textId="0D46DD33"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600</w:t>
            </w:r>
          </w:p>
        </w:tc>
        <w:tc>
          <w:tcPr>
            <w:tcW w:w="1142" w:type="dxa"/>
            <w:vAlign w:val="center"/>
          </w:tcPr>
          <w:p w14:paraId="097D98DB" w14:textId="3D3E9454"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с </w:t>
            </w:r>
            <w:r w:rsidRPr="00E66A17">
              <w:rPr>
                <w:rStyle w:val="ezkurwreuab5ozgtqnkl"/>
                <w:rFonts w:ascii="Sylfaen" w:hAnsi="Sylfaen"/>
                <w:i/>
                <w:iCs/>
                <w:sz w:val="20"/>
                <w:szCs w:val="20"/>
              </w:rPr>
              <w:lastRenderedPageBreak/>
              <w:t>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E936F79" w14:textId="77777777" w:rsidTr="00090BBA">
        <w:trPr>
          <w:trHeight w:val="246"/>
          <w:jc w:val="center"/>
        </w:trPr>
        <w:tc>
          <w:tcPr>
            <w:tcW w:w="1242" w:type="dxa"/>
            <w:vAlign w:val="center"/>
          </w:tcPr>
          <w:p w14:paraId="4F6F4046" w14:textId="717BC635"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49</w:t>
            </w:r>
          </w:p>
        </w:tc>
        <w:tc>
          <w:tcPr>
            <w:tcW w:w="2715" w:type="dxa"/>
            <w:vAlign w:val="center"/>
          </w:tcPr>
          <w:p w14:paraId="7A01A4E7" w14:textId="1284FE1B"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33651224</w:t>
            </w:r>
          </w:p>
        </w:tc>
        <w:tc>
          <w:tcPr>
            <w:tcW w:w="1559" w:type="dxa"/>
            <w:vAlign w:val="center"/>
          </w:tcPr>
          <w:p w14:paraId="2C202C34" w14:textId="59285C82"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Метотрексат таблетка 10 мг</w:t>
            </w:r>
          </w:p>
        </w:tc>
        <w:tc>
          <w:tcPr>
            <w:tcW w:w="1925" w:type="dxa"/>
            <w:vAlign w:val="center"/>
          </w:tcPr>
          <w:p w14:paraId="694C8B26"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8831CDA" w14:textId="2EFDB895" w:rsidR="00090BBA" w:rsidRPr="0001484C" w:rsidRDefault="00090BBA" w:rsidP="00090BBA">
            <w:pPr>
              <w:widowControl w:val="0"/>
              <w:jc w:val="center"/>
              <w:rPr>
                <w:rFonts w:ascii="Sylfaen" w:hAnsi="Sylfaen"/>
                <w:i/>
                <w:iCs/>
                <w:sz w:val="20"/>
                <w:szCs w:val="20"/>
                <w:lang w:val="hy-AM"/>
              </w:rPr>
            </w:pPr>
            <w:r w:rsidRPr="0001484C">
              <w:rPr>
                <w:rFonts w:ascii="Sylfaen" w:hAnsi="Sylfaen"/>
                <w:i/>
                <w:iCs/>
                <w:sz w:val="20"/>
                <w:szCs w:val="20"/>
                <w:lang w:val="hy-AM"/>
              </w:rPr>
              <w:t>Таблетки метотрексата 10 мг; (30) в пластиковом контейнере, (100) в блистерах</w:t>
            </w:r>
          </w:p>
        </w:tc>
        <w:tc>
          <w:tcPr>
            <w:tcW w:w="1085" w:type="dxa"/>
            <w:vAlign w:val="center"/>
          </w:tcPr>
          <w:p w14:paraId="18F6AE31" w14:textId="54261153"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4A853CDB"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47C7A18"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6664D112" w14:textId="58BACD82"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400</w:t>
            </w:r>
          </w:p>
        </w:tc>
        <w:tc>
          <w:tcPr>
            <w:tcW w:w="709" w:type="dxa"/>
            <w:vAlign w:val="center"/>
          </w:tcPr>
          <w:p w14:paraId="44B57E2C"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1B647A3" w14:textId="72A0AA2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400</w:t>
            </w:r>
          </w:p>
        </w:tc>
        <w:tc>
          <w:tcPr>
            <w:tcW w:w="1142" w:type="dxa"/>
            <w:vAlign w:val="center"/>
          </w:tcPr>
          <w:p w14:paraId="48E6F009" w14:textId="24CD3E2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3C5B9C2B" w14:textId="77777777" w:rsidTr="00090BBA">
        <w:trPr>
          <w:trHeight w:val="246"/>
          <w:jc w:val="center"/>
        </w:trPr>
        <w:tc>
          <w:tcPr>
            <w:tcW w:w="1242" w:type="dxa"/>
            <w:vAlign w:val="center"/>
          </w:tcPr>
          <w:p w14:paraId="11479771" w14:textId="346FE12E"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50</w:t>
            </w:r>
          </w:p>
        </w:tc>
        <w:tc>
          <w:tcPr>
            <w:tcW w:w="2715" w:type="dxa"/>
            <w:vAlign w:val="center"/>
          </w:tcPr>
          <w:p w14:paraId="0289931C" w14:textId="13151685"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33611160</w:t>
            </w:r>
          </w:p>
        </w:tc>
        <w:tc>
          <w:tcPr>
            <w:tcW w:w="1559" w:type="dxa"/>
            <w:vAlign w:val="center"/>
          </w:tcPr>
          <w:p w14:paraId="72DD5077" w14:textId="2183027A"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Метоклопрамид 10 мг таблетка</w:t>
            </w:r>
          </w:p>
        </w:tc>
        <w:tc>
          <w:tcPr>
            <w:tcW w:w="1925" w:type="dxa"/>
            <w:vAlign w:val="center"/>
          </w:tcPr>
          <w:p w14:paraId="2F64E762"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D0D78A3" w14:textId="575E6254"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метоклопрамида 10 мг; (30) в пластиковом контейнере, (100) в блистерах</w:t>
            </w:r>
          </w:p>
        </w:tc>
        <w:tc>
          <w:tcPr>
            <w:tcW w:w="1085" w:type="dxa"/>
            <w:vAlign w:val="center"/>
          </w:tcPr>
          <w:p w14:paraId="18D9DD7C" w14:textId="0FAE7FB1"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79129078"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83D552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43F8F29E" w14:textId="116ACDA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40806061"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17FE3FEF" w14:textId="18AC2543"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0FE76D5F" w14:textId="70D6E7C9"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78DB1CA" w14:textId="77777777" w:rsidTr="00090BBA">
        <w:trPr>
          <w:trHeight w:val="246"/>
          <w:jc w:val="center"/>
        </w:trPr>
        <w:tc>
          <w:tcPr>
            <w:tcW w:w="1242" w:type="dxa"/>
            <w:vAlign w:val="center"/>
          </w:tcPr>
          <w:p w14:paraId="70DA1B0E" w14:textId="431E7A5A"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51</w:t>
            </w:r>
          </w:p>
        </w:tc>
        <w:tc>
          <w:tcPr>
            <w:tcW w:w="2715" w:type="dxa"/>
            <w:vAlign w:val="center"/>
          </w:tcPr>
          <w:p w14:paraId="7A4CEAC2" w14:textId="2B0DB573"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33621470</w:t>
            </w:r>
          </w:p>
        </w:tc>
        <w:tc>
          <w:tcPr>
            <w:tcW w:w="1559" w:type="dxa"/>
            <w:vAlign w:val="center"/>
          </w:tcPr>
          <w:p w14:paraId="73D70C49" w14:textId="21EA6C73"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оксонидина</w:t>
            </w:r>
            <w:proofErr w:type="spellEnd"/>
            <w:r w:rsidRPr="008F0068">
              <w:rPr>
                <w:rFonts w:ascii="Sylfaen" w:hAnsi="Sylfaen"/>
                <w:i/>
                <w:sz w:val="20"/>
                <w:szCs w:val="20"/>
              </w:rPr>
              <w:t xml:space="preserve"> 0,4 мг</w:t>
            </w:r>
          </w:p>
        </w:tc>
        <w:tc>
          <w:tcPr>
            <w:tcW w:w="1925" w:type="dxa"/>
            <w:vAlign w:val="center"/>
          </w:tcPr>
          <w:p w14:paraId="1BFF3772"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8FECBAF" w14:textId="71E2F662"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оксонидина</w:t>
            </w:r>
            <w:proofErr w:type="spellEnd"/>
            <w:r w:rsidRPr="0001484C">
              <w:rPr>
                <w:rFonts w:ascii="Sylfaen" w:hAnsi="Sylfaen"/>
                <w:i/>
                <w:iCs/>
                <w:sz w:val="20"/>
                <w:szCs w:val="20"/>
              </w:rPr>
              <w:t xml:space="preserve"> 0,4 мг в блистерах</w:t>
            </w:r>
          </w:p>
        </w:tc>
        <w:tc>
          <w:tcPr>
            <w:tcW w:w="1085" w:type="dxa"/>
            <w:vAlign w:val="center"/>
          </w:tcPr>
          <w:p w14:paraId="51D8C60D" w14:textId="2E579EF8"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0432B386"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81DC42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8FA7637" w14:textId="4960648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5B95ED5A"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1BF7994" w14:textId="1F1E2A52"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49A7DB1D" w14:textId="7F8706FF"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A5A6CA7" w14:textId="77777777" w:rsidTr="00090BBA">
        <w:trPr>
          <w:trHeight w:val="246"/>
          <w:jc w:val="center"/>
        </w:trPr>
        <w:tc>
          <w:tcPr>
            <w:tcW w:w="1242" w:type="dxa"/>
            <w:vAlign w:val="center"/>
          </w:tcPr>
          <w:p w14:paraId="0F84364B" w14:textId="0348A3F8"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52</w:t>
            </w:r>
          </w:p>
        </w:tc>
        <w:tc>
          <w:tcPr>
            <w:tcW w:w="2715" w:type="dxa"/>
            <w:vAlign w:val="center"/>
          </w:tcPr>
          <w:p w14:paraId="5E238FFE" w14:textId="47F6BB0B"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33651149</w:t>
            </w:r>
          </w:p>
        </w:tc>
        <w:tc>
          <w:tcPr>
            <w:tcW w:w="1559" w:type="dxa"/>
            <w:vAlign w:val="center"/>
          </w:tcPr>
          <w:p w14:paraId="1557FEAF" w14:textId="5A0727F9"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нистатина </w:t>
            </w:r>
            <w:r w:rsidRPr="008F0068">
              <w:rPr>
                <w:rFonts w:ascii="Sylfaen" w:hAnsi="Sylfaen"/>
                <w:i/>
                <w:sz w:val="20"/>
                <w:szCs w:val="20"/>
              </w:rPr>
              <w:lastRenderedPageBreak/>
              <w:t>100000 мм</w:t>
            </w:r>
          </w:p>
        </w:tc>
        <w:tc>
          <w:tcPr>
            <w:tcW w:w="1925" w:type="dxa"/>
            <w:vAlign w:val="center"/>
          </w:tcPr>
          <w:p w14:paraId="6BD2394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7AEBE0A8" w14:textId="33115DB9"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Нистатинныйстатинпленка</w:t>
            </w:r>
            <w:proofErr w:type="spellEnd"/>
            <w:r w:rsidRPr="0001484C">
              <w:rPr>
                <w:rFonts w:ascii="Sylfaen" w:hAnsi="Sylfaen"/>
                <w:i/>
                <w:iCs/>
                <w:sz w:val="20"/>
                <w:szCs w:val="20"/>
              </w:rPr>
              <w:t xml:space="preserve"> </w:t>
            </w:r>
            <w:r w:rsidRPr="0001484C">
              <w:rPr>
                <w:rFonts w:ascii="Sylfaen" w:hAnsi="Sylfaen"/>
                <w:i/>
                <w:iCs/>
                <w:sz w:val="20"/>
                <w:szCs w:val="20"/>
              </w:rPr>
              <w:lastRenderedPageBreak/>
              <w:t>с пленочным покрытием 100000 мм</w:t>
            </w:r>
          </w:p>
        </w:tc>
        <w:tc>
          <w:tcPr>
            <w:tcW w:w="1085" w:type="dxa"/>
            <w:vAlign w:val="center"/>
          </w:tcPr>
          <w:p w14:paraId="46169015" w14:textId="5A142BF7"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lastRenderedPageBreak/>
              <w:t>шт</w:t>
            </w:r>
          </w:p>
        </w:tc>
        <w:tc>
          <w:tcPr>
            <w:tcW w:w="1559" w:type="dxa"/>
            <w:vAlign w:val="center"/>
          </w:tcPr>
          <w:p w14:paraId="6AA243A1"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E0954B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7032F5D" w14:textId="11FD2EE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709" w:type="dxa"/>
            <w:vAlign w:val="center"/>
          </w:tcPr>
          <w:p w14:paraId="503D08FB"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508E6B4F" w14:textId="634A615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1142" w:type="dxa"/>
            <w:vAlign w:val="center"/>
          </w:tcPr>
          <w:p w14:paraId="02B7A5A5" w14:textId="7A2463F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вступает в </w:t>
            </w:r>
            <w:r w:rsidRPr="00E66A17">
              <w:rPr>
                <w:rStyle w:val="ezkurwreuab5ozgtqnkl"/>
                <w:rFonts w:ascii="Sylfaen" w:hAnsi="Sylfaen"/>
                <w:i/>
                <w:iCs/>
                <w:sz w:val="20"/>
                <w:szCs w:val="20"/>
              </w:rPr>
              <w:lastRenderedPageBreak/>
              <w:t>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6E8AE52" w14:textId="77777777" w:rsidTr="00090BBA">
        <w:trPr>
          <w:trHeight w:val="246"/>
          <w:jc w:val="center"/>
        </w:trPr>
        <w:tc>
          <w:tcPr>
            <w:tcW w:w="1242" w:type="dxa"/>
            <w:vAlign w:val="center"/>
          </w:tcPr>
          <w:p w14:paraId="2D06B26C" w14:textId="14C70955"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53</w:t>
            </w:r>
          </w:p>
        </w:tc>
        <w:tc>
          <w:tcPr>
            <w:tcW w:w="2715" w:type="dxa"/>
            <w:vAlign w:val="center"/>
          </w:tcPr>
          <w:p w14:paraId="74F7AA61" w14:textId="5F726CA9"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33621750</w:t>
            </w:r>
          </w:p>
        </w:tc>
        <w:tc>
          <w:tcPr>
            <w:tcW w:w="1559" w:type="dxa"/>
            <w:vAlign w:val="center"/>
          </w:tcPr>
          <w:p w14:paraId="5C504093" w14:textId="7774508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нифедипина</w:t>
            </w:r>
            <w:proofErr w:type="spellEnd"/>
            <w:r w:rsidRPr="008F0068">
              <w:rPr>
                <w:rFonts w:ascii="Sylfaen" w:hAnsi="Sylfaen"/>
                <w:i/>
                <w:sz w:val="20"/>
                <w:szCs w:val="20"/>
              </w:rPr>
              <w:t xml:space="preserve"> 10 мг</w:t>
            </w:r>
          </w:p>
        </w:tc>
        <w:tc>
          <w:tcPr>
            <w:tcW w:w="1925" w:type="dxa"/>
            <w:vAlign w:val="center"/>
          </w:tcPr>
          <w:p w14:paraId="0DCA32A1"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104FB32" w14:textId="0125B662"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нифедипина</w:t>
            </w:r>
            <w:proofErr w:type="spellEnd"/>
            <w:r w:rsidRPr="0001484C">
              <w:rPr>
                <w:rFonts w:ascii="Sylfaen" w:hAnsi="Sylfaen"/>
                <w:i/>
                <w:iCs/>
                <w:sz w:val="20"/>
                <w:szCs w:val="20"/>
              </w:rPr>
              <w:t>, покрытые пленочной оболочкой, 10 мг; (50/5x10/) в блистерах</w:t>
            </w:r>
          </w:p>
        </w:tc>
        <w:tc>
          <w:tcPr>
            <w:tcW w:w="1085" w:type="dxa"/>
            <w:vAlign w:val="center"/>
          </w:tcPr>
          <w:p w14:paraId="57256330" w14:textId="1740AC17"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505B00DA"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4E3C91EC"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4B6E5B4" w14:textId="38FC9BDF"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7796CB22"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6EFBBFA6" w14:textId="3785CA8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4AF43D83" w14:textId="611ADF67"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0A96601" w14:textId="77777777" w:rsidTr="00090BBA">
        <w:trPr>
          <w:trHeight w:val="246"/>
          <w:jc w:val="center"/>
        </w:trPr>
        <w:tc>
          <w:tcPr>
            <w:tcW w:w="1242" w:type="dxa"/>
            <w:vAlign w:val="center"/>
          </w:tcPr>
          <w:p w14:paraId="612E21DE" w14:textId="32BDCA1D"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54</w:t>
            </w:r>
          </w:p>
        </w:tc>
        <w:tc>
          <w:tcPr>
            <w:tcW w:w="2715" w:type="dxa"/>
            <w:vAlign w:val="center"/>
          </w:tcPr>
          <w:p w14:paraId="41D6351D" w14:textId="43BF7D2A"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33611470</w:t>
            </w:r>
          </w:p>
        </w:tc>
        <w:tc>
          <w:tcPr>
            <w:tcW w:w="1559" w:type="dxa"/>
            <w:vAlign w:val="center"/>
          </w:tcPr>
          <w:p w14:paraId="51C06FDA" w14:textId="7DBAD22E"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Пантопразол</w:t>
            </w:r>
            <w:proofErr w:type="spellEnd"/>
            <w:r w:rsidRPr="008F0068">
              <w:rPr>
                <w:rFonts w:ascii="Sylfaen" w:hAnsi="Sylfaen"/>
                <w:i/>
                <w:sz w:val="20"/>
                <w:szCs w:val="20"/>
              </w:rPr>
              <w:t xml:space="preserve"> 20 мг таблетка</w:t>
            </w:r>
          </w:p>
        </w:tc>
        <w:tc>
          <w:tcPr>
            <w:tcW w:w="1925" w:type="dxa"/>
            <w:vAlign w:val="center"/>
          </w:tcPr>
          <w:p w14:paraId="5E8FE1A0"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0CF9263" w14:textId="45A7363A"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Пантопразол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пантопразол</w:t>
            </w:r>
            <w:proofErr w:type="spellEnd"/>
            <w:r w:rsidRPr="0001484C">
              <w:rPr>
                <w:rFonts w:ascii="Sylfaen" w:hAnsi="Sylfaen"/>
                <w:i/>
                <w:iCs/>
                <w:sz w:val="20"/>
                <w:szCs w:val="20"/>
              </w:rPr>
              <w:t xml:space="preserve"> натрия </w:t>
            </w:r>
            <w:proofErr w:type="spellStart"/>
            <w:r w:rsidRPr="0001484C">
              <w:rPr>
                <w:rFonts w:ascii="Sylfaen" w:hAnsi="Sylfaen"/>
                <w:i/>
                <w:iCs/>
                <w:sz w:val="20"/>
                <w:szCs w:val="20"/>
              </w:rPr>
              <w:t>сесквигидрат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пантопразол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пантопразол</w:t>
            </w:r>
            <w:proofErr w:type="spellEnd"/>
            <w:r w:rsidRPr="0001484C">
              <w:rPr>
                <w:rFonts w:ascii="Sylfaen" w:hAnsi="Sylfaen"/>
                <w:i/>
                <w:iCs/>
                <w:sz w:val="20"/>
                <w:szCs w:val="20"/>
              </w:rPr>
              <w:t xml:space="preserve"> натрия </w:t>
            </w:r>
            <w:proofErr w:type="spellStart"/>
            <w:r w:rsidRPr="0001484C">
              <w:rPr>
                <w:rFonts w:ascii="Sylfaen" w:hAnsi="Sylfaen"/>
                <w:i/>
                <w:iCs/>
                <w:sz w:val="20"/>
                <w:szCs w:val="20"/>
              </w:rPr>
              <w:t>сесквигидрат</w:t>
            </w:r>
            <w:proofErr w:type="spellEnd"/>
            <w:r w:rsidRPr="0001484C">
              <w:rPr>
                <w:rFonts w:ascii="Sylfaen" w:hAnsi="Sylfaen"/>
                <w:i/>
                <w:iCs/>
                <w:sz w:val="20"/>
                <w:szCs w:val="20"/>
              </w:rPr>
              <w:t>) таблетки в рассоле 20 мг, в блистерах (14/1x14/, 28/2x14/)</w:t>
            </w:r>
          </w:p>
        </w:tc>
        <w:tc>
          <w:tcPr>
            <w:tcW w:w="1085" w:type="dxa"/>
            <w:vAlign w:val="center"/>
          </w:tcPr>
          <w:p w14:paraId="462FC2F2" w14:textId="2D47D7A7"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315695BB"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1BAFC46"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5D6D055C" w14:textId="4DF498F2"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2000</w:t>
            </w:r>
          </w:p>
        </w:tc>
        <w:tc>
          <w:tcPr>
            <w:tcW w:w="709" w:type="dxa"/>
            <w:vAlign w:val="center"/>
          </w:tcPr>
          <w:p w14:paraId="3A7384E5"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CBE234C" w14:textId="22B7A18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2000</w:t>
            </w:r>
          </w:p>
        </w:tc>
        <w:tc>
          <w:tcPr>
            <w:tcW w:w="1142" w:type="dxa"/>
            <w:vAlign w:val="center"/>
          </w:tcPr>
          <w:p w14:paraId="255D2035" w14:textId="5EF95DF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37ED60C" w14:textId="77777777" w:rsidTr="00090BBA">
        <w:trPr>
          <w:trHeight w:val="246"/>
          <w:jc w:val="center"/>
        </w:trPr>
        <w:tc>
          <w:tcPr>
            <w:tcW w:w="1242" w:type="dxa"/>
            <w:vAlign w:val="center"/>
          </w:tcPr>
          <w:p w14:paraId="43518678" w14:textId="35FF88E9"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55</w:t>
            </w:r>
          </w:p>
        </w:tc>
        <w:tc>
          <w:tcPr>
            <w:tcW w:w="2715" w:type="dxa"/>
            <w:vAlign w:val="center"/>
          </w:tcPr>
          <w:p w14:paraId="29A08E00" w14:textId="24319212"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33661122</w:t>
            </w:r>
          </w:p>
        </w:tc>
        <w:tc>
          <w:tcPr>
            <w:tcW w:w="1559" w:type="dxa"/>
            <w:vAlign w:val="center"/>
          </w:tcPr>
          <w:p w14:paraId="0F7458C4" w14:textId="63E69281"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Парацетамол таблетка 500 мг</w:t>
            </w:r>
          </w:p>
        </w:tc>
        <w:tc>
          <w:tcPr>
            <w:tcW w:w="1925" w:type="dxa"/>
            <w:vAlign w:val="center"/>
          </w:tcPr>
          <w:p w14:paraId="7D7E049B"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683B15B" w14:textId="2162322E"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парацетамола 500 мг; (10) в блистерах, (10) в полоске</w:t>
            </w:r>
          </w:p>
        </w:tc>
        <w:tc>
          <w:tcPr>
            <w:tcW w:w="1085" w:type="dxa"/>
            <w:vAlign w:val="center"/>
          </w:tcPr>
          <w:p w14:paraId="6537E46C" w14:textId="13E722B3" w:rsidR="00090BBA" w:rsidRPr="00732722" w:rsidRDefault="00090BBA" w:rsidP="00090BBA">
            <w:pPr>
              <w:widowControl w:val="0"/>
              <w:jc w:val="center"/>
              <w:rPr>
                <w:rFonts w:ascii="Sylfaen" w:hAnsi="Sylfaen"/>
                <w:i/>
                <w:iCs/>
                <w:sz w:val="20"/>
                <w:szCs w:val="20"/>
                <w:lang w:val="hy-AM"/>
              </w:rPr>
            </w:pPr>
            <w:r w:rsidRPr="00887C34">
              <w:rPr>
                <w:rFonts w:ascii="Sylfaen" w:hAnsi="Sylfaen" w:cs="Calibri"/>
                <w:i/>
                <w:sz w:val="20"/>
                <w:szCs w:val="20"/>
                <w:lang w:val="hy-AM"/>
              </w:rPr>
              <w:t>шт</w:t>
            </w:r>
          </w:p>
        </w:tc>
        <w:tc>
          <w:tcPr>
            <w:tcW w:w="1559" w:type="dxa"/>
            <w:vAlign w:val="center"/>
          </w:tcPr>
          <w:p w14:paraId="2C42E072"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CA94DC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618C4E0" w14:textId="3B9C5B13"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1F457E19"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48034BD0" w14:textId="79BC242F"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41805662" w14:textId="1F95B32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49498074" w14:textId="77777777" w:rsidTr="00090BBA">
        <w:trPr>
          <w:trHeight w:val="246"/>
          <w:jc w:val="center"/>
        </w:trPr>
        <w:tc>
          <w:tcPr>
            <w:tcW w:w="1242" w:type="dxa"/>
            <w:vAlign w:val="center"/>
          </w:tcPr>
          <w:p w14:paraId="7B698815" w14:textId="27342C56"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56</w:t>
            </w:r>
          </w:p>
        </w:tc>
        <w:tc>
          <w:tcPr>
            <w:tcW w:w="2715" w:type="dxa"/>
            <w:vAlign w:val="center"/>
          </w:tcPr>
          <w:p w14:paraId="1A967FF9" w14:textId="1CBD7FE7"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33661122/1</w:t>
            </w:r>
          </w:p>
        </w:tc>
        <w:tc>
          <w:tcPr>
            <w:tcW w:w="1559" w:type="dxa"/>
            <w:vAlign w:val="center"/>
          </w:tcPr>
          <w:p w14:paraId="1AB82E21" w14:textId="23D1BF5A"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Раствор парацетамола для внутреннего применения 125 мг / 5 мл</w:t>
            </w:r>
          </w:p>
        </w:tc>
        <w:tc>
          <w:tcPr>
            <w:tcW w:w="1925" w:type="dxa"/>
            <w:vAlign w:val="center"/>
          </w:tcPr>
          <w:p w14:paraId="26CE6415"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56E24707" w14:textId="359F3F08"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Парацетамол раствор парацетамола для приема внутрь, со вкусом апельсина 120мг / 5мл, 60мл и 100мл стеклянная бутылка</w:t>
            </w:r>
          </w:p>
        </w:tc>
        <w:tc>
          <w:tcPr>
            <w:tcW w:w="1085" w:type="dxa"/>
            <w:vAlign w:val="center"/>
          </w:tcPr>
          <w:p w14:paraId="41CBC9BC" w14:textId="1085DC81" w:rsidR="00081806" w:rsidRPr="00090BBA" w:rsidRDefault="00090BBA" w:rsidP="00090BBA">
            <w:pPr>
              <w:widowControl w:val="0"/>
              <w:jc w:val="center"/>
              <w:rPr>
                <w:rFonts w:ascii="Sylfaen" w:hAnsi="Sylfaen"/>
                <w:i/>
                <w:iCs/>
                <w:sz w:val="20"/>
                <w:szCs w:val="20"/>
                <w:lang w:val="hy-AM"/>
              </w:rPr>
            </w:pPr>
            <w:r>
              <w:rPr>
                <w:rFonts w:ascii="Sylfaen" w:hAnsi="Sylfaen" w:cs="Calibri"/>
                <w:i/>
                <w:color w:val="000000"/>
                <w:sz w:val="20"/>
                <w:szCs w:val="20"/>
                <w:lang w:val="hy-AM"/>
              </w:rPr>
              <w:t>крб</w:t>
            </w:r>
          </w:p>
        </w:tc>
        <w:tc>
          <w:tcPr>
            <w:tcW w:w="1559" w:type="dxa"/>
            <w:vAlign w:val="center"/>
          </w:tcPr>
          <w:p w14:paraId="4207043E"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23A9B49"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3D64146A" w14:textId="785EB59A"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20</w:t>
            </w:r>
          </w:p>
        </w:tc>
        <w:tc>
          <w:tcPr>
            <w:tcW w:w="709" w:type="dxa"/>
            <w:vAlign w:val="center"/>
          </w:tcPr>
          <w:p w14:paraId="436FF8A1"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39A21553" w14:textId="41C51A1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20</w:t>
            </w:r>
          </w:p>
        </w:tc>
        <w:tc>
          <w:tcPr>
            <w:tcW w:w="1142" w:type="dxa"/>
            <w:vAlign w:val="center"/>
          </w:tcPr>
          <w:p w14:paraId="1A18ED04" w14:textId="4D05C4E4"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88809B9" w14:textId="77777777" w:rsidTr="00090BBA">
        <w:trPr>
          <w:trHeight w:val="246"/>
          <w:jc w:val="center"/>
        </w:trPr>
        <w:tc>
          <w:tcPr>
            <w:tcW w:w="1242" w:type="dxa"/>
            <w:vAlign w:val="center"/>
          </w:tcPr>
          <w:p w14:paraId="2056B16D" w14:textId="1795A2FB"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57</w:t>
            </w:r>
          </w:p>
        </w:tc>
        <w:tc>
          <w:tcPr>
            <w:tcW w:w="2715" w:type="dxa"/>
            <w:vAlign w:val="center"/>
          </w:tcPr>
          <w:p w14:paraId="38E17877" w14:textId="2CE07FB6"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33661122/2</w:t>
            </w:r>
          </w:p>
        </w:tc>
        <w:tc>
          <w:tcPr>
            <w:tcW w:w="1559" w:type="dxa"/>
            <w:vAlign w:val="center"/>
          </w:tcPr>
          <w:p w14:paraId="3CD74D37" w14:textId="25E9DAF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Парацетамол суппозитории прямокишечные 100мг</w:t>
            </w:r>
          </w:p>
        </w:tc>
        <w:tc>
          <w:tcPr>
            <w:tcW w:w="1925" w:type="dxa"/>
            <w:vAlign w:val="center"/>
          </w:tcPr>
          <w:p w14:paraId="2ABA049C"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D4F8F0B" w14:textId="1A9B3B75"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Парацетамол суппозитории для прямой кишки 100 мг; (10/2x5/)</w:t>
            </w:r>
          </w:p>
        </w:tc>
        <w:tc>
          <w:tcPr>
            <w:tcW w:w="1085" w:type="dxa"/>
            <w:vAlign w:val="center"/>
          </w:tcPr>
          <w:p w14:paraId="302F5F94" w14:textId="06B07FFB"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24728EA7"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9D766FF"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79725AB" w14:textId="6469BCA5"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w:t>
            </w:r>
          </w:p>
        </w:tc>
        <w:tc>
          <w:tcPr>
            <w:tcW w:w="709" w:type="dxa"/>
            <w:vAlign w:val="center"/>
          </w:tcPr>
          <w:p w14:paraId="3C8CF394"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669422C" w14:textId="4187618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w:t>
            </w:r>
          </w:p>
        </w:tc>
        <w:tc>
          <w:tcPr>
            <w:tcW w:w="1142" w:type="dxa"/>
            <w:vAlign w:val="center"/>
          </w:tcPr>
          <w:p w14:paraId="0F1C3774" w14:textId="715F38BD"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B7CBCB5" w14:textId="77777777" w:rsidTr="00090BBA">
        <w:trPr>
          <w:trHeight w:val="246"/>
          <w:jc w:val="center"/>
        </w:trPr>
        <w:tc>
          <w:tcPr>
            <w:tcW w:w="1242" w:type="dxa"/>
            <w:vAlign w:val="center"/>
          </w:tcPr>
          <w:p w14:paraId="0B29E2E7" w14:textId="629A3273"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58</w:t>
            </w:r>
          </w:p>
        </w:tc>
        <w:tc>
          <w:tcPr>
            <w:tcW w:w="2715" w:type="dxa"/>
            <w:vAlign w:val="center"/>
          </w:tcPr>
          <w:p w14:paraId="60F261A7" w14:textId="3B9024D6"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33621480</w:t>
            </w:r>
          </w:p>
        </w:tc>
        <w:tc>
          <w:tcPr>
            <w:tcW w:w="1559" w:type="dxa"/>
            <w:vAlign w:val="center"/>
          </w:tcPr>
          <w:p w14:paraId="4D99242D" w14:textId="1B602261"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5 мг</w:t>
            </w:r>
          </w:p>
        </w:tc>
        <w:tc>
          <w:tcPr>
            <w:tcW w:w="1925" w:type="dxa"/>
            <w:vAlign w:val="center"/>
          </w:tcPr>
          <w:p w14:paraId="070DAA6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24E8237" w14:textId="10E27EE5"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покрытые пленочной оболочкой, 5 мг; (30) в пластиковом контейнере</w:t>
            </w:r>
          </w:p>
        </w:tc>
        <w:tc>
          <w:tcPr>
            <w:tcW w:w="1085" w:type="dxa"/>
            <w:vAlign w:val="center"/>
          </w:tcPr>
          <w:p w14:paraId="08E64130" w14:textId="4589B636"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045F93AD"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1B10107"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5E8157B0" w14:textId="4776EEC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7000</w:t>
            </w:r>
          </w:p>
        </w:tc>
        <w:tc>
          <w:tcPr>
            <w:tcW w:w="709" w:type="dxa"/>
            <w:vAlign w:val="center"/>
          </w:tcPr>
          <w:p w14:paraId="230DD53A"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64B9E730" w14:textId="01B5BBE9"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7000</w:t>
            </w:r>
          </w:p>
        </w:tc>
        <w:tc>
          <w:tcPr>
            <w:tcW w:w="1142" w:type="dxa"/>
            <w:vAlign w:val="center"/>
          </w:tcPr>
          <w:p w14:paraId="4AE70377" w14:textId="6D10A9A9"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F85F0F5" w14:textId="77777777" w:rsidTr="00090BBA">
        <w:trPr>
          <w:trHeight w:val="246"/>
          <w:jc w:val="center"/>
        </w:trPr>
        <w:tc>
          <w:tcPr>
            <w:tcW w:w="1242" w:type="dxa"/>
            <w:vAlign w:val="center"/>
          </w:tcPr>
          <w:p w14:paraId="24937F81" w14:textId="508E599E"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59</w:t>
            </w:r>
          </w:p>
        </w:tc>
        <w:tc>
          <w:tcPr>
            <w:tcW w:w="2715" w:type="dxa"/>
            <w:vAlign w:val="center"/>
          </w:tcPr>
          <w:p w14:paraId="498F3B13" w14:textId="23E1F6AB"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w:t>
            </w:r>
          </w:p>
        </w:tc>
        <w:tc>
          <w:tcPr>
            <w:tcW w:w="1559" w:type="dxa"/>
            <w:vAlign w:val="center"/>
          </w:tcPr>
          <w:p w14:paraId="16DA1F1F" w14:textId="6079BE72"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10 мг/2,5 мг</w:t>
            </w:r>
          </w:p>
        </w:tc>
        <w:tc>
          <w:tcPr>
            <w:tcW w:w="1925" w:type="dxa"/>
            <w:vAlign w:val="center"/>
          </w:tcPr>
          <w:p w14:paraId="48E8AC39"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123D6E2" w14:textId="7D42C686"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Индапамид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Индапамид, покрытые пленочной оболочкой 10 мг+2,5 мг; (30) в пластиковом контейнере</w:t>
            </w:r>
          </w:p>
        </w:tc>
        <w:tc>
          <w:tcPr>
            <w:tcW w:w="1085" w:type="dxa"/>
            <w:vAlign w:val="center"/>
          </w:tcPr>
          <w:p w14:paraId="76F75D36" w14:textId="1B09782C"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0ABFDAE7"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D3D942D"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E6A6E65" w14:textId="38B2B377"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1419EFD6"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4212A1BC" w14:textId="33F685C7"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5FD37D97" w14:textId="3349B41A"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1602249" w14:textId="77777777" w:rsidTr="00090BBA">
        <w:trPr>
          <w:trHeight w:val="246"/>
          <w:jc w:val="center"/>
        </w:trPr>
        <w:tc>
          <w:tcPr>
            <w:tcW w:w="1242" w:type="dxa"/>
            <w:vAlign w:val="center"/>
          </w:tcPr>
          <w:p w14:paraId="04DBD2D8" w14:textId="0010D533"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60</w:t>
            </w:r>
          </w:p>
        </w:tc>
        <w:tc>
          <w:tcPr>
            <w:tcW w:w="2715" w:type="dxa"/>
            <w:vAlign w:val="center"/>
          </w:tcPr>
          <w:p w14:paraId="00346191" w14:textId="2EC0B831"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33621530/1</w:t>
            </w:r>
          </w:p>
        </w:tc>
        <w:tc>
          <w:tcPr>
            <w:tcW w:w="1559" w:type="dxa"/>
            <w:vAlign w:val="center"/>
          </w:tcPr>
          <w:p w14:paraId="748FBAE2" w14:textId="201034EC"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5 мг / 1,25 мг</w:t>
            </w:r>
          </w:p>
        </w:tc>
        <w:tc>
          <w:tcPr>
            <w:tcW w:w="1925" w:type="dxa"/>
            <w:vAlign w:val="center"/>
          </w:tcPr>
          <w:p w14:paraId="49016DAF"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6D9A4EB" w14:textId="2E558D33"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Индапамид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Индапамид, покрытые пленочной оболочкой 5 мг+1,25 мг; (30) в пластиковом контейнере</w:t>
            </w:r>
          </w:p>
        </w:tc>
        <w:tc>
          <w:tcPr>
            <w:tcW w:w="1085" w:type="dxa"/>
            <w:vAlign w:val="center"/>
          </w:tcPr>
          <w:p w14:paraId="7698BD1C" w14:textId="0EF94FA7"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5C9BD108"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0AF1578"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7D77635" w14:textId="3A9BA30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2000</w:t>
            </w:r>
          </w:p>
        </w:tc>
        <w:tc>
          <w:tcPr>
            <w:tcW w:w="709" w:type="dxa"/>
            <w:vAlign w:val="center"/>
          </w:tcPr>
          <w:p w14:paraId="5FDEB262"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D6E3F5A" w14:textId="1376FC9D"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2000</w:t>
            </w:r>
          </w:p>
        </w:tc>
        <w:tc>
          <w:tcPr>
            <w:tcW w:w="1142" w:type="dxa"/>
            <w:vAlign w:val="center"/>
          </w:tcPr>
          <w:p w14:paraId="0981532A" w14:textId="2D8F1F17"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D5D4996" w14:textId="77777777" w:rsidTr="00090BBA">
        <w:trPr>
          <w:trHeight w:val="246"/>
          <w:jc w:val="center"/>
        </w:trPr>
        <w:tc>
          <w:tcPr>
            <w:tcW w:w="1242" w:type="dxa"/>
            <w:vAlign w:val="center"/>
          </w:tcPr>
          <w:p w14:paraId="0DE85E01" w14:textId="20CFADFE"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61</w:t>
            </w:r>
          </w:p>
        </w:tc>
        <w:tc>
          <w:tcPr>
            <w:tcW w:w="2715" w:type="dxa"/>
            <w:vAlign w:val="center"/>
          </w:tcPr>
          <w:p w14:paraId="266B095B" w14:textId="326700E0"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33621530/2</w:t>
            </w:r>
          </w:p>
        </w:tc>
        <w:tc>
          <w:tcPr>
            <w:tcW w:w="1559" w:type="dxa"/>
            <w:vAlign w:val="center"/>
          </w:tcPr>
          <w:p w14:paraId="7352BC5A" w14:textId="2EDCFF79"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8 мг / 2,5 мг</w:t>
            </w:r>
          </w:p>
        </w:tc>
        <w:tc>
          <w:tcPr>
            <w:tcW w:w="1925" w:type="dxa"/>
            <w:vAlign w:val="center"/>
          </w:tcPr>
          <w:p w14:paraId="4810AFCC"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334FC8D" w14:textId="42D7AFFD"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Индапамид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r w:rsidRPr="0001484C">
              <w:rPr>
                <w:rFonts w:ascii="Sylfaen" w:hAnsi="Sylfaen"/>
                <w:i/>
                <w:iCs/>
                <w:sz w:val="20"/>
                <w:szCs w:val="20"/>
              </w:rPr>
              <w:lastRenderedPageBreak/>
              <w:t>+ Индапамид, покрытые пленочной оболочкой, 8 мг+2,5 мг; (30) в пластиковом контейнере</w:t>
            </w:r>
          </w:p>
        </w:tc>
        <w:tc>
          <w:tcPr>
            <w:tcW w:w="1085" w:type="dxa"/>
            <w:vAlign w:val="center"/>
          </w:tcPr>
          <w:p w14:paraId="62C98616" w14:textId="55F5F946"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lastRenderedPageBreak/>
              <w:t>шт</w:t>
            </w:r>
          </w:p>
        </w:tc>
        <w:tc>
          <w:tcPr>
            <w:tcW w:w="1559" w:type="dxa"/>
            <w:vAlign w:val="center"/>
          </w:tcPr>
          <w:p w14:paraId="6829E42A"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A2307DC"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CF14C47" w14:textId="7FCA830E"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700812F6"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0CC590A" w14:textId="56C5CAEE"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3A8076E0" w14:textId="66A8806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w:t>
            </w:r>
            <w:r w:rsidRPr="00E66A17">
              <w:rPr>
                <w:rStyle w:val="ezkurwreuab5ozgtqnkl"/>
                <w:rFonts w:ascii="Sylfaen" w:hAnsi="Sylfaen"/>
                <w:i/>
                <w:iCs/>
                <w:sz w:val="20"/>
                <w:szCs w:val="20"/>
              </w:rPr>
              <w:lastRenderedPageBreak/>
              <w:t>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F0074B0" w14:textId="77777777" w:rsidTr="00090BBA">
        <w:trPr>
          <w:trHeight w:val="246"/>
          <w:jc w:val="center"/>
        </w:trPr>
        <w:tc>
          <w:tcPr>
            <w:tcW w:w="1242" w:type="dxa"/>
            <w:vAlign w:val="center"/>
          </w:tcPr>
          <w:p w14:paraId="4AB2E823" w14:textId="5A52A00C"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62</w:t>
            </w:r>
          </w:p>
        </w:tc>
        <w:tc>
          <w:tcPr>
            <w:tcW w:w="2715" w:type="dxa"/>
            <w:vAlign w:val="center"/>
          </w:tcPr>
          <w:p w14:paraId="4C8073A9" w14:textId="34995962"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33621530/3</w:t>
            </w:r>
          </w:p>
        </w:tc>
        <w:tc>
          <w:tcPr>
            <w:tcW w:w="1559" w:type="dxa"/>
            <w:vAlign w:val="center"/>
          </w:tcPr>
          <w:p w14:paraId="76E1F847" w14:textId="1F893B50"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Периндоприл</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w:t>
            </w:r>
            <w:proofErr w:type="spellEnd"/>
            <w:r w:rsidRPr="008F0068">
              <w:rPr>
                <w:rFonts w:ascii="Sylfaen" w:hAnsi="Sylfaen"/>
                <w:i/>
                <w:sz w:val="20"/>
                <w:szCs w:val="20"/>
              </w:rPr>
              <w:t xml:space="preserve"> 10 мг/таблетка 10 мг</w:t>
            </w:r>
          </w:p>
        </w:tc>
        <w:tc>
          <w:tcPr>
            <w:tcW w:w="1925" w:type="dxa"/>
            <w:vAlign w:val="center"/>
          </w:tcPr>
          <w:p w14:paraId="55FEAC7C"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62BF215" w14:textId="3AB3B71A"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по 10 мг+10 мг (90/3x30/) в пластиковом контейнере</w:t>
            </w:r>
          </w:p>
        </w:tc>
        <w:tc>
          <w:tcPr>
            <w:tcW w:w="1085" w:type="dxa"/>
            <w:vAlign w:val="center"/>
          </w:tcPr>
          <w:p w14:paraId="7EF2CBB8" w14:textId="47A2228A"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437E459C"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E413D93"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7E40A52" w14:textId="1712BAC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709" w:type="dxa"/>
            <w:vAlign w:val="center"/>
          </w:tcPr>
          <w:p w14:paraId="526C9E11"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BF8C772" w14:textId="7D06F9A1"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1142" w:type="dxa"/>
            <w:vAlign w:val="center"/>
          </w:tcPr>
          <w:p w14:paraId="02082F05" w14:textId="6953FC50"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4D0E4AE9" w14:textId="77777777" w:rsidTr="00090BBA">
        <w:trPr>
          <w:trHeight w:val="246"/>
          <w:jc w:val="center"/>
        </w:trPr>
        <w:tc>
          <w:tcPr>
            <w:tcW w:w="1242" w:type="dxa"/>
            <w:vAlign w:val="center"/>
          </w:tcPr>
          <w:p w14:paraId="45B5CDF6" w14:textId="2ED2CB5F"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63</w:t>
            </w:r>
          </w:p>
        </w:tc>
        <w:tc>
          <w:tcPr>
            <w:tcW w:w="2715" w:type="dxa"/>
            <w:vAlign w:val="center"/>
          </w:tcPr>
          <w:p w14:paraId="6AAB2A5C" w14:textId="7A06CD6E"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33621530/4</w:t>
            </w:r>
          </w:p>
        </w:tc>
        <w:tc>
          <w:tcPr>
            <w:tcW w:w="1559" w:type="dxa"/>
            <w:vAlign w:val="center"/>
          </w:tcPr>
          <w:p w14:paraId="4384FD03" w14:textId="385CAAC1"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мг/5 мг</w:t>
            </w:r>
          </w:p>
        </w:tc>
        <w:tc>
          <w:tcPr>
            <w:tcW w:w="1925" w:type="dxa"/>
            <w:vAlign w:val="center"/>
          </w:tcPr>
          <w:p w14:paraId="5FEB440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F9D24D1" w14:textId="78965463"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5 мг+10 мг (90/3x30/) в пластиковом </w:t>
            </w:r>
            <w:r w:rsidRPr="0001484C">
              <w:rPr>
                <w:rFonts w:ascii="Sylfaen" w:hAnsi="Sylfaen"/>
                <w:i/>
                <w:iCs/>
                <w:sz w:val="20"/>
                <w:szCs w:val="20"/>
              </w:rPr>
              <w:lastRenderedPageBreak/>
              <w:t>контейнере</w:t>
            </w:r>
          </w:p>
        </w:tc>
        <w:tc>
          <w:tcPr>
            <w:tcW w:w="1085" w:type="dxa"/>
            <w:vAlign w:val="center"/>
          </w:tcPr>
          <w:p w14:paraId="2A9A5E30" w14:textId="40BF7465"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lastRenderedPageBreak/>
              <w:t>шт</w:t>
            </w:r>
          </w:p>
        </w:tc>
        <w:tc>
          <w:tcPr>
            <w:tcW w:w="1559" w:type="dxa"/>
            <w:vAlign w:val="center"/>
          </w:tcPr>
          <w:p w14:paraId="7F1C1F5D"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4EC415F"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694CCD4" w14:textId="4494468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709" w:type="dxa"/>
            <w:vAlign w:val="center"/>
          </w:tcPr>
          <w:p w14:paraId="3582A979"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0AC533B" w14:textId="0FA38848"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1142" w:type="dxa"/>
            <w:vAlign w:val="center"/>
          </w:tcPr>
          <w:p w14:paraId="1E01FB31" w14:textId="560368A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23F712AC" w14:textId="77777777" w:rsidTr="00090BBA">
        <w:trPr>
          <w:trHeight w:val="246"/>
          <w:jc w:val="center"/>
        </w:trPr>
        <w:tc>
          <w:tcPr>
            <w:tcW w:w="1242" w:type="dxa"/>
            <w:vAlign w:val="center"/>
          </w:tcPr>
          <w:p w14:paraId="45CB5FD2" w14:textId="67D0BB46"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64</w:t>
            </w:r>
          </w:p>
        </w:tc>
        <w:tc>
          <w:tcPr>
            <w:tcW w:w="2715" w:type="dxa"/>
            <w:vAlign w:val="center"/>
          </w:tcPr>
          <w:p w14:paraId="2627C3BF" w14:textId="7203E414"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33621530/5</w:t>
            </w:r>
          </w:p>
        </w:tc>
        <w:tc>
          <w:tcPr>
            <w:tcW w:w="1559" w:type="dxa"/>
            <w:vAlign w:val="center"/>
          </w:tcPr>
          <w:p w14:paraId="5E8D42AA" w14:textId="5894083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мг/10 мг</w:t>
            </w:r>
          </w:p>
        </w:tc>
        <w:tc>
          <w:tcPr>
            <w:tcW w:w="1925" w:type="dxa"/>
            <w:vAlign w:val="center"/>
          </w:tcPr>
          <w:p w14:paraId="6C434A26"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C807E33" w14:textId="7B9A88CE"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(аргинин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таблетки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10 мг+8 мг (90 / 3x30/) в пластиковом контейнере</w:t>
            </w:r>
          </w:p>
        </w:tc>
        <w:tc>
          <w:tcPr>
            <w:tcW w:w="1085" w:type="dxa"/>
            <w:vAlign w:val="center"/>
          </w:tcPr>
          <w:p w14:paraId="18766809" w14:textId="57142E4B"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1181DE57"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E3B6481"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78B8BD9" w14:textId="0762618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0F80B54A"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57B786DD" w14:textId="0FAFF020"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36BDA1DB" w14:textId="5BD35FA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03B64B6B" w14:textId="77777777" w:rsidTr="00090BBA">
        <w:trPr>
          <w:trHeight w:val="246"/>
          <w:jc w:val="center"/>
        </w:trPr>
        <w:tc>
          <w:tcPr>
            <w:tcW w:w="1242" w:type="dxa"/>
            <w:vAlign w:val="center"/>
          </w:tcPr>
          <w:p w14:paraId="78FA6B43" w14:textId="4DAD5C5F"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65</w:t>
            </w:r>
          </w:p>
        </w:tc>
        <w:tc>
          <w:tcPr>
            <w:tcW w:w="2715" w:type="dxa"/>
            <w:vAlign w:val="center"/>
          </w:tcPr>
          <w:p w14:paraId="39F1DB62" w14:textId="1A51BB7E"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33621530/6</w:t>
            </w:r>
          </w:p>
        </w:tc>
        <w:tc>
          <w:tcPr>
            <w:tcW w:w="1559" w:type="dxa"/>
            <w:vAlign w:val="center"/>
          </w:tcPr>
          <w:p w14:paraId="0E7A03C4" w14:textId="0377E8E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10 мг</w:t>
            </w:r>
          </w:p>
        </w:tc>
        <w:tc>
          <w:tcPr>
            <w:tcW w:w="1925" w:type="dxa"/>
            <w:vAlign w:val="center"/>
          </w:tcPr>
          <w:p w14:paraId="79EF1C6A"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52200C6" w14:textId="18400984"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Индапамид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r w:rsidRPr="0001484C">
              <w:rPr>
                <w:rFonts w:ascii="Sylfaen" w:hAnsi="Sylfaen"/>
                <w:i/>
                <w:iCs/>
                <w:sz w:val="20"/>
                <w:szCs w:val="20"/>
              </w:rPr>
              <w:lastRenderedPageBreak/>
              <w:t>таблетки по 10 мг+2,5 мг+10 мг в блистерах (30/3x10/)</w:t>
            </w:r>
          </w:p>
        </w:tc>
        <w:tc>
          <w:tcPr>
            <w:tcW w:w="1085" w:type="dxa"/>
            <w:vAlign w:val="center"/>
          </w:tcPr>
          <w:p w14:paraId="648485EB" w14:textId="1D1CB5C3"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lastRenderedPageBreak/>
              <w:t>шт</w:t>
            </w:r>
          </w:p>
        </w:tc>
        <w:tc>
          <w:tcPr>
            <w:tcW w:w="1559" w:type="dxa"/>
            <w:vAlign w:val="center"/>
          </w:tcPr>
          <w:p w14:paraId="4B1267FB"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1C2BD95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593D60DA" w14:textId="6444C352"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709" w:type="dxa"/>
            <w:vAlign w:val="center"/>
          </w:tcPr>
          <w:p w14:paraId="22B97645"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3FFAFE32" w14:textId="6B9BB76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1142" w:type="dxa"/>
            <w:vAlign w:val="center"/>
          </w:tcPr>
          <w:p w14:paraId="1AF6A8CC" w14:textId="570898D3"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1244AB84" w14:textId="77777777" w:rsidTr="00090BBA">
        <w:trPr>
          <w:trHeight w:val="246"/>
          <w:jc w:val="center"/>
        </w:trPr>
        <w:tc>
          <w:tcPr>
            <w:tcW w:w="1242" w:type="dxa"/>
            <w:vAlign w:val="center"/>
          </w:tcPr>
          <w:p w14:paraId="58801042" w14:textId="0EBD9097"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66</w:t>
            </w:r>
          </w:p>
        </w:tc>
        <w:tc>
          <w:tcPr>
            <w:tcW w:w="2715" w:type="dxa"/>
            <w:vAlign w:val="center"/>
          </w:tcPr>
          <w:p w14:paraId="43FC9E86" w14:textId="4C929DB9"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33621530/7</w:t>
            </w:r>
          </w:p>
        </w:tc>
        <w:tc>
          <w:tcPr>
            <w:tcW w:w="1559" w:type="dxa"/>
            <w:vAlign w:val="center"/>
          </w:tcPr>
          <w:p w14:paraId="4D5A5FC2" w14:textId="6F74968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5 мг</w:t>
            </w:r>
          </w:p>
        </w:tc>
        <w:tc>
          <w:tcPr>
            <w:tcW w:w="1925" w:type="dxa"/>
            <w:vAlign w:val="center"/>
          </w:tcPr>
          <w:p w14:paraId="1F187097"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7A425E7" w14:textId="34218E7C"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Индапамид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таблетки по 10 мг+2,5 мг+5 мг в блистерах (30/3x10/)</w:t>
            </w:r>
          </w:p>
        </w:tc>
        <w:tc>
          <w:tcPr>
            <w:tcW w:w="1085" w:type="dxa"/>
            <w:vAlign w:val="center"/>
          </w:tcPr>
          <w:p w14:paraId="3F4EC89D" w14:textId="4BE29E73" w:rsidR="00090BBA" w:rsidRPr="00732722" w:rsidRDefault="00090BBA" w:rsidP="00090BBA">
            <w:pPr>
              <w:widowControl w:val="0"/>
              <w:jc w:val="center"/>
              <w:rPr>
                <w:rFonts w:ascii="Sylfaen" w:hAnsi="Sylfaen"/>
                <w:i/>
                <w:iCs/>
                <w:sz w:val="20"/>
                <w:szCs w:val="20"/>
                <w:lang w:val="hy-AM"/>
              </w:rPr>
            </w:pPr>
            <w:r w:rsidRPr="009B55DE">
              <w:rPr>
                <w:rFonts w:ascii="Sylfaen" w:hAnsi="Sylfaen" w:cs="Calibri"/>
                <w:i/>
                <w:sz w:val="20"/>
                <w:szCs w:val="20"/>
                <w:lang w:val="hy-AM"/>
              </w:rPr>
              <w:t>шт</w:t>
            </w:r>
          </w:p>
        </w:tc>
        <w:tc>
          <w:tcPr>
            <w:tcW w:w="1559" w:type="dxa"/>
            <w:vAlign w:val="center"/>
          </w:tcPr>
          <w:p w14:paraId="4C7303A1"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35F1419"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192F068" w14:textId="3D0618F9"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1000</w:t>
            </w:r>
          </w:p>
        </w:tc>
        <w:tc>
          <w:tcPr>
            <w:tcW w:w="709" w:type="dxa"/>
            <w:vAlign w:val="center"/>
          </w:tcPr>
          <w:p w14:paraId="1D1D79DC"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ED8A99E" w14:textId="4FD85BC3"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1000</w:t>
            </w:r>
          </w:p>
        </w:tc>
        <w:tc>
          <w:tcPr>
            <w:tcW w:w="1142" w:type="dxa"/>
            <w:vAlign w:val="center"/>
          </w:tcPr>
          <w:p w14:paraId="28EFCAD2" w14:textId="7FDBC1B9"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598337A9" w14:textId="77777777" w:rsidTr="00090BBA">
        <w:trPr>
          <w:trHeight w:val="246"/>
          <w:jc w:val="center"/>
        </w:trPr>
        <w:tc>
          <w:tcPr>
            <w:tcW w:w="1242" w:type="dxa"/>
            <w:vAlign w:val="center"/>
          </w:tcPr>
          <w:p w14:paraId="17D3FE82" w14:textId="1960AFCC"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67</w:t>
            </w:r>
          </w:p>
        </w:tc>
        <w:tc>
          <w:tcPr>
            <w:tcW w:w="2715" w:type="dxa"/>
            <w:vAlign w:val="center"/>
          </w:tcPr>
          <w:p w14:paraId="3AD77899" w14:textId="2FB9B0F4"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33621530/8</w:t>
            </w:r>
          </w:p>
        </w:tc>
        <w:tc>
          <w:tcPr>
            <w:tcW w:w="1559" w:type="dxa"/>
            <w:vAlign w:val="center"/>
          </w:tcPr>
          <w:p w14:paraId="773A6856" w14:textId="19FB3B31"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w:t>
            </w:r>
            <w:r w:rsidRPr="008F0068">
              <w:rPr>
                <w:rFonts w:ascii="Sylfaen" w:hAnsi="Sylfaen"/>
                <w:i/>
                <w:sz w:val="20"/>
                <w:szCs w:val="20"/>
              </w:rPr>
              <w:lastRenderedPageBreak/>
              <w:t>мг /2,5 мг / 5 мг</w:t>
            </w:r>
          </w:p>
        </w:tc>
        <w:tc>
          <w:tcPr>
            <w:tcW w:w="1925" w:type="dxa"/>
            <w:vAlign w:val="center"/>
          </w:tcPr>
          <w:p w14:paraId="16C19485"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1B6B6DBD" w14:textId="0633097B" w:rsidR="00081806" w:rsidRPr="00732722" w:rsidRDefault="0001484C" w:rsidP="00090BBA">
            <w:pPr>
              <w:widowControl w:val="0"/>
              <w:jc w:val="center"/>
              <w:rPr>
                <w:rFonts w:ascii="Sylfaen" w:hAnsi="Sylfaen"/>
                <w:i/>
                <w:iCs/>
                <w:sz w:val="20"/>
                <w:szCs w:val="20"/>
              </w:rPr>
            </w:pP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 Индапамид +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r w:rsidRPr="0001484C">
              <w:rPr>
                <w:rFonts w:ascii="Sylfaen" w:hAnsi="Sylfaen"/>
                <w:i/>
                <w:iCs/>
                <w:sz w:val="20"/>
                <w:szCs w:val="20"/>
              </w:rPr>
              <w:lastRenderedPageBreak/>
              <w:t>(трет-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периндоприла</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Периндоприл</w:t>
            </w:r>
            <w:proofErr w:type="spellEnd"/>
            <w:r w:rsidRPr="0001484C">
              <w:rPr>
                <w:rFonts w:ascii="Sylfaen" w:hAnsi="Sylfaen"/>
                <w:i/>
                <w:iCs/>
                <w:sz w:val="20"/>
                <w:szCs w:val="20"/>
              </w:rPr>
              <w:t xml:space="preserve"> трет-</w:t>
            </w:r>
            <w:proofErr w:type="spellStart"/>
            <w:r w:rsidRPr="0001484C">
              <w:rPr>
                <w:rFonts w:ascii="Sylfaen" w:hAnsi="Sylfaen"/>
                <w:i/>
                <w:iCs/>
                <w:sz w:val="20"/>
                <w:szCs w:val="20"/>
              </w:rPr>
              <w:t>бутиламин</w:t>
            </w:r>
            <w:proofErr w:type="spellEnd"/>
            <w:r w:rsidRPr="0001484C">
              <w:rPr>
                <w:rFonts w:ascii="Sylfaen" w:hAnsi="Sylfaen"/>
                <w:i/>
                <w:iCs/>
                <w:sz w:val="20"/>
                <w:szCs w:val="20"/>
              </w:rPr>
              <w:t xml:space="preserve">), Индапамид, </w:t>
            </w:r>
            <w:proofErr w:type="spellStart"/>
            <w:r w:rsidRPr="0001484C">
              <w:rPr>
                <w:rFonts w:ascii="Sylfaen" w:hAnsi="Sylfaen"/>
                <w:i/>
                <w:iCs/>
                <w:sz w:val="20"/>
                <w:szCs w:val="20"/>
              </w:rPr>
              <w:t>Амлодипин</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безилат</w:t>
            </w:r>
            <w:proofErr w:type="spellEnd"/>
            <w:r w:rsidRPr="0001484C">
              <w:rPr>
                <w:rFonts w:ascii="Sylfaen" w:hAnsi="Sylfaen"/>
                <w:i/>
                <w:iCs/>
                <w:sz w:val="20"/>
                <w:szCs w:val="20"/>
              </w:rPr>
              <w:t xml:space="preserve"> </w:t>
            </w:r>
            <w:proofErr w:type="spellStart"/>
            <w:r w:rsidRPr="0001484C">
              <w:rPr>
                <w:rFonts w:ascii="Sylfaen" w:hAnsi="Sylfaen"/>
                <w:i/>
                <w:iCs/>
                <w:sz w:val="20"/>
                <w:szCs w:val="20"/>
              </w:rPr>
              <w:t>амлодипина</w:t>
            </w:r>
            <w:proofErr w:type="spellEnd"/>
            <w:r w:rsidRPr="0001484C">
              <w:rPr>
                <w:rFonts w:ascii="Sylfaen" w:hAnsi="Sylfaen"/>
                <w:i/>
                <w:iCs/>
                <w:sz w:val="20"/>
                <w:szCs w:val="20"/>
              </w:rPr>
              <w:t>) таблетки по 8 мг+2,5 мг+5 мг в блистерах (30/3x10/)</w:t>
            </w:r>
          </w:p>
        </w:tc>
        <w:tc>
          <w:tcPr>
            <w:tcW w:w="1085" w:type="dxa"/>
            <w:vAlign w:val="center"/>
          </w:tcPr>
          <w:p w14:paraId="035DA0B7" w14:textId="31B8AE97" w:rsidR="00081806" w:rsidRPr="00732722" w:rsidRDefault="00090BBA" w:rsidP="00090BBA">
            <w:pPr>
              <w:widowControl w:val="0"/>
              <w:jc w:val="center"/>
              <w:rPr>
                <w:rFonts w:ascii="Sylfaen" w:hAnsi="Sylfaen"/>
                <w:i/>
                <w:iCs/>
                <w:sz w:val="20"/>
                <w:szCs w:val="20"/>
                <w:lang w:val="hy-AM"/>
              </w:rPr>
            </w:pPr>
            <w:r>
              <w:rPr>
                <w:rFonts w:ascii="Sylfaen" w:hAnsi="Sylfaen" w:cs="Calibri"/>
                <w:i/>
                <w:sz w:val="20"/>
                <w:szCs w:val="20"/>
                <w:lang w:val="hy-AM"/>
              </w:rPr>
              <w:lastRenderedPageBreak/>
              <w:t>шт</w:t>
            </w:r>
          </w:p>
        </w:tc>
        <w:tc>
          <w:tcPr>
            <w:tcW w:w="1559" w:type="dxa"/>
            <w:vAlign w:val="center"/>
          </w:tcPr>
          <w:p w14:paraId="39EB30AC"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EB70610"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1E70438B" w14:textId="2DF8EFC9"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53DBFA05"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39137971" w14:textId="3A45243A"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3B26C5E8" w14:textId="2CA3C5B4"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 xml:space="preserve">с </w:t>
            </w:r>
            <w:r w:rsidRPr="00E66A17">
              <w:rPr>
                <w:rStyle w:val="ezkurwreuab5ozgtqnkl"/>
                <w:rFonts w:ascii="Sylfaen" w:hAnsi="Sylfaen"/>
                <w:i/>
                <w:iCs/>
                <w:sz w:val="20"/>
                <w:szCs w:val="20"/>
              </w:rPr>
              <w:lastRenderedPageBreak/>
              <w:t>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1C8E92D8" w14:textId="77777777" w:rsidTr="00090BBA">
        <w:trPr>
          <w:trHeight w:val="246"/>
          <w:jc w:val="center"/>
        </w:trPr>
        <w:tc>
          <w:tcPr>
            <w:tcW w:w="1242" w:type="dxa"/>
            <w:vAlign w:val="center"/>
          </w:tcPr>
          <w:p w14:paraId="113C2F95" w14:textId="2D44EEC4"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68</w:t>
            </w:r>
          </w:p>
        </w:tc>
        <w:tc>
          <w:tcPr>
            <w:tcW w:w="2715" w:type="dxa"/>
            <w:vAlign w:val="center"/>
          </w:tcPr>
          <w:p w14:paraId="4CFA27CB" w14:textId="01C645F4"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33611220</w:t>
            </w:r>
          </w:p>
        </w:tc>
        <w:tc>
          <w:tcPr>
            <w:tcW w:w="1559" w:type="dxa"/>
            <w:vAlign w:val="center"/>
          </w:tcPr>
          <w:p w14:paraId="33D56738" w14:textId="24A42CA8"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Водовосстанавливающие</w:t>
            </w:r>
            <w:proofErr w:type="spellEnd"/>
            <w:r w:rsidRPr="008F0068">
              <w:rPr>
                <w:rFonts w:ascii="Sylfaen" w:hAnsi="Sylfaen"/>
                <w:i/>
                <w:sz w:val="20"/>
                <w:szCs w:val="20"/>
              </w:rPr>
              <w:t xml:space="preserve"> соли для приема внутрь / </w:t>
            </w:r>
            <w:proofErr w:type="spellStart"/>
            <w:r w:rsidRPr="008F0068">
              <w:rPr>
                <w:rFonts w:ascii="Sylfaen" w:hAnsi="Sylfaen"/>
                <w:i/>
                <w:sz w:val="20"/>
                <w:szCs w:val="20"/>
              </w:rPr>
              <w:t>регидрон</w:t>
            </w:r>
            <w:proofErr w:type="spellEnd"/>
            <w:r w:rsidRPr="008F0068">
              <w:rPr>
                <w:rFonts w:ascii="Sylfaen" w:hAnsi="Sylfaen"/>
                <w:i/>
                <w:sz w:val="20"/>
                <w:szCs w:val="20"/>
              </w:rPr>
              <w:t>/ в виде порошка</w:t>
            </w:r>
          </w:p>
        </w:tc>
        <w:tc>
          <w:tcPr>
            <w:tcW w:w="1925" w:type="dxa"/>
            <w:vAlign w:val="center"/>
          </w:tcPr>
          <w:p w14:paraId="1CE5AC55"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210FC51" w14:textId="004E96DA"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Хлорид натрия, хлорид калия, цитрат натрия, безводная глюкоза. хлорид натрия, хлорид калия, цитрат натрия, глюкоза </w:t>
            </w:r>
            <w:r w:rsidRPr="0001484C">
              <w:rPr>
                <w:rFonts w:ascii="Sylfaen" w:hAnsi="Sylfaen"/>
                <w:i/>
                <w:iCs/>
                <w:sz w:val="20"/>
                <w:szCs w:val="20"/>
              </w:rPr>
              <w:lastRenderedPageBreak/>
              <w:t>безводная. дозировка порошка: 3,5 мг+2,5 мг+2,9 мг+ 10 мг, упаковки по 18,9 г (20)</w:t>
            </w:r>
          </w:p>
        </w:tc>
        <w:tc>
          <w:tcPr>
            <w:tcW w:w="1085" w:type="dxa"/>
            <w:vAlign w:val="center"/>
          </w:tcPr>
          <w:p w14:paraId="50AC752F" w14:textId="5D6262BA" w:rsidR="00081806" w:rsidRPr="00090BBA" w:rsidRDefault="00090BBA" w:rsidP="00090BBA">
            <w:pPr>
              <w:widowControl w:val="0"/>
              <w:jc w:val="center"/>
              <w:rPr>
                <w:rFonts w:ascii="Sylfaen" w:hAnsi="Sylfaen"/>
                <w:i/>
                <w:iCs/>
                <w:sz w:val="20"/>
                <w:szCs w:val="20"/>
                <w:lang w:val="hy-AM"/>
              </w:rPr>
            </w:pPr>
            <w:r>
              <w:rPr>
                <w:rFonts w:ascii="Sylfaen" w:hAnsi="Sylfaen" w:cs="Calibri"/>
                <w:i/>
                <w:color w:val="000000"/>
                <w:sz w:val="20"/>
                <w:szCs w:val="20"/>
                <w:lang w:val="hy-AM"/>
              </w:rPr>
              <w:lastRenderedPageBreak/>
              <w:t>крб</w:t>
            </w:r>
          </w:p>
        </w:tc>
        <w:tc>
          <w:tcPr>
            <w:tcW w:w="1559" w:type="dxa"/>
            <w:vAlign w:val="center"/>
          </w:tcPr>
          <w:p w14:paraId="03186A0A"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5AA8AC91"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13F11398" w14:textId="4213B801"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709" w:type="dxa"/>
            <w:vAlign w:val="center"/>
          </w:tcPr>
          <w:p w14:paraId="22895B54"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0A816655" w14:textId="098B9D7D"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1142" w:type="dxa"/>
            <w:vAlign w:val="center"/>
          </w:tcPr>
          <w:p w14:paraId="213F82ED" w14:textId="21E448A8"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2D3E32B" w14:textId="77777777" w:rsidTr="00090BBA">
        <w:trPr>
          <w:trHeight w:val="246"/>
          <w:jc w:val="center"/>
        </w:trPr>
        <w:tc>
          <w:tcPr>
            <w:tcW w:w="1242" w:type="dxa"/>
            <w:vAlign w:val="center"/>
          </w:tcPr>
          <w:p w14:paraId="5D110385" w14:textId="48889DE2"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69</w:t>
            </w:r>
          </w:p>
        </w:tc>
        <w:tc>
          <w:tcPr>
            <w:tcW w:w="2715" w:type="dxa"/>
            <w:vAlign w:val="center"/>
          </w:tcPr>
          <w:p w14:paraId="70C0E18D" w14:textId="2E7655CB"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33691136</w:t>
            </w:r>
          </w:p>
        </w:tc>
        <w:tc>
          <w:tcPr>
            <w:tcW w:w="1559" w:type="dxa"/>
            <w:vAlign w:val="center"/>
          </w:tcPr>
          <w:p w14:paraId="3299CF11" w14:textId="75BEE167"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рисперидона</w:t>
            </w:r>
            <w:proofErr w:type="spellEnd"/>
            <w:r w:rsidRPr="008F0068">
              <w:rPr>
                <w:rFonts w:ascii="Sylfaen" w:hAnsi="Sylfaen"/>
                <w:i/>
                <w:sz w:val="20"/>
                <w:szCs w:val="20"/>
              </w:rPr>
              <w:t xml:space="preserve"> 2 мг</w:t>
            </w:r>
          </w:p>
        </w:tc>
        <w:tc>
          <w:tcPr>
            <w:tcW w:w="1925" w:type="dxa"/>
            <w:vAlign w:val="center"/>
          </w:tcPr>
          <w:p w14:paraId="51A987EE"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FD09D9C" w14:textId="2F3967F0"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рисперидона</w:t>
            </w:r>
            <w:proofErr w:type="spellEnd"/>
            <w:r w:rsidRPr="0001484C">
              <w:rPr>
                <w:rFonts w:ascii="Sylfaen" w:hAnsi="Sylfaen"/>
                <w:i/>
                <w:iCs/>
                <w:sz w:val="20"/>
                <w:szCs w:val="20"/>
              </w:rPr>
              <w:t>, покрытые пленочной оболочкой, 2 мг; (30/3x10/) в блистерах</w:t>
            </w:r>
          </w:p>
        </w:tc>
        <w:tc>
          <w:tcPr>
            <w:tcW w:w="1085" w:type="dxa"/>
            <w:vAlign w:val="center"/>
          </w:tcPr>
          <w:p w14:paraId="313B55F2" w14:textId="501C7588" w:rsidR="00090BBA" w:rsidRPr="00732722" w:rsidRDefault="00090BBA" w:rsidP="00090BBA">
            <w:pPr>
              <w:widowControl w:val="0"/>
              <w:jc w:val="center"/>
              <w:rPr>
                <w:rFonts w:ascii="Sylfaen" w:hAnsi="Sylfaen"/>
                <w:i/>
                <w:iCs/>
                <w:sz w:val="20"/>
                <w:szCs w:val="20"/>
                <w:lang w:val="hy-AM"/>
              </w:rPr>
            </w:pPr>
            <w:r w:rsidRPr="000C7981">
              <w:rPr>
                <w:rFonts w:ascii="Sylfaen" w:hAnsi="Sylfaen" w:cs="Calibri"/>
                <w:i/>
                <w:sz w:val="20"/>
                <w:szCs w:val="20"/>
                <w:lang w:val="hy-AM"/>
              </w:rPr>
              <w:t>шт</w:t>
            </w:r>
          </w:p>
        </w:tc>
        <w:tc>
          <w:tcPr>
            <w:tcW w:w="1559" w:type="dxa"/>
            <w:vAlign w:val="center"/>
          </w:tcPr>
          <w:p w14:paraId="4C5CEA86"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239DE6B5"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BA860ED" w14:textId="0986CADE"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059B66A0"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35BCCBC9" w14:textId="4C2584C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26E2B8AF" w14:textId="4DC42CB2"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66F0A00" w14:textId="77777777" w:rsidTr="00090BBA">
        <w:trPr>
          <w:trHeight w:val="246"/>
          <w:jc w:val="center"/>
        </w:trPr>
        <w:tc>
          <w:tcPr>
            <w:tcW w:w="1242" w:type="dxa"/>
            <w:vAlign w:val="center"/>
          </w:tcPr>
          <w:p w14:paraId="55601D26" w14:textId="3C1DC849"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70</w:t>
            </w:r>
          </w:p>
        </w:tc>
        <w:tc>
          <w:tcPr>
            <w:tcW w:w="2715" w:type="dxa"/>
            <w:vAlign w:val="center"/>
          </w:tcPr>
          <w:p w14:paraId="634B2AE5" w14:textId="0CC6106A"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33671113</w:t>
            </w:r>
          </w:p>
        </w:tc>
        <w:tc>
          <w:tcPr>
            <w:tcW w:w="1559" w:type="dxa"/>
            <w:vAlign w:val="center"/>
          </w:tcPr>
          <w:p w14:paraId="55B98934" w14:textId="4CDF88BA"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2мг / 5мл сироп</w:t>
            </w:r>
          </w:p>
        </w:tc>
        <w:tc>
          <w:tcPr>
            <w:tcW w:w="1925" w:type="dxa"/>
            <w:vAlign w:val="center"/>
          </w:tcPr>
          <w:p w14:paraId="49D16CF4"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024D970C" w14:textId="37AB890C" w:rsidR="00090BBA" w:rsidRPr="00732722" w:rsidRDefault="00090BBA" w:rsidP="00090BBA">
            <w:pPr>
              <w:widowControl w:val="0"/>
              <w:jc w:val="center"/>
              <w:rPr>
                <w:rFonts w:ascii="Sylfaen" w:hAnsi="Sylfaen"/>
                <w:i/>
                <w:iCs/>
                <w:sz w:val="20"/>
                <w:szCs w:val="20"/>
              </w:rPr>
            </w:pPr>
            <w:proofErr w:type="spellStart"/>
            <w:r w:rsidRPr="0001484C">
              <w:rPr>
                <w:rFonts w:ascii="Sylfaen" w:hAnsi="Sylfaen"/>
                <w:i/>
                <w:iCs/>
                <w:sz w:val="20"/>
                <w:szCs w:val="20"/>
              </w:rPr>
              <w:t>Сальбутамол</w:t>
            </w:r>
            <w:proofErr w:type="spellEnd"/>
            <w:r w:rsidRPr="0001484C">
              <w:rPr>
                <w:rFonts w:ascii="Sylfaen" w:hAnsi="Sylfaen"/>
                <w:i/>
                <w:iCs/>
                <w:sz w:val="20"/>
                <w:szCs w:val="20"/>
              </w:rPr>
              <w:t xml:space="preserve"> (сульфат </w:t>
            </w:r>
            <w:proofErr w:type="spellStart"/>
            <w:r w:rsidRPr="0001484C">
              <w:rPr>
                <w:rFonts w:ascii="Sylfaen" w:hAnsi="Sylfaen"/>
                <w:i/>
                <w:iCs/>
                <w:sz w:val="20"/>
                <w:szCs w:val="20"/>
              </w:rPr>
              <w:t>сальбутамола</w:t>
            </w:r>
            <w:proofErr w:type="spellEnd"/>
            <w:r w:rsidRPr="0001484C">
              <w:rPr>
                <w:rFonts w:ascii="Sylfaen" w:hAnsi="Sylfaen"/>
                <w:i/>
                <w:iCs/>
                <w:sz w:val="20"/>
                <w:szCs w:val="20"/>
              </w:rPr>
              <w:t xml:space="preserve">) сироп </w:t>
            </w:r>
            <w:proofErr w:type="spellStart"/>
            <w:r w:rsidRPr="0001484C">
              <w:rPr>
                <w:rFonts w:ascii="Sylfaen" w:hAnsi="Sylfaen"/>
                <w:i/>
                <w:iCs/>
                <w:sz w:val="20"/>
                <w:szCs w:val="20"/>
              </w:rPr>
              <w:t>сальбутамола</w:t>
            </w:r>
            <w:proofErr w:type="spellEnd"/>
            <w:r w:rsidRPr="0001484C">
              <w:rPr>
                <w:rFonts w:ascii="Sylfaen" w:hAnsi="Sylfaen"/>
                <w:i/>
                <w:iCs/>
                <w:sz w:val="20"/>
                <w:szCs w:val="20"/>
              </w:rPr>
              <w:t xml:space="preserve"> (сульфат </w:t>
            </w:r>
            <w:proofErr w:type="spellStart"/>
            <w:r w:rsidRPr="0001484C">
              <w:rPr>
                <w:rFonts w:ascii="Sylfaen" w:hAnsi="Sylfaen"/>
                <w:i/>
                <w:iCs/>
                <w:sz w:val="20"/>
                <w:szCs w:val="20"/>
              </w:rPr>
              <w:t>сальбутамола</w:t>
            </w:r>
            <w:proofErr w:type="spellEnd"/>
            <w:r w:rsidRPr="0001484C">
              <w:rPr>
                <w:rFonts w:ascii="Sylfaen" w:hAnsi="Sylfaen"/>
                <w:i/>
                <w:iCs/>
                <w:sz w:val="20"/>
                <w:szCs w:val="20"/>
              </w:rPr>
              <w:t>) 2 мг / 5 мл, стеклянная или пластиковая бутылка 125 мл</w:t>
            </w:r>
          </w:p>
        </w:tc>
        <w:tc>
          <w:tcPr>
            <w:tcW w:w="1085" w:type="dxa"/>
            <w:vAlign w:val="center"/>
          </w:tcPr>
          <w:p w14:paraId="75A868FE" w14:textId="1A6C9A00" w:rsidR="00090BBA" w:rsidRPr="00732722" w:rsidRDefault="00090BBA" w:rsidP="00090BBA">
            <w:pPr>
              <w:widowControl w:val="0"/>
              <w:jc w:val="center"/>
              <w:rPr>
                <w:rFonts w:ascii="Sylfaen" w:hAnsi="Sylfaen"/>
                <w:i/>
                <w:iCs/>
                <w:sz w:val="20"/>
                <w:szCs w:val="20"/>
                <w:lang w:val="hy-AM"/>
              </w:rPr>
            </w:pPr>
            <w:r w:rsidRPr="000C7981">
              <w:rPr>
                <w:rFonts w:ascii="Sylfaen" w:hAnsi="Sylfaen" w:cs="Calibri"/>
                <w:i/>
                <w:sz w:val="20"/>
                <w:szCs w:val="20"/>
                <w:lang w:val="hy-AM"/>
              </w:rPr>
              <w:t>шт</w:t>
            </w:r>
          </w:p>
        </w:tc>
        <w:tc>
          <w:tcPr>
            <w:tcW w:w="1559" w:type="dxa"/>
            <w:vAlign w:val="center"/>
          </w:tcPr>
          <w:p w14:paraId="58D0DCF9"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5FBA213C"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0299E067" w14:textId="13216B9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709" w:type="dxa"/>
            <w:vAlign w:val="center"/>
          </w:tcPr>
          <w:p w14:paraId="64428E95"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6864C8B0" w14:textId="56637AE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1142" w:type="dxa"/>
            <w:vAlign w:val="center"/>
          </w:tcPr>
          <w:p w14:paraId="7D74019E" w14:textId="79F3966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1F9238E4" w14:textId="77777777" w:rsidTr="00090BBA">
        <w:trPr>
          <w:trHeight w:val="246"/>
          <w:jc w:val="center"/>
        </w:trPr>
        <w:tc>
          <w:tcPr>
            <w:tcW w:w="1242" w:type="dxa"/>
            <w:vAlign w:val="center"/>
          </w:tcPr>
          <w:p w14:paraId="0D5ADB95" w14:textId="5D99628C"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71</w:t>
            </w:r>
          </w:p>
        </w:tc>
        <w:tc>
          <w:tcPr>
            <w:tcW w:w="2715" w:type="dxa"/>
            <w:vAlign w:val="center"/>
          </w:tcPr>
          <w:p w14:paraId="71A6AD88" w14:textId="25705773"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33671113/1</w:t>
            </w:r>
          </w:p>
        </w:tc>
        <w:tc>
          <w:tcPr>
            <w:tcW w:w="1559" w:type="dxa"/>
            <w:vAlign w:val="center"/>
          </w:tcPr>
          <w:p w14:paraId="225C2269" w14:textId="479D55D9"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таблетка 4 мг</w:t>
            </w:r>
          </w:p>
        </w:tc>
        <w:tc>
          <w:tcPr>
            <w:tcW w:w="1925" w:type="dxa"/>
            <w:vAlign w:val="center"/>
          </w:tcPr>
          <w:p w14:paraId="43A0CE1E"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0B1022AD" w14:textId="0BEEF885"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 xml:space="preserve">Таблетки </w:t>
            </w:r>
            <w:proofErr w:type="spellStart"/>
            <w:r w:rsidRPr="0001484C">
              <w:rPr>
                <w:rFonts w:ascii="Sylfaen" w:hAnsi="Sylfaen"/>
                <w:i/>
                <w:iCs/>
                <w:sz w:val="20"/>
                <w:szCs w:val="20"/>
              </w:rPr>
              <w:t>сальбутамола</w:t>
            </w:r>
            <w:proofErr w:type="spellEnd"/>
            <w:r w:rsidRPr="0001484C">
              <w:rPr>
                <w:rFonts w:ascii="Sylfaen" w:hAnsi="Sylfaen"/>
                <w:i/>
                <w:iCs/>
                <w:sz w:val="20"/>
                <w:szCs w:val="20"/>
              </w:rPr>
              <w:t>: 4 мг; (30/3x10/) в блистерах</w:t>
            </w:r>
          </w:p>
        </w:tc>
        <w:tc>
          <w:tcPr>
            <w:tcW w:w="1085" w:type="dxa"/>
            <w:vAlign w:val="center"/>
          </w:tcPr>
          <w:p w14:paraId="050F0F28" w14:textId="77777777" w:rsidR="00081806" w:rsidRPr="00732722" w:rsidRDefault="00081806" w:rsidP="00090BBA">
            <w:pPr>
              <w:widowControl w:val="0"/>
              <w:jc w:val="center"/>
              <w:rPr>
                <w:rFonts w:ascii="Sylfaen" w:hAnsi="Sylfaen"/>
                <w:i/>
                <w:iCs/>
                <w:sz w:val="20"/>
                <w:szCs w:val="20"/>
                <w:lang w:val="hy-AM"/>
              </w:rPr>
            </w:pPr>
          </w:p>
        </w:tc>
        <w:tc>
          <w:tcPr>
            <w:tcW w:w="1559" w:type="dxa"/>
            <w:vAlign w:val="center"/>
          </w:tcPr>
          <w:p w14:paraId="2DC52FDF"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0CA5CA6"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6E510F96" w14:textId="0429112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36CFF20B"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62855B72" w14:textId="416E6A4C"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3112213F" w14:textId="10DEFE23"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4BBDF029" w14:textId="77777777" w:rsidTr="00090BBA">
        <w:trPr>
          <w:trHeight w:val="246"/>
          <w:jc w:val="center"/>
        </w:trPr>
        <w:tc>
          <w:tcPr>
            <w:tcW w:w="1242" w:type="dxa"/>
            <w:vAlign w:val="center"/>
          </w:tcPr>
          <w:p w14:paraId="0B4465CF" w14:textId="60668061"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72</w:t>
            </w:r>
          </w:p>
        </w:tc>
        <w:tc>
          <w:tcPr>
            <w:tcW w:w="2715" w:type="dxa"/>
            <w:vAlign w:val="center"/>
          </w:tcPr>
          <w:p w14:paraId="5A026A93" w14:textId="61D79F4E"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33671113/2</w:t>
            </w:r>
          </w:p>
        </w:tc>
        <w:tc>
          <w:tcPr>
            <w:tcW w:w="1559" w:type="dxa"/>
            <w:vAlign w:val="center"/>
          </w:tcPr>
          <w:p w14:paraId="29BF61F8" w14:textId="50B33EEB"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для дыхания 100мкг / доза</w:t>
            </w:r>
          </w:p>
        </w:tc>
        <w:tc>
          <w:tcPr>
            <w:tcW w:w="1925" w:type="dxa"/>
            <w:vAlign w:val="center"/>
          </w:tcPr>
          <w:p w14:paraId="2E1E3565"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57F33669" w14:textId="01CED9E6" w:rsidR="00081806" w:rsidRPr="00732722" w:rsidRDefault="0001484C" w:rsidP="00090BBA">
            <w:pPr>
              <w:widowControl w:val="0"/>
              <w:jc w:val="center"/>
              <w:rPr>
                <w:rFonts w:ascii="Sylfaen" w:hAnsi="Sylfaen"/>
                <w:i/>
                <w:iCs/>
                <w:sz w:val="20"/>
                <w:szCs w:val="20"/>
              </w:rPr>
            </w:pPr>
            <w:proofErr w:type="spellStart"/>
            <w:r w:rsidRPr="0001484C">
              <w:rPr>
                <w:rFonts w:ascii="Sylfaen" w:hAnsi="Sylfaen"/>
                <w:i/>
                <w:iCs/>
                <w:sz w:val="20"/>
                <w:szCs w:val="20"/>
              </w:rPr>
              <w:t>Сальбутамол</w:t>
            </w:r>
            <w:proofErr w:type="spellEnd"/>
            <w:r w:rsidRPr="0001484C">
              <w:rPr>
                <w:rFonts w:ascii="Sylfaen" w:hAnsi="Sylfaen"/>
                <w:i/>
                <w:iCs/>
                <w:sz w:val="20"/>
                <w:szCs w:val="20"/>
              </w:rPr>
              <w:t xml:space="preserve"> (сульфат </w:t>
            </w:r>
            <w:proofErr w:type="spellStart"/>
            <w:r w:rsidRPr="0001484C">
              <w:rPr>
                <w:rFonts w:ascii="Sylfaen" w:hAnsi="Sylfaen"/>
                <w:i/>
                <w:iCs/>
                <w:sz w:val="20"/>
                <w:szCs w:val="20"/>
              </w:rPr>
              <w:t>сальбутамола</w:t>
            </w:r>
            <w:proofErr w:type="spellEnd"/>
            <w:r w:rsidRPr="0001484C">
              <w:rPr>
                <w:rFonts w:ascii="Sylfaen" w:hAnsi="Sylfaen"/>
                <w:i/>
                <w:iCs/>
                <w:sz w:val="20"/>
                <w:szCs w:val="20"/>
              </w:rPr>
              <w:t>) спрей для дыхания дозированный 100 мкг/доза; 200 доз в алюминиевом контейнере с дозирующим цилиндром и респиратором</w:t>
            </w:r>
          </w:p>
        </w:tc>
        <w:tc>
          <w:tcPr>
            <w:tcW w:w="1085" w:type="dxa"/>
            <w:vAlign w:val="center"/>
          </w:tcPr>
          <w:p w14:paraId="287B485E" w14:textId="5C1B5DA8"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1C93F90B"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73C5EBFE"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AFB56AE" w14:textId="36845086"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w:t>
            </w:r>
          </w:p>
        </w:tc>
        <w:tc>
          <w:tcPr>
            <w:tcW w:w="709" w:type="dxa"/>
            <w:vAlign w:val="center"/>
          </w:tcPr>
          <w:p w14:paraId="6738F7CC"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0F873BDB" w14:textId="43F0CDE9"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w:t>
            </w:r>
          </w:p>
        </w:tc>
        <w:tc>
          <w:tcPr>
            <w:tcW w:w="1142" w:type="dxa"/>
            <w:vAlign w:val="center"/>
          </w:tcPr>
          <w:p w14:paraId="521005DE" w14:textId="55C84813"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08C7C26" w14:textId="77777777" w:rsidTr="00090BBA">
        <w:trPr>
          <w:trHeight w:val="246"/>
          <w:jc w:val="center"/>
        </w:trPr>
        <w:tc>
          <w:tcPr>
            <w:tcW w:w="1242" w:type="dxa"/>
            <w:vAlign w:val="center"/>
          </w:tcPr>
          <w:p w14:paraId="6661D1E7" w14:textId="5757FC2D"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73</w:t>
            </w:r>
          </w:p>
        </w:tc>
        <w:tc>
          <w:tcPr>
            <w:tcW w:w="2715" w:type="dxa"/>
            <w:vAlign w:val="center"/>
          </w:tcPr>
          <w:p w14:paraId="28076CF2" w14:textId="77777777" w:rsidR="00090BBA" w:rsidRPr="00645D62" w:rsidRDefault="00090BBA" w:rsidP="00090BBA">
            <w:pPr>
              <w:jc w:val="center"/>
              <w:rPr>
                <w:rFonts w:ascii="Sylfaen" w:hAnsi="Sylfaen"/>
                <w:i/>
                <w:iCs/>
                <w:sz w:val="20"/>
                <w:szCs w:val="20"/>
              </w:rPr>
            </w:pPr>
          </w:p>
          <w:p w14:paraId="51BE70BF" w14:textId="3FEB5230"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33621620</w:t>
            </w:r>
          </w:p>
        </w:tc>
        <w:tc>
          <w:tcPr>
            <w:tcW w:w="1559" w:type="dxa"/>
            <w:vAlign w:val="center"/>
          </w:tcPr>
          <w:p w14:paraId="11F82376" w14:textId="5883C14D"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25 мг</w:t>
            </w:r>
          </w:p>
        </w:tc>
        <w:tc>
          <w:tcPr>
            <w:tcW w:w="1925" w:type="dxa"/>
            <w:vAlign w:val="center"/>
          </w:tcPr>
          <w:p w14:paraId="777511B2"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134E3D5" w14:textId="09222F23"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спиронолактона 25 мг; (30/3x10/) в блистерах</w:t>
            </w:r>
          </w:p>
        </w:tc>
        <w:tc>
          <w:tcPr>
            <w:tcW w:w="1085" w:type="dxa"/>
            <w:vAlign w:val="center"/>
          </w:tcPr>
          <w:p w14:paraId="45153A1F" w14:textId="2C2BA3FD" w:rsidR="00090BBA" w:rsidRPr="00732722" w:rsidRDefault="00090BBA" w:rsidP="00090BBA">
            <w:pPr>
              <w:widowControl w:val="0"/>
              <w:jc w:val="center"/>
              <w:rPr>
                <w:rFonts w:ascii="Sylfaen" w:hAnsi="Sylfaen"/>
                <w:i/>
                <w:iCs/>
                <w:sz w:val="20"/>
                <w:szCs w:val="20"/>
                <w:lang w:val="hy-AM"/>
              </w:rPr>
            </w:pPr>
            <w:r w:rsidRPr="00C973A5">
              <w:rPr>
                <w:rFonts w:ascii="Sylfaen" w:hAnsi="Sylfaen" w:cs="Calibri"/>
                <w:i/>
                <w:sz w:val="20"/>
                <w:szCs w:val="20"/>
                <w:lang w:val="hy-AM"/>
              </w:rPr>
              <w:t>шт</w:t>
            </w:r>
          </w:p>
        </w:tc>
        <w:tc>
          <w:tcPr>
            <w:tcW w:w="1559" w:type="dxa"/>
            <w:vAlign w:val="center"/>
          </w:tcPr>
          <w:p w14:paraId="5A6385A3"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70A97E8"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2C726305" w14:textId="0D11FD79"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3500</w:t>
            </w:r>
          </w:p>
        </w:tc>
        <w:tc>
          <w:tcPr>
            <w:tcW w:w="709" w:type="dxa"/>
            <w:vAlign w:val="center"/>
          </w:tcPr>
          <w:p w14:paraId="3B4D7216"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251E8378" w14:textId="0818377E"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3500</w:t>
            </w:r>
          </w:p>
        </w:tc>
        <w:tc>
          <w:tcPr>
            <w:tcW w:w="1142" w:type="dxa"/>
            <w:vAlign w:val="center"/>
          </w:tcPr>
          <w:p w14:paraId="1EA66564" w14:textId="7F81E60D"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9A93270" w14:textId="77777777" w:rsidTr="00090BBA">
        <w:trPr>
          <w:trHeight w:val="246"/>
          <w:jc w:val="center"/>
        </w:trPr>
        <w:tc>
          <w:tcPr>
            <w:tcW w:w="1242" w:type="dxa"/>
            <w:vAlign w:val="center"/>
          </w:tcPr>
          <w:p w14:paraId="1004A285" w14:textId="65723C9D"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74</w:t>
            </w:r>
          </w:p>
        </w:tc>
        <w:tc>
          <w:tcPr>
            <w:tcW w:w="2715" w:type="dxa"/>
            <w:vAlign w:val="center"/>
          </w:tcPr>
          <w:p w14:paraId="1CDB920C" w14:textId="41BCBFD9"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33621620/1</w:t>
            </w:r>
          </w:p>
        </w:tc>
        <w:tc>
          <w:tcPr>
            <w:tcW w:w="1559" w:type="dxa"/>
            <w:vAlign w:val="center"/>
          </w:tcPr>
          <w:p w14:paraId="2E7EA602" w14:textId="4B00D6C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50 мг</w:t>
            </w:r>
          </w:p>
        </w:tc>
        <w:tc>
          <w:tcPr>
            <w:tcW w:w="1925" w:type="dxa"/>
            <w:vAlign w:val="center"/>
          </w:tcPr>
          <w:p w14:paraId="4BB377CA"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3F074AC9" w14:textId="4E8A644E"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спиронолактона 50 мг; (30/3x10/) в блистерах</w:t>
            </w:r>
          </w:p>
        </w:tc>
        <w:tc>
          <w:tcPr>
            <w:tcW w:w="1085" w:type="dxa"/>
            <w:vAlign w:val="center"/>
          </w:tcPr>
          <w:p w14:paraId="15CCE906" w14:textId="05F8C284" w:rsidR="00090BBA" w:rsidRPr="00732722" w:rsidRDefault="00090BBA" w:rsidP="00090BBA">
            <w:pPr>
              <w:widowControl w:val="0"/>
              <w:jc w:val="center"/>
              <w:rPr>
                <w:rFonts w:ascii="Sylfaen" w:hAnsi="Sylfaen"/>
                <w:i/>
                <w:iCs/>
                <w:sz w:val="20"/>
                <w:szCs w:val="20"/>
                <w:lang w:val="hy-AM"/>
              </w:rPr>
            </w:pPr>
            <w:r w:rsidRPr="00C973A5">
              <w:rPr>
                <w:rFonts w:ascii="Sylfaen" w:hAnsi="Sylfaen" w:cs="Calibri"/>
                <w:i/>
                <w:sz w:val="20"/>
                <w:szCs w:val="20"/>
                <w:lang w:val="hy-AM"/>
              </w:rPr>
              <w:t>шт</w:t>
            </w:r>
          </w:p>
        </w:tc>
        <w:tc>
          <w:tcPr>
            <w:tcW w:w="1559" w:type="dxa"/>
            <w:vAlign w:val="center"/>
          </w:tcPr>
          <w:p w14:paraId="71144326"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3160FCF2"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70D4985E" w14:textId="0635C7CD"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709" w:type="dxa"/>
            <w:vAlign w:val="center"/>
          </w:tcPr>
          <w:p w14:paraId="26E640CA"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6A505BEC" w14:textId="24159A11"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1000</w:t>
            </w:r>
          </w:p>
        </w:tc>
        <w:tc>
          <w:tcPr>
            <w:tcW w:w="1142" w:type="dxa"/>
            <w:vAlign w:val="center"/>
          </w:tcPr>
          <w:p w14:paraId="27E36512" w14:textId="3563892B"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соглашения</w:t>
            </w:r>
          </w:p>
        </w:tc>
      </w:tr>
      <w:tr w:rsidR="00090BBA" w:rsidRPr="00F13286" w14:paraId="7962CDF2" w14:textId="77777777" w:rsidTr="00090BBA">
        <w:trPr>
          <w:trHeight w:val="246"/>
          <w:jc w:val="center"/>
        </w:trPr>
        <w:tc>
          <w:tcPr>
            <w:tcW w:w="1242" w:type="dxa"/>
            <w:vAlign w:val="center"/>
          </w:tcPr>
          <w:p w14:paraId="072AD21A" w14:textId="6A8C2CF2"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75</w:t>
            </w:r>
          </w:p>
        </w:tc>
        <w:tc>
          <w:tcPr>
            <w:tcW w:w="2715" w:type="dxa"/>
            <w:vAlign w:val="center"/>
          </w:tcPr>
          <w:p w14:paraId="10CAD37D" w14:textId="0118BB75"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33621110</w:t>
            </w:r>
          </w:p>
        </w:tc>
        <w:tc>
          <w:tcPr>
            <w:tcW w:w="1559" w:type="dxa"/>
            <w:vAlign w:val="center"/>
          </w:tcPr>
          <w:p w14:paraId="5020240C" w14:textId="5E83BAB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Варфарин 2. Таблетка 5 мг</w:t>
            </w:r>
          </w:p>
        </w:tc>
        <w:tc>
          <w:tcPr>
            <w:tcW w:w="1925" w:type="dxa"/>
            <w:vAlign w:val="center"/>
          </w:tcPr>
          <w:p w14:paraId="7C13BEB1"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1C878071" w14:textId="6ED02F9A"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Варфарин (варфарин натрия) таблетки по 2,5 мг; (50) в пластиковом контейнере, (100) в пластиковом контейнере, (50/1x50/) в пластиковом контейнере, (100/1x100/) в пластиковом контейнере</w:t>
            </w:r>
          </w:p>
        </w:tc>
        <w:tc>
          <w:tcPr>
            <w:tcW w:w="1085" w:type="dxa"/>
            <w:vAlign w:val="center"/>
          </w:tcPr>
          <w:p w14:paraId="15573782" w14:textId="5CB95A03" w:rsidR="00090BBA" w:rsidRPr="00732722" w:rsidRDefault="00090BBA" w:rsidP="00090BBA">
            <w:pPr>
              <w:widowControl w:val="0"/>
              <w:jc w:val="center"/>
              <w:rPr>
                <w:rFonts w:ascii="Sylfaen" w:hAnsi="Sylfaen"/>
                <w:i/>
                <w:iCs/>
                <w:sz w:val="20"/>
                <w:szCs w:val="20"/>
                <w:lang w:val="hy-AM"/>
              </w:rPr>
            </w:pPr>
            <w:r w:rsidRPr="00C973A5">
              <w:rPr>
                <w:rFonts w:ascii="Sylfaen" w:hAnsi="Sylfaen" w:cs="Calibri"/>
                <w:i/>
                <w:sz w:val="20"/>
                <w:szCs w:val="20"/>
                <w:lang w:val="hy-AM"/>
              </w:rPr>
              <w:t>шт</w:t>
            </w:r>
          </w:p>
        </w:tc>
        <w:tc>
          <w:tcPr>
            <w:tcW w:w="1559" w:type="dxa"/>
            <w:vAlign w:val="center"/>
          </w:tcPr>
          <w:p w14:paraId="4DF94281"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E792541"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8971903" w14:textId="583EC9D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17A75F3C"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0AFD3DCB" w14:textId="6BC447F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303842AE" w14:textId="4692079E"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718088DF" w14:textId="77777777" w:rsidTr="00090BBA">
        <w:trPr>
          <w:trHeight w:val="246"/>
          <w:jc w:val="center"/>
        </w:trPr>
        <w:tc>
          <w:tcPr>
            <w:tcW w:w="1242" w:type="dxa"/>
            <w:vAlign w:val="center"/>
          </w:tcPr>
          <w:p w14:paraId="685A524F" w14:textId="1EA53EEB"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76</w:t>
            </w:r>
          </w:p>
        </w:tc>
        <w:tc>
          <w:tcPr>
            <w:tcW w:w="2715" w:type="dxa"/>
            <w:vAlign w:val="center"/>
          </w:tcPr>
          <w:p w14:paraId="6C149BF4" w14:textId="2CDC1FE4"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33621110/1</w:t>
            </w:r>
          </w:p>
        </w:tc>
        <w:tc>
          <w:tcPr>
            <w:tcW w:w="1559" w:type="dxa"/>
            <w:vAlign w:val="center"/>
          </w:tcPr>
          <w:p w14:paraId="6DAFD81F" w14:textId="6B0FC19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Варфарин таблетка 5 мг</w:t>
            </w:r>
          </w:p>
        </w:tc>
        <w:tc>
          <w:tcPr>
            <w:tcW w:w="1925" w:type="dxa"/>
            <w:vAlign w:val="center"/>
          </w:tcPr>
          <w:p w14:paraId="0E032077"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9012ACE" w14:textId="724273BB"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Варфарин (варфарин натрия) таблетки 5 мг; (50) в пластиковом контейнере, (100) в пластиковом контейнере, (50/1x50/) в пластиковом контейнере, (100/1x100/) в пластиковом контейнере</w:t>
            </w:r>
          </w:p>
        </w:tc>
        <w:tc>
          <w:tcPr>
            <w:tcW w:w="1085" w:type="dxa"/>
            <w:vAlign w:val="center"/>
          </w:tcPr>
          <w:p w14:paraId="2CD3F5CE" w14:textId="35D064E8" w:rsidR="00090BBA" w:rsidRPr="00732722" w:rsidRDefault="00090BBA" w:rsidP="00090BBA">
            <w:pPr>
              <w:widowControl w:val="0"/>
              <w:jc w:val="center"/>
              <w:rPr>
                <w:rFonts w:ascii="Sylfaen" w:hAnsi="Sylfaen"/>
                <w:i/>
                <w:iCs/>
                <w:sz w:val="20"/>
                <w:szCs w:val="20"/>
                <w:lang w:val="hy-AM"/>
              </w:rPr>
            </w:pPr>
            <w:r w:rsidRPr="00C973A5">
              <w:rPr>
                <w:rFonts w:ascii="Sylfaen" w:hAnsi="Sylfaen" w:cs="Calibri"/>
                <w:i/>
                <w:sz w:val="20"/>
                <w:szCs w:val="20"/>
                <w:lang w:val="hy-AM"/>
              </w:rPr>
              <w:t>шт</w:t>
            </w:r>
          </w:p>
        </w:tc>
        <w:tc>
          <w:tcPr>
            <w:tcW w:w="1559" w:type="dxa"/>
            <w:vAlign w:val="center"/>
          </w:tcPr>
          <w:p w14:paraId="5A89B8ED"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708834CF"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45EEBCD" w14:textId="7BD1B95B"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3888E207"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7653F61D" w14:textId="640A3ECC"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0E15B2FF" w14:textId="6B3B1FC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5508F979" w14:textId="77777777" w:rsidTr="00090BBA">
        <w:trPr>
          <w:trHeight w:val="246"/>
          <w:jc w:val="center"/>
        </w:trPr>
        <w:tc>
          <w:tcPr>
            <w:tcW w:w="1242" w:type="dxa"/>
            <w:vAlign w:val="center"/>
          </w:tcPr>
          <w:p w14:paraId="3B99C63B" w14:textId="446B92A4"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77</w:t>
            </w:r>
          </w:p>
        </w:tc>
        <w:tc>
          <w:tcPr>
            <w:tcW w:w="2715" w:type="dxa"/>
            <w:vAlign w:val="center"/>
          </w:tcPr>
          <w:p w14:paraId="1556AA24" w14:textId="13C04400"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33621730</w:t>
            </w:r>
          </w:p>
        </w:tc>
        <w:tc>
          <w:tcPr>
            <w:tcW w:w="1559" w:type="dxa"/>
            <w:vAlign w:val="center"/>
          </w:tcPr>
          <w:p w14:paraId="38C9DF5A" w14:textId="5457682E"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Верапамил таблетка 80 мг</w:t>
            </w:r>
          </w:p>
        </w:tc>
        <w:tc>
          <w:tcPr>
            <w:tcW w:w="1925" w:type="dxa"/>
            <w:vAlign w:val="center"/>
          </w:tcPr>
          <w:p w14:paraId="338A42FB"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5A38755E" w14:textId="44B5E6C3" w:rsidR="00090BBA" w:rsidRPr="00732722" w:rsidRDefault="00090BBA" w:rsidP="00090BBA">
            <w:pPr>
              <w:widowControl w:val="0"/>
              <w:jc w:val="center"/>
              <w:rPr>
                <w:rFonts w:ascii="Sylfaen" w:hAnsi="Sylfaen"/>
                <w:i/>
                <w:iCs/>
                <w:sz w:val="20"/>
                <w:szCs w:val="20"/>
              </w:rPr>
            </w:pPr>
            <w:r w:rsidRPr="0001484C">
              <w:rPr>
                <w:rFonts w:ascii="Sylfaen" w:hAnsi="Sylfaen"/>
                <w:i/>
                <w:iCs/>
                <w:sz w:val="20"/>
                <w:szCs w:val="20"/>
              </w:rPr>
              <w:t>Таблетки верапамила (гидрохлорид верапамила), покрытые пленочной оболочкой, 80 мг; (30/2x15/) в блистерах</w:t>
            </w:r>
          </w:p>
        </w:tc>
        <w:tc>
          <w:tcPr>
            <w:tcW w:w="1085" w:type="dxa"/>
            <w:vAlign w:val="center"/>
          </w:tcPr>
          <w:p w14:paraId="42FB7D5A" w14:textId="419AF413" w:rsidR="00090BBA" w:rsidRPr="00732722" w:rsidRDefault="00090BBA" w:rsidP="00090BBA">
            <w:pPr>
              <w:widowControl w:val="0"/>
              <w:jc w:val="center"/>
              <w:rPr>
                <w:rFonts w:ascii="Sylfaen" w:hAnsi="Sylfaen"/>
                <w:i/>
                <w:iCs/>
                <w:sz w:val="20"/>
                <w:szCs w:val="20"/>
                <w:lang w:val="hy-AM"/>
              </w:rPr>
            </w:pPr>
            <w:r w:rsidRPr="00C973A5">
              <w:rPr>
                <w:rFonts w:ascii="Sylfaen" w:hAnsi="Sylfaen" w:cs="Calibri"/>
                <w:i/>
                <w:sz w:val="20"/>
                <w:szCs w:val="20"/>
                <w:lang w:val="hy-AM"/>
              </w:rPr>
              <w:t>шт</w:t>
            </w:r>
          </w:p>
        </w:tc>
        <w:tc>
          <w:tcPr>
            <w:tcW w:w="1559" w:type="dxa"/>
            <w:vAlign w:val="center"/>
          </w:tcPr>
          <w:p w14:paraId="4504B63E"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60D04C7A"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212CA00" w14:textId="37C0D51D"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709" w:type="dxa"/>
            <w:vAlign w:val="center"/>
          </w:tcPr>
          <w:p w14:paraId="15DC2823"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39FC7ACA" w14:textId="78181769"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500</w:t>
            </w:r>
          </w:p>
        </w:tc>
        <w:tc>
          <w:tcPr>
            <w:tcW w:w="1142" w:type="dxa"/>
            <w:vAlign w:val="center"/>
          </w:tcPr>
          <w:p w14:paraId="25FF7A71" w14:textId="563FC86C"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67A453A4" w14:textId="77777777" w:rsidTr="00090BBA">
        <w:trPr>
          <w:trHeight w:val="246"/>
          <w:jc w:val="center"/>
        </w:trPr>
        <w:tc>
          <w:tcPr>
            <w:tcW w:w="1242" w:type="dxa"/>
            <w:vAlign w:val="center"/>
          </w:tcPr>
          <w:p w14:paraId="33F184AA" w14:textId="6DE56C2D"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78</w:t>
            </w:r>
          </w:p>
        </w:tc>
        <w:tc>
          <w:tcPr>
            <w:tcW w:w="2715" w:type="dxa"/>
            <w:vAlign w:val="center"/>
          </w:tcPr>
          <w:p w14:paraId="537B3071" w14:textId="51FD6EA1"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33661152</w:t>
            </w:r>
          </w:p>
        </w:tc>
        <w:tc>
          <w:tcPr>
            <w:tcW w:w="1559" w:type="dxa"/>
            <w:vAlign w:val="center"/>
          </w:tcPr>
          <w:p w14:paraId="37FE5237" w14:textId="2629AF8B"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Тетрациклин 1% мазь для глаз</w:t>
            </w:r>
          </w:p>
        </w:tc>
        <w:tc>
          <w:tcPr>
            <w:tcW w:w="1925" w:type="dxa"/>
            <w:vAlign w:val="center"/>
          </w:tcPr>
          <w:p w14:paraId="32A4E8CA"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7B835AEE" w14:textId="1B66A408" w:rsidR="00081806" w:rsidRPr="00732722" w:rsidRDefault="0001484C" w:rsidP="00090BBA">
            <w:pPr>
              <w:widowControl w:val="0"/>
              <w:jc w:val="center"/>
              <w:rPr>
                <w:rFonts w:ascii="Sylfaen" w:hAnsi="Sylfaen"/>
                <w:i/>
                <w:iCs/>
                <w:sz w:val="20"/>
                <w:szCs w:val="20"/>
              </w:rPr>
            </w:pPr>
            <w:r w:rsidRPr="0001484C">
              <w:rPr>
                <w:rFonts w:ascii="Sylfaen" w:hAnsi="Sylfaen"/>
                <w:i/>
                <w:iCs/>
                <w:sz w:val="20"/>
                <w:szCs w:val="20"/>
              </w:rPr>
              <w:t>Мазь для глаз, тетрациклин 1%, антибиотик местный</w:t>
            </w:r>
          </w:p>
        </w:tc>
        <w:tc>
          <w:tcPr>
            <w:tcW w:w="1085" w:type="dxa"/>
            <w:vAlign w:val="center"/>
          </w:tcPr>
          <w:p w14:paraId="79445C96" w14:textId="041D318E"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крб</w:t>
            </w:r>
          </w:p>
        </w:tc>
        <w:tc>
          <w:tcPr>
            <w:tcW w:w="1559" w:type="dxa"/>
            <w:vAlign w:val="center"/>
          </w:tcPr>
          <w:p w14:paraId="4EA0D7B5"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0B802648"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4E493E5E" w14:textId="7BBC9984"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709" w:type="dxa"/>
            <w:vAlign w:val="center"/>
          </w:tcPr>
          <w:p w14:paraId="6AEA8E69"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4366526C" w14:textId="4F470849"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1142" w:type="dxa"/>
            <w:vAlign w:val="center"/>
          </w:tcPr>
          <w:p w14:paraId="4774D1E0" w14:textId="67F8C60D"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0C700F80" w14:textId="77777777" w:rsidTr="00090BBA">
        <w:trPr>
          <w:trHeight w:val="246"/>
          <w:jc w:val="center"/>
        </w:trPr>
        <w:tc>
          <w:tcPr>
            <w:tcW w:w="1242" w:type="dxa"/>
            <w:vAlign w:val="center"/>
          </w:tcPr>
          <w:p w14:paraId="24A01E07" w14:textId="1573E8F2"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79</w:t>
            </w:r>
          </w:p>
        </w:tc>
        <w:tc>
          <w:tcPr>
            <w:tcW w:w="2715" w:type="dxa"/>
            <w:vAlign w:val="center"/>
          </w:tcPr>
          <w:p w14:paraId="2DACAF9C" w14:textId="028A08A5"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33691226</w:t>
            </w:r>
          </w:p>
        </w:tc>
        <w:tc>
          <w:tcPr>
            <w:tcW w:w="1559" w:type="dxa"/>
            <w:vAlign w:val="center"/>
          </w:tcPr>
          <w:p w14:paraId="54D9CEEF" w14:textId="420F599F"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Трамадол</w:t>
            </w:r>
            <w:proofErr w:type="spellEnd"/>
            <w:r w:rsidRPr="008F0068">
              <w:rPr>
                <w:rFonts w:ascii="Sylfaen" w:hAnsi="Sylfaen"/>
                <w:i/>
                <w:sz w:val="20"/>
                <w:szCs w:val="20"/>
              </w:rPr>
              <w:t xml:space="preserve"> таблетка 50 мг</w:t>
            </w:r>
          </w:p>
        </w:tc>
        <w:tc>
          <w:tcPr>
            <w:tcW w:w="1925" w:type="dxa"/>
            <w:vAlign w:val="center"/>
          </w:tcPr>
          <w:p w14:paraId="42E489CE"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54877BA7" w14:textId="4136E27E" w:rsidR="00081806" w:rsidRPr="00732722" w:rsidRDefault="00090BBA" w:rsidP="00090BBA">
            <w:pPr>
              <w:widowControl w:val="0"/>
              <w:jc w:val="center"/>
              <w:rPr>
                <w:rFonts w:ascii="Sylfaen" w:hAnsi="Sylfaen"/>
                <w:i/>
                <w:iCs/>
                <w:sz w:val="20"/>
                <w:szCs w:val="20"/>
              </w:rPr>
            </w:pPr>
            <w:proofErr w:type="spellStart"/>
            <w:r w:rsidRPr="00090BBA">
              <w:rPr>
                <w:rFonts w:ascii="Sylfaen" w:hAnsi="Sylfaen"/>
                <w:i/>
                <w:iCs/>
                <w:sz w:val="20"/>
                <w:szCs w:val="20"/>
              </w:rPr>
              <w:t>Трамадол</w:t>
            </w:r>
            <w:proofErr w:type="spellEnd"/>
            <w:r w:rsidRPr="00090BBA">
              <w:rPr>
                <w:rFonts w:ascii="Sylfaen" w:hAnsi="Sylfaen"/>
                <w:i/>
                <w:iCs/>
                <w:sz w:val="20"/>
                <w:szCs w:val="20"/>
              </w:rPr>
              <w:t xml:space="preserve"> (гидрохлорид </w:t>
            </w:r>
            <w:proofErr w:type="spellStart"/>
            <w:r w:rsidRPr="00090BBA">
              <w:rPr>
                <w:rFonts w:ascii="Sylfaen" w:hAnsi="Sylfaen"/>
                <w:i/>
                <w:iCs/>
                <w:sz w:val="20"/>
                <w:szCs w:val="20"/>
              </w:rPr>
              <w:t>трамадола</w:t>
            </w:r>
            <w:proofErr w:type="spellEnd"/>
            <w:r w:rsidRPr="00090BBA">
              <w:rPr>
                <w:rFonts w:ascii="Sylfaen" w:hAnsi="Sylfaen"/>
                <w:i/>
                <w:iCs/>
                <w:sz w:val="20"/>
                <w:szCs w:val="20"/>
              </w:rPr>
              <w:t>) таблетки легковоспламеняющиеся 50 мг; (10) в пластиковом контейнере</w:t>
            </w:r>
          </w:p>
        </w:tc>
        <w:tc>
          <w:tcPr>
            <w:tcW w:w="1085" w:type="dxa"/>
            <w:vAlign w:val="center"/>
          </w:tcPr>
          <w:p w14:paraId="6C9F8B02" w14:textId="5882A254" w:rsidR="00081806" w:rsidRPr="00732722"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3FA4C7A9"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F8C62A8"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37B18CB7" w14:textId="0D5A50F2"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709" w:type="dxa"/>
            <w:vAlign w:val="center"/>
          </w:tcPr>
          <w:p w14:paraId="31701F79"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35743A60" w14:textId="7315BD25"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300</w:t>
            </w:r>
          </w:p>
        </w:tc>
        <w:tc>
          <w:tcPr>
            <w:tcW w:w="1142" w:type="dxa"/>
            <w:vAlign w:val="center"/>
          </w:tcPr>
          <w:p w14:paraId="46F05169" w14:textId="4DD2D35D"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69CAA465" w14:textId="77777777" w:rsidTr="00090BBA">
        <w:trPr>
          <w:trHeight w:val="246"/>
          <w:jc w:val="center"/>
        </w:trPr>
        <w:tc>
          <w:tcPr>
            <w:tcW w:w="1242" w:type="dxa"/>
            <w:vAlign w:val="center"/>
          </w:tcPr>
          <w:p w14:paraId="2D2A30F2" w14:textId="1ABC434A"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80</w:t>
            </w:r>
          </w:p>
        </w:tc>
        <w:tc>
          <w:tcPr>
            <w:tcW w:w="2715" w:type="dxa"/>
            <w:vAlign w:val="center"/>
          </w:tcPr>
          <w:p w14:paraId="46A472B4" w14:textId="047A5E30"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33651101</w:t>
            </w:r>
          </w:p>
        </w:tc>
        <w:tc>
          <w:tcPr>
            <w:tcW w:w="1559" w:type="dxa"/>
            <w:vAlign w:val="center"/>
          </w:tcPr>
          <w:p w14:paraId="2DD14579" w14:textId="1E11A669"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Цефазолин в порошкообразном растворе для инъекций 1,0</w:t>
            </w:r>
          </w:p>
        </w:tc>
        <w:tc>
          <w:tcPr>
            <w:tcW w:w="1925" w:type="dxa"/>
            <w:vAlign w:val="center"/>
          </w:tcPr>
          <w:p w14:paraId="506303E1"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0198AF2D" w14:textId="403BE8AC" w:rsidR="00081806" w:rsidRPr="00732722" w:rsidRDefault="00090BBA" w:rsidP="00090BBA">
            <w:pPr>
              <w:widowControl w:val="0"/>
              <w:jc w:val="center"/>
              <w:rPr>
                <w:rFonts w:ascii="Sylfaen" w:hAnsi="Sylfaen"/>
                <w:i/>
                <w:iCs/>
                <w:sz w:val="20"/>
                <w:szCs w:val="20"/>
              </w:rPr>
            </w:pPr>
            <w:r w:rsidRPr="00090BBA">
              <w:rPr>
                <w:rFonts w:ascii="Sylfaen" w:hAnsi="Sylfaen"/>
                <w:i/>
                <w:iCs/>
                <w:sz w:val="20"/>
                <w:szCs w:val="20"/>
              </w:rPr>
              <w:t xml:space="preserve">Цефазолин (Цефазолин натрия) Цефазолин (Цефазолин натрия) в виде порошка </w:t>
            </w:r>
            <w:r w:rsidRPr="00090BBA">
              <w:rPr>
                <w:rFonts w:ascii="Sylfaen" w:hAnsi="Sylfaen"/>
                <w:i/>
                <w:iCs/>
                <w:sz w:val="20"/>
                <w:szCs w:val="20"/>
              </w:rPr>
              <w:lastRenderedPageBreak/>
              <w:t>для инъекций1000 мг, стеклянный флакон (1, 10)</w:t>
            </w:r>
          </w:p>
        </w:tc>
        <w:tc>
          <w:tcPr>
            <w:tcW w:w="1085" w:type="dxa"/>
            <w:vAlign w:val="center"/>
          </w:tcPr>
          <w:p w14:paraId="5984FC0E" w14:textId="4E82A16E" w:rsidR="00081806" w:rsidRPr="00732722" w:rsidRDefault="00081806" w:rsidP="00090BBA">
            <w:pPr>
              <w:widowControl w:val="0"/>
              <w:jc w:val="center"/>
              <w:rPr>
                <w:rFonts w:ascii="Sylfaen" w:hAnsi="Sylfaen"/>
                <w:i/>
                <w:iCs/>
                <w:sz w:val="20"/>
                <w:szCs w:val="20"/>
                <w:lang w:val="hy-AM"/>
              </w:rPr>
            </w:pPr>
            <w:proofErr w:type="spellStart"/>
            <w:r w:rsidRPr="00645D62">
              <w:rPr>
                <w:rFonts w:ascii="Sylfaen" w:hAnsi="Sylfaen" w:cs="Calibri"/>
                <w:i/>
                <w:sz w:val="20"/>
                <w:szCs w:val="20"/>
              </w:rPr>
              <w:lastRenderedPageBreak/>
              <w:t>սրվակ</w:t>
            </w:r>
            <w:proofErr w:type="spellEnd"/>
          </w:p>
        </w:tc>
        <w:tc>
          <w:tcPr>
            <w:tcW w:w="1559" w:type="dxa"/>
            <w:vAlign w:val="center"/>
          </w:tcPr>
          <w:p w14:paraId="5DC69374"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613C3CD"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5F4B5036" w14:textId="5CE00E48"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20</w:t>
            </w:r>
          </w:p>
        </w:tc>
        <w:tc>
          <w:tcPr>
            <w:tcW w:w="709" w:type="dxa"/>
            <w:vAlign w:val="center"/>
          </w:tcPr>
          <w:p w14:paraId="6750FF0E"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2955BB51" w14:textId="24063279"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20</w:t>
            </w:r>
          </w:p>
        </w:tc>
        <w:tc>
          <w:tcPr>
            <w:tcW w:w="1142" w:type="dxa"/>
            <w:vAlign w:val="center"/>
          </w:tcPr>
          <w:p w14:paraId="58FFD63C" w14:textId="2C036D2E"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соглашения</w:t>
            </w:r>
          </w:p>
        </w:tc>
      </w:tr>
      <w:tr w:rsidR="00081806" w:rsidRPr="00F13286" w14:paraId="60B58500" w14:textId="77777777" w:rsidTr="00090BBA">
        <w:trPr>
          <w:trHeight w:val="246"/>
          <w:jc w:val="center"/>
        </w:trPr>
        <w:tc>
          <w:tcPr>
            <w:tcW w:w="1242" w:type="dxa"/>
            <w:vAlign w:val="center"/>
          </w:tcPr>
          <w:p w14:paraId="31D867C9" w14:textId="436E2A46"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81</w:t>
            </w:r>
          </w:p>
        </w:tc>
        <w:tc>
          <w:tcPr>
            <w:tcW w:w="2715" w:type="dxa"/>
            <w:vAlign w:val="center"/>
          </w:tcPr>
          <w:p w14:paraId="561250AD" w14:textId="657C0C6A"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33651115</w:t>
            </w:r>
          </w:p>
        </w:tc>
        <w:tc>
          <w:tcPr>
            <w:tcW w:w="1559" w:type="dxa"/>
            <w:vAlign w:val="center"/>
          </w:tcPr>
          <w:p w14:paraId="17ADE1B4" w14:textId="2EBC3C60"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Цефалексин в виде порошка для внутреннего приема 250 мг/5 мл раствора</w:t>
            </w:r>
          </w:p>
        </w:tc>
        <w:tc>
          <w:tcPr>
            <w:tcW w:w="1925" w:type="dxa"/>
            <w:vAlign w:val="center"/>
          </w:tcPr>
          <w:p w14:paraId="04B87C9A"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3490DAFD" w14:textId="6808DC71" w:rsidR="00081806" w:rsidRPr="00732722" w:rsidRDefault="00090BBA" w:rsidP="00090BBA">
            <w:pPr>
              <w:widowControl w:val="0"/>
              <w:jc w:val="center"/>
              <w:rPr>
                <w:rFonts w:ascii="Sylfaen" w:hAnsi="Sylfaen"/>
                <w:i/>
                <w:iCs/>
                <w:sz w:val="20"/>
                <w:szCs w:val="20"/>
              </w:rPr>
            </w:pPr>
            <w:r w:rsidRPr="00090BBA">
              <w:rPr>
                <w:rFonts w:ascii="Sylfaen" w:hAnsi="Sylfaen"/>
                <w:i/>
                <w:iCs/>
                <w:sz w:val="20"/>
                <w:szCs w:val="20"/>
              </w:rPr>
              <w:t>Цефалексин лекарственный порошок для внутреннего приема 250мг/5мл лекарственной суспензии</w:t>
            </w:r>
          </w:p>
        </w:tc>
        <w:tc>
          <w:tcPr>
            <w:tcW w:w="1085" w:type="dxa"/>
            <w:vAlign w:val="center"/>
          </w:tcPr>
          <w:p w14:paraId="342DFAD8" w14:textId="1AAAADC8"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t>флакон</w:t>
            </w:r>
          </w:p>
        </w:tc>
        <w:tc>
          <w:tcPr>
            <w:tcW w:w="1559" w:type="dxa"/>
            <w:vAlign w:val="center"/>
          </w:tcPr>
          <w:p w14:paraId="62FD0FA0"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214D6131"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30965624" w14:textId="1A90CD1B"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w:t>
            </w:r>
          </w:p>
        </w:tc>
        <w:tc>
          <w:tcPr>
            <w:tcW w:w="709" w:type="dxa"/>
            <w:vAlign w:val="center"/>
          </w:tcPr>
          <w:p w14:paraId="1273658B"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700B3D64" w14:textId="1CCB1384"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w:t>
            </w:r>
          </w:p>
        </w:tc>
        <w:tc>
          <w:tcPr>
            <w:tcW w:w="1142" w:type="dxa"/>
            <w:vAlign w:val="center"/>
          </w:tcPr>
          <w:p w14:paraId="7A3F127F" w14:textId="1A8041C0"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143AAF49" w14:textId="77777777" w:rsidTr="00090BBA">
        <w:trPr>
          <w:trHeight w:val="246"/>
          <w:jc w:val="center"/>
        </w:trPr>
        <w:tc>
          <w:tcPr>
            <w:tcW w:w="1242" w:type="dxa"/>
            <w:vAlign w:val="center"/>
          </w:tcPr>
          <w:p w14:paraId="46FD0F94" w14:textId="7458A8B3"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82</w:t>
            </w:r>
          </w:p>
        </w:tc>
        <w:tc>
          <w:tcPr>
            <w:tcW w:w="2715" w:type="dxa"/>
            <w:vAlign w:val="center"/>
          </w:tcPr>
          <w:p w14:paraId="754B7A9A" w14:textId="62F51916"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33651118</w:t>
            </w:r>
          </w:p>
        </w:tc>
        <w:tc>
          <w:tcPr>
            <w:tcW w:w="1559" w:type="dxa"/>
            <w:vAlign w:val="center"/>
          </w:tcPr>
          <w:p w14:paraId="6BAB5DFA" w14:textId="2A634828" w:rsidR="00081806" w:rsidRPr="008F0068" w:rsidRDefault="00081806" w:rsidP="00090BBA">
            <w:pPr>
              <w:widowControl w:val="0"/>
              <w:jc w:val="center"/>
              <w:rPr>
                <w:rFonts w:ascii="Sylfaen" w:hAnsi="Sylfaen"/>
                <w:i/>
                <w:sz w:val="20"/>
                <w:szCs w:val="20"/>
              </w:rPr>
            </w:pPr>
            <w:proofErr w:type="spellStart"/>
            <w:r w:rsidRPr="008F0068">
              <w:rPr>
                <w:rFonts w:ascii="Sylfaen" w:hAnsi="Sylfaen"/>
                <w:i/>
                <w:sz w:val="20"/>
                <w:szCs w:val="20"/>
              </w:rPr>
              <w:t>Цефтираксон</w:t>
            </w:r>
            <w:proofErr w:type="spellEnd"/>
            <w:r w:rsidRPr="008F0068">
              <w:rPr>
                <w:rFonts w:ascii="Sylfaen" w:hAnsi="Sylfaen"/>
                <w:i/>
                <w:sz w:val="20"/>
                <w:szCs w:val="20"/>
              </w:rPr>
              <w:t xml:space="preserve"> 1,0 мг порошкообразного раствора для инъекций</w:t>
            </w:r>
          </w:p>
        </w:tc>
        <w:tc>
          <w:tcPr>
            <w:tcW w:w="1925" w:type="dxa"/>
            <w:vAlign w:val="center"/>
          </w:tcPr>
          <w:p w14:paraId="28413FBA"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6A367871" w14:textId="58AC0A9B" w:rsidR="00081806" w:rsidRPr="00732722" w:rsidRDefault="00090BBA" w:rsidP="00090BBA">
            <w:pPr>
              <w:widowControl w:val="0"/>
              <w:jc w:val="center"/>
              <w:rPr>
                <w:rFonts w:ascii="Sylfaen" w:hAnsi="Sylfaen"/>
                <w:i/>
                <w:iCs/>
                <w:sz w:val="20"/>
                <w:szCs w:val="20"/>
              </w:rPr>
            </w:pPr>
            <w:r w:rsidRPr="00090BBA">
              <w:rPr>
                <w:rFonts w:ascii="Sylfaen" w:hAnsi="Sylfaen"/>
                <w:i/>
                <w:iCs/>
                <w:sz w:val="20"/>
                <w:szCs w:val="20"/>
              </w:rPr>
              <w:t>Цефтриаксон (Цефтриаксон натрия) Цефтриаксон (Цефтриаксон натрия) в дозировке м / м и растворе для инъекций N/E. 1 г, стеклянный флакон (1, 10)</w:t>
            </w:r>
          </w:p>
        </w:tc>
        <w:tc>
          <w:tcPr>
            <w:tcW w:w="1085" w:type="dxa"/>
            <w:vAlign w:val="center"/>
          </w:tcPr>
          <w:p w14:paraId="46B777E5" w14:textId="07ABFC52"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t>флакон</w:t>
            </w:r>
          </w:p>
        </w:tc>
        <w:tc>
          <w:tcPr>
            <w:tcW w:w="1559" w:type="dxa"/>
            <w:vAlign w:val="center"/>
          </w:tcPr>
          <w:p w14:paraId="077F54CD"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3AE4F053"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7BE46E4D" w14:textId="40193C55"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709" w:type="dxa"/>
            <w:vAlign w:val="center"/>
          </w:tcPr>
          <w:p w14:paraId="05686B20"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11E25483" w14:textId="35B87456"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1142" w:type="dxa"/>
            <w:vAlign w:val="center"/>
          </w:tcPr>
          <w:p w14:paraId="32D0EDAC" w14:textId="45671387"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81806" w:rsidRPr="00F13286" w14:paraId="16FF24BC" w14:textId="77777777" w:rsidTr="00090BBA">
        <w:trPr>
          <w:trHeight w:val="246"/>
          <w:jc w:val="center"/>
        </w:trPr>
        <w:tc>
          <w:tcPr>
            <w:tcW w:w="1242" w:type="dxa"/>
            <w:vAlign w:val="center"/>
          </w:tcPr>
          <w:p w14:paraId="76EC628F" w14:textId="084CE31A"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t>83</w:t>
            </w:r>
          </w:p>
        </w:tc>
        <w:tc>
          <w:tcPr>
            <w:tcW w:w="2715" w:type="dxa"/>
            <w:vAlign w:val="center"/>
          </w:tcPr>
          <w:p w14:paraId="658DF844" w14:textId="6FD042B2"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33651134</w:t>
            </w:r>
          </w:p>
        </w:tc>
        <w:tc>
          <w:tcPr>
            <w:tcW w:w="1559" w:type="dxa"/>
            <w:vAlign w:val="center"/>
          </w:tcPr>
          <w:p w14:paraId="127A2D56" w14:textId="5530F5CB"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Ципрофлоксацин 0,3% глазные капли</w:t>
            </w:r>
          </w:p>
        </w:tc>
        <w:tc>
          <w:tcPr>
            <w:tcW w:w="1925" w:type="dxa"/>
            <w:vAlign w:val="center"/>
          </w:tcPr>
          <w:p w14:paraId="7429ED8B"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078ADB45" w14:textId="04112577" w:rsidR="00081806" w:rsidRPr="00732722" w:rsidRDefault="00090BBA" w:rsidP="00090BBA">
            <w:pPr>
              <w:widowControl w:val="0"/>
              <w:jc w:val="center"/>
              <w:rPr>
                <w:rFonts w:ascii="Sylfaen" w:hAnsi="Sylfaen"/>
                <w:i/>
                <w:iCs/>
                <w:sz w:val="20"/>
                <w:szCs w:val="20"/>
              </w:rPr>
            </w:pPr>
            <w:r w:rsidRPr="00090BBA">
              <w:rPr>
                <w:rFonts w:ascii="Sylfaen" w:hAnsi="Sylfaen"/>
                <w:i/>
                <w:iCs/>
                <w:sz w:val="20"/>
                <w:szCs w:val="20"/>
              </w:rPr>
              <w:t>Ципрофлоксацин (ципрофлоксацина гидрохлорид) ципрофлоксацин (ципрофлокса</w:t>
            </w:r>
            <w:r w:rsidRPr="00090BBA">
              <w:rPr>
                <w:rFonts w:ascii="Sylfaen" w:hAnsi="Sylfaen"/>
                <w:i/>
                <w:iCs/>
                <w:sz w:val="20"/>
                <w:szCs w:val="20"/>
              </w:rPr>
              <w:lastRenderedPageBreak/>
              <w:t>цина гидрохлорид)глазные/ушные капли: 3 мг / мл, 5 мл пластиковый флакон-пипетка</w:t>
            </w:r>
          </w:p>
        </w:tc>
        <w:tc>
          <w:tcPr>
            <w:tcW w:w="1085" w:type="dxa"/>
            <w:vAlign w:val="center"/>
          </w:tcPr>
          <w:p w14:paraId="750A9D96" w14:textId="4F45CFC4" w:rsidR="00081806" w:rsidRPr="00732722" w:rsidRDefault="00090BBA" w:rsidP="00090BBA">
            <w:pPr>
              <w:widowControl w:val="0"/>
              <w:jc w:val="center"/>
              <w:rPr>
                <w:rFonts w:ascii="Sylfaen" w:hAnsi="Sylfaen"/>
                <w:i/>
                <w:iCs/>
                <w:sz w:val="20"/>
                <w:szCs w:val="20"/>
                <w:lang w:val="hy-AM"/>
              </w:rPr>
            </w:pPr>
            <w:r w:rsidRPr="00090BBA">
              <w:rPr>
                <w:rFonts w:ascii="Sylfaen" w:hAnsi="Sylfaen" w:cs="Calibri"/>
                <w:i/>
                <w:sz w:val="20"/>
                <w:szCs w:val="20"/>
              </w:rPr>
              <w:lastRenderedPageBreak/>
              <w:t>флакон</w:t>
            </w:r>
          </w:p>
        </w:tc>
        <w:tc>
          <w:tcPr>
            <w:tcW w:w="1559" w:type="dxa"/>
            <w:vAlign w:val="center"/>
          </w:tcPr>
          <w:p w14:paraId="334C742F"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1712101C"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2B00BE44" w14:textId="232C5336"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709" w:type="dxa"/>
            <w:vAlign w:val="center"/>
          </w:tcPr>
          <w:p w14:paraId="5690041A"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6DFA4BA2" w14:textId="0053E8BA"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5</w:t>
            </w:r>
          </w:p>
        </w:tc>
        <w:tc>
          <w:tcPr>
            <w:tcW w:w="1142" w:type="dxa"/>
            <w:vAlign w:val="center"/>
          </w:tcPr>
          <w:p w14:paraId="36347F29" w14:textId="1E650566"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w:t>
            </w:r>
            <w:r w:rsidRPr="00E66A17">
              <w:rPr>
                <w:rStyle w:val="ezkurwreuab5ozgtqnkl"/>
                <w:rFonts w:ascii="Sylfaen" w:hAnsi="Sylfaen"/>
                <w:i/>
                <w:iCs/>
                <w:sz w:val="20"/>
                <w:szCs w:val="20"/>
              </w:rPr>
              <w:lastRenderedPageBreak/>
              <w:t>ия</w:t>
            </w:r>
          </w:p>
        </w:tc>
      </w:tr>
      <w:tr w:rsidR="00081806" w:rsidRPr="00F13286" w14:paraId="2D4865A5" w14:textId="77777777" w:rsidTr="00090BBA">
        <w:trPr>
          <w:trHeight w:val="246"/>
          <w:jc w:val="center"/>
        </w:trPr>
        <w:tc>
          <w:tcPr>
            <w:tcW w:w="1242" w:type="dxa"/>
            <w:vAlign w:val="center"/>
          </w:tcPr>
          <w:p w14:paraId="268D795B" w14:textId="08B10A88" w:rsidR="00081806" w:rsidRDefault="00081806"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84</w:t>
            </w:r>
          </w:p>
        </w:tc>
        <w:tc>
          <w:tcPr>
            <w:tcW w:w="2715" w:type="dxa"/>
            <w:vAlign w:val="center"/>
          </w:tcPr>
          <w:p w14:paraId="1C755E0B" w14:textId="239BA179" w:rsidR="00081806" w:rsidRPr="008C254C" w:rsidRDefault="00081806" w:rsidP="00090BBA">
            <w:pPr>
              <w:widowControl w:val="0"/>
              <w:jc w:val="center"/>
              <w:rPr>
                <w:rFonts w:ascii="Sylfaen" w:hAnsi="Sylfaen"/>
                <w:i/>
                <w:iCs/>
                <w:sz w:val="20"/>
                <w:szCs w:val="20"/>
              </w:rPr>
            </w:pPr>
            <w:r w:rsidRPr="00645D62">
              <w:rPr>
                <w:rFonts w:ascii="Sylfaen" w:hAnsi="Sylfaen"/>
                <w:i/>
                <w:iCs/>
                <w:sz w:val="20"/>
                <w:szCs w:val="20"/>
              </w:rPr>
              <w:t>33651134/1</w:t>
            </w:r>
          </w:p>
        </w:tc>
        <w:tc>
          <w:tcPr>
            <w:tcW w:w="1559" w:type="dxa"/>
            <w:vAlign w:val="center"/>
          </w:tcPr>
          <w:p w14:paraId="5DA5987F" w14:textId="4D702815" w:rsidR="00081806" w:rsidRPr="008F0068" w:rsidRDefault="00081806" w:rsidP="00090BBA">
            <w:pPr>
              <w:widowControl w:val="0"/>
              <w:jc w:val="center"/>
              <w:rPr>
                <w:rFonts w:ascii="Sylfaen" w:hAnsi="Sylfaen"/>
                <w:i/>
                <w:sz w:val="20"/>
                <w:szCs w:val="20"/>
              </w:rPr>
            </w:pPr>
            <w:r w:rsidRPr="008F0068">
              <w:rPr>
                <w:rFonts w:ascii="Sylfaen" w:hAnsi="Sylfaen"/>
                <w:i/>
                <w:sz w:val="20"/>
                <w:szCs w:val="20"/>
              </w:rPr>
              <w:t>Ципрофлоксацин таблетка 500 мг</w:t>
            </w:r>
          </w:p>
        </w:tc>
        <w:tc>
          <w:tcPr>
            <w:tcW w:w="1925" w:type="dxa"/>
            <w:vAlign w:val="center"/>
          </w:tcPr>
          <w:p w14:paraId="34D82B6F" w14:textId="77777777" w:rsidR="00081806" w:rsidRPr="00732722" w:rsidRDefault="00081806" w:rsidP="00090BBA">
            <w:pPr>
              <w:widowControl w:val="0"/>
              <w:jc w:val="center"/>
              <w:rPr>
                <w:rFonts w:ascii="Sylfaen" w:hAnsi="Sylfaen"/>
                <w:i/>
                <w:iCs/>
                <w:sz w:val="20"/>
                <w:szCs w:val="20"/>
              </w:rPr>
            </w:pPr>
          </w:p>
        </w:tc>
        <w:tc>
          <w:tcPr>
            <w:tcW w:w="1467" w:type="dxa"/>
            <w:vAlign w:val="center"/>
          </w:tcPr>
          <w:p w14:paraId="64071F5B" w14:textId="52265E08" w:rsidR="00081806" w:rsidRPr="00732722" w:rsidRDefault="00090BBA" w:rsidP="00090BBA">
            <w:pPr>
              <w:widowControl w:val="0"/>
              <w:jc w:val="center"/>
              <w:rPr>
                <w:rFonts w:ascii="Sylfaen" w:hAnsi="Sylfaen"/>
                <w:i/>
                <w:iCs/>
                <w:sz w:val="20"/>
                <w:szCs w:val="20"/>
              </w:rPr>
            </w:pPr>
            <w:r w:rsidRPr="00090BBA">
              <w:rPr>
                <w:rFonts w:ascii="Sylfaen" w:hAnsi="Sylfaen"/>
                <w:i/>
                <w:iCs/>
                <w:sz w:val="20"/>
                <w:szCs w:val="20"/>
              </w:rPr>
              <w:t>Таблетки ципрофлоксацина (ципрофлоксацина гидрохлорид), покрытые пленочной оболочкой, 500 мг; (10/1x10/) в блистерах</w:t>
            </w:r>
          </w:p>
        </w:tc>
        <w:tc>
          <w:tcPr>
            <w:tcW w:w="1085" w:type="dxa"/>
            <w:vAlign w:val="center"/>
          </w:tcPr>
          <w:p w14:paraId="004AE4B1" w14:textId="6BCA2A03" w:rsidR="00081806" w:rsidRPr="00090BBA" w:rsidRDefault="00090BBA" w:rsidP="00090BBA">
            <w:pPr>
              <w:widowControl w:val="0"/>
              <w:jc w:val="center"/>
              <w:rPr>
                <w:rFonts w:ascii="Sylfaen" w:hAnsi="Sylfaen"/>
                <w:i/>
                <w:iCs/>
                <w:sz w:val="20"/>
                <w:szCs w:val="20"/>
                <w:lang w:val="hy-AM"/>
              </w:rPr>
            </w:pPr>
            <w:r>
              <w:rPr>
                <w:rFonts w:ascii="Sylfaen" w:hAnsi="Sylfaen" w:cs="Calibri"/>
                <w:i/>
                <w:sz w:val="20"/>
                <w:szCs w:val="20"/>
                <w:lang w:val="hy-AM"/>
              </w:rPr>
              <w:t>шт</w:t>
            </w:r>
          </w:p>
        </w:tc>
        <w:tc>
          <w:tcPr>
            <w:tcW w:w="1559" w:type="dxa"/>
            <w:vAlign w:val="center"/>
          </w:tcPr>
          <w:p w14:paraId="54340CBA" w14:textId="77777777" w:rsidR="00081806" w:rsidRPr="00732722" w:rsidRDefault="00081806" w:rsidP="00090BBA">
            <w:pPr>
              <w:widowControl w:val="0"/>
              <w:jc w:val="center"/>
              <w:rPr>
                <w:rFonts w:ascii="Sylfaen" w:hAnsi="Sylfaen"/>
                <w:i/>
                <w:iCs/>
                <w:sz w:val="20"/>
                <w:szCs w:val="20"/>
              </w:rPr>
            </w:pPr>
          </w:p>
        </w:tc>
        <w:tc>
          <w:tcPr>
            <w:tcW w:w="1134" w:type="dxa"/>
            <w:vAlign w:val="center"/>
          </w:tcPr>
          <w:p w14:paraId="6BD91EC6" w14:textId="77777777" w:rsidR="00081806" w:rsidRPr="00732722" w:rsidRDefault="00081806" w:rsidP="00090BBA">
            <w:pPr>
              <w:widowControl w:val="0"/>
              <w:jc w:val="center"/>
              <w:rPr>
                <w:rFonts w:ascii="Sylfaen" w:hAnsi="Sylfaen"/>
                <w:i/>
                <w:iCs/>
                <w:sz w:val="20"/>
                <w:szCs w:val="20"/>
              </w:rPr>
            </w:pPr>
          </w:p>
        </w:tc>
        <w:tc>
          <w:tcPr>
            <w:tcW w:w="850" w:type="dxa"/>
            <w:vAlign w:val="center"/>
          </w:tcPr>
          <w:p w14:paraId="037E8D0A" w14:textId="7680F948"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709" w:type="dxa"/>
            <w:vAlign w:val="center"/>
          </w:tcPr>
          <w:p w14:paraId="28F57CE5" w14:textId="77777777" w:rsidR="00081806" w:rsidRPr="00732722" w:rsidRDefault="00081806" w:rsidP="00090BBA">
            <w:pPr>
              <w:widowControl w:val="0"/>
              <w:jc w:val="center"/>
              <w:rPr>
                <w:rFonts w:ascii="Sylfaen" w:hAnsi="Sylfaen" w:cs="Sylfaen"/>
                <w:i/>
                <w:iCs/>
                <w:color w:val="000000"/>
                <w:sz w:val="20"/>
                <w:szCs w:val="20"/>
                <w:lang w:val="hy-AM"/>
              </w:rPr>
            </w:pPr>
          </w:p>
        </w:tc>
        <w:tc>
          <w:tcPr>
            <w:tcW w:w="963" w:type="dxa"/>
            <w:vAlign w:val="center"/>
          </w:tcPr>
          <w:p w14:paraId="6CC522DF" w14:textId="2E13E71C" w:rsidR="00081806" w:rsidRDefault="00081806" w:rsidP="00090BBA">
            <w:pPr>
              <w:widowControl w:val="0"/>
              <w:jc w:val="center"/>
              <w:rPr>
                <w:rFonts w:ascii="Sylfaen" w:hAnsi="Sylfaen"/>
                <w:i/>
                <w:iCs/>
                <w:sz w:val="20"/>
                <w:szCs w:val="20"/>
                <w:lang w:val="hy-AM"/>
              </w:rPr>
            </w:pPr>
            <w:r w:rsidRPr="00645D62">
              <w:rPr>
                <w:rFonts w:ascii="Sylfaen" w:hAnsi="Sylfaen" w:cs="Calibri"/>
                <w:i/>
                <w:sz w:val="20"/>
                <w:szCs w:val="20"/>
              </w:rPr>
              <w:t>100</w:t>
            </w:r>
          </w:p>
        </w:tc>
        <w:tc>
          <w:tcPr>
            <w:tcW w:w="1142" w:type="dxa"/>
            <w:vAlign w:val="center"/>
          </w:tcPr>
          <w:p w14:paraId="61D7C25D" w14:textId="248CEE5A" w:rsidR="00081806" w:rsidRPr="00E66A17" w:rsidRDefault="00081806"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945D467" w14:textId="77777777" w:rsidTr="00090BBA">
        <w:trPr>
          <w:trHeight w:val="246"/>
          <w:jc w:val="center"/>
        </w:trPr>
        <w:tc>
          <w:tcPr>
            <w:tcW w:w="1242" w:type="dxa"/>
            <w:vAlign w:val="center"/>
          </w:tcPr>
          <w:p w14:paraId="49C4AF11" w14:textId="0AEDABB9"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85</w:t>
            </w:r>
          </w:p>
        </w:tc>
        <w:tc>
          <w:tcPr>
            <w:tcW w:w="2715" w:type="dxa"/>
            <w:vAlign w:val="center"/>
          </w:tcPr>
          <w:p w14:paraId="197CFBCA" w14:textId="248E6DB5"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33611100</w:t>
            </w:r>
          </w:p>
        </w:tc>
        <w:tc>
          <w:tcPr>
            <w:tcW w:w="1559" w:type="dxa"/>
            <w:vAlign w:val="center"/>
          </w:tcPr>
          <w:p w14:paraId="6AD43B56" w14:textId="36F25679"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Омепразол в таблетках 40 мг</w:t>
            </w:r>
          </w:p>
        </w:tc>
        <w:tc>
          <w:tcPr>
            <w:tcW w:w="1925" w:type="dxa"/>
            <w:vAlign w:val="center"/>
          </w:tcPr>
          <w:p w14:paraId="6AF552F7"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607CD054" w14:textId="4474E3A3" w:rsidR="00090BBA" w:rsidRPr="00732722" w:rsidRDefault="00090BBA" w:rsidP="00090BBA">
            <w:pPr>
              <w:widowControl w:val="0"/>
              <w:jc w:val="center"/>
              <w:rPr>
                <w:rFonts w:ascii="Sylfaen" w:hAnsi="Sylfaen"/>
                <w:i/>
                <w:iCs/>
                <w:sz w:val="20"/>
                <w:szCs w:val="20"/>
              </w:rPr>
            </w:pPr>
            <w:r w:rsidRPr="00090BBA">
              <w:rPr>
                <w:rFonts w:ascii="Sylfaen" w:hAnsi="Sylfaen"/>
                <w:i/>
                <w:iCs/>
                <w:sz w:val="20"/>
                <w:szCs w:val="20"/>
              </w:rPr>
              <w:t>Капсулы с омепразолом 40 мг; (30/3x10/) в блистерах</w:t>
            </w:r>
          </w:p>
        </w:tc>
        <w:tc>
          <w:tcPr>
            <w:tcW w:w="1085" w:type="dxa"/>
            <w:vAlign w:val="center"/>
          </w:tcPr>
          <w:p w14:paraId="2F51176F" w14:textId="7A4BF059" w:rsidR="00090BBA" w:rsidRPr="00732722" w:rsidRDefault="00090BBA" w:rsidP="00090BBA">
            <w:pPr>
              <w:widowControl w:val="0"/>
              <w:jc w:val="center"/>
              <w:rPr>
                <w:rFonts w:ascii="Sylfaen" w:hAnsi="Sylfaen"/>
                <w:i/>
                <w:iCs/>
                <w:sz w:val="20"/>
                <w:szCs w:val="20"/>
                <w:lang w:val="hy-AM"/>
              </w:rPr>
            </w:pPr>
            <w:r w:rsidRPr="00EE05AB">
              <w:rPr>
                <w:rFonts w:ascii="Sylfaen" w:hAnsi="Sylfaen" w:cs="Calibri"/>
                <w:i/>
                <w:sz w:val="20"/>
                <w:szCs w:val="20"/>
                <w:lang w:val="hy-AM"/>
              </w:rPr>
              <w:t>шт</w:t>
            </w:r>
          </w:p>
        </w:tc>
        <w:tc>
          <w:tcPr>
            <w:tcW w:w="1559" w:type="dxa"/>
            <w:vAlign w:val="center"/>
          </w:tcPr>
          <w:p w14:paraId="54FCCCE6"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014D69A7"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1DAD3D5" w14:textId="4CE847FA"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7000</w:t>
            </w:r>
          </w:p>
        </w:tc>
        <w:tc>
          <w:tcPr>
            <w:tcW w:w="709" w:type="dxa"/>
            <w:vAlign w:val="center"/>
          </w:tcPr>
          <w:p w14:paraId="12FD53A5"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1B7EA7F0" w14:textId="4C95F83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7000</w:t>
            </w:r>
          </w:p>
        </w:tc>
        <w:tc>
          <w:tcPr>
            <w:tcW w:w="1142" w:type="dxa"/>
            <w:vAlign w:val="center"/>
          </w:tcPr>
          <w:p w14:paraId="64FD6CDA" w14:textId="4DA0B36F"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100782C" w14:textId="77777777" w:rsidTr="00090BBA">
        <w:trPr>
          <w:trHeight w:val="246"/>
          <w:jc w:val="center"/>
        </w:trPr>
        <w:tc>
          <w:tcPr>
            <w:tcW w:w="1242" w:type="dxa"/>
            <w:vAlign w:val="center"/>
          </w:tcPr>
          <w:p w14:paraId="7C5DCB01" w14:textId="5AE1810B"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86</w:t>
            </w:r>
          </w:p>
        </w:tc>
        <w:tc>
          <w:tcPr>
            <w:tcW w:w="2715" w:type="dxa"/>
            <w:vAlign w:val="center"/>
          </w:tcPr>
          <w:p w14:paraId="3541F11B" w14:textId="07138EED"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33651150</w:t>
            </w:r>
          </w:p>
        </w:tc>
        <w:tc>
          <w:tcPr>
            <w:tcW w:w="1559" w:type="dxa"/>
            <w:vAlign w:val="center"/>
          </w:tcPr>
          <w:p w14:paraId="3DCB6982" w14:textId="6A0F16B5"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Флуконазол 150 мг таблетка</w:t>
            </w:r>
          </w:p>
        </w:tc>
        <w:tc>
          <w:tcPr>
            <w:tcW w:w="1925" w:type="dxa"/>
            <w:vAlign w:val="center"/>
          </w:tcPr>
          <w:p w14:paraId="3F9B6BC1"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4881A88C" w14:textId="76FD29ED" w:rsidR="00090BBA" w:rsidRPr="00732722" w:rsidRDefault="00090BBA" w:rsidP="00090BBA">
            <w:pPr>
              <w:widowControl w:val="0"/>
              <w:jc w:val="center"/>
              <w:rPr>
                <w:rFonts w:ascii="Sylfaen" w:hAnsi="Sylfaen"/>
                <w:i/>
                <w:iCs/>
                <w:sz w:val="20"/>
                <w:szCs w:val="20"/>
              </w:rPr>
            </w:pPr>
            <w:r w:rsidRPr="00090BBA">
              <w:rPr>
                <w:rFonts w:ascii="Sylfaen" w:hAnsi="Sylfaen"/>
                <w:i/>
                <w:iCs/>
                <w:sz w:val="20"/>
                <w:szCs w:val="20"/>
              </w:rPr>
              <w:t xml:space="preserve">Флуконазол </w:t>
            </w:r>
            <w:proofErr w:type="spellStart"/>
            <w:r w:rsidRPr="00090BBA">
              <w:rPr>
                <w:rFonts w:ascii="Sylfaen" w:hAnsi="Sylfaen"/>
                <w:i/>
                <w:iCs/>
                <w:sz w:val="20"/>
                <w:szCs w:val="20"/>
              </w:rPr>
              <w:t>Флуконазол</w:t>
            </w:r>
            <w:proofErr w:type="spellEnd"/>
            <w:r w:rsidRPr="00090BBA">
              <w:rPr>
                <w:rFonts w:ascii="Sylfaen" w:hAnsi="Sylfaen"/>
                <w:i/>
                <w:iCs/>
                <w:sz w:val="20"/>
                <w:szCs w:val="20"/>
              </w:rPr>
              <w:t xml:space="preserve">: таблетки 150 мг, в блистерах </w:t>
            </w:r>
            <w:r w:rsidRPr="00090BBA">
              <w:rPr>
                <w:rFonts w:ascii="Sylfaen" w:hAnsi="Sylfaen"/>
                <w:i/>
                <w:iCs/>
                <w:sz w:val="20"/>
                <w:szCs w:val="20"/>
              </w:rPr>
              <w:lastRenderedPageBreak/>
              <w:t>(12)</w:t>
            </w:r>
          </w:p>
        </w:tc>
        <w:tc>
          <w:tcPr>
            <w:tcW w:w="1085" w:type="dxa"/>
            <w:vAlign w:val="center"/>
          </w:tcPr>
          <w:p w14:paraId="312BF01B" w14:textId="03515B6B" w:rsidR="00090BBA" w:rsidRPr="00732722" w:rsidRDefault="00090BBA" w:rsidP="00090BBA">
            <w:pPr>
              <w:widowControl w:val="0"/>
              <w:jc w:val="center"/>
              <w:rPr>
                <w:rFonts w:ascii="Sylfaen" w:hAnsi="Sylfaen"/>
                <w:i/>
                <w:iCs/>
                <w:sz w:val="20"/>
                <w:szCs w:val="20"/>
                <w:lang w:val="hy-AM"/>
              </w:rPr>
            </w:pPr>
            <w:r w:rsidRPr="00EE05AB">
              <w:rPr>
                <w:rFonts w:ascii="Sylfaen" w:hAnsi="Sylfaen" w:cs="Calibri"/>
                <w:i/>
                <w:sz w:val="20"/>
                <w:szCs w:val="20"/>
                <w:lang w:val="hy-AM"/>
              </w:rPr>
              <w:lastRenderedPageBreak/>
              <w:t>шт</w:t>
            </w:r>
          </w:p>
        </w:tc>
        <w:tc>
          <w:tcPr>
            <w:tcW w:w="1559" w:type="dxa"/>
            <w:vAlign w:val="center"/>
          </w:tcPr>
          <w:p w14:paraId="7DA70F33"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0CFF1E1A"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3232879D" w14:textId="061E0F60"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709" w:type="dxa"/>
            <w:vAlign w:val="center"/>
          </w:tcPr>
          <w:p w14:paraId="57896667"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4D2A6B7D" w14:textId="30600C14"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50</w:t>
            </w:r>
          </w:p>
        </w:tc>
        <w:tc>
          <w:tcPr>
            <w:tcW w:w="1142" w:type="dxa"/>
            <w:vAlign w:val="center"/>
          </w:tcPr>
          <w:p w14:paraId="6F6A6DBA" w14:textId="291080C4"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lastRenderedPageBreak/>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r w:rsidR="00090BBA" w:rsidRPr="00F13286" w14:paraId="67A177E7" w14:textId="77777777" w:rsidTr="00090BBA">
        <w:trPr>
          <w:trHeight w:val="246"/>
          <w:jc w:val="center"/>
        </w:trPr>
        <w:tc>
          <w:tcPr>
            <w:tcW w:w="1242" w:type="dxa"/>
            <w:vAlign w:val="center"/>
          </w:tcPr>
          <w:p w14:paraId="0990AD89" w14:textId="18205C9D" w:rsidR="00090BBA"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87</w:t>
            </w:r>
          </w:p>
        </w:tc>
        <w:tc>
          <w:tcPr>
            <w:tcW w:w="2715" w:type="dxa"/>
            <w:vAlign w:val="center"/>
          </w:tcPr>
          <w:p w14:paraId="0E5E1992" w14:textId="145EC93B" w:rsidR="00090BBA" w:rsidRPr="008C254C" w:rsidRDefault="00090BBA" w:rsidP="00090BBA">
            <w:pPr>
              <w:widowControl w:val="0"/>
              <w:jc w:val="center"/>
              <w:rPr>
                <w:rFonts w:ascii="Sylfaen" w:hAnsi="Sylfaen"/>
                <w:i/>
                <w:iCs/>
                <w:sz w:val="20"/>
                <w:szCs w:val="20"/>
              </w:rPr>
            </w:pPr>
            <w:r w:rsidRPr="00645D62">
              <w:rPr>
                <w:rFonts w:ascii="Sylfaen" w:hAnsi="Sylfaen"/>
                <w:i/>
                <w:iCs/>
                <w:sz w:val="20"/>
                <w:szCs w:val="20"/>
              </w:rPr>
              <w:t>33621590</w:t>
            </w:r>
          </w:p>
        </w:tc>
        <w:tc>
          <w:tcPr>
            <w:tcW w:w="1559" w:type="dxa"/>
            <w:vAlign w:val="center"/>
          </w:tcPr>
          <w:p w14:paraId="4B079D60" w14:textId="3881CFD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Фуросемид таблетка 40 мг</w:t>
            </w:r>
          </w:p>
        </w:tc>
        <w:tc>
          <w:tcPr>
            <w:tcW w:w="1925" w:type="dxa"/>
            <w:vAlign w:val="center"/>
          </w:tcPr>
          <w:p w14:paraId="7E2D5393" w14:textId="77777777" w:rsidR="00090BBA" w:rsidRPr="00732722" w:rsidRDefault="00090BBA" w:rsidP="00090BBA">
            <w:pPr>
              <w:widowControl w:val="0"/>
              <w:jc w:val="center"/>
              <w:rPr>
                <w:rFonts w:ascii="Sylfaen" w:hAnsi="Sylfaen"/>
                <w:i/>
                <w:iCs/>
                <w:sz w:val="20"/>
                <w:szCs w:val="20"/>
              </w:rPr>
            </w:pPr>
          </w:p>
        </w:tc>
        <w:tc>
          <w:tcPr>
            <w:tcW w:w="1467" w:type="dxa"/>
            <w:vAlign w:val="center"/>
          </w:tcPr>
          <w:p w14:paraId="2BEC173B" w14:textId="0B73D87D" w:rsidR="00090BBA" w:rsidRPr="00732722" w:rsidRDefault="00090BBA" w:rsidP="00090BBA">
            <w:pPr>
              <w:widowControl w:val="0"/>
              <w:jc w:val="center"/>
              <w:rPr>
                <w:rFonts w:ascii="Sylfaen" w:hAnsi="Sylfaen"/>
                <w:i/>
                <w:iCs/>
                <w:sz w:val="20"/>
                <w:szCs w:val="20"/>
              </w:rPr>
            </w:pPr>
            <w:r w:rsidRPr="00090BBA">
              <w:rPr>
                <w:rFonts w:ascii="Sylfaen" w:hAnsi="Sylfaen"/>
                <w:i/>
                <w:iCs/>
                <w:sz w:val="20"/>
                <w:szCs w:val="20"/>
              </w:rPr>
              <w:t>Фуросемид таблетки фуросемида 40 мг в блистерах (50/5x10/, 50 / 2x25/)</w:t>
            </w:r>
          </w:p>
        </w:tc>
        <w:tc>
          <w:tcPr>
            <w:tcW w:w="1085" w:type="dxa"/>
            <w:vAlign w:val="center"/>
          </w:tcPr>
          <w:p w14:paraId="1B43EA68" w14:textId="487F0723" w:rsidR="00090BBA" w:rsidRPr="00732722" w:rsidRDefault="00090BBA" w:rsidP="00090BBA">
            <w:pPr>
              <w:widowControl w:val="0"/>
              <w:jc w:val="center"/>
              <w:rPr>
                <w:rFonts w:ascii="Sylfaen" w:hAnsi="Sylfaen"/>
                <w:i/>
                <w:iCs/>
                <w:sz w:val="20"/>
                <w:szCs w:val="20"/>
                <w:lang w:val="hy-AM"/>
              </w:rPr>
            </w:pPr>
            <w:r w:rsidRPr="00EE05AB">
              <w:rPr>
                <w:rFonts w:ascii="Sylfaen" w:hAnsi="Sylfaen" w:cs="Calibri"/>
                <w:i/>
                <w:sz w:val="20"/>
                <w:szCs w:val="20"/>
                <w:lang w:val="hy-AM"/>
              </w:rPr>
              <w:t>шт</w:t>
            </w:r>
          </w:p>
        </w:tc>
        <w:tc>
          <w:tcPr>
            <w:tcW w:w="1559" w:type="dxa"/>
            <w:vAlign w:val="center"/>
          </w:tcPr>
          <w:p w14:paraId="1784658F" w14:textId="77777777" w:rsidR="00090BBA" w:rsidRPr="00732722" w:rsidRDefault="00090BBA" w:rsidP="00090BBA">
            <w:pPr>
              <w:widowControl w:val="0"/>
              <w:jc w:val="center"/>
              <w:rPr>
                <w:rFonts w:ascii="Sylfaen" w:hAnsi="Sylfaen"/>
                <w:i/>
                <w:iCs/>
                <w:sz w:val="20"/>
                <w:szCs w:val="20"/>
              </w:rPr>
            </w:pPr>
          </w:p>
        </w:tc>
        <w:tc>
          <w:tcPr>
            <w:tcW w:w="1134" w:type="dxa"/>
            <w:vAlign w:val="center"/>
          </w:tcPr>
          <w:p w14:paraId="4D38E741" w14:textId="77777777" w:rsidR="00090BBA" w:rsidRPr="00732722" w:rsidRDefault="00090BBA" w:rsidP="00090BBA">
            <w:pPr>
              <w:widowControl w:val="0"/>
              <w:jc w:val="center"/>
              <w:rPr>
                <w:rFonts w:ascii="Sylfaen" w:hAnsi="Sylfaen"/>
                <w:i/>
                <w:iCs/>
                <w:sz w:val="20"/>
                <w:szCs w:val="20"/>
              </w:rPr>
            </w:pPr>
          </w:p>
        </w:tc>
        <w:tc>
          <w:tcPr>
            <w:tcW w:w="850" w:type="dxa"/>
            <w:vAlign w:val="center"/>
          </w:tcPr>
          <w:p w14:paraId="1B0C8D52" w14:textId="4A408947"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709" w:type="dxa"/>
            <w:vAlign w:val="center"/>
          </w:tcPr>
          <w:p w14:paraId="4B963B0F" w14:textId="77777777" w:rsidR="00090BBA" w:rsidRPr="00732722" w:rsidRDefault="00090BBA" w:rsidP="00090BBA">
            <w:pPr>
              <w:widowControl w:val="0"/>
              <w:jc w:val="center"/>
              <w:rPr>
                <w:rFonts w:ascii="Sylfaen" w:hAnsi="Sylfaen" w:cs="Sylfaen"/>
                <w:i/>
                <w:iCs/>
                <w:color w:val="000000"/>
                <w:sz w:val="20"/>
                <w:szCs w:val="20"/>
                <w:lang w:val="hy-AM"/>
              </w:rPr>
            </w:pPr>
          </w:p>
        </w:tc>
        <w:tc>
          <w:tcPr>
            <w:tcW w:w="963" w:type="dxa"/>
            <w:vAlign w:val="center"/>
          </w:tcPr>
          <w:p w14:paraId="5D649819" w14:textId="6FBC3AA6" w:rsidR="00090BBA" w:rsidRDefault="00090BBA" w:rsidP="00090BBA">
            <w:pPr>
              <w:widowControl w:val="0"/>
              <w:jc w:val="center"/>
              <w:rPr>
                <w:rFonts w:ascii="Sylfaen" w:hAnsi="Sylfaen"/>
                <w:i/>
                <w:iCs/>
                <w:sz w:val="20"/>
                <w:szCs w:val="20"/>
                <w:lang w:val="hy-AM"/>
              </w:rPr>
            </w:pPr>
            <w:r w:rsidRPr="00645D62">
              <w:rPr>
                <w:rFonts w:ascii="Sylfaen" w:hAnsi="Sylfaen" w:cs="Calibri"/>
                <w:i/>
                <w:sz w:val="20"/>
                <w:szCs w:val="20"/>
              </w:rPr>
              <w:t>1500</w:t>
            </w:r>
          </w:p>
        </w:tc>
        <w:tc>
          <w:tcPr>
            <w:tcW w:w="1142" w:type="dxa"/>
            <w:vAlign w:val="center"/>
          </w:tcPr>
          <w:p w14:paraId="772BD544" w14:textId="7928B811" w:rsidR="00090BBA" w:rsidRPr="00E66A17" w:rsidRDefault="00090BBA" w:rsidP="00090BBA">
            <w:pPr>
              <w:widowControl w:val="0"/>
              <w:jc w:val="center"/>
              <w:rPr>
                <w:rFonts w:ascii="Sylfaen" w:hAnsi="Sylfaen"/>
                <w:i/>
                <w:iCs/>
                <w:sz w:val="20"/>
                <w:szCs w:val="20"/>
                <w:lang w:val="hy-AM"/>
              </w:rPr>
            </w:pPr>
            <w:r w:rsidRPr="00E66A17">
              <w:rPr>
                <w:rStyle w:val="ezkurwreuab5ozgtqnkl"/>
                <w:rFonts w:ascii="Sylfaen" w:hAnsi="Sylfaen"/>
                <w:i/>
                <w:iCs/>
                <w:sz w:val="20"/>
                <w:szCs w:val="20"/>
              </w:rPr>
              <w:t>Договор</w:t>
            </w:r>
            <w:r w:rsidRPr="00E66A17">
              <w:rPr>
                <w:rFonts w:ascii="Sylfaen" w:hAnsi="Sylfaen"/>
                <w:i/>
                <w:iCs/>
                <w:sz w:val="20"/>
                <w:szCs w:val="20"/>
              </w:rPr>
              <w:t xml:space="preserve"> </w:t>
            </w:r>
            <w:r w:rsidRPr="00E66A17">
              <w:rPr>
                <w:rStyle w:val="ezkurwreuab5ozgtqnkl"/>
                <w:rFonts w:ascii="Sylfaen" w:hAnsi="Sylfaen"/>
                <w:i/>
                <w:iCs/>
                <w:sz w:val="20"/>
                <w:szCs w:val="20"/>
              </w:rPr>
              <w:t>вступает в законную</w:t>
            </w:r>
            <w:r w:rsidRPr="00E66A17">
              <w:rPr>
                <w:rFonts w:ascii="Sylfaen" w:hAnsi="Sylfaen"/>
                <w:i/>
                <w:iCs/>
                <w:sz w:val="20"/>
                <w:szCs w:val="20"/>
              </w:rPr>
              <w:t xml:space="preserve"> </w:t>
            </w:r>
            <w:r w:rsidRPr="00E66A17">
              <w:rPr>
                <w:rStyle w:val="ezkurwreuab5ozgtqnkl"/>
                <w:rFonts w:ascii="Sylfaen" w:hAnsi="Sylfaen"/>
                <w:i/>
                <w:iCs/>
                <w:sz w:val="20"/>
                <w:szCs w:val="20"/>
              </w:rPr>
              <w:t>силу</w:t>
            </w:r>
            <w:r w:rsidRPr="00E66A17">
              <w:rPr>
                <w:rFonts w:ascii="Sylfaen" w:hAnsi="Sylfaen"/>
                <w:i/>
                <w:iCs/>
                <w:sz w:val="20"/>
                <w:szCs w:val="20"/>
              </w:rPr>
              <w:t xml:space="preserve"> </w:t>
            </w:r>
            <w:r w:rsidRPr="00E66A17">
              <w:rPr>
                <w:rStyle w:val="ezkurwreuab5ozgtqnkl"/>
                <w:rFonts w:ascii="Sylfaen" w:hAnsi="Sylfaen"/>
                <w:i/>
                <w:iCs/>
                <w:sz w:val="20"/>
                <w:szCs w:val="20"/>
              </w:rPr>
              <w:t>с момента</w:t>
            </w:r>
            <w:r w:rsidRPr="00E66A17">
              <w:rPr>
                <w:rFonts w:ascii="Sylfaen" w:hAnsi="Sylfaen"/>
                <w:i/>
                <w:iCs/>
                <w:sz w:val="20"/>
                <w:szCs w:val="20"/>
              </w:rPr>
              <w:t xml:space="preserve"> </w:t>
            </w:r>
            <w:r w:rsidRPr="00E66A17">
              <w:rPr>
                <w:rStyle w:val="ezkurwreuab5ozgtqnkl"/>
                <w:rFonts w:ascii="Sylfaen" w:hAnsi="Sylfaen"/>
                <w:i/>
                <w:iCs/>
                <w:sz w:val="20"/>
                <w:szCs w:val="20"/>
              </w:rPr>
              <w:t>подписания</w:t>
            </w:r>
            <w:r w:rsidRPr="00E66A17">
              <w:rPr>
                <w:rFonts w:ascii="Sylfaen" w:hAnsi="Sylfaen"/>
                <w:i/>
                <w:iCs/>
                <w:sz w:val="20"/>
                <w:szCs w:val="20"/>
              </w:rPr>
              <w:t xml:space="preserve"> </w:t>
            </w:r>
            <w:r w:rsidRPr="00E66A17">
              <w:rPr>
                <w:rStyle w:val="ezkurwreuab5ozgtqnkl"/>
                <w:rFonts w:ascii="Sylfaen" w:hAnsi="Sylfaen"/>
                <w:i/>
                <w:iCs/>
                <w:sz w:val="20"/>
                <w:szCs w:val="20"/>
              </w:rPr>
              <w:t>соглашения</w:t>
            </w:r>
          </w:p>
        </w:tc>
      </w:tr>
    </w:tbl>
    <w:p w14:paraId="3743E846" w14:textId="33B190C5" w:rsidR="00732722" w:rsidRPr="003772FD" w:rsidRDefault="00732722" w:rsidP="00751025">
      <w:pPr>
        <w:widowControl w:val="0"/>
        <w:jc w:val="both"/>
        <w:rPr>
          <w:rFonts w:ascii="Sylfaen" w:hAnsi="Sylfaen"/>
          <w:i/>
          <w:iCs/>
        </w:rPr>
      </w:pPr>
      <w:r w:rsidRPr="003772FD">
        <w:rPr>
          <w:rFonts w:ascii="Sylfaen" w:hAnsi="Sylfaen"/>
          <w:i/>
          <w:iCs/>
        </w:rPr>
        <w:t xml:space="preserve">* </w:t>
      </w:r>
      <w:r w:rsidRPr="003772FD">
        <w:rPr>
          <w:rStyle w:val="ezkurwreuab5ozgtqnkl"/>
          <w:rFonts w:ascii="Sylfaen" w:hAnsi="Sylfaen"/>
          <w:i/>
          <w:iCs/>
        </w:rPr>
        <w:t>Срок</w:t>
      </w:r>
      <w:r w:rsidRPr="003772FD">
        <w:rPr>
          <w:rFonts w:ascii="Sylfaen" w:hAnsi="Sylfaen"/>
          <w:i/>
          <w:iCs/>
        </w:rPr>
        <w:t xml:space="preserve"> </w:t>
      </w:r>
      <w:r w:rsidRPr="003772FD">
        <w:rPr>
          <w:rStyle w:val="ezkurwreuab5ozgtqnkl"/>
          <w:rFonts w:ascii="Sylfaen" w:hAnsi="Sylfaen"/>
          <w:i/>
          <w:iCs/>
        </w:rPr>
        <w:t>поставки</w:t>
      </w:r>
      <w:r w:rsidRPr="003772FD">
        <w:rPr>
          <w:rFonts w:ascii="Sylfaen" w:hAnsi="Sylfaen"/>
          <w:i/>
          <w:iCs/>
        </w:rPr>
        <w:t xml:space="preserve"> </w:t>
      </w:r>
      <w:r w:rsidRPr="003772FD">
        <w:rPr>
          <w:rStyle w:val="ezkurwreuab5ozgtqnkl"/>
          <w:rFonts w:ascii="Sylfaen" w:hAnsi="Sylfaen"/>
          <w:i/>
          <w:iCs/>
        </w:rPr>
        <w:t>товара, а</w:t>
      </w:r>
      <w:r w:rsidRPr="003772FD">
        <w:rPr>
          <w:rFonts w:ascii="Sylfaen" w:hAnsi="Sylfaen"/>
          <w:i/>
          <w:iCs/>
        </w:rPr>
        <w:t xml:space="preserve"> </w:t>
      </w:r>
      <w:r w:rsidRPr="003772FD">
        <w:rPr>
          <w:rStyle w:val="ezkurwreuab5ozgtqnkl"/>
          <w:rFonts w:ascii="Sylfaen" w:hAnsi="Sylfaen"/>
          <w:i/>
          <w:iCs/>
        </w:rPr>
        <w:t>в случае поэтапной</w:t>
      </w:r>
      <w:r w:rsidRPr="003772FD">
        <w:rPr>
          <w:rFonts w:ascii="Sylfaen" w:hAnsi="Sylfaen"/>
          <w:i/>
          <w:iCs/>
        </w:rPr>
        <w:t xml:space="preserve"> </w:t>
      </w:r>
      <w:r w:rsidRPr="003772FD">
        <w:rPr>
          <w:rStyle w:val="ezkurwreuab5ozgtqnkl"/>
          <w:rFonts w:ascii="Sylfaen" w:hAnsi="Sylfaen"/>
          <w:i/>
          <w:iCs/>
        </w:rPr>
        <w:t>поставки-срок</w:t>
      </w:r>
      <w:r w:rsidRPr="003772FD">
        <w:rPr>
          <w:rFonts w:ascii="Sylfaen" w:hAnsi="Sylfaen"/>
          <w:i/>
          <w:iCs/>
        </w:rPr>
        <w:t xml:space="preserve"> </w:t>
      </w:r>
      <w:r w:rsidRPr="003772FD">
        <w:rPr>
          <w:rStyle w:val="ezkurwreuab5ozgtqnkl"/>
          <w:rFonts w:ascii="Sylfaen" w:hAnsi="Sylfaen"/>
          <w:i/>
          <w:iCs/>
        </w:rPr>
        <w:t>поставки</w:t>
      </w:r>
      <w:r w:rsidRPr="003772FD">
        <w:rPr>
          <w:rFonts w:ascii="Sylfaen" w:hAnsi="Sylfaen"/>
          <w:i/>
          <w:iCs/>
        </w:rPr>
        <w:t xml:space="preserve"> </w:t>
      </w:r>
      <w:r w:rsidRPr="003772FD">
        <w:rPr>
          <w:rStyle w:val="ezkurwreuab5ozgtqnkl"/>
          <w:rFonts w:ascii="Sylfaen" w:hAnsi="Sylfaen"/>
          <w:i/>
          <w:iCs/>
        </w:rPr>
        <w:t>на первом</w:t>
      </w:r>
      <w:r w:rsidRPr="003772FD">
        <w:rPr>
          <w:rFonts w:ascii="Sylfaen" w:hAnsi="Sylfaen"/>
          <w:i/>
          <w:iCs/>
        </w:rPr>
        <w:t xml:space="preserve"> </w:t>
      </w:r>
      <w:r w:rsidRPr="003772FD">
        <w:rPr>
          <w:rStyle w:val="ezkurwreuab5ozgtqnkl"/>
          <w:rFonts w:ascii="Sylfaen" w:hAnsi="Sylfaen"/>
          <w:i/>
          <w:iCs/>
        </w:rPr>
        <w:t>этапе, должен</w:t>
      </w:r>
      <w:r w:rsidRPr="003772FD">
        <w:rPr>
          <w:rFonts w:ascii="Sylfaen" w:hAnsi="Sylfaen"/>
          <w:i/>
          <w:iCs/>
        </w:rPr>
        <w:t xml:space="preserve"> </w:t>
      </w:r>
      <w:r w:rsidRPr="003772FD">
        <w:rPr>
          <w:rStyle w:val="ezkurwreuab5ozgtqnkl"/>
          <w:rFonts w:ascii="Sylfaen" w:hAnsi="Sylfaen"/>
          <w:i/>
          <w:iCs/>
        </w:rPr>
        <w:t>составлять</w:t>
      </w:r>
      <w:r w:rsidRPr="003772FD">
        <w:rPr>
          <w:rFonts w:ascii="Sylfaen" w:hAnsi="Sylfaen"/>
          <w:i/>
          <w:iCs/>
        </w:rPr>
        <w:t xml:space="preserve"> </w:t>
      </w:r>
      <w:r w:rsidRPr="003772FD">
        <w:rPr>
          <w:rStyle w:val="ezkurwreuab5ozgtqnkl"/>
          <w:rFonts w:ascii="Sylfaen" w:hAnsi="Sylfaen"/>
          <w:i/>
          <w:iCs/>
        </w:rPr>
        <w:t>не менее</w:t>
      </w:r>
      <w:r w:rsidRPr="003772FD">
        <w:rPr>
          <w:rFonts w:ascii="Sylfaen" w:hAnsi="Sylfaen"/>
          <w:i/>
          <w:iCs/>
        </w:rPr>
        <w:t xml:space="preserve"> </w:t>
      </w:r>
      <w:r w:rsidRPr="003772FD">
        <w:rPr>
          <w:rStyle w:val="ezkurwreuab5ozgtqnkl"/>
          <w:rFonts w:ascii="Sylfaen" w:hAnsi="Sylfaen"/>
          <w:i/>
          <w:iCs/>
        </w:rPr>
        <w:t>20 календарных</w:t>
      </w:r>
      <w:r w:rsidRPr="003772FD">
        <w:rPr>
          <w:rFonts w:ascii="Sylfaen" w:hAnsi="Sylfaen"/>
          <w:i/>
          <w:iCs/>
        </w:rPr>
        <w:t xml:space="preserve"> </w:t>
      </w:r>
      <w:r w:rsidRPr="003772FD">
        <w:rPr>
          <w:rStyle w:val="ezkurwreuab5ozgtqnkl"/>
          <w:rFonts w:ascii="Sylfaen" w:hAnsi="Sylfaen"/>
          <w:i/>
          <w:iCs/>
        </w:rPr>
        <w:t>дней, исчисляемый</w:t>
      </w:r>
      <w:r w:rsidRPr="003772FD">
        <w:rPr>
          <w:rFonts w:ascii="Sylfaen" w:hAnsi="Sylfaen"/>
          <w:i/>
          <w:iCs/>
        </w:rPr>
        <w:t xml:space="preserve"> </w:t>
      </w:r>
      <w:r w:rsidRPr="003772FD">
        <w:rPr>
          <w:rStyle w:val="ezkurwreuab5ozgtqnkl"/>
          <w:rFonts w:ascii="Sylfaen" w:hAnsi="Sylfaen"/>
          <w:i/>
          <w:iCs/>
        </w:rPr>
        <w:t>в день</w:t>
      </w:r>
      <w:r w:rsidRPr="003772FD">
        <w:rPr>
          <w:rFonts w:ascii="Sylfaen" w:hAnsi="Sylfaen"/>
          <w:i/>
          <w:iCs/>
        </w:rPr>
        <w:t xml:space="preserve"> </w:t>
      </w:r>
      <w:r w:rsidRPr="003772FD">
        <w:rPr>
          <w:rStyle w:val="ezkurwreuab5ozgtqnkl"/>
          <w:rFonts w:ascii="Sylfaen" w:hAnsi="Sylfaen"/>
          <w:i/>
          <w:iCs/>
        </w:rPr>
        <w:t>вступления в силу условия</w:t>
      </w:r>
      <w:r w:rsidRPr="003772FD">
        <w:rPr>
          <w:rFonts w:ascii="Sylfaen" w:hAnsi="Sylfaen"/>
          <w:i/>
          <w:iCs/>
        </w:rPr>
        <w:t xml:space="preserve"> </w:t>
      </w:r>
      <w:r w:rsidRPr="003772FD">
        <w:rPr>
          <w:rStyle w:val="ezkurwreuab5ozgtqnkl"/>
          <w:rFonts w:ascii="Sylfaen" w:hAnsi="Sylfaen"/>
          <w:i/>
          <w:iCs/>
        </w:rPr>
        <w:t>о</w:t>
      </w:r>
      <w:r w:rsidRPr="003772FD">
        <w:rPr>
          <w:rFonts w:ascii="Sylfaen" w:hAnsi="Sylfaen"/>
          <w:i/>
          <w:iCs/>
        </w:rPr>
        <w:t xml:space="preserve"> </w:t>
      </w:r>
      <w:r w:rsidRPr="003772FD">
        <w:rPr>
          <w:rStyle w:val="ezkurwreuab5ozgtqnkl"/>
          <w:rFonts w:ascii="Sylfaen" w:hAnsi="Sylfaen"/>
          <w:i/>
          <w:iCs/>
        </w:rPr>
        <w:t>соблюдении прав и обязанностей сторон</w:t>
      </w:r>
      <w:r w:rsidRPr="003772FD">
        <w:rPr>
          <w:rFonts w:ascii="Sylfaen" w:hAnsi="Sylfaen"/>
          <w:i/>
          <w:iCs/>
        </w:rPr>
        <w:t xml:space="preserve"> </w:t>
      </w:r>
      <w:r w:rsidRPr="003772FD">
        <w:rPr>
          <w:rStyle w:val="ezkurwreuab5ozgtqnkl"/>
          <w:rFonts w:ascii="Sylfaen" w:hAnsi="Sylfaen"/>
          <w:i/>
          <w:iCs/>
        </w:rPr>
        <w:t>по контракту, за исключением</w:t>
      </w:r>
      <w:r w:rsidRPr="003772FD">
        <w:rPr>
          <w:rFonts w:ascii="Sylfaen" w:hAnsi="Sylfaen"/>
          <w:i/>
          <w:iCs/>
        </w:rPr>
        <w:t xml:space="preserve"> </w:t>
      </w:r>
      <w:r w:rsidRPr="003772FD">
        <w:rPr>
          <w:rStyle w:val="ezkurwreuab5ozgtqnkl"/>
          <w:rFonts w:ascii="Sylfaen" w:hAnsi="Sylfaen"/>
          <w:i/>
          <w:iCs/>
        </w:rPr>
        <w:t>случаев, когда выбранный</w:t>
      </w:r>
      <w:r w:rsidRPr="003772FD">
        <w:rPr>
          <w:rFonts w:ascii="Sylfaen" w:hAnsi="Sylfaen"/>
          <w:i/>
          <w:iCs/>
        </w:rPr>
        <w:t xml:space="preserve"> </w:t>
      </w:r>
      <w:r w:rsidRPr="003772FD">
        <w:rPr>
          <w:rStyle w:val="ezkurwreuab5ozgtqnkl"/>
          <w:rFonts w:ascii="Sylfaen" w:hAnsi="Sylfaen"/>
          <w:i/>
          <w:iCs/>
        </w:rPr>
        <w:t>участник</w:t>
      </w:r>
      <w:r w:rsidRPr="003772FD">
        <w:rPr>
          <w:rFonts w:ascii="Sylfaen" w:hAnsi="Sylfaen"/>
          <w:i/>
          <w:iCs/>
        </w:rPr>
        <w:t xml:space="preserve"> </w:t>
      </w:r>
      <w:r w:rsidRPr="003772FD">
        <w:rPr>
          <w:rStyle w:val="ezkurwreuab5ozgtqnkl"/>
          <w:rFonts w:ascii="Sylfaen" w:hAnsi="Sylfaen"/>
          <w:i/>
          <w:iCs/>
        </w:rPr>
        <w:t>соглашается</w:t>
      </w:r>
      <w:r w:rsidRPr="003772FD">
        <w:rPr>
          <w:rFonts w:ascii="Sylfaen" w:hAnsi="Sylfaen"/>
          <w:i/>
          <w:iCs/>
        </w:rPr>
        <w:t xml:space="preserve"> </w:t>
      </w:r>
      <w:r w:rsidRPr="003772FD">
        <w:rPr>
          <w:rStyle w:val="ezkurwreuab5ozgtqnkl"/>
          <w:rFonts w:ascii="Sylfaen" w:hAnsi="Sylfaen"/>
          <w:i/>
          <w:iCs/>
        </w:rPr>
        <w:t>поставить</w:t>
      </w:r>
      <w:r w:rsidRPr="003772FD">
        <w:rPr>
          <w:rFonts w:ascii="Sylfaen" w:hAnsi="Sylfaen"/>
          <w:i/>
          <w:iCs/>
        </w:rPr>
        <w:t xml:space="preserve"> </w:t>
      </w:r>
      <w:r w:rsidRPr="003772FD">
        <w:rPr>
          <w:rStyle w:val="ezkurwreuab5ozgtqnkl"/>
          <w:rFonts w:ascii="Sylfaen" w:hAnsi="Sylfaen"/>
          <w:i/>
          <w:iCs/>
        </w:rPr>
        <w:t>товар</w:t>
      </w:r>
      <w:r w:rsidRPr="003772FD">
        <w:rPr>
          <w:rFonts w:ascii="Sylfaen" w:hAnsi="Sylfaen"/>
          <w:i/>
          <w:iCs/>
        </w:rPr>
        <w:t xml:space="preserve"> </w:t>
      </w:r>
      <w:r w:rsidRPr="003772FD">
        <w:rPr>
          <w:rStyle w:val="ezkurwreuab5ozgtqnkl"/>
          <w:rFonts w:ascii="Sylfaen" w:hAnsi="Sylfaen"/>
          <w:i/>
          <w:iCs/>
        </w:rPr>
        <w:t>в более короткие</w:t>
      </w:r>
      <w:r w:rsidRPr="003772FD">
        <w:rPr>
          <w:rFonts w:ascii="Sylfaen" w:hAnsi="Sylfaen"/>
          <w:i/>
          <w:iCs/>
        </w:rPr>
        <w:t xml:space="preserve"> </w:t>
      </w:r>
      <w:r w:rsidRPr="003772FD">
        <w:rPr>
          <w:rStyle w:val="ezkurwreuab5ozgtqnkl"/>
          <w:rFonts w:ascii="Sylfaen" w:hAnsi="Sylfaen"/>
          <w:i/>
          <w:iCs/>
        </w:rPr>
        <w:t>сроки</w:t>
      </w:r>
      <w:r w:rsidRPr="003772FD">
        <w:rPr>
          <w:rFonts w:ascii="Sylfaen" w:hAnsi="Sylfaen"/>
          <w:i/>
          <w:iCs/>
        </w:rPr>
        <w:t>.</w:t>
      </w:r>
    </w:p>
    <w:p w14:paraId="0432587D" w14:textId="3DF9F08B" w:rsidR="00732722" w:rsidRPr="003772FD" w:rsidRDefault="00732722" w:rsidP="00751025">
      <w:pPr>
        <w:widowControl w:val="0"/>
        <w:jc w:val="both"/>
        <w:rPr>
          <w:rFonts w:ascii="Sylfaen" w:hAnsi="Sylfaen"/>
          <w:i/>
          <w:iCs/>
        </w:rPr>
      </w:pPr>
      <w:r w:rsidRPr="003772FD">
        <w:rPr>
          <w:rFonts w:ascii="Sylfaen" w:hAnsi="Sylfaen"/>
          <w:i/>
          <w:iCs/>
        </w:rPr>
        <w:t xml:space="preserve"> * </w:t>
      </w:r>
      <w:r w:rsidRPr="003772FD">
        <w:rPr>
          <w:rStyle w:val="ezkurwreuab5ozgtqnkl"/>
          <w:rFonts w:ascii="Sylfaen" w:hAnsi="Sylfaen"/>
          <w:i/>
          <w:iCs/>
        </w:rPr>
        <w:t>Если в приглашении не предусмотрено представление информации о товарном знаке, фирменном наименовании, модели и производителе предлагаемого участником продукта, столбец «товарный знак, фирменное наименование, модель и наименование производителя» исключается.</w:t>
      </w:r>
      <w:r w:rsidRPr="003772FD">
        <w:rPr>
          <w:rFonts w:ascii="Sylfaen" w:hAnsi="Sylfaen"/>
          <w:i/>
          <w:iCs/>
        </w:rPr>
        <w:t xml:space="preserve">: </w:t>
      </w:r>
      <w:r w:rsidRPr="003772FD">
        <w:rPr>
          <w:rStyle w:val="ezkurwreuab5ozgtqnkl"/>
          <w:rFonts w:ascii="Sylfaen" w:hAnsi="Sylfaen"/>
          <w:i/>
          <w:iCs/>
        </w:rPr>
        <w:t>В</w:t>
      </w:r>
      <w:r w:rsidRPr="003772FD">
        <w:rPr>
          <w:rFonts w:ascii="Sylfaen" w:hAnsi="Sylfaen"/>
          <w:i/>
          <w:iCs/>
        </w:rPr>
        <w:t xml:space="preserve"> </w:t>
      </w:r>
      <w:r w:rsidRPr="003772FD">
        <w:rPr>
          <w:rStyle w:val="ezkurwreuab5ozgtqnkl"/>
          <w:rFonts w:ascii="Sylfaen" w:hAnsi="Sylfaen"/>
          <w:i/>
          <w:iCs/>
        </w:rPr>
        <w:t>случае, предусмотренном контрактом, продавец</w:t>
      </w:r>
      <w:r w:rsidRPr="003772FD">
        <w:rPr>
          <w:rFonts w:ascii="Sylfaen" w:hAnsi="Sylfaen"/>
          <w:i/>
          <w:iCs/>
        </w:rPr>
        <w:t xml:space="preserve"> </w:t>
      </w:r>
      <w:r w:rsidRPr="003772FD">
        <w:rPr>
          <w:rStyle w:val="ezkurwreuab5ozgtqnkl"/>
          <w:rFonts w:ascii="Sylfaen" w:hAnsi="Sylfaen"/>
          <w:i/>
          <w:iCs/>
        </w:rPr>
        <w:t>также представляет</w:t>
      </w:r>
      <w:r w:rsidRPr="003772FD">
        <w:rPr>
          <w:rFonts w:ascii="Sylfaen" w:hAnsi="Sylfaen"/>
          <w:i/>
          <w:iCs/>
        </w:rPr>
        <w:t xml:space="preserve"> </w:t>
      </w:r>
      <w:r w:rsidRPr="003772FD">
        <w:rPr>
          <w:rStyle w:val="ezkurwreuab5ozgtqnkl"/>
          <w:rFonts w:ascii="Sylfaen" w:hAnsi="Sylfaen"/>
          <w:i/>
          <w:iCs/>
        </w:rPr>
        <w:t>покупателю</w:t>
      </w:r>
      <w:r w:rsidRPr="003772FD">
        <w:rPr>
          <w:rFonts w:ascii="Sylfaen" w:hAnsi="Sylfaen"/>
          <w:i/>
          <w:iCs/>
        </w:rPr>
        <w:t xml:space="preserve"> </w:t>
      </w:r>
      <w:r w:rsidRPr="003772FD">
        <w:rPr>
          <w:rStyle w:val="ezkurwreuab5ozgtqnkl"/>
          <w:rFonts w:ascii="Sylfaen" w:hAnsi="Sylfaen"/>
          <w:i/>
          <w:iCs/>
        </w:rPr>
        <w:t>гарантийное письмо или сертификат соответствия от производителя или представителя последнего</w:t>
      </w:r>
      <w:r w:rsidRPr="003772FD">
        <w:rPr>
          <w:rFonts w:ascii="Sylfaen" w:hAnsi="Sylfaen"/>
          <w:i/>
          <w:iCs/>
        </w:rPr>
        <w:t>.</w:t>
      </w:r>
    </w:p>
    <w:p w14:paraId="1A1ECAD3" w14:textId="3F52D9CA" w:rsidR="00751025" w:rsidRPr="007B104F" w:rsidRDefault="00732722" w:rsidP="00751025">
      <w:pPr>
        <w:widowControl w:val="0"/>
        <w:jc w:val="both"/>
        <w:rPr>
          <w:rFonts w:ascii="Sylfaen" w:hAnsi="Sylfaen"/>
          <w:i/>
          <w:iCs/>
        </w:rPr>
      </w:pPr>
      <w:r w:rsidRPr="003772FD">
        <w:rPr>
          <w:rFonts w:ascii="Sylfaen" w:hAnsi="Sylfaen"/>
          <w:i/>
          <w:iCs/>
        </w:rPr>
        <w:t xml:space="preserve">*** </w:t>
      </w:r>
      <w:r w:rsidRPr="003772FD">
        <w:rPr>
          <w:rStyle w:val="ezkurwreuab5ozgtqnkl"/>
          <w:rFonts w:ascii="Sylfaen" w:hAnsi="Sylfaen"/>
          <w:i/>
          <w:iCs/>
        </w:rPr>
        <w:t>Если</w:t>
      </w:r>
      <w:r w:rsidRPr="003772FD">
        <w:rPr>
          <w:rFonts w:ascii="Sylfaen" w:hAnsi="Sylfaen"/>
          <w:i/>
          <w:iCs/>
        </w:rPr>
        <w:t xml:space="preserve"> </w:t>
      </w:r>
      <w:r w:rsidRPr="003772FD">
        <w:rPr>
          <w:rStyle w:val="ezkurwreuab5ozgtqnkl"/>
          <w:rFonts w:ascii="Sylfaen" w:hAnsi="Sylfaen"/>
          <w:i/>
          <w:iCs/>
        </w:rPr>
        <w:t>договор</w:t>
      </w:r>
      <w:r w:rsidRPr="003772FD">
        <w:rPr>
          <w:rFonts w:ascii="Sylfaen" w:hAnsi="Sylfaen"/>
          <w:i/>
          <w:iCs/>
        </w:rPr>
        <w:t xml:space="preserve"> </w:t>
      </w:r>
      <w:r w:rsidRPr="003772FD">
        <w:rPr>
          <w:rStyle w:val="ezkurwreuab5ozgtqnkl"/>
          <w:rFonts w:ascii="Sylfaen" w:hAnsi="Sylfaen"/>
          <w:i/>
          <w:iCs/>
        </w:rPr>
        <w:t>заключен</w:t>
      </w:r>
      <w:r w:rsidRPr="003772FD">
        <w:rPr>
          <w:rFonts w:ascii="Sylfaen" w:hAnsi="Sylfaen"/>
          <w:i/>
          <w:iCs/>
        </w:rPr>
        <w:t xml:space="preserve"> </w:t>
      </w:r>
      <w:r w:rsidRPr="003772FD">
        <w:rPr>
          <w:rStyle w:val="ezkurwreuab5ozgtqnkl"/>
          <w:rFonts w:ascii="Sylfaen" w:hAnsi="Sylfaen"/>
          <w:i/>
          <w:iCs/>
        </w:rPr>
        <w:t>на</w:t>
      </w:r>
      <w:r w:rsidRPr="003772FD">
        <w:rPr>
          <w:rFonts w:ascii="Sylfaen" w:hAnsi="Sylfaen"/>
          <w:i/>
          <w:iCs/>
        </w:rPr>
        <w:t xml:space="preserve"> </w:t>
      </w:r>
      <w:r w:rsidRPr="003772FD">
        <w:rPr>
          <w:rStyle w:val="ezkurwreuab5ozgtqnkl"/>
          <w:rFonts w:ascii="Sylfaen" w:hAnsi="Sylfaen"/>
          <w:i/>
          <w:iCs/>
        </w:rPr>
        <w:t>основании</w:t>
      </w:r>
      <w:r w:rsidRPr="003772FD">
        <w:rPr>
          <w:rFonts w:ascii="Sylfaen" w:hAnsi="Sylfaen"/>
          <w:i/>
          <w:iCs/>
        </w:rPr>
        <w:t xml:space="preserve"> </w:t>
      </w:r>
      <w:r w:rsidRPr="003772FD">
        <w:rPr>
          <w:rStyle w:val="ezkurwreuab5ozgtqnkl"/>
          <w:rFonts w:ascii="Sylfaen" w:hAnsi="Sylfaen"/>
          <w:i/>
          <w:iCs/>
        </w:rPr>
        <w:t>части</w:t>
      </w:r>
      <w:r w:rsidRPr="003772FD">
        <w:rPr>
          <w:rFonts w:ascii="Sylfaen" w:hAnsi="Sylfaen"/>
          <w:i/>
          <w:iCs/>
        </w:rPr>
        <w:t xml:space="preserve"> </w:t>
      </w:r>
      <w:r w:rsidRPr="003772FD">
        <w:rPr>
          <w:rStyle w:val="ezkurwreuab5ozgtqnkl"/>
          <w:rFonts w:ascii="Sylfaen" w:hAnsi="Sylfaen"/>
          <w:i/>
          <w:iCs/>
        </w:rPr>
        <w:t>6</w:t>
      </w:r>
      <w:r w:rsidRPr="003772FD">
        <w:rPr>
          <w:rFonts w:ascii="Sylfaen" w:hAnsi="Sylfaen"/>
          <w:i/>
          <w:iCs/>
        </w:rPr>
        <w:t xml:space="preserve"> </w:t>
      </w:r>
      <w:r w:rsidRPr="003772FD">
        <w:rPr>
          <w:rStyle w:val="ezkurwreuab5ozgtqnkl"/>
          <w:rFonts w:ascii="Sylfaen" w:hAnsi="Sylfaen"/>
          <w:i/>
          <w:iCs/>
        </w:rPr>
        <w:t>статьи</w:t>
      </w:r>
      <w:r w:rsidRPr="003772FD">
        <w:rPr>
          <w:rFonts w:ascii="Sylfaen" w:hAnsi="Sylfaen"/>
          <w:i/>
          <w:iCs/>
        </w:rPr>
        <w:t xml:space="preserve"> </w:t>
      </w:r>
      <w:r w:rsidRPr="003772FD">
        <w:rPr>
          <w:rStyle w:val="ezkurwreuab5ozgtqnkl"/>
          <w:rFonts w:ascii="Sylfaen" w:hAnsi="Sylfaen"/>
          <w:i/>
          <w:iCs/>
        </w:rPr>
        <w:t>15 Закона</w:t>
      </w:r>
      <w:r w:rsidRPr="003772FD">
        <w:rPr>
          <w:rFonts w:ascii="Sylfaen" w:hAnsi="Sylfaen"/>
          <w:i/>
          <w:iCs/>
        </w:rPr>
        <w:t xml:space="preserve"> </w:t>
      </w:r>
      <w:r w:rsidRPr="003772FD">
        <w:rPr>
          <w:rStyle w:val="ezkurwreuab5ozgtqnkl"/>
          <w:rFonts w:ascii="Sylfaen" w:hAnsi="Sylfaen"/>
          <w:i/>
          <w:iCs/>
        </w:rPr>
        <w:t>РА</w:t>
      </w:r>
      <w:r w:rsidRPr="003772FD">
        <w:rPr>
          <w:rFonts w:ascii="Sylfaen" w:hAnsi="Sylfaen"/>
          <w:i/>
          <w:iCs/>
        </w:rPr>
        <w:t xml:space="preserve"> </w:t>
      </w:r>
      <w:r w:rsidRPr="003772FD">
        <w:rPr>
          <w:rStyle w:val="ezkurwreuab5ozgtqnkl"/>
          <w:rFonts w:ascii="Sylfaen" w:hAnsi="Sylfaen"/>
          <w:i/>
          <w:iCs/>
        </w:rPr>
        <w:t>"О закупках</w:t>
      </w:r>
      <w:r w:rsidRPr="003772FD">
        <w:rPr>
          <w:rFonts w:ascii="Sylfaen" w:hAnsi="Sylfaen"/>
          <w:i/>
          <w:iCs/>
        </w:rPr>
        <w:t>"</w:t>
      </w:r>
      <w:r w:rsidRPr="003772FD">
        <w:rPr>
          <w:rStyle w:val="ezkurwreuab5ozgtqnkl"/>
          <w:rFonts w:ascii="Sylfaen" w:hAnsi="Sylfaen"/>
          <w:i/>
          <w:iCs/>
        </w:rPr>
        <w:t>, то расчет срока в графе определяется</w:t>
      </w:r>
      <w:r w:rsidRPr="003772FD">
        <w:rPr>
          <w:rFonts w:ascii="Sylfaen" w:hAnsi="Sylfaen"/>
          <w:i/>
          <w:iCs/>
        </w:rPr>
        <w:t xml:space="preserve"> </w:t>
      </w:r>
      <w:r w:rsidRPr="003772FD">
        <w:rPr>
          <w:rStyle w:val="ezkurwreuab5ozgtqnkl"/>
          <w:rFonts w:ascii="Sylfaen" w:hAnsi="Sylfaen"/>
          <w:i/>
          <w:iCs/>
        </w:rPr>
        <w:t>календарными</w:t>
      </w:r>
      <w:r w:rsidRPr="003772FD">
        <w:rPr>
          <w:rFonts w:ascii="Sylfaen" w:hAnsi="Sylfaen"/>
          <w:i/>
          <w:iCs/>
        </w:rPr>
        <w:t xml:space="preserve"> </w:t>
      </w:r>
      <w:r w:rsidRPr="003772FD">
        <w:rPr>
          <w:rStyle w:val="ezkurwreuab5ozgtqnkl"/>
          <w:rFonts w:ascii="Sylfaen" w:hAnsi="Sylfaen"/>
          <w:i/>
          <w:iCs/>
        </w:rPr>
        <w:t>днями</w:t>
      </w:r>
      <w:r w:rsidRPr="003772FD">
        <w:rPr>
          <w:rFonts w:ascii="Sylfaen" w:hAnsi="Sylfaen"/>
          <w:i/>
          <w:iCs/>
        </w:rPr>
        <w:t xml:space="preserve">, </w:t>
      </w:r>
      <w:r w:rsidRPr="003772FD">
        <w:rPr>
          <w:rStyle w:val="ezkurwreuab5ozgtqnkl"/>
          <w:rFonts w:ascii="Sylfaen" w:hAnsi="Sylfaen"/>
          <w:i/>
          <w:iCs/>
        </w:rPr>
        <w:t>с даты вступления в силу соглашения, заключаемого между сторонами, путем осуществления расчета, если предусмотрены финансовые средства</w:t>
      </w:r>
      <w:r w:rsidRPr="003772FD">
        <w:rPr>
          <w:rFonts w:ascii="Sylfaen" w:hAnsi="Sylfaen"/>
          <w:i/>
          <w:iCs/>
        </w:rPr>
        <w:t xml:space="preserve"> .</w:t>
      </w:r>
    </w:p>
    <w:tbl>
      <w:tblPr>
        <w:tblW w:w="9639" w:type="dxa"/>
        <w:jc w:val="center"/>
        <w:tblLayout w:type="fixed"/>
        <w:tblLook w:val="0000" w:firstRow="0" w:lastRow="0" w:firstColumn="0" w:lastColumn="0" w:noHBand="0" w:noVBand="0"/>
      </w:tblPr>
      <w:tblGrid>
        <w:gridCol w:w="4536"/>
        <w:gridCol w:w="760"/>
        <w:gridCol w:w="4343"/>
      </w:tblGrid>
      <w:tr w:rsidR="00751025" w:rsidRPr="00CC157D" w14:paraId="11219B60" w14:textId="77777777" w:rsidTr="004A2C83">
        <w:trPr>
          <w:jc w:val="center"/>
        </w:trPr>
        <w:tc>
          <w:tcPr>
            <w:tcW w:w="4536" w:type="dxa"/>
          </w:tcPr>
          <w:p w14:paraId="2A57C896" w14:textId="77777777" w:rsidR="00751025" w:rsidRPr="004A2C83" w:rsidRDefault="00751025" w:rsidP="004A2C83">
            <w:pPr>
              <w:widowControl w:val="0"/>
              <w:jc w:val="center"/>
              <w:rPr>
                <w:rFonts w:ascii="Sylfaen" w:hAnsi="Sylfaen" w:cs="Sylfaen"/>
                <w:b/>
                <w:bCs/>
              </w:rPr>
            </w:pPr>
            <w:r w:rsidRPr="004A2C83">
              <w:rPr>
                <w:rFonts w:ascii="Sylfaen" w:hAnsi="Sylfaen"/>
                <w:b/>
              </w:rPr>
              <w:t>ПОКУПАТЕЛЬ</w:t>
            </w:r>
          </w:p>
          <w:p w14:paraId="04B6E45C"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w:t>
            </w:r>
          </w:p>
          <w:p w14:paraId="776343EF"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36320F9A" w14:textId="77777777" w:rsidR="00751025" w:rsidRPr="004A2C83" w:rsidRDefault="00751025" w:rsidP="004A2C83">
            <w:pPr>
              <w:widowControl w:val="0"/>
              <w:jc w:val="center"/>
              <w:rPr>
                <w:rFonts w:ascii="Sylfaen" w:hAnsi="Sylfaen"/>
              </w:rPr>
            </w:pPr>
            <w:r w:rsidRPr="004A2C83">
              <w:rPr>
                <w:rFonts w:ascii="Sylfaen" w:hAnsi="Sylfaen"/>
              </w:rPr>
              <w:t>М. П.</w:t>
            </w:r>
          </w:p>
        </w:tc>
        <w:tc>
          <w:tcPr>
            <w:tcW w:w="760" w:type="dxa"/>
          </w:tcPr>
          <w:p w14:paraId="398D5073" w14:textId="77777777" w:rsidR="00751025" w:rsidRPr="004A2C83" w:rsidRDefault="00751025" w:rsidP="004A2C83">
            <w:pPr>
              <w:widowControl w:val="0"/>
              <w:jc w:val="center"/>
              <w:rPr>
                <w:rFonts w:ascii="Sylfaen" w:hAnsi="Sylfaen"/>
              </w:rPr>
            </w:pPr>
          </w:p>
        </w:tc>
        <w:tc>
          <w:tcPr>
            <w:tcW w:w="4343" w:type="dxa"/>
          </w:tcPr>
          <w:p w14:paraId="7D542CE2" w14:textId="77777777" w:rsidR="00751025" w:rsidRPr="004A2C83" w:rsidRDefault="00751025" w:rsidP="004A2C83">
            <w:pPr>
              <w:widowControl w:val="0"/>
              <w:jc w:val="center"/>
              <w:rPr>
                <w:rFonts w:ascii="Sylfaen" w:hAnsi="Sylfaen" w:cs="Sylfaen"/>
                <w:b/>
                <w:bCs/>
              </w:rPr>
            </w:pPr>
            <w:r w:rsidRPr="004A2C83">
              <w:rPr>
                <w:rFonts w:ascii="Sylfaen" w:hAnsi="Sylfaen"/>
                <w:b/>
              </w:rPr>
              <w:t>ПРОДАВЕЦ</w:t>
            </w:r>
          </w:p>
          <w:p w14:paraId="214AC387"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4C3BDB66"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2F5CAB3A" w14:textId="77777777" w:rsidR="00751025" w:rsidRPr="004A2C83" w:rsidRDefault="00751025" w:rsidP="004A2C83">
            <w:pPr>
              <w:widowControl w:val="0"/>
              <w:jc w:val="center"/>
              <w:rPr>
                <w:rFonts w:ascii="Sylfaen" w:hAnsi="Sylfaen"/>
              </w:rPr>
            </w:pPr>
            <w:r w:rsidRPr="004A2C83">
              <w:rPr>
                <w:rFonts w:ascii="Sylfaen" w:hAnsi="Sylfaen"/>
              </w:rPr>
              <w:t>М. П.</w:t>
            </w:r>
          </w:p>
        </w:tc>
      </w:tr>
    </w:tbl>
    <w:p w14:paraId="51527A68" w14:textId="77777777" w:rsidR="00751025" w:rsidRPr="004A2C83" w:rsidRDefault="00751025" w:rsidP="00751025">
      <w:pPr>
        <w:widowControl w:val="0"/>
        <w:spacing w:after="160"/>
        <w:jc w:val="right"/>
        <w:rPr>
          <w:rFonts w:ascii="Sylfaen" w:hAnsi="Sylfaen"/>
          <w:i/>
        </w:rPr>
      </w:pPr>
      <w:r w:rsidRPr="004A2C83">
        <w:rPr>
          <w:rFonts w:ascii="Sylfaen" w:hAnsi="Sylfaen"/>
        </w:rPr>
        <w:br w:type="page"/>
      </w:r>
      <w:r w:rsidRPr="004A2C83">
        <w:rPr>
          <w:rFonts w:ascii="Sylfaen" w:hAnsi="Sylfaen"/>
          <w:i/>
        </w:rPr>
        <w:lastRenderedPageBreak/>
        <w:t>Приложение № 2</w:t>
      </w:r>
    </w:p>
    <w:p w14:paraId="642EBB06"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6FC9CDD0" w14:textId="77777777" w:rsidR="00751025" w:rsidRPr="004A2C83" w:rsidRDefault="00751025" w:rsidP="00751025">
      <w:pPr>
        <w:widowControl w:val="0"/>
        <w:spacing w:after="160"/>
        <w:jc w:val="center"/>
        <w:rPr>
          <w:rFonts w:ascii="Sylfaen" w:hAnsi="Sylfaen"/>
        </w:rPr>
      </w:pPr>
      <w:r w:rsidRPr="004A2C83">
        <w:rPr>
          <w:rFonts w:ascii="Sylfaen" w:hAnsi="Sylfaen"/>
        </w:rPr>
        <w:t>ГРАФИК ОПЛАТЫ</w:t>
      </w:r>
      <w:r w:rsidRPr="004A2C83">
        <w:rPr>
          <w:rStyle w:val="af6"/>
          <w:rFonts w:ascii="Sylfaen" w:hAnsi="Sylfaen"/>
        </w:rPr>
        <w:footnoteReference w:customMarkFollows="1" w:id="33"/>
        <w:t>*</w:t>
      </w:r>
    </w:p>
    <w:p w14:paraId="2BE98F56"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41"/>
        <w:gridCol w:w="3552"/>
        <w:gridCol w:w="755"/>
        <w:gridCol w:w="829"/>
        <w:gridCol w:w="580"/>
        <w:gridCol w:w="728"/>
        <w:gridCol w:w="496"/>
        <w:gridCol w:w="599"/>
        <w:gridCol w:w="615"/>
        <w:gridCol w:w="693"/>
        <w:gridCol w:w="849"/>
        <w:gridCol w:w="788"/>
        <w:gridCol w:w="770"/>
        <w:gridCol w:w="788"/>
        <w:gridCol w:w="650"/>
      </w:tblGrid>
      <w:tr w:rsidR="00751025" w:rsidRPr="00CC157D" w14:paraId="5E8031E7" w14:textId="77777777" w:rsidTr="004A2C83">
        <w:trPr>
          <w:trHeight w:val="305"/>
          <w:jc w:val="center"/>
        </w:trPr>
        <w:tc>
          <w:tcPr>
            <w:tcW w:w="15905" w:type="dxa"/>
            <w:gridSpan w:val="16"/>
          </w:tcPr>
          <w:p w14:paraId="3A2CA9F0"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5014715B" w14:textId="77777777" w:rsidTr="00E860E8">
        <w:trPr>
          <w:trHeight w:val="747"/>
          <w:jc w:val="center"/>
        </w:trPr>
        <w:tc>
          <w:tcPr>
            <w:tcW w:w="1572" w:type="dxa"/>
            <w:vAlign w:val="center"/>
          </w:tcPr>
          <w:p w14:paraId="7707635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номер предусмотренного приглашением лота</w:t>
            </w:r>
          </w:p>
        </w:tc>
        <w:tc>
          <w:tcPr>
            <w:tcW w:w="1641" w:type="dxa"/>
            <w:vAlign w:val="center"/>
          </w:tcPr>
          <w:p w14:paraId="717A6361"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3552" w:type="dxa"/>
            <w:vAlign w:val="center"/>
          </w:tcPr>
          <w:p w14:paraId="7F4386BB"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наименование</w:t>
            </w:r>
          </w:p>
        </w:tc>
        <w:tc>
          <w:tcPr>
            <w:tcW w:w="9140" w:type="dxa"/>
            <w:gridSpan w:val="13"/>
            <w:vAlign w:val="center"/>
          </w:tcPr>
          <w:p w14:paraId="5C94B5EF" w14:textId="49FF3D45" w:rsidR="00751025" w:rsidRPr="004A2C83" w:rsidRDefault="00751025" w:rsidP="004A2C83">
            <w:pPr>
              <w:widowControl w:val="0"/>
              <w:jc w:val="both"/>
              <w:rPr>
                <w:rFonts w:ascii="Sylfaen" w:hAnsi="Sylfaen"/>
                <w:sz w:val="16"/>
                <w:szCs w:val="16"/>
              </w:rPr>
            </w:pPr>
            <w:r w:rsidRPr="004A2C83">
              <w:rPr>
                <w:rFonts w:ascii="Sylfaen" w:hAnsi="Sylfaen"/>
                <w:sz w:val="16"/>
                <w:szCs w:val="16"/>
              </w:rPr>
              <w:t>Оплату товара предусматривается произвести в 20</w:t>
            </w:r>
            <w:r>
              <w:rPr>
                <w:rFonts w:ascii="Sylfaen" w:hAnsi="Sylfaen"/>
                <w:sz w:val="16"/>
                <w:szCs w:val="16"/>
                <w:lang w:val="hy-AM"/>
              </w:rPr>
              <w:t>2</w:t>
            </w:r>
            <w:r w:rsidR="00FA1DB6">
              <w:rPr>
                <w:rFonts w:ascii="Sylfaen" w:hAnsi="Sylfaen"/>
                <w:sz w:val="16"/>
                <w:szCs w:val="16"/>
                <w:lang w:val="hy-AM"/>
              </w:rPr>
              <w:t>5</w:t>
            </w:r>
            <w:r w:rsidRPr="004A2C83">
              <w:rPr>
                <w:rFonts w:ascii="Sylfaen" w:hAnsi="Sylfaen"/>
                <w:sz w:val="16"/>
                <w:szCs w:val="16"/>
              </w:rPr>
              <w:t>г., по месяцам, в том числе</w:t>
            </w:r>
            <w:r w:rsidRPr="004A2C83">
              <w:rPr>
                <w:rStyle w:val="af6"/>
                <w:rFonts w:ascii="Sylfaen" w:hAnsi="Sylfaen"/>
                <w:sz w:val="16"/>
                <w:szCs w:val="16"/>
              </w:rPr>
              <w:footnoteReference w:customMarkFollows="1" w:id="34"/>
              <w:t>**</w:t>
            </w:r>
          </w:p>
        </w:tc>
      </w:tr>
      <w:tr w:rsidR="00751025" w:rsidRPr="00CC157D" w14:paraId="40EF0800" w14:textId="77777777" w:rsidTr="00E860E8">
        <w:trPr>
          <w:trHeight w:val="594"/>
          <w:jc w:val="center"/>
        </w:trPr>
        <w:tc>
          <w:tcPr>
            <w:tcW w:w="1572" w:type="dxa"/>
          </w:tcPr>
          <w:p w14:paraId="3B4DA09A" w14:textId="77777777" w:rsidR="00751025" w:rsidRPr="004A2C83" w:rsidRDefault="00751025" w:rsidP="004A2C83">
            <w:pPr>
              <w:widowControl w:val="0"/>
              <w:jc w:val="center"/>
              <w:rPr>
                <w:rFonts w:ascii="Sylfaen" w:hAnsi="Sylfaen"/>
                <w:sz w:val="16"/>
                <w:szCs w:val="16"/>
              </w:rPr>
            </w:pPr>
          </w:p>
        </w:tc>
        <w:tc>
          <w:tcPr>
            <w:tcW w:w="1641" w:type="dxa"/>
          </w:tcPr>
          <w:p w14:paraId="2C17070B" w14:textId="77777777" w:rsidR="00751025" w:rsidRPr="004A2C83" w:rsidRDefault="00751025" w:rsidP="004A2C83">
            <w:pPr>
              <w:widowControl w:val="0"/>
              <w:jc w:val="center"/>
              <w:rPr>
                <w:rFonts w:ascii="Sylfaen" w:hAnsi="Sylfaen"/>
                <w:sz w:val="16"/>
                <w:szCs w:val="16"/>
              </w:rPr>
            </w:pPr>
          </w:p>
        </w:tc>
        <w:tc>
          <w:tcPr>
            <w:tcW w:w="3552" w:type="dxa"/>
          </w:tcPr>
          <w:p w14:paraId="0A75F556" w14:textId="77777777" w:rsidR="00751025" w:rsidRPr="004A2C83" w:rsidRDefault="00751025" w:rsidP="004A2C83">
            <w:pPr>
              <w:widowControl w:val="0"/>
              <w:jc w:val="center"/>
              <w:rPr>
                <w:rFonts w:ascii="Sylfaen" w:hAnsi="Sylfaen"/>
                <w:sz w:val="16"/>
                <w:szCs w:val="16"/>
              </w:rPr>
            </w:pPr>
          </w:p>
        </w:tc>
        <w:tc>
          <w:tcPr>
            <w:tcW w:w="755" w:type="dxa"/>
            <w:vAlign w:val="center"/>
          </w:tcPr>
          <w:p w14:paraId="6A518A87"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январь</w:t>
            </w:r>
          </w:p>
        </w:tc>
        <w:tc>
          <w:tcPr>
            <w:tcW w:w="829" w:type="dxa"/>
            <w:vAlign w:val="center"/>
          </w:tcPr>
          <w:p w14:paraId="553C5647"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февраль</w:t>
            </w:r>
          </w:p>
        </w:tc>
        <w:tc>
          <w:tcPr>
            <w:tcW w:w="580" w:type="dxa"/>
            <w:vAlign w:val="center"/>
          </w:tcPr>
          <w:p w14:paraId="06C6B797" w14:textId="1CA4DF1B" w:rsidR="00751025" w:rsidRPr="00EC370E" w:rsidRDefault="00EC370E" w:rsidP="004A2C83">
            <w:pPr>
              <w:widowControl w:val="0"/>
              <w:ind w:right="-7"/>
              <w:jc w:val="center"/>
              <w:rPr>
                <w:rFonts w:ascii="Sylfaen" w:hAnsi="Sylfaen"/>
                <w:sz w:val="16"/>
                <w:szCs w:val="16"/>
                <w:lang w:val="hy-AM"/>
              </w:rPr>
            </w:pPr>
            <w:r>
              <w:rPr>
                <w:rFonts w:ascii="Sylfaen" w:hAnsi="Sylfaen"/>
                <w:sz w:val="16"/>
                <w:szCs w:val="16"/>
                <w:lang w:val="hy-AM"/>
              </w:rPr>
              <w:t>март</w:t>
            </w:r>
          </w:p>
        </w:tc>
        <w:tc>
          <w:tcPr>
            <w:tcW w:w="728" w:type="dxa"/>
            <w:vAlign w:val="center"/>
          </w:tcPr>
          <w:p w14:paraId="107DCE83"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апрель</w:t>
            </w:r>
          </w:p>
        </w:tc>
        <w:tc>
          <w:tcPr>
            <w:tcW w:w="496" w:type="dxa"/>
            <w:vAlign w:val="center"/>
          </w:tcPr>
          <w:p w14:paraId="456822F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май</w:t>
            </w:r>
          </w:p>
        </w:tc>
        <w:tc>
          <w:tcPr>
            <w:tcW w:w="599" w:type="dxa"/>
            <w:vAlign w:val="center"/>
          </w:tcPr>
          <w:p w14:paraId="47128AD1"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июнь</w:t>
            </w:r>
          </w:p>
        </w:tc>
        <w:tc>
          <w:tcPr>
            <w:tcW w:w="615" w:type="dxa"/>
            <w:vAlign w:val="center"/>
          </w:tcPr>
          <w:p w14:paraId="2D643E08"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июль</w:t>
            </w:r>
          </w:p>
        </w:tc>
        <w:tc>
          <w:tcPr>
            <w:tcW w:w="693" w:type="dxa"/>
            <w:vAlign w:val="center"/>
          </w:tcPr>
          <w:p w14:paraId="79AC8508"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август</w:t>
            </w:r>
          </w:p>
        </w:tc>
        <w:tc>
          <w:tcPr>
            <w:tcW w:w="849" w:type="dxa"/>
            <w:vAlign w:val="center"/>
          </w:tcPr>
          <w:p w14:paraId="6A7872B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сентябрь</w:t>
            </w:r>
          </w:p>
        </w:tc>
        <w:tc>
          <w:tcPr>
            <w:tcW w:w="788" w:type="dxa"/>
            <w:vAlign w:val="center"/>
          </w:tcPr>
          <w:p w14:paraId="29D615ED"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октябрь</w:t>
            </w:r>
          </w:p>
        </w:tc>
        <w:tc>
          <w:tcPr>
            <w:tcW w:w="770" w:type="dxa"/>
            <w:vAlign w:val="center"/>
          </w:tcPr>
          <w:p w14:paraId="1513DC1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ноябрь</w:t>
            </w:r>
          </w:p>
        </w:tc>
        <w:tc>
          <w:tcPr>
            <w:tcW w:w="788" w:type="dxa"/>
            <w:vAlign w:val="center"/>
          </w:tcPr>
          <w:p w14:paraId="35EF6AFF"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декабрь</w:t>
            </w:r>
          </w:p>
        </w:tc>
        <w:tc>
          <w:tcPr>
            <w:tcW w:w="650" w:type="dxa"/>
            <w:vAlign w:val="center"/>
          </w:tcPr>
          <w:p w14:paraId="3CE89027" w14:textId="77777777" w:rsidR="00751025" w:rsidRPr="004A2C83" w:rsidRDefault="00751025" w:rsidP="004A2C83">
            <w:pPr>
              <w:widowControl w:val="0"/>
              <w:ind w:right="-1"/>
              <w:jc w:val="center"/>
              <w:rPr>
                <w:rFonts w:ascii="Sylfaen" w:hAnsi="Sylfaen"/>
                <w:sz w:val="16"/>
                <w:szCs w:val="16"/>
                <w:lang w:val="en-US"/>
              </w:rPr>
            </w:pPr>
            <w:r w:rsidRPr="004A2C83">
              <w:rPr>
                <w:rFonts w:ascii="Sylfaen" w:hAnsi="Sylfaen"/>
                <w:sz w:val="16"/>
                <w:szCs w:val="16"/>
              </w:rPr>
              <w:t>Всего</w:t>
            </w:r>
          </w:p>
        </w:tc>
      </w:tr>
      <w:tr w:rsidR="00090BBA" w:rsidRPr="00CC157D" w14:paraId="61FB2EA5" w14:textId="77777777" w:rsidTr="00703CD7">
        <w:trPr>
          <w:trHeight w:val="404"/>
          <w:jc w:val="center"/>
        </w:trPr>
        <w:tc>
          <w:tcPr>
            <w:tcW w:w="1572" w:type="dxa"/>
            <w:vAlign w:val="center"/>
          </w:tcPr>
          <w:p w14:paraId="2D12CE0E" w14:textId="0F061A0C" w:rsidR="00090BBA" w:rsidRPr="001A1EDD" w:rsidRDefault="00090BBA" w:rsidP="00090BBA">
            <w:pPr>
              <w:widowControl w:val="0"/>
              <w:jc w:val="center"/>
              <w:rPr>
                <w:rFonts w:ascii="Sylfaen" w:hAnsi="Sylfaen"/>
                <w:i/>
                <w:iCs/>
                <w:sz w:val="16"/>
                <w:szCs w:val="16"/>
              </w:rPr>
            </w:pPr>
            <w:r w:rsidRPr="00645D62">
              <w:rPr>
                <w:rFonts w:ascii="Sylfaen" w:hAnsi="Sylfaen" w:cs="Calibri"/>
                <w:i/>
                <w:color w:val="000000"/>
                <w:sz w:val="20"/>
                <w:szCs w:val="20"/>
              </w:rPr>
              <w:t>1</w:t>
            </w:r>
          </w:p>
        </w:tc>
        <w:tc>
          <w:tcPr>
            <w:tcW w:w="1641" w:type="dxa"/>
            <w:vAlign w:val="center"/>
          </w:tcPr>
          <w:p w14:paraId="4577B1B2" w14:textId="4B63D81A" w:rsidR="00090BBA" w:rsidRPr="001A1EDD" w:rsidRDefault="00090BBA" w:rsidP="00090BBA">
            <w:pPr>
              <w:widowControl w:val="0"/>
              <w:jc w:val="center"/>
              <w:rPr>
                <w:rFonts w:ascii="Sylfaen" w:hAnsi="Sylfaen"/>
                <w:i/>
                <w:iCs/>
                <w:sz w:val="16"/>
                <w:szCs w:val="16"/>
              </w:rPr>
            </w:pPr>
            <w:r w:rsidRPr="00645D62">
              <w:rPr>
                <w:rFonts w:ascii="Sylfaen" w:hAnsi="Sylfaen" w:cs="Calibri"/>
                <w:i/>
                <w:color w:val="000000"/>
                <w:sz w:val="20"/>
                <w:szCs w:val="20"/>
              </w:rPr>
              <w:t>33661121/1</w:t>
            </w:r>
          </w:p>
        </w:tc>
        <w:tc>
          <w:tcPr>
            <w:tcW w:w="3552" w:type="dxa"/>
            <w:vAlign w:val="center"/>
          </w:tcPr>
          <w:p w14:paraId="1BE8E5DD" w14:textId="7B38CAA3" w:rsidR="00090BBA" w:rsidRPr="001A1EDD" w:rsidRDefault="00090BBA" w:rsidP="00090BBA">
            <w:pPr>
              <w:widowControl w:val="0"/>
              <w:jc w:val="center"/>
              <w:rPr>
                <w:rFonts w:ascii="Sylfaen" w:hAnsi="Sylfaen"/>
                <w:i/>
                <w:iCs/>
                <w:sz w:val="16"/>
                <w:szCs w:val="16"/>
              </w:rPr>
            </w:pPr>
            <w:r w:rsidRPr="001206EE">
              <w:rPr>
                <w:rFonts w:ascii="Sylfaen" w:hAnsi="Sylfaen"/>
                <w:i/>
                <w:sz w:val="20"/>
                <w:szCs w:val="20"/>
              </w:rPr>
              <w:t>Таблетка ацетилсалициловой кислоты 75 мг</w:t>
            </w:r>
          </w:p>
        </w:tc>
        <w:tc>
          <w:tcPr>
            <w:tcW w:w="9140" w:type="dxa"/>
            <w:gridSpan w:val="13"/>
            <w:vMerge w:val="restart"/>
            <w:vAlign w:val="center"/>
          </w:tcPr>
          <w:p w14:paraId="50FFDCE5" w14:textId="77777777" w:rsidR="00090BBA" w:rsidRPr="00090BBA" w:rsidRDefault="00090BBA" w:rsidP="00090BBA">
            <w:pPr>
              <w:widowControl w:val="0"/>
              <w:jc w:val="center"/>
              <w:rPr>
                <w:rFonts w:ascii="Sylfaen" w:hAnsi="Sylfaen"/>
                <w:b/>
                <w:i/>
                <w:iCs/>
                <w:color w:val="FF0000"/>
                <w:sz w:val="20"/>
                <w:szCs w:val="20"/>
              </w:rPr>
            </w:pPr>
            <w:r w:rsidRPr="00090BBA">
              <w:rPr>
                <w:rFonts w:ascii="Sylfaen" w:hAnsi="Sylfaen"/>
                <w:b/>
                <w:i/>
                <w:iCs/>
                <w:color w:val="FF0000"/>
                <w:sz w:val="20"/>
                <w:szCs w:val="20"/>
              </w:rPr>
              <w:t>Настоящий договор заключается на основании пункта 2 части 6 статьи 15 Закона РА "О закупках" , и настоящий график дополняется и подписывается одновременно с соглашением, заключаемым между сторонами, в случае предоставления финансовых средств, как его неотъемлемая часть:</w:t>
            </w:r>
          </w:p>
          <w:p w14:paraId="03A1670E" w14:textId="02CA1E74" w:rsidR="00090BBA" w:rsidRPr="001A1EDD" w:rsidRDefault="00090BBA" w:rsidP="00090BBA">
            <w:pPr>
              <w:widowControl w:val="0"/>
              <w:jc w:val="center"/>
              <w:rPr>
                <w:rFonts w:ascii="Sylfaen" w:hAnsi="Sylfaen"/>
                <w:b/>
                <w:i/>
                <w:iCs/>
                <w:sz w:val="16"/>
                <w:szCs w:val="16"/>
              </w:rPr>
            </w:pPr>
            <w:r w:rsidRPr="00090BBA">
              <w:rPr>
                <w:rFonts w:ascii="Sylfaen" w:hAnsi="Sylfaen"/>
                <w:b/>
                <w:i/>
                <w:iCs/>
                <w:color w:val="FF0000"/>
                <w:sz w:val="20"/>
                <w:szCs w:val="20"/>
              </w:rPr>
              <w:t>Платежи будут производиться в рамках действия контракта, до 15-го банковского дня каждого месяца, в размере 100% товаров, фактически поставленных в течение предыдущего месяца, на основе утвержденных и представленных продавцом счетов-фактур и утвержденных протоколов приема-передачи:</w:t>
            </w:r>
          </w:p>
        </w:tc>
      </w:tr>
      <w:tr w:rsidR="00090BBA" w:rsidRPr="00CC157D" w14:paraId="16EA7929" w14:textId="77777777" w:rsidTr="00703CD7">
        <w:trPr>
          <w:trHeight w:val="404"/>
          <w:jc w:val="center"/>
        </w:trPr>
        <w:tc>
          <w:tcPr>
            <w:tcW w:w="1572" w:type="dxa"/>
            <w:vAlign w:val="center"/>
          </w:tcPr>
          <w:p w14:paraId="5AB5B290" w14:textId="6987C303"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w:t>
            </w:r>
          </w:p>
        </w:tc>
        <w:tc>
          <w:tcPr>
            <w:tcW w:w="1641" w:type="dxa"/>
            <w:vAlign w:val="center"/>
          </w:tcPr>
          <w:p w14:paraId="079026EB" w14:textId="7DEFFB34" w:rsidR="00090BBA" w:rsidRPr="001A1EDD" w:rsidRDefault="00090BBA" w:rsidP="00090BBA">
            <w:pPr>
              <w:jc w:val="center"/>
              <w:rPr>
                <w:rFonts w:ascii="Sylfaen" w:hAnsi="Sylfaen" w:cs="Calibri"/>
                <w:i/>
                <w:iCs/>
                <w:color w:val="000000"/>
                <w:sz w:val="20"/>
                <w:szCs w:val="20"/>
              </w:rPr>
            </w:pPr>
            <w:r w:rsidRPr="00645D62">
              <w:rPr>
                <w:rFonts w:ascii="Sylfaen" w:hAnsi="Sylfaen" w:cs="Calibri"/>
                <w:i/>
                <w:color w:val="000000"/>
                <w:sz w:val="20"/>
                <w:szCs w:val="20"/>
              </w:rPr>
              <w:t>33661121</w:t>
            </w:r>
          </w:p>
        </w:tc>
        <w:tc>
          <w:tcPr>
            <w:tcW w:w="3552" w:type="dxa"/>
            <w:vAlign w:val="center"/>
          </w:tcPr>
          <w:p w14:paraId="4031A85D" w14:textId="5B24D4E9"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Ацетилсалициловая кислота 100 мг таблетка</w:t>
            </w:r>
          </w:p>
        </w:tc>
        <w:tc>
          <w:tcPr>
            <w:tcW w:w="9140" w:type="dxa"/>
            <w:gridSpan w:val="13"/>
            <w:vMerge/>
            <w:vAlign w:val="center"/>
          </w:tcPr>
          <w:p w14:paraId="79A05504" w14:textId="36376374" w:rsidR="00090BBA" w:rsidRPr="001A1EDD" w:rsidRDefault="00090BBA" w:rsidP="00090BBA">
            <w:pPr>
              <w:widowControl w:val="0"/>
              <w:jc w:val="center"/>
              <w:rPr>
                <w:rFonts w:ascii="Sylfaen" w:hAnsi="Sylfaen"/>
                <w:i/>
                <w:iCs/>
                <w:sz w:val="16"/>
                <w:szCs w:val="16"/>
                <w:lang w:val="hy-AM"/>
              </w:rPr>
            </w:pPr>
          </w:p>
        </w:tc>
      </w:tr>
      <w:tr w:rsidR="00090BBA" w:rsidRPr="00CC157D" w14:paraId="6BB9F5D3" w14:textId="77777777" w:rsidTr="00703CD7">
        <w:trPr>
          <w:trHeight w:val="404"/>
          <w:jc w:val="center"/>
        </w:trPr>
        <w:tc>
          <w:tcPr>
            <w:tcW w:w="1572" w:type="dxa"/>
            <w:vAlign w:val="center"/>
          </w:tcPr>
          <w:p w14:paraId="60A76ED1" w14:textId="7F170DAE"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3</w:t>
            </w:r>
          </w:p>
        </w:tc>
        <w:tc>
          <w:tcPr>
            <w:tcW w:w="1641" w:type="dxa"/>
            <w:vAlign w:val="center"/>
          </w:tcPr>
          <w:p w14:paraId="12532092" w14:textId="469087B8" w:rsidR="00090BBA" w:rsidRPr="001A1EDD" w:rsidRDefault="00090BBA" w:rsidP="00090BBA">
            <w:pPr>
              <w:jc w:val="center"/>
              <w:rPr>
                <w:rFonts w:ascii="Sylfaen" w:hAnsi="Sylfaen" w:cs="Calibri"/>
                <w:i/>
                <w:iCs/>
                <w:color w:val="000000"/>
                <w:sz w:val="20"/>
                <w:szCs w:val="20"/>
              </w:rPr>
            </w:pPr>
            <w:r w:rsidRPr="00645D62">
              <w:rPr>
                <w:rFonts w:ascii="Sylfaen" w:hAnsi="Sylfaen" w:cs="Calibri"/>
                <w:i/>
                <w:color w:val="000000"/>
                <w:sz w:val="20"/>
                <w:szCs w:val="20"/>
              </w:rPr>
              <w:t>33651125</w:t>
            </w:r>
          </w:p>
        </w:tc>
        <w:tc>
          <w:tcPr>
            <w:tcW w:w="3552" w:type="dxa"/>
            <w:vAlign w:val="center"/>
          </w:tcPr>
          <w:p w14:paraId="1A152FF2" w14:textId="4D7920F1"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Таблетка азитромицина 500 мг</w:t>
            </w:r>
          </w:p>
        </w:tc>
        <w:tc>
          <w:tcPr>
            <w:tcW w:w="9140" w:type="dxa"/>
            <w:gridSpan w:val="13"/>
            <w:vMerge/>
            <w:vAlign w:val="center"/>
          </w:tcPr>
          <w:p w14:paraId="78BC529B" w14:textId="674E5F99" w:rsidR="00090BBA" w:rsidRPr="001A1EDD" w:rsidRDefault="00090BBA" w:rsidP="00090BBA">
            <w:pPr>
              <w:widowControl w:val="0"/>
              <w:jc w:val="center"/>
              <w:rPr>
                <w:rFonts w:ascii="Sylfaen" w:hAnsi="Sylfaen"/>
                <w:i/>
                <w:iCs/>
                <w:sz w:val="16"/>
                <w:szCs w:val="16"/>
                <w:lang w:val="hy-AM"/>
              </w:rPr>
            </w:pPr>
          </w:p>
        </w:tc>
      </w:tr>
      <w:tr w:rsidR="00090BBA" w:rsidRPr="00CC157D" w14:paraId="520C8830" w14:textId="77777777" w:rsidTr="00703CD7">
        <w:trPr>
          <w:trHeight w:val="404"/>
          <w:jc w:val="center"/>
        </w:trPr>
        <w:tc>
          <w:tcPr>
            <w:tcW w:w="1572" w:type="dxa"/>
            <w:vAlign w:val="center"/>
          </w:tcPr>
          <w:p w14:paraId="49F114D3" w14:textId="64A52254"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4</w:t>
            </w:r>
          </w:p>
        </w:tc>
        <w:tc>
          <w:tcPr>
            <w:tcW w:w="1641" w:type="dxa"/>
            <w:vAlign w:val="center"/>
          </w:tcPr>
          <w:p w14:paraId="40B8B260" w14:textId="0CB8FD2F" w:rsidR="00090BBA" w:rsidRPr="001A1EDD" w:rsidRDefault="00090BBA" w:rsidP="00090BBA">
            <w:pPr>
              <w:jc w:val="center"/>
              <w:rPr>
                <w:rFonts w:ascii="Sylfaen" w:hAnsi="Sylfaen" w:cs="Calibri"/>
                <w:i/>
                <w:iCs/>
                <w:color w:val="000000"/>
                <w:sz w:val="20"/>
                <w:szCs w:val="20"/>
              </w:rPr>
            </w:pPr>
            <w:r w:rsidRPr="00645D62">
              <w:rPr>
                <w:rFonts w:ascii="Sylfaen" w:hAnsi="Sylfaen" w:cs="Calibri"/>
                <w:i/>
                <w:iCs/>
                <w:color w:val="000000"/>
                <w:sz w:val="20"/>
                <w:szCs w:val="20"/>
              </w:rPr>
              <w:t>33691724</w:t>
            </w:r>
          </w:p>
        </w:tc>
        <w:tc>
          <w:tcPr>
            <w:tcW w:w="3552" w:type="dxa"/>
            <w:vAlign w:val="center"/>
          </w:tcPr>
          <w:p w14:paraId="089FF0E8" w14:textId="339AB19C"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i/>
                <w:sz w:val="20"/>
                <w:szCs w:val="20"/>
              </w:rPr>
              <w:t>Альбендазол</w:t>
            </w:r>
            <w:proofErr w:type="spellEnd"/>
            <w:r w:rsidRPr="00B179BE">
              <w:rPr>
                <w:rFonts w:ascii="Sylfaen" w:hAnsi="Sylfaen"/>
                <w:i/>
                <w:sz w:val="20"/>
                <w:szCs w:val="20"/>
              </w:rPr>
              <w:t xml:space="preserve"> в таблетках 400 мг</w:t>
            </w:r>
          </w:p>
        </w:tc>
        <w:tc>
          <w:tcPr>
            <w:tcW w:w="9140" w:type="dxa"/>
            <w:gridSpan w:val="13"/>
            <w:vMerge/>
            <w:vAlign w:val="center"/>
          </w:tcPr>
          <w:p w14:paraId="5C76BBB9" w14:textId="5E2255C1" w:rsidR="00090BBA" w:rsidRPr="001A1EDD" w:rsidRDefault="00090BBA" w:rsidP="00090BBA">
            <w:pPr>
              <w:widowControl w:val="0"/>
              <w:jc w:val="center"/>
              <w:rPr>
                <w:rFonts w:ascii="Sylfaen" w:hAnsi="Sylfaen"/>
                <w:i/>
                <w:iCs/>
                <w:sz w:val="16"/>
                <w:szCs w:val="16"/>
                <w:lang w:val="hy-AM"/>
              </w:rPr>
            </w:pPr>
          </w:p>
        </w:tc>
      </w:tr>
      <w:tr w:rsidR="00090BBA" w:rsidRPr="00CC157D" w14:paraId="111E4B1F" w14:textId="77777777" w:rsidTr="00703CD7">
        <w:trPr>
          <w:trHeight w:val="404"/>
          <w:jc w:val="center"/>
        </w:trPr>
        <w:tc>
          <w:tcPr>
            <w:tcW w:w="1572" w:type="dxa"/>
            <w:vAlign w:val="center"/>
          </w:tcPr>
          <w:p w14:paraId="08F28F00" w14:textId="1EC86C9F"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5</w:t>
            </w:r>
          </w:p>
        </w:tc>
        <w:tc>
          <w:tcPr>
            <w:tcW w:w="1641" w:type="dxa"/>
            <w:vAlign w:val="center"/>
          </w:tcPr>
          <w:p w14:paraId="5C649BD6" w14:textId="19FC72A8" w:rsidR="00090BBA" w:rsidRPr="001A1EDD" w:rsidRDefault="00090BBA" w:rsidP="00090BBA">
            <w:pPr>
              <w:jc w:val="center"/>
              <w:rPr>
                <w:rFonts w:ascii="Sylfaen" w:hAnsi="Sylfaen" w:cs="Calibri"/>
                <w:i/>
                <w:iCs/>
                <w:color w:val="000000"/>
                <w:sz w:val="20"/>
                <w:szCs w:val="20"/>
              </w:rPr>
            </w:pPr>
            <w:r w:rsidRPr="00645D62">
              <w:rPr>
                <w:rFonts w:ascii="Sylfaen" w:hAnsi="Sylfaen" w:cs="Calibri"/>
                <w:i/>
                <w:iCs/>
                <w:color w:val="000000"/>
                <w:sz w:val="20"/>
                <w:szCs w:val="20"/>
              </w:rPr>
              <w:t>33671125</w:t>
            </w:r>
          </w:p>
        </w:tc>
        <w:tc>
          <w:tcPr>
            <w:tcW w:w="3552" w:type="dxa"/>
            <w:vAlign w:val="center"/>
          </w:tcPr>
          <w:p w14:paraId="1ABB3A5C" w14:textId="6B7C9AAA"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Таблетка амброксола 30 мг</w:t>
            </w:r>
          </w:p>
        </w:tc>
        <w:tc>
          <w:tcPr>
            <w:tcW w:w="9140" w:type="dxa"/>
            <w:gridSpan w:val="13"/>
            <w:vMerge/>
            <w:vAlign w:val="center"/>
          </w:tcPr>
          <w:p w14:paraId="760AA30E" w14:textId="72B1A9EE" w:rsidR="00090BBA" w:rsidRPr="001A1EDD" w:rsidRDefault="00090BBA" w:rsidP="00090BBA">
            <w:pPr>
              <w:widowControl w:val="0"/>
              <w:jc w:val="center"/>
              <w:rPr>
                <w:rFonts w:ascii="Sylfaen" w:hAnsi="Sylfaen"/>
                <w:i/>
                <w:iCs/>
                <w:sz w:val="16"/>
                <w:szCs w:val="16"/>
                <w:lang w:val="hy-AM"/>
              </w:rPr>
            </w:pPr>
          </w:p>
        </w:tc>
      </w:tr>
      <w:tr w:rsidR="00090BBA" w:rsidRPr="00CC157D" w14:paraId="386416EF" w14:textId="77777777" w:rsidTr="00703CD7">
        <w:trPr>
          <w:trHeight w:val="404"/>
          <w:jc w:val="center"/>
        </w:trPr>
        <w:tc>
          <w:tcPr>
            <w:tcW w:w="1572" w:type="dxa"/>
            <w:vAlign w:val="center"/>
          </w:tcPr>
          <w:p w14:paraId="78EF9FB4" w14:textId="754CBDD6"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6</w:t>
            </w:r>
          </w:p>
        </w:tc>
        <w:tc>
          <w:tcPr>
            <w:tcW w:w="1641" w:type="dxa"/>
            <w:vAlign w:val="center"/>
          </w:tcPr>
          <w:p w14:paraId="1BCEB7BA" w14:textId="6B2272CD" w:rsidR="00090BBA" w:rsidRPr="001A1EDD" w:rsidRDefault="00090BBA" w:rsidP="00090BBA">
            <w:pPr>
              <w:jc w:val="center"/>
              <w:rPr>
                <w:rFonts w:ascii="Sylfaen" w:hAnsi="Sylfaen" w:cs="Calibri"/>
                <w:i/>
                <w:iCs/>
                <w:color w:val="000000"/>
                <w:sz w:val="20"/>
                <w:szCs w:val="20"/>
              </w:rPr>
            </w:pPr>
            <w:r w:rsidRPr="00645D62">
              <w:rPr>
                <w:rFonts w:ascii="Sylfaen" w:hAnsi="Sylfaen" w:cs="Calibri"/>
                <w:i/>
                <w:iCs/>
                <w:color w:val="000000"/>
                <w:sz w:val="20"/>
                <w:szCs w:val="20"/>
              </w:rPr>
              <w:t>33671114</w:t>
            </w:r>
          </w:p>
        </w:tc>
        <w:tc>
          <w:tcPr>
            <w:tcW w:w="3552" w:type="dxa"/>
            <w:vAlign w:val="center"/>
          </w:tcPr>
          <w:p w14:paraId="646B0D72" w14:textId="0C8372BD"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 xml:space="preserve">Таблетка </w:t>
            </w:r>
            <w:proofErr w:type="spellStart"/>
            <w:r w:rsidRPr="00B179BE">
              <w:rPr>
                <w:rFonts w:ascii="Sylfaen" w:hAnsi="Sylfaen"/>
                <w:i/>
                <w:sz w:val="20"/>
                <w:szCs w:val="20"/>
              </w:rPr>
              <w:t>аминофилина</w:t>
            </w:r>
            <w:proofErr w:type="spellEnd"/>
            <w:r w:rsidRPr="00B179BE">
              <w:rPr>
                <w:rFonts w:ascii="Sylfaen" w:hAnsi="Sylfaen"/>
                <w:i/>
                <w:sz w:val="20"/>
                <w:szCs w:val="20"/>
              </w:rPr>
              <w:t xml:space="preserve"> 150 мг</w:t>
            </w:r>
          </w:p>
        </w:tc>
        <w:tc>
          <w:tcPr>
            <w:tcW w:w="9140" w:type="dxa"/>
            <w:gridSpan w:val="13"/>
            <w:vMerge/>
            <w:vAlign w:val="center"/>
          </w:tcPr>
          <w:p w14:paraId="0B578A5F" w14:textId="612BF102" w:rsidR="00090BBA" w:rsidRPr="001A1EDD" w:rsidRDefault="00090BBA" w:rsidP="00090BBA">
            <w:pPr>
              <w:widowControl w:val="0"/>
              <w:jc w:val="center"/>
              <w:rPr>
                <w:rFonts w:ascii="Sylfaen" w:hAnsi="Sylfaen"/>
                <w:i/>
                <w:iCs/>
                <w:sz w:val="16"/>
                <w:szCs w:val="16"/>
                <w:lang w:val="hy-AM"/>
              </w:rPr>
            </w:pPr>
          </w:p>
        </w:tc>
      </w:tr>
      <w:tr w:rsidR="00090BBA" w:rsidRPr="00CC157D" w14:paraId="51C5339D" w14:textId="77777777" w:rsidTr="00703CD7">
        <w:trPr>
          <w:trHeight w:val="404"/>
          <w:jc w:val="center"/>
        </w:trPr>
        <w:tc>
          <w:tcPr>
            <w:tcW w:w="1572" w:type="dxa"/>
            <w:vAlign w:val="center"/>
          </w:tcPr>
          <w:p w14:paraId="6770261E" w14:textId="7F9739B7"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7</w:t>
            </w:r>
          </w:p>
        </w:tc>
        <w:tc>
          <w:tcPr>
            <w:tcW w:w="1641" w:type="dxa"/>
            <w:vAlign w:val="center"/>
          </w:tcPr>
          <w:p w14:paraId="51EE70E9" w14:textId="77777777"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33671114/1</w:t>
            </w:r>
          </w:p>
          <w:p w14:paraId="547328D6" w14:textId="678E1CA9" w:rsidR="00090BBA" w:rsidRPr="001A1EDD" w:rsidRDefault="00090BBA" w:rsidP="00090BBA">
            <w:pPr>
              <w:jc w:val="center"/>
              <w:rPr>
                <w:rFonts w:ascii="Sylfaen" w:hAnsi="Sylfaen" w:cs="Calibri"/>
                <w:i/>
                <w:iCs/>
                <w:color w:val="000000"/>
                <w:sz w:val="22"/>
                <w:szCs w:val="22"/>
              </w:rPr>
            </w:pPr>
          </w:p>
        </w:tc>
        <w:tc>
          <w:tcPr>
            <w:tcW w:w="3552" w:type="dxa"/>
            <w:vAlign w:val="center"/>
          </w:tcPr>
          <w:p w14:paraId="60F26EB6" w14:textId="00889E70"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Аминофилин</w:t>
            </w:r>
            <w:proofErr w:type="spellEnd"/>
            <w:r w:rsidRPr="00B179BE">
              <w:rPr>
                <w:rFonts w:ascii="Sylfaen" w:hAnsi="Sylfaen" w:cs="Courier New"/>
                <w:i/>
                <w:color w:val="1F1F1F"/>
                <w:sz w:val="20"/>
                <w:szCs w:val="20"/>
                <w:lang w:eastAsia="en-US"/>
              </w:rPr>
              <w:t xml:space="preserve"> для инъекций 24 мг/мл</w:t>
            </w:r>
          </w:p>
        </w:tc>
        <w:tc>
          <w:tcPr>
            <w:tcW w:w="9140" w:type="dxa"/>
            <w:gridSpan w:val="13"/>
            <w:vMerge/>
            <w:vAlign w:val="center"/>
          </w:tcPr>
          <w:p w14:paraId="0D09F33D" w14:textId="12F4AC2A" w:rsidR="00090BBA" w:rsidRPr="001A1EDD" w:rsidRDefault="00090BBA" w:rsidP="00090BBA">
            <w:pPr>
              <w:widowControl w:val="0"/>
              <w:jc w:val="center"/>
              <w:rPr>
                <w:rFonts w:ascii="Sylfaen" w:hAnsi="Sylfaen"/>
                <w:i/>
                <w:iCs/>
                <w:sz w:val="16"/>
                <w:szCs w:val="16"/>
                <w:lang w:val="hy-AM"/>
              </w:rPr>
            </w:pPr>
          </w:p>
        </w:tc>
      </w:tr>
      <w:tr w:rsidR="00090BBA" w:rsidRPr="00CC157D" w14:paraId="692907C7" w14:textId="77777777" w:rsidTr="00703CD7">
        <w:trPr>
          <w:trHeight w:val="404"/>
          <w:jc w:val="center"/>
        </w:trPr>
        <w:tc>
          <w:tcPr>
            <w:tcW w:w="1572" w:type="dxa"/>
            <w:vAlign w:val="center"/>
          </w:tcPr>
          <w:p w14:paraId="255912DC" w14:textId="7DDC2548"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lastRenderedPageBreak/>
              <w:t>8</w:t>
            </w:r>
          </w:p>
        </w:tc>
        <w:tc>
          <w:tcPr>
            <w:tcW w:w="1641" w:type="dxa"/>
            <w:vAlign w:val="center"/>
          </w:tcPr>
          <w:p w14:paraId="653546B4" w14:textId="701CEC19" w:rsidR="00090BBA" w:rsidRPr="001A1EDD" w:rsidRDefault="00090BBA" w:rsidP="00090BBA">
            <w:pPr>
              <w:jc w:val="center"/>
              <w:rPr>
                <w:rFonts w:ascii="Sylfaen" w:hAnsi="Sylfaen" w:cs="Calibri"/>
                <w:i/>
                <w:iCs/>
                <w:color w:val="000000"/>
                <w:sz w:val="22"/>
                <w:szCs w:val="22"/>
              </w:rPr>
            </w:pPr>
            <w:r w:rsidRPr="00645D62">
              <w:rPr>
                <w:rFonts w:ascii="Sylfaen" w:hAnsi="Sylfaen" w:cs="Calibri"/>
                <w:i/>
                <w:iCs/>
                <w:color w:val="000000"/>
                <w:sz w:val="20"/>
                <w:szCs w:val="20"/>
              </w:rPr>
              <w:t>33621740</w:t>
            </w:r>
          </w:p>
        </w:tc>
        <w:tc>
          <w:tcPr>
            <w:tcW w:w="3552" w:type="dxa"/>
            <w:vAlign w:val="center"/>
          </w:tcPr>
          <w:p w14:paraId="47E65DDA" w14:textId="5E2882E1" w:rsidR="00090BBA" w:rsidRPr="001A1EDD"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Таблетка </w:t>
            </w:r>
            <w:proofErr w:type="spellStart"/>
            <w:r w:rsidRPr="00B179BE">
              <w:rPr>
                <w:rFonts w:ascii="Sylfaen" w:hAnsi="Sylfaen" w:cs="Courier New"/>
                <w:i/>
                <w:color w:val="1F1F1F"/>
                <w:sz w:val="20"/>
                <w:szCs w:val="20"/>
                <w:lang w:eastAsia="en-US"/>
              </w:rPr>
              <w:t>амлодипина</w:t>
            </w:r>
            <w:proofErr w:type="spellEnd"/>
            <w:r w:rsidRPr="00B179BE">
              <w:rPr>
                <w:rFonts w:ascii="Sylfaen" w:hAnsi="Sylfaen" w:cs="Courier New"/>
                <w:i/>
                <w:color w:val="1F1F1F"/>
                <w:sz w:val="20"/>
                <w:szCs w:val="20"/>
                <w:lang w:eastAsia="en-US"/>
              </w:rPr>
              <w:t xml:space="preserve"> 5 мг</w:t>
            </w:r>
          </w:p>
        </w:tc>
        <w:tc>
          <w:tcPr>
            <w:tcW w:w="9140" w:type="dxa"/>
            <w:gridSpan w:val="13"/>
            <w:vMerge/>
            <w:vAlign w:val="center"/>
          </w:tcPr>
          <w:p w14:paraId="50F1D945" w14:textId="6584A6D5" w:rsidR="00090BBA" w:rsidRPr="001A1EDD" w:rsidRDefault="00090BBA" w:rsidP="00090BBA">
            <w:pPr>
              <w:widowControl w:val="0"/>
              <w:jc w:val="center"/>
              <w:rPr>
                <w:rFonts w:ascii="Sylfaen" w:hAnsi="Sylfaen"/>
                <w:i/>
                <w:iCs/>
                <w:sz w:val="16"/>
                <w:szCs w:val="16"/>
                <w:lang w:val="hy-AM"/>
              </w:rPr>
            </w:pPr>
          </w:p>
        </w:tc>
      </w:tr>
      <w:tr w:rsidR="00090BBA" w:rsidRPr="00CC157D" w14:paraId="5FEE1F1D" w14:textId="77777777" w:rsidTr="00703CD7">
        <w:trPr>
          <w:trHeight w:val="404"/>
          <w:jc w:val="center"/>
        </w:trPr>
        <w:tc>
          <w:tcPr>
            <w:tcW w:w="1572" w:type="dxa"/>
            <w:vAlign w:val="center"/>
          </w:tcPr>
          <w:p w14:paraId="6362A522" w14:textId="3C18F35F"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9</w:t>
            </w:r>
          </w:p>
        </w:tc>
        <w:tc>
          <w:tcPr>
            <w:tcW w:w="1641" w:type="dxa"/>
            <w:vAlign w:val="center"/>
          </w:tcPr>
          <w:p w14:paraId="5A660163" w14:textId="62722903"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33651111</w:t>
            </w:r>
          </w:p>
        </w:tc>
        <w:tc>
          <w:tcPr>
            <w:tcW w:w="3552" w:type="dxa"/>
            <w:vAlign w:val="center"/>
          </w:tcPr>
          <w:p w14:paraId="16500C5B" w14:textId="139324DE" w:rsidR="00090BBA" w:rsidRPr="001A1EDD"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Амоксициллин в капсуле 500 мг</w:t>
            </w:r>
          </w:p>
        </w:tc>
        <w:tc>
          <w:tcPr>
            <w:tcW w:w="9140" w:type="dxa"/>
            <w:gridSpan w:val="13"/>
            <w:vMerge/>
            <w:vAlign w:val="center"/>
          </w:tcPr>
          <w:p w14:paraId="364A6AC0" w14:textId="3804B862" w:rsidR="00090BBA" w:rsidRPr="001A1EDD" w:rsidRDefault="00090BBA" w:rsidP="00090BBA">
            <w:pPr>
              <w:widowControl w:val="0"/>
              <w:jc w:val="center"/>
              <w:rPr>
                <w:rFonts w:ascii="Sylfaen" w:hAnsi="Sylfaen"/>
                <w:i/>
                <w:iCs/>
                <w:sz w:val="16"/>
                <w:szCs w:val="16"/>
                <w:lang w:val="hy-AM"/>
              </w:rPr>
            </w:pPr>
          </w:p>
        </w:tc>
      </w:tr>
      <w:tr w:rsidR="00090BBA" w:rsidRPr="00CC157D" w14:paraId="71FF0D24" w14:textId="77777777" w:rsidTr="00703CD7">
        <w:trPr>
          <w:trHeight w:val="404"/>
          <w:jc w:val="center"/>
        </w:trPr>
        <w:tc>
          <w:tcPr>
            <w:tcW w:w="1572" w:type="dxa"/>
            <w:vAlign w:val="center"/>
          </w:tcPr>
          <w:p w14:paraId="3A389FF1" w14:textId="2C3C7BF1"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10</w:t>
            </w:r>
          </w:p>
        </w:tc>
        <w:tc>
          <w:tcPr>
            <w:tcW w:w="1641" w:type="dxa"/>
            <w:vAlign w:val="center"/>
          </w:tcPr>
          <w:p w14:paraId="65939640" w14:textId="77777777"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33651111/1</w:t>
            </w:r>
          </w:p>
          <w:p w14:paraId="295CBD2A" w14:textId="276B972E" w:rsidR="00090BBA" w:rsidRPr="001A1EDD" w:rsidRDefault="00090BBA" w:rsidP="00090BBA">
            <w:pPr>
              <w:jc w:val="center"/>
              <w:rPr>
                <w:rFonts w:ascii="Sylfaen" w:hAnsi="Sylfaen"/>
                <w:i/>
                <w:iCs/>
                <w:sz w:val="20"/>
                <w:szCs w:val="20"/>
              </w:rPr>
            </w:pPr>
          </w:p>
        </w:tc>
        <w:tc>
          <w:tcPr>
            <w:tcW w:w="3552" w:type="dxa"/>
            <w:vAlign w:val="center"/>
          </w:tcPr>
          <w:p w14:paraId="65D1BB37" w14:textId="6C2E0264" w:rsidR="00090BBA" w:rsidRPr="001A1EDD"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250 мг/5 мл раствора для приема внутрь в виде порошка таблетки амоксициллина</w:t>
            </w:r>
          </w:p>
        </w:tc>
        <w:tc>
          <w:tcPr>
            <w:tcW w:w="9140" w:type="dxa"/>
            <w:gridSpan w:val="13"/>
            <w:vMerge/>
            <w:vAlign w:val="center"/>
          </w:tcPr>
          <w:p w14:paraId="0639C9CA" w14:textId="5732418C" w:rsidR="00090BBA" w:rsidRPr="001A1EDD" w:rsidRDefault="00090BBA" w:rsidP="00090BBA">
            <w:pPr>
              <w:widowControl w:val="0"/>
              <w:jc w:val="center"/>
              <w:rPr>
                <w:rFonts w:ascii="Sylfaen" w:hAnsi="Sylfaen"/>
                <w:i/>
                <w:iCs/>
                <w:sz w:val="16"/>
                <w:szCs w:val="16"/>
                <w:lang w:val="hy-AM"/>
              </w:rPr>
            </w:pPr>
          </w:p>
        </w:tc>
      </w:tr>
      <w:tr w:rsidR="00090BBA" w:rsidRPr="00CC157D" w14:paraId="5E76881D" w14:textId="77777777" w:rsidTr="00703CD7">
        <w:trPr>
          <w:trHeight w:val="404"/>
          <w:jc w:val="center"/>
        </w:trPr>
        <w:tc>
          <w:tcPr>
            <w:tcW w:w="1572" w:type="dxa"/>
            <w:vAlign w:val="center"/>
          </w:tcPr>
          <w:p w14:paraId="14E27DAF" w14:textId="7D176192"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11</w:t>
            </w:r>
          </w:p>
        </w:tc>
        <w:tc>
          <w:tcPr>
            <w:tcW w:w="1641" w:type="dxa"/>
            <w:vAlign w:val="center"/>
          </w:tcPr>
          <w:p w14:paraId="4FFC5B12" w14:textId="7EAF905E"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33651111/2</w:t>
            </w:r>
          </w:p>
        </w:tc>
        <w:tc>
          <w:tcPr>
            <w:tcW w:w="3552" w:type="dxa"/>
            <w:vAlign w:val="center"/>
          </w:tcPr>
          <w:p w14:paraId="1F3E99BB" w14:textId="7B07A2EC" w:rsidR="00090BBA" w:rsidRPr="001A1EDD"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125 мг+31,25/5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9140" w:type="dxa"/>
            <w:gridSpan w:val="13"/>
            <w:vMerge/>
            <w:vAlign w:val="center"/>
          </w:tcPr>
          <w:p w14:paraId="45C9816A" w14:textId="4141BCFE" w:rsidR="00090BBA" w:rsidRPr="001A1EDD" w:rsidRDefault="00090BBA" w:rsidP="00090BBA">
            <w:pPr>
              <w:widowControl w:val="0"/>
              <w:jc w:val="center"/>
              <w:rPr>
                <w:rFonts w:ascii="Sylfaen" w:hAnsi="Sylfaen"/>
                <w:i/>
                <w:iCs/>
                <w:sz w:val="16"/>
                <w:szCs w:val="16"/>
                <w:lang w:val="hy-AM"/>
              </w:rPr>
            </w:pPr>
          </w:p>
        </w:tc>
      </w:tr>
      <w:tr w:rsidR="00090BBA" w:rsidRPr="00CC157D" w14:paraId="08330F90" w14:textId="77777777" w:rsidTr="00703CD7">
        <w:trPr>
          <w:trHeight w:val="404"/>
          <w:jc w:val="center"/>
        </w:trPr>
        <w:tc>
          <w:tcPr>
            <w:tcW w:w="1572" w:type="dxa"/>
            <w:vAlign w:val="center"/>
          </w:tcPr>
          <w:p w14:paraId="7291F968" w14:textId="44A15311"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12</w:t>
            </w:r>
          </w:p>
        </w:tc>
        <w:tc>
          <w:tcPr>
            <w:tcW w:w="1641" w:type="dxa"/>
            <w:vAlign w:val="center"/>
          </w:tcPr>
          <w:p w14:paraId="651A04FD" w14:textId="24589181"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33651111/3</w:t>
            </w:r>
          </w:p>
        </w:tc>
        <w:tc>
          <w:tcPr>
            <w:tcW w:w="3552" w:type="dxa"/>
            <w:vAlign w:val="center"/>
          </w:tcPr>
          <w:p w14:paraId="323E41A4" w14:textId="5585F99E" w:rsidR="00090BBA" w:rsidRPr="001A1EDD" w:rsidRDefault="00090BBA" w:rsidP="00090BBA">
            <w:pPr>
              <w:widowControl w:val="0"/>
              <w:jc w:val="center"/>
              <w:rPr>
                <w:rFonts w:ascii="Sylfaen" w:hAnsi="Sylfaen"/>
                <w:i/>
                <w:iCs/>
                <w:sz w:val="20"/>
                <w:szCs w:val="20"/>
              </w:rPr>
            </w:pPr>
            <w:r w:rsidRPr="00B179BE">
              <w:rPr>
                <w:rFonts w:ascii="Sylfaen" w:hAnsi="Sylfaen" w:cs="Courier New"/>
                <w:i/>
                <w:color w:val="1F1F1F"/>
                <w:sz w:val="20"/>
                <w:szCs w:val="20"/>
                <w:lang w:eastAsia="en-US"/>
              </w:rPr>
              <w:t xml:space="preserve">250 мг+62,5/5 мл раствора для внутреннего приема порошка амоксициллина / </w:t>
            </w:r>
            <w:proofErr w:type="spellStart"/>
            <w:r w:rsidRPr="00B179BE">
              <w:rPr>
                <w:rFonts w:ascii="Sylfaen" w:hAnsi="Sylfaen" w:cs="Courier New"/>
                <w:i/>
                <w:color w:val="1F1F1F"/>
                <w:sz w:val="20"/>
                <w:szCs w:val="20"/>
                <w:lang w:eastAsia="en-US"/>
              </w:rPr>
              <w:t>клавулановой</w:t>
            </w:r>
            <w:proofErr w:type="spellEnd"/>
            <w:r w:rsidRPr="00B179BE">
              <w:rPr>
                <w:rFonts w:ascii="Sylfaen" w:hAnsi="Sylfaen" w:cs="Courier New"/>
                <w:i/>
                <w:color w:val="1F1F1F"/>
                <w:sz w:val="20"/>
                <w:szCs w:val="20"/>
                <w:lang w:eastAsia="en-US"/>
              </w:rPr>
              <w:t xml:space="preserve"> кислоты</w:t>
            </w:r>
          </w:p>
        </w:tc>
        <w:tc>
          <w:tcPr>
            <w:tcW w:w="9140" w:type="dxa"/>
            <w:gridSpan w:val="13"/>
            <w:vMerge/>
            <w:vAlign w:val="center"/>
          </w:tcPr>
          <w:p w14:paraId="43D2C742" w14:textId="288E6860" w:rsidR="00090BBA" w:rsidRPr="001A1EDD" w:rsidRDefault="00090BBA" w:rsidP="00090BBA">
            <w:pPr>
              <w:widowControl w:val="0"/>
              <w:jc w:val="center"/>
              <w:rPr>
                <w:rFonts w:ascii="Sylfaen" w:hAnsi="Sylfaen"/>
                <w:i/>
                <w:iCs/>
                <w:sz w:val="16"/>
                <w:szCs w:val="16"/>
                <w:lang w:val="hy-AM"/>
              </w:rPr>
            </w:pPr>
          </w:p>
        </w:tc>
      </w:tr>
      <w:tr w:rsidR="00090BBA" w:rsidRPr="00CC157D" w14:paraId="432E76D6" w14:textId="77777777" w:rsidTr="00703CD7">
        <w:trPr>
          <w:trHeight w:val="404"/>
          <w:jc w:val="center"/>
        </w:trPr>
        <w:tc>
          <w:tcPr>
            <w:tcW w:w="1572" w:type="dxa"/>
            <w:vAlign w:val="center"/>
          </w:tcPr>
          <w:p w14:paraId="39DC6A6A" w14:textId="3A957462"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13</w:t>
            </w:r>
          </w:p>
        </w:tc>
        <w:tc>
          <w:tcPr>
            <w:tcW w:w="1641" w:type="dxa"/>
            <w:vAlign w:val="center"/>
          </w:tcPr>
          <w:p w14:paraId="57EB2B2A" w14:textId="6B6265E0" w:rsidR="00090BBA" w:rsidRPr="001A1EDD" w:rsidRDefault="00090BBA" w:rsidP="00090BBA">
            <w:pPr>
              <w:jc w:val="center"/>
              <w:rPr>
                <w:rFonts w:ascii="Sylfaen" w:hAnsi="Sylfaen"/>
                <w:i/>
                <w:iCs/>
                <w:sz w:val="20"/>
                <w:szCs w:val="20"/>
              </w:rPr>
            </w:pPr>
            <w:r w:rsidRPr="00645D62">
              <w:rPr>
                <w:rFonts w:ascii="Sylfaen" w:hAnsi="Sylfaen"/>
                <w:i/>
                <w:sz w:val="20"/>
                <w:szCs w:val="20"/>
              </w:rPr>
              <w:t>33651111/4</w:t>
            </w:r>
          </w:p>
        </w:tc>
        <w:tc>
          <w:tcPr>
            <w:tcW w:w="3552" w:type="dxa"/>
            <w:vAlign w:val="center"/>
          </w:tcPr>
          <w:p w14:paraId="73E3CF1C" w14:textId="34E473D3"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Амоксициллин+клавулановая</w:t>
            </w:r>
            <w:proofErr w:type="spellEnd"/>
            <w:r w:rsidRPr="00B179BE">
              <w:rPr>
                <w:rFonts w:ascii="Sylfaen" w:hAnsi="Sylfaen" w:cs="Courier New"/>
                <w:i/>
                <w:color w:val="1F1F1F"/>
                <w:sz w:val="20"/>
                <w:szCs w:val="20"/>
                <w:lang w:eastAsia="en-US"/>
              </w:rPr>
              <w:t xml:space="preserve"> кислота 500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125 мг</w:t>
            </w:r>
          </w:p>
        </w:tc>
        <w:tc>
          <w:tcPr>
            <w:tcW w:w="9140" w:type="dxa"/>
            <w:gridSpan w:val="13"/>
            <w:vMerge/>
            <w:vAlign w:val="center"/>
          </w:tcPr>
          <w:p w14:paraId="2547810C" w14:textId="69E25E9E" w:rsidR="00090BBA" w:rsidRPr="001A1EDD" w:rsidRDefault="00090BBA" w:rsidP="00090BBA">
            <w:pPr>
              <w:widowControl w:val="0"/>
              <w:jc w:val="center"/>
              <w:rPr>
                <w:rFonts w:ascii="Sylfaen" w:hAnsi="Sylfaen"/>
                <w:i/>
                <w:iCs/>
                <w:sz w:val="16"/>
                <w:szCs w:val="16"/>
                <w:lang w:val="hy-AM"/>
              </w:rPr>
            </w:pPr>
          </w:p>
        </w:tc>
      </w:tr>
      <w:tr w:rsidR="00090BBA" w:rsidRPr="00CC157D" w14:paraId="4F9711B8" w14:textId="77777777" w:rsidTr="00703CD7">
        <w:trPr>
          <w:trHeight w:val="404"/>
          <w:jc w:val="center"/>
        </w:trPr>
        <w:tc>
          <w:tcPr>
            <w:tcW w:w="1572" w:type="dxa"/>
            <w:vAlign w:val="center"/>
          </w:tcPr>
          <w:p w14:paraId="7F80B56B" w14:textId="0E295B4E"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14</w:t>
            </w:r>
          </w:p>
        </w:tc>
        <w:tc>
          <w:tcPr>
            <w:tcW w:w="1641" w:type="dxa"/>
            <w:vAlign w:val="center"/>
          </w:tcPr>
          <w:p w14:paraId="20D99F46" w14:textId="77777777"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33621410</w:t>
            </w:r>
          </w:p>
          <w:p w14:paraId="07BCCA9A" w14:textId="63A089F6" w:rsidR="00090BBA" w:rsidRPr="001A1EDD" w:rsidRDefault="00090BBA" w:rsidP="00090BBA">
            <w:pPr>
              <w:jc w:val="center"/>
              <w:rPr>
                <w:rFonts w:ascii="Sylfaen" w:hAnsi="Sylfaen"/>
                <w:i/>
                <w:iCs/>
                <w:sz w:val="20"/>
                <w:szCs w:val="20"/>
              </w:rPr>
            </w:pPr>
          </w:p>
        </w:tc>
        <w:tc>
          <w:tcPr>
            <w:tcW w:w="3552" w:type="dxa"/>
            <w:vAlign w:val="center"/>
          </w:tcPr>
          <w:p w14:paraId="70B52BD1" w14:textId="7E8EC850"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аторвастатина</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9140" w:type="dxa"/>
            <w:gridSpan w:val="13"/>
            <w:vMerge/>
            <w:vAlign w:val="center"/>
          </w:tcPr>
          <w:p w14:paraId="2BB811FE" w14:textId="1D4B72FA" w:rsidR="00090BBA" w:rsidRPr="001A1EDD" w:rsidRDefault="00090BBA" w:rsidP="00090BBA">
            <w:pPr>
              <w:widowControl w:val="0"/>
              <w:jc w:val="center"/>
              <w:rPr>
                <w:rFonts w:ascii="Sylfaen" w:hAnsi="Sylfaen"/>
                <w:i/>
                <w:iCs/>
                <w:sz w:val="16"/>
                <w:szCs w:val="16"/>
                <w:lang w:val="hy-AM"/>
              </w:rPr>
            </w:pPr>
          </w:p>
        </w:tc>
      </w:tr>
      <w:tr w:rsidR="00090BBA" w:rsidRPr="00CC157D" w14:paraId="529074B1" w14:textId="77777777" w:rsidTr="00703CD7">
        <w:trPr>
          <w:trHeight w:val="404"/>
          <w:jc w:val="center"/>
        </w:trPr>
        <w:tc>
          <w:tcPr>
            <w:tcW w:w="1572" w:type="dxa"/>
            <w:vAlign w:val="center"/>
          </w:tcPr>
          <w:p w14:paraId="4A91905C" w14:textId="2A05C1A9"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15</w:t>
            </w:r>
          </w:p>
        </w:tc>
        <w:tc>
          <w:tcPr>
            <w:tcW w:w="1641" w:type="dxa"/>
            <w:vAlign w:val="center"/>
          </w:tcPr>
          <w:p w14:paraId="4D5BFBE1" w14:textId="5B7381B5" w:rsidR="00090BBA" w:rsidRPr="001A1EDD" w:rsidRDefault="00090BBA" w:rsidP="00090BBA">
            <w:pPr>
              <w:jc w:val="center"/>
              <w:rPr>
                <w:rFonts w:ascii="Sylfaen" w:hAnsi="Sylfaen"/>
                <w:i/>
                <w:iCs/>
                <w:sz w:val="20"/>
                <w:szCs w:val="20"/>
              </w:rPr>
            </w:pPr>
            <w:r w:rsidRPr="00645D62">
              <w:rPr>
                <w:rFonts w:ascii="Sylfaen" w:hAnsi="Sylfaen" w:cs="Calibri"/>
                <w:i/>
                <w:color w:val="000000"/>
                <w:sz w:val="20"/>
                <w:szCs w:val="20"/>
              </w:rPr>
              <w:t>33621410/1</w:t>
            </w:r>
          </w:p>
        </w:tc>
        <w:tc>
          <w:tcPr>
            <w:tcW w:w="3552" w:type="dxa"/>
            <w:vAlign w:val="center"/>
          </w:tcPr>
          <w:p w14:paraId="5CDAB423" w14:textId="3ADFB324"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Аторвастатин</w:t>
            </w:r>
            <w:proofErr w:type="spellEnd"/>
            <w:r w:rsidRPr="00B179BE">
              <w:rPr>
                <w:rFonts w:ascii="Sylfaen" w:hAnsi="Sylfaen" w:cs="Courier New"/>
                <w:i/>
                <w:color w:val="1F1F1F"/>
                <w:sz w:val="20"/>
                <w:szCs w:val="20"/>
                <w:lang w:eastAsia="en-US"/>
              </w:rPr>
              <w:t xml:space="preserve"> таблетка 20 мг</w:t>
            </w:r>
          </w:p>
        </w:tc>
        <w:tc>
          <w:tcPr>
            <w:tcW w:w="9140" w:type="dxa"/>
            <w:gridSpan w:val="13"/>
            <w:vMerge/>
            <w:vAlign w:val="center"/>
          </w:tcPr>
          <w:p w14:paraId="1E5C3601" w14:textId="58BA2B1C" w:rsidR="00090BBA" w:rsidRPr="001A1EDD" w:rsidRDefault="00090BBA" w:rsidP="00090BBA">
            <w:pPr>
              <w:widowControl w:val="0"/>
              <w:jc w:val="center"/>
              <w:rPr>
                <w:rFonts w:ascii="Sylfaen" w:hAnsi="Sylfaen"/>
                <w:i/>
                <w:iCs/>
                <w:sz w:val="16"/>
                <w:szCs w:val="16"/>
                <w:lang w:val="hy-AM"/>
              </w:rPr>
            </w:pPr>
          </w:p>
        </w:tc>
      </w:tr>
      <w:tr w:rsidR="00090BBA" w:rsidRPr="00CC157D" w14:paraId="3ECD74A3" w14:textId="77777777" w:rsidTr="00703CD7">
        <w:trPr>
          <w:trHeight w:val="404"/>
          <w:jc w:val="center"/>
        </w:trPr>
        <w:tc>
          <w:tcPr>
            <w:tcW w:w="1572" w:type="dxa"/>
            <w:vAlign w:val="center"/>
          </w:tcPr>
          <w:p w14:paraId="19D1FBD6" w14:textId="13172253"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16</w:t>
            </w:r>
          </w:p>
        </w:tc>
        <w:tc>
          <w:tcPr>
            <w:tcW w:w="1641" w:type="dxa"/>
            <w:vAlign w:val="center"/>
          </w:tcPr>
          <w:p w14:paraId="27B6EEC0" w14:textId="1CF32437" w:rsidR="00090BBA" w:rsidRPr="001A1EDD" w:rsidRDefault="00090BBA" w:rsidP="00090BBA">
            <w:pPr>
              <w:jc w:val="center"/>
              <w:rPr>
                <w:rFonts w:ascii="Sylfaen" w:hAnsi="Sylfaen"/>
                <w:i/>
                <w:iCs/>
                <w:sz w:val="20"/>
                <w:szCs w:val="20"/>
              </w:rPr>
            </w:pPr>
            <w:r w:rsidRPr="00645D62">
              <w:rPr>
                <w:rFonts w:ascii="Sylfaen" w:hAnsi="Sylfaen" w:cs="Calibri"/>
                <w:i/>
                <w:color w:val="000000"/>
                <w:sz w:val="20"/>
                <w:szCs w:val="20"/>
              </w:rPr>
              <w:t>33631210/4</w:t>
            </w:r>
          </w:p>
        </w:tc>
        <w:tc>
          <w:tcPr>
            <w:tcW w:w="3552" w:type="dxa"/>
            <w:vAlign w:val="center"/>
          </w:tcPr>
          <w:p w14:paraId="2FF20375" w14:textId="28E6898E"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0,1% мазь</w:t>
            </w:r>
          </w:p>
        </w:tc>
        <w:tc>
          <w:tcPr>
            <w:tcW w:w="9140" w:type="dxa"/>
            <w:gridSpan w:val="13"/>
            <w:vMerge/>
            <w:vAlign w:val="center"/>
          </w:tcPr>
          <w:p w14:paraId="78D5D807" w14:textId="667E4289" w:rsidR="00090BBA" w:rsidRPr="001A1EDD" w:rsidRDefault="00090BBA" w:rsidP="00090BBA">
            <w:pPr>
              <w:widowControl w:val="0"/>
              <w:jc w:val="center"/>
              <w:rPr>
                <w:rFonts w:ascii="Sylfaen" w:hAnsi="Sylfaen"/>
                <w:i/>
                <w:iCs/>
                <w:sz w:val="16"/>
                <w:szCs w:val="16"/>
                <w:lang w:val="hy-AM"/>
              </w:rPr>
            </w:pPr>
          </w:p>
        </w:tc>
      </w:tr>
      <w:tr w:rsidR="00090BBA" w:rsidRPr="00CC157D" w14:paraId="27F980F0" w14:textId="77777777" w:rsidTr="00703CD7">
        <w:trPr>
          <w:trHeight w:val="404"/>
          <w:jc w:val="center"/>
        </w:trPr>
        <w:tc>
          <w:tcPr>
            <w:tcW w:w="1572" w:type="dxa"/>
            <w:vAlign w:val="center"/>
          </w:tcPr>
          <w:p w14:paraId="0A010AC9" w14:textId="0926339C"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17</w:t>
            </w:r>
          </w:p>
        </w:tc>
        <w:tc>
          <w:tcPr>
            <w:tcW w:w="1641" w:type="dxa"/>
            <w:vAlign w:val="center"/>
          </w:tcPr>
          <w:p w14:paraId="65076715" w14:textId="4071E1FF" w:rsidR="00090BBA" w:rsidRPr="001A1EDD" w:rsidRDefault="00090BBA" w:rsidP="00090BBA">
            <w:pPr>
              <w:jc w:val="center"/>
              <w:rPr>
                <w:rFonts w:ascii="Sylfaen" w:hAnsi="Sylfaen"/>
                <w:i/>
                <w:iCs/>
                <w:sz w:val="20"/>
                <w:szCs w:val="20"/>
              </w:rPr>
            </w:pPr>
            <w:r w:rsidRPr="00645D62">
              <w:rPr>
                <w:rFonts w:ascii="Sylfaen" w:hAnsi="Sylfaen" w:cs="Calibri"/>
                <w:i/>
                <w:color w:val="000000"/>
                <w:sz w:val="20"/>
                <w:szCs w:val="20"/>
              </w:rPr>
              <w:t>33631210/5</w:t>
            </w:r>
          </w:p>
        </w:tc>
        <w:tc>
          <w:tcPr>
            <w:tcW w:w="3552" w:type="dxa"/>
            <w:vAlign w:val="center"/>
          </w:tcPr>
          <w:p w14:paraId="680A74F5" w14:textId="1BE05B03"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Бетаметазон</w:t>
            </w:r>
            <w:proofErr w:type="spellEnd"/>
            <w:r w:rsidRPr="00B179BE">
              <w:rPr>
                <w:rFonts w:ascii="Sylfaen" w:hAnsi="Sylfaen" w:cs="Courier New"/>
                <w:i/>
                <w:color w:val="1F1F1F"/>
                <w:sz w:val="20"/>
                <w:szCs w:val="20"/>
                <w:lang w:eastAsia="en-US"/>
              </w:rPr>
              <w:t xml:space="preserve"> крем 1мг / г</w:t>
            </w:r>
          </w:p>
        </w:tc>
        <w:tc>
          <w:tcPr>
            <w:tcW w:w="9140" w:type="dxa"/>
            <w:gridSpan w:val="13"/>
            <w:vMerge/>
            <w:vAlign w:val="center"/>
          </w:tcPr>
          <w:p w14:paraId="48F2DC48" w14:textId="1DACBC79" w:rsidR="00090BBA" w:rsidRPr="001A1EDD" w:rsidRDefault="00090BBA" w:rsidP="00090BBA">
            <w:pPr>
              <w:widowControl w:val="0"/>
              <w:jc w:val="center"/>
              <w:rPr>
                <w:rFonts w:ascii="Sylfaen" w:hAnsi="Sylfaen"/>
                <w:i/>
                <w:iCs/>
                <w:sz w:val="16"/>
                <w:szCs w:val="16"/>
                <w:lang w:val="hy-AM"/>
              </w:rPr>
            </w:pPr>
          </w:p>
        </w:tc>
      </w:tr>
      <w:tr w:rsidR="00090BBA" w:rsidRPr="00CC157D" w14:paraId="00D605F8" w14:textId="77777777" w:rsidTr="00703CD7">
        <w:trPr>
          <w:trHeight w:val="404"/>
          <w:jc w:val="center"/>
        </w:trPr>
        <w:tc>
          <w:tcPr>
            <w:tcW w:w="1572" w:type="dxa"/>
            <w:vAlign w:val="center"/>
          </w:tcPr>
          <w:p w14:paraId="59CB65AE" w14:textId="519E2269"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18</w:t>
            </w:r>
          </w:p>
        </w:tc>
        <w:tc>
          <w:tcPr>
            <w:tcW w:w="1641" w:type="dxa"/>
            <w:vAlign w:val="center"/>
          </w:tcPr>
          <w:p w14:paraId="6B089D13" w14:textId="66D292C0"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33621720</w:t>
            </w:r>
          </w:p>
        </w:tc>
        <w:tc>
          <w:tcPr>
            <w:tcW w:w="3552" w:type="dxa"/>
            <w:vAlign w:val="center"/>
          </w:tcPr>
          <w:p w14:paraId="447ECC13" w14:textId="46E0CD2E"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Бисопролол</w:t>
            </w:r>
            <w:proofErr w:type="spellEnd"/>
            <w:r w:rsidRPr="00B179BE">
              <w:rPr>
                <w:rFonts w:ascii="Sylfaen" w:hAnsi="Sylfaen" w:cs="Courier New"/>
                <w:i/>
                <w:color w:val="1F1F1F"/>
                <w:sz w:val="20"/>
                <w:szCs w:val="20"/>
                <w:lang w:eastAsia="en-US"/>
              </w:rPr>
              <w:t xml:space="preserve"> в таблетках 2,5 мг</w:t>
            </w:r>
          </w:p>
        </w:tc>
        <w:tc>
          <w:tcPr>
            <w:tcW w:w="9140" w:type="dxa"/>
            <w:gridSpan w:val="13"/>
            <w:vMerge/>
            <w:vAlign w:val="center"/>
          </w:tcPr>
          <w:p w14:paraId="6F2F3375" w14:textId="2087BDD5" w:rsidR="00090BBA" w:rsidRPr="001A1EDD" w:rsidRDefault="00090BBA" w:rsidP="00090BBA">
            <w:pPr>
              <w:widowControl w:val="0"/>
              <w:jc w:val="center"/>
              <w:rPr>
                <w:rFonts w:ascii="Sylfaen" w:hAnsi="Sylfaen"/>
                <w:i/>
                <w:iCs/>
                <w:sz w:val="16"/>
                <w:szCs w:val="16"/>
                <w:lang w:val="hy-AM"/>
              </w:rPr>
            </w:pPr>
          </w:p>
        </w:tc>
      </w:tr>
      <w:tr w:rsidR="00090BBA" w:rsidRPr="00CC157D" w14:paraId="413AAAB1" w14:textId="77777777" w:rsidTr="00703CD7">
        <w:trPr>
          <w:trHeight w:val="404"/>
          <w:jc w:val="center"/>
        </w:trPr>
        <w:tc>
          <w:tcPr>
            <w:tcW w:w="1572" w:type="dxa"/>
            <w:vAlign w:val="center"/>
          </w:tcPr>
          <w:p w14:paraId="5FEC1152" w14:textId="72A093C5"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19</w:t>
            </w:r>
          </w:p>
        </w:tc>
        <w:tc>
          <w:tcPr>
            <w:tcW w:w="1641" w:type="dxa"/>
            <w:vAlign w:val="center"/>
          </w:tcPr>
          <w:p w14:paraId="7E6163F5" w14:textId="7EDEC262"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33621720/1</w:t>
            </w:r>
          </w:p>
        </w:tc>
        <w:tc>
          <w:tcPr>
            <w:tcW w:w="3552" w:type="dxa"/>
            <w:vAlign w:val="center"/>
          </w:tcPr>
          <w:p w14:paraId="7944A0CA" w14:textId="61E423AE"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w:t>
            </w:r>
            <w:proofErr w:type="spellStart"/>
            <w:r w:rsidRPr="00B179BE">
              <w:rPr>
                <w:rFonts w:ascii="Sylfaen" w:hAnsi="Sylfaen" w:cs="Courier New"/>
                <w:i/>
                <w:color w:val="1F1F1F"/>
                <w:sz w:val="20"/>
                <w:szCs w:val="20"/>
                <w:lang w:val="en-US" w:eastAsia="en-US"/>
              </w:rPr>
              <w:t>таблетка</w:t>
            </w:r>
            <w:proofErr w:type="spellEnd"/>
            <w:r w:rsidRPr="00B179BE">
              <w:rPr>
                <w:rFonts w:ascii="Sylfaen" w:hAnsi="Sylfaen" w:cs="Courier New"/>
                <w:i/>
                <w:color w:val="1F1F1F"/>
                <w:sz w:val="20"/>
                <w:szCs w:val="20"/>
                <w:lang w:val="en-US" w:eastAsia="en-US"/>
              </w:rPr>
              <w:t xml:space="preserve"> 5 </w:t>
            </w:r>
            <w:proofErr w:type="spellStart"/>
            <w:r w:rsidRPr="00B179BE">
              <w:rPr>
                <w:rFonts w:ascii="Sylfaen" w:hAnsi="Sylfaen" w:cs="Courier New"/>
                <w:i/>
                <w:color w:val="1F1F1F"/>
                <w:sz w:val="20"/>
                <w:szCs w:val="20"/>
                <w:lang w:val="en-US" w:eastAsia="en-US"/>
              </w:rPr>
              <w:t>мг</w:t>
            </w:r>
            <w:proofErr w:type="spellEnd"/>
          </w:p>
        </w:tc>
        <w:tc>
          <w:tcPr>
            <w:tcW w:w="9140" w:type="dxa"/>
            <w:gridSpan w:val="13"/>
            <w:vMerge/>
            <w:vAlign w:val="center"/>
          </w:tcPr>
          <w:p w14:paraId="65BDE658" w14:textId="4AC2DEB3" w:rsidR="00090BBA" w:rsidRPr="001A1EDD" w:rsidRDefault="00090BBA" w:rsidP="00090BBA">
            <w:pPr>
              <w:widowControl w:val="0"/>
              <w:jc w:val="center"/>
              <w:rPr>
                <w:rFonts w:ascii="Sylfaen" w:hAnsi="Sylfaen"/>
                <w:i/>
                <w:iCs/>
                <w:sz w:val="16"/>
                <w:szCs w:val="16"/>
                <w:lang w:val="hy-AM"/>
              </w:rPr>
            </w:pPr>
          </w:p>
        </w:tc>
      </w:tr>
      <w:tr w:rsidR="00090BBA" w:rsidRPr="00CC157D" w14:paraId="4B2A37B5" w14:textId="77777777" w:rsidTr="00703CD7">
        <w:trPr>
          <w:trHeight w:val="404"/>
          <w:jc w:val="center"/>
        </w:trPr>
        <w:tc>
          <w:tcPr>
            <w:tcW w:w="1572" w:type="dxa"/>
            <w:vAlign w:val="center"/>
          </w:tcPr>
          <w:p w14:paraId="6AC68C1B" w14:textId="28C15C97"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20</w:t>
            </w:r>
          </w:p>
        </w:tc>
        <w:tc>
          <w:tcPr>
            <w:tcW w:w="1641" w:type="dxa"/>
            <w:vAlign w:val="center"/>
          </w:tcPr>
          <w:p w14:paraId="5DF9EAC8" w14:textId="1F45F373"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33621721/2</w:t>
            </w:r>
          </w:p>
        </w:tc>
        <w:tc>
          <w:tcPr>
            <w:tcW w:w="3552" w:type="dxa"/>
            <w:vAlign w:val="center"/>
          </w:tcPr>
          <w:p w14:paraId="57B0E7FA" w14:textId="6AEA91EC"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val="en-US" w:eastAsia="en-US"/>
              </w:rPr>
              <w:t>Бисопролол</w:t>
            </w:r>
            <w:proofErr w:type="spellEnd"/>
            <w:r w:rsidRPr="00B179BE">
              <w:rPr>
                <w:rFonts w:ascii="Sylfaen" w:hAnsi="Sylfaen" w:cs="Courier New"/>
                <w:i/>
                <w:color w:val="1F1F1F"/>
                <w:sz w:val="20"/>
                <w:szCs w:val="20"/>
                <w:lang w:val="en-US" w:eastAsia="en-US"/>
              </w:rPr>
              <w:t xml:space="preserve"> в </w:t>
            </w:r>
            <w:proofErr w:type="spellStart"/>
            <w:r w:rsidRPr="00B179BE">
              <w:rPr>
                <w:rFonts w:ascii="Sylfaen" w:hAnsi="Sylfaen" w:cs="Courier New"/>
                <w:i/>
                <w:color w:val="1F1F1F"/>
                <w:sz w:val="20"/>
                <w:szCs w:val="20"/>
                <w:lang w:val="en-US" w:eastAsia="en-US"/>
              </w:rPr>
              <w:t>таблетках</w:t>
            </w:r>
            <w:proofErr w:type="spellEnd"/>
            <w:r w:rsidRPr="00B179BE">
              <w:rPr>
                <w:rFonts w:ascii="Sylfaen" w:hAnsi="Sylfaen" w:cs="Courier New"/>
                <w:i/>
                <w:color w:val="1F1F1F"/>
                <w:sz w:val="20"/>
                <w:szCs w:val="20"/>
                <w:lang w:val="en-US" w:eastAsia="en-US"/>
              </w:rPr>
              <w:t xml:space="preserve"> 10 </w:t>
            </w:r>
            <w:proofErr w:type="spellStart"/>
            <w:r w:rsidRPr="00B179BE">
              <w:rPr>
                <w:rFonts w:ascii="Sylfaen" w:hAnsi="Sylfaen" w:cs="Courier New"/>
                <w:i/>
                <w:color w:val="1F1F1F"/>
                <w:sz w:val="20"/>
                <w:szCs w:val="20"/>
                <w:lang w:val="en-US" w:eastAsia="en-US"/>
              </w:rPr>
              <w:t>мг</w:t>
            </w:r>
            <w:proofErr w:type="spellEnd"/>
          </w:p>
        </w:tc>
        <w:tc>
          <w:tcPr>
            <w:tcW w:w="9140" w:type="dxa"/>
            <w:gridSpan w:val="13"/>
            <w:vMerge/>
            <w:vAlign w:val="center"/>
          </w:tcPr>
          <w:p w14:paraId="1F2AE1EE" w14:textId="28F6013B" w:rsidR="00090BBA" w:rsidRPr="001A1EDD" w:rsidRDefault="00090BBA" w:rsidP="00090BBA">
            <w:pPr>
              <w:widowControl w:val="0"/>
              <w:jc w:val="center"/>
              <w:rPr>
                <w:rFonts w:ascii="Sylfaen" w:hAnsi="Sylfaen"/>
                <w:i/>
                <w:iCs/>
                <w:sz w:val="16"/>
                <w:szCs w:val="16"/>
                <w:lang w:val="hy-AM"/>
              </w:rPr>
            </w:pPr>
          </w:p>
        </w:tc>
      </w:tr>
      <w:tr w:rsidR="00090BBA" w:rsidRPr="00CC157D" w14:paraId="679A04B9" w14:textId="77777777" w:rsidTr="00703CD7">
        <w:trPr>
          <w:trHeight w:val="404"/>
          <w:jc w:val="center"/>
        </w:trPr>
        <w:tc>
          <w:tcPr>
            <w:tcW w:w="1572" w:type="dxa"/>
            <w:vAlign w:val="center"/>
          </w:tcPr>
          <w:p w14:paraId="5714B4D1" w14:textId="75F4DFF0"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21</w:t>
            </w:r>
          </w:p>
        </w:tc>
        <w:tc>
          <w:tcPr>
            <w:tcW w:w="1641" w:type="dxa"/>
            <w:vAlign w:val="center"/>
          </w:tcPr>
          <w:p w14:paraId="50698C64" w14:textId="0492E164" w:rsidR="00090BBA" w:rsidRPr="001A1EDD" w:rsidRDefault="00090BBA" w:rsidP="00090BBA">
            <w:pPr>
              <w:jc w:val="center"/>
              <w:rPr>
                <w:rFonts w:ascii="Sylfaen" w:hAnsi="Sylfaen"/>
                <w:i/>
                <w:iCs/>
                <w:sz w:val="20"/>
                <w:szCs w:val="20"/>
              </w:rPr>
            </w:pPr>
            <w:r w:rsidRPr="00645D62">
              <w:rPr>
                <w:rFonts w:ascii="Sylfaen" w:hAnsi="Sylfaen" w:cs="Calibri"/>
                <w:i/>
                <w:iCs/>
                <w:color w:val="000000"/>
                <w:sz w:val="20"/>
                <w:szCs w:val="20"/>
              </w:rPr>
              <w:t>33621720/2</w:t>
            </w:r>
          </w:p>
        </w:tc>
        <w:tc>
          <w:tcPr>
            <w:tcW w:w="3552" w:type="dxa"/>
            <w:vAlign w:val="center"/>
          </w:tcPr>
          <w:p w14:paraId="7C3BC9B1" w14:textId="76678F38"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cs="Courier New"/>
                <w:i/>
                <w:color w:val="1F1F1F"/>
                <w:sz w:val="20"/>
                <w:szCs w:val="20"/>
                <w:lang w:eastAsia="en-US"/>
              </w:rPr>
              <w:t>Бисапролол</w:t>
            </w:r>
            <w:proofErr w:type="spellEnd"/>
            <w:r w:rsidRPr="00B179BE">
              <w:rPr>
                <w:rFonts w:ascii="Sylfaen" w:hAnsi="Sylfaen" w:cs="Courier New"/>
                <w:i/>
                <w:color w:val="1F1F1F"/>
                <w:sz w:val="20"/>
                <w:szCs w:val="20"/>
                <w:lang w:eastAsia="en-US"/>
              </w:rPr>
              <w:t>/</w:t>
            </w:r>
            <w:proofErr w:type="spellStart"/>
            <w:r w:rsidRPr="00B179BE">
              <w:rPr>
                <w:rFonts w:ascii="Sylfaen" w:hAnsi="Sylfaen" w:cs="Courier New"/>
                <w:i/>
                <w:color w:val="1F1F1F"/>
                <w:sz w:val="20"/>
                <w:szCs w:val="20"/>
                <w:lang w:eastAsia="en-US"/>
              </w:rPr>
              <w:t>Периндоприл</w:t>
            </w:r>
            <w:proofErr w:type="spellEnd"/>
            <w:r w:rsidRPr="00B179BE">
              <w:rPr>
                <w:rFonts w:ascii="Sylfaen" w:hAnsi="Sylfaen" w:cs="Courier New"/>
                <w:i/>
                <w:color w:val="1F1F1F"/>
                <w:sz w:val="20"/>
                <w:szCs w:val="20"/>
                <w:lang w:eastAsia="en-US"/>
              </w:rPr>
              <w:t xml:space="preserve"> 5 </w:t>
            </w:r>
            <w:proofErr w:type="spellStart"/>
            <w:r w:rsidRPr="00B179BE">
              <w:rPr>
                <w:rFonts w:ascii="Sylfaen" w:hAnsi="Sylfaen" w:cs="Courier New"/>
                <w:i/>
                <w:color w:val="1F1F1F"/>
                <w:sz w:val="20"/>
                <w:szCs w:val="20"/>
                <w:lang w:eastAsia="en-US"/>
              </w:rPr>
              <w:t>мг+таблетка</w:t>
            </w:r>
            <w:proofErr w:type="spellEnd"/>
            <w:r w:rsidRPr="00B179BE">
              <w:rPr>
                <w:rFonts w:ascii="Sylfaen" w:hAnsi="Sylfaen" w:cs="Courier New"/>
                <w:i/>
                <w:color w:val="1F1F1F"/>
                <w:sz w:val="20"/>
                <w:szCs w:val="20"/>
                <w:lang w:eastAsia="en-US"/>
              </w:rPr>
              <w:t xml:space="preserve"> 10 мг</w:t>
            </w:r>
          </w:p>
        </w:tc>
        <w:tc>
          <w:tcPr>
            <w:tcW w:w="9140" w:type="dxa"/>
            <w:gridSpan w:val="13"/>
            <w:vMerge/>
            <w:vAlign w:val="center"/>
          </w:tcPr>
          <w:p w14:paraId="171DA6F0" w14:textId="733ADC74" w:rsidR="00090BBA" w:rsidRPr="001A1EDD" w:rsidRDefault="00090BBA" w:rsidP="00090BBA">
            <w:pPr>
              <w:widowControl w:val="0"/>
              <w:jc w:val="center"/>
              <w:rPr>
                <w:rFonts w:ascii="Sylfaen" w:hAnsi="Sylfaen"/>
                <w:i/>
                <w:iCs/>
                <w:sz w:val="16"/>
                <w:szCs w:val="16"/>
                <w:lang w:val="hy-AM"/>
              </w:rPr>
            </w:pPr>
          </w:p>
        </w:tc>
      </w:tr>
      <w:tr w:rsidR="00090BBA" w:rsidRPr="00CC157D" w14:paraId="33F37E66" w14:textId="77777777" w:rsidTr="00703CD7">
        <w:trPr>
          <w:trHeight w:val="404"/>
          <w:jc w:val="center"/>
        </w:trPr>
        <w:tc>
          <w:tcPr>
            <w:tcW w:w="1572" w:type="dxa"/>
            <w:vAlign w:val="center"/>
          </w:tcPr>
          <w:p w14:paraId="40648D1E" w14:textId="3D08B75E" w:rsidR="00090BBA" w:rsidRPr="001A1EDD"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22</w:t>
            </w:r>
          </w:p>
        </w:tc>
        <w:tc>
          <w:tcPr>
            <w:tcW w:w="1641" w:type="dxa"/>
            <w:vAlign w:val="center"/>
          </w:tcPr>
          <w:p w14:paraId="6C869435" w14:textId="54E45A8D" w:rsidR="00090BBA" w:rsidRPr="001A1EDD" w:rsidRDefault="00090BBA" w:rsidP="00090BBA">
            <w:pPr>
              <w:jc w:val="center"/>
              <w:rPr>
                <w:rFonts w:ascii="Sylfaen" w:hAnsi="Sylfaen"/>
                <w:i/>
                <w:iCs/>
                <w:sz w:val="20"/>
                <w:szCs w:val="20"/>
              </w:rPr>
            </w:pPr>
            <w:r w:rsidRPr="00645D62">
              <w:rPr>
                <w:rFonts w:ascii="Sylfaen" w:hAnsi="Sylfaen"/>
                <w:i/>
                <w:iCs/>
                <w:sz w:val="20"/>
                <w:szCs w:val="20"/>
              </w:rPr>
              <w:t>33621720/3</w:t>
            </w:r>
          </w:p>
        </w:tc>
        <w:tc>
          <w:tcPr>
            <w:tcW w:w="3552" w:type="dxa"/>
            <w:vAlign w:val="center"/>
          </w:tcPr>
          <w:p w14:paraId="01F0AD12" w14:textId="65B0CD1F" w:rsidR="00090BBA" w:rsidRPr="001A1EDD" w:rsidRDefault="00090BBA" w:rsidP="00090BBA">
            <w:pPr>
              <w:widowControl w:val="0"/>
              <w:jc w:val="center"/>
              <w:rPr>
                <w:rFonts w:ascii="Sylfaen" w:hAnsi="Sylfaen"/>
                <w:i/>
                <w:iCs/>
                <w:sz w:val="20"/>
                <w:szCs w:val="20"/>
              </w:rPr>
            </w:pPr>
            <w:proofErr w:type="spellStart"/>
            <w:r w:rsidRPr="00B179BE">
              <w:rPr>
                <w:rFonts w:ascii="Sylfaen" w:hAnsi="Sylfaen"/>
                <w:i/>
                <w:sz w:val="20"/>
                <w:szCs w:val="20"/>
              </w:rPr>
              <w:t>Бисапролол</w:t>
            </w:r>
            <w:proofErr w:type="spellEnd"/>
            <w:r w:rsidRPr="00B179BE">
              <w:rPr>
                <w:rFonts w:ascii="Sylfaen" w:hAnsi="Sylfaen"/>
                <w:i/>
                <w:sz w:val="20"/>
                <w:szCs w:val="20"/>
              </w:rPr>
              <w:t>/</w:t>
            </w:r>
            <w:proofErr w:type="spellStart"/>
            <w:r w:rsidRPr="00B179BE">
              <w:rPr>
                <w:rFonts w:ascii="Sylfaen" w:hAnsi="Sylfaen"/>
                <w:i/>
                <w:sz w:val="20"/>
                <w:szCs w:val="20"/>
              </w:rPr>
              <w:t>Периндоприл</w:t>
            </w:r>
            <w:proofErr w:type="spellEnd"/>
            <w:r w:rsidRPr="00B179BE">
              <w:rPr>
                <w:rFonts w:ascii="Sylfaen" w:hAnsi="Sylfaen"/>
                <w:i/>
                <w:sz w:val="20"/>
                <w:szCs w:val="20"/>
              </w:rPr>
              <w:t xml:space="preserve"> 5 </w:t>
            </w:r>
            <w:proofErr w:type="spellStart"/>
            <w:r w:rsidRPr="00B179BE">
              <w:rPr>
                <w:rFonts w:ascii="Sylfaen" w:hAnsi="Sylfaen"/>
                <w:i/>
                <w:sz w:val="20"/>
                <w:szCs w:val="20"/>
              </w:rPr>
              <w:t>мг+таблетка</w:t>
            </w:r>
            <w:proofErr w:type="spellEnd"/>
            <w:r w:rsidRPr="00B179BE">
              <w:rPr>
                <w:rFonts w:ascii="Sylfaen" w:hAnsi="Sylfaen"/>
                <w:i/>
                <w:sz w:val="20"/>
                <w:szCs w:val="20"/>
              </w:rPr>
              <w:t xml:space="preserve"> 5 мг</w:t>
            </w:r>
          </w:p>
        </w:tc>
        <w:tc>
          <w:tcPr>
            <w:tcW w:w="9140" w:type="dxa"/>
            <w:gridSpan w:val="13"/>
            <w:vMerge/>
            <w:vAlign w:val="center"/>
          </w:tcPr>
          <w:p w14:paraId="58F7C2A8" w14:textId="0DA6A073" w:rsidR="00090BBA" w:rsidRPr="001A1EDD" w:rsidRDefault="00090BBA" w:rsidP="00090BBA">
            <w:pPr>
              <w:widowControl w:val="0"/>
              <w:jc w:val="center"/>
              <w:rPr>
                <w:rFonts w:ascii="Sylfaen" w:hAnsi="Sylfaen"/>
                <w:i/>
                <w:iCs/>
                <w:sz w:val="16"/>
                <w:szCs w:val="16"/>
                <w:lang w:val="hy-AM"/>
              </w:rPr>
            </w:pPr>
          </w:p>
        </w:tc>
      </w:tr>
      <w:tr w:rsidR="00090BBA" w:rsidRPr="00CC157D" w14:paraId="79D1A666" w14:textId="77777777" w:rsidTr="00703CD7">
        <w:trPr>
          <w:trHeight w:val="404"/>
          <w:jc w:val="center"/>
        </w:trPr>
        <w:tc>
          <w:tcPr>
            <w:tcW w:w="1572" w:type="dxa"/>
            <w:vAlign w:val="center"/>
          </w:tcPr>
          <w:p w14:paraId="6120B607" w14:textId="5C8F422F"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23</w:t>
            </w:r>
          </w:p>
        </w:tc>
        <w:tc>
          <w:tcPr>
            <w:tcW w:w="1641" w:type="dxa"/>
            <w:vAlign w:val="center"/>
          </w:tcPr>
          <w:p w14:paraId="3EF41EC2" w14:textId="14E0B863" w:rsidR="00090BBA" w:rsidRPr="001A1EDD" w:rsidRDefault="00090BBA" w:rsidP="00090BBA">
            <w:pPr>
              <w:jc w:val="center"/>
              <w:rPr>
                <w:rFonts w:ascii="Sylfaen" w:hAnsi="Sylfaen"/>
                <w:i/>
                <w:iCs/>
                <w:sz w:val="20"/>
                <w:szCs w:val="20"/>
              </w:rPr>
            </w:pPr>
            <w:r w:rsidRPr="00645D62">
              <w:rPr>
                <w:rFonts w:ascii="Sylfaen" w:hAnsi="Sylfaen"/>
                <w:i/>
                <w:iCs/>
                <w:sz w:val="20"/>
                <w:szCs w:val="20"/>
              </w:rPr>
              <w:t>33661153</w:t>
            </w:r>
          </w:p>
        </w:tc>
        <w:tc>
          <w:tcPr>
            <w:tcW w:w="3552" w:type="dxa"/>
            <w:vAlign w:val="center"/>
          </w:tcPr>
          <w:p w14:paraId="364CC7C0" w14:textId="2157DFB9"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Дексаметазон 0,1℅ глазная капля</w:t>
            </w:r>
          </w:p>
        </w:tc>
        <w:tc>
          <w:tcPr>
            <w:tcW w:w="9140" w:type="dxa"/>
            <w:gridSpan w:val="13"/>
            <w:vMerge/>
            <w:vAlign w:val="center"/>
          </w:tcPr>
          <w:p w14:paraId="0AA1BCB8" w14:textId="6570E9F6" w:rsidR="00090BBA" w:rsidRPr="001A1EDD" w:rsidRDefault="00090BBA" w:rsidP="00090BBA">
            <w:pPr>
              <w:widowControl w:val="0"/>
              <w:jc w:val="center"/>
              <w:rPr>
                <w:rFonts w:ascii="Sylfaen" w:hAnsi="Sylfaen"/>
                <w:i/>
                <w:iCs/>
                <w:sz w:val="16"/>
                <w:szCs w:val="16"/>
                <w:lang w:val="hy-AM"/>
              </w:rPr>
            </w:pPr>
          </w:p>
        </w:tc>
      </w:tr>
      <w:tr w:rsidR="00090BBA" w:rsidRPr="00CC157D" w14:paraId="3605894D" w14:textId="77777777" w:rsidTr="00703CD7">
        <w:trPr>
          <w:trHeight w:val="404"/>
          <w:jc w:val="center"/>
        </w:trPr>
        <w:tc>
          <w:tcPr>
            <w:tcW w:w="1572" w:type="dxa"/>
            <w:vAlign w:val="center"/>
          </w:tcPr>
          <w:p w14:paraId="497E3A14" w14:textId="67E119D9"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lastRenderedPageBreak/>
              <w:t>24</w:t>
            </w:r>
          </w:p>
        </w:tc>
        <w:tc>
          <w:tcPr>
            <w:tcW w:w="1641" w:type="dxa"/>
            <w:vAlign w:val="center"/>
          </w:tcPr>
          <w:p w14:paraId="0A86F7FF" w14:textId="1EB5C8EA" w:rsidR="00090BBA" w:rsidRPr="001A1EDD" w:rsidRDefault="00090BBA" w:rsidP="00090BBA">
            <w:pPr>
              <w:jc w:val="center"/>
              <w:rPr>
                <w:rFonts w:ascii="Sylfaen" w:hAnsi="Sylfaen"/>
                <w:i/>
                <w:iCs/>
                <w:sz w:val="20"/>
                <w:szCs w:val="20"/>
              </w:rPr>
            </w:pPr>
            <w:r w:rsidRPr="00645D62">
              <w:rPr>
                <w:rFonts w:ascii="Sylfaen" w:hAnsi="Sylfaen"/>
                <w:i/>
                <w:iCs/>
                <w:sz w:val="20"/>
                <w:szCs w:val="20"/>
              </w:rPr>
              <w:t>33621380</w:t>
            </w:r>
          </w:p>
        </w:tc>
        <w:tc>
          <w:tcPr>
            <w:tcW w:w="3552" w:type="dxa"/>
            <w:vAlign w:val="center"/>
          </w:tcPr>
          <w:p w14:paraId="76E4A63C" w14:textId="1EE4C0D6"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Таблетка дигоксина 250мкг</w:t>
            </w:r>
          </w:p>
        </w:tc>
        <w:tc>
          <w:tcPr>
            <w:tcW w:w="9140" w:type="dxa"/>
            <w:gridSpan w:val="13"/>
            <w:vMerge/>
            <w:vAlign w:val="center"/>
          </w:tcPr>
          <w:p w14:paraId="0EDFAD3C" w14:textId="6BE243F3" w:rsidR="00090BBA" w:rsidRPr="001A1EDD" w:rsidRDefault="00090BBA" w:rsidP="00090BBA">
            <w:pPr>
              <w:widowControl w:val="0"/>
              <w:jc w:val="center"/>
              <w:rPr>
                <w:rFonts w:ascii="Sylfaen" w:hAnsi="Sylfaen"/>
                <w:i/>
                <w:iCs/>
                <w:sz w:val="16"/>
                <w:szCs w:val="16"/>
                <w:lang w:val="hy-AM"/>
              </w:rPr>
            </w:pPr>
          </w:p>
        </w:tc>
      </w:tr>
      <w:tr w:rsidR="00090BBA" w:rsidRPr="00CC157D" w14:paraId="2914AC7A" w14:textId="77777777" w:rsidTr="00703CD7">
        <w:trPr>
          <w:trHeight w:val="404"/>
          <w:jc w:val="center"/>
        </w:trPr>
        <w:tc>
          <w:tcPr>
            <w:tcW w:w="1572" w:type="dxa"/>
            <w:vAlign w:val="center"/>
          </w:tcPr>
          <w:p w14:paraId="0BB31185" w14:textId="07CB4F27"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25</w:t>
            </w:r>
          </w:p>
        </w:tc>
        <w:tc>
          <w:tcPr>
            <w:tcW w:w="1641" w:type="dxa"/>
            <w:vAlign w:val="center"/>
          </w:tcPr>
          <w:p w14:paraId="6FB3C74C" w14:textId="5810ED4A" w:rsidR="00090BBA" w:rsidRPr="001A1EDD" w:rsidRDefault="00090BBA" w:rsidP="00090BBA">
            <w:pPr>
              <w:jc w:val="center"/>
              <w:rPr>
                <w:rFonts w:ascii="Sylfaen" w:hAnsi="Sylfaen"/>
                <w:i/>
                <w:iCs/>
                <w:sz w:val="20"/>
                <w:szCs w:val="20"/>
              </w:rPr>
            </w:pPr>
            <w:r w:rsidRPr="00645D62">
              <w:rPr>
                <w:rFonts w:ascii="Sylfaen" w:hAnsi="Sylfaen"/>
                <w:i/>
                <w:iCs/>
                <w:sz w:val="20"/>
                <w:szCs w:val="20"/>
              </w:rPr>
              <w:t>33631310</w:t>
            </w:r>
          </w:p>
        </w:tc>
        <w:tc>
          <w:tcPr>
            <w:tcW w:w="3552" w:type="dxa"/>
            <w:vAlign w:val="center"/>
          </w:tcPr>
          <w:p w14:paraId="5EF1A059" w14:textId="779B516D"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Диклофенак 100 мг таблетка</w:t>
            </w:r>
          </w:p>
        </w:tc>
        <w:tc>
          <w:tcPr>
            <w:tcW w:w="9140" w:type="dxa"/>
            <w:gridSpan w:val="13"/>
            <w:vMerge/>
            <w:vAlign w:val="center"/>
          </w:tcPr>
          <w:p w14:paraId="47808900" w14:textId="77A75DF9" w:rsidR="00090BBA" w:rsidRPr="001A1EDD" w:rsidRDefault="00090BBA" w:rsidP="00090BBA">
            <w:pPr>
              <w:widowControl w:val="0"/>
              <w:jc w:val="center"/>
              <w:rPr>
                <w:rFonts w:ascii="Sylfaen" w:hAnsi="Sylfaen"/>
                <w:i/>
                <w:iCs/>
                <w:sz w:val="16"/>
                <w:szCs w:val="16"/>
                <w:lang w:val="hy-AM"/>
              </w:rPr>
            </w:pPr>
          </w:p>
        </w:tc>
      </w:tr>
      <w:tr w:rsidR="00090BBA" w:rsidRPr="00CC157D" w14:paraId="7FA3FA74" w14:textId="77777777" w:rsidTr="00703CD7">
        <w:trPr>
          <w:trHeight w:val="404"/>
          <w:jc w:val="center"/>
        </w:trPr>
        <w:tc>
          <w:tcPr>
            <w:tcW w:w="1572" w:type="dxa"/>
            <w:vAlign w:val="center"/>
          </w:tcPr>
          <w:p w14:paraId="2059714A" w14:textId="53C931DB" w:rsidR="00090BBA" w:rsidRPr="001A1EDD" w:rsidRDefault="00090BBA" w:rsidP="00090BBA">
            <w:pPr>
              <w:widowControl w:val="0"/>
              <w:jc w:val="center"/>
              <w:rPr>
                <w:rFonts w:ascii="Sylfaen" w:hAnsi="Sylfaen"/>
                <w:i/>
                <w:iCs/>
                <w:sz w:val="20"/>
                <w:szCs w:val="20"/>
              </w:rPr>
            </w:pPr>
            <w:r w:rsidRPr="00645D62">
              <w:rPr>
                <w:rFonts w:ascii="Sylfaen" w:hAnsi="Sylfaen" w:cs="Calibri"/>
                <w:i/>
                <w:color w:val="000000"/>
                <w:sz w:val="20"/>
                <w:szCs w:val="20"/>
              </w:rPr>
              <w:t>26</w:t>
            </w:r>
          </w:p>
        </w:tc>
        <w:tc>
          <w:tcPr>
            <w:tcW w:w="1641" w:type="dxa"/>
            <w:vAlign w:val="center"/>
          </w:tcPr>
          <w:p w14:paraId="225BD8B6" w14:textId="22BE184A" w:rsidR="00090BBA" w:rsidRPr="001A1EDD" w:rsidRDefault="00090BBA" w:rsidP="00090BBA">
            <w:pPr>
              <w:jc w:val="center"/>
              <w:rPr>
                <w:rFonts w:ascii="Sylfaen" w:hAnsi="Sylfaen"/>
                <w:i/>
                <w:iCs/>
                <w:sz w:val="20"/>
                <w:szCs w:val="20"/>
              </w:rPr>
            </w:pPr>
            <w:r w:rsidRPr="00645D62">
              <w:rPr>
                <w:rFonts w:ascii="Sylfaen" w:hAnsi="Sylfaen"/>
                <w:i/>
                <w:iCs/>
                <w:sz w:val="20"/>
                <w:szCs w:val="20"/>
              </w:rPr>
              <w:t>33631310/1</w:t>
            </w:r>
          </w:p>
        </w:tc>
        <w:tc>
          <w:tcPr>
            <w:tcW w:w="3552" w:type="dxa"/>
            <w:vAlign w:val="center"/>
          </w:tcPr>
          <w:p w14:paraId="389573C4" w14:textId="0531CCE1"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Диклофенак 25мг / мл раствор для инъекций</w:t>
            </w:r>
          </w:p>
        </w:tc>
        <w:tc>
          <w:tcPr>
            <w:tcW w:w="9140" w:type="dxa"/>
            <w:gridSpan w:val="13"/>
            <w:vMerge/>
            <w:vAlign w:val="center"/>
          </w:tcPr>
          <w:p w14:paraId="779DE696" w14:textId="1BA1FE28" w:rsidR="00090BBA" w:rsidRPr="001A1EDD" w:rsidRDefault="00090BBA" w:rsidP="00090BBA">
            <w:pPr>
              <w:widowControl w:val="0"/>
              <w:jc w:val="center"/>
              <w:rPr>
                <w:rFonts w:ascii="Sylfaen" w:hAnsi="Sylfaen"/>
                <w:i/>
                <w:iCs/>
                <w:sz w:val="16"/>
                <w:szCs w:val="16"/>
                <w:lang w:val="hy-AM"/>
              </w:rPr>
            </w:pPr>
          </w:p>
        </w:tc>
      </w:tr>
      <w:tr w:rsidR="00090BBA" w:rsidRPr="00CC157D" w14:paraId="2A5446A9" w14:textId="77777777" w:rsidTr="00703CD7">
        <w:trPr>
          <w:trHeight w:val="404"/>
          <w:jc w:val="center"/>
        </w:trPr>
        <w:tc>
          <w:tcPr>
            <w:tcW w:w="1572" w:type="dxa"/>
            <w:vAlign w:val="center"/>
          </w:tcPr>
          <w:p w14:paraId="6935FF23" w14:textId="6821F653" w:rsidR="00090BBA" w:rsidRPr="007B104F" w:rsidRDefault="00090BBA" w:rsidP="00090BBA">
            <w:pPr>
              <w:widowControl w:val="0"/>
              <w:jc w:val="center"/>
              <w:rPr>
                <w:rFonts w:ascii="Sylfaen" w:hAnsi="Sylfaen"/>
                <w:i/>
                <w:iCs/>
                <w:sz w:val="20"/>
                <w:szCs w:val="20"/>
                <w:lang w:val="hy-AM"/>
              </w:rPr>
            </w:pPr>
            <w:r w:rsidRPr="00645D62">
              <w:rPr>
                <w:rFonts w:ascii="Sylfaen" w:hAnsi="Sylfaen" w:cs="Calibri"/>
                <w:i/>
                <w:color w:val="000000"/>
                <w:sz w:val="20"/>
                <w:szCs w:val="20"/>
              </w:rPr>
              <w:t>27</w:t>
            </w:r>
          </w:p>
        </w:tc>
        <w:tc>
          <w:tcPr>
            <w:tcW w:w="1641" w:type="dxa"/>
            <w:vAlign w:val="center"/>
          </w:tcPr>
          <w:p w14:paraId="5789CA50" w14:textId="191DCC49" w:rsidR="00090BBA" w:rsidRPr="001A1EDD" w:rsidRDefault="00090BBA" w:rsidP="00090BBA">
            <w:pPr>
              <w:jc w:val="center"/>
              <w:rPr>
                <w:rFonts w:ascii="Sylfaen" w:hAnsi="Sylfaen"/>
                <w:i/>
                <w:iCs/>
                <w:sz w:val="20"/>
                <w:szCs w:val="20"/>
              </w:rPr>
            </w:pPr>
            <w:r w:rsidRPr="00645D62">
              <w:rPr>
                <w:rFonts w:ascii="Sylfaen" w:hAnsi="Sylfaen"/>
                <w:i/>
                <w:iCs/>
                <w:sz w:val="20"/>
                <w:szCs w:val="20"/>
                <w:lang w:val="hy-AM"/>
              </w:rPr>
              <w:t>33611170</w:t>
            </w:r>
          </w:p>
        </w:tc>
        <w:tc>
          <w:tcPr>
            <w:tcW w:w="3552" w:type="dxa"/>
            <w:vAlign w:val="center"/>
          </w:tcPr>
          <w:p w14:paraId="5C234EC7" w14:textId="629A58AF" w:rsidR="00090BBA" w:rsidRPr="001A1EDD" w:rsidRDefault="00090BBA" w:rsidP="00090BBA">
            <w:pPr>
              <w:widowControl w:val="0"/>
              <w:jc w:val="center"/>
              <w:rPr>
                <w:rFonts w:ascii="Sylfaen" w:hAnsi="Sylfaen"/>
                <w:i/>
                <w:iCs/>
                <w:sz w:val="20"/>
                <w:szCs w:val="20"/>
              </w:rPr>
            </w:pPr>
            <w:r w:rsidRPr="00B179BE">
              <w:rPr>
                <w:rFonts w:ascii="Sylfaen" w:hAnsi="Sylfaen"/>
                <w:i/>
                <w:sz w:val="20"/>
                <w:szCs w:val="20"/>
              </w:rPr>
              <w:t>Таблетка дротаверина 40 мг</w:t>
            </w:r>
          </w:p>
        </w:tc>
        <w:tc>
          <w:tcPr>
            <w:tcW w:w="9140" w:type="dxa"/>
            <w:gridSpan w:val="13"/>
            <w:vMerge/>
            <w:vAlign w:val="center"/>
          </w:tcPr>
          <w:p w14:paraId="7D2C5F63" w14:textId="5F2A571B" w:rsidR="00090BBA" w:rsidRPr="001A1EDD" w:rsidRDefault="00090BBA" w:rsidP="00090BBA">
            <w:pPr>
              <w:widowControl w:val="0"/>
              <w:jc w:val="center"/>
              <w:rPr>
                <w:rFonts w:ascii="Sylfaen" w:hAnsi="Sylfaen"/>
                <w:i/>
                <w:iCs/>
                <w:sz w:val="16"/>
                <w:szCs w:val="16"/>
                <w:lang w:val="hy-AM"/>
              </w:rPr>
            </w:pPr>
          </w:p>
        </w:tc>
      </w:tr>
      <w:tr w:rsidR="00090BBA" w:rsidRPr="00CC157D" w14:paraId="5FA9E934" w14:textId="77777777" w:rsidTr="00703CD7">
        <w:trPr>
          <w:trHeight w:val="404"/>
          <w:jc w:val="center"/>
        </w:trPr>
        <w:tc>
          <w:tcPr>
            <w:tcW w:w="1572" w:type="dxa"/>
            <w:vAlign w:val="center"/>
          </w:tcPr>
          <w:p w14:paraId="56273A03" w14:textId="146450C7"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28</w:t>
            </w:r>
          </w:p>
        </w:tc>
        <w:tc>
          <w:tcPr>
            <w:tcW w:w="1641" w:type="dxa"/>
            <w:vAlign w:val="center"/>
          </w:tcPr>
          <w:p w14:paraId="39E96F1D" w14:textId="677B9072" w:rsidR="00090BBA" w:rsidRPr="00645D62" w:rsidRDefault="00090BBA" w:rsidP="00090BBA">
            <w:pPr>
              <w:jc w:val="center"/>
              <w:rPr>
                <w:rFonts w:ascii="Sylfaen" w:hAnsi="Sylfaen"/>
                <w:i/>
                <w:iCs/>
                <w:sz w:val="20"/>
                <w:szCs w:val="20"/>
                <w:lang w:val="hy-AM"/>
              </w:rPr>
            </w:pPr>
            <w:r w:rsidRPr="00645D62">
              <w:rPr>
                <w:rFonts w:ascii="Sylfaen" w:hAnsi="Sylfaen"/>
                <w:i/>
                <w:iCs/>
                <w:sz w:val="20"/>
                <w:szCs w:val="20"/>
              </w:rPr>
              <w:t>33621210</w:t>
            </w:r>
          </w:p>
        </w:tc>
        <w:tc>
          <w:tcPr>
            <w:tcW w:w="3552" w:type="dxa"/>
            <w:vAlign w:val="center"/>
          </w:tcPr>
          <w:p w14:paraId="4B588633" w14:textId="0A61616D" w:rsidR="00090BBA" w:rsidRPr="00B179BE" w:rsidRDefault="00090BBA" w:rsidP="00090BBA">
            <w:pPr>
              <w:widowControl w:val="0"/>
              <w:jc w:val="center"/>
              <w:rPr>
                <w:rFonts w:ascii="Sylfaen" w:hAnsi="Sylfaen"/>
                <w:i/>
                <w:sz w:val="20"/>
                <w:szCs w:val="20"/>
              </w:rPr>
            </w:pPr>
            <w:r w:rsidRPr="00B179BE">
              <w:rPr>
                <w:rFonts w:ascii="Sylfaen" w:hAnsi="Sylfaen"/>
                <w:i/>
                <w:sz w:val="20"/>
                <w:szCs w:val="20"/>
              </w:rPr>
              <w:t>Комбинация железа, содержащая 100 мг таблетки</w:t>
            </w:r>
          </w:p>
        </w:tc>
        <w:tc>
          <w:tcPr>
            <w:tcW w:w="9140" w:type="dxa"/>
            <w:gridSpan w:val="13"/>
            <w:vMerge/>
            <w:vAlign w:val="center"/>
          </w:tcPr>
          <w:p w14:paraId="4A920A82"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79180253" w14:textId="77777777" w:rsidTr="00703CD7">
        <w:trPr>
          <w:trHeight w:val="404"/>
          <w:jc w:val="center"/>
        </w:trPr>
        <w:tc>
          <w:tcPr>
            <w:tcW w:w="1572" w:type="dxa"/>
            <w:vAlign w:val="center"/>
          </w:tcPr>
          <w:p w14:paraId="1F6AA8C6" w14:textId="291E221D"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29</w:t>
            </w:r>
          </w:p>
        </w:tc>
        <w:tc>
          <w:tcPr>
            <w:tcW w:w="1641" w:type="dxa"/>
            <w:vAlign w:val="center"/>
          </w:tcPr>
          <w:p w14:paraId="59D97916" w14:textId="040F8509" w:rsidR="00090BBA" w:rsidRPr="00645D62" w:rsidRDefault="00090BBA" w:rsidP="00090BBA">
            <w:pPr>
              <w:jc w:val="center"/>
              <w:rPr>
                <w:rFonts w:ascii="Sylfaen" w:hAnsi="Sylfaen"/>
                <w:i/>
                <w:iCs/>
                <w:sz w:val="20"/>
                <w:szCs w:val="20"/>
              </w:rPr>
            </w:pPr>
            <w:r w:rsidRPr="00645D62">
              <w:rPr>
                <w:rFonts w:ascii="Sylfaen" w:hAnsi="Sylfaen"/>
                <w:i/>
                <w:iCs/>
                <w:sz w:val="20"/>
                <w:szCs w:val="20"/>
              </w:rPr>
              <w:t>33621210/1</w:t>
            </w:r>
          </w:p>
        </w:tc>
        <w:tc>
          <w:tcPr>
            <w:tcW w:w="3552" w:type="dxa"/>
            <w:vAlign w:val="center"/>
          </w:tcPr>
          <w:p w14:paraId="070733F0" w14:textId="626F5D38" w:rsidR="00090BBA" w:rsidRPr="00B179BE" w:rsidRDefault="00090BBA" w:rsidP="00090BBA">
            <w:pPr>
              <w:widowControl w:val="0"/>
              <w:jc w:val="center"/>
              <w:rPr>
                <w:rFonts w:ascii="Sylfaen" w:hAnsi="Sylfaen"/>
                <w:i/>
                <w:sz w:val="20"/>
                <w:szCs w:val="20"/>
              </w:rPr>
            </w:pPr>
            <w:r w:rsidRPr="00B179BE">
              <w:rPr>
                <w:rFonts w:ascii="Sylfaen" w:hAnsi="Sylfaen"/>
                <w:i/>
                <w:sz w:val="20"/>
                <w:szCs w:val="20"/>
              </w:rPr>
              <w:t>Комбинированный раствор, содержащий железо, для приема внутрь 50 мг/5 мл</w:t>
            </w:r>
          </w:p>
        </w:tc>
        <w:tc>
          <w:tcPr>
            <w:tcW w:w="9140" w:type="dxa"/>
            <w:gridSpan w:val="13"/>
            <w:vMerge/>
            <w:vAlign w:val="center"/>
          </w:tcPr>
          <w:p w14:paraId="792AC6C2"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6183F19" w14:textId="77777777" w:rsidTr="00703CD7">
        <w:trPr>
          <w:trHeight w:val="404"/>
          <w:jc w:val="center"/>
        </w:trPr>
        <w:tc>
          <w:tcPr>
            <w:tcW w:w="1572" w:type="dxa"/>
            <w:vAlign w:val="center"/>
          </w:tcPr>
          <w:p w14:paraId="19FF6B90" w14:textId="4B39A23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30</w:t>
            </w:r>
          </w:p>
        </w:tc>
        <w:tc>
          <w:tcPr>
            <w:tcW w:w="1641" w:type="dxa"/>
            <w:vAlign w:val="center"/>
          </w:tcPr>
          <w:p w14:paraId="76CE2630" w14:textId="7D10BC51" w:rsidR="00090BBA" w:rsidRPr="00645D62" w:rsidRDefault="00090BBA" w:rsidP="00090BBA">
            <w:pPr>
              <w:jc w:val="center"/>
              <w:rPr>
                <w:rFonts w:ascii="Sylfaen" w:hAnsi="Sylfaen"/>
                <w:i/>
                <w:iCs/>
                <w:sz w:val="20"/>
                <w:szCs w:val="20"/>
              </w:rPr>
            </w:pPr>
            <w:r w:rsidRPr="00645D62">
              <w:rPr>
                <w:rFonts w:ascii="Sylfaen" w:hAnsi="Sylfaen" w:cs="Calibri"/>
                <w:i/>
                <w:color w:val="000000"/>
                <w:sz w:val="20"/>
                <w:szCs w:val="20"/>
              </w:rPr>
              <w:t>33621760</w:t>
            </w:r>
          </w:p>
        </w:tc>
        <w:tc>
          <w:tcPr>
            <w:tcW w:w="3552" w:type="dxa"/>
            <w:vAlign w:val="center"/>
          </w:tcPr>
          <w:p w14:paraId="5D9BE616" w14:textId="0615734E" w:rsidR="00090BBA" w:rsidRPr="00B179BE" w:rsidRDefault="00090BBA" w:rsidP="00090BBA">
            <w:pPr>
              <w:widowControl w:val="0"/>
              <w:jc w:val="center"/>
              <w:rPr>
                <w:rFonts w:ascii="Sylfaen" w:hAnsi="Sylfaen"/>
                <w:i/>
                <w:sz w:val="20"/>
                <w:szCs w:val="20"/>
              </w:rPr>
            </w:pPr>
            <w:proofErr w:type="spellStart"/>
            <w:r w:rsidRPr="00B179BE">
              <w:rPr>
                <w:rFonts w:ascii="Sylfaen" w:hAnsi="Sylfaen"/>
                <w:i/>
                <w:sz w:val="20"/>
                <w:szCs w:val="20"/>
              </w:rPr>
              <w:t>Эналаприл</w:t>
            </w:r>
            <w:proofErr w:type="spellEnd"/>
            <w:r w:rsidRPr="00B179BE">
              <w:rPr>
                <w:rFonts w:ascii="Sylfaen" w:hAnsi="Sylfaen"/>
                <w:i/>
                <w:sz w:val="20"/>
                <w:szCs w:val="20"/>
              </w:rPr>
              <w:t xml:space="preserve"> таблетка 5 мг</w:t>
            </w:r>
          </w:p>
        </w:tc>
        <w:tc>
          <w:tcPr>
            <w:tcW w:w="9140" w:type="dxa"/>
            <w:gridSpan w:val="13"/>
            <w:vMerge/>
            <w:vAlign w:val="center"/>
          </w:tcPr>
          <w:p w14:paraId="36E764F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6B72007" w14:textId="77777777" w:rsidTr="00703CD7">
        <w:trPr>
          <w:trHeight w:val="404"/>
          <w:jc w:val="center"/>
        </w:trPr>
        <w:tc>
          <w:tcPr>
            <w:tcW w:w="1572" w:type="dxa"/>
            <w:vAlign w:val="center"/>
          </w:tcPr>
          <w:p w14:paraId="369A2A39" w14:textId="4A5496A4"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31</w:t>
            </w:r>
          </w:p>
        </w:tc>
        <w:tc>
          <w:tcPr>
            <w:tcW w:w="1641" w:type="dxa"/>
            <w:vAlign w:val="center"/>
          </w:tcPr>
          <w:p w14:paraId="5352ADF7" w14:textId="2A23F336"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33631290</w:t>
            </w:r>
          </w:p>
        </w:tc>
        <w:tc>
          <w:tcPr>
            <w:tcW w:w="3552" w:type="dxa"/>
            <w:vAlign w:val="center"/>
          </w:tcPr>
          <w:p w14:paraId="25E8ADBB" w14:textId="40362C18" w:rsidR="00090BBA" w:rsidRPr="00B179BE" w:rsidRDefault="00090BBA" w:rsidP="00090BBA">
            <w:pPr>
              <w:widowControl w:val="0"/>
              <w:jc w:val="center"/>
              <w:rPr>
                <w:rFonts w:ascii="Sylfaen" w:hAnsi="Sylfaen"/>
                <w:i/>
                <w:sz w:val="20"/>
                <w:szCs w:val="20"/>
              </w:rPr>
            </w:pPr>
            <w:r w:rsidRPr="00B179BE">
              <w:rPr>
                <w:rFonts w:ascii="Sylfaen" w:hAnsi="Sylfaen"/>
                <w:i/>
                <w:sz w:val="20"/>
                <w:szCs w:val="20"/>
              </w:rPr>
              <w:t>Ибупрофен в таблетках 400 мг</w:t>
            </w:r>
          </w:p>
        </w:tc>
        <w:tc>
          <w:tcPr>
            <w:tcW w:w="9140" w:type="dxa"/>
            <w:gridSpan w:val="13"/>
            <w:vMerge/>
            <w:vAlign w:val="center"/>
          </w:tcPr>
          <w:p w14:paraId="20256C44"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CC34C7C" w14:textId="77777777" w:rsidTr="00703CD7">
        <w:trPr>
          <w:trHeight w:val="404"/>
          <w:jc w:val="center"/>
        </w:trPr>
        <w:tc>
          <w:tcPr>
            <w:tcW w:w="1572" w:type="dxa"/>
            <w:vAlign w:val="center"/>
          </w:tcPr>
          <w:p w14:paraId="6D0354BB" w14:textId="2B59F65B"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32</w:t>
            </w:r>
          </w:p>
        </w:tc>
        <w:tc>
          <w:tcPr>
            <w:tcW w:w="1641" w:type="dxa"/>
            <w:vAlign w:val="center"/>
          </w:tcPr>
          <w:p w14:paraId="33D68C29" w14:textId="354CDB93" w:rsidR="00090BBA" w:rsidRPr="00645D62" w:rsidRDefault="00090BBA" w:rsidP="00090BBA">
            <w:pPr>
              <w:jc w:val="center"/>
              <w:rPr>
                <w:rFonts w:ascii="Sylfaen" w:hAnsi="Sylfaen" w:cs="Calibri"/>
                <w:i/>
                <w:color w:val="000000"/>
                <w:sz w:val="20"/>
                <w:szCs w:val="20"/>
              </w:rPr>
            </w:pPr>
            <w:r w:rsidRPr="00645D62">
              <w:rPr>
                <w:rFonts w:ascii="Sylfaen" w:hAnsi="Sylfaen" w:cs="Calibri"/>
                <w:i/>
                <w:color w:val="000000"/>
                <w:sz w:val="20"/>
                <w:szCs w:val="20"/>
              </w:rPr>
              <w:t>33642230</w:t>
            </w:r>
          </w:p>
        </w:tc>
        <w:tc>
          <w:tcPr>
            <w:tcW w:w="3552" w:type="dxa"/>
            <w:vAlign w:val="center"/>
          </w:tcPr>
          <w:p w14:paraId="48CBCF0B" w14:textId="60905A10" w:rsidR="00090BBA" w:rsidRPr="00B179BE" w:rsidRDefault="00090BBA" w:rsidP="00090BBA">
            <w:pPr>
              <w:widowControl w:val="0"/>
              <w:jc w:val="center"/>
              <w:rPr>
                <w:rFonts w:ascii="Sylfaen" w:hAnsi="Sylfaen"/>
                <w:i/>
                <w:sz w:val="20"/>
                <w:szCs w:val="20"/>
              </w:rPr>
            </w:pPr>
            <w:proofErr w:type="spellStart"/>
            <w:r w:rsidRPr="008F0068">
              <w:rPr>
                <w:rFonts w:ascii="Sylfaen" w:hAnsi="Sylfaen"/>
                <w:i/>
                <w:sz w:val="20"/>
                <w:szCs w:val="20"/>
              </w:rPr>
              <w:t>Левотироксин</w:t>
            </w:r>
            <w:proofErr w:type="spellEnd"/>
            <w:r w:rsidRPr="008F0068">
              <w:rPr>
                <w:rFonts w:ascii="Sylfaen" w:hAnsi="Sylfaen"/>
                <w:i/>
                <w:sz w:val="20"/>
                <w:szCs w:val="20"/>
              </w:rPr>
              <w:t xml:space="preserve"> таблетка 50мкг</w:t>
            </w:r>
          </w:p>
        </w:tc>
        <w:tc>
          <w:tcPr>
            <w:tcW w:w="9140" w:type="dxa"/>
            <w:gridSpan w:val="13"/>
            <w:vMerge/>
            <w:vAlign w:val="center"/>
          </w:tcPr>
          <w:p w14:paraId="5C90DEE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AA2BCE7" w14:textId="77777777" w:rsidTr="00703CD7">
        <w:trPr>
          <w:trHeight w:val="404"/>
          <w:jc w:val="center"/>
        </w:trPr>
        <w:tc>
          <w:tcPr>
            <w:tcW w:w="1572" w:type="dxa"/>
            <w:vAlign w:val="center"/>
          </w:tcPr>
          <w:p w14:paraId="4E35599D" w14:textId="6035D570"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33</w:t>
            </w:r>
          </w:p>
        </w:tc>
        <w:tc>
          <w:tcPr>
            <w:tcW w:w="1641" w:type="dxa"/>
            <w:vAlign w:val="center"/>
          </w:tcPr>
          <w:p w14:paraId="6FBBB127" w14:textId="0C4A1CA2" w:rsidR="00090BBA" w:rsidRPr="00645D62" w:rsidRDefault="00090BBA" w:rsidP="00090BBA">
            <w:pPr>
              <w:jc w:val="center"/>
              <w:rPr>
                <w:rFonts w:ascii="Sylfaen" w:hAnsi="Sylfaen" w:cs="Calibri"/>
                <w:i/>
                <w:color w:val="000000"/>
                <w:sz w:val="20"/>
                <w:szCs w:val="20"/>
              </w:rPr>
            </w:pPr>
            <w:r w:rsidRPr="00645D62">
              <w:rPr>
                <w:rFonts w:ascii="Sylfaen" w:hAnsi="Sylfaen"/>
                <w:i/>
                <w:iCs/>
                <w:sz w:val="20"/>
                <w:szCs w:val="20"/>
              </w:rPr>
              <w:t>33642230/1</w:t>
            </w:r>
          </w:p>
        </w:tc>
        <w:tc>
          <w:tcPr>
            <w:tcW w:w="3552" w:type="dxa"/>
            <w:vAlign w:val="center"/>
          </w:tcPr>
          <w:p w14:paraId="0E880C33" w14:textId="12391865"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Левофлоксацин</w:t>
            </w:r>
            <w:proofErr w:type="spellEnd"/>
            <w:r w:rsidRPr="008F0068">
              <w:rPr>
                <w:rFonts w:ascii="Sylfaen" w:hAnsi="Sylfaen"/>
                <w:i/>
                <w:sz w:val="20"/>
                <w:szCs w:val="20"/>
              </w:rPr>
              <w:t xml:space="preserve"> таблетка 500 мг</w:t>
            </w:r>
          </w:p>
        </w:tc>
        <w:tc>
          <w:tcPr>
            <w:tcW w:w="9140" w:type="dxa"/>
            <w:gridSpan w:val="13"/>
            <w:vMerge/>
            <w:vAlign w:val="center"/>
          </w:tcPr>
          <w:p w14:paraId="140CD06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71D02BD" w14:textId="77777777" w:rsidTr="00703CD7">
        <w:trPr>
          <w:trHeight w:val="404"/>
          <w:jc w:val="center"/>
        </w:trPr>
        <w:tc>
          <w:tcPr>
            <w:tcW w:w="1572" w:type="dxa"/>
            <w:vAlign w:val="center"/>
          </w:tcPr>
          <w:p w14:paraId="1AED6964" w14:textId="4EFED0FF"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34</w:t>
            </w:r>
          </w:p>
        </w:tc>
        <w:tc>
          <w:tcPr>
            <w:tcW w:w="1641" w:type="dxa"/>
            <w:vAlign w:val="center"/>
          </w:tcPr>
          <w:p w14:paraId="20F0E943" w14:textId="20A4934A" w:rsidR="00090BBA" w:rsidRPr="00645D62" w:rsidRDefault="00090BBA" w:rsidP="00090BBA">
            <w:pPr>
              <w:jc w:val="center"/>
              <w:rPr>
                <w:rFonts w:ascii="Sylfaen" w:hAnsi="Sylfaen"/>
                <w:i/>
                <w:iCs/>
                <w:sz w:val="20"/>
                <w:szCs w:val="20"/>
              </w:rPr>
            </w:pPr>
            <w:r w:rsidRPr="00645D62">
              <w:rPr>
                <w:rFonts w:ascii="Sylfaen" w:hAnsi="Sylfaen"/>
                <w:i/>
                <w:iCs/>
                <w:sz w:val="20"/>
                <w:szCs w:val="20"/>
              </w:rPr>
              <w:t>33611200</w:t>
            </w:r>
          </w:p>
        </w:tc>
        <w:tc>
          <w:tcPr>
            <w:tcW w:w="3552" w:type="dxa"/>
            <w:vAlign w:val="center"/>
          </w:tcPr>
          <w:p w14:paraId="55317133" w14:textId="64B350C0"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Лоперамид таблетка 2 мг</w:t>
            </w:r>
          </w:p>
        </w:tc>
        <w:tc>
          <w:tcPr>
            <w:tcW w:w="9140" w:type="dxa"/>
            <w:gridSpan w:val="13"/>
            <w:vMerge/>
            <w:vAlign w:val="center"/>
          </w:tcPr>
          <w:p w14:paraId="3FC22BF4"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8B60827" w14:textId="77777777" w:rsidTr="00703CD7">
        <w:trPr>
          <w:trHeight w:val="404"/>
          <w:jc w:val="center"/>
        </w:trPr>
        <w:tc>
          <w:tcPr>
            <w:tcW w:w="1572" w:type="dxa"/>
            <w:vAlign w:val="center"/>
          </w:tcPr>
          <w:p w14:paraId="03EF9C74" w14:textId="3A639B3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35</w:t>
            </w:r>
          </w:p>
        </w:tc>
        <w:tc>
          <w:tcPr>
            <w:tcW w:w="1641" w:type="dxa"/>
            <w:vAlign w:val="center"/>
          </w:tcPr>
          <w:p w14:paraId="1A51B807" w14:textId="1A460E55" w:rsidR="00090BBA" w:rsidRPr="00645D62" w:rsidRDefault="00090BBA" w:rsidP="00090BBA">
            <w:pPr>
              <w:jc w:val="center"/>
              <w:rPr>
                <w:rFonts w:ascii="Sylfaen" w:hAnsi="Sylfaen"/>
                <w:i/>
                <w:iCs/>
                <w:sz w:val="20"/>
                <w:szCs w:val="20"/>
              </w:rPr>
            </w:pPr>
            <w:r w:rsidRPr="00645D62">
              <w:rPr>
                <w:rFonts w:ascii="Sylfaen" w:hAnsi="Sylfaen"/>
                <w:i/>
                <w:iCs/>
                <w:sz w:val="20"/>
                <w:szCs w:val="20"/>
              </w:rPr>
              <w:t>33691231</w:t>
            </w:r>
          </w:p>
        </w:tc>
        <w:tc>
          <w:tcPr>
            <w:tcW w:w="3552" w:type="dxa"/>
            <w:vAlign w:val="center"/>
          </w:tcPr>
          <w:p w14:paraId="4C0DACA0" w14:textId="0CA090B3"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Капли холекальциферола для внутреннего применения 15 000ММ/мл</w:t>
            </w:r>
          </w:p>
        </w:tc>
        <w:tc>
          <w:tcPr>
            <w:tcW w:w="9140" w:type="dxa"/>
            <w:gridSpan w:val="13"/>
            <w:vMerge/>
            <w:vAlign w:val="center"/>
          </w:tcPr>
          <w:p w14:paraId="3FAF074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FE014EC" w14:textId="77777777" w:rsidTr="00703CD7">
        <w:trPr>
          <w:trHeight w:val="404"/>
          <w:jc w:val="center"/>
        </w:trPr>
        <w:tc>
          <w:tcPr>
            <w:tcW w:w="1572" w:type="dxa"/>
            <w:vAlign w:val="center"/>
          </w:tcPr>
          <w:p w14:paraId="798C90A8" w14:textId="628F71AE"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36</w:t>
            </w:r>
          </w:p>
        </w:tc>
        <w:tc>
          <w:tcPr>
            <w:tcW w:w="1641" w:type="dxa"/>
            <w:vAlign w:val="center"/>
          </w:tcPr>
          <w:p w14:paraId="209672BF" w14:textId="34091925" w:rsidR="00090BBA" w:rsidRPr="00645D62" w:rsidRDefault="00090BBA" w:rsidP="00090BBA">
            <w:pPr>
              <w:jc w:val="center"/>
              <w:rPr>
                <w:rFonts w:ascii="Sylfaen" w:hAnsi="Sylfaen"/>
                <w:i/>
                <w:iCs/>
                <w:sz w:val="20"/>
                <w:szCs w:val="20"/>
              </w:rPr>
            </w:pPr>
            <w:r w:rsidRPr="00645D62">
              <w:rPr>
                <w:rFonts w:ascii="Sylfaen" w:hAnsi="Sylfaen"/>
                <w:i/>
                <w:iCs/>
                <w:sz w:val="20"/>
                <w:szCs w:val="20"/>
              </w:rPr>
              <w:t>33671131</w:t>
            </w:r>
          </w:p>
        </w:tc>
        <w:tc>
          <w:tcPr>
            <w:tcW w:w="3552" w:type="dxa"/>
            <w:vAlign w:val="center"/>
          </w:tcPr>
          <w:p w14:paraId="46BCCAA6" w14:textId="5C1680B9"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Лоратадин</w:t>
            </w:r>
            <w:proofErr w:type="spellEnd"/>
            <w:r w:rsidRPr="008F0068">
              <w:rPr>
                <w:rFonts w:ascii="Sylfaen" w:hAnsi="Sylfaen"/>
                <w:i/>
                <w:sz w:val="20"/>
                <w:szCs w:val="20"/>
              </w:rPr>
              <w:t xml:space="preserve"> таблетка 10 мг</w:t>
            </w:r>
          </w:p>
        </w:tc>
        <w:tc>
          <w:tcPr>
            <w:tcW w:w="9140" w:type="dxa"/>
            <w:gridSpan w:val="13"/>
            <w:vMerge/>
            <w:vAlign w:val="center"/>
          </w:tcPr>
          <w:p w14:paraId="7BD906A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F6A2B17" w14:textId="77777777" w:rsidTr="00703CD7">
        <w:trPr>
          <w:trHeight w:val="404"/>
          <w:jc w:val="center"/>
        </w:trPr>
        <w:tc>
          <w:tcPr>
            <w:tcW w:w="1572" w:type="dxa"/>
            <w:vAlign w:val="center"/>
          </w:tcPr>
          <w:p w14:paraId="7A097B5D" w14:textId="5703FAB4"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37</w:t>
            </w:r>
          </w:p>
        </w:tc>
        <w:tc>
          <w:tcPr>
            <w:tcW w:w="1641" w:type="dxa"/>
            <w:vAlign w:val="center"/>
          </w:tcPr>
          <w:p w14:paraId="58CEA295" w14:textId="4EB5B437" w:rsidR="00090BBA" w:rsidRPr="00645D62" w:rsidRDefault="00090BBA" w:rsidP="00090BBA">
            <w:pPr>
              <w:jc w:val="center"/>
              <w:rPr>
                <w:rFonts w:ascii="Sylfaen" w:hAnsi="Sylfaen"/>
                <w:i/>
                <w:iCs/>
                <w:sz w:val="20"/>
                <w:szCs w:val="20"/>
              </w:rPr>
            </w:pPr>
            <w:r w:rsidRPr="00645D62">
              <w:rPr>
                <w:rFonts w:ascii="Sylfaen" w:hAnsi="Sylfaen"/>
                <w:i/>
                <w:iCs/>
                <w:sz w:val="20"/>
                <w:szCs w:val="20"/>
              </w:rPr>
              <w:t>33611420</w:t>
            </w:r>
          </w:p>
        </w:tc>
        <w:tc>
          <w:tcPr>
            <w:tcW w:w="3552" w:type="dxa"/>
            <w:vAlign w:val="center"/>
          </w:tcPr>
          <w:p w14:paraId="0A401B74" w14:textId="2BCF803E"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Глюконат кальция таблетка 500 мг</w:t>
            </w:r>
          </w:p>
        </w:tc>
        <w:tc>
          <w:tcPr>
            <w:tcW w:w="9140" w:type="dxa"/>
            <w:gridSpan w:val="13"/>
            <w:vMerge/>
            <w:vAlign w:val="center"/>
          </w:tcPr>
          <w:p w14:paraId="5D78693D"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AAD401E" w14:textId="77777777" w:rsidTr="00703CD7">
        <w:trPr>
          <w:trHeight w:val="404"/>
          <w:jc w:val="center"/>
        </w:trPr>
        <w:tc>
          <w:tcPr>
            <w:tcW w:w="1572" w:type="dxa"/>
            <w:vAlign w:val="center"/>
          </w:tcPr>
          <w:p w14:paraId="2FC84687" w14:textId="1381A853"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38</w:t>
            </w:r>
          </w:p>
        </w:tc>
        <w:tc>
          <w:tcPr>
            <w:tcW w:w="1641" w:type="dxa"/>
            <w:vAlign w:val="center"/>
          </w:tcPr>
          <w:p w14:paraId="31467F10" w14:textId="7023416E" w:rsidR="00090BBA" w:rsidRPr="00645D62" w:rsidRDefault="00090BBA" w:rsidP="00090BBA">
            <w:pPr>
              <w:jc w:val="center"/>
              <w:rPr>
                <w:rFonts w:ascii="Sylfaen" w:hAnsi="Sylfaen"/>
                <w:i/>
                <w:iCs/>
                <w:sz w:val="20"/>
                <w:szCs w:val="20"/>
              </w:rPr>
            </w:pPr>
            <w:r w:rsidRPr="00645D62">
              <w:rPr>
                <w:rFonts w:ascii="Sylfaen" w:hAnsi="Sylfaen"/>
                <w:i/>
                <w:iCs/>
                <w:sz w:val="20"/>
                <w:szCs w:val="20"/>
              </w:rPr>
              <w:t>33621510</w:t>
            </w:r>
          </w:p>
        </w:tc>
        <w:tc>
          <w:tcPr>
            <w:tcW w:w="3552" w:type="dxa"/>
            <w:vAlign w:val="center"/>
          </w:tcPr>
          <w:p w14:paraId="7885505E" w14:textId="13920B8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Каптоприл таблетка 25 мг</w:t>
            </w:r>
          </w:p>
        </w:tc>
        <w:tc>
          <w:tcPr>
            <w:tcW w:w="9140" w:type="dxa"/>
            <w:gridSpan w:val="13"/>
            <w:vMerge/>
            <w:vAlign w:val="center"/>
          </w:tcPr>
          <w:p w14:paraId="212384E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2BF0A9D2" w14:textId="77777777" w:rsidTr="00703CD7">
        <w:trPr>
          <w:trHeight w:val="404"/>
          <w:jc w:val="center"/>
        </w:trPr>
        <w:tc>
          <w:tcPr>
            <w:tcW w:w="1572" w:type="dxa"/>
            <w:vAlign w:val="center"/>
          </w:tcPr>
          <w:p w14:paraId="705CE2FF" w14:textId="4AAFB3AE"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39</w:t>
            </w:r>
          </w:p>
        </w:tc>
        <w:tc>
          <w:tcPr>
            <w:tcW w:w="1641" w:type="dxa"/>
            <w:vAlign w:val="center"/>
          </w:tcPr>
          <w:p w14:paraId="367D5603" w14:textId="518D049C" w:rsidR="00090BBA" w:rsidRPr="00645D62" w:rsidRDefault="00090BBA" w:rsidP="00090BBA">
            <w:pPr>
              <w:jc w:val="center"/>
              <w:rPr>
                <w:rFonts w:ascii="Sylfaen" w:hAnsi="Sylfaen"/>
                <w:i/>
                <w:iCs/>
                <w:sz w:val="20"/>
                <w:szCs w:val="20"/>
              </w:rPr>
            </w:pPr>
            <w:r w:rsidRPr="00645D62">
              <w:rPr>
                <w:rFonts w:ascii="Sylfaen" w:hAnsi="Sylfaen"/>
                <w:i/>
                <w:iCs/>
                <w:sz w:val="20"/>
                <w:szCs w:val="20"/>
              </w:rPr>
              <w:t>33621510/1</w:t>
            </w:r>
          </w:p>
        </w:tc>
        <w:tc>
          <w:tcPr>
            <w:tcW w:w="3552" w:type="dxa"/>
            <w:vAlign w:val="center"/>
          </w:tcPr>
          <w:p w14:paraId="015970DC" w14:textId="29F6ABD1"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Каптоприл таблетка 50 мг</w:t>
            </w:r>
          </w:p>
        </w:tc>
        <w:tc>
          <w:tcPr>
            <w:tcW w:w="9140" w:type="dxa"/>
            <w:gridSpan w:val="13"/>
            <w:vMerge/>
            <w:vAlign w:val="center"/>
          </w:tcPr>
          <w:p w14:paraId="287F050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EFAF310" w14:textId="77777777" w:rsidTr="00703CD7">
        <w:trPr>
          <w:trHeight w:val="404"/>
          <w:jc w:val="center"/>
        </w:trPr>
        <w:tc>
          <w:tcPr>
            <w:tcW w:w="1572" w:type="dxa"/>
            <w:vAlign w:val="center"/>
          </w:tcPr>
          <w:p w14:paraId="497BE2BB" w14:textId="0C4B8B60"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40</w:t>
            </w:r>
          </w:p>
        </w:tc>
        <w:tc>
          <w:tcPr>
            <w:tcW w:w="1641" w:type="dxa"/>
            <w:vAlign w:val="center"/>
          </w:tcPr>
          <w:p w14:paraId="30B60863" w14:textId="492E9E31" w:rsidR="00090BBA" w:rsidRPr="00645D62" w:rsidRDefault="00090BBA" w:rsidP="00090BBA">
            <w:pPr>
              <w:jc w:val="center"/>
              <w:rPr>
                <w:rFonts w:ascii="Sylfaen" w:hAnsi="Sylfaen"/>
                <w:i/>
                <w:iCs/>
                <w:sz w:val="20"/>
                <w:szCs w:val="20"/>
              </w:rPr>
            </w:pPr>
            <w:r w:rsidRPr="00645D62">
              <w:rPr>
                <w:rFonts w:ascii="Sylfaen" w:hAnsi="Sylfaen"/>
                <w:i/>
                <w:iCs/>
                <w:sz w:val="20"/>
                <w:szCs w:val="20"/>
              </w:rPr>
              <w:t>33661128</w:t>
            </w:r>
          </w:p>
        </w:tc>
        <w:tc>
          <w:tcPr>
            <w:tcW w:w="3552" w:type="dxa"/>
            <w:vAlign w:val="center"/>
          </w:tcPr>
          <w:p w14:paraId="526C7962" w14:textId="1C77A01C"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Карбамазепин</w:t>
            </w:r>
            <w:proofErr w:type="spellEnd"/>
            <w:r w:rsidRPr="008F0068">
              <w:rPr>
                <w:rFonts w:ascii="Sylfaen" w:hAnsi="Sylfaen"/>
                <w:i/>
                <w:sz w:val="20"/>
                <w:szCs w:val="20"/>
              </w:rPr>
              <w:t xml:space="preserve"> таблетка 200 мг</w:t>
            </w:r>
          </w:p>
        </w:tc>
        <w:tc>
          <w:tcPr>
            <w:tcW w:w="9140" w:type="dxa"/>
            <w:gridSpan w:val="13"/>
            <w:vMerge/>
            <w:vAlign w:val="center"/>
          </w:tcPr>
          <w:p w14:paraId="04EB391E"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56555B3" w14:textId="77777777" w:rsidTr="00703CD7">
        <w:trPr>
          <w:trHeight w:val="404"/>
          <w:jc w:val="center"/>
        </w:trPr>
        <w:tc>
          <w:tcPr>
            <w:tcW w:w="1572" w:type="dxa"/>
            <w:vAlign w:val="center"/>
          </w:tcPr>
          <w:p w14:paraId="6DAB3E34" w14:textId="7B95A16B"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41</w:t>
            </w:r>
          </w:p>
        </w:tc>
        <w:tc>
          <w:tcPr>
            <w:tcW w:w="1641" w:type="dxa"/>
            <w:vAlign w:val="center"/>
          </w:tcPr>
          <w:p w14:paraId="5D7E35AB" w14:textId="365E8D91" w:rsidR="00090BBA" w:rsidRPr="00645D62" w:rsidRDefault="00090BBA" w:rsidP="00090BBA">
            <w:pPr>
              <w:jc w:val="center"/>
              <w:rPr>
                <w:rFonts w:ascii="Sylfaen" w:hAnsi="Sylfaen"/>
                <w:i/>
                <w:iCs/>
                <w:sz w:val="20"/>
                <w:szCs w:val="20"/>
              </w:rPr>
            </w:pPr>
            <w:r w:rsidRPr="00645D62">
              <w:rPr>
                <w:rFonts w:ascii="Sylfaen" w:hAnsi="Sylfaen"/>
                <w:i/>
                <w:iCs/>
                <w:sz w:val="20"/>
                <w:szCs w:val="20"/>
              </w:rPr>
              <w:t>33621690</w:t>
            </w:r>
          </w:p>
        </w:tc>
        <w:tc>
          <w:tcPr>
            <w:tcW w:w="3552" w:type="dxa"/>
            <w:vAlign w:val="center"/>
          </w:tcPr>
          <w:p w14:paraId="4DDDC6CC" w14:textId="6469CBB7"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Карведилол</w:t>
            </w:r>
            <w:proofErr w:type="spellEnd"/>
            <w:r w:rsidRPr="008F0068">
              <w:rPr>
                <w:rFonts w:ascii="Sylfaen" w:hAnsi="Sylfaen"/>
                <w:i/>
                <w:sz w:val="20"/>
                <w:szCs w:val="20"/>
              </w:rPr>
              <w:t xml:space="preserve"> таблетка 25 мг</w:t>
            </w:r>
          </w:p>
        </w:tc>
        <w:tc>
          <w:tcPr>
            <w:tcW w:w="9140" w:type="dxa"/>
            <w:gridSpan w:val="13"/>
            <w:vMerge/>
            <w:vAlign w:val="center"/>
          </w:tcPr>
          <w:p w14:paraId="0C95AEF3"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1C276AE" w14:textId="77777777" w:rsidTr="00703CD7">
        <w:trPr>
          <w:trHeight w:val="404"/>
          <w:jc w:val="center"/>
        </w:trPr>
        <w:tc>
          <w:tcPr>
            <w:tcW w:w="1572" w:type="dxa"/>
            <w:vAlign w:val="center"/>
          </w:tcPr>
          <w:p w14:paraId="180FCA4A" w14:textId="2C4FDE1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42</w:t>
            </w:r>
          </w:p>
        </w:tc>
        <w:tc>
          <w:tcPr>
            <w:tcW w:w="1641" w:type="dxa"/>
            <w:vAlign w:val="center"/>
          </w:tcPr>
          <w:p w14:paraId="30D03E31" w14:textId="0F07A28D" w:rsidR="00090BBA" w:rsidRPr="00645D62" w:rsidRDefault="00090BBA" w:rsidP="00090BBA">
            <w:pPr>
              <w:jc w:val="center"/>
              <w:rPr>
                <w:rFonts w:ascii="Sylfaen" w:hAnsi="Sylfaen"/>
                <w:i/>
                <w:iCs/>
                <w:sz w:val="20"/>
                <w:szCs w:val="20"/>
              </w:rPr>
            </w:pPr>
            <w:r w:rsidRPr="00645D62">
              <w:rPr>
                <w:rFonts w:ascii="Sylfaen" w:hAnsi="Sylfaen"/>
                <w:i/>
                <w:iCs/>
                <w:sz w:val="20"/>
                <w:szCs w:val="20"/>
              </w:rPr>
              <w:t>33631300</w:t>
            </w:r>
          </w:p>
        </w:tc>
        <w:tc>
          <w:tcPr>
            <w:tcW w:w="3552" w:type="dxa"/>
            <w:vAlign w:val="center"/>
          </w:tcPr>
          <w:p w14:paraId="3FEEB851" w14:textId="32F3A34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Кетопрофен таблетка 50 мг</w:t>
            </w:r>
          </w:p>
        </w:tc>
        <w:tc>
          <w:tcPr>
            <w:tcW w:w="9140" w:type="dxa"/>
            <w:gridSpan w:val="13"/>
            <w:vMerge/>
            <w:vAlign w:val="center"/>
          </w:tcPr>
          <w:p w14:paraId="0EA457A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243821D1" w14:textId="77777777" w:rsidTr="00703CD7">
        <w:trPr>
          <w:trHeight w:val="404"/>
          <w:jc w:val="center"/>
        </w:trPr>
        <w:tc>
          <w:tcPr>
            <w:tcW w:w="1572" w:type="dxa"/>
            <w:vAlign w:val="center"/>
          </w:tcPr>
          <w:p w14:paraId="3B00B3FD" w14:textId="18760D32"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lastRenderedPageBreak/>
              <w:t>43</w:t>
            </w:r>
          </w:p>
        </w:tc>
        <w:tc>
          <w:tcPr>
            <w:tcW w:w="1641" w:type="dxa"/>
            <w:vAlign w:val="center"/>
          </w:tcPr>
          <w:p w14:paraId="2505C548" w14:textId="03E4E879" w:rsidR="00090BBA" w:rsidRPr="00645D62" w:rsidRDefault="00090BBA" w:rsidP="00090BBA">
            <w:pPr>
              <w:jc w:val="center"/>
              <w:rPr>
                <w:rFonts w:ascii="Sylfaen" w:hAnsi="Sylfaen"/>
                <w:i/>
                <w:iCs/>
                <w:sz w:val="20"/>
                <w:szCs w:val="20"/>
              </w:rPr>
            </w:pPr>
            <w:r w:rsidRPr="00645D62">
              <w:rPr>
                <w:rFonts w:ascii="Sylfaen" w:hAnsi="Sylfaen"/>
                <w:i/>
                <w:iCs/>
                <w:sz w:val="20"/>
                <w:szCs w:val="20"/>
              </w:rPr>
              <w:t>33621140</w:t>
            </w:r>
          </w:p>
        </w:tc>
        <w:tc>
          <w:tcPr>
            <w:tcW w:w="3552" w:type="dxa"/>
            <w:vAlign w:val="center"/>
          </w:tcPr>
          <w:p w14:paraId="696E22DC" w14:textId="7FB70AF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Таблетка клоназепама 2 мг</w:t>
            </w:r>
          </w:p>
        </w:tc>
        <w:tc>
          <w:tcPr>
            <w:tcW w:w="9140" w:type="dxa"/>
            <w:gridSpan w:val="13"/>
            <w:vMerge/>
            <w:vAlign w:val="center"/>
          </w:tcPr>
          <w:p w14:paraId="60D9F27A"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750B5CC" w14:textId="77777777" w:rsidTr="00703CD7">
        <w:trPr>
          <w:trHeight w:val="404"/>
          <w:jc w:val="center"/>
        </w:trPr>
        <w:tc>
          <w:tcPr>
            <w:tcW w:w="1572" w:type="dxa"/>
            <w:vAlign w:val="center"/>
          </w:tcPr>
          <w:p w14:paraId="256533CD" w14:textId="1E5B369E"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44</w:t>
            </w:r>
          </w:p>
        </w:tc>
        <w:tc>
          <w:tcPr>
            <w:tcW w:w="1641" w:type="dxa"/>
            <w:vAlign w:val="center"/>
          </w:tcPr>
          <w:p w14:paraId="3681029C" w14:textId="2C4B0745" w:rsidR="00090BBA" w:rsidRPr="00645D62" w:rsidRDefault="00090BBA" w:rsidP="00090BBA">
            <w:pPr>
              <w:jc w:val="center"/>
              <w:rPr>
                <w:rFonts w:ascii="Sylfaen" w:hAnsi="Sylfaen"/>
                <w:i/>
                <w:iCs/>
                <w:sz w:val="20"/>
                <w:szCs w:val="20"/>
              </w:rPr>
            </w:pPr>
            <w:r w:rsidRPr="00645D62">
              <w:rPr>
                <w:rFonts w:ascii="Sylfaen" w:hAnsi="Sylfaen"/>
                <w:i/>
                <w:iCs/>
                <w:sz w:val="20"/>
                <w:szCs w:val="20"/>
              </w:rPr>
              <w:t>33621140/1</w:t>
            </w:r>
          </w:p>
        </w:tc>
        <w:tc>
          <w:tcPr>
            <w:tcW w:w="3552" w:type="dxa"/>
            <w:vAlign w:val="center"/>
          </w:tcPr>
          <w:p w14:paraId="0E4DEAEC" w14:textId="55629A90"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Клопидогрел</w:t>
            </w:r>
            <w:proofErr w:type="spellEnd"/>
            <w:r w:rsidRPr="008F0068">
              <w:rPr>
                <w:rFonts w:ascii="Sylfaen" w:hAnsi="Sylfaen"/>
                <w:i/>
                <w:sz w:val="20"/>
                <w:szCs w:val="20"/>
              </w:rPr>
              <w:t xml:space="preserve"> таблетка 75 мг</w:t>
            </w:r>
          </w:p>
        </w:tc>
        <w:tc>
          <w:tcPr>
            <w:tcW w:w="9140" w:type="dxa"/>
            <w:gridSpan w:val="13"/>
            <w:vMerge/>
            <w:vAlign w:val="center"/>
          </w:tcPr>
          <w:p w14:paraId="042700A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2A4D189" w14:textId="77777777" w:rsidTr="00703CD7">
        <w:trPr>
          <w:trHeight w:val="404"/>
          <w:jc w:val="center"/>
        </w:trPr>
        <w:tc>
          <w:tcPr>
            <w:tcW w:w="1572" w:type="dxa"/>
            <w:vAlign w:val="center"/>
          </w:tcPr>
          <w:p w14:paraId="1EE9E498" w14:textId="7807403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45</w:t>
            </w:r>
          </w:p>
        </w:tc>
        <w:tc>
          <w:tcPr>
            <w:tcW w:w="1641" w:type="dxa"/>
            <w:vAlign w:val="center"/>
          </w:tcPr>
          <w:p w14:paraId="0DF36C85" w14:textId="4937A12D" w:rsidR="00090BBA" w:rsidRPr="00645D62" w:rsidRDefault="00090BBA" w:rsidP="00090BBA">
            <w:pPr>
              <w:jc w:val="center"/>
              <w:rPr>
                <w:rFonts w:ascii="Sylfaen" w:hAnsi="Sylfaen"/>
                <w:i/>
                <w:iCs/>
                <w:sz w:val="20"/>
                <w:szCs w:val="20"/>
              </w:rPr>
            </w:pPr>
            <w:r w:rsidRPr="00645D62">
              <w:rPr>
                <w:rFonts w:ascii="Sylfaen" w:hAnsi="Sylfaen"/>
                <w:i/>
                <w:iCs/>
                <w:sz w:val="20"/>
                <w:szCs w:val="20"/>
              </w:rPr>
              <w:t>33621640</w:t>
            </w:r>
          </w:p>
        </w:tc>
        <w:tc>
          <w:tcPr>
            <w:tcW w:w="3552" w:type="dxa"/>
            <w:vAlign w:val="center"/>
          </w:tcPr>
          <w:p w14:paraId="4E96E0DD" w14:textId="762F067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Гидрокортизон 1% мазь</w:t>
            </w:r>
          </w:p>
        </w:tc>
        <w:tc>
          <w:tcPr>
            <w:tcW w:w="9140" w:type="dxa"/>
            <w:gridSpan w:val="13"/>
            <w:vMerge/>
            <w:vAlign w:val="center"/>
          </w:tcPr>
          <w:p w14:paraId="481D99DF"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769B2A73" w14:textId="77777777" w:rsidTr="00703CD7">
        <w:trPr>
          <w:trHeight w:val="404"/>
          <w:jc w:val="center"/>
        </w:trPr>
        <w:tc>
          <w:tcPr>
            <w:tcW w:w="1572" w:type="dxa"/>
            <w:vAlign w:val="center"/>
          </w:tcPr>
          <w:p w14:paraId="56D204D8" w14:textId="39B866E7"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46</w:t>
            </w:r>
          </w:p>
        </w:tc>
        <w:tc>
          <w:tcPr>
            <w:tcW w:w="1641" w:type="dxa"/>
            <w:vAlign w:val="center"/>
          </w:tcPr>
          <w:p w14:paraId="5210BCB7" w14:textId="72507FC3" w:rsidR="00090BBA" w:rsidRPr="00645D62" w:rsidRDefault="00090BBA" w:rsidP="00090BBA">
            <w:pPr>
              <w:jc w:val="center"/>
              <w:rPr>
                <w:rFonts w:ascii="Sylfaen" w:hAnsi="Sylfaen"/>
                <w:i/>
                <w:iCs/>
                <w:sz w:val="20"/>
                <w:szCs w:val="20"/>
              </w:rPr>
            </w:pPr>
            <w:r w:rsidRPr="00645D62">
              <w:rPr>
                <w:rFonts w:ascii="Sylfaen" w:hAnsi="Sylfaen"/>
                <w:i/>
                <w:iCs/>
                <w:sz w:val="20"/>
                <w:szCs w:val="20"/>
              </w:rPr>
              <w:t>33621640/1</w:t>
            </w:r>
          </w:p>
        </w:tc>
        <w:tc>
          <w:tcPr>
            <w:tcW w:w="3552" w:type="dxa"/>
            <w:vAlign w:val="center"/>
          </w:tcPr>
          <w:p w14:paraId="6724A80C" w14:textId="15423F7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Крем гидрокортизон 1мг/г</w:t>
            </w:r>
          </w:p>
        </w:tc>
        <w:tc>
          <w:tcPr>
            <w:tcW w:w="9140" w:type="dxa"/>
            <w:gridSpan w:val="13"/>
            <w:vMerge/>
            <w:vAlign w:val="center"/>
          </w:tcPr>
          <w:p w14:paraId="662D657C"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E408053" w14:textId="77777777" w:rsidTr="00703CD7">
        <w:trPr>
          <w:trHeight w:val="404"/>
          <w:jc w:val="center"/>
        </w:trPr>
        <w:tc>
          <w:tcPr>
            <w:tcW w:w="1572" w:type="dxa"/>
            <w:vAlign w:val="center"/>
          </w:tcPr>
          <w:p w14:paraId="17336332" w14:textId="3B87E411"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47</w:t>
            </w:r>
          </w:p>
        </w:tc>
        <w:tc>
          <w:tcPr>
            <w:tcW w:w="1641" w:type="dxa"/>
            <w:vAlign w:val="center"/>
          </w:tcPr>
          <w:p w14:paraId="29712711" w14:textId="67453A03" w:rsidR="00090BBA" w:rsidRPr="00645D62" w:rsidRDefault="00090BBA" w:rsidP="00090BBA">
            <w:pPr>
              <w:jc w:val="center"/>
              <w:rPr>
                <w:rFonts w:ascii="Sylfaen" w:hAnsi="Sylfaen"/>
                <w:i/>
                <w:iCs/>
                <w:sz w:val="20"/>
                <w:szCs w:val="20"/>
              </w:rPr>
            </w:pPr>
            <w:r w:rsidRPr="00645D62">
              <w:rPr>
                <w:rFonts w:ascii="Sylfaen" w:hAnsi="Sylfaen"/>
                <w:i/>
                <w:iCs/>
                <w:sz w:val="20"/>
                <w:szCs w:val="20"/>
              </w:rPr>
              <w:t>33691123</w:t>
            </w:r>
          </w:p>
        </w:tc>
        <w:tc>
          <w:tcPr>
            <w:tcW w:w="3552" w:type="dxa"/>
            <w:vAlign w:val="center"/>
          </w:tcPr>
          <w:p w14:paraId="74F48FF7" w14:textId="65CF7D1F"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Мебендазол</w:t>
            </w:r>
            <w:proofErr w:type="spellEnd"/>
            <w:r w:rsidRPr="008F0068">
              <w:rPr>
                <w:rFonts w:ascii="Sylfaen" w:hAnsi="Sylfaen"/>
                <w:i/>
                <w:sz w:val="20"/>
                <w:szCs w:val="20"/>
              </w:rPr>
              <w:t xml:space="preserve"> 100 мг таблетка</w:t>
            </w:r>
          </w:p>
        </w:tc>
        <w:tc>
          <w:tcPr>
            <w:tcW w:w="9140" w:type="dxa"/>
            <w:gridSpan w:val="13"/>
            <w:vMerge/>
            <w:vAlign w:val="center"/>
          </w:tcPr>
          <w:p w14:paraId="04027B4A"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2FC8C74D" w14:textId="77777777" w:rsidTr="00703CD7">
        <w:trPr>
          <w:trHeight w:val="404"/>
          <w:jc w:val="center"/>
        </w:trPr>
        <w:tc>
          <w:tcPr>
            <w:tcW w:w="1572" w:type="dxa"/>
            <w:vAlign w:val="center"/>
          </w:tcPr>
          <w:p w14:paraId="48A17100" w14:textId="44929590"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48</w:t>
            </w:r>
          </w:p>
        </w:tc>
        <w:tc>
          <w:tcPr>
            <w:tcW w:w="1641" w:type="dxa"/>
            <w:vAlign w:val="center"/>
          </w:tcPr>
          <w:p w14:paraId="7478E6E9" w14:textId="46807ED1" w:rsidR="00090BBA" w:rsidRPr="00645D62" w:rsidRDefault="00090BBA" w:rsidP="00090BBA">
            <w:pPr>
              <w:jc w:val="center"/>
              <w:rPr>
                <w:rFonts w:ascii="Sylfaen" w:hAnsi="Sylfaen"/>
                <w:i/>
                <w:iCs/>
                <w:sz w:val="20"/>
                <w:szCs w:val="20"/>
              </w:rPr>
            </w:pPr>
            <w:r w:rsidRPr="00645D62">
              <w:rPr>
                <w:rFonts w:ascii="Sylfaen" w:hAnsi="Sylfaen"/>
                <w:i/>
                <w:iCs/>
                <w:sz w:val="20"/>
                <w:szCs w:val="20"/>
              </w:rPr>
              <w:t>33642220</w:t>
            </w:r>
          </w:p>
        </w:tc>
        <w:tc>
          <w:tcPr>
            <w:tcW w:w="3552" w:type="dxa"/>
            <w:vAlign w:val="center"/>
          </w:tcPr>
          <w:p w14:paraId="5D3F77A6" w14:textId="4A8DF908"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Метилпреднизалон</w:t>
            </w:r>
            <w:proofErr w:type="spellEnd"/>
            <w:r w:rsidRPr="008F0068">
              <w:rPr>
                <w:rFonts w:ascii="Sylfaen" w:hAnsi="Sylfaen"/>
                <w:i/>
                <w:sz w:val="20"/>
                <w:szCs w:val="20"/>
              </w:rPr>
              <w:t xml:space="preserve"> таблетка 4 мг</w:t>
            </w:r>
          </w:p>
        </w:tc>
        <w:tc>
          <w:tcPr>
            <w:tcW w:w="9140" w:type="dxa"/>
            <w:gridSpan w:val="13"/>
            <w:vMerge/>
            <w:vAlign w:val="center"/>
          </w:tcPr>
          <w:p w14:paraId="39348B1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912DC6D" w14:textId="77777777" w:rsidTr="00703CD7">
        <w:trPr>
          <w:trHeight w:val="404"/>
          <w:jc w:val="center"/>
        </w:trPr>
        <w:tc>
          <w:tcPr>
            <w:tcW w:w="1572" w:type="dxa"/>
            <w:vAlign w:val="center"/>
          </w:tcPr>
          <w:p w14:paraId="36B93EAD" w14:textId="239F04F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49</w:t>
            </w:r>
          </w:p>
        </w:tc>
        <w:tc>
          <w:tcPr>
            <w:tcW w:w="1641" w:type="dxa"/>
            <w:vAlign w:val="center"/>
          </w:tcPr>
          <w:p w14:paraId="7BA64232" w14:textId="268E1029" w:rsidR="00090BBA" w:rsidRPr="00645D62" w:rsidRDefault="00090BBA" w:rsidP="00090BBA">
            <w:pPr>
              <w:jc w:val="center"/>
              <w:rPr>
                <w:rFonts w:ascii="Sylfaen" w:hAnsi="Sylfaen"/>
                <w:i/>
                <w:iCs/>
                <w:sz w:val="20"/>
                <w:szCs w:val="20"/>
              </w:rPr>
            </w:pPr>
            <w:r w:rsidRPr="00645D62">
              <w:rPr>
                <w:rFonts w:ascii="Sylfaen" w:hAnsi="Sylfaen"/>
                <w:i/>
                <w:iCs/>
                <w:sz w:val="20"/>
                <w:szCs w:val="20"/>
              </w:rPr>
              <w:t>33651224</w:t>
            </w:r>
          </w:p>
        </w:tc>
        <w:tc>
          <w:tcPr>
            <w:tcW w:w="3552" w:type="dxa"/>
            <w:vAlign w:val="center"/>
          </w:tcPr>
          <w:p w14:paraId="34465FB7" w14:textId="330EB09D"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Метотрексат таблетка 10 мг</w:t>
            </w:r>
          </w:p>
        </w:tc>
        <w:tc>
          <w:tcPr>
            <w:tcW w:w="9140" w:type="dxa"/>
            <w:gridSpan w:val="13"/>
            <w:vMerge/>
            <w:vAlign w:val="center"/>
          </w:tcPr>
          <w:p w14:paraId="745D445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2D30818" w14:textId="77777777" w:rsidTr="00703CD7">
        <w:trPr>
          <w:trHeight w:val="404"/>
          <w:jc w:val="center"/>
        </w:trPr>
        <w:tc>
          <w:tcPr>
            <w:tcW w:w="1572" w:type="dxa"/>
            <w:vAlign w:val="center"/>
          </w:tcPr>
          <w:p w14:paraId="09B8A4F2" w14:textId="34EA509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50</w:t>
            </w:r>
          </w:p>
        </w:tc>
        <w:tc>
          <w:tcPr>
            <w:tcW w:w="1641" w:type="dxa"/>
            <w:vAlign w:val="center"/>
          </w:tcPr>
          <w:p w14:paraId="0B9C96A2" w14:textId="1C22A2D3" w:rsidR="00090BBA" w:rsidRPr="00645D62" w:rsidRDefault="00090BBA" w:rsidP="00090BBA">
            <w:pPr>
              <w:jc w:val="center"/>
              <w:rPr>
                <w:rFonts w:ascii="Sylfaen" w:hAnsi="Sylfaen"/>
                <w:i/>
                <w:iCs/>
                <w:sz w:val="20"/>
                <w:szCs w:val="20"/>
              </w:rPr>
            </w:pPr>
            <w:r w:rsidRPr="00645D62">
              <w:rPr>
                <w:rFonts w:ascii="Sylfaen" w:hAnsi="Sylfaen"/>
                <w:i/>
                <w:iCs/>
                <w:sz w:val="20"/>
                <w:szCs w:val="20"/>
              </w:rPr>
              <w:t>33611160</w:t>
            </w:r>
          </w:p>
        </w:tc>
        <w:tc>
          <w:tcPr>
            <w:tcW w:w="3552" w:type="dxa"/>
            <w:vAlign w:val="center"/>
          </w:tcPr>
          <w:p w14:paraId="114B799B" w14:textId="77CD36B1"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Метоклопрамид 10 мг таблетка</w:t>
            </w:r>
          </w:p>
        </w:tc>
        <w:tc>
          <w:tcPr>
            <w:tcW w:w="9140" w:type="dxa"/>
            <w:gridSpan w:val="13"/>
            <w:vMerge/>
            <w:vAlign w:val="center"/>
          </w:tcPr>
          <w:p w14:paraId="697EDC3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7277444" w14:textId="77777777" w:rsidTr="00703CD7">
        <w:trPr>
          <w:trHeight w:val="404"/>
          <w:jc w:val="center"/>
        </w:trPr>
        <w:tc>
          <w:tcPr>
            <w:tcW w:w="1572" w:type="dxa"/>
            <w:vAlign w:val="center"/>
          </w:tcPr>
          <w:p w14:paraId="39AE516C" w14:textId="5FA4209B"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51</w:t>
            </w:r>
          </w:p>
        </w:tc>
        <w:tc>
          <w:tcPr>
            <w:tcW w:w="1641" w:type="dxa"/>
            <w:vAlign w:val="center"/>
          </w:tcPr>
          <w:p w14:paraId="6F765DDE" w14:textId="3683B439" w:rsidR="00090BBA" w:rsidRPr="00645D62" w:rsidRDefault="00090BBA" w:rsidP="00090BBA">
            <w:pPr>
              <w:jc w:val="center"/>
              <w:rPr>
                <w:rFonts w:ascii="Sylfaen" w:hAnsi="Sylfaen"/>
                <w:i/>
                <w:iCs/>
                <w:sz w:val="20"/>
                <w:szCs w:val="20"/>
              </w:rPr>
            </w:pPr>
            <w:r w:rsidRPr="00645D62">
              <w:rPr>
                <w:rFonts w:ascii="Sylfaen" w:hAnsi="Sylfaen"/>
                <w:i/>
                <w:iCs/>
                <w:sz w:val="20"/>
                <w:szCs w:val="20"/>
              </w:rPr>
              <w:t>33621470</w:t>
            </w:r>
          </w:p>
        </w:tc>
        <w:tc>
          <w:tcPr>
            <w:tcW w:w="3552" w:type="dxa"/>
            <w:vAlign w:val="center"/>
          </w:tcPr>
          <w:p w14:paraId="2AFC1259" w14:textId="75A5C75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оксонидина</w:t>
            </w:r>
            <w:proofErr w:type="spellEnd"/>
            <w:r w:rsidRPr="008F0068">
              <w:rPr>
                <w:rFonts w:ascii="Sylfaen" w:hAnsi="Sylfaen"/>
                <w:i/>
                <w:sz w:val="20"/>
                <w:szCs w:val="20"/>
              </w:rPr>
              <w:t xml:space="preserve"> 0,4 мг</w:t>
            </w:r>
          </w:p>
        </w:tc>
        <w:tc>
          <w:tcPr>
            <w:tcW w:w="9140" w:type="dxa"/>
            <w:gridSpan w:val="13"/>
            <w:vMerge/>
            <w:vAlign w:val="center"/>
          </w:tcPr>
          <w:p w14:paraId="39F56B7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1D47EF4" w14:textId="77777777" w:rsidTr="00703CD7">
        <w:trPr>
          <w:trHeight w:val="404"/>
          <w:jc w:val="center"/>
        </w:trPr>
        <w:tc>
          <w:tcPr>
            <w:tcW w:w="1572" w:type="dxa"/>
            <w:vAlign w:val="center"/>
          </w:tcPr>
          <w:p w14:paraId="6190FCC3" w14:textId="30174ED4"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52</w:t>
            </w:r>
          </w:p>
        </w:tc>
        <w:tc>
          <w:tcPr>
            <w:tcW w:w="1641" w:type="dxa"/>
            <w:vAlign w:val="center"/>
          </w:tcPr>
          <w:p w14:paraId="123DAD71" w14:textId="0937DBFB" w:rsidR="00090BBA" w:rsidRPr="00645D62" w:rsidRDefault="00090BBA" w:rsidP="00090BBA">
            <w:pPr>
              <w:jc w:val="center"/>
              <w:rPr>
                <w:rFonts w:ascii="Sylfaen" w:hAnsi="Sylfaen"/>
                <w:i/>
                <w:iCs/>
                <w:sz w:val="20"/>
                <w:szCs w:val="20"/>
              </w:rPr>
            </w:pPr>
            <w:r w:rsidRPr="00645D62">
              <w:rPr>
                <w:rFonts w:ascii="Sylfaen" w:hAnsi="Sylfaen"/>
                <w:i/>
                <w:iCs/>
                <w:sz w:val="20"/>
                <w:szCs w:val="20"/>
              </w:rPr>
              <w:t>33651149</w:t>
            </w:r>
          </w:p>
        </w:tc>
        <w:tc>
          <w:tcPr>
            <w:tcW w:w="3552" w:type="dxa"/>
            <w:vAlign w:val="center"/>
          </w:tcPr>
          <w:p w14:paraId="63339167" w14:textId="3EFEF22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Таблетка нистатина 100000 мм</w:t>
            </w:r>
          </w:p>
        </w:tc>
        <w:tc>
          <w:tcPr>
            <w:tcW w:w="9140" w:type="dxa"/>
            <w:gridSpan w:val="13"/>
            <w:vMerge/>
            <w:vAlign w:val="center"/>
          </w:tcPr>
          <w:p w14:paraId="364DCD94"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6539EFD" w14:textId="77777777" w:rsidTr="00703CD7">
        <w:trPr>
          <w:trHeight w:val="404"/>
          <w:jc w:val="center"/>
        </w:trPr>
        <w:tc>
          <w:tcPr>
            <w:tcW w:w="1572" w:type="dxa"/>
            <w:vAlign w:val="center"/>
          </w:tcPr>
          <w:p w14:paraId="2B775230" w14:textId="11073CEF"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53</w:t>
            </w:r>
          </w:p>
        </w:tc>
        <w:tc>
          <w:tcPr>
            <w:tcW w:w="1641" w:type="dxa"/>
            <w:vAlign w:val="center"/>
          </w:tcPr>
          <w:p w14:paraId="1B98D042" w14:textId="5DB95B50" w:rsidR="00090BBA" w:rsidRPr="00645D62" w:rsidRDefault="00090BBA" w:rsidP="00090BBA">
            <w:pPr>
              <w:jc w:val="center"/>
              <w:rPr>
                <w:rFonts w:ascii="Sylfaen" w:hAnsi="Sylfaen"/>
                <w:i/>
                <w:iCs/>
                <w:sz w:val="20"/>
                <w:szCs w:val="20"/>
              </w:rPr>
            </w:pPr>
            <w:r w:rsidRPr="00645D62">
              <w:rPr>
                <w:rFonts w:ascii="Sylfaen" w:hAnsi="Sylfaen"/>
                <w:i/>
                <w:iCs/>
                <w:sz w:val="20"/>
                <w:szCs w:val="20"/>
              </w:rPr>
              <w:t>33621750</w:t>
            </w:r>
          </w:p>
        </w:tc>
        <w:tc>
          <w:tcPr>
            <w:tcW w:w="3552" w:type="dxa"/>
            <w:vAlign w:val="center"/>
          </w:tcPr>
          <w:p w14:paraId="507A3F21" w14:textId="2AF0F8A3"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нифедипина</w:t>
            </w:r>
            <w:proofErr w:type="spellEnd"/>
            <w:r w:rsidRPr="008F0068">
              <w:rPr>
                <w:rFonts w:ascii="Sylfaen" w:hAnsi="Sylfaen"/>
                <w:i/>
                <w:sz w:val="20"/>
                <w:szCs w:val="20"/>
              </w:rPr>
              <w:t xml:space="preserve"> 10 мг</w:t>
            </w:r>
          </w:p>
        </w:tc>
        <w:tc>
          <w:tcPr>
            <w:tcW w:w="9140" w:type="dxa"/>
            <w:gridSpan w:val="13"/>
            <w:vMerge/>
            <w:vAlign w:val="center"/>
          </w:tcPr>
          <w:p w14:paraId="77CB1E3A"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A6EDFC2" w14:textId="77777777" w:rsidTr="00703CD7">
        <w:trPr>
          <w:trHeight w:val="404"/>
          <w:jc w:val="center"/>
        </w:trPr>
        <w:tc>
          <w:tcPr>
            <w:tcW w:w="1572" w:type="dxa"/>
            <w:vAlign w:val="center"/>
          </w:tcPr>
          <w:p w14:paraId="08FB491C" w14:textId="6A8B02CB"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54</w:t>
            </w:r>
          </w:p>
        </w:tc>
        <w:tc>
          <w:tcPr>
            <w:tcW w:w="1641" w:type="dxa"/>
            <w:vAlign w:val="center"/>
          </w:tcPr>
          <w:p w14:paraId="2B307956" w14:textId="71F72678" w:rsidR="00090BBA" w:rsidRPr="00645D62" w:rsidRDefault="00090BBA" w:rsidP="00090BBA">
            <w:pPr>
              <w:jc w:val="center"/>
              <w:rPr>
                <w:rFonts w:ascii="Sylfaen" w:hAnsi="Sylfaen"/>
                <w:i/>
                <w:iCs/>
                <w:sz w:val="20"/>
                <w:szCs w:val="20"/>
              </w:rPr>
            </w:pPr>
            <w:r w:rsidRPr="00645D62">
              <w:rPr>
                <w:rFonts w:ascii="Sylfaen" w:hAnsi="Sylfaen"/>
                <w:i/>
                <w:iCs/>
                <w:sz w:val="20"/>
                <w:szCs w:val="20"/>
              </w:rPr>
              <w:t>33611470</w:t>
            </w:r>
          </w:p>
        </w:tc>
        <w:tc>
          <w:tcPr>
            <w:tcW w:w="3552" w:type="dxa"/>
            <w:vAlign w:val="center"/>
          </w:tcPr>
          <w:p w14:paraId="7DAB9AA0" w14:textId="318BCC0C"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Пантопразол</w:t>
            </w:r>
            <w:proofErr w:type="spellEnd"/>
            <w:r w:rsidRPr="008F0068">
              <w:rPr>
                <w:rFonts w:ascii="Sylfaen" w:hAnsi="Sylfaen"/>
                <w:i/>
                <w:sz w:val="20"/>
                <w:szCs w:val="20"/>
              </w:rPr>
              <w:t xml:space="preserve"> 20 мг таблетка</w:t>
            </w:r>
          </w:p>
        </w:tc>
        <w:tc>
          <w:tcPr>
            <w:tcW w:w="9140" w:type="dxa"/>
            <w:gridSpan w:val="13"/>
            <w:vMerge/>
            <w:vAlign w:val="center"/>
          </w:tcPr>
          <w:p w14:paraId="5BEAD15E"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6FCED4C" w14:textId="77777777" w:rsidTr="00703CD7">
        <w:trPr>
          <w:trHeight w:val="404"/>
          <w:jc w:val="center"/>
        </w:trPr>
        <w:tc>
          <w:tcPr>
            <w:tcW w:w="1572" w:type="dxa"/>
            <w:vAlign w:val="center"/>
          </w:tcPr>
          <w:p w14:paraId="2BFC7D5D" w14:textId="402863C9"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55</w:t>
            </w:r>
          </w:p>
        </w:tc>
        <w:tc>
          <w:tcPr>
            <w:tcW w:w="1641" w:type="dxa"/>
            <w:vAlign w:val="center"/>
          </w:tcPr>
          <w:p w14:paraId="106216FB" w14:textId="6888F46D" w:rsidR="00090BBA" w:rsidRPr="00645D62" w:rsidRDefault="00090BBA" w:rsidP="00090BBA">
            <w:pPr>
              <w:jc w:val="center"/>
              <w:rPr>
                <w:rFonts w:ascii="Sylfaen" w:hAnsi="Sylfaen"/>
                <w:i/>
                <w:iCs/>
                <w:sz w:val="20"/>
                <w:szCs w:val="20"/>
              </w:rPr>
            </w:pPr>
            <w:r w:rsidRPr="00645D62">
              <w:rPr>
                <w:rFonts w:ascii="Sylfaen" w:hAnsi="Sylfaen"/>
                <w:i/>
                <w:iCs/>
                <w:sz w:val="20"/>
                <w:szCs w:val="20"/>
              </w:rPr>
              <w:t>33661122</w:t>
            </w:r>
          </w:p>
        </w:tc>
        <w:tc>
          <w:tcPr>
            <w:tcW w:w="3552" w:type="dxa"/>
            <w:vAlign w:val="center"/>
          </w:tcPr>
          <w:p w14:paraId="1E184585" w14:textId="6915F4B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Парацетамол таблетка 500 мг</w:t>
            </w:r>
          </w:p>
        </w:tc>
        <w:tc>
          <w:tcPr>
            <w:tcW w:w="9140" w:type="dxa"/>
            <w:gridSpan w:val="13"/>
            <w:vMerge/>
            <w:vAlign w:val="center"/>
          </w:tcPr>
          <w:p w14:paraId="1268BBE5"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EDFD232" w14:textId="77777777" w:rsidTr="00703CD7">
        <w:trPr>
          <w:trHeight w:val="404"/>
          <w:jc w:val="center"/>
        </w:trPr>
        <w:tc>
          <w:tcPr>
            <w:tcW w:w="1572" w:type="dxa"/>
            <w:vAlign w:val="center"/>
          </w:tcPr>
          <w:p w14:paraId="4870F581" w14:textId="3B8F937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56</w:t>
            </w:r>
          </w:p>
        </w:tc>
        <w:tc>
          <w:tcPr>
            <w:tcW w:w="1641" w:type="dxa"/>
            <w:vAlign w:val="center"/>
          </w:tcPr>
          <w:p w14:paraId="3087431C" w14:textId="0E192B21" w:rsidR="00090BBA" w:rsidRPr="00645D62" w:rsidRDefault="00090BBA" w:rsidP="00090BBA">
            <w:pPr>
              <w:jc w:val="center"/>
              <w:rPr>
                <w:rFonts w:ascii="Sylfaen" w:hAnsi="Sylfaen"/>
                <w:i/>
                <w:iCs/>
                <w:sz w:val="20"/>
                <w:szCs w:val="20"/>
              </w:rPr>
            </w:pPr>
            <w:r w:rsidRPr="00645D62">
              <w:rPr>
                <w:rFonts w:ascii="Sylfaen" w:hAnsi="Sylfaen"/>
                <w:i/>
                <w:iCs/>
                <w:sz w:val="20"/>
                <w:szCs w:val="20"/>
              </w:rPr>
              <w:t>33661122/1</w:t>
            </w:r>
          </w:p>
        </w:tc>
        <w:tc>
          <w:tcPr>
            <w:tcW w:w="3552" w:type="dxa"/>
            <w:vAlign w:val="center"/>
          </w:tcPr>
          <w:p w14:paraId="50265C91" w14:textId="76983DDE"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Раствор парацетамола для внутреннего применения 125 мг / 5 мл</w:t>
            </w:r>
          </w:p>
        </w:tc>
        <w:tc>
          <w:tcPr>
            <w:tcW w:w="9140" w:type="dxa"/>
            <w:gridSpan w:val="13"/>
            <w:vMerge/>
            <w:vAlign w:val="center"/>
          </w:tcPr>
          <w:p w14:paraId="72324DCE"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1D752BB" w14:textId="77777777" w:rsidTr="00703CD7">
        <w:trPr>
          <w:trHeight w:val="404"/>
          <w:jc w:val="center"/>
        </w:trPr>
        <w:tc>
          <w:tcPr>
            <w:tcW w:w="1572" w:type="dxa"/>
            <w:vAlign w:val="center"/>
          </w:tcPr>
          <w:p w14:paraId="1E1FDC2F" w14:textId="1C8DB012"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57</w:t>
            </w:r>
          </w:p>
        </w:tc>
        <w:tc>
          <w:tcPr>
            <w:tcW w:w="1641" w:type="dxa"/>
            <w:vAlign w:val="center"/>
          </w:tcPr>
          <w:p w14:paraId="474ECAD8" w14:textId="02A857BE" w:rsidR="00090BBA" w:rsidRPr="00645D62" w:rsidRDefault="00090BBA" w:rsidP="00090BBA">
            <w:pPr>
              <w:jc w:val="center"/>
              <w:rPr>
                <w:rFonts w:ascii="Sylfaen" w:hAnsi="Sylfaen"/>
                <w:i/>
                <w:iCs/>
                <w:sz w:val="20"/>
                <w:szCs w:val="20"/>
              </w:rPr>
            </w:pPr>
            <w:r w:rsidRPr="00645D62">
              <w:rPr>
                <w:rFonts w:ascii="Sylfaen" w:hAnsi="Sylfaen"/>
                <w:i/>
                <w:iCs/>
                <w:sz w:val="20"/>
                <w:szCs w:val="20"/>
              </w:rPr>
              <w:t>33661122/2</w:t>
            </w:r>
          </w:p>
        </w:tc>
        <w:tc>
          <w:tcPr>
            <w:tcW w:w="3552" w:type="dxa"/>
            <w:vAlign w:val="center"/>
          </w:tcPr>
          <w:p w14:paraId="34C89D28" w14:textId="0F3AC627"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Парацетамол суппозитории прямокишечные 100мг</w:t>
            </w:r>
          </w:p>
        </w:tc>
        <w:tc>
          <w:tcPr>
            <w:tcW w:w="9140" w:type="dxa"/>
            <w:gridSpan w:val="13"/>
            <w:vMerge/>
            <w:vAlign w:val="center"/>
          </w:tcPr>
          <w:p w14:paraId="39252A5F"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B02042F" w14:textId="77777777" w:rsidTr="00703CD7">
        <w:trPr>
          <w:trHeight w:val="404"/>
          <w:jc w:val="center"/>
        </w:trPr>
        <w:tc>
          <w:tcPr>
            <w:tcW w:w="1572" w:type="dxa"/>
            <w:vAlign w:val="center"/>
          </w:tcPr>
          <w:p w14:paraId="623CA8B8" w14:textId="3767471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58</w:t>
            </w:r>
          </w:p>
        </w:tc>
        <w:tc>
          <w:tcPr>
            <w:tcW w:w="1641" w:type="dxa"/>
            <w:vAlign w:val="center"/>
          </w:tcPr>
          <w:p w14:paraId="4C218A90" w14:textId="101EB976" w:rsidR="00090BBA" w:rsidRPr="00645D62" w:rsidRDefault="00090BBA" w:rsidP="00090BBA">
            <w:pPr>
              <w:jc w:val="center"/>
              <w:rPr>
                <w:rFonts w:ascii="Sylfaen" w:hAnsi="Sylfaen"/>
                <w:i/>
                <w:iCs/>
                <w:sz w:val="20"/>
                <w:szCs w:val="20"/>
              </w:rPr>
            </w:pPr>
            <w:r w:rsidRPr="00645D62">
              <w:rPr>
                <w:rFonts w:ascii="Sylfaen" w:hAnsi="Sylfaen"/>
                <w:i/>
                <w:iCs/>
                <w:sz w:val="20"/>
                <w:szCs w:val="20"/>
              </w:rPr>
              <w:t>33621480</w:t>
            </w:r>
          </w:p>
        </w:tc>
        <w:tc>
          <w:tcPr>
            <w:tcW w:w="3552" w:type="dxa"/>
            <w:vAlign w:val="center"/>
          </w:tcPr>
          <w:p w14:paraId="3DCD897C" w14:textId="05BDACA0"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5 мг</w:t>
            </w:r>
          </w:p>
        </w:tc>
        <w:tc>
          <w:tcPr>
            <w:tcW w:w="9140" w:type="dxa"/>
            <w:gridSpan w:val="13"/>
            <w:vMerge/>
            <w:vAlign w:val="center"/>
          </w:tcPr>
          <w:p w14:paraId="7F3B24DC"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D5E128D" w14:textId="77777777" w:rsidTr="00703CD7">
        <w:trPr>
          <w:trHeight w:val="404"/>
          <w:jc w:val="center"/>
        </w:trPr>
        <w:tc>
          <w:tcPr>
            <w:tcW w:w="1572" w:type="dxa"/>
            <w:vAlign w:val="center"/>
          </w:tcPr>
          <w:p w14:paraId="7ED85A4F" w14:textId="7CFA9EC2"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59</w:t>
            </w:r>
          </w:p>
        </w:tc>
        <w:tc>
          <w:tcPr>
            <w:tcW w:w="1641" w:type="dxa"/>
            <w:vAlign w:val="center"/>
          </w:tcPr>
          <w:p w14:paraId="4D0D8A40" w14:textId="35A97C20"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w:t>
            </w:r>
          </w:p>
        </w:tc>
        <w:tc>
          <w:tcPr>
            <w:tcW w:w="3552" w:type="dxa"/>
            <w:vAlign w:val="center"/>
          </w:tcPr>
          <w:p w14:paraId="1B7D9557" w14:textId="420BB702"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10 мг/2,5 мг</w:t>
            </w:r>
          </w:p>
        </w:tc>
        <w:tc>
          <w:tcPr>
            <w:tcW w:w="9140" w:type="dxa"/>
            <w:gridSpan w:val="13"/>
            <w:vMerge/>
            <w:vAlign w:val="center"/>
          </w:tcPr>
          <w:p w14:paraId="05B3CA2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98C1002" w14:textId="77777777" w:rsidTr="00703CD7">
        <w:trPr>
          <w:trHeight w:val="404"/>
          <w:jc w:val="center"/>
        </w:trPr>
        <w:tc>
          <w:tcPr>
            <w:tcW w:w="1572" w:type="dxa"/>
            <w:vAlign w:val="center"/>
          </w:tcPr>
          <w:p w14:paraId="73A44BF2" w14:textId="4D4EE8C7"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60</w:t>
            </w:r>
          </w:p>
        </w:tc>
        <w:tc>
          <w:tcPr>
            <w:tcW w:w="1641" w:type="dxa"/>
            <w:vAlign w:val="center"/>
          </w:tcPr>
          <w:p w14:paraId="01026BAB" w14:textId="67450224"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33621530/1</w:t>
            </w:r>
          </w:p>
        </w:tc>
        <w:tc>
          <w:tcPr>
            <w:tcW w:w="3552" w:type="dxa"/>
            <w:vAlign w:val="center"/>
          </w:tcPr>
          <w:p w14:paraId="54E93033" w14:textId="5D7015D7"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5 мг / 1,25 мг</w:t>
            </w:r>
          </w:p>
        </w:tc>
        <w:tc>
          <w:tcPr>
            <w:tcW w:w="9140" w:type="dxa"/>
            <w:gridSpan w:val="13"/>
            <w:vMerge/>
            <w:vAlign w:val="center"/>
          </w:tcPr>
          <w:p w14:paraId="7AAF7E45"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D26568F" w14:textId="77777777" w:rsidTr="00703CD7">
        <w:trPr>
          <w:trHeight w:val="404"/>
          <w:jc w:val="center"/>
        </w:trPr>
        <w:tc>
          <w:tcPr>
            <w:tcW w:w="1572" w:type="dxa"/>
            <w:vAlign w:val="center"/>
          </w:tcPr>
          <w:p w14:paraId="03D804E8" w14:textId="62D37800"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61</w:t>
            </w:r>
          </w:p>
        </w:tc>
        <w:tc>
          <w:tcPr>
            <w:tcW w:w="1641" w:type="dxa"/>
            <w:vAlign w:val="center"/>
          </w:tcPr>
          <w:p w14:paraId="1140F98C" w14:textId="65AF7FD9"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33621530/2</w:t>
            </w:r>
          </w:p>
        </w:tc>
        <w:tc>
          <w:tcPr>
            <w:tcW w:w="3552" w:type="dxa"/>
            <w:vAlign w:val="center"/>
          </w:tcPr>
          <w:p w14:paraId="04B22B5B" w14:textId="18C89E99"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 индапамида 8 мг / 2,5 мг</w:t>
            </w:r>
          </w:p>
        </w:tc>
        <w:tc>
          <w:tcPr>
            <w:tcW w:w="9140" w:type="dxa"/>
            <w:gridSpan w:val="13"/>
            <w:vMerge/>
            <w:vAlign w:val="center"/>
          </w:tcPr>
          <w:p w14:paraId="7B7D9E14"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E3D9DAB" w14:textId="77777777" w:rsidTr="00703CD7">
        <w:trPr>
          <w:trHeight w:val="404"/>
          <w:jc w:val="center"/>
        </w:trPr>
        <w:tc>
          <w:tcPr>
            <w:tcW w:w="1572" w:type="dxa"/>
            <w:vAlign w:val="center"/>
          </w:tcPr>
          <w:p w14:paraId="00CABAA1" w14:textId="4CD691A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lastRenderedPageBreak/>
              <w:t>62</w:t>
            </w:r>
          </w:p>
        </w:tc>
        <w:tc>
          <w:tcPr>
            <w:tcW w:w="1641" w:type="dxa"/>
            <w:vAlign w:val="center"/>
          </w:tcPr>
          <w:p w14:paraId="7C6671A6" w14:textId="5E9E4FC4"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33621530/3</w:t>
            </w:r>
          </w:p>
        </w:tc>
        <w:tc>
          <w:tcPr>
            <w:tcW w:w="3552" w:type="dxa"/>
            <w:vAlign w:val="center"/>
          </w:tcPr>
          <w:p w14:paraId="0122F23C" w14:textId="7A66F076"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Периндоприл</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w:t>
            </w:r>
            <w:proofErr w:type="spellEnd"/>
            <w:r w:rsidRPr="008F0068">
              <w:rPr>
                <w:rFonts w:ascii="Sylfaen" w:hAnsi="Sylfaen"/>
                <w:i/>
                <w:sz w:val="20"/>
                <w:szCs w:val="20"/>
              </w:rPr>
              <w:t xml:space="preserve"> 10 мг/таблетка 10 мг</w:t>
            </w:r>
          </w:p>
        </w:tc>
        <w:tc>
          <w:tcPr>
            <w:tcW w:w="9140" w:type="dxa"/>
            <w:gridSpan w:val="13"/>
            <w:vMerge/>
            <w:vAlign w:val="center"/>
          </w:tcPr>
          <w:p w14:paraId="75057A9C"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E52A168" w14:textId="77777777" w:rsidTr="00703CD7">
        <w:trPr>
          <w:trHeight w:val="404"/>
          <w:jc w:val="center"/>
        </w:trPr>
        <w:tc>
          <w:tcPr>
            <w:tcW w:w="1572" w:type="dxa"/>
            <w:vAlign w:val="center"/>
          </w:tcPr>
          <w:p w14:paraId="25C25C6D" w14:textId="0306E72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63</w:t>
            </w:r>
          </w:p>
        </w:tc>
        <w:tc>
          <w:tcPr>
            <w:tcW w:w="1641" w:type="dxa"/>
            <w:vAlign w:val="center"/>
          </w:tcPr>
          <w:p w14:paraId="2C608EED" w14:textId="3ADE8AE0"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33621530/4</w:t>
            </w:r>
          </w:p>
        </w:tc>
        <w:tc>
          <w:tcPr>
            <w:tcW w:w="3552" w:type="dxa"/>
            <w:vAlign w:val="center"/>
          </w:tcPr>
          <w:p w14:paraId="0F57DEF6" w14:textId="068286B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мг/5 мг</w:t>
            </w:r>
          </w:p>
        </w:tc>
        <w:tc>
          <w:tcPr>
            <w:tcW w:w="9140" w:type="dxa"/>
            <w:gridSpan w:val="13"/>
            <w:vMerge/>
            <w:vAlign w:val="center"/>
          </w:tcPr>
          <w:p w14:paraId="5A670C6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3FBA587" w14:textId="77777777" w:rsidTr="00703CD7">
        <w:trPr>
          <w:trHeight w:val="404"/>
          <w:jc w:val="center"/>
        </w:trPr>
        <w:tc>
          <w:tcPr>
            <w:tcW w:w="1572" w:type="dxa"/>
            <w:vAlign w:val="center"/>
          </w:tcPr>
          <w:p w14:paraId="1F05E653" w14:textId="6809D3E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64</w:t>
            </w:r>
          </w:p>
        </w:tc>
        <w:tc>
          <w:tcPr>
            <w:tcW w:w="1641" w:type="dxa"/>
            <w:vAlign w:val="center"/>
          </w:tcPr>
          <w:p w14:paraId="4061D0B9" w14:textId="5C134E07"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33621530/5</w:t>
            </w:r>
          </w:p>
        </w:tc>
        <w:tc>
          <w:tcPr>
            <w:tcW w:w="3552" w:type="dxa"/>
            <w:vAlign w:val="center"/>
          </w:tcPr>
          <w:p w14:paraId="0391297E" w14:textId="6BA53C8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мг/10 мг</w:t>
            </w:r>
          </w:p>
        </w:tc>
        <w:tc>
          <w:tcPr>
            <w:tcW w:w="9140" w:type="dxa"/>
            <w:gridSpan w:val="13"/>
            <w:vMerge/>
            <w:vAlign w:val="center"/>
          </w:tcPr>
          <w:p w14:paraId="02A4B68B"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C68E5F8" w14:textId="77777777" w:rsidTr="00703CD7">
        <w:trPr>
          <w:trHeight w:val="404"/>
          <w:jc w:val="center"/>
        </w:trPr>
        <w:tc>
          <w:tcPr>
            <w:tcW w:w="1572" w:type="dxa"/>
            <w:vAlign w:val="center"/>
          </w:tcPr>
          <w:p w14:paraId="0E7D78AE" w14:textId="0F4B5D6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65</w:t>
            </w:r>
          </w:p>
        </w:tc>
        <w:tc>
          <w:tcPr>
            <w:tcW w:w="1641" w:type="dxa"/>
            <w:vAlign w:val="center"/>
          </w:tcPr>
          <w:p w14:paraId="7E8B6A39" w14:textId="594AC0BC"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33621530/6</w:t>
            </w:r>
          </w:p>
        </w:tc>
        <w:tc>
          <w:tcPr>
            <w:tcW w:w="3552" w:type="dxa"/>
            <w:vAlign w:val="center"/>
          </w:tcPr>
          <w:p w14:paraId="457703B1" w14:textId="23D0CC5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10 мг</w:t>
            </w:r>
          </w:p>
        </w:tc>
        <w:tc>
          <w:tcPr>
            <w:tcW w:w="9140" w:type="dxa"/>
            <w:gridSpan w:val="13"/>
            <w:vMerge/>
            <w:vAlign w:val="center"/>
          </w:tcPr>
          <w:p w14:paraId="54E4E66E"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08F38EF" w14:textId="77777777" w:rsidTr="00703CD7">
        <w:trPr>
          <w:trHeight w:val="404"/>
          <w:jc w:val="center"/>
        </w:trPr>
        <w:tc>
          <w:tcPr>
            <w:tcW w:w="1572" w:type="dxa"/>
            <w:vAlign w:val="center"/>
          </w:tcPr>
          <w:p w14:paraId="7B9E0350" w14:textId="0187FEFF"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66</w:t>
            </w:r>
          </w:p>
        </w:tc>
        <w:tc>
          <w:tcPr>
            <w:tcW w:w="1641" w:type="dxa"/>
            <w:vAlign w:val="center"/>
          </w:tcPr>
          <w:p w14:paraId="77F20533" w14:textId="594E2BC4"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33621530/7</w:t>
            </w:r>
          </w:p>
        </w:tc>
        <w:tc>
          <w:tcPr>
            <w:tcW w:w="3552" w:type="dxa"/>
            <w:vAlign w:val="center"/>
          </w:tcPr>
          <w:p w14:paraId="1ABE8086" w14:textId="26F1E1B6"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10 мг /2,5 мг / 5 мг</w:t>
            </w:r>
          </w:p>
        </w:tc>
        <w:tc>
          <w:tcPr>
            <w:tcW w:w="9140" w:type="dxa"/>
            <w:gridSpan w:val="13"/>
            <w:vMerge/>
            <w:vAlign w:val="center"/>
          </w:tcPr>
          <w:p w14:paraId="3BC931FB"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C2517A3" w14:textId="77777777" w:rsidTr="00703CD7">
        <w:trPr>
          <w:trHeight w:val="404"/>
          <w:jc w:val="center"/>
        </w:trPr>
        <w:tc>
          <w:tcPr>
            <w:tcW w:w="1572" w:type="dxa"/>
            <w:vAlign w:val="center"/>
          </w:tcPr>
          <w:p w14:paraId="166C202E" w14:textId="760893AA"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67</w:t>
            </w:r>
          </w:p>
        </w:tc>
        <w:tc>
          <w:tcPr>
            <w:tcW w:w="1641" w:type="dxa"/>
            <w:vAlign w:val="center"/>
          </w:tcPr>
          <w:p w14:paraId="4D1B54A9" w14:textId="4215DD97" w:rsidR="00090BBA" w:rsidRPr="00645D62" w:rsidRDefault="00090BBA" w:rsidP="00090BBA">
            <w:pPr>
              <w:jc w:val="center"/>
              <w:rPr>
                <w:rFonts w:ascii="Sylfaen" w:hAnsi="Sylfaen"/>
                <w:i/>
                <w:iCs/>
                <w:sz w:val="20"/>
                <w:szCs w:val="20"/>
              </w:rPr>
            </w:pPr>
            <w:r w:rsidRPr="00645D62">
              <w:rPr>
                <w:rFonts w:ascii="Sylfaen" w:hAnsi="Sylfaen"/>
                <w:i/>
                <w:iCs/>
                <w:sz w:val="20"/>
                <w:szCs w:val="20"/>
              </w:rPr>
              <w:t>33621530/8</w:t>
            </w:r>
          </w:p>
        </w:tc>
        <w:tc>
          <w:tcPr>
            <w:tcW w:w="3552" w:type="dxa"/>
            <w:vAlign w:val="center"/>
          </w:tcPr>
          <w:p w14:paraId="2C8BA9F8" w14:textId="5BE2B502"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Таблетки </w:t>
            </w:r>
            <w:proofErr w:type="spellStart"/>
            <w:r w:rsidRPr="008F0068">
              <w:rPr>
                <w:rFonts w:ascii="Sylfaen" w:hAnsi="Sylfaen"/>
                <w:i/>
                <w:sz w:val="20"/>
                <w:szCs w:val="20"/>
              </w:rPr>
              <w:t>периндоприла</w:t>
            </w:r>
            <w:proofErr w:type="spellEnd"/>
            <w:r w:rsidRPr="008F0068">
              <w:rPr>
                <w:rFonts w:ascii="Sylfaen" w:hAnsi="Sylfaen"/>
                <w:i/>
                <w:sz w:val="20"/>
                <w:szCs w:val="20"/>
              </w:rPr>
              <w:t xml:space="preserve">/ индапамида/ </w:t>
            </w:r>
            <w:proofErr w:type="spellStart"/>
            <w:r w:rsidRPr="008F0068">
              <w:rPr>
                <w:rFonts w:ascii="Sylfaen" w:hAnsi="Sylfaen"/>
                <w:i/>
                <w:sz w:val="20"/>
                <w:szCs w:val="20"/>
              </w:rPr>
              <w:t>амлодипина</w:t>
            </w:r>
            <w:proofErr w:type="spellEnd"/>
            <w:r w:rsidRPr="008F0068">
              <w:rPr>
                <w:rFonts w:ascii="Sylfaen" w:hAnsi="Sylfaen"/>
                <w:i/>
                <w:sz w:val="20"/>
                <w:szCs w:val="20"/>
              </w:rPr>
              <w:t xml:space="preserve"> 8 мг /2,5 мг / 5 мг</w:t>
            </w:r>
          </w:p>
        </w:tc>
        <w:tc>
          <w:tcPr>
            <w:tcW w:w="9140" w:type="dxa"/>
            <w:gridSpan w:val="13"/>
            <w:vMerge/>
            <w:vAlign w:val="center"/>
          </w:tcPr>
          <w:p w14:paraId="7BF3342A"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32B9E12" w14:textId="77777777" w:rsidTr="00703CD7">
        <w:trPr>
          <w:trHeight w:val="404"/>
          <w:jc w:val="center"/>
        </w:trPr>
        <w:tc>
          <w:tcPr>
            <w:tcW w:w="1572" w:type="dxa"/>
            <w:vAlign w:val="center"/>
          </w:tcPr>
          <w:p w14:paraId="3F328B76" w14:textId="4B5C0689"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68</w:t>
            </w:r>
          </w:p>
        </w:tc>
        <w:tc>
          <w:tcPr>
            <w:tcW w:w="1641" w:type="dxa"/>
            <w:vAlign w:val="center"/>
          </w:tcPr>
          <w:p w14:paraId="111CFC52" w14:textId="24738220" w:rsidR="00090BBA" w:rsidRPr="00645D62" w:rsidRDefault="00090BBA" w:rsidP="00090BBA">
            <w:pPr>
              <w:jc w:val="center"/>
              <w:rPr>
                <w:rFonts w:ascii="Sylfaen" w:hAnsi="Sylfaen"/>
                <w:i/>
                <w:iCs/>
                <w:sz w:val="20"/>
                <w:szCs w:val="20"/>
              </w:rPr>
            </w:pPr>
            <w:r w:rsidRPr="00645D62">
              <w:rPr>
                <w:rFonts w:ascii="Sylfaen" w:hAnsi="Sylfaen"/>
                <w:i/>
                <w:iCs/>
                <w:sz w:val="20"/>
                <w:szCs w:val="20"/>
              </w:rPr>
              <w:t>33611220</w:t>
            </w:r>
          </w:p>
        </w:tc>
        <w:tc>
          <w:tcPr>
            <w:tcW w:w="3552" w:type="dxa"/>
            <w:vAlign w:val="center"/>
          </w:tcPr>
          <w:p w14:paraId="20089016" w14:textId="7E53BC9E"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Водовосстанавливающие</w:t>
            </w:r>
            <w:proofErr w:type="spellEnd"/>
            <w:r w:rsidRPr="008F0068">
              <w:rPr>
                <w:rFonts w:ascii="Sylfaen" w:hAnsi="Sylfaen"/>
                <w:i/>
                <w:sz w:val="20"/>
                <w:szCs w:val="20"/>
              </w:rPr>
              <w:t xml:space="preserve"> соли для приема внутрь / </w:t>
            </w:r>
            <w:proofErr w:type="spellStart"/>
            <w:r w:rsidRPr="008F0068">
              <w:rPr>
                <w:rFonts w:ascii="Sylfaen" w:hAnsi="Sylfaen"/>
                <w:i/>
                <w:sz w:val="20"/>
                <w:szCs w:val="20"/>
              </w:rPr>
              <w:t>регидрон</w:t>
            </w:r>
            <w:proofErr w:type="spellEnd"/>
            <w:r w:rsidRPr="008F0068">
              <w:rPr>
                <w:rFonts w:ascii="Sylfaen" w:hAnsi="Sylfaen"/>
                <w:i/>
                <w:sz w:val="20"/>
                <w:szCs w:val="20"/>
              </w:rPr>
              <w:t>/ в виде порошка</w:t>
            </w:r>
          </w:p>
        </w:tc>
        <w:tc>
          <w:tcPr>
            <w:tcW w:w="9140" w:type="dxa"/>
            <w:gridSpan w:val="13"/>
            <w:vMerge/>
            <w:vAlign w:val="center"/>
          </w:tcPr>
          <w:p w14:paraId="49A17C55"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118C230" w14:textId="77777777" w:rsidTr="00703CD7">
        <w:trPr>
          <w:trHeight w:val="404"/>
          <w:jc w:val="center"/>
        </w:trPr>
        <w:tc>
          <w:tcPr>
            <w:tcW w:w="1572" w:type="dxa"/>
            <w:vAlign w:val="center"/>
          </w:tcPr>
          <w:p w14:paraId="535B6EF3" w14:textId="1DDE8A2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69</w:t>
            </w:r>
          </w:p>
        </w:tc>
        <w:tc>
          <w:tcPr>
            <w:tcW w:w="1641" w:type="dxa"/>
            <w:vAlign w:val="center"/>
          </w:tcPr>
          <w:p w14:paraId="75BC3D56" w14:textId="7D669E0E" w:rsidR="00090BBA" w:rsidRPr="00645D62" w:rsidRDefault="00090BBA" w:rsidP="00090BBA">
            <w:pPr>
              <w:jc w:val="center"/>
              <w:rPr>
                <w:rFonts w:ascii="Sylfaen" w:hAnsi="Sylfaen"/>
                <w:i/>
                <w:iCs/>
                <w:sz w:val="20"/>
                <w:szCs w:val="20"/>
              </w:rPr>
            </w:pPr>
            <w:r w:rsidRPr="00645D62">
              <w:rPr>
                <w:rFonts w:ascii="Sylfaen" w:hAnsi="Sylfaen"/>
                <w:i/>
                <w:iCs/>
                <w:sz w:val="20"/>
                <w:szCs w:val="20"/>
              </w:rPr>
              <w:t>33691136</w:t>
            </w:r>
          </w:p>
        </w:tc>
        <w:tc>
          <w:tcPr>
            <w:tcW w:w="3552" w:type="dxa"/>
            <w:vAlign w:val="center"/>
          </w:tcPr>
          <w:p w14:paraId="5189FD02" w14:textId="64CA7F83"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рисперидона</w:t>
            </w:r>
            <w:proofErr w:type="spellEnd"/>
            <w:r w:rsidRPr="008F0068">
              <w:rPr>
                <w:rFonts w:ascii="Sylfaen" w:hAnsi="Sylfaen"/>
                <w:i/>
                <w:sz w:val="20"/>
                <w:szCs w:val="20"/>
              </w:rPr>
              <w:t xml:space="preserve"> 2 мг</w:t>
            </w:r>
          </w:p>
        </w:tc>
        <w:tc>
          <w:tcPr>
            <w:tcW w:w="9140" w:type="dxa"/>
            <w:gridSpan w:val="13"/>
            <w:vMerge/>
            <w:vAlign w:val="center"/>
          </w:tcPr>
          <w:p w14:paraId="54A3F5C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4DC5ED8" w14:textId="77777777" w:rsidTr="00703CD7">
        <w:trPr>
          <w:trHeight w:val="404"/>
          <w:jc w:val="center"/>
        </w:trPr>
        <w:tc>
          <w:tcPr>
            <w:tcW w:w="1572" w:type="dxa"/>
            <w:vAlign w:val="center"/>
          </w:tcPr>
          <w:p w14:paraId="76137091" w14:textId="052F4BA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70</w:t>
            </w:r>
          </w:p>
        </w:tc>
        <w:tc>
          <w:tcPr>
            <w:tcW w:w="1641" w:type="dxa"/>
            <w:vAlign w:val="center"/>
          </w:tcPr>
          <w:p w14:paraId="62D270B8" w14:textId="02760E94" w:rsidR="00090BBA" w:rsidRPr="00645D62" w:rsidRDefault="00090BBA" w:rsidP="00090BBA">
            <w:pPr>
              <w:jc w:val="center"/>
              <w:rPr>
                <w:rFonts w:ascii="Sylfaen" w:hAnsi="Sylfaen"/>
                <w:i/>
                <w:iCs/>
                <w:sz w:val="20"/>
                <w:szCs w:val="20"/>
              </w:rPr>
            </w:pPr>
            <w:r w:rsidRPr="00645D62">
              <w:rPr>
                <w:rFonts w:ascii="Sylfaen" w:hAnsi="Sylfaen"/>
                <w:i/>
                <w:iCs/>
                <w:sz w:val="20"/>
                <w:szCs w:val="20"/>
              </w:rPr>
              <w:t>33671113</w:t>
            </w:r>
          </w:p>
        </w:tc>
        <w:tc>
          <w:tcPr>
            <w:tcW w:w="3552" w:type="dxa"/>
            <w:vAlign w:val="center"/>
          </w:tcPr>
          <w:p w14:paraId="3E3B4166" w14:textId="0619ED21"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2мг / 5мл сироп</w:t>
            </w:r>
          </w:p>
        </w:tc>
        <w:tc>
          <w:tcPr>
            <w:tcW w:w="9140" w:type="dxa"/>
            <w:gridSpan w:val="13"/>
            <w:vMerge/>
            <w:vAlign w:val="center"/>
          </w:tcPr>
          <w:p w14:paraId="575D6444"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D5D61B3" w14:textId="77777777" w:rsidTr="00703CD7">
        <w:trPr>
          <w:trHeight w:val="404"/>
          <w:jc w:val="center"/>
        </w:trPr>
        <w:tc>
          <w:tcPr>
            <w:tcW w:w="1572" w:type="dxa"/>
            <w:vAlign w:val="center"/>
          </w:tcPr>
          <w:p w14:paraId="3CDAF2B9" w14:textId="4279E333"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71</w:t>
            </w:r>
          </w:p>
        </w:tc>
        <w:tc>
          <w:tcPr>
            <w:tcW w:w="1641" w:type="dxa"/>
            <w:vAlign w:val="center"/>
          </w:tcPr>
          <w:p w14:paraId="369E7C99" w14:textId="590DE6D4" w:rsidR="00090BBA" w:rsidRPr="00645D62" w:rsidRDefault="00090BBA" w:rsidP="00090BBA">
            <w:pPr>
              <w:jc w:val="center"/>
              <w:rPr>
                <w:rFonts w:ascii="Sylfaen" w:hAnsi="Sylfaen"/>
                <w:i/>
                <w:iCs/>
                <w:sz w:val="20"/>
                <w:szCs w:val="20"/>
              </w:rPr>
            </w:pPr>
            <w:r w:rsidRPr="00645D62">
              <w:rPr>
                <w:rFonts w:ascii="Sylfaen" w:hAnsi="Sylfaen"/>
                <w:i/>
                <w:iCs/>
                <w:sz w:val="20"/>
                <w:szCs w:val="20"/>
              </w:rPr>
              <w:t>33671113/1</w:t>
            </w:r>
          </w:p>
        </w:tc>
        <w:tc>
          <w:tcPr>
            <w:tcW w:w="3552" w:type="dxa"/>
            <w:vAlign w:val="center"/>
          </w:tcPr>
          <w:p w14:paraId="791EC7CE" w14:textId="055D41EA"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таблетка 4 мг</w:t>
            </w:r>
          </w:p>
        </w:tc>
        <w:tc>
          <w:tcPr>
            <w:tcW w:w="9140" w:type="dxa"/>
            <w:gridSpan w:val="13"/>
            <w:vMerge/>
            <w:vAlign w:val="center"/>
          </w:tcPr>
          <w:p w14:paraId="57FDC43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5A1B534" w14:textId="77777777" w:rsidTr="00703CD7">
        <w:trPr>
          <w:trHeight w:val="404"/>
          <w:jc w:val="center"/>
        </w:trPr>
        <w:tc>
          <w:tcPr>
            <w:tcW w:w="1572" w:type="dxa"/>
            <w:vAlign w:val="center"/>
          </w:tcPr>
          <w:p w14:paraId="5D7977BF" w14:textId="07B1884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72</w:t>
            </w:r>
          </w:p>
        </w:tc>
        <w:tc>
          <w:tcPr>
            <w:tcW w:w="1641" w:type="dxa"/>
            <w:vAlign w:val="center"/>
          </w:tcPr>
          <w:p w14:paraId="17F3B368" w14:textId="40C5ACFD" w:rsidR="00090BBA" w:rsidRPr="00645D62" w:rsidRDefault="00090BBA" w:rsidP="00090BBA">
            <w:pPr>
              <w:jc w:val="center"/>
              <w:rPr>
                <w:rFonts w:ascii="Sylfaen" w:hAnsi="Sylfaen"/>
                <w:i/>
                <w:iCs/>
                <w:sz w:val="20"/>
                <w:szCs w:val="20"/>
              </w:rPr>
            </w:pPr>
            <w:r w:rsidRPr="00645D62">
              <w:rPr>
                <w:rFonts w:ascii="Sylfaen" w:hAnsi="Sylfaen"/>
                <w:i/>
                <w:iCs/>
                <w:sz w:val="20"/>
                <w:szCs w:val="20"/>
              </w:rPr>
              <w:t>33671113/2</w:t>
            </w:r>
          </w:p>
        </w:tc>
        <w:tc>
          <w:tcPr>
            <w:tcW w:w="3552" w:type="dxa"/>
            <w:vAlign w:val="center"/>
          </w:tcPr>
          <w:p w14:paraId="7B364829" w14:textId="7A8A2B4A"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Сальбутамол</w:t>
            </w:r>
            <w:proofErr w:type="spellEnd"/>
            <w:r w:rsidRPr="008F0068">
              <w:rPr>
                <w:rFonts w:ascii="Sylfaen" w:hAnsi="Sylfaen"/>
                <w:i/>
                <w:sz w:val="20"/>
                <w:szCs w:val="20"/>
              </w:rPr>
              <w:t xml:space="preserve"> для дыхания 100мкг / доза</w:t>
            </w:r>
          </w:p>
        </w:tc>
        <w:tc>
          <w:tcPr>
            <w:tcW w:w="9140" w:type="dxa"/>
            <w:gridSpan w:val="13"/>
            <w:vMerge/>
            <w:vAlign w:val="center"/>
          </w:tcPr>
          <w:p w14:paraId="20F4AD1B"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86E2605" w14:textId="77777777" w:rsidTr="00703CD7">
        <w:trPr>
          <w:trHeight w:val="404"/>
          <w:jc w:val="center"/>
        </w:trPr>
        <w:tc>
          <w:tcPr>
            <w:tcW w:w="1572" w:type="dxa"/>
            <w:vAlign w:val="center"/>
          </w:tcPr>
          <w:p w14:paraId="7F0A31B9" w14:textId="54B553A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73</w:t>
            </w:r>
          </w:p>
        </w:tc>
        <w:tc>
          <w:tcPr>
            <w:tcW w:w="1641" w:type="dxa"/>
            <w:vAlign w:val="center"/>
          </w:tcPr>
          <w:p w14:paraId="4B56EC3C" w14:textId="77777777" w:rsidR="00090BBA" w:rsidRPr="00645D62" w:rsidRDefault="00090BBA" w:rsidP="00090BBA">
            <w:pPr>
              <w:jc w:val="center"/>
              <w:rPr>
                <w:rFonts w:ascii="Sylfaen" w:hAnsi="Sylfaen"/>
                <w:i/>
                <w:iCs/>
                <w:sz w:val="20"/>
                <w:szCs w:val="20"/>
              </w:rPr>
            </w:pPr>
          </w:p>
          <w:p w14:paraId="45229552" w14:textId="60B186F9" w:rsidR="00090BBA" w:rsidRPr="00645D62" w:rsidRDefault="00090BBA" w:rsidP="00090BBA">
            <w:pPr>
              <w:jc w:val="center"/>
              <w:rPr>
                <w:rFonts w:ascii="Sylfaen" w:hAnsi="Sylfaen"/>
                <w:i/>
                <w:iCs/>
                <w:sz w:val="20"/>
                <w:szCs w:val="20"/>
              </w:rPr>
            </w:pPr>
            <w:r w:rsidRPr="00645D62">
              <w:rPr>
                <w:rFonts w:ascii="Sylfaen" w:hAnsi="Sylfaen"/>
                <w:i/>
                <w:iCs/>
                <w:sz w:val="20"/>
                <w:szCs w:val="20"/>
              </w:rPr>
              <w:t>33621620</w:t>
            </w:r>
          </w:p>
        </w:tc>
        <w:tc>
          <w:tcPr>
            <w:tcW w:w="3552" w:type="dxa"/>
            <w:vAlign w:val="center"/>
          </w:tcPr>
          <w:p w14:paraId="5AC7423B" w14:textId="1593DBBF"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25 мг</w:t>
            </w:r>
          </w:p>
        </w:tc>
        <w:tc>
          <w:tcPr>
            <w:tcW w:w="9140" w:type="dxa"/>
            <w:gridSpan w:val="13"/>
            <w:vMerge/>
            <w:vAlign w:val="center"/>
          </w:tcPr>
          <w:p w14:paraId="276CEA88"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3A628802" w14:textId="77777777" w:rsidTr="00703CD7">
        <w:trPr>
          <w:trHeight w:val="404"/>
          <w:jc w:val="center"/>
        </w:trPr>
        <w:tc>
          <w:tcPr>
            <w:tcW w:w="1572" w:type="dxa"/>
            <w:vAlign w:val="center"/>
          </w:tcPr>
          <w:p w14:paraId="132ACCE0" w14:textId="710899A7"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74</w:t>
            </w:r>
          </w:p>
        </w:tc>
        <w:tc>
          <w:tcPr>
            <w:tcW w:w="1641" w:type="dxa"/>
            <w:vAlign w:val="center"/>
          </w:tcPr>
          <w:p w14:paraId="6C025DC7" w14:textId="71FB8F34" w:rsidR="00090BBA" w:rsidRPr="00645D62" w:rsidRDefault="00090BBA" w:rsidP="00090BBA">
            <w:pPr>
              <w:jc w:val="center"/>
              <w:rPr>
                <w:rFonts w:ascii="Sylfaen" w:hAnsi="Sylfaen"/>
                <w:i/>
                <w:iCs/>
                <w:sz w:val="20"/>
                <w:szCs w:val="20"/>
              </w:rPr>
            </w:pPr>
            <w:r w:rsidRPr="00645D62">
              <w:rPr>
                <w:rFonts w:ascii="Sylfaen" w:hAnsi="Sylfaen"/>
                <w:i/>
                <w:iCs/>
                <w:sz w:val="20"/>
                <w:szCs w:val="20"/>
              </w:rPr>
              <w:t>33621620/1</w:t>
            </w:r>
          </w:p>
        </w:tc>
        <w:tc>
          <w:tcPr>
            <w:tcW w:w="3552" w:type="dxa"/>
            <w:vAlign w:val="center"/>
          </w:tcPr>
          <w:p w14:paraId="31D4822C" w14:textId="5AB1C1B0"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 xml:space="preserve">Таблетка </w:t>
            </w:r>
            <w:proofErr w:type="spellStart"/>
            <w:r w:rsidRPr="008F0068">
              <w:rPr>
                <w:rFonts w:ascii="Sylfaen" w:hAnsi="Sylfaen"/>
                <w:i/>
                <w:sz w:val="20"/>
                <w:szCs w:val="20"/>
              </w:rPr>
              <w:t>спиринолактона</w:t>
            </w:r>
            <w:proofErr w:type="spellEnd"/>
            <w:r w:rsidRPr="008F0068">
              <w:rPr>
                <w:rFonts w:ascii="Sylfaen" w:hAnsi="Sylfaen"/>
                <w:i/>
                <w:sz w:val="20"/>
                <w:szCs w:val="20"/>
              </w:rPr>
              <w:t xml:space="preserve"> 50 мг</w:t>
            </w:r>
          </w:p>
        </w:tc>
        <w:tc>
          <w:tcPr>
            <w:tcW w:w="9140" w:type="dxa"/>
            <w:gridSpan w:val="13"/>
            <w:vMerge/>
            <w:vAlign w:val="center"/>
          </w:tcPr>
          <w:p w14:paraId="7FECCC32"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01C4CB5" w14:textId="77777777" w:rsidTr="00703CD7">
        <w:trPr>
          <w:trHeight w:val="404"/>
          <w:jc w:val="center"/>
        </w:trPr>
        <w:tc>
          <w:tcPr>
            <w:tcW w:w="1572" w:type="dxa"/>
            <w:vAlign w:val="center"/>
          </w:tcPr>
          <w:p w14:paraId="2E795275" w14:textId="38B7958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75</w:t>
            </w:r>
          </w:p>
        </w:tc>
        <w:tc>
          <w:tcPr>
            <w:tcW w:w="1641" w:type="dxa"/>
            <w:vAlign w:val="center"/>
          </w:tcPr>
          <w:p w14:paraId="7F5D1B7B" w14:textId="75EFDA04" w:rsidR="00090BBA" w:rsidRPr="00645D62" w:rsidRDefault="00090BBA" w:rsidP="00090BBA">
            <w:pPr>
              <w:jc w:val="center"/>
              <w:rPr>
                <w:rFonts w:ascii="Sylfaen" w:hAnsi="Sylfaen"/>
                <w:i/>
                <w:iCs/>
                <w:sz w:val="20"/>
                <w:szCs w:val="20"/>
              </w:rPr>
            </w:pPr>
            <w:r w:rsidRPr="00645D62">
              <w:rPr>
                <w:rFonts w:ascii="Sylfaen" w:hAnsi="Sylfaen"/>
                <w:i/>
                <w:iCs/>
                <w:sz w:val="20"/>
                <w:szCs w:val="20"/>
              </w:rPr>
              <w:t>33621110</w:t>
            </w:r>
          </w:p>
        </w:tc>
        <w:tc>
          <w:tcPr>
            <w:tcW w:w="3552" w:type="dxa"/>
            <w:vAlign w:val="center"/>
          </w:tcPr>
          <w:p w14:paraId="31F43ABD" w14:textId="0D8BCF55"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Варфарин 2. Таблетка 5 мг</w:t>
            </w:r>
          </w:p>
        </w:tc>
        <w:tc>
          <w:tcPr>
            <w:tcW w:w="9140" w:type="dxa"/>
            <w:gridSpan w:val="13"/>
            <w:vMerge/>
            <w:vAlign w:val="center"/>
          </w:tcPr>
          <w:p w14:paraId="32C23948"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265C5366" w14:textId="77777777" w:rsidTr="00703CD7">
        <w:trPr>
          <w:trHeight w:val="404"/>
          <w:jc w:val="center"/>
        </w:trPr>
        <w:tc>
          <w:tcPr>
            <w:tcW w:w="1572" w:type="dxa"/>
            <w:vAlign w:val="center"/>
          </w:tcPr>
          <w:p w14:paraId="79C10C04" w14:textId="3EF8403A"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76</w:t>
            </w:r>
          </w:p>
        </w:tc>
        <w:tc>
          <w:tcPr>
            <w:tcW w:w="1641" w:type="dxa"/>
            <w:vAlign w:val="center"/>
          </w:tcPr>
          <w:p w14:paraId="7DF6EC5C" w14:textId="54C4D88C" w:rsidR="00090BBA" w:rsidRPr="00645D62" w:rsidRDefault="00090BBA" w:rsidP="00090BBA">
            <w:pPr>
              <w:jc w:val="center"/>
              <w:rPr>
                <w:rFonts w:ascii="Sylfaen" w:hAnsi="Sylfaen"/>
                <w:i/>
                <w:iCs/>
                <w:sz w:val="20"/>
                <w:szCs w:val="20"/>
              </w:rPr>
            </w:pPr>
            <w:r w:rsidRPr="00645D62">
              <w:rPr>
                <w:rFonts w:ascii="Sylfaen" w:hAnsi="Sylfaen"/>
                <w:i/>
                <w:iCs/>
                <w:sz w:val="20"/>
                <w:szCs w:val="20"/>
              </w:rPr>
              <w:t>33621110/1</w:t>
            </w:r>
          </w:p>
        </w:tc>
        <w:tc>
          <w:tcPr>
            <w:tcW w:w="3552" w:type="dxa"/>
            <w:vAlign w:val="center"/>
          </w:tcPr>
          <w:p w14:paraId="04D68FD2" w14:textId="1EB446C8"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Варфарин таблетка 5 мг</w:t>
            </w:r>
          </w:p>
        </w:tc>
        <w:tc>
          <w:tcPr>
            <w:tcW w:w="9140" w:type="dxa"/>
            <w:gridSpan w:val="13"/>
            <w:vMerge/>
            <w:vAlign w:val="center"/>
          </w:tcPr>
          <w:p w14:paraId="6367F62F"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7E040D7" w14:textId="77777777" w:rsidTr="00703CD7">
        <w:trPr>
          <w:trHeight w:val="404"/>
          <w:jc w:val="center"/>
        </w:trPr>
        <w:tc>
          <w:tcPr>
            <w:tcW w:w="1572" w:type="dxa"/>
            <w:vAlign w:val="center"/>
          </w:tcPr>
          <w:p w14:paraId="0B020BC9" w14:textId="41243CF7"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77</w:t>
            </w:r>
          </w:p>
        </w:tc>
        <w:tc>
          <w:tcPr>
            <w:tcW w:w="1641" w:type="dxa"/>
            <w:vAlign w:val="center"/>
          </w:tcPr>
          <w:p w14:paraId="688AC8E0" w14:textId="2643A6CD" w:rsidR="00090BBA" w:rsidRPr="00645D62" w:rsidRDefault="00090BBA" w:rsidP="00090BBA">
            <w:pPr>
              <w:jc w:val="center"/>
              <w:rPr>
                <w:rFonts w:ascii="Sylfaen" w:hAnsi="Sylfaen"/>
                <w:i/>
                <w:iCs/>
                <w:sz w:val="20"/>
                <w:szCs w:val="20"/>
              </w:rPr>
            </w:pPr>
            <w:r w:rsidRPr="00645D62">
              <w:rPr>
                <w:rFonts w:ascii="Sylfaen" w:hAnsi="Sylfaen"/>
                <w:i/>
                <w:iCs/>
                <w:sz w:val="20"/>
                <w:szCs w:val="20"/>
              </w:rPr>
              <w:t>33621730</w:t>
            </w:r>
          </w:p>
        </w:tc>
        <w:tc>
          <w:tcPr>
            <w:tcW w:w="3552" w:type="dxa"/>
            <w:vAlign w:val="center"/>
          </w:tcPr>
          <w:p w14:paraId="2F4935AF" w14:textId="0C62BC80"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Верапамил таблетка 80 мг</w:t>
            </w:r>
          </w:p>
        </w:tc>
        <w:tc>
          <w:tcPr>
            <w:tcW w:w="9140" w:type="dxa"/>
            <w:gridSpan w:val="13"/>
            <w:vMerge/>
            <w:vAlign w:val="center"/>
          </w:tcPr>
          <w:p w14:paraId="3038A35F"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3E29A00" w14:textId="77777777" w:rsidTr="00703CD7">
        <w:trPr>
          <w:trHeight w:val="404"/>
          <w:jc w:val="center"/>
        </w:trPr>
        <w:tc>
          <w:tcPr>
            <w:tcW w:w="1572" w:type="dxa"/>
            <w:vAlign w:val="center"/>
          </w:tcPr>
          <w:p w14:paraId="2C97FF06" w14:textId="273A9CB6"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lastRenderedPageBreak/>
              <w:t>78</w:t>
            </w:r>
          </w:p>
        </w:tc>
        <w:tc>
          <w:tcPr>
            <w:tcW w:w="1641" w:type="dxa"/>
            <w:vAlign w:val="center"/>
          </w:tcPr>
          <w:p w14:paraId="5E1F44E5" w14:textId="0E9ABA20" w:rsidR="00090BBA" w:rsidRPr="00645D62" w:rsidRDefault="00090BBA" w:rsidP="00090BBA">
            <w:pPr>
              <w:jc w:val="center"/>
              <w:rPr>
                <w:rFonts w:ascii="Sylfaen" w:hAnsi="Sylfaen"/>
                <w:i/>
                <w:iCs/>
                <w:sz w:val="20"/>
                <w:szCs w:val="20"/>
              </w:rPr>
            </w:pPr>
            <w:r w:rsidRPr="00645D62">
              <w:rPr>
                <w:rFonts w:ascii="Sylfaen" w:hAnsi="Sylfaen"/>
                <w:i/>
                <w:iCs/>
                <w:sz w:val="20"/>
                <w:szCs w:val="20"/>
              </w:rPr>
              <w:t>33661152</w:t>
            </w:r>
          </w:p>
        </w:tc>
        <w:tc>
          <w:tcPr>
            <w:tcW w:w="3552" w:type="dxa"/>
            <w:vAlign w:val="center"/>
          </w:tcPr>
          <w:p w14:paraId="70A2FC79" w14:textId="60E3267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Тетрациклин 1% мазь для глаз</w:t>
            </w:r>
          </w:p>
        </w:tc>
        <w:tc>
          <w:tcPr>
            <w:tcW w:w="9140" w:type="dxa"/>
            <w:gridSpan w:val="13"/>
            <w:vMerge/>
            <w:vAlign w:val="center"/>
          </w:tcPr>
          <w:p w14:paraId="1D4BE6D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93FA30A" w14:textId="77777777" w:rsidTr="00703CD7">
        <w:trPr>
          <w:trHeight w:val="404"/>
          <w:jc w:val="center"/>
        </w:trPr>
        <w:tc>
          <w:tcPr>
            <w:tcW w:w="1572" w:type="dxa"/>
            <w:vAlign w:val="center"/>
          </w:tcPr>
          <w:p w14:paraId="71A5E5F3" w14:textId="695E6323"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79</w:t>
            </w:r>
          </w:p>
        </w:tc>
        <w:tc>
          <w:tcPr>
            <w:tcW w:w="1641" w:type="dxa"/>
            <w:vAlign w:val="center"/>
          </w:tcPr>
          <w:p w14:paraId="04739C9C" w14:textId="650E31DE" w:rsidR="00090BBA" w:rsidRPr="00645D62" w:rsidRDefault="00090BBA" w:rsidP="00090BBA">
            <w:pPr>
              <w:jc w:val="center"/>
              <w:rPr>
                <w:rFonts w:ascii="Sylfaen" w:hAnsi="Sylfaen"/>
                <w:i/>
                <w:iCs/>
                <w:sz w:val="20"/>
                <w:szCs w:val="20"/>
              </w:rPr>
            </w:pPr>
            <w:r w:rsidRPr="00645D62">
              <w:rPr>
                <w:rFonts w:ascii="Sylfaen" w:hAnsi="Sylfaen"/>
                <w:i/>
                <w:iCs/>
                <w:sz w:val="20"/>
                <w:szCs w:val="20"/>
              </w:rPr>
              <w:t>33691226</w:t>
            </w:r>
          </w:p>
        </w:tc>
        <w:tc>
          <w:tcPr>
            <w:tcW w:w="3552" w:type="dxa"/>
            <w:vAlign w:val="center"/>
          </w:tcPr>
          <w:p w14:paraId="624BAD90" w14:textId="6C9C1106"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Трамадол</w:t>
            </w:r>
            <w:proofErr w:type="spellEnd"/>
            <w:r w:rsidRPr="008F0068">
              <w:rPr>
                <w:rFonts w:ascii="Sylfaen" w:hAnsi="Sylfaen"/>
                <w:i/>
                <w:sz w:val="20"/>
                <w:szCs w:val="20"/>
              </w:rPr>
              <w:t xml:space="preserve"> таблетка 50 мг</w:t>
            </w:r>
          </w:p>
        </w:tc>
        <w:tc>
          <w:tcPr>
            <w:tcW w:w="9140" w:type="dxa"/>
            <w:gridSpan w:val="13"/>
            <w:vMerge/>
            <w:vAlign w:val="center"/>
          </w:tcPr>
          <w:p w14:paraId="0BDBC5CB"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6C7D920" w14:textId="77777777" w:rsidTr="00703CD7">
        <w:trPr>
          <w:trHeight w:val="404"/>
          <w:jc w:val="center"/>
        </w:trPr>
        <w:tc>
          <w:tcPr>
            <w:tcW w:w="1572" w:type="dxa"/>
            <w:vAlign w:val="center"/>
          </w:tcPr>
          <w:p w14:paraId="60C967F2" w14:textId="7BE176DD"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80</w:t>
            </w:r>
          </w:p>
        </w:tc>
        <w:tc>
          <w:tcPr>
            <w:tcW w:w="1641" w:type="dxa"/>
            <w:vAlign w:val="center"/>
          </w:tcPr>
          <w:p w14:paraId="29A5A7C7" w14:textId="1399FF1D" w:rsidR="00090BBA" w:rsidRPr="00645D62" w:rsidRDefault="00090BBA" w:rsidP="00090BBA">
            <w:pPr>
              <w:jc w:val="center"/>
              <w:rPr>
                <w:rFonts w:ascii="Sylfaen" w:hAnsi="Sylfaen"/>
                <w:i/>
                <w:iCs/>
                <w:sz w:val="20"/>
                <w:szCs w:val="20"/>
              </w:rPr>
            </w:pPr>
            <w:r w:rsidRPr="00645D62">
              <w:rPr>
                <w:rFonts w:ascii="Sylfaen" w:hAnsi="Sylfaen"/>
                <w:i/>
                <w:iCs/>
                <w:sz w:val="20"/>
                <w:szCs w:val="20"/>
              </w:rPr>
              <w:t>33651101</w:t>
            </w:r>
          </w:p>
        </w:tc>
        <w:tc>
          <w:tcPr>
            <w:tcW w:w="3552" w:type="dxa"/>
            <w:vAlign w:val="center"/>
          </w:tcPr>
          <w:p w14:paraId="53223BB5" w14:textId="15DCB4B5"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Цефазолин в порошкообразном растворе для инъекций 1,0</w:t>
            </w:r>
          </w:p>
        </w:tc>
        <w:tc>
          <w:tcPr>
            <w:tcW w:w="9140" w:type="dxa"/>
            <w:gridSpan w:val="13"/>
            <w:vMerge/>
            <w:vAlign w:val="center"/>
          </w:tcPr>
          <w:p w14:paraId="6D2BDCF0"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0DDE1E1F" w14:textId="77777777" w:rsidTr="00703CD7">
        <w:trPr>
          <w:trHeight w:val="404"/>
          <w:jc w:val="center"/>
        </w:trPr>
        <w:tc>
          <w:tcPr>
            <w:tcW w:w="1572" w:type="dxa"/>
            <w:vAlign w:val="center"/>
          </w:tcPr>
          <w:p w14:paraId="53D17337" w14:textId="1D3632C0"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81</w:t>
            </w:r>
          </w:p>
        </w:tc>
        <w:tc>
          <w:tcPr>
            <w:tcW w:w="1641" w:type="dxa"/>
            <w:vAlign w:val="center"/>
          </w:tcPr>
          <w:p w14:paraId="253DE93D" w14:textId="4345BF06" w:rsidR="00090BBA" w:rsidRPr="00645D62" w:rsidRDefault="00090BBA" w:rsidP="00090BBA">
            <w:pPr>
              <w:jc w:val="center"/>
              <w:rPr>
                <w:rFonts w:ascii="Sylfaen" w:hAnsi="Sylfaen"/>
                <w:i/>
                <w:iCs/>
                <w:sz w:val="20"/>
                <w:szCs w:val="20"/>
              </w:rPr>
            </w:pPr>
            <w:r w:rsidRPr="00645D62">
              <w:rPr>
                <w:rFonts w:ascii="Sylfaen" w:hAnsi="Sylfaen"/>
                <w:i/>
                <w:iCs/>
                <w:sz w:val="20"/>
                <w:szCs w:val="20"/>
              </w:rPr>
              <w:t>33651115</w:t>
            </w:r>
          </w:p>
        </w:tc>
        <w:tc>
          <w:tcPr>
            <w:tcW w:w="3552" w:type="dxa"/>
            <w:vAlign w:val="center"/>
          </w:tcPr>
          <w:p w14:paraId="53297DFC" w14:textId="65BE29C3"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Цефалексин в виде порошка для внутреннего приема 250 мг/5 мл раствора</w:t>
            </w:r>
          </w:p>
        </w:tc>
        <w:tc>
          <w:tcPr>
            <w:tcW w:w="9140" w:type="dxa"/>
            <w:gridSpan w:val="13"/>
            <w:vMerge/>
            <w:vAlign w:val="center"/>
          </w:tcPr>
          <w:p w14:paraId="1043A358"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7E7F738C" w14:textId="77777777" w:rsidTr="00703CD7">
        <w:trPr>
          <w:trHeight w:val="404"/>
          <w:jc w:val="center"/>
        </w:trPr>
        <w:tc>
          <w:tcPr>
            <w:tcW w:w="1572" w:type="dxa"/>
            <w:vAlign w:val="center"/>
          </w:tcPr>
          <w:p w14:paraId="2334B7D2" w14:textId="7A80AAD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82</w:t>
            </w:r>
          </w:p>
        </w:tc>
        <w:tc>
          <w:tcPr>
            <w:tcW w:w="1641" w:type="dxa"/>
            <w:vAlign w:val="center"/>
          </w:tcPr>
          <w:p w14:paraId="387CBFDE" w14:textId="352699A7" w:rsidR="00090BBA" w:rsidRPr="00645D62" w:rsidRDefault="00090BBA" w:rsidP="00090BBA">
            <w:pPr>
              <w:jc w:val="center"/>
              <w:rPr>
                <w:rFonts w:ascii="Sylfaen" w:hAnsi="Sylfaen"/>
                <w:i/>
                <w:iCs/>
                <w:sz w:val="20"/>
                <w:szCs w:val="20"/>
              </w:rPr>
            </w:pPr>
            <w:r w:rsidRPr="00645D62">
              <w:rPr>
                <w:rFonts w:ascii="Sylfaen" w:hAnsi="Sylfaen"/>
                <w:i/>
                <w:iCs/>
                <w:sz w:val="20"/>
                <w:szCs w:val="20"/>
              </w:rPr>
              <w:t>33651118</w:t>
            </w:r>
          </w:p>
        </w:tc>
        <w:tc>
          <w:tcPr>
            <w:tcW w:w="3552" w:type="dxa"/>
            <w:vAlign w:val="center"/>
          </w:tcPr>
          <w:p w14:paraId="24D9738E" w14:textId="24E16147" w:rsidR="00090BBA" w:rsidRPr="008F0068" w:rsidRDefault="00090BBA" w:rsidP="00090BBA">
            <w:pPr>
              <w:widowControl w:val="0"/>
              <w:jc w:val="center"/>
              <w:rPr>
                <w:rFonts w:ascii="Sylfaen" w:hAnsi="Sylfaen"/>
                <w:i/>
                <w:sz w:val="20"/>
                <w:szCs w:val="20"/>
              </w:rPr>
            </w:pPr>
            <w:proofErr w:type="spellStart"/>
            <w:r w:rsidRPr="008F0068">
              <w:rPr>
                <w:rFonts w:ascii="Sylfaen" w:hAnsi="Sylfaen"/>
                <w:i/>
                <w:sz w:val="20"/>
                <w:szCs w:val="20"/>
              </w:rPr>
              <w:t>Цефтираксон</w:t>
            </w:r>
            <w:proofErr w:type="spellEnd"/>
            <w:r w:rsidRPr="008F0068">
              <w:rPr>
                <w:rFonts w:ascii="Sylfaen" w:hAnsi="Sylfaen"/>
                <w:i/>
                <w:sz w:val="20"/>
                <w:szCs w:val="20"/>
              </w:rPr>
              <w:t xml:space="preserve"> 1,0 мг порошкообразного раствора для инъекций</w:t>
            </w:r>
          </w:p>
        </w:tc>
        <w:tc>
          <w:tcPr>
            <w:tcW w:w="9140" w:type="dxa"/>
            <w:gridSpan w:val="13"/>
            <w:vMerge/>
            <w:vAlign w:val="center"/>
          </w:tcPr>
          <w:p w14:paraId="773D1C9C"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4BBD6D99" w14:textId="77777777" w:rsidTr="00703CD7">
        <w:trPr>
          <w:trHeight w:val="404"/>
          <w:jc w:val="center"/>
        </w:trPr>
        <w:tc>
          <w:tcPr>
            <w:tcW w:w="1572" w:type="dxa"/>
            <w:vAlign w:val="center"/>
          </w:tcPr>
          <w:p w14:paraId="2E361799" w14:textId="3D226BA9"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83</w:t>
            </w:r>
          </w:p>
        </w:tc>
        <w:tc>
          <w:tcPr>
            <w:tcW w:w="1641" w:type="dxa"/>
            <w:vAlign w:val="center"/>
          </w:tcPr>
          <w:p w14:paraId="6C341A54" w14:textId="6C890D81" w:rsidR="00090BBA" w:rsidRPr="00645D62" w:rsidRDefault="00090BBA" w:rsidP="00090BBA">
            <w:pPr>
              <w:jc w:val="center"/>
              <w:rPr>
                <w:rFonts w:ascii="Sylfaen" w:hAnsi="Sylfaen"/>
                <w:i/>
                <w:iCs/>
                <w:sz w:val="20"/>
                <w:szCs w:val="20"/>
              </w:rPr>
            </w:pPr>
            <w:r w:rsidRPr="00645D62">
              <w:rPr>
                <w:rFonts w:ascii="Sylfaen" w:hAnsi="Sylfaen"/>
                <w:i/>
                <w:iCs/>
                <w:sz w:val="20"/>
                <w:szCs w:val="20"/>
              </w:rPr>
              <w:t>33651134</w:t>
            </w:r>
          </w:p>
        </w:tc>
        <w:tc>
          <w:tcPr>
            <w:tcW w:w="3552" w:type="dxa"/>
            <w:vAlign w:val="center"/>
          </w:tcPr>
          <w:p w14:paraId="25E2E8E0" w14:textId="60D80945"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Ципрофлоксацин 0,3% глазные капли</w:t>
            </w:r>
          </w:p>
        </w:tc>
        <w:tc>
          <w:tcPr>
            <w:tcW w:w="9140" w:type="dxa"/>
            <w:gridSpan w:val="13"/>
            <w:vMerge/>
            <w:vAlign w:val="center"/>
          </w:tcPr>
          <w:p w14:paraId="5F7CA471"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523E90F5" w14:textId="77777777" w:rsidTr="00703CD7">
        <w:trPr>
          <w:trHeight w:val="404"/>
          <w:jc w:val="center"/>
        </w:trPr>
        <w:tc>
          <w:tcPr>
            <w:tcW w:w="1572" w:type="dxa"/>
            <w:vAlign w:val="center"/>
          </w:tcPr>
          <w:p w14:paraId="2E89F2A7" w14:textId="454BD83A"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84</w:t>
            </w:r>
          </w:p>
        </w:tc>
        <w:tc>
          <w:tcPr>
            <w:tcW w:w="1641" w:type="dxa"/>
            <w:vAlign w:val="center"/>
          </w:tcPr>
          <w:p w14:paraId="7D2EACD5" w14:textId="09B2FF04" w:rsidR="00090BBA" w:rsidRPr="00645D62" w:rsidRDefault="00090BBA" w:rsidP="00090BBA">
            <w:pPr>
              <w:jc w:val="center"/>
              <w:rPr>
                <w:rFonts w:ascii="Sylfaen" w:hAnsi="Sylfaen"/>
                <w:i/>
                <w:iCs/>
                <w:sz w:val="20"/>
                <w:szCs w:val="20"/>
              </w:rPr>
            </w:pPr>
            <w:r w:rsidRPr="00645D62">
              <w:rPr>
                <w:rFonts w:ascii="Sylfaen" w:hAnsi="Sylfaen"/>
                <w:i/>
                <w:iCs/>
                <w:sz w:val="20"/>
                <w:szCs w:val="20"/>
              </w:rPr>
              <w:t>33651134/1</w:t>
            </w:r>
          </w:p>
        </w:tc>
        <w:tc>
          <w:tcPr>
            <w:tcW w:w="3552" w:type="dxa"/>
            <w:vAlign w:val="center"/>
          </w:tcPr>
          <w:p w14:paraId="02A9621E" w14:textId="32EDFD0B"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Ципрофлоксацин таблетка 500 мг</w:t>
            </w:r>
          </w:p>
        </w:tc>
        <w:tc>
          <w:tcPr>
            <w:tcW w:w="9140" w:type="dxa"/>
            <w:gridSpan w:val="13"/>
            <w:vMerge/>
            <w:vAlign w:val="center"/>
          </w:tcPr>
          <w:p w14:paraId="160B801D"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2390DA2" w14:textId="77777777" w:rsidTr="00703CD7">
        <w:trPr>
          <w:trHeight w:val="404"/>
          <w:jc w:val="center"/>
        </w:trPr>
        <w:tc>
          <w:tcPr>
            <w:tcW w:w="1572" w:type="dxa"/>
            <w:vAlign w:val="center"/>
          </w:tcPr>
          <w:p w14:paraId="106BA5B4" w14:textId="41CCE562"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85</w:t>
            </w:r>
          </w:p>
        </w:tc>
        <w:tc>
          <w:tcPr>
            <w:tcW w:w="1641" w:type="dxa"/>
            <w:vAlign w:val="center"/>
          </w:tcPr>
          <w:p w14:paraId="0CC0A36A" w14:textId="6C88AFCC" w:rsidR="00090BBA" w:rsidRPr="00645D62" w:rsidRDefault="00090BBA" w:rsidP="00090BBA">
            <w:pPr>
              <w:jc w:val="center"/>
              <w:rPr>
                <w:rFonts w:ascii="Sylfaen" w:hAnsi="Sylfaen"/>
                <w:i/>
                <w:iCs/>
                <w:sz w:val="20"/>
                <w:szCs w:val="20"/>
              </w:rPr>
            </w:pPr>
            <w:r w:rsidRPr="00645D62">
              <w:rPr>
                <w:rFonts w:ascii="Sylfaen" w:hAnsi="Sylfaen"/>
                <w:i/>
                <w:iCs/>
                <w:sz w:val="20"/>
                <w:szCs w:val="20"/>
              </w:rPr>
              <w:t>33611100</w:t>
            </w:r>
          </w:p>
        </w:tc>
        <w:tc>
          <w:tcPr>
            <w:tcW w:w="3552" w:type="dxa"/>
            <w:vAlign w:val="center"/>
          </w:tcPr>
          <w:p w14:paraId="5549D5C0" w14:textId="52CD2516"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Омепразол в таблетках 40 мг</w:t>
            </w:r>
          </w:p>
        </w:tc>
        <w:tc>
          <w:tcPr>
            <w:tcW w:w="9140" w:type="dxa"/>
            <w:gridSpan w:val="13"/>
            <w:vMerge/>
            <w:vAlign w:val="center"/>
          </w:tcPr>
          <w:p w14:paraId="02D937A9"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66DC3002" w14:textId="77777777" w:rsidTr="00703CD7">
        <w:trPr>
          <w:trHeight w:val="404"/>
          <w:jc w:val="center"/>
        </w:trPr>
        <w:tc>
          <w:tcPr>
            <w:tcW w:w="1572" w:type="dxa"/>
            <w:vAlign w:val="center"/>
          </w:tcPr>
          <w:p w14:paraId="37E2608E" w14:textId="282AAE18"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86</w:t>
            </w:r>
          </w:p>
        </w:tc>
        <w:tc>
          <w:tcPr>
            <w:tcW w:w="1641" w:type="dxa"/>
            <w:vAlign w:val="center"/>
          </w:tcPr>
          <w:p w14:paraId="029EEFBF" w14:textId="0865A1BE" w:rsidR="00090BBA" w:rsidRPr="00645D62" w:rsidRDefault="00090BBA" w:rsidP="00090BBA">
            <w:pPr>
              <w:jc w:val="center"/>
              <w:rPr>
                <w:rFonts w:ascii="Sylfaen" w:hAnsi="Sylfaen"/>
                <w:i/>
                <w:iCs/>
                <w:sz w:val="20"/>
                <w:szCs w:val="20"/>
              </w:rPr>
            </w:pPr>
            <w:r w:rsidRPr="00645D62">
              <w:rPr>
                <w:rFonts w:ascii="Sylfaen" w:hAnsi="Sylfaen"/>
                <w:i/>
                <w:iCs/>
                <w:sz w:val="20"/>
                <w:szCs w:val="20"/>
              </w:rPr>
              <w:t>33651150</w:t>
            </w:r>
          </w:p>
        </w:tc>
        <w:tc>
          <w:tcPr>
            <w:tcW w:w="3552" w:type="dxa"/>
            <w:vAlign w:val="center"/>
          </w:tcPr>
          <w:p w14:paraId="266022CB" w14:textId="3DFAB364"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Флуконазол 150 мг таблетка</w:t>
            </w:r>
          </w:p>
        </w:tc>
        <w:tc>
          <w:tcPr>
            <w:tcW w:w="9140" w:type="dxa"/>
            <w:gridSpan w:val="13"/>
            <w:vMerge/>
            <w:vAlign w:val="center"/>
          </w:tcPr>
          <w:p w14:paraId="51E8B107" w14:textId="77777777" w:rsidR="00090BBA" w:rsidRPr="001A1EDD" w:rsidRDefault="00090BBA" w:rsidP="00090BBA">
            <w:pPr>
              <w:widowControl w:val="0"/>
              <w:jc w:val="center"/>
              <w:rPr>
                <w:rFonts w:ascii="Sylfaen" w:hAnsi="Sylfaen"/>
                <w:i/>
                <w:iCs/>
                <w:sz w:val="16"/>
                <w:szCs w:val="16"/>
                <w:lang w:val="hy-AM"/>
              </w:rPr>
            </w:pPr>
          </w:p>
        </w:tc>
      </w:tr>
      <w:tr w:rsidR="00090BBA" w:rsidRPr="00CC157D" w14:paraId="1EA39BE8" w14:textId="77777777" w:rsidTr="00703CD7">
        <w:trPr>
          <w:trHeight w:val="404"/>
          <w:jc w:val="center"/>
        </w:trPr>
        <w:tc>
          <w:tcPr>
            <w:tcW w:w="1572" w:type="dxa"/>
            <w:vAlign w:val="center"/>
          </w:tcPr>
          <w:p w14:paraId="382DDE6F" w14:textId="05A0CB55" w:rsidR="00090BBA" w:rsidRPr="00645D62" w:rsidRDefault="00090BBA" w:rsidP="00090BBA">
            <w:pPr>
              <w:widowControl w:val="0"/>
              <w:jc w:val="center"/>
              <w:rPr>
                <w:rFonts w:ascii="Sylfaen" w:hAnsi="Sylfaen" w:cs="Calibri"/>
                <w:i/>
                <w:color w:val="000000"/>
                <w:sz w:val="20"/>
                <w:szCs w:val="20"/>
              </w:rPr>
            </w:pPr>
            <w:r w:rsidRPr="00645D62">
              <w:rPr>
                <w:rFonts w:ascii="Sylfaen" w:hAnsi="Sylfaen" w:cs="Calibri"/>
                <w:i/>
                <w:color w:val="000000"/>
                <w:sz w:val="20"/>
                <w:szCs w:val="20"/>
              </w:rPr>
              <w:t>87</w:t>
            </w:r>
          </w:p>
        </w:tc>
        <w:tc>
          <w:tcPr>
            <w:tcW w:w="1641" w:type="dxa"/>
            <w:vAlign w:val="center"/>
          </w:tcPr>
          <w:p w14:paraId="52BB2CF4" w14:textId="04A52A43" w:rsidR="00090BBA" w:rsidRPr="00645D62" w:rsidRDefault="00090BBA" w:rsidP="00090BBA">
            <w:pPr>
              <w:jc w:val="center"/>
              <w:rPr>
                <w:rFonts w:ascii="Sylfaen" w:hAnsi="Sylfaen"/>
                <w:i/>
                <w:iCs/>
                <w:sz w:val="20"/>
                <w:szCs w:val="20"/>
              </w:rPr>
            </w:pPr>
            <w:r w:rsidRPr="00645D62">
              <w:rPr>
                <w:rFonts w:ascii="Sylfaen" w:hAnsi="Sylfaen"/>
                <w:i/>
                <w:iCs/>
                <w:sz w:val="20"/>
                <w:szCs w:val="20"/>
              </w:rPr>
              <w:t>33621590</w:t>
            </w:r>
          </w:p>
        </w:tc>
        <w:tc>
          <w:tcPr>
            <w:tcW w:w="3552" w:type="dxa"/>
            <w:vAlign w:val="center"/>
          </w:tcPr>
          <w:p w14:paraId="71B8644E" w14:textId="4F531086" w:rsidR="00090BBA" w:rsidRPr="008F0068" w:rsidRDefault="00090BBA" w:rsidP="00090BBA">
            <w:pPr>
              <w:widowControl w:val="0"/>
              <w:jc w:val="center"/>
              <w:rPr>
                <w:rFonts w:ascii="Sylfaen" w:hAnsi="Sylfaen"/>
                <w:i/>
                <w:sz w:val="20"/>
                <w:szCs w:val="20"/>
              </w:rPr>
            </w:pPr>
            <w:r w:rsidRPr="008F0068">
              <w:rPr>
                <w:rFonts w:ascii="Sylfaen" w:hAnsi="Sylfaen"/>
                <w:i/>
                <w:sz w:val="20"/>
                <w:szCs w:val="20"/>
              </w:rPr>
              <w:t>Фуросемид таблетка 40 мг</w:t>
            </w:r>
          </w:p>
        </w:tc>
        <w:tc>
          <w:tcPr>
            <w:tcW w:w="9140" w:type="dxa"/>
            <w:gridSpan w:val="13"/>
            <w:vMerge/>
            <w:vAlign w:val="center"/>
          </w:tcPr>
          <w:p w14:paraId="2EB98803" w14:textId="77777777" w:rsidR="00090BBA" w:rsidRPr="001A1EDD" w:rsidRDefault="00090BBA" w:rsidP="00090BBA">
            <w:pPr>
              <w:widowControl w:val="0"/>
              <w:jc w:val="center"/>
              <w:rPr>
                <w:rFonts w:ascii="Sylfaen" w:hAnsi="Sylfaen"/>
                <w:i/>
                <w:iCs/>
                <w:sz w:val="16"/>
                <w:szCs w:val="16"/>
                <w:lang w:val="hy-AM"/>
              </w:rPr>
            </w:pPr>
          </w:p>
        </w:tc>
      </w:tr>
    </w:tbl>
    <w:p w14:paraId="1D75C35C" w14:textId="77777777" w:rsidR="008549A8" w:rsidRPr="008549A8" w:rsidRDefault="008549A8" w:rsidP="008549A8">
      <w:pPr>
        <w:widowControl w:val="0"/>
        <w:spacing w:after="120"/>
        <w:rPr>
          <w:rFonts w:ascii="Sylfaen" w:hAnsi="Sylfaen"/>
          <w:i/>
        </w:rPr>
      </w:pPr>
      <w:r w:rsidRPr="008549A8">
        <w:rPr>
          <w:rFonts w:ascii="Sylfaen" w:hAnsi="Sylfaen"/>
          <w:i/>
        </w:rPr>
        <w:t>* Суммы к оплате представлены в порядке возрастания. Если договор заключен на основании статьи 15 части 6 Закона РА «О закупках», данный график заполняется и подписывается одновременно с соглашением между сторонами, как неотъемлемая его часть.</w:t>
      </w:r>
    </w:p>
    <w:p w14:paraId="7C39505F" w14:textId="49D451E0" w:rsidR="00751025" w:rsidRPr="004A2C83" w:rsidRDefault="008549A8" w:rsidP="008549A8">
      <w:pPr>
        <w:widowControl w:val="0"/>
        <w:spacing w:after="120"/>
        <w:rPr>
          <w:rFonts w:ascii="Sylfaen" w:hAnsi="Sylfaen"/>
          <w:i/>
        </w:rPr>
      </w:pPr>
      <w:r w:rsidRPr="008549A8">
        <w:rPr>
          <w:rFonts w:ascii="Sylfaen" w:hAnsi="Sylfaen"/>
          <w:i/>
        </w:rPr>
        <w:t>** в приглашении суммы указываются в процентах, а при подписании договора вместо процентов указывается конкретная сумма</w:t>
      </w:r>
    </w:p>
    <w:tbl>
      <w:tblPr>
        <w:tblW w:w="9639" w:type="dxa"/>
        <w:jc w:val="center"/>
        <w:tblLayout w:type="fixed"/>
        <w:tblLook w:val="0000" w:firstRow="0" w:lastRow="0" w:firstColumn="0" w:lastColumn="0" w:noHBand="0" w:noVBand="0"/>
      </w:tblPr>
      <w:tblGrid>
        <w:gridCol w:w="4536"/>
        <w:gridCol w:w="760"/>
        <w:gridCol w:w="4343"/>
      </w:tblGrid>
      <w:tr w:rsidR="00751025" w:rsidRPr="00CC157D" w14:paraId="224BE102" w14:textId="77777777" w:rsidTr="004A2C83">
        <w:trPr>
          <w:jc w:val="center"/>
        </w:trPr>
        <w:tc>
          <w:tcPr>
            <w:tcW w:w="4536" w:type="dxa"/>
          </w:tcPr>
          <w:p w14:paraId="3DCD43F3"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06B48970"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57093E17"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189FDF3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4843C355" w14:textId="77777777" w:rsidR="00751025" w:rsidRPr="004A2C83" w:rsidRDefault="00751025" w:rsidP="004A2C83">
            <w:pPr>
              <w:widowControl w:val="0"/>
              <w:spacing w:after="160"/>
              <w:jc w:val="center"/>
              <w:rPr>
                <w:rFonts w:ascii="Sylfaen" w:hAnsi="Sylfaen"/>
              </w:rPr>
            </w:pPr>
          </w:p>
        </w:tc>
        <w:tc>
          <w:tcPr>
            <w:tcW w:w="4343" w:type="dxa"/>
          </w:tcPr>
          <w:p w14:paraId="6AA9791B"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0297E9DD"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18F369BA"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4D2BBF04"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5403DA6C" w14:textId="77777777" w:rsidR="00751025" w:rsidRPr="004A2C83" w:rsidRDefault="00751025" w:rsidP="00751025">
      <w:pPr>
        <w:widowControl w:val="0"/>
        <w:spacing w:after="160"/>
        <w:rPr>
          <w:rFonts w:ascii="Sylfaen" w:hAnsi="Sylfaen"/>
        </w:rPr>
        <w:sectPr w:rsidR="00751025" w:rsidRPr="004A2C83" w:rsidSect="00166C23">
          <w:footnotePr>
            <w:pos w:val="beneathText"/>
          </w:footnotePr>
          <w:pgSz w:w="16838" w:h="11906" w:orient="landscape" w:code="9"/>
          <w:pgMar w:top="1418" w:right="1418" w:bottom="1418" w:left="1418" w:header="561" w:footer="561" w:gutter="0"/>
          <w:cols w:space="720"/>
        </w:sectPr>
      </w:pPr>
    </w:p>
    <w:p w14:paraId="32DF5320"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3</w:t>
      </w:r>
    </w:p>
    <w:p w14:paraId="3C84D010"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4E2EBCB2" w14:textId="77777777" w:rsidR="00751025" w:rsidRPr="004A2C83" w:rsidRDefault="00751025" w:rsidP="00751025">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751025" w:rsidRPr="00CC157D" w14:paraId="48DA11E5" w14:textId="77777777" w:rsidTr="004A2C83">
        <w:trPr>
          <w:tblCellSpacing w:w="7" w:type="dxa"/>
          <w:jc w:val="center"/>
        </w:trPr>
        <w:tc>
          <w:tcPr>
            <w:tcW w:w="0" w:type="auto"/>
            <w:vAlign w:val="center"/>
          </w:tcPr>
          <w:p w14:paraId="7209CC0E"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Сторона договора </w:t>
            </w:r>
          </w:p>
          <w:p w14:paraId="7CE63BA7"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278B7E90"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2D832EC2"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w:t>
            </w:r>
          </w:p>
          <w:p w14:paraId="1CA59727" w14:textId="77777777" w:rsidR="00751025" w:rsidRPr="004A2C83" w:rsidRDefault="00751025" w:rsidP="004A2C83">
            <w:pPr>
              <w:widowControl w:val="0"/>
              <w:spacing w:after="160"/>
              <w:jc w:val="center"/>
              <w:rPr>
                <w:rFonts w:ascii="Sylfaen" w:hAnsi="Sylfaen"/>
                <w:iCs/>
              </w:rPr>
            </w:pPr>
            <w:r w:rsidRPr="004A2C83">
              <w:rPr>
                <w:rFonts w:ascii="Sylfaen" w:hAnsi="Sylfaen"/>
              </w:rPr>
              <w:t>Р/С____________________________</w:t>
            </w:r>
          </w:p>
          <w:p w14:paraId="17A4825F"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w:t>
            </w:r>
          </w:p>
        </w:tc>
        <w:tc>
          <w:tcPr>
            <w:tcW w:w="0" w:type="auto"/>
            <w:vAlign w:val="center"/>
          </w:tcPr>
          <w:p w14:paraId="1D2A29C4"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Заказчик </w:t>
            </w:r>
          </w:p>
          <w:p w14:paraId="759100F8"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56DF0FD8"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466FC515"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_________________</w:t>
            </w:r>
          </w:p>
          <w:p w14:paraId="48E89AE2" w14:textId="77777777" w:rsidR="00751025" w:rsidRPr="004A2C83" w:rsidRDefault="00751025" w:rsidP="004A2C83">
            <w:pPr>
              <w:widowControl w:val="0"/>
              <w:spacing w:after="160"/>
              <w:jc w:val="center"/>
              <w:rPr>
                <w:rFonts w:ascii="Sylfaen" w:hAnsi="Sylfaen"/>
                <w:iCs/>
              </w:rPr>
            </w:pPr>
            <w:r w:rsidRPr="004A2C83">
              <w:rPr>
                <w:rFonts w:ascii="Sylfaen" w:hAnsi="Sylfaen"/>
              </w:rPr>
              <w:t>Р/С_______________________________</w:t>
            </w:r>
          </w:p>
          <w:p w14:paraId="1E8AAB4B"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УНН______________________________</w:t>
            </w:r>
          </w:p>
        </w:tc>
      </w:tr>
    </w:tbl>
    <w:p w14:paraId="70ED5A20" w14:textId="77777777" w:rsidR="00751025" w:rsidRPr="004A2C83" w:rsidRDefault="00751025" w:rsidP="00751025">
      <w:pPr>
        <w:widowControl w:val="0"/>
        <w:spacing w:after="160"/>
        <w:ind w:firstLine="375"/>
        <w:rPr>
          <w:rFonts w:ascii="Sylfaen" w:hAnsi="Sylfaen"/>
          <w:iCs/>
        </w:rPr>
      </w:pPr>
    </w:p>
    <w:p w14:paraId="5CA778F5" w14:textId="77777777" w:rsidR="00751025" w:rsidRPr="004A2C83" w:rsidRDefault="00751025" w:rsidP="00751025">
      <w:pPr>
        <w:widowControl w:val="0"/>
        <w:spacing w:after="160"/>
        <w:ind w:left="567" w:right="467"/>
        <w:jc w:val="center"/>
        <w:rPr>
          <w:rFonts w:ascii="Sylfaen" w:hAnsi="Sylfaen"/>
          <w:iCs/>
        </w:rPr>
      </w:pPr>
      <w:r w:rsidRPr="004A2C83">
        <w:rPr>
          <w:rFonts w:ascii="Sylfaen" w:hAnsi="Sylfaen"/>
          <w:b/>
        </w:rPr>
        <w:t>АКТ №</w:t>
      </w:r>
    </w:p>
    <w:p w14:paraId="1FD8283F" w14:textId="77777777" w:rsidR="00751025" w:rsidRPr="004A2C83" w:rsidRDefault="00751025" w:rsidP="00751025">
      <w:pPr>
        <w:widowControl w:val="0"/>
        <w:spacing w:after="160"/>
        <w:ind w:left="567" w:right="467"/>
        <w:jc w:val="center"/>
        <w:rPr>
          <w:rFonts w:ascii="Sylfaen" w:hAnsi="Sylfaen"/>
          <w:b/>
          <w:bCs/>
          <w:iCs/>
        </w:rPr>
      </w:pPr>
      <w:r w:rsidRPr="004A2C83">
        <w:rPr>
          <w:rFonts w:ascii="Sylfaen" w:hAnsi="Sylfaen"/>
          <w:b/>
        </w:rPr>
        <w:t xml:space="preserve">ПРИЕМА-ПЕРЕДАЧИ РЕЗУЛЬТАТОВ </w:t>
      </w:r>
      <w:r w:rsidRPr="004A2C83">
        <w:rPr>
          <w:rFonts w:ascii="Sylfaen" w:hAnsi="Sylfaen"/>
          <w:b/>
        </w:rPr>
        <w:br/>
        <w:t>ИСПОЛНЕНИЯ ДОГОВОРАИЛИ ЕГО ЧАСТИ</w:t>
      </w:r>
    </w:p>
    <w:p w14:paraId="428CB92D" w14:textId="77777777" w:rsidR="00751025" w:rsidRPr="004A2C83" w:rsidRDefault="00751025" w:rsidP="00751025">
      <w:pPr>
        <w:pStyle w:val="a3"/>
        <w:widowControl w:val="0"/>
        <w:spacing w:after="160" w:line="240" w:lineRule="auto"/>
        <w:ind w:firstLine="0"/>
        <w:jc w:val="center"/>
        <w:rPr>
          <w:rFonts w:ascii="Sylfaen" w:hAnsi="Sylfaen"/>
          <w:b/>
          <w:bCs/>
          <w:iCs/>
          <w:sz w:val="24"/>
          <w:szCs w:val="24"/>
        </w:rPr>
      </w:pPr>
    </w:p>
    <w:p w14:paraId="2BA8C758" w14:textId="77777777" w:rsidR="00751025" w:rsidRPr="004A2C83" w:rsidRDefault="00751025" w:rsidP="00751025">
      <w:pPr>
        <w:pStyle w:val="a3"/>
        <w:widowControl w:val="0"/>
        <w:tabs>
          <w:tab w:val="left" w:pos="1134"/>
          <w:tab w:val="left" w:pos="1843"/>
        </w:tabs>
        <w:spacing w:after="160" w:line="240" w:lineRule="auto"/>
        <w:ind w:firstLine="540"/>
        <w:rPr>
          <w:rFonts w:ascii="Sylfaen" w:hAnsi="Sylfaen"/>
          <w:iCs/>
          <w:sz w:val="24"/>
          <w:szCs w:val="24"/>
        </w:rPr>
      </w:pPr>
      <w:r w:rsidRPr="004A2C83">
        <w:rPr>
          <w:rFonts w:ascii="Sylfaen" w:hAnsi="Sylfaen"/>
          <w:sz w:val="24"/>
          <w:szCs w:val="24"/>
        </w:rPr>
        <w:t>"</w:t>
      </w:r>
      <w:r w:rsidRPr="004A2C83">
        <w:rPr>
          <w:rFonts w:ascii="Sylfaen" w:hAnsi="Sylfaen"/>
          <w:sz w:val="24"/>
          <w:szCs w:val="24"/>
        </w:rPr>
        <w:tab/>
        <w:t>" "</w:t>
      </w:r>
      <w:r w:rsidRPr="004A2C83">
        <w:rPr>
          <w:rFonts w:ascii="Sylfaen" w:hAnsi="Sylfaen"/>
          <w:sz w:val="24"/>
          <w:szCs w:val="24"/>
        </w:rPr>
        <w:tab/>
        <w:t>" 20</w:t>
      </w:r>
      <w:r w:rsidRPr="004A2C83">
        <w:rPr>
          <w:rFonts w:ascii="Sylfaen" w:hAnsi="Sylfaen"/>
          <w:sz w:val="24"/>
          <w:szCs w:val="24"/>
        </w:rPr>
        <w:tab/>
        <w:t>г.</w:t>
      </w:r>
    </w:p>
    <w:p w14:paraId="04F44633"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Наименование договора (далее — Договор) __________________________________</w:t>
      </w:r>
    </w:p>
    <w:p w14:paraId="2A35D417"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Дата заключения Договора "__________" "_______________________" 20 ______ г.</w:t>
      </w:r>
    </w:p>
    <w:p w14:paraId="6E164DB8"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Номер Договора __________________________________________________________</w:t>
      </w:r>
    </w:p>
    <w:p w14:paraId="68B0841A" w14:textId="77777777" w:rsidR="00751025" w:rsidRPr="004A2C83" w:rsidRDefault="00751025" w:rsidP="00751025">
      <w:pPr>
        <w:widowControl w:val="0"/>
        <w:tabs>
          <w:tab w:val="left" w:pos="5954"/>
          <w:tab w:val="left" w:pos="6663"/>
          <w:tab w:val="left" w:pos="7513"/>
        </w:tabs>
        <w:spacing w:after="160"/>
        <w:jc w:val="both"/>
        <w:rPr>
          <w:rFonts w:ascii="Sylfaen" w:hAnsi="Sylfaen"/>
        </w:rPr>
      </w:pPr>
      <w:r w:rsidRPr="004A2C83">
        <w:rPr>
          <w:rFonts w:ascii="Sylfaen" w:hAnsi="Sylfaen"/>
        </w:rPr>
        <w:t>Заказчик и сторона Договора, принимая за основание относящийся к исполнению договора счет-фактуру N ________ , выписанный "</w:t>
      </w:r>
      <w:r w:rsidRPr="004A2C83">
        <w:rPr>
          <w:rFonts w:ascii="Sylfaen" w:hAnsi="Sylfaen"/>
        </w:rPr>
        <w:tab/>
        <w:t>" "</w:t>
      </w:r>
      <w:r w:rsidRPr="004A2C83">
        <w:rPr>
          <w:rFonts w:ascii="Sylfaen" w:hAnsi="Sylfaen"/>
        </w:rPr>
        <w:tab/>
        <w:t>" 20</w:t>
      </w:r>
      <w:r w:rsidRPr="004A2C83">
        <w:rPr>
          <w:rFonts w:ascii="Sylfaen" w:hAnsi="Sylfaen"/>
        </w:rPr>
        <w:tab/>
        <w:t>г., составили настоящий акт о следующем:</w:t>
      </w:r>
      <w:r w:rsidRPr="004A2C83">
        <w:rPr>
          <w:rFonts w:ascii="Sylfaen" w:hAnsi="Sylfaen"/>
        </w:rPr>
        <w:br w:type="page"/>
      </w:r>
    </w:p>
    <w:p w14:paraId="56C8C7D0" w14:textId="77777777" w:rsidR="00751025" w:rsidRPr="004A2C83" w:rsidRDefault="00751025" w:rsidP="00751025">
      <w:pPr>
        <w:widowControl w:val="0"/>
        <w:spacing w:after="160"/>
        <w:ind w:firstLine="567"/>
        <w:jc w:val="both"/>
        <w:rPr>
          <w:rFonts w:ascii="Sylfaen" w:hAnsi="Sylfaen"/>
          <w:iCs/>
        </w:rPr>
      </w:pPr>
      <w:r w:rsidRPr="004A2C83">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51025" w:rsidRPr="00CC157D" w14:paraId="0D029BAA" w14:textId="77777777" w:rsidTr="004A2C83">
        <w:trPr>
          <w:jc w:val="center"/>
        </w:trPr>
        <w:tc>
          <w:tcPr>
            <w:tcW w:w="442" w:type="dxa"/>
            <w:vMerge w:val="restart"/>
            <w:shd w:val="clear" w:color="auto" w:fill="auto"/>
            <w:vAlign w:val="center"/>
          </w:tcPr>
          <w:p w14:paraId="6FA665C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w:t>
            </w:r>
          </w:p>
        </w:tc>
        <w:tc>
          <w:tcPr>
            <w:tcW w:w="10263" w:type="dxa"/>
            <w:gridSpan w:val="8"/>
            <w:shd w:val="clear" w:color="auto" w:fill="auto"/>
            <w:vAlign w:val="center"/>
          </w:tcPr>
          <w:p w14:paraId="5D9A8C3B" w14:textId="77777777" w:rsidR="00751025" w:rsidRPr="004A2C83" w:rsidRDefault="00751025" w:rsidP="004A2C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4A2C83">
              <w:rPr>
                <w:rFonts w:ascii="Sylfaen" w:hAnsi="Sylfaen"/>
                <w:sz w:val="16"/>
                <w:szCs w:val="16"/>
              </w:rPr>
              <w:t>Поставленные товары</w:t>
            </w:r>
          </w:p>
        </w:tc>
      </w:tr>
      <w:tr w:rsidR="00751025" w:rsidRPr="00CC157D" w14:paraId="20DB06A2" w14:textId="77777777" w:rsidTr="004A2C83">
        <w:trPr>
          <w:jc w:val="center"/>
        </w:trPr>
        <w:tc>
          <w:tcPr>
            <w:tcW w:w="442" w:type="dxa"/>
            <w:vMerge/>
            <w:shd w:val="clear" w:color="auto" w:fill="auto"/>
          </w:tcPr>
          <w:p w14:paraId="381A6F4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692B91D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наименование</w:t>
            </w:r>
          </w:p>
        </w:tc>
        <w:tc>
          <w:tcPr>
            <w:tcW w:w="1440" w:type="dxa"/>
            <w:vMerge w:val="restart"/>
            <w:shd w:val="clear" w:color="auto" w:fill="auto"/>
            <w:vAlign w:val="center"/>
          </w:tcPr>
          <w:p w14:paraId="4786D4E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1AA255B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количественный показатель</w:t>
            </w:r>
          </w:p>
        </w:tc>
        <w:tc>
          <w:tcPr>
            <w:tcW w:w="2693" w:type="dxa"/>
            <w:gridSpan w:val="2"/>
            <w:shd w:val="clear" w:color="auto" w:fill="auto"/>
            <w:vAlign w:val="center"/>
          </w:tcPr>
          <w:p w14:paraId="60BE54D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исполнения</w:t>
            </w:r>
          </w:p>
        </w:tc>
        <w:tc>
          <w:tcPr>
            <w:tcW w:w="1134" w:type="dxa"/>
            <w:vMerge w:val="restart"/>
            <w:shd w:val="clear" w:color="auto" w:fill="auto"/>
            <w:vAlign w:val="center"/>
          </w:tcPr>
          <w:p w14:paraId="00C9D1B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сумма, подлежащая уплате (тыс. драмов)</w:t>
            </w:r>
          </w:p>
        </w:tc>
        <w:tc>
          <w:tcPr>
            <w:tcW w:w="1333" w:type="dxa"/>
            <w:vMerge w:val="restart"/>
            <w:shd w:val="clear" w:color="auto" w:fill="auto"/>
            <w:vAlign w:val="center"/>
          </w:tcPr>
          <w:p w14:paraId="59800F6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оплаты (по графику оплаты)</w:t>
            </w:r>
          </w:p>
        </w:tc>
      </w:tr>
      <w:tr w:rsidR="00751025" w:rsidRPr="00CC157D" w14:paraId="1AE555EA" w14:textId="77777777" w:rsidTr="004A2C83">
        <w:trPr>
          <w:trHeight w:val="1105"/>
          <w:jc w:val="center"/>
        </w:trPr>
        <w:tc>
          <w:tcPr>
            <w:tcW w:w="442" w:type="dxa"/>
            <w:vMerge/>
            <w:tcBorders>
              <w:bottom w:val="single" w:sz="4" w:space="0" w:color="auto"/>
            </w:tcBorders>
            <w:shd w:val="clear" w:color="auto" w:fill="auto"/>
          </w:tcPr>
          <w:p w14:paraId="0D9A469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72933BF0"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156F56A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6B5C373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BBFC83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418" w:type="dxa"/>
            <w:tcBorders>
              <w:bottom w:val="single" w:sz="4" w:space="0" w:color="auto"/>
            </w:tcBorders>
            <w:shd w:val="clear" w:color="auto" w:fill="auto"/>
            <w:vAlign w:val="center"/>
          </w:tcPr>
          <w:p w14:paraId="1770FAD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454C70D"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2365249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7A39EA7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1CCA7BF3" w14:textId="77777777" w:rsidTr="004A2C83">
        <w:trPr>
          <w:jc w:val="center"/>
        </w:trPr>
        <w:tc>
          <w:tcPr>
            <w:tcW w:w="442" w:type="dxa"/>
            <w:shd w:val="clear" w:color="auto" w:fill="auto"/>
            <w:vAlign w:val="center"/>
          </w:tcPr>
          <w:p w14:paraId="6B1DB4C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6DACBD5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16E8691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6D140033"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33589FD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69F9942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26B5CF8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27E801D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0A9BF9C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1A4A6B19" w14:textId="77777777" w:rsidTr="004A2C83">
        <w:trPr>
          <w:jc w:val="center"/>
        </w:trPr>
        <w:tc>
          <w:tcPr>
            <w:tcW w:w="442" w:type="dxa"/>
            <w:shd w:val="clear" w:color="auto" w:fill="auto"/>
          </w:tcPr>
          <w:p w14:paraId="1F01CA4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22B9FE0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454270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3B69ACA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60125C1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3B639FC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77F511F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0FC03DC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5D0EC28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bl>
    <w:p w14:paraId="33FB69B0" w14:textId="77777777" w:rsidR="00751025" w:rsidRPr="004A2C83" w:rsidRDefault="00751025" w:rsidP="00751025">
      <w:pPr>
        <w:widowControl w:val="0"/>
        <w:spacing w:after="160"/>
        <w:ind w:firstLine="375"/>
        <w:jc w:val="both"/>
        <w:rPr>
          <w:rFonts w:ascii="Sylfaen" w:hAnsi="Sylfaen" w:cs="Arial"/>
          <w:iCs/>
          <w:lang w:val="en-US"/>
        </w:rPr>
      </w:pPr>
    </w:p>
    <w:p w14:paraId="4F1242FA" w14:textId="77777777" w:rsidR="00751025" w:rsidRPr="004A2C83" w:rsidRDefault="00751025" w:rsidP="00751025">
      <w:pPr>
        <w:widowControl w:val="0"/>
        <w:spacing w:after="160"/>
        <w:ind w:firstLine="567"/>
        <w:jc w:val="both"/>
        <w:rPr>
          <w:rFonts w:ascii="Sylfaen" w:hAnsi="Sylfaen"/>
          <w:iCs/>
          <w:snapToGrid w:val="0"/>
        </w:rPr>
      </w:pPr>
      <w:r w:rsidRPr="004A2C83">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4A2C83">
        <w:rPr>
          <w:rFonts w:ascii="Sylfaen" w:hAnsi="Sylfaen"/>
          <w:snapToGrid w:val="0"/>
        </w:rPr>
        <w:t>Акта,</w:t>
      </w:r>
      <w:r w:rsidRPr="004A2C83">
        <w:rPr>
          <w:rFonts w:ascii="Sylfaen" w:hAnsi="Sylfaen"/>
        </w:rPr>
        <w:t>являются</w:t>
      </w:r>
      <w:proofErr w:type="spellEnd"/>
      <w:r w:rsidRPr="004A2C83">
        <w:rPr>
          <w:rFonts w:ascii="Sylfaen" w:hAnsi="Sylfaen"/>
        </w:rPr>
        <w:t xml:space="preserve"> составляющей частью настоящего Акта и прилагаются.</w:t>
      </w:r>
    </w:p>
    <w:p w14:paraId="0AA059F3" w14:textId="77777777" w:rsidR="00751025" w:rsidRPr="004A2C83" w:rsidRDefault="00751025" w:rsidP="00751025">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51025" w:rsidRPr="00CC157D" w14:paraId="5BBDA244" w14:textId="77777777" w:rsidTr="004A2C83">
        <w:trPr>
          <w:trHeight w:val="266"/>
          <w:tblCellSpacing w:w="7" w:type="dxa"/>
          <w:jc w:val="center"/>
        </w:trPr>
        <w:tc>
          <w:tcPr>
            <w:tcW w:w="0" w:type="auto"/>
            <w:vAlign w:val="center"/>
          </w:tcPr>
          <w:p w14:paraId="44A76CAF"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Товар передал </w:t>
            </w:r>
          </w:p>
        </w:tc>
        <w:tc>
          <w:tcPr>
            <w:tcW w:w="0" w:type="auto"/>
            <w:vAlign w:val="center"/>
          </w:tcPr>
          <w:p w14:paraId="66015242" w14:textId="77777777" w:rsidR="00751025" w:rsidRPr="004A2C83" w:rsidRDefault="00751025" w:rsidP="004A2C83">
            <w:pPr>
              <w:widowControl w:val="0"/>
              <w:spacing w:after="160"/>
              <w:jc w:val="center"/>
              <w:rPr>
                <w:rFonts w:ascii="Sylfaen" w:hAnsi="Sylfaen"/>
                <w:iCs/>
              </w:rPr>
            </w:pPr>
            <w:r w:rsidRPr="004A2C83">
              <w:rPr>
                <w:rFonts w:ascii="Sylfaen" w:hAnsi="Sylfaen"/>
              </w:rPr>
              <w:t>Товар принят</w:t>
            </w:r>
          </w:p>
        </w:tc>
      </w:tr>
      <w:tr w:rsidR="00751025" w:rsidRPr="00CC157D" w14:paraId="31A06F78" w14:textId="77777777" w:rsidTr="004A2C83">
        <w:trPr>
          <w:trHeight w:val="473"/>
          <w:tblCellSpacing w:w="7" w:type="dxa"/>
          <w:jc w:val="center"/>
        </w:trPr>
        <w:tc>
          <w:tcPr>
            <w:tcW w:w="0" w:type="auto"/>
            <w:vAlign w:val="center"/>
          </w:tcPr>
          <w:p w14:paraId="1506E0F3"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_______________________ </w:t>
            </w:r>
          </w:p>
          <w:p w14:paraId="43F08060"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 xml:space="preserve">подпись </w:t>
            </w:r>
          </w:p>
        </w:tc>
        <w:tc>
          <w:tcPr>
            <w:tcW w:w="0" w:type="auto"/>
            <w:vAlign w:val="center"/>
          </w:tcPr>
          <w:p w14:paraId="7C79C241"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661E4095"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 xml:space="preserve">подпись </w:t>
            </w:r>
          </w:p>
        </w:tc>
      </w:tr>
      <w:tr w:rsidR="00751025" w:rsidRPr="00CC157D" w14:paraId="6C77879E" w14:textId="77777777" w:rsidTr="004A2C83">
        <w:trPr>
          <w:trHeight w:val="503"/>
          <w:tblCellSpacing w:w="7" w:type="dxa"/>
          <w:jc w:val="center"/>
        </w:trPr>
        <w:tc>
          <w:tcPr>
            <w:tcW w:w="0" w:type="auto"/>
            <w:vAlign w:val="center"/>
          </w:tcPr>
          <w:p w14:paraId="72E1122D"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 </w:t>
            </w:r>
          </w:p>
          <w:p w14:paraId="3F834268"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фамилия, имя</w:t>
            </w:r>
          </w:p>
        </w:tc>
        <w:tc>
          <w:tcPr>
            <w:tcW w:w="0" w:type="auto"/>
            <w:vAlign w:val="center"/>
          </w:tcPr>
          <w:p w14:paraId="29976593"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3020916B"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фамилия, имя</w:t>
            </w:r>
          </w:p>
        </w:tc>
      </w:tr>
      <w:tr w:rsidR="00751025" w:rsidRPr="00CC157D" w14:paraId="739F23FF" w14:textId="77777777" w:rsidTr="004A2C83">
        <w:trPr>
          <w:trHeight w:val="281"/>
          <w:tblCellSpacing w:w="7" w:type="dxa"/>
          <w:jc w:val="center"/>
        </w:trPr>
        <w:tc>
          <w:tcPr>
            <w:tcW w:w="0" w:type="auto"/>
            <w:vAlign w:val="center"/>
          </w:tcPr>
          <w:p w14:paraId="409A98C2"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c>
          <w:tcPr>
            <w:tcW w:w="0" w:type="auto"/>
            <w:vAlign w:val="center"/>
          </w:tcPr>
          <w:p w14:paraId="05E314BC"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r>
    </w:tbl>
    <w:p w14:paraId="3B34D437" w14:textId="77777777" w:rsidR="00751025" w:rsidRPr="004A2C83" w:rsidRDefault="00751025" w:rsidP="00751025">
      <w:pPr>
        <w:widowControl w:val="0"/>
        <w:spacing w:after="160"/>
        <w:jc w:val="right"/>
        <w:rPr>
          <w:rFonts w:ascii="Sylfaen" w:hAnsi="Sylfaen" w:cs="Sylfaen"/>
          <w:b/>
        </w:rPr>
      </w:pPr>
    </w:p>
    <w:p w14:paraId="74BE0F14" w14:textId="77777777" w:rsidR="00751025" w:rsidRPr="004A2C83" w:rsidRDefault="00751025" w:rsidP="00751025">
      <w:pPr>
        <w:rPr>
          <w:rFonts w:ascii="Sylfaen" w:hAnsi="Sylfaen" w:cs="Sylfaen"/>
          <w:b/>
        </w:rPr>
      </w:pPr>
      <w:r w:rsidRPr="004A2C83">
        <w:rPr>
          <w:rFonts w:ascii="Sylfaen" w:hAnsi="Sylfaen" w:cs="Sylfaen"/>
          <w:b/>
        </w:rPr>
        <w:br w:type="page"/>
      </w:r>
    </w:p>
    <w:p w14:paraId="3A556EF2"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lastRenderedPageBreak/>
        <w:t>Приложение № 3.1</w:t>
      </w:r>
    </w:p>
    <w:p w14:paraId="7A8E1D57"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t xml:space="preserve">к Договору под кодом </w:t>
      </w:r>
      <w:r w:rsidRPr="004A2C83">
        <w:rPr>
          <w:rFonts w:ascii="Sylfaen" w:hAnsi="Sylfaen" w:cs="Sylfaen"/>
          <w:i/>
        </w:rPr>
        <w:br/>
      </w:r>
      <w:r w:rsidRPr="004A2C83">
        <w:rPr>
          <w:rFonts w:ascii="Sylfaen" w:hAnsi="Sylfaen"/>
          <w:i/>
        </w:rPr>
        <w:t>заключенному "</w:t>
      </w:r>
      <w:r w:rsidRPr="004A2C83">
        <w:rPr>
          <w:rFonts w:ascii="Sylfaen" w:hAnsi="Sylfaen"/>
          <w:i/>
        </w:rPr>
        <w:tab/>
        <w:t xml:space="preserve">" </w:t>
      </w:r>
      <w:r w:rsidRPr="004A2C83">
        <w:rPr>
          <w:rFonts w:ascii="Sylfaen" w:hAnsi="Sylfaen"/>
          <w:i/>
        </w:rPr>
        <w:tab/>
        <w:t xml:space="preserve">20 </w:t>
      </w:r>
      <w:r w:rsidRPr="004A2C83">
        <w:rPr>
          <w:rFonts w:ascii="Sylfaen" w:hAnsi="Sylfaen"/>
          <w:i/>
        </w:rPr>
        <w:tab/>
        <w:t>г.</w:t>
      </w:r>
    </w:p>
    <w:p w14:paraId="3908943B" w14:textId="77777777" w:rsidR="00751025" w:rsidRPr="004A2C83" w:rsidRDefault="00751025" w:rsidP="00751025">
      <w:pPr>
        <w:widowControl w:val="0"/>
        <w:tabs>
          <w:tab w:val="left" w:pos="360"/>
          <w:tab w:val="left" w:pos="540"/>
        </w:tabs>
        <w:spacing w:after="160"/>
        <w:jc w:val="center"/>
        <w:rPr>
          <w:rFonts w:ascii="Sylfaen" w:hAnsi="Sylfaen" w:cs="Sylfaen"/>
          <w:b/>
          <w:bCs/>
        </w:rPr>
      </w:pPr>
    </w:p>
    <w:p w14:paraId="192B7E91" w14:textId="77777777" w:rsidR="00751025" w:rsidRPr="004A2C83" w:rsidRDefault="00751025" w:rsidP="00751025">
      <w:pPr>
        <w:widowControl w:val="0"/>
        <w:spacing w:after="160"/>
        <w:jc w:val="center"/>
        <w:rPr>
          <w:rFonts w:ascii="Sylfaen" w:hAnsi="Sylfaen" w:cs="Sylfaen"/>
          <w:bCs/>
        </w:rPr>
      </w:pPr>
      <w:r w:rsidRPr="004A2C83">
        <w:rPr>
          <w:rFonts w:ascii="Sylfaen" w:hAnsi="Sylfaen"/>
        </w:rPr>
        <w:t>АКТ №———</w:t>
      </w:r>
    </w:p>
    <w:p w14:paraId="34A34011" w14:textId="77777777" w:rsidR="00751025" w:rsidRPr="004A2C83" w:rsidRDefault="00751025" w:rsidP="00751025">
      <w:pPr>
        <w:widowControl w:val="0"/>
        <w:spacing w:after="160"/>
        <w:jc w:val="center"/>
        <w:rPr>
          <w:rFonts w:ascii="Sylfaen" w:hAnsi="Sylfaen" w:cs="Sylfaen"/>
          <w:b/>
          <w:bCs/>
        </w:rPr>
      </w:pPr>
      <w:r w:rsidRPr="004A2C83">
        <w:rPr>
          <w:rFonts w:ascii="Sylfaen" w:hAnsi="Sylfaen"/>
        </w:rPr>
        <w:t xml:space="preserve">относительно фиксирования факта передачи Покупателю результата договора </w:t>
      </w:r>
    </w:p>
    <w:p w14:paraId="75DD9946" w14:textId="77777777" w:rsidR="00751025" w:rsidRPr="004A2C83" w:rsidRDefault="00751025" w:rsidP="00751025">
      <w:pPr>
        <w:widowControl w:val="0"/>
        <w:tabs>
          <w:tab w:val="left" w:pos="360"/>
          <w:tab w:val="left" w:pos="540"/>
        </w:tabs>
        <w:spacing w:after="160"/>
        <w:jc w:val="center"/>
        <w:rPr>
          <w:rFonts w:ascii="Sylfaen" w:hAnsi="Sylfaen" w:cs="Sylfaen"/>
        </w:rPr>
      </w:pPr>
    </w:p>
    <w:p w14:paraId="514E0F1C" w14:textId="77777777" w:rsidR="00751025" w:rsidRPr="004A2C83" w:rsidRDefault="00751025" w:rsidP="00751025">
      <w:pPr>
        <w:widowControl w:val="0"/>
        <w:ind w:firstLine="567"/>
        <w:jc w:val="both"/>
        <w:rPr>
          <w:rFonts w:ascii="Sylfaen" w:hAnsi="Sylfaen"/>
        </w:rPr>
      </w:pPr>
      <w:r w:rsidRPr="004A2C83">
        <w:rPr>
          <w:rFonts w:ascii="Sylfaen" w:hAnsi="Sylfaen"/>
        </w:rPr>
        <w:t>Настоящим фиксируется, что в рамках договора закупки № ______________,</w:t>
      </w:r>
    </w:p>
    <w:p w14:paraId="3AA6889A" w14:textId="77777777" w:rsidR="00751025" w:rsidRPr="004A2C83" w:rsidRDefault="00751025" w:rsidP="00751025">
      <w:pPr>
        <w:widowControl w:val="0"/>
        <w:spacing w:after="120"/>
        <w:ind w:left="7371" w:hanging="141"/>
        <w:jc w:val="both"/>
        <w:rPr>
          <w:rFonts w:ascii="Sylfaen" w:hAnsi="Sylfaen"/>
          <w:sz w:val="16"/>
        </w:rPr>
      </w:pPr>
      <w:r w:rsidRPr="004A2C83">
        <w:rPr>
          <w:rFonts w:ascii="Sylfaen" w:hAnsi="Sylfaen"/>
          <w:sz w:val="16"/>
        </w:rPr>
        <w:t>номер договора</w:t>
      </w:r>
    </w:p>
    <w:p w14:paraId="21D35736" w14:textId="77777777" w:rsidR="00751025" w:rsidRPr="004A2C83" w:rsidRDefault="00751025" w:rsidP="00751025">
      <w:pPr>
        <w:widowControl w:val="0"/>
        <w:tabs>
          <w:tab w:val="left" w:pos="4480"/>
        </w:tabs>
        <w:jc w:val="both"/>
        <w:rPr>
          <w:rFonts w:ascii="Sylfaen" w:hAnsi="Sylfaen" w:cs="Sylfaen"/>
        </w:rPr>
      </w:pPr>
      <w:r w:rsidRPr="004A2C83">
        <w:rPr>
          <w:rFonts w:ascii="Sylfaen" w:hAnsi="Sylfaen"/>
        </w:rPr>
        <w:t>заключенного __________________ 20</w:t>
      </w:r>
      <w:r w:rsidRPr="004A2C83">
        <w:rPr>
          <w:rFonts w:ascii="Sylfaen" w:hAnsi="Sylfaen"/>
        </w:rPr>
        <w:tab/>
        <w:t>г. между _____________________________</w:t>
      </w:r>
    </w:p>
    <w:p w14:paraId="43C56F3C" w14:textId="77777777" w:rsidR="00751025" w:rsidRPr="004A2C83" w:rsidRDefault="00751025" w:rsidP="00751025">
      <w:pPr>
        <w:widowControl w:val="0"/>
        <w:tabs>
          <w:tab w:val="left" w:pos="6379"/>
        </w:tabs>
        <w:spacing w:after="120"/>
        <w:ind w:left="1701" w:right="-360"/>
        <w:jc w:val="both"/>
        <w:rPr>
          <w:rFonts w:ascii="Sylfaen" w:hAnsi="Sylfaen" w:cs="Sylfaen"/>
          <w:sz w:val="8"/>
        </w:rPr>
      </w:pPr>
      <w:r w:rsidRPr="004A2C83">
        <w:rPr>
          <w:rFonts w:ascii="Sylfaen" w:hAnsi="Sylfaen"/>
          <w:sz w:val="16"/>
        </w:rPr>
        <w:t xml:space="preserve">дата заключения договора </w:t>
      </w:r>
      <w:r w:rsidRPr="004A2C83">
        <w:rPr>
          <w:rFonts w:ascii="Sylfaen" w:hAnsi="Sylfaen"/>
          <w:sz w:val="16"/>
        </w:rPr>
        <w:tab/>
        <w:t>наименование Покупателя</w:t>
      </w:r>
    </w:p>
    <w:p w14:paraId="0849289E" w14:textId="77777777" w:rsidR="00751025" w:rsidRPr="004A2C83" w:rsidRDefault="00751025" w:rsidP="00751025">
      <w:pPr>
        <w:widowControl w:val="0"/>
        <w:tabs>
          <w:tab w:val="left" w:pos="360"/>
          <w:tab w:val="left" w:pos="540"/>
        </w:tabs>
        <w:ind w:right="-2"/>
        <w:jc w:val="both"/>
        <w:rPr>
          <w:rFonts w:ascii="Sylfaen" w:hAnsi="Sylfaen"/>
        </w:rPr>
      </w:pPr>
      <w:r w:rsidRPr="004A2C83">
        <w:rPr>
          <w:rFonts w:ascii="Sylfaen" w:hAnsi="Sylfaen"/>
        </w:rPr>
        <w:t xml:space="preserve">(далее — Покупатель) и ________________________________ (далее — Продавец), </w:t>
      </w:r>
    </w:p>
    <w:p w14:paraId="79A7E460" w14:textId="77777777" w:rsidR="00751025" w:rsidRPr="004A2C83" w:rsidRDefault="00751025" w:rsidP="00751025">
      <w:pPr>
        <w:widowControl w:val="0"/>
        <w:spacing w:after="120"/>
        <w:ind w:left="3544" w:right="-360"/>
        <w:jc w:val="both"/>
        <w:rPr>
          <w:rFonts w:ascii="Sylfaen" w:hAnsi="Sylfaen"/>
          <w:sz w:val="16"/>
        </w:rPr>
      </w:pPr>
      <w:r w:rsidRPr="004A2C83">
        <w:rPr>
          <w:rFonts w:ascii="Sylfaen" w:hAnsi="Sylfaen"/>
          <w:sz w:val="16"/>
        </w:rPr>
        <w:t>наименование Продавца</w:t>
      </w:r>
    </w:p>
    <w:p w14:paraId="38F132CF" w14:textId="77777777" w:rsidR="00751025" w:rsidRPr="004A2C83" w:rsidRDefault="00751025" w:rsidP="00751025">
      <w:pPr>
        <w:widowControl w:val="0"/>
        <w:tabs>
          <w:tab w:val="left" w:pos="360"/>
          <w:tab w:val="left" w:pos="540"/>
        </w:tabs>
        <w:spacing w:after="160"/>
        <w:jc w:val="both"/>
        <w:rPr>
          <w:rFonts w:ascii="Sylfaen" w:hAnsi="Sylfaen" w:cs="Sylfaen"/>
        </w:rPr>
      </w:pPr>
      <w:r w:rsidRPr="004A2C83">
        <w:rPr>
          <w:rFonts w:ascii="Sylfaen" w:hAnsi="Sylfaen"/>
        </w:rPr>
        <w:t>Продавец _______ 20</w:t>
      </w:r>
      <w:r w:rsidRPr="004A2C83">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51025" w:rsidRPr="00CC157D" w14:paraId="0F26BB8E" w14:textId="77777777" w:rsidTr="004A2C8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836F376" w14:textId="77777777" w:rsidR="00751025" w:rsidRPr="004A2C83" w:rsidRDefault="00751025" w:rsidP="004A2C83">
            <w:pPr>
              <w:widowControl w:val="0"/>
              <w:spacing w:after="120"/>
              <w:jc w:val="center"/>
              <w:rPr>
                <w:rFonts w:ascii="Sylfaen" w:hAnsi="Sylfaen" w:cs="Sylfaen"/>
                <w:bCs/>
                <w:sz w:val="20"/>
                <w:szCs w:val="20"/>
              </w:rPr>
            </w:pPr>
            <w:r w:rsidRPr="004A2C83">
              <w:rPr>
                <w:rFonts w:ascii="Sylfaen" w:hAnsi="Sylfaen"/>
                <w:sz w:val="20"/>
                <w:szCs w:val="20"/>
              </w:rPr>
              <w:t>Товар</w:t>
            </w:r>
          </w:p>
        </w:tc>
      </w:tr>
      <w:tr w:rsidR="00751025" w:rsidRPr="00CC157D" w14:paraId="6EB36634"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BF5E737"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3B3FE67"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336B98"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объем (фактический)</w:t>
            </w:r>
          </w:p>
        </w:tc>
      </w:tr>
      <w:tr w:rsidR="00751025" w:rsidRPr="00CC157D" w14:paraId="2A4CEF7A"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64DDBC"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F9B7772"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A423DE3" w14:textId="77777777" w:rsidR="00751025" w:rsidRPr="004A2C83" w:rsidRDefault="00751025" w:rsidP="004A2C83">
            <w:pPr>
              <w:widowControl w:val="0"/>
              <w:spacing w:after="120"/>
              <w:jc w:val="center"/>
              <w:rPr>
                <w:rFonts w:ascii="Sylfaen" w:hAnsi="Sylfaen" w:cs="Sylfaen"/>
                <w:sz w:val="20"/>
                <w:szCs w:val="20"/>
              </w:rPr>
            </w:pPr>
          </w:p>
        </w:tc>
      </w:tr>
      <w:tr w:rsidR="00751025" w:rsidRPr="00CC157D" w14:paraId="4C1C2009"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48BF622"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86E55E2"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E1AFA4" w14:textId="77777777" w:rsidR="00751025" w:rsidRPr="004A2C83" w:rsidRDefault="00751025" w:rsidP="004A2C83">
            <w:pPr>
              <w:widowControl w:val="0"/>
              <w:spacing w:after="120"/>
              <w:jc w:val="center"/>
              <w:rPr>
                <w:rFonts w:ascii="Sylfaen" w:hAnsi="Sylfaen" w:cs="Sylfaen"/>
                <w:sz w:val="20"/>
                <w:szCs w:val="20"/>
              </w:rPr>
            </w:pPr>
          </w:p>
        </w:tc>
      </w:tr>
    </w:tbl>
    <w:p w14:paraId="6E05E40A" w14:textId="77777777" w:rsidR="00751025" w:rsidRPr="004A2C83" w:rsidRDefault="00751025" w:rsidP="00751025">
      <w:pPr>
        <w:widowControl w:val="0"/>
        <w:tabs>
          <w:tab w:val="left" w:pos="360"/>
          <w:tab w:val="left" w:pos="540"/>
        </w:tabs>
        <w:spacing w:after="160"/>
        <w:jc w:val="both"/>
        <w:rPr>
          <w:rFonts w:ascii="Sylfaen" w:hAnsi="Sylfaen" w:cs="Sylfaen"/>
        </w:rPr>
      </w:pPr>
    </w:p>
    <w:p w14:paraId="730A4D9D"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Настоящий акт составлен в 2 экземплярах, каждой из сторон предоставляется по одному экземпляру.</w:t>
      </w:r>
    </w:p>
    <w:p w14:paraId="6D507525" w14:textId="77777777" w:rsidR="00751025" w:rsidRPr="004A2C83" w:rsidRDefault="00751025" w:rsidP="00751025">
      <w:pPr>
        <w:rPr>
          <w:rFonts w:ascii="Sylfaen" w:hAnsi="Sylfaen"/>
        </w:rPr>
      </w:pPr>
      <w:r w:rsidRPr="004A2C83">
        <w:rPr>
          <w:rFonts w:ascii="Sylfaen" w:hAnsi="Sylfaen"/>
        </w:rPr>
        <w:t xml:space="preserve">                                                       </w:t>
      </w:r>
    </w:p>
    <w:p w14:paraId="42AB090C" w14:textId="77777777" w:rsidR="00751025" w:rsidRPr="004A2C83" w:rsidRDefault="00751025" w:rsidP="00751025">
      <w:pPr>
        <w:rPr>
          <w:rFonts w:ascii="Sylfaen" w:hAnsi="Sylfaen"/>
          <w:lang w:val="en-US"/>
        </w:rPr>
      </w:pPr>
      <w:r w:rsidRPr="004A2C83">
        <w:rPr>
          <w:rFonts w:ascii="Sylfaen" w:hAnsi="Sylfaen"/>
        </w:rPr>
        <w:t xml:space="preserve">                                                          СТОРОНЫ</w:t>
      </w:r>
    </w:p>
    <w:p w14:paraId="3686EDE6" w14:textId="77777777" w:rsidR="00751025" w:rsidRPr="004A2C83" w:rsidRDefault="00751025" w:rsidP="00751025">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349"/>
        <w:gridCol w:w="4721"/>
      </w:tblGrid>
      <w:tr w:rsidR="00751025" w:rsidRPr="00CC157D" w14:paraId="0453F2FA" w14:textId="77777777" w:rsidTr="004A2C83">
        <w:tc>
          <w:tcPr>
            <w:tcW w:w="4450" w:type="dxa"/>
          </w:tcPr>
          <w:p w14:paraId="7161508A"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Передал</w:t>
            </w:r>
          </w:p>
        </w:tc>
        <w:tc>
          <w:tcPr>
            <w:tcW w:w="4836" w:type="dxa"/>
          </w:tcPr>
          <w:p w14:paraId="3D5BC2FB"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Принял</w:t>
            </w:r>
          </w:p>
        </w:tc>
      </w:tr>
    </w:tbl>
    <w:p w14:paraId="239D017E" w14:textId="77777777" w:rsidR="00751025" w:rsidRPr="004A2C83" w:rsidRDefault="00751025" w:rsidP="00751025">
      <w:pPr>
        <w:widowControl w:val="0"/>
        <w:tabs>
          <w:tab w:val="left" w:pos="360"/>
          <w:tab w:val="left" w:pos="540"/>
        </w:tabs>
        <w:spacing w:after="160"/>
        <w:jc w:val="right"/>
        <w:rPr>
          <w:rFonts w:ascii="Sylfaen" w:hAnsi="Sylfaen" w:cs="Sylfaen"/>
        </w:rPr>
      </w:pPr>
      <w:r w:rsidRPr="004A2C83">
        <w:rPr>
          <w:rFonts w:ascii="Sylfaen" w:hAnsi="Sylfaen"/>
        </w:rPr>
        <w:t>представитель, спроектировавший заявку:</w:t>
      </w:r>
    </w:p>
    <w:p w14:paraId="594EF9BE" w14:textId="77777777" w:rsidR="00751025" w:rsidRPr="004A2C83" w:rsidRDefault="00751025" w:rsidP="00751025">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51025" w:rsidRPr="00CC157D" w14:paraId="34CB5CE6" w14:textId="77777777" w:rsidTr="004A2C83">
        <w:trPr>
          <w:tblCellSpacing w:w="7" w:type="dxa"/>
          <w:jc w:val="center"/>
        </w:trPr>
        <w:tc>
          <w:tcPr>
            <w:tcW w:w="0" w:type="auto"/>
            <w:vAlign w:val="center"/>
          </w:tcPr>
          <w:p w14:paraId="45CFC5FD"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4EEB5E31"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c>
          <w:tcPr>
            <w:tcW w:w="0" w:type="auto"/>
            <w:vAlign w:val="center"/>
          </w:tcPr>
          <w:p w14:paraId="36894B21"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4C13F5D9"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r>
      <w:tr w:rsidR="00751025" w:rsidRPr="00CC157D" w14:paraId="54062BB3" w14:textId="77777777" w:rsidTr="004A2C83">
        <w:trPr>
          <w:tblCellSpacing w:w="7" w:type="dxa"/>
          <w:jc w:val="center"/>
        </w:trPr>
        <w:tc>
          <w:tcPr>
            <w:tcW w:w="0" w:type="auto"/>
            <w:vAlign w:val="center"/>
          </w:tcPr>
          <w:p w14:paraId="78B7BFF0"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3C4B58F7"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c>
          <w:tcPr>
            <w:tcW w:w="0" w:type="auto"/>
            <w:vAlign w:val="center"/>
          </w:tcPr>
          <w:p w14:paraId="31A0E275"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041C7D79"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r>
    </w:tbl>
    <w:p w14:paraId="0BC75A55" w14:textId="77777777" w:rsidR="00751025" w:rsidRPr="004A2C83" w:rsidRDefault="00751025" w:rsidP="00751025">
      <w:pPr>
        <w:widowControl w:val="0"/>
        <w:spacing w:after="160"/>
        <w:ind w:left="-142" w:firstLine="142"/>
        <w:jc w:val="center"/>
        <w:rPr>
          <w:rFonts w:ascii="Sylfaen" w:hAnsi="Sylfaen" w:cs="Sylfaen"/>
          <w:b/>
        </w:rPr>
      </w:pPr>
    </w:p>
    <w:p w14:paraId="79E11C5B" w14:textId="77777777" w:rsidR="00413067" w:rsidRDefault="00413067"/>
    <w:sectPr w:rsidR="00413067" w:rsidSect="00166C23">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99FEE" w14:textId="77777777" w:rsidR="000A5606" w:rsidRDefault="000A5606" w:rsidP="00751025">
      <w:r>
        <w:separator/>
      </w:r>
    </w:p>
  </w:endnote>
  <w:endnote w:type="continuationSeparator" w:id="0">
    <w:p w14:paraId="418223BB" w14:textId="77777777" w:rsidR="000A5606" w:rsidRDefault="000A5606" w:rsidP="0075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582F172E" w14:textId="77777777" w:rsidR="00751025" w:rsidRPr="00C861E9" w:rsidRDefault="007510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37785">
          <w:rPr>
            <w:rFonts w:ascii="GHEA Grapalat" w:hAnsi="GHEA Grapalat"/>
            <w:noProof/>
            <w:sz w:val="24"/>
            <w:szCs w:val="24"/>
          </w:rPr>
          <w:t>93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CC39C" w14:textId="77777777" w:rsidR="000A5606" w:rsidRDefault="000A5606" w:rsidP="00751025">
      <w:r>
        <w:separator/>
      </w:r>
    </w:p>
  </w:footnote>
  <w:footnote w:type="continuationSeparator" w:id="0">
    <w:p w14:paraId="35D63FFD" w14:textId="77777777" w:rsidR="000A5606" w:rsidRDefault="000A5606" w:rsidP="00751025">
      <w:r>
        <w:continuationSeparator/>
      </w:r>
    </w:p>
  </w:footnote>
  <w:footnote w:id="1">
    <w:p w14:paraId="5D121187" w14:textId="77777777" w:rsidR="00751025" w:rsidRPr="004A2C83" w:rsidRDefault="00751025" w:rsidP="00751025">
      <w:pPr>
        <w:pStyle w:val="af2"/>
        <w:jc w:val="both"/>
        <w:rPr>
          <w:rFonts w:asciiTheme="minorHAnsi" w:hAnsiTheme="minorHAnsi"/>
          <w:i/>
          <w:sz w:val="18"/>
          <w:szCs w:val="18"/>
          <w:lang w:val="hy-AM"/>
        </w:rPr>
      </w:pPr>
      <w:r w:rsidRPr="007A5F50">
        <w:rPr>
          <w:rFonts w:ascii="GHEA Grapalat" w:hAnsi="GHEA Grapalat"/>
        </w:rPr>
        <w:t xml:space="preserve">* </w:t>
      </w:r>
      <w:r w:rsidRPr="004A2C83">
        <w:rPr>
          <w:rFonts w:ascii="GHEA Grapalat" w:hAnsi="GHEA Grapalat"/>
          <w:i/>
          <w:sz w:val="18"/>
          <w:szCs w:val="18"/>
        </w:rPr>
        <w:t>Если закупка осуществляется в форме запроса котировок или закупок у одного лица,</w:t>
      </w:r>
      <w:r w:rsidRPr="004A2C83">
        <w:rPr>
          <w:i/>
          <w:sz w:val="18"/>
          <w:szCs w:val="18"/>
        </w:rPr>
        <w:t xml:space="preserve"> </w:t>
      </w:r>
      <w:r w:rsidRPr="004A2C83">
        <w:rPr>
          <w:rFonts w:ascii="GHEA Grapalat" w:hAnsi="GHEA Grapalat"/>
          <w:i/>
          <w:sz w:val="18"/>
          <w:szCs w:val="18"/>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4A2C83">
        <w:rPr>
          <w:rFonts w:ascii="GHEA Grapalat" w:hAnsi="GHEA Grapalat"/>
          <w:i/>
          <w:sz w:val="18"/>
          <w:szCs w:val="18"/>
        </w:rPr>
        <w:t>BMAPDzB</w:t>
      </w:r>
      <w:proofErr w:type="spellEnd"/>
      <w:r w:rsidRPr="004A2C83">
        <w:rPr>
          <w:rFonts w:ascii="GHEA Grapalat" w:hAnsi="GHEA Grapalat"/>
          <w:i/>
          <w:sz w:val="18"/>
          <w:szCs w:val="18"/>
        </w:rPr>
        <w:t>", соответственно словами  "</w:t>
      </w:r>
      <w:proofErr w:type="spellStart"/>
      <w:r w:rsidRPr="004A2C83">
        <w:rPr>
          <w:rFonts w:ascii="GHEA Grapalat" w:hAnsi="GHEA Grapalat"/>
          <w:i/>
          <w:sz w:val="18"/>
          <w:szCs w:val="18"/>
        </w:rPr>
        <w:t>GHAPDzB</w:t>
      </w:r>
      <w:proofErr w:type="spellEnd"/>
      <w:r w:rsidRPr="004A2C83">
        <w:rPr>
          <w:rFonts w:ascii="GHEA Grapalat" w:hAnsi="GHEA Grapalat"/>
          <w:i/>
          <w:sz w:val="18"/>
          <w:szCs w:val="18"/>
        </w:rPr>
        <w:t>" и "</w:t>
      </w:r>
      <w:proofErr w:type="spellStart"/>
      <w:r w:rsidRPr="004A2C83">
        <w:rPr>
          <w:rFonts w:ascii="GHEA Grapalat" w:hAnsi="GHEA Grapalat"/>
          <w:i/>
          <w:sz w:val="18"/>
          <w:szCs w:val="18"/>
        </w:rPr>
        <w:t>HMAAPDzB</w:t>
      </w:r>
      <w:proofErr w:type="spellEnd"/>
      <w:r w:rsidRPr="004A2C83">
        <w:rPr>
          <w:rFonts w:ascii="GHEA Grapalat" w:hAnsi="GHEA Grapalat"/>
          <w:i/>
          <w:sz w:val="18"/>
          <w:szCs w:val="18"/>
        </w:rPr>
        <w:t>",</w:t>
      </w:r>
    </w:p>
  </w:footnote>
  <w:footnote w:id="2">
    <w:p w14:paraId="193760E8" w14:textId="77777777" w:rsidR="00751025" w:rsidRPr="008842CE" w:rsidRDefault="00751025" w:rsidP="00751025">
      <w:pPr>
        <w:pStyle w:val="af2"/>
        <w:widowControl w:val="0"/>
        <w:jc w:val="both"/>
        <w:rPr>
          <w:rFonts w:ascii="GHEA Grapalat" w:hAnsi="GHEA Grapalat"/>
          <w:i/>
          <w:lang w:val="af-ZA"/>
        </w:rPr>
      </w:pPr>
      <w:r w:rsidRPr="004A2C83">
        <w:rPr>
          <w:rStyle w:val="af6"/>
          <w:rFonts w:ascii="GHEA Grapalat" w:hAnsi="GHEA Grapalat"/>
          <w:sz w:val="18"/>
          <w:szCs w:val="18"/>
        </w:rPr>
        <w:footnoteRef/>
      </w:r>
      <w:r w:rsidRPr="004A2C83">
        <w:rPr>
          <w:rFonts w:ascii="GHEA Grapalat" w:hAnsi="GHEA Grapalat"/>
          <w:sz w:val="18"/>
          <w:szCs w:val="18"/>
        </w:rPr>
        <w:t xml:space="preserve"> </w:t>
      </w:r>
      <w:r w:rsidRPr="004A2C83">
        <w:rPr>
          <w:rFonts w:ascii="GHEA Grapalat" w:hAnsi="GHEA Grapalat"/>
          <w:i/>
          <w:sz w:val="18"/>
          <w:szCs w:val="18"/>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5D95C6C3" w14:textId="77777777" w:rsidR="00751025" w:rsidRPr="00CD6B60" w:rsidRDefault="00751025" w:rsidP="00751025">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5F71D00"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4207400"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C0EE629" w14:textId="77777777" w:rsidR="00751025" w:rsidRPr="00CD6B60" w:rsidRDefault="00751025" w:rsidP="00751025">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12A09BA6" w14:textId="77777777" w:rsidR="00751025" w:rsidRPr="00CA2B01" w:rsidRDefault="00751025" w:rsidP="00751025">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67FE062" w14:textId="77777777" w:rsidR="00751025" w:rsidRPr="00CA2B01" w:rsidRDefault="00751025" w:rsidP="00751025">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62CFE877" w14:textId="77777777" w:rsidR="00751025" w:rsidRPr="00CA2B01" w:rsidRDefault="00751025" w:rsidP="00751025">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5D160767" w14:textId="77777777" w:rsidR="00751025" w:rsidRPr="005D5092" w:rsidRDefault="00751025" w:rsidP="00751025">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3126E305" w14:textId="77777777" w:rsidR="00751025" w:rsidRPr="0034222E" w:rsidDel="00932115" w:rsidRDefault="00751025" w:rsidP="00751025">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BE0002C" w14:textId="77777777" w:rsidR="00751025" w:rsidRPr="00FE2AA4" w:rsidRDefault="00751025" w:rsidP="0075102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B736B28" w14:textId="77777777" w:rsidR="00751025" w:rsidRPr="008842CE" w:rsidRDefault="00751025" w:rsidP="00751025">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5E2A8D6" w14:textId="77777777" w:rsidR="00751025" w:rsidRPr="000811C1" w:rsidRDefault="00751025" w:rsidP="00751025">
      <w:pPr>
        <w:pStyle w:val="af2"/>
        <w:rPr>
          <w:lang w:val="af-ZA"/>
        </w:rPr>
      </w:pPr>
    </w:p>
  </w:footnote>
  <w:footnote w:id="8">
    <w:p w14:paraId="5373E246" w14:textId="77777777" w:rsidR="00751025" w:rsidRDefault="00751025" w:rsidP="00751025">
      <w:pPr>
        <w:pStyle w:val="af2"/>
        <w:jc w:val="both"/>
        <w:rPr>
          <w:rFonts w:ascii="GHEA Grapalat" w:hAnsi="GHEA Grapalat"/>
          <w:i/>
          <w:lang w:val="hy-AM"/>
        </w:rPr>
      </w:pPr>
    </w:p>
    <w:p w14:paraId="1FBC6AAD" w14:textId="77777777" w:rsidR="00751025" w:rsidRPr="002227A9" w:rsidRDefault="00751025" w:rsidP="00751025">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1A55411F" w14:textId="77777777" w:rsidR="00751025" w:rsidRPr="00636142"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3B006AC" w14:textId="77777777" w:rsidR="00751025" w:rsidRPr="0092041F"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2FCC81B" w14:textId="77777777" w:rsidR="00751025" w:rsidRPr="0092041F" w:rsidRDefault="00751025" w:rsidP="00751025">
      <w:pPr>
        <w:pStyle w:val="af2"/>
        <w:jc w:val="both"/>
        <w:rPr>
          <w:rFonts w:ascii="GHEA Grapalat" w:hAnsi="GHEA Grapalat"/>
          <w:i/>
        </w:rPr>
      </w:pPr>
    </w:p>
  </w:footnote>
  <w:footnote w:id="9">
    <w:p w14:paraId="5695828F" w14:textId="77777777" w:rsidR="00751025" w:rsidRPr="004A4643" w:rsidRDefault="00751025" w:rsidP="0075102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40BE7E1E" w14:textId="77777777" w:rsidR="00751025" w:rsidRPr="008E4439" w:rsidRDefault="00751025" w:rsidP="0075102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6F91A64" w14:textId="77777777" w:rsidR="00751025" w:rsidRPr="000811C1" w:rsidRDefault="00751025" w:rsidP="00751025">
      <w:pPr>
        <w:pStyle w:val="af2"/>
        <w:rPr>
          <w:rFonts w:ascii="Sylfaen" w:hAnsi="Sylfaen"/>
          <w:sz w:val="18"/>
          <w:szCs w:val="18"/>
        </w:rPr>
      </w:pPr>
    </w:p>
  </w:footnote>
  <w:footnote w:id="11">
    <w:p w14:paraId="7D7651D4" w14:textId="77777777" w:rsidR="00751025" w:rsidRPr="00A31673" w:rsidRDefault="00751025" w:rsidP="0075102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F2E3A9C" w14:textId="77777777" w:rsidR="00751025" w:rsidRPr="00DE7706" w:rsidRDefault="00751025" w:rsidP="0075102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6B8B519B" w14:textId="77777777" w:rsidR="00751025" w:rsidRPr="008416BA" w:rsidRDefault="00751025" w:rsidP="00751025">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C68677" w14:textId="77777777" w:rsidR="00751025" w:rsidRDefault="00751025" w:rsidP="00751025">
      <w:pPr>
        <w:jc w:val="both"/>
      </w:pPr>
    </w:p>
    <w:p w14:paraId="0D217773"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7F01FB0"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31FC8385"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F4E6453" w14:textId="77777777" w:rsidR="00751025" w:rsidRDefault="00751025" w:rsidP="00751025">
      <w:pPr>
        <w:jc w:val="both"/>
        <w:rPr>
          <w:rFonts w:asciiTheme="minorHAnsi" w:hAnsiTheme="minorHAnsi"/>
          <w:lang w:val="af-ZA"/>
        </w:rPr>
      </w:pPr>
    </w:p>
  </w:footnote>
  <w:footnote w:id="14">
    <w:p w14:paraId="3D6BAA48" w14:textId="77777777" w:rsidR="00751025" w:rsidRPr="00A25D1B" w:rsidRDefault="00751025" w:rsidP="0075102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667055BC" w14:textId="77777777" w:rsidR="00751025" w:rsidRPr="00DC619D" w:rsidRDefault="00751025" w:rsidP="00751025">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7E95F55E" w14:textId="77777777" w:rsidR="00751025" w:rsidRPr="00D3436F" w:rsidRDefault="00751025" w:rsidP="0075102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9F322D0" w14:textId="77777777" w:rsidR="00751025" w:rsidRPr="00D3436F" w:rsidRDefault="00751025" w:rsidP="00751025">
      <w:pPr>
        <w:pStyle w:val="af2"/>
        <w:rPr>
          <w:lang w:val="es-ES"/>
        </w:rPr>
      </w:pPr>
    </w:p>
  </w:footnote>
  <w:footnote w:id="17">
    <w:p w14:paraId="5F8B7594"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2A9DD0" w14:textId="77777777" w:rsidR="00751025" w:rsidRPr="008842CE" w:rsidRDefault="00751025" w:rsidP="00751025">
      <w:pPr>
        <w:pStyle w:val="af2"/>
        <w:jc w:val="both"/>
        <w:rPr>
          <w:rFonts w:ascii="GHEA Grapalat" w:hAnsi="GHEA Grapalat"/>
        </w:rPr>
      </w:pPr>
    </w:p>
  </w:footnote>
  <w:footnote w:id="18">
    <w:p w14:paraId="71F4EF61" w14:textId="77777777" w:rsidR="00751025" w:rsidRPr="008842CE" w:rsidRDefault="00751025" w:rsidP="00751025">
      <w:pPr>
        <w:pStyle w:val="af2"/>
        <w:jc w:val="both"/>
      </w:pPr>
    </w:p>
  </w:footnote>
  <w:footnote w:id="19">
    <w:p w14:paraId="5C904CA1"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6D8A803" w14:textId="77777777" w:rsidR="00751025" w:rsidRPr="008842CE" w:rsidRDefault="00751025" w:rsidP="00751025">
      <w:pPr>
        <w:pStyle w:val="af2"/>
        <w:jc w:val="both"/>
        <w:rPr>
          <w:rFonts w:ascii="GHEA Grapalat" w:hAnsi="GHEA Grapalat"/>
        </w:rPr>
      </w:pPr>
    </w:p>
  </w:footnote>
  <w:footnote w:id="20">
    <w:p w14:paraId="60B247AA" w14:textId="77777777" w:rsidR="00751025" w:rsidRPr="008842CE" w:rsidRDefault="00751025" w:rsidP="00751025">
      <w:pPr>
        <w:pStyle w:val="af2"/>
        <w:jc w:val="both"/>
      </w:pPr>
    </w:p>
  </w:footnote>
  <w:footnote w:id="21">
    <w:p w14:paraId="32743706" w14:textId="77777777" w:rsidR="00751025" w:rsidRPr="008842CE" w:rsidRDefault="00751025" w:rsidP="00751025">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2F6FBB18" w14:textId="77777777" w:rsidR="00751025" w:rsidRDefault="00751025" w:rsidP="00751025">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C69605B" w14:textId="77777777" w:rsidR="00751025" w:rsidRPr="00F21C0D" w:rsidRDefault="00751025" w:rsidP="00751025">
      <w:pPr>
        <w:pStyle w:val="af2"/>
        <w:widowControl w:val="0"/>
        <w:jc w:val="both"/>
        <w:rPr>
          <w:lang w:val="hy-AM"/>
        </w:rPr>
      </w:pPr>
    </w:p>
  </w:footnote>
  <w:footnote w:id="23">
    <w:p w14:paraId="21A27EB1" w14:textId="77777777" w:rsidR="00751025" w:rsidRDefault="00751025" w:rsidP="00751025">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71E31B0C" w14:textId="77777777" w:rsidR="00751025" w:rsidRDefault="00751025" w:rsidP="00751025">
      <w:pPr>
        <w:pStyle w:val="af2"/>
        <w:widowControl w:val="0"/>
        <w:jc w:val="both"/>
        <w:rPr>
          <w:rFonts w:ascii="GHEA Grapalat" w:hAnsi="GHEA Grapalat"/>
          <w:i/>
        </w:rPr>
      </w:pPr>
    </w:p>
    <w:p w14:paraId="309197E4" w14:textId="77777777" w:rsidR="00751025" w:rsidRDefault="00751025" w:rsidP="00751025">
      <w:pPr>
        <w:pStyle w:val="af2"/>
        <w:widowControl w:val="0"/>
        <w:jc w:val="both"/>
        <w:rPr>
          <w:rFonts w:ascii="GHEA Grapalat" w:hAnsi="GHEA Grapalat"/>
          <w:i/>
        </w:rPr>
      </w:pPr>
    </w:p>
    <w:p w14:paraId="5C7CDB78" w14:textId="77777777" w:rsidR="00751025" w:rsidRPr="00EB336B" w:rsidRDefault="00751025" w:rsidP="00751025">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CFC7C09" w14:textId="77777777" w:rsidR="00751025" w:rsidRPr="00D3436F" w:rsidRDefault="00751025" w:rsidP="00751025">
      <w:pPr>
        <w:pStyle w:val="af2"/>
        <w:rPr>
          <w:lang w:val="hy-AM"/>
        </w:rPr>
      </w:pPr>
    </w:p>
  </w:footnote>
  <w:footnote w:id="24">
    <w:p w14:paraId="3D2F3F42" w14:textId="77777777" w:rsidR="00751025" w:rsidRPr="008842CE" w:rsidRDefault="00751025" w:rsidP="00751025">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589AA695" w14:textId="77777777" w:rsidR="00751025" w:rsidRPr="00E85250" w:rsidRDefault="00751025" w:rsidP="00751025">
      <w:pPr>
        <w:widowControl w:val="0"/>
        <w:spacing w:after="160" w:line="360" w:lineRule="auto"/>
        <w:ind w:firstLine="709"/>
        <w:jc w:val="both"/>
        <w:rPr>
          <w:rFonts w:ascii="GHEA Grapalat" w:hAnsi="GHEA Grapalat"/>
          <w:lang w:val="hy-AM"/>
        </w:rPr>
      </w:pPr>
    </w:p>
    <w:p w14:paraId="3FF599A4" w14:textId="77777777" w:rsidR="00751025" w:rsidRPr="00D3436F" w:rsidRDefault="00751025" w:rsidP="00751025">
      <w:pPr>
        <w:pStyle w:val="af2"/>
        <w:rPr>
          <w:lang w:val="hy-AM"/>
        </w:rPr>
      </w:pPr>
    </w:p>
  </w:footnote>
  <w:footnote w:id="25">
    <w:p w14:paraId="4C13F78D" w14:textId="77777777" w:rsidR="00751025" w:rsidRPr="00402BC3" w:rsidRDefault="00751025" w:rsidP="00751025">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50CC74C" w14:textId="77777777" w:rsidR="00751025" w:rsidRPr="00552088" w:rsidRDefault="00751025" w:rsidP="00751025">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64677BD" w14:textId="77777777" w:rsidR="00751025" w:rsidRPr="00D3436F" w:rsidRDefault="00751025" w:rsidP="00751025">
      <w:pPr>
        <w:pStyle w:val="af2"/>
        <w:rPr>
          <w:lang w:val="hy-AM"/>
        </w:rPr>
      </w:pPr>
    </w:p>
  </w:footnote>
  <w:footnote w:id="26">
    <w:p w14:paraId="186C724B" w14:textId="77777777" w:rsidR="00751025" w:rsidRPr="008842CE" w:rsidRDefault="00751025" w:rsidP="00751025">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1369588D" w14:textId="77777777" w:rsidR="00751025" w:rsidRPr="00D3436F" w:rsidRDefault="00751025" w:rsidP="00751025">
      <w:pPr>
        <w:pStyle w:val="af2"/>
        <w:rPr>
          <w:lang w:val="hy-AM"/>
        </w:rPr>
      </w:pPr>
    </w:p>
  </w:footnote>
  <w:footnote w:id="27">
    <w:p w14:paraId="4B76E0A1" w14:textId="77777777" w:rsidR="00751025" w:rsidRPr="00D3436F" w:rsidRDefault="00751025" w:rsidP="00751025">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2A945E4D" w14:textId="77777777" w:rsidR="00751025" w:rsidRPr="008842CE" w:rsidRDefault="00751025" w:rsidP="00751025">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8F27356" w14:textId="77777777" w:rsidR="00751025" w:rsidRPr="00D3436F" w:rsidRDefault="00751025" w:rsidP="00751025">
      <w:pPr>
        <w:pStyle w:val="af2"/>
        <w:rPr>
          <w:lang w:val="hy-AM"/>
        </w:rPr>
      </w:pPr>
    </w:p>
  </w:footnote>
  <w:footnote w:id="29">
    <w:p w14:paraId="283F6909" w14:textId="77777777" w:rsidR="00751025" w:rsidRPr="008842CE" w:rsidRDefault="00751025" w:rsidP="00751025">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3AD39FD" w14:textId="77777777" w:rsidR="00751025" w:rsidRPr="008842CE" w:rsidRDefault="00751025" w:rsidP="00751025">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7966FD5" w14:textId="77777777" w:rsidR="00751025" w:rsidRPr="00D3436F" w:rsidRDefault="00751025" w:rsidP="00751025">
      <w:pPr>
        <w:pStyle w:val="af2"/>
        <w:rPr>
          <w:lang w:val="hy-AM"/>
        </w:rPr>
      </w:pPr>
    </w:p>
  </w:footnote>
  <w:footnote w:id="30">
    <w:p w14:paraId="714D1ECF"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1">
    <w:p w14:paraId="36A3E2A3" w14:textId="77777777" w:rsidR="00751025" w:rsidRPr="00C84B20" w:rsidRDefault="00751025" w:rsidP="00751025">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83A4F5F" w14:textId="77777777" w:rsidR="00751025" w:rsidRDefault="00751025" w:rsidP="00751025">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003C648"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2">
    <w:p w14:paraId="2BDA78AC" w14:textId="77777777" w:rsidR="00751025" w:rsidRPr="00F13286" w:rsidRDefault="00751025" w:rsidP="00751025">
      <w:pPr>
        <w:pStyle w:val="af2"/>
        <w:widowControl w:val="0"/>
        <w:jc w:val="both"/>
        <w:rPr>
          <w:rFonts w:ascii="GHEA Grapalat" w:hAnsi="GHEA Grapalat"/>
          <w:i/>
          <w:lang w:val="hy-AM"/>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3">
    <w:p w14:paraId="77542105" w14:textId="77777777" w:rsidR="00751025" w:rsidRPr="008842CE" w:rsidRDefault="00751025" w:rsidP="00751025">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4">
    <w:p w14:paraId="7183AFDE" w14:textId="77777777" w:rsidR="00751025" w:rsidRPr="008842CE" w:rsidRDefault="00751025" w:rsidP="00751025">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41194092">
    <w:abstractNumId w:val="19"/>
  </w:num>
  <w:num w:numId="2" w16cid:durableId="82535625">
    <w:abstractNumId w:val="9"/>
  </w:num>
  <w:num w:numId="3" w16cid:durableId="194117972">
    <w:abstractNumId w:val="18"/>
  </w:num>
  <w:num w:numId="4" w16cid:durableId="2019386417">
    <w:abstractNumId w:val="14"/>
  </w:num>
  <w:num w:numId="5" w16cid:durableId="774441057">
    <w:abstractNumId w:val="23"/>
  </w:num>
  <w:num w:numId="6" w16cid:durableId="632371084">
    <w:abstractNumId w:val="19"/>
    <w:lvlOverride w:ilvl="0">
      <w:startOverride w:val="1"/>
    </w:lvlOverride>
    <w:lvlOverride w:ilvl="1"/>
    <w:lvlOverride w:ilvl="2"/>
    <w:lvlOverride w:ilvl="3"/>
    <w:lvlOverride w:ilvl="4"/>
    <w:lvlOverride w:ilvl="5"/>
    <w:lvlOverride w:ilvl="6"/>
    <w:lvlOverride w:ilvl="7"/>
    <w:lvlOverride w:ilvl="8"/>
  </w:num>
  <w:num w:numId="7" w16cid:durableId="9229576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92529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0948470">
    <w:abstractNumId w:val="16"/>
  </w:num>
  <w:num w:numId="10" w16cid:durableId="282271084">
    <w:abstractNumId w:val="4"/>
  </w:num>
  <w:num w:numId="11" w16cid:durableId="1007099704">
    <w:abstractNumId w:val="7"/>
  </w:num>
  <w:num w:numId="12" w16cid:durableId="1686008910">
    <w:abstractNumId w:val="27"/>
  </w:num>
  <w:num w:numId="13" w16cid:durableId="1183595980">
    <w:abstractNumId w:val="25"/>
  </w:num>
  <w:num w:numId="14" w16cid:durableId="1437629700">
    <w:abstractNumId w:val="11"/>
  </w:num>
  <w:num w:numId="15" w16cid:durableId="1191725131">
    <w:abstractNumId w:val="26"/>
  </w:num>
  <w:num w:numId="16" w16cid:durableId="467935538">
    <w:abstractNumId w:val="13"/>
  </w:num>
  <w:num w:numId="17" w16cid:durableId="1563060043">
    <w:abstractNumId w:val="5"/>
  </w:num>
  <w:num w:numId="18" w16cid:durableId="2141796431">
    <w:abstractNumId w:val="1"/>
  </w:num>
  <w:num w:numId="19" w16cid:durableId="385104642">
    <w:abstractNumId w:val="15"/>
  </w:num>
  <w:num w:numId="20" w16cid:durableId="18335248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3144905">
    <w:abstractNumId w:val="20"/>
  </w:num>
  <w:num w:numId="22" w16cid:durableId="1734545054">
    <w:abstractNumId w:val="6"/>
  </w:num>
  <w:num w:numId="23" w16cid:durableId="1995404564">
    <w:abstractNumId w:val="17"/>
  </w:num>
  <w:num w:numId="24" w16cid:durableId="630788569">
    <w:abstractNumId w:val="10"/>
  </w:num>
  <w:num w:numId="25" w16cid:durableId="1143430945">
    <w:abstractNumId w:val="3"/>
  </w:num>
  <w:num w:numId="26" w16cid:durableId="842664817">
    <w:abstractNumId w:val="2"/>
  </w:num>
  <w:num w:numId="27" w16cid:durableId="475951226">
    <w:abstractNumId w:val="0"/>
  </w:num>
  <w:num w:numId="28" w16cid:durableId="899710149">
    <w:abstractNumId w:val="8"/>
  </w:num>
  <w:num w:numId="29" w16cid:durableId="1210918620">
    <w:abstractNumId w:val="24"/>
  </w:num>
  <w:num w:numId="30" w16cid:durableId="1022705250">
    <w:abstractNumId w:val="21"/>
  </w:num>
  <w:num w:numId="31" w16cid:durableId="389498262">
    <w:abstractNumId w:val="22"/>
  </w:num>
  <w:num w:numId="32" w16cid:durableId="3787444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025"/>
    <w:rsid w:val="0001484C"/>
    <w:rsid w:val="00081806"/>
    <w:rsid w:val="00090BBA"/>
    <w:rsid w:val="0009736A"/>
    <w:rsid w:val="000A037D"/>
    <w:rsid w:val="000A5606"/>
    <w:rsid w:val="000A7B06"/>
    <w:rsid w:val="001107BC"/>
    <w:rsid w:val="001206EE"/>
    <w:rsid w:val="00137785"/>
    <w:rsid w:val="00166C23"/>
    <w:rsid w:val="001A1EDD"/>
    <w:rsid w:val="001F0CE2"/>
    <w:rsid w:val="0021592E"/>
    <w:rsid w:val="00221070"/>
    <w:rsid w:val="00274D77"/>
    <w:rsid w:val="0027733B"/>
    <w:rsid w:val="002A678F"/>
    <w:rsid w:val="002B0C5B"/>
    <w:rsid w:val="002B6EE5"/>
    <w:rsid w:val="00300444"/>
    <w:rsid w:val="003772FD"/>
    <w:rsid w:val="003F21CD"/>
    <w:rsid w:val="00413067"/>
    <w:rsid w:val="00444D0C"/>
    <w:rsid w:val="004513E9"/>
    <w:rsid w:val="004733AB"/>
    <w:rsid w:val="004A236C"/>
    <w:rsid w:val="004D10C0"/>
    <w:rsid w:val="00533795"/>
    <w:rsid w:val="00547C6D"/>
    <w:rsid w:val="00591D08"/>
    <w:rsid w:val="005A7748"/>
    <w:rsid w:val="005B009D"/>
    <w:rsid w:val="005B339F"/>
    <w:rsid w:val="005D345F"/>
    <w:rsid w:val="005D5696"/>
    <w:rsid w:val="005F30DA"/>
    <w:rsid w:val="00605931"/>
    <w:rsid w:val="00632C12"/>
    <w:rsid w:val="006702FA"/>
    <w:rsid w:val="006921C6"/>
    <w:rsid w:val="00694F21"/>
    <w:rsid w:val="006C06BA"/>
    <w:rsid w:val="006C68E0"/>
    <w:rsid w:val="00703E1D"/>
    <w:rsid w:val="0071306A"/>
    <w:rsid w:val="00732722"/>
    <w:rsid w:val="00751025"/>
    <w:rsid w:val="007A1212"/>
    <w:rsid w:val="007B104F"/>
    <w:rsid w:val="007B15B3"/>
    <w:rsid w:val="007F6AEA"/>
    <w:rsid w:val="00825FEE"/>
    <w:rsid w:val="008414BC"/>
    <w:rsid w:val="008549A8"/>
    <w:rsid w:val="00872038"/>
    <w:rsid w:val="008931BA"/>
    <w:rsid w:val="0089650E"/>
    <w:rsid w:val="0089669E"/>
    <w:rsid w:val="008E6622"/>
    <w:rsid w:val="008F0068"/>
    <w:rsid w:val="009803A0"/>
    <w:rsid w:val="00984F20"/>
    <w:rsid w:val="009A47E9"/>
    <w:rsid w:val="00A43458"/>
    <w:rsid w:val="00A50F7D"/>
    <w:rsid w:val="00AC31C1"/>
    <w:rsid w:val="00AD55FC"/>
    <w:rsid w:val="00AF13C5"/>
    <w:rsid w:val="00B179BE"/>
    <w:rsid w:val="00B4223E"/>
    <w:rsid w:val="00BB534B"/>
    <w:rsid w:val="00BF652B"/>
    <w:rsid w:val="00C141EB"/>
    <w:rsid w:val="00C31036"/>
    <w:rsid w:val="00C431E6"/>
    <w:rsid w:val="00C96F41"/>
    <w:rsid w:val="00D031E4"/>
    <w:rsid w:val="00D254B4"/>
    <w:rsid w:val="00D35B43"/>
    <w:rsid w:val="00D87F98"/>
    <w:rsid w:val="00DA72A1"/>
    <w:rsid w:val="00DE3D78"/>
    <w:rsid w:val="00DF74F0"/>
    <w:rsid w:val="00E5206D"/>
    <w:rsid w:val="00E66A17"/>
    <w:rsid w:val="00E860E8"/>
    <w:rsid w:val="00E93C1B"/>
    <w:rsid w:val="00EB7EFF"/>
    <w:rsid w:val="00EC370E"/>
    <w:rsid w:val="00ED0009"/>
    <w:rsid w:val="00ED475E"/>
    <w:rsid w:val="00EE3763"/>
    <w:rsid w:val="00F13286"/>
    <w:rsid w:val="00F3338D"/>
    <w:rsid w:val="00FA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FEDEE"/>
  <w15:chartTrackingRefBased/>
  <w15:docId w15:val="{71D73F67-86F7-423D-B49C-93E27AD8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025"/>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751025"/>
    <w:pPr>
      <w:keepNext/>
      <w:jc w:val="center"/>
      <w:outlineLvl w:val="0"/>
    </w:pPr>
    <w:rPr>
      <w:rFonts w:ascii="Arial Armenian" w:hAnsi="Arial Armenian"/>
      <w:sz w:val="28"/>
      <w:szCs w:val="20"/>
    </w:rPr>
  </w:style>
  <w:style w:type="paragraph" w:styleId="2">
    <w:name w:val="heading 2"/>
    <w:basedOn w:val="a"/>
    <w:next w:val="a"/>
    <w:link w:val="20"/>
    <w:qFormat/>
    <w:rsid w:val="00751025"/>
    <w:pPr>
      <w:keepNext/>
      <w:jc w:val="both"/>
      <w:outlineLvl w:val="1"/>
    </w:pPr>
    <w:rPr>
      <w:rFonts w:ascii="Arial LatArm" w:hAnsi="Arial LatArm"/>
      <w:b/>
      <w:color w:val="0000FF"/>
      <w:sz w:val="20"/>
      <w:szCs w:val="20"/>
    </w:rPr>
  </w:style>
  <w:style w:type="paragraph" w:styleId="3">
    <w:name w:val="heading 3"/>
    <w:basedOn w:val="a"/>
    <w:next w:val="a"/>
    <w:link w:val="30"/>
    <w:qFormat/>
    <w:rsid w:val="0075102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751025"/>
    <w:pPr>
      <w:keepNext/>
      <w:outlineLvl w:val="3"/>
    </w:pPr>
    <w:rPr>
      <w:rFonts w:ascii="Arial LatArm" w:hAnsi="Arial LatArm"/>
      <w:i/>
      <w:sz w:val="18"/>
      <w:szCs w:val="20"/>
    </w:rPr>
  </w:style>
  <w:style w:type="paragraph" w:styleId="5">
    <w:name w:val="heading 5"/>
    <w:basedOn w:val="a"/>
    <w:next w:val="a"/>
    <w:link w:val="50"/>
    <w:qFormat/>
    <w:rsid w:val="00751025"/>
    <w:pPr>
      <w:keepNext/>
      <w:jc w:val="center"/>
      <w:outlineLvl w:val="4"/>
    </w:pPr>
    <w:rPr>
      <w:rFonts w:ascii="Arial LatArm" w:hAnsi="Arial LatArm"/>
      <w:b/>
      <w:sz w:val="26"/>
      <w:szCs w:val="20"/>
    </w:rPr>
  </w:style>
  <w:style w:type="paragraph" w:styleId="6">
    <w:name w:val="heading 6"/>
    <w:basedOn w:val="a"/>
    <w:next w:val="a"/>
    <w:link w:val="60"/>
    <w:qFormat/>
    <w:rsid w:val="00751025"/>
    <w:pPr>
      <w:keepNext/>
      <w:outlineLvl w:val="5"/>
    </w:pPr>
    <w:rPr>
      <w:rFonts w:ascii="Arial LatArm" w:hAnsi="Arial LatArm"/>
      <w:b/>
      <w:color w:val="000000"/>
      <w:sz w:val="22"/>
      <w:szCs w:val="20"/>
    </w:rPr>
  </w:style>
  <w:style w:type="paragraph" w:styleId="7">
    <w:name w:val="heading 7"/>
    <w:basedOn w:val="a"/>
    <w:next w:val="a"/>
    <w:link w:val="70"/>
    <w:qFormat/>
    <w:rsid w:val="00751025"/>
    <w:pPr>
      <w:keepNext/>
      <w:ind w:left="-66"/>
      <w:jc w:val="center"/>
      <w:outlineLvl w:val="6"/>
    </w:pPr>
    <w:rPr>
      <w:rFonts w:ascii="Times Armenian" w:hAnsi="Times Armenian"/>
      <w:b/>
      <w:sz w:val="20"/>
      <w:szCs w:val="20"/>
    </w:rPr>
  </w:style>
  <w:style w:type="paragraph" w:styleId="8">
    <w:name w:val="heading 8"/>
    <w:basedOn w:val="a"/>
    <w:next w:val="a"/>
    <w:link w:val="80"/>
    <w:qFormat/>
    <w:rsid w:val="00751025"/>
    <w:pPr>
      <w:keepNext/>
      <w:outlineLvl w:val="7"/>
    </w:pPr>
    <w:rPr>
      <w:rFonts w:ascii="Times Armenian" w:hAnsi="Times Armenian"/>
      <w:i/>
      <w:sz w:val="20"/>
      <w:szCs w:val="20"/>
    </w:rPr>
  </w:style>
  <w:style w:type="paragraph" w:styleId="9">
    <w:name w:val="heading 9"/>
    <w:basedOn w:val="a"/>
    <w:next w:val="a"/>
    <w:link w:val="90"/>
    <w:qFormat/>
    <w:rsid w:val="0075102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025"/>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751025"/>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751025"/>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751025"/>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751025"/>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751025"/>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751025"/>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751025"/>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751025"/>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751025"/>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751025"/>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751025"/>
    <w:pPr>
      <w:tabs>
        <w:tab w:val="center" w:pos="4320"/>
        <w:tab w:val="right" w:pos="8640"/>
      </w:tabs>
    </w:pPr>
    <w:rPr>
      <w:sz w:val="20"/>
      <w:szCs w:val="20"/>
    </w:rPr>
  </w:style>
  <w:style w:type="character" w:customStyle="1" w:styleId="a6">
    <w:name w:val="Нижний колонтитул Знак"/>
    <w:basedOn w:val="a0"/>
    <w:link w:val="a5"/>
    <w:uiPriority w:val="99"/>
    <w:rsid w:val="00751025"/>
    <w:rPr>
      <w:rFonts w:ascii="Times New Roman" w:eastAsia="Times New Roman" w:hAnsi="Times New Roman" w:cs="Times New Roman"/>
      <w:sz w:val="20"/>
      <w:szCs w:val="20"/>
      <w:lang w:val="ru-RU" w:eastAsia="ru-RU" w:bidi="ru-RU"/>
    </w:rPr>
  </w:style>
  <w:style w:type="paragraph" w:styleId="31">
    <w:name w:val="Body Text Indent 3"/>
    <w:basedOn w:val="a"/>
    <w:link w:val="32"/>
    <w:rsid w:val="0075102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751025"/>
    <w:rPr>
      <w:rFonts w:ascii="Times Armenian" w:eastAsia="Times New Roman" w:hAnsi="Times Armenian" w:cs="Times New Roman"/>
      <w:sz w:val="20"/>
      <w:szCs w:val="20"/>
      <w:lang w:val="ru-RU" w:eastAsia="ru-RU" w:bidi="ru-RU"/>
    </w:rPr>
  </w:style>
  <w:style w:type="paragraph" w:styleId="21">
    <w:name w:val="Body Text 2"/>
    <w:basedOn w:val="a"/>
    <w:link w:val="22"/>
    <w:rsid w:val="0075102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751025"/>
    <w:rPr>
      <w:rFonts w:ascii="Arial LatArm" w:eastAsia="Times New Roman" w:hAnsi="Arial LatArm" w:cs="Times New Roman"/>
      <w:sz w:val="20"/>
      <w:szCs w:val="20"/>
      <w:lang w:val="ru-RU" w:eastAsia="ru-RU" w:bidi="ru-RU"/>
    </w:rPr>
  </w:style>
  <w:style w:type="paragraph" w:styleId="23">
    <w:name w:val="Body Text Indent 2"/>
    <w:basedOn w:val="a"/>
    <w:link w:val="24"/>
    <w:rsid w:val="00751025"/>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751025"/>
    <w:rPr>
      <w:rFonts w:ascii="Baltica" w:eastAsia="Times New Roman" w:hAnsi="Baltica" w:cs="Times New Roman"/>
      <w:sz w:val="20"/>
      <w:szCs w:val="20"/>
      <w:lang w:val="ru-RU" w:eastAsia="ru-RU" w:bidi="ru-RU"/>
    </w:rPr>
  </w:style>
  <w:style w:type="paragraph" w:customStyle="1" w:styleId="Char">
    <w:name w:val="Char"/>
    <w:basedOn w:val="a"/>
    <w:semiHidden/>
    <w:rsid w:val="00751025"/>
    <w:pPr>
      <w:spacing w:after="160" w:line="360" w:lineRule="auto"/>
      <w:ind w:firstLine="709"/>
      <w:jc w:val="both"/>
    </w:pPr>
    <w:rPr>
      <w:rFonts w:ascii="Arial AMU" w:hAnsi="Arial AMU" w:cs="Arial"/>
      <w:sz w:val="22"/>
      <w:szCs w:val="20"/>
    </w:rPr>
  </w:style>
  <w:style w:type="paragraph" w:customStyle="1" w:styleId="Default">
    <w:name w:val="Default"/>
    <w:rsid w:val="00751025"/>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751025"/>
    <w:rPr>
      <w:rFonts w:ascii="Tahoma" w:hAnsi="Tahoma"/>
      <w:sz w:val="16"/>
      <w:szCs w:val="16"/>
    </w:rPr>
  </w:style>
  <w:style w:type="character" w:customStyle="1" w:styleId="a8">
    <w:name w:val="Текст выноски Знак"/>
    <w:basedOn w:val="a0"/>
    <w:link w:val="a7"/>
    <w:rsid w:val="00751025"/>
    <w:rPr>
      <w:rFonts w:ascii="Tahoma" w:eastAsia="Times New Roman" w:hAnsi="Tahoma" w:cs="Times New Roman"/>
      <w:sz w:val="16"/>
      <w:szCs w:val="16"/>
      <w:lang w:val="ru-RU" w:eastAsia="ru-RU" w:bidi="ru-RU"/>
    </w:rPr>
  </w:style>
  <w:style w:type="character" w:styleId="a9">
    <w:name w:val="Hyperlink"/>
    <w:uiPriority w:val="99"/>
    <w:rsid w:val="00751025"/>
    <w:rPr>
      <w:color w:val="0000FF"/>
      <w:u w:val="single"/>
    </w:rPr>
  </w:style>
  <w:style w:type="character" w:customStyle="1" w:styleId="CharChar1">
    <w:name w:val="Char Char1"/>
    <w:locked/>
    <w:rsid w:val="00751025"/>
    <w:rPr>
      <w:rFonts w:ascii="Arial LatArm" w:hAnsi="Arial LatArm"/>
      <w:i/>
      <w:lang w:val="ru-RU" w:eastAsia="ru-RU" w:bidi="ru-RU"/>
    </w:rPr>
  </w:style>
  <w:style w:type="paragraph" w:styleId="aa">
    <w:name w:val="Body Text"/>
    <w:basedOn w:val="a"/>
    <w:link w:val="ab"/>
    <w:rsid w:val="00751025"/>
    <w:pPr>
      <w:spacing w:after="120"/>
    </w:pPr>
  </w:style>
  <w:style w:type="character" w:customStyle="1" w:styleId="ab">
    <w:name w:val="Основной текст Знак"/>
    <w:basedOn w:val="a0"/>
    <w:link w:val="aa"/>
    <w:rsid w:val="00751025"/>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751025"/>
    <w:pPr>
      <w:ind w:left="240" w:hanging="240"/>
    </w:pPr>
  </w:style>
  <w:style w:type="paragraph" w:styleId="ac">
    <w:name w:val="index heading"/>
    <w:basedOn w:val="a"/>
    <w:next w:val="11"/>
    <w:semiHidden/>
    <w:rsid w:val="00751025"/>
    <w:rPr>
      <w:sz w:val="20"/>
      <w:szCs w:val="20"/>
    </w:rPr>
  </w:style>
  <w:style w:type="paragraph" w:styleId="ad">
    <w:name w:val="header"/>
    <w:basedOn w:val="a"/>
    <w:link w:val="ae"/>
    <w:rsid w:val="00751025"/>
    <w:pPr>
      <w:tabs>
        <w:tab w:val="center" w:pos="4153"/>
        <w:tab w:val="right" w:pos="8306"/>
      </w:tabs>
    </w:pPr>
    <w:rPr>
      <w:sz w:val="20"/>
      <w:szCs w:val="20"/>
    </w:rPr>
  </w:style>
  <w:style w:type="character" w:customStyle="1" w:styleId="ae">
    <w:name w:val="Верхний колонтитул Знак"/>
    <w:basedOn w:val="a0"/>
    <w:link w:val="ad"/>
    <w:rsid w:val="00751025"/>
    <w:rPr>
      <w:rFonts w:ascii="Times New Roman" w:eastAsia="Times New Roman" w:hAnsi="Times New Roman" w:cs="Times New Roman"/>
      <w:sz w:val="20"/>
      <w:szCs w:val="20"/>
      <w:lang w:val="ru-RU" w:eastAsia="ru-RU" w:bidi="ru-RU"/>
    </w:rPr>
  </w:style>
  <w:style w:type="paragraph" w:styleId="33">
    <w:name w:val="Body Text 3"/>
    <w:basedOn w:val="a"/>
    <w:link w:val="34"/>
    <w:rsid w:val="00751025"/>
    <w:pPr>
      <w:jc w:val="both"/>
    </w:pPr>
    <w:rPr>
      <w:rFonts w:ascii="Arial LatArm" w:hAnsi="Arial LatArm"/>
      <w:sz w:val="20"/>
      <w:szCs w:val="20"/>
    </w:rPr>
  </w:style>
  <w:style w:type="character" w:customStyle="1" w:styleId="34">
    <w:name w:val="Основной текст 3 Знак"/>
    <w:basedOn w:val="a0"/>
    <w:link w:val="33"/>
    <w:rsid w:val="00751025"/>
    <w:rPr>
      <w:rFonts w:ascii="Arial LatArm" w:eastAsia="Times New Roman" w:hAnsi="Arial LatArm" w:cs="Times New Roman"/>
      <w:sz w:val="20"/>
      <w:szCs w:val="20"/>
      <w:lang w:val="ru-RU" w:eastAsia="ru-RU" w:bidi="ru-RU"/>
    </w:rPr>
  </w:style>
  <w:style w:type="paragraph" w:styleId="af">
    <w:name w:val="Title"/>
    <w:basedOn w:val="a"/>
    <w:link w:val="af0"/>
    <w:qFormat/>
    <w:rsid w:val="00751025"/>
    <w:pPr>
      <w:jc w:val="center"/>
    </w:pPr>
    <w:rPr>
      <w:rFonts w:ascii="Arial Armenian" w:hAnsi="Arial Armenian"/>
      <w:szCs w:val="20"/>
    </w:rPr>
  </w:style>
  <w:style w:type="character" w:customStyle="1" w:styleId="af0">
    <w:name w:val="Заголовок Знак"/>
    <w:basedOn w:val="a0"/>
    <w:link w:val="af"/>
    <w:rsid w:val="00751025"/>
    <w:rPr>
      <w:rFonts w:ascii="Arial Armenian" w:eastAsia="Times New Roman" w:hAnsi="Arial Armenian" w:cs="Times New Roman"/>
      <w:sz w:val="24"/>
      <w:szCs w:val="20"/>
      <w:lang w:val="ru-RU" w:eastAsia="ru-RU" w:bidi="ru-RU"/>
    </w:rPr>
  </w:style>
  <w:style w:type="character" w:styleId="af1">
    <w:name w:val="page number"/>
    <w:basedOn w:val="a0"/>
    <w:rsid w:val="00751025"/>
  </w:style>
  <w:style w:type="paragraph" w:styleId="af2">
    <w:name w:val="footnote text"/>
    <w:basedOn w:val="a"/>
    <w:link w:val="af3"/>
    <w:semiHidden/>
    <w:rsid w:val="00751025"/>
    <w:rPr>
      <w:rFonts w:ascii="Times Armenian" w:hAnsi="Times Armenian"/>
      <w:sz w:val="20"/>
      <w:szCs w:val="20"/>
    </w:rPr>
  </w:style>
  <w:style w:type="character" w:customStyle="1" w:styleId="af3">
    <w:name w:val="Текст сноски Знак"/>
    <w:basedOn w:val="a0"/>
    <w:link w:val="af2"/>
    <w:semiHidden/>
    <w:rsid w:val="00751025"/>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751025"/>
    <w:pPr>
      <w:spacing w:after="160" w:line="240" w:lineRule="exact"/>
    </w:pPr>
    <w:rPr>
      <w:rFonts w:ascii="Arial" w:hAnsi="Arial" w:cs="Arial"/>
      <w:sz w:val="20"/>
      <w:szCs w:val="20"/>
    </w:rPr>
  </w:style>
  <w:style w:type="paragraph" w:customStyle="1" w:styleId="norm">
    <w:name w:val="norm"/>
    <w:basedOn w:val="a"/>
    <w:rsid w:val="00751025"/>
    <w:pPr>
      <w:spacing w:line="480" w:lineRule="auto"/>
      <w:ind w:firstLine="709"/>
      <w:jc w:val="both"/>
    </w:pPr>
    <w:rPr>
      <w:rFonts w:ascii="Arial Armenian" w:hAnsi="Arial Armenian"/>
      <w:sz w:val="22"/>
      <w:szCs w:val="20"/>
    </w:rPr>
  </w:style>
  <w:style w:type="character" w:customStyle="1" w:styleId="normChar">
    <w:name w:val="norm Char"/>
    <w:locked/>
    <w:rsid w:val="00751025"/>
    <w:rPr>
      <w:rFonts w:ascii="Arial Armenian" w:hAnsi="Arial Armenian"/>
      <w:sz w:val="22"/>
      <w:lang w:val="ru-RU" w:eastAsia="ru-RU" w:bidi="ru-RU"/>
    </w:rPr>
  </w:style>
  <w:style w:type="character" w:customStyle="1" w:styleId="CharCharChar">
    <w:name w:val="Char Char Char"/>
    <w:rsid w:val="00751025"/>
    <w:rPr>
      <w:rFonts w:ascii="Arial LatArm" w:hAnsi="Arial LatArm"/>
      <w:sz w:val="24"/>
      <w:lang w:eastAsia="ru-RU"/>
    </w:rPr>
  </w:style>
  <w:style w:type="paragraph" w:styleId="af4">
    <w:name w:val="Normal (Web)"/>
    <w:basedOn w:val="a"/>
    <w:rsid w:val="00751025"/>
    <w:pPr>
      <w:spacing w:before="100" w:beforeAutospacing="1" w:after="100" w:afterAutospacing="1"/>
    </w:pPr>
  </w:style>
  <w:style w:type="character" w:styleId="af5">
    <w:name w:val="Strong"/>
    <w:qFormat/>
    <w:rsid w:val="00751025"/>
    <w:rPr>
      <w:b/>
      <w:bCs/>
    </w:rPr>
  </w:style>
  <w:style w:type="character" w:styleId="af6">
    <w:name w:val="footnote reference"/>
    <w:semiHidden/>
    <w:rsid w:val="00751025"/>
    <w:rPr>
      <w:vertAlign w:val="superscript"/>
    </w:rPr>
  </w:style>
  <w:style w:type="character" w:customStyle="1" w:styleId="CharChar22">
    <w:name w:val="Char Char22"/>
    <w:rsid w:val="00751025"/>
    <w:rPr>
      <w:rFonts w:ascii="Arial Armenian" w:hAnsi="Arial Armenian"/>
      <w:sz w:val="28"/>
      <w:lang w:val="ru-RU"/>
    </w:rPr>
  </w:style>
  <w:style w:type="character" w:customStyle="1" w:styleId="CharChar20">
    <w:name w:val="Char Char20"/>
    <w:rsid w:val="00751025"/>
    <w:rPr>
      <w:rFonts w:ascii="Times LatArm" w:hAnsi="Times LatArm"/>
      <w:b/>
      <w:sz w:val="28"/>
      <w:lang w:val="ru-RU"/>
    </w:rPr>
  </w:style>
  <w:style w:type="character" w:customStyle="1" w:styleId="CharChar16">
    <w:name w:val="Char Char16"/>
    <w:rsid w:val="00751025"/>
    <w:rPr>
      <w:rFonts w:ascii="Times Armenian" w:hAnsi="Times Armenian"/>
      <w:b/>
      <w:lang w:val="ru-RU"/>
    </w:rPr>
  </w:style>
  <w:style w:type="character" w:customStyle="1" w:styleId="CharChar15">
    <w:name w:val="Char Char15"/>
    <w:rsid w:val="00751025"/>
    <w:rPr>
      <w:rFonts w:ascii="Times Armenian" w:hAnsi="Times Armenian"/>
      <w:i/>
      <w:lang w:val="ru-RU"/>
    </w:rPr>
  </w:style>
  <w:style w:type="character" w:customStyle="1" w:styleId="CharChar13">
    <w:name w:val="Char Char13"/>
    <w:rsid w:val="00751025"/>
    <w:rPr>
      <w:rFonts w:ascii="Arial Armenian" w:hAnsi="Arial Armenian"/>
      <w:lang w:val="ru-RU"/>
    </w:rPr>
  </w:style>
  <w:style w:type="character" w:styleId="af7">
    <w:name w:val="annotation reference"/>
    <w:semiHidden/>
    <w:rsid w:val="00751025"/>
    <w:rPr>
      <w:sz w:val="16"/>
      <w:szCs w:val="16"/>
    </w:rPr>
  </w:style>
  <w:style w:type="paragraph" w:styleId="af8">
    <w:name w:val="annotation text"/>
    <w:basedOn w:val="a"/>
    <w:link w:val="af9"/>
    <w:semiHidden/>
    <w:rsid w:val="00751025"/>
    <w:rPr>
      <w:rFonts w:ascii="Times Armenian" w:hAnsi="Times Armenian"/>
      <w:sz w:val="20"/>
      <w:szCs w:val="20"/>
    </w:rPr>
  </w:style>
  <w:style w:type="character" w:customStyle="1" w:styleId="af9">
    <w:name w:val="Текст примечания Знак"/>
    <w:basedOn w:val="a0"/>
    <w:link w:val="af8"/>
    <w:semiHidden/>
    <w:rsid w:val="00751025"/>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751025"/>
    <w:rPr>
      <w:b/>
      <w:bCs/>
    </w:rPr>
  </w:style>
  <w:style w:type="character" w:customStyle="1" w:styleId="afb">
    <w:name w:val="Тема примечания Знак"/>
    <w:basedOn w:val="af9"/>
    <w:link w:val="afa"/>
    <w:semiHidden/>
    <w:rsid w:val="00751025"/>
    <w:rPr>
      <w:rFonts w:ascii="Times Armenian" w:eastAsia="Times New Roman" w:hAnsi="Times Armenian" w:cs="Times New Roman"/>
      <w:b/>
      <w:bCs/>
      <w:sz w:val="20"/>
      <w:szCs w:val="20"/>
      <w:lang w:val="ru-RU" w:eastAsia="ru-RU" w:bidi="ru-RU"/>
    </w:rPr>
  </w:style>
  <w:style w:type="paragraph" w:styleId="afc">
    <w:name w:val="endnote text"/>
    <w:basedOn w:val="a"/>
    <w:link w:val="afd"/>
    <w:semiHidden/>
    <w:rsid w:val="00751025"/>
    <w:rPr>
      <w:rFonts w:ascii="Times Armenian" w:hAnsi="Times Armenian"/>
      <w:sz w:val="20"/>
      <w:szCs w:val="20"/>
    </w:rPr>
  </w:style>
  <w:style w:type="character" w:customStyle="1" w:styleId="afd">
    <w:name w:val="Текст концевой сноски Знак"/>
    <w:basedOn w:val="a0"/>
    <w:link w:val="afc"/>
    <w:semiHidden/>
    <w:rsid w:val="00751025"/>
    <w:rPr>
      <w:rFonts w:ascii="Times Armenian" w:eastAsia="Times New Roman" w:hAnsi="Times Armenian" w:cs="Times New Roman"/>
      <w:sz w:val="20"/>
      <w:szCs w:val="20"/>
      <w:lang w:val="ru-RU" w:eastAsia="ru-RU" w:bidi="ru-RU"/>
    </w:rPr>
  </w:style>
  <w:style w:type="character" w:styleId="afe">
    <w:name w:val="endnote reference"/>
    <w:semiHidden/>
    <w:rsid w:val="00751025"/>
    <w:rPr>
      <w:vertAlign w:val="superscript"/>
    </w:rPr>
  </w:style>
  <w:style w:type="paragraph" w:styleId="aff">
    <w:name w:val="Document Map"/>
    <w:basedOn w:val="a"/>
    <w:link w:val="aff0"/>
    <w:semiHidden/>
    <w:rsid w:val="00751025"/>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751025"/>
    <w:rPr>
      <w:rFonts w:ascii="Tahoma" w:eastAsia="Times New Roman" w:hAnsi="Tahoma" w:cs="Tahoma"/>
      <w:sz w:val="20"/>
      <w:szCs w:val="20"/>
      <w:shd w:val="clear" w:color="auto" w:fill="000080"/>
      <w:lang w:val="ru-RU" w:eastAsia="ru-RU" w:bidi="ru-RU"/>
    </w:rPr>
  </w:style>
  <w:style w:type="paragraph" w:styleId="aff1">
    <w:name w:val="Revision"/>
    <w:hidden/>
    <w:semiHidden/>
    <w:rsid w:val="00751025"/>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uiPriority w:val="39"/>
    <w:rsid w:val="00751025"/>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51025"/>
    <w:pPr>
      <w:spacing w:after="160" w:line="240" w:lineRule="exact"/>
    </w:pPr>
    <w:rPr>
      <w:rFonts w:ascii="Verdana" w:hAnsi="Verdana"/>
      <w:sz w:val="20"/>
      <w:szCs w:val="20"/>
    </w:rPr>
  </w:style>
  <w:style w:type="paragraph" w:customStyle="1" w:styleId="Style2">
    <w:name w:val="Style2"/>
    <w:basedOn w:val="a"/>
    <w:rsid w:val="00751025"/>
    <w:pPr>
      <w:jc w:val="center"/>
    </w:pPr>
    <w:rPr>
      <w:rFonts w:ascii="Arial Armenian" w:hAnsi="Arial Armenian"/>
      <w:w w:val="90"/>
      <w:sz w:val="22"/>
      <w:szCs w:val="20"/>
    </w:rPr>
  </w:style>
  <w:style w:type="character" w:customStyle="1" w:styleId="CharChar23">
    <w:name w:val="Char Char23"/>
    <w:rsid w:val="00751025"/>
    <w:rPr>
      <w:rFonts w:ascii="Arial Armenian" w:hAnsi="Arial Armenian"/>
      <w:sz w:val="28"/>
      <w:lang w:val="ru-RU" w:eastAsia="ru-RU" w:bidi="ru-RU"/>
    </w:rPr>
  </w:style>
  <w:style w:type="character" w:customStyle="1" w:styleId="CharChar21">
    <w:name w:val="Char Char21"/>
    <w:rsid w:val="00751025"/>
    <w:rPr>
      <w:rFonts w:ascii="Arial LatArm" w:hAnsi="Arial LatArm"/>
      <w:b/>
      <w:color w:val="0000FF"/>
      <w:lang w:val="ru-RU" w:eastAsia="ru-RU" w:bidi="ru-RU"/>
    </w:rPr>
  </w:style>
  <w:style w:type="paragraph" w:styleId="aff3">
    <w:name w:val="List Paragraph"/>
    <w:basedOn w:val="a"/>
    <w:link w:val="aff4"/>
    <w:uiPriority w:val="34"/>
    <w:qFormat/>
    <w:rsid w:val="00751025"/>
    <w:pPr>
      <w:ind w:left="720"/>
    </w:pPr>
    <w:rPr>
      <w:rFonts w:ascii="Times Armenian" w:hAnsi="Times Armenian"/>
    </w:rPr>
  </w:style>
  <w:style w:type="character" w:customStyle="1" w:styleId="CharChar25">
    <w:name w:val="Char Char25"/>
    <w:rsid w:val="00751025"/>
    <w:rPr>
      <w:rFonts w:ascii="Arial Armenian" w:hAnsi="Arial Armenian"/>
      <w:sz w:val="28"/>
      <w:lang w:val="ru-RU" w:eastAsia="ru-RU" w:bidi="ru-RU"/>
    </w:rPr>
  </w:style>
  <w:style w:type="character" w:customStyle="1" w:styleId="CharChar24">
    <w:name w:val="Char Char24"/>
    <w:rsid w:val="00751025"/>
    <w:rPr>
      <w:rFonts w:ascii="Arial LatArm" w:hAnsi="Arial LatArm"/>
      <w:b/>
      <w:color w:val="0000FF"/>
      <w:lang w:val="ru-RU" w:eastAsia="ru-RU" w:bidi="ru-RU"/>
    </w:rPr>
  </w:style>
  <w:style w:type="paragraph" w:styleId="aff5">
    <w:name w:val="Block Text"/>
    <w:basedOn w:val="a"/>
    <w:rsid w:val="0075102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751025"/>
    <w:pPr>
      <w:autoSpaceDE w:val="0"/>
      <w:autoSpaceDN w:val="0"/>
      <w:adjustRightInd w:val="0"/>
    </w:pPr>
    <w:rPr>
      <w:rFonts w:ascii="Times Armenian" w:hAnsi="Times Armenian"/>
    </w:rPr>
  </w:style>
  <w:style w:type="paragraph" w:customStyle="1" w:styleId="Normal2">
    <w:name w:val="Normal+2"/>
    <w:basedOn w:val="a"/>
    <w:next w:val="a"/>
    <w:rsid w:val="00751025"/>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751025"/>
    <w:pPr>
      <w:widowControl w:val="0"/>
      <w:adjustRightInd w:val="0"/>
      <w:spacing w:after="160" w:line="240" w:lineRule="exact"/>
    </w:pPr>
    <w:rPr>
      <w:sz w:val="20"/>
      <w:szCs w:val="20"/>
    </w:rPr>
  </w:style>
  <w:style w:type="paragraph" w:customStyle="1" w:styleId="xl63">
    <w:name w:val="xl63"/>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75102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75102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75102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75102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75102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751025"/>
    <w:pPr>
      <w:spacing w:before="100" w:beforeAutospacing="1" w:after="100" w:afterAutospacing="1"/>
    </w:pPr>
    <w:rPr>
      <w:rFonts w:eastAsia="Arial Unicode MS"/>
      <w:sz w:val="16"/>
      <w:szCs w:val="16"/>
    </w:rPr>
  </w:style>
  <w:style w:type="paragraph" w:customStyle="1" w:styleId="font13">
    <w:name w:val="font13"/>
    <w:basedOn w:val="a"/>
    <w:rsid w:val="0075102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751025"/>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751025"/>
    <w:pPr>
      <w:suppressAutoHyphens/>
      <w:spacing w:line="100" w:lineRule="atLeast"/>
    </w:pPr>
    <w:rPr>
      <w:kern w:val="1"/>
      <w:sz w:val="20"/>
      <w:szCs w:val="20"/>
    </w:rPr>
  </w:style>
  <w:style w:type="character" w:styleId="aff6">
    <w:name w:val="FollowedHyperlink"/>
    <w:uiPriority w:val="99"/>
    <w:rsid w:val="00751025"/>
    <w:rPr>
      <w:color w:val="800080"/>
      <w:u w:val="single"/>
    </w:rPr>
  </w:style>
  <w:style w:type="character" w:customStyle="1" w:styleId="CharCharCharChar1">
    <w:name w:val="Char Char Char Char1"/>
    <w:aliases w:val=" Char Char Char Char Char Char"/>
    <w:rsid w:val="00751025"/>
    <w:rPr>
      <w:rFonts w:ascii="Arial LatArm" w:hAnsi="Arial LatArm"/>
      <w:sz w:val="24"/>
      <w:lang w:val="ru-RU" w:eastAsia="ru-RU" w:bidi="ru-RU"/>
    </w:rPr>
  </w:style>
  <w:style w:type="character" w:customStyle="1" w:styleId="CharChar">
    <w:name w:val="Char Char"/>
    <w:locked/>
    <w:rsid w:val="00751025"/>
    <w:rPr>
      <w:lang w:val="ru-RU" w:eastAsia="ru-RU" w:bidi="ru-RU"/>
    </w:rPr>
  </w:style>
  <w:style w:type="paragraph" w:customStyle="1" w:styleId="Char3CharCharChar">
    <w:name w:val="Char3 Char Char Char"/>
    <w:basedOn w:val="a"/>
    <w:next w:val="a"/>
    <w:semiHidden/>
    <w:rsid w:val="00751025"/>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751025"/>
    <w:rPr>
      <w:rFonts w:ascii="Times Armenian" w:eastAsia="Times New Roman" w:hAnsi="Times Armenian" w:cs="Times New Roman"/>
      <w:sz w:val="24"/>
      <w:szCs w:val="24"/>
      <w:lang w:val="ru-RU" w:eastAsia="ru-RU" w:bidi="ru-RU"/>
    </w:rPr>
  </w:style>
  <w:style w:type="character" w:styleId="aff7">
    <w:name w:val="Emphasis"/>
    <w:qFormat/>
    <w:rsid w:val="00751025"/>
    <w:rPr>
      <w:i/>
      <w:iCs/>
    </w:rPr>
  </w:style>
  <w:style w:type="character" w:customStyle="1" w:styleId="aff8">
    <w:name w:val="Нет"/>
    <w:rsid w:val="006921C6"/>
  </w:style>
  <w:style w:type="paragraph" w:styleId="HTML">
    <w:name w:val="HTML Preformatted"/>
    <w:basedOn w:val="a"/>
    <w:link w:val="HTML0"/>
    <w:uiPriority w:val="99"/>
    <w:unhideWhenUsed/>
    <w:rsid w:val="00F13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13286"/>
    <w:rPr>
      <w:rFonts w:ascii="Courier New" w:eastAsia="Times New Roman" w:hAnsi="Courier New" w:cs="Courier New"/>
      <w:sz w:val="20"/>
      <w:szCs w:val="20"/>
      <w:lang w:val="ru-RU" w:eastAsia="ru-RU"/>
    </w:rPr>
  </w:style>
  <w:style w:type="character" w:customStyle="1" w:styleId="y2iqfc">
    <w:name w:val="y2iqfc"/>
    <w:basedOn w:val="a0"/>
    <w:rsid w:val="00605931"/>
  </w:style>
  <w:style w:type="paragraph" w:customStyle="1" w:styleId="msonormal0">
    <w:name w:val="msonormal"/>
    <w:basedOn w:val="a"/>
    <w:rsid w:val="00D031E4"/>
    <w:pPr>
      <w:spacing w:before="100" w:beforeAutospacing="1" w:after="100" w:afterAutospacing="1"/>
    </w:pPr>
    <w:rPr>
      <w:lang w:bidi="ar-SA"/>
    </w:rPr>
  </w:style>
  <w:style w:type="paragraph" w:customStyle="1" w:styleId="xl76">
    <w:name w:val="xl76"/>
    <w:basedOn w:val="a"/>
    <w:rsid w:val="00D031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77">
    <w:name w:val="xl77"/>
    <w:basedOn w:val="a"/>
    <w:rsid w:val="00D03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lang w:bidi="ar-SA"/>
    </w:rPr>
  </w:style>
  <w:style w:type="paragraph" w:customStyle="1" w:styleId="xl78">
    <w:name w:val="xl78"/>
    <w:basedOn w:val="a"/>
    <w:rsid w:val="00D031E4"/>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lang w:bidi="ar-SA"/>
    </w:rPr>
  </w:style>
  <w:style w:type="paragraph" w:customStyle="1" w:styleId="xl79">
    <w:name w:val="xl79"/>
    <w:basedOn w:val="a"/>
    <w:rsid w:val="00D031E4"/>
    <w:pPr>
      <w:spacing w:before="100" w:beforeAutospacing="1" w:after="100" w:afterAutospacing="1"/>
    </w:pPr>
    <w:rPr>
      <w:rFonts w:ascii="Sylfaen" w:hAnsi="Sylfaen"/>
      <w:lang w:bidi="ar-SA"/>
    </w:rPr>
  </w:style>
  <w:style w:type="character" w:customStyle="1" w:styleId="ezkurwreuab5ozgtqnkl">
    <w:name w:val="ezkurwreuab5ozgtqnkl"/>
    <w:basedOn w:val="a0"/>
    <w:rsid w:val="00732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9528">
      <w:bodyDiv w:val="1"/>
      <w:marLeft w:val="0"/>
      <w:marRight w:val="0"/>
      <w:marTop w:val="0"/>
      <w:marBottom w:val="0"/>
      <w:divBdr>
        <w:top w:val="none" w:sz="0" w:space="0" w:color="auto"/>
        <w:left w:val="none" w:sz="0" w:space="0" w:color="auto"/>
        <w:bottom w:val="none" w:sz="0" w:space="0" w:color="auto"/>
        <w:right w:val="none" w:sz="0" w:space="0" w:color="auto"/>
      </w:divBdr>
    </w:div>
    <w:div w:id="669799795">
      <w:bodyDiv w:val="1"/>
      <w:marLeft w:val="0"/>
      <w:marRight w:val="0"/>
      <w:marTop w:val="0"/>
      <w:marBottom w:val="0"/>
      <w:divBdr>
        <w:top w:val="none" w:sz="0" w:space="0" w:color="auto"/>
        <w:left w:val="none" w:sz="0" w:space="0" w:color="auto"/>
        <w:bottom w:val="none" w:sz="0" w:space="0" w:color="auto"/>
        <w:right w:val="none" w:sz="0" w:space="0" w:color="auto"/>
      </w:divBdr>
    </w:div>
    <w:div w:id="146395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134</Pages>
  <Words>25741</Words>
  <Characters>146727</Characters>
  <Application>Microsoft Office Word</Application>
  <DocSecurity>0</DocSecurity>
  <Lines>1222</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Shahumyan Hasmik</cp:lastModifiedBy>
  <cp:revision>26</cp:revision>
  <dcterms:created xsi:type="dcterms:W3CDTF">2024-08-19T08:06:00Z</dcterms:created>
  <dcterms:modified xsi:type="dcterms:W3CDTF">2024-12-18T06:39:00Z</dcterms:modified>
</cp:coreProperties>
</file>