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2D7F62">
        <w:rPr>
          <w:rFonts w:ascii="GHEA Grapalat" w:hAnsi="GHEA Grapalat"/>
          <w:i w:val="0"/>
          <w:sz w:val="24"/>
          <w:szCs w:val="24"/>
        </w:rPr>
        <w:t>10-го февраля 2025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9560C9">
        <w:rPr>
          <w:rFonts w:ascii="GHEA Grapalat" w:hAnsi="GHEA Grapalat"/>
          <w:b/>
          <w:i w:val="0"/>
          <w:sz w:val="24"/>
          <w:szCs w:val="24"/>
        </w:rPr>
        <w:t>GHTsDzB-HVKAK-2025-02</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BD3C51">
        <w:rPr>
          <w:rFonts w:ascii="GHEA Grapalat" w:hAnsi="GHEA Grapalat"/>
          <w:b/>
          <w:i w:val="0"/>
          <w:sz w:val="24"/>
          <w:szCs w:val="24"/>
        </w:rPr>
        <w:t>у</w:t>
      </w:r>
      <w:r w:rsidR="00BD3C51" w:rsidRPr="007C10C6">
        <w:rPr>
          <w:rFonts w:ascii="GHEA Grapalat" w:hAnsi="GHEA Grapalat"/>
          <w:b/>
          <w:i w:val="0"/>
          <w:sz w:val="24"/>
          <w:szCs w:val="24"/>
        </w:rPr>
        <w:t>тилизаци</w:t>
      </w:r>
      <w:r w:rsidR="00BD3C51">
        <w:rPr>
          <w:rFonts w:ascii="GHEA Grapalat" w:hAnsi="GHEA Grapalat"/>
          <w:b/>
          <w:i w:val="0"/>
          <w:sz w:val="24"/>
          <w:szCs w:val="24"/>
        </w:rPr>
        <w:t>и</w:t>
      </w:r>
      <w:r w:rsidR="00BD3C51" w:rsidRPr="007C10C6">
        <w:rPr>
          <w:rFonts w:ascii="GHEA Grapalat" w:hAnsi="GHEA Grapalat"/>
          <w:b/>
          <w:i w:val="0"/>
          <w:sz w:val="24"/>
          <w:szCs w:val="24"/>
        </w:rPr>
        <w:t xml:space="preserve"> опасных отходов</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2D7F62">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4137AE">
        <w:rPr>
          <w:rFonts w:ascii="GHEA Grapalat" w:hAnsi="GHEA Grapalat"/>
          <w:b/>
          <w:i w:val="0"/>
          <w:sz w:val="24"/>
          <w:szCs w:val="24"/>
        </w:rPr>
        <w:t>17-го февраля</w:t>
      </w:r>
      <w:r w:rsidR="00CF3958">
        <w:rPr>
          <w:rFonts w:ascii="GHEA Grapalat" w:hAnsi="GHEA Grapalat"/>
          <w:b/>
          <w:i w:val="0"/>
          <w:sz w:val="24"/>
          <w:szCs w:val="24"/>
        </w:rPr>
        <w:t xml:space="preserve"> 202</w:t>
      </w:r>
      <w:r w:rsidR="004137AE">
        <w:rPr>
          <w:rFonts w:ascii="GHEA Grapalat" w:hAnsi="GHEA Grapalat"/>
          <w:b/>
          <w:i w:val="0"/>
          <w:sz w:val="24"/>
          <w:szCs w:val="24"/>
        </w:rPr>
        <w:t>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9560C9">
        <w:rPr>
          <w:rFonts w:ascii="GHEA Grapalat" w:hAnsi="GHEA Grapalat"/>
          <w:sz w:val="22"/>
          <w:szCs w:val="22"/>
        </w:rPr>
        <w:t>GHTsDzB-HVKAK-2025-02</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4137AE">
        <w:rPr>
          <w:rFonts w:ascii="GHEA Grapalat" w:hAnsi="GHEA Grapalat"/>
          <w:sz w:val="22"/>
          <w:szCs w:val="22"/>
        </w:rPr>
        <w:t>10-го февраля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ПО </w:t>
      </w:r>
      <w:r w:rsidR="001705E4">
        <w:rPr>
          <w:rFonts w:ascii="GHEA Grapalat" w:hAnsi="GHEA Grapalat"/>
          <w:b/>
        </w:rPr>
        <w:t>У</w:t>
      </w:r>
      <w:r w:rsidR="001705E4" w:rsidRPr="007C10C6">
        <w:rPr>
          <w:rFonts w:ascii="GHEA Grapalat" w:hAnsi="GHEA Grapalat"/>
          <w:b/>
        </w:rPr>
        <w:t>ТИЛИЗАЦИ</w:t>
      </w:r>
      <w:r w:rsidR="001705E4">
        <w:rPr>
          <w:rFonts w:ascii="GHEA Grapalat" w:hAnsi="GHEA Grapalat"/>
          <w:b/>
        </w:rPr>
        <w:t>И</w:t>
      </w:r>
      <w:r w:rsidR="001705E4" w:rsidRPr="007C10C6">
        <w:rPr>
          <w:rFonts w:ascii="GHEA Grapalat" w:hAnsi="GHEA Grapalat"/>
          <w:b/>
        </w:rPr>
        <w:t xml:space="preserve"> ОПАСНЫХ ОТХОДОВ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ПО </w:t>
      </w:r>
      <w:r w:rsidR="00C752DF" w:rsidRPr="00C752DF">
        <w:rPr>
          <w:rFonts w:ascii="GHEA Grapalat" w:hAnsi="GHEA Grapalat"/>
          <w:b/>
          <w:sz w:val="20"/>
          <w:szCs w:val="20"/>
        </w:rPr>
        <w:t xml:space="preserve">УТИЛИЗАЦИИ ОПАСНЫХ ОТХОДОВ </w:t>
      </w:r>
      <w:r w:rsidRPr="00C752DF">
        <w:rPr>
          <w:rFonts w:ascii="GHEA Grapalat" w:hAnsi="GHEA Grapalat"/>
          <w:b/>
          <w:sz w:val="20"/>
          <w:szCs w:val="20"/>
        </w:rPr>
        <w:t>ДЛЯ СВОИХ</w:t>
      </w:r>
      <w:r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9560C9">
        <w:rPr>
          <w:rFonts w:ascii="GHEA Grapalat" w:hAnsi="GHEA Grapalat"/>
          <w:b/>
          <w:sz w:val="22"/>
          <w:szCs w:val="22"/>
        </w:rPr>
        <w:t>GHTsDzB-HVKAK-2025-02</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752DF">
        <w:rPr>
          <w:rFonts w:ascii="GHEA Grapalat" w:hAnsi="GHEA Grapalat"/>
          <w:b/>
          <w:i w:val="0"/>
          <w:sz w:val="24"/>
          <w:szCs w:val="24"/>
        </w:rPr>
        <w:t xml:space="preserve">услуг </w:t>
      </w:r>
      <w:r w:rsidR="00C752DF" w:rsidRPr="008030F8">
        <w:rPr>
          <w:rFonts w:ascii="GHEA Grapalat" w:hAnsi="GHEA Grapalat"/>
          <w:b/>
          <w:i w:val="0"/>
          <w:sz w:val="24"/>
          <w:szCs w:val="24"/>
        </w:rPr>
        <w:t>утилизации опасных отходов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F50DFD" w:rsidRDefault="00EA4636" w:rsidP="00AA73D2">
            <w:pPr>
              <w:pStyle w:val="23"/>
              <w:spacing w:line="240" w:lineRule="auto"/>
              <w:ind w:firstLine="0"/>
              <w:jc w:val="center"/>
              <w:rPr>
                <w:rFonts w:ascii="GHEA Grapalat" w:hAnsi="GHEA Grapalat"/>
              </w:rPr>
            </w:pPr>
            <w:r>
              <w:rPr>
                <w:rFonts w:ascii="GHEA Grapalat" w:hAnsi="GHEA Grapalat"/>
              </w:rPr>
              <w:t>4,950</w:t>
            </w:r>
            <w:r w:rsidR="00F50DFD">
              <w:rPr>
                <w:rFonts w:ascii="GHEA Grapalat" w:hAnsi="GHEA Grapalat"/>
              </w:rPr>
              <w:t>,000</w:t>
            </w:r>
          </w:p>
        </w:tc>
        <w:tc>
          <w:tcPr>
            <w:tcW w:w="6600" w:type="dxa"/>
            <w:vAlign w:val="center"/>
          </w:tcPr>
          <w:p w:rsidR="00AA73D2" w:rsidRPr="00B10B89" w:rsidRDefault="00F50DFD" w:rsidP="00AA73D2">
            <w:pPr>
              <w:rPr>
                <w:rFonts w:ascii="GHEA Grapalat" w:hAnsi="GHEA Grapalat"/>
                <w:sz w:val="20"/>
                <w:szCs w:val="20"/>
                <w:lang w:val="en-GB"/>
              </w:rPr>
            </w:pPr>
            <w:r w:rsidRPr="00F50DFD">
              <w:rPr>
                <w:rFonts w:ascii="GHEA Grapalat" w:hAnsi="GHEA Grapalat"/>
              </w:rPr>
              <w:t>Утилизация опасных биологических отходов</w:t>
            </w:r>
            <w:r w:rsidR="00B10B89">
              <w:rPr>
                <w:rFonts w:ascii="GHEA Grapalat" w:hAnsi="GHEA Grapalat"/>
                <w:lang w:val="en-GB"/>
              </w:rPr>
              <w:t xml:space="preserve"> 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636">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EA4636">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560C9">
        <w:rPr>
          <w:rFonts w:ascii="GHEA Grapalat" w:hAnsi="GHEA Grapalat"/>
          <w:b/>
          <w:sz w:val="22"/>
          <w:szCs w:val="22"/>
        </w:rPr>
        <w:t>GHTsDzB-HVKAK-2025-02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9560C9">
        <w:rPr>
          <w:rFonts w:ascii="GHEA Grapalat" w:hAnsi="GHEA Grapalat"/>
          <w:b/>
          <w:sz w:val="22"/>
          <w:szCs w:val="22"/>
        </w:rPr>
        <w:t>GHTsDzB-HVKAK-2025-02</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9560C9">
        <w:rPr>
          <w:rFonts w:ascii="GHEA Grapalat" w:hAnsi="GHEA Grapalat"/>
          <w:b/>
          <w:sz w:val="22"/>
          <w:szCs w:val="22"/>
        </w:rPr>
        <w:t>GHTsDzB-HVKAK-2025-02</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9560C9">
        <w:rPr>
          <w:rFonts w:ascii="GHEA Grapalat" w:hAnsi="GHEA Grapalat"/>
          <w:b/>
          <w:sz w:val="22"/>
          <w:szCs w:val="22"/>
        </w:rPr>
        <w:t>GHTsDzB-HVKAK-2025-02</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560C9">
        <w:rPr>
          <w:rFonts w:ascii="GHEA Grapalat" w:hAnsi="GHEA Grapalat"/>
          <w:b/>
          <w:sz w:val="22"/>
          <w:szCs w:val="22"/>
        </w:rPr>
        <w:t>GHTsDzB-HVKAK-2025-02</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813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813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8132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8132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81329"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8132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560C9">
        <w:rPr>
          <w:rFonts w:ascii="GHEA Grapalat" w:hAnsi="GHEA Grapalat"/>
          <w:b/>
          <w:sz w:val="22"/>
          <w:szCs w:val="22"/>
        </w:rPr>
        <w:t>GHTsDzB-HVKAK-2025-02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9560C9">
        <w:rPr>
          <w:rFonts w:ascii="GHEA Grapalat" w:hAnsi="GHEA Grapalat"/>
          <w:b/>
          <w:sz w:val="22"/>
          <w:szCs w:val="22"/>
        </w:rPr>
        <w:t>GHTsDzB-HVKAK-2025-02</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9560C9">
        <w:rPr>
          <w:rFonts w:ascii="GHEA Grapalat" w:hAnsi="GHEA Grapalat"/>
          <w:b/>
          <w:sz w:val="22"/>
          <w:szCs w:val="22"/>
        </w:rPr>
        <w:t>GHTsDzB-HVKAK-2025-02</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9560C9">
        <w:rPr>
          <w:rFonts w:ascii="GHEA Grapalat" w:hAnsi="GHEA Grapalat"/>
          <w:b/>
          <w:sz w:val="22"/>
          <w:szCs w:val="22"/>
        </w:rPr>
        <w:t>GHTsDzB-HVKAK-2025-02</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9560C9">
        <w:rPr>
          <w:rFonts w:ascii="GHEA Grapalat" w:hAnsi="GHEA Grapalat"/>
          <w:b/>
          <w:sz w:val="22"/>
          <w:szCs w:val="22"/>
        </w:rPr>
        <w:t>GHTsDzB-HVKAK-2025-02</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9560C9">
        <w:rPr>
          <w:rFonts w:ascii="GHEA Grapalat" w:hAnsi="GHEA Grapalat"/>
          <w:b/>
          <w:sz w:val="22"/>
          <w:szCs w:val="22"/>
        </w:rPr>
        <w:t>GHTsDzB-HVKAK-2025-02</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9560C9">
        <w:rPr>
          <w:rFonts w:ascii="GHEA Grapalat" w:hAnsi="GHEA Grapalat"/>
          <w:b/>
          <w:sz w:val="22"/>
          <w:szCs w:val="22"/>
        </w:rPr>
        <w:t>GHTsDzB-HVKAK-2025-02</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50DFD" w:rsidRPr="0049707C">
        <w:rPr>
          <w:rFonts w:ascii="GHEA Grapalat" w:hAnsi="GHEA Grapalat"/>
          <w:b/>
        </w:rPr>
        <w:t>услуг</w:t>
      </w:r>
      <w:r w:rsidR="00F50DFD">
        <w:rPr>
          <w:rFonts w:ascii="GHEA Grapalat" w:hAnsi="GHEA Grapalat"/>
        </w:rPr>
        <w:t xml:space="preserve"> </w:t>
      </w:r>
      <w:r w:rsidR="00F50DFD">
        <w:rPr>
          <w:rFonts w:ascii="GHEA Grapalat" w:hAnsi="GHEA Grapalat"/>
          <w:b/>
        </w:rPr>
        <w:t>у</w:t>
      </w:r>
      <w:r w:rsidR="00F50DFD" w:rsidRPr="00BF40E4">
        <w:rPr>
          <w:rFonts w:ascii="GHEA Grapalat" w:hAnsi="GHEA Grapalat"/>
          <w:b/>
        </w:rPr>
        <w:t>тилизаци</w:t>
      </w:r>
      <w:r w:rsidR="00F50DFD">
        <w:rPr>
          <w:rFonts w:ascii="GHEA Grapalat" w:hAnsi="GHEA Grapalat"/>
          <w:b/>
        </w:rPr>
        <w:t>и</w:t>
      </w:r>
      <w:r w:rsidR="00F50DFD" w:rsidRPr="00BF40E4">
        <w:rPr>
          <w:rFonts w:ascii="GHEA Grapalat" w:hAnsi="GHEA Grapalat"/>
          <w:b/>
        </w:rPr>
        <w:t xml:space="preserve"> опасных биологи</w:t>
      </w:r>
      <w:r w:rsidR="00F50DFD">
        <w:rPr>
          <w:rFonts w:ascii="GHEA Grapalat" w:hAnsi="GHEA Grapalat"/>
          <w:b/>
        </w:rPr>
        <w:t>ч</w:t>
      </w:r>
      <w:r w:rsidR="00F50DFD" w:rsidRPr="00BF40E4">
        <w:rPr>
          <w:rFonts w:ascii="GHEA Grapalat" w:hAnsi="GHEA Grapalat"/>
          <w:b/>
        </w:rPr>
        <w:t>еских отходов</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2D7F62">
        <w:trPr>
          <w:jc w:val="center"/>
        </w:trPr>
        <w:tc>
          <w:tcPr>
            <w:tcW w:w="4536" w:type="dxa"/>
          </w:tcPr>
          <w:p w:rsidR="006B04BD" w:rsidRPr="009F3DC7" w:rsidRDefault="006B04BD" w:rsidP="002D7F62">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2D7F62">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2D7F62">
            <w:pPr>
              <w:widowControl w:val="0"/>
              <w:spacing w:after="160" w:line="360" w:lineRule="auto"/>
              <w:jc w:val="center"/>
              <w:rPr>
                <w:rFonts w:ascii="GHEA Grapalat" w:hAnsi="GHEA Grapalat"/>
              </w:rPr>
            </w:pPr>
          </w:p>
        </w:tc>
        <w:tc>
          <w:tcPr>
            <w:tcW w:w="4343" w:type="dxa"/>
          </w:tcPr>
          <w:p w:rsidR="006B04BD" w:rsidRPr="009F3DC7" w:rsidRDefault="006B04BD" w:rsidP="002D7F6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2D7F62">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7AE" w:rsidRDefault="004137AE">
      <w:r>
        <w:separator/>
      </w:r>
    </w:p>
  </w:endnote>
  <w:endnote w:type="continuationSeparator" w:id="0">
    <w:p w:rsidR="004137AE" w:rsidRDefault="00413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137AE" w:rsidRPr="003E450C" w:rsidRDefault="00481329">
        <w:pPr>
          <w:pStyle w:val="a5"/>
          <w:jc w:val="center"/>
          <w:rPr>
            <w:rFonts w:ascii="GHEA Grapalat" w:hAnsi="GHEA Grapalat"/>
            <w:sz w:val="24"/>
            <w:szCs w:val="24"/>
          </w:rPr>
        </w:pPr>
        <w:r w:rsidRPr="003E450C">
          <w:rPr>
            <w:rFonts w:ascii="GHEA Grapalat" w:hAnsi="GHEA Grapalat"/>
            <w:sz w:val="24"/>
            <w:szCs w:val="24"/>
          </w:rPr>
          <w:fldChar w:fldCharType="begin"/>
        </w:r>
        <w:r w:rsidR="004137AE"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560C9">
          <w:rPr>
            <w:rFonts w:ascii="GHEA Grapalat" w:hAnsi="GHEA Grapalat"/>
            <w:noProof/>
            <w:sz w:val="24"/>
            <w:szCs w:val="24"/>
          </w:rPr>
          <w:t>29</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7AE" w:rsidRPr="00305BEC" w:rsidRDefault="004137AE">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7AE" w:rsidRDefault="004137AE">
      <w:r>
        <w:separator/>
      </w:r>
    </w:p>
  </w:footnote>
  <w:footnote w:type="continuationSeparator" w:id="0">
    <w:p w:rsidR="004137AE" w:rsidRDefault="004137AE">
      <w:r>
        <w:continuationSeparator/>
      </w:r>
    </w:p>
  </w:footnote>
  <w:footnote w:id="1">
    <w:p w:rsidR="004137AE" w:rsidRPr="00A31673" w:rsidRDefault="004137AE">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137AE" w:rsidRDefault="004137AE" w:rsidP="006B3E56">
      <w:pPr>
        <w:jc w:val="both"/>
      </w:pPr>
    </w:p>
    <w:p w:rsidR="004137AE" w:rsidRPr="00503980" w:rsidRDefault="004137AE"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137AE" w:rsidRPr="00503980" w:rsidRDefault="004137AE"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137AE" w:rsidRPr="00503980" w:rsidRDefault="004137AE"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137AE" w:rsidRDefault="004137AE" w:rsidP="006B3E56">
      <w:pPr>
        <w:pStyle w:val="af2"/>
        <w:rPr>
          <w:rFonts w:asciiTheme="minorHAnsi" w:hAnsiTheme="minorHAnsi"/>
          <w:lang w:val="af-ZA"/>
        </w:rPr>
      </w:pPr>
    </w:p>
  </w:footnote>
  <w:footnote w:id="3">
    <w:p w:rsidR="004137AE" w:rsidRPr="00D3436F" w:rsidRDefault="004137A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137AE" w:rsidRPr="009C4E45" w:rsidRDefault="004137AE">
      <w:pPr>
        <w:pStyle w:val="af2"/>
        <w:rPr>
          <w:rFonts w:ascii="GHEA Grapalat" w:hAnsi="GHEA Grapalat"/>
          <w:color w:val="FF0000"/>
          <w:sz w:val="28"/>
          <w:szCs w:val="28"/>
        </w:rPr>
      </w:pPr>
    </w:p>
  </w:footnote>
  <w:footnote w:id="4">
    <w:p w:rsidR="004137AE" w:rsidRPr="008842CE" w:rsidRDefault="004137AE" w:rsidP="003D2FE2">
      <w:pPr>
        <w:pStyle w:val="af2"/>
        <w:jc w:val="both"/>
      </w:pPr>
    </w:p>
  </w:footnote>
  <w:footnote w:id="5">
    <w:p w:rsidR="004137AE" w:rsidRPr="008842CE" w:rsidRDefault="004137AE" w:rsidP="000A214C">
      <w:pPr>
        <w:pStyle w:val="af2"/>
        <w:jc w:val="both"/>
      </w:pPr>
    </w:p>
  </w:footnote>
  <w:footnote w:id="6">
    <w:p w:rsidR="004137AE" w:rsidRPr="006F5F33" w:rsidRDefault="004137A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137AE" w:rsidRPr="006F5F33" w:rsidRDefault="004137AE"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137AE" w:rsidRPr="006F5F33" w:rsidRDefault="004137AE"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137AE" w:rsidRDefault="004137AE"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4137AE" w:rsidRPr="00E40AC8" w:rsidRDefault="004137AE" w:rsidP="003B2F27">
      <w:pPr>
        <w:pStyle w:val="af2"/>
        <w:jc w:val="both"/>
      </w:pPr>
    </w:p>
  </w:footnote>
  <w:footnote w:id="10">
    <w:p w:rsidR="004137AE" w:rsidRPr="00124BE9" w:rsidRDefault="004137AE"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D7F62"/>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37AE"/>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29"/>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0C9"/>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4DA"/>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636"/>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6BAC9-270B-4862-8EEA-73F05F80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70</Pages>
  <Words>18558</Words>
  <Characters>105782</Characters>
  <Application>Microsoft Office Word</Application>
  <DocSecurity>0</DocSecurity>
  <Lines>881</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1600</cp:revision>
  <cp:lastPrinted>2018-02-16T07:12:00Z</cp:lastPrinted>
  <dcterms:created xsi:type="dcterms:W3CDTF">2019-10-28T07:04:00Z</dcterms:created>
  <dcterms:modified xsi:type="dcterms:W3CDTF">2025-02-10T13:31:00Z</dcterms:modified>
</cp:coreProperties>
</file>