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5E11D1" w:rsidRPr="005E11D1">
        <w:rPr>
          <w:rFonts w:ascii="GHEA Grapalat" w:hAnsi="GHEA Grapalat"/>
          <w:i w:val="0"/>
          <w:sz w:val="24"/>
          <w:szCs w:val="24"/>
          <w:lang w:val="hy-AM"/>
        </w:rPr>
        <w:t>03</w:t>
      </w:r>
      <w:r w:rsidR="00501A71" w:rsidRPr="005E11D1">
        <w:rPr>
          <w:rFonts w:ascii="GHEA Grapalat" w:hAnsi="GHEA Grapalat"/>
          <w:i w:val="0"/>
          <w:sz w:val="24"/>
          <w:szCs w:val="24"/>
        </w:rPr>
        <w:t xml:space="preserve"> </w:t>
      </w:r>
      <w:r w:rsidR="005E11D1" w:rsidRPr="005E11D1">
        <w:rPr>
          <w:rFonts w:ascii="GHEA Grapalat" w:hAnsi="GHEA Grapalat"/>
          <w:i w:val="0"/>
          <w:sz w:val="24"/>
          <w:szCs w:val="24"/>
        </w:rPr>
        <w:t>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5E11D1">
        <w:rPr>
          <w:rFonts w:ascii="GHEA Grapalat" w:hAnsi="GHEA Grapalat"/>
          <w:b/>
          <w:i w:val="0"/>
          <w:sz w:val="24"/>
          <w:szCs w:val="24"/>
        </w:rPr>
        <w:t>GHTsDzB-HVKAK-2025-09</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Гераци,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Pr="005E11D1" w:rsidRDefault="00FE0DE3" w:rsidP="00FE0DE3">
      <w:pPr>
        <w:pStyle w:val="a3"/>
        <w:widowControl w:val="0"/>
        <w:spacing w:line="240" w:lineRule="auto"/>
        <w:ind w:firstLine="567"/>
        <w:rPr>
          <w:rFonts w:ascii="MS Mincho" w:eastAsia="MS Mincho" w:hAnsi="MS Mincho" w:cs="MS Mincho"/>
          <w:i w:val="0"/>
          <w:sz w:val="24"/>
          <w:szCs w:val="24"/>
          <w:lang w:val="hy-AM"/>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5E11D1">
        <w:rPr>
          <w:rFonts w:ascii="GHEA Grapalat" w:hAnsi="GHEA Grapalat"/>
          <w:b/>
          <w:i w:val="0"/>
          <w:sz w:val="24"/>
          <w:szCs w:val="24"/>
        </w:rPr>
        <w:t>на  юридические консультационные услуги</w:t>
      </w:r>
      <w:r w:rsidR="005E11D1">
        <w:rPr>
          <w:rFonts w:ascii="MS Mincho" w:eastAsia="MS Mincho" w:hAnsi="MS Mincho" w:cs="MS Mincho"/>
          <w:b/>
          <w:i w:val="0"/>
          <w:sz w:val="24"/>
          <w:szCs w:val="24"/>
          <w:lang w:val="hy-AM"/>
        </w:rPr>
        <w:t>․</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Гераци,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E11D1">
        <w:rPr>
          <w:rFonts w:ascii="GHEA Grapalat" w:hAnsi="GHEA Grapalat"/>
          <w:b/>
          <w:i w:val="0"/>
          <w:sz w:val="24"/>
          <w:szCs w:val="24"/>
        </w:rPr>
        <w:t>11</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5E11D1">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г. Ереван, ул. М. Гераци,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5E11D1">
        <w:rPr>
          <w:rFonts w:ascii="GHEA Grapalat" w:hAnsi="GHEA Grapalat"/>
          <w:b/>
          <w:i w:val="0"/>
          <w:sz w:val="24"/>
          <w:szCs w:val="24"/>
          <w:lang w:val="hy-AM"/>
        </w:rPr>
        <w:t>1</w:t>
      </w:r>
      <w:r w:rsidR="0012656E" w:rsidRPr="0012656E">
        <w:rPr>
          <w:rFonts w:ascii="GHEA Grapalat" w:hAnsi="GHEA Grapalat"/>
          <w:b/>
          <w:i w:val="0"/>
          <w:sz w:val="24"/>
          <w:szCs w:val="24"/>
        </w:rPr>
        <w:t>:30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5E11D1">
        <w:rPr>
          <w:rFonts w:ascii="GHEA Grapalat" w:hAnsi="GHEA Grapalat"/>
          <w:b/>
          <w:i w:val="0"/>
          <w:sz w:val="24"/>
          <w:szCs w:val="24"/>
        </w:rPr>
        <w:t>10</w:t>
      </w:r>
      <w:r w:rsidR="001705E4">
        <w:rPr>
          <w:rFonts w:ascii="GHEA Grapalat" w:hAnsi="GHEA Grapalat"/>
          <w:b/>
          <w:i w:val="0"/>
          <w:sz w:val="24"/>
          <w:szCs w:val="24"/>
        </w:rPr>
        <w:t xml:space="preserve"> </w:t>
      </w:r>
      <w:r w:rsidR="000C5CD3">
        <w:rPr>
          <w:rFonts w:ascii="GHEA Grapalat" w:hAnsi="GHEA Grapalat"/>
          <w:b/>
          <w:i w:val="0"/>
          <w:sz w:val="24"/>
          <w:szCs w:val="24"/>
        </w:rPr>
        <w:t xml:space="preserve">декабря </w:t>
      </w:r>
      <w:r w:rsidR="00CF3958">
        <w:rPr>
          <w:rFonts w:ascii="GHEA Grapalat" w:hAnsi="GHEA Grapalat"/>
          <w:b/>
          <w:i w:val="0"/>
          <w:sz w:val="24"/>
          <w:szCs w:val="24"/>
        </w:rPr>
        <w:t>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5E11D1" w:rsidP="004C7808">
      <w:pPr>
        <w:pStyle w:val="a3"/>
        <w:widowControl w:val="0"/>
        <w:spacing w:line="240" w:lineRule="auto"/>
        <w:ind w:firstLine="567"/>
        <w:rPr>
          <w:rFonts w:ascii="GHEA Grapalat" w:hAnsi="GHEA Grapalat"/>
          <w:i w:val="0"/>
          <w:sz w:val="24"/>
          <w:szCs w:val="24"/>
        </w:rPr>
      </w:pPr>
      <w:r>
        <w:rPr>
          <w:rFonts w:ascii="GHEA Grapalat" w:hAnsi="GHEA Grapalat"/>
          <w:b/>
          <w:i w:val="0"/>
          <w:sz w:val="24"/>
          <w:szCs w:val="24"/>
        </w:rPr>
        <w:t>Зина Товмасян</w:t>
      </w:r>
      <w:r w:rsidR="004C7808">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5E11D1">
        <w:rPr>
          <w:rFonts w:ascii="GHEA Grapalat" w:hAnsi="GHEA Grapalat"/>
          <w:sz w:val="22"/>
          <w:szCs w:val="22"/>
        </w:rPr>
        <w:t>GHTsDzB-HVKAK-2025-09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5E11D1" w:rsidRPr="005E11D1">
        <w:rPr>
          <w:rFonts w:ascii="GHEA Grapalat" w:hAnsi="GHEA Grapalat"/>
          <w:lang w:val="hy-AM"/>
        </w:rPr>
        <w:t>03</w:t>
      </w:r>
      <w:r w:rsidR="005E11D1" w:rsidRPr="005E11D1">
        <w:rPr>
          <w:rFonts w:ascii="GHEA Grapalat" w:hAnsi="GHEA Grapalat"/>
        </w:rPr>
        <w:t xml:space="preserve"> декабря</w:t>
      </w:r>
      <w:r w:rsidR="005E11D1">
        <w:rPr>
          <w:rFonts w:ascii="GHEA Grapalat" w:hAnsi="GHEA Grapalat"/>
        </w:rPr>
        <w:t xml:space="preserve"> </w:t>
      </w:r>
      <w:r w:rsidR="00CF3958">
        <w:rPr>
          <w:rFonts w:ascii="GHEA Grapalat" w:hAnsi="GHEA Grapalat"/>
          <w:sz w:val="22"/>
          <w:szCs w:val="22"/>
        </w:rPr>
        <w:t>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5E11D1" w:rsidRPr="005E11D1">
        <w:rPr>
          <w:rFonts w:ascii="GHEA Grapalat" w:hAnsi="GHEA Grapalat"/>
          <w:b/>
        </w:rPr>
        <w:t>ЮРИДИЧЕСКИЕ КОНСУЛЬТАЦИОННЫЕ УСЛУГИ</w:t>
      </w:r>
      <w:r w:rsidR="005E11D1">
        <w:rPr>
          <w:rFonts w:ascii="GHEA Grapalat" w:hAnsi="GHEA Grapalat"/>
          <w:b/>
        </w:rPr>
        <w:t xml:space="preserve"> </w:t>
      </w:r>
      <w:r w:rsidR="000C5CD3" w:rsidRPr="00A37E73">
        <w:rPr>
          <w:rFonts w:ascii="GHEA Grapalat" w:hAnsi="GHEA Grapalat"/>
          <w:b/>
        </w:rPr>
        <w:t xml:space="preserve">ДЛЯ </w:t>
      </w:r>
      <w:r w:rsidRPr="00A37E73">
        <w:rPr>
          <w:rFonts w:ascii="GHEA Grapalat" w:hAnsi="GHEA Grapalat"/>
          <w:b/>
        </w:rPr>
        <w:t>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5E11D1" w:rsidRPr="00521A49" w:rsidRDefault="005E11D1" w:rsidP="005E11D1">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1A43A4" w:rsidP="00B46D58">
      <w:pPr>
        <w:widowControl w:val="0"/>
        <w:spacing w:after="160"/>
        <w:ind w:firstLine="567"/>
        <w:jc w:val="both"/>
        <w:rPr>
          <w:rFonts w:ascii="GHEA Grapalat" w:hAnsi="GHEA Grapalat" w:cs="Sylfaen"/>
          <w:i/>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0C5CD3" w:rsidRPr="00CF3958">
        <w:rPr>
          <w:rFonts w:ascii="GHEA Grapalat" w:hAnsi="GHEA Grapalat"/>
          <w:b/>
          <w:sz w:val="20"/>
          <w:szCs w:val="20"/>
        </w:rPr>
        <w:lastRenderedPageBreak/>
        <w:t>СОДЕРЖАНИЕ</w:t>
      </w:r>
    </w:p>
    <w:p w:rsidR="00CF3958" w:rsidRPr="00CF3958" w:rsidRDefault="000C5CD3"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D06280" w:rsidRPr="00D06280">
        <w:rPr>
          <w:rFonts w:ascii="GHEA Grapalat" w:hAnsi="GHEA Grapalat"/>
          <w:b/>
          <w:sz w:val="20"/>
          <w:szCs w:val="20"/>
        </w:rPr>
        <w:t>ЮРИДИЧЕСКИЕ КОНСУЛЬТАЦИОННЫЕ УСЛУГИ</w:t>
      </w:r>
      <w:r>
        <w:rPr>
          <w:rFonts w:ascii="GHEA Grapalat" w:hAnsi="GHEA Grapalat"/>
          <w:b/>
          <w:sz w:val="20"/>
          <w:szCs w:val="20"/>
        </w:rPr>
        <w:t xml:space="preserve"> </w:t>
      </w:r>
      <w:r w:rsidRPr="00C752DF">
        <w:rPr>
          <w:rFonts w:ascii="GHEA Grapalat" w:hAnsi="GHEA Grapalat"/>
          <w:b/>
          <w:sz w:val="20"/>
          <w:szCs w:val="20"/>
        </w:rPr>
        <w:t xml:space="preserve">ДЛЯ </w:t>
      </w:r>
      <w:r w:rsidR="00CF3958" w:rsidRPr="00C752DF">
        <w:rPr>
          <w:rFonts w:ascii="GHEA Grapalat" w:hAnsi="GHEA Grapalat"/>
          <w:b/>
          <w:sz w:val="20"/>
          <w:szCs w:val="20"/>
        </w:rPr>
        <w:t>СВОИХ</w:t>
      </w:r>
      <w:r w:rsidR="00CF3958" w:rsidRPr="00CF3958">
        <w:rPr>
          <w:rFonts w:ascii="GHEA Grapalat" w:hAnsi="GHEA Grapalat"/>
          <w:b/>
          <w:sz w:val="20"/>
          <w:szCs w:val="20"/>
        </w:rPr>
        <w:t xml:space="preserve">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5E11D1">
        <w:rPr>
          <w:rFonts w:ascii="GHEA Grapalat" w:hAnsi="GHEA Grapalat"/>
          <w:b/>
          <w:sz w:val="22"/>
          <w:szCs w:val="22"/>
        </w:rPr>
        <w:t>GHTsDzB-HVKAK-2025-09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42217B" w:rsidRDefault="0042217B"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B22779" w:rsidRPr="00B22779">
        <w:rPr>
          <w:rFonts w:ascii="GHEA Grapalat" w:hAnsi="GHEA Grapalat"/>
          <w:b/>
          <w:i w:val="0"/>
          <w:sz w:val="24"/>
          <w:szCs w:val="24"/>
        </w:rPr>
        <w:t>юридические консультационные услуги</w:t>
      </w:r>
      <w:r w:rsidR="00B22779" w:rsidRPr="00067561">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88"/>
        <w:gridCol w:w="6530"/>
      </w:tblGrid>
      <w:tr w:rsidR="00970424" w:rsidRPr="009044F1" w:rsidTr="00057003">
        <w:trPr>
          <w:jc w:val="center"/>
        </w:trPr>
        <w:tc>
          <w:tcPr>
            <w:tcW w:w="270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057003">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3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057003">
        <w:trPr>
          <w:jc w:val="center"/>
        </w:trPr>
        <w:tc>
          <w:tcPr>
            <w:tcW w:w="1216" w:type="dxa"/>
            <w:vAlign w:val="center"/>
          </w:tcPr>
          <w:p w:rsidR="00AA73D2" w:rsidRPr="00057003" w:rsidRDefault="00AA73D2" w:rsidP="00B46D58">
            <w:pPr>
              <w:pStyle w:val="23"/>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rsidR="00AA73D2" w:rsidRPr="00057003" w:rsidRDefault="00250E9A" w:rsidP="00B22779">
            <w:pPr>
              <w:pStyle w:val="23"/>
              <w:spacing w:line="240" w:lineRule="auto"/>
              <w:ind w:firstLine="0"/>
              <w:jc w:val="center"/>
              <w:rPr>
                <w:rFonts w:ascii="GHEA Grapalat" w:hAnsi="GHEA Grapalat"/>
                <w:sz w:val="24"/>
                <w:szCs w:val="24"/>
              </w:rPr>
            </w:pPr>
            <w:r w:rsidRPr="00057003">
              <w:rPr>
                <w:rFonts w:ascii="GHEA Grapalat" w:hAnsi="GHEA Grapalat"/>
                <w:sz w:val="24"/>
                <w:szCs w:val="24"/>
                <w:lang w:val="hy-AM"/>
              </w:rPr>
              <w:t>1</w:t>
            </w:r>
            <w:r w:rsidR="00B22779">
              <w:rPr>
                <w:rFonts w:ascii="GHEA Grapalat" w:hAnsi="GHEA Grapalat"/>
                <w:sz w:val="24"/>
                <w:szCs w:val="24"/>
                <w:lang w:val="hy-AM"/>
              </w:rPr>
              <w:t xml:space="preserve">2 000 </w:t>
            </w:r>
            <w:r w:rsidRPr="00057003">
              <w:rPr>
                <w:rFonts w:ascii="GHEA Grapalat" w:hAnsi="GHEA Grapalat"/>
                <w:sz w:val="24"/>
                <w:szCs w:val="24"/>
                <w:lang w:val="hy-AM"/>
              </w:rPr>
              <w:t>000</w:t>
            </w:r>
          </w:p>
        </w:tc>
        <w:tc>
          <w:tcPr>
            <w:tcW w:w="6530" w:type="dxa"/>
            <w:vAlign w:val="center"/>
          </w:tcPr>
          <w:p w:rsidR="00AA73D2" w:rsidRPr="00057003" w:rsidRDefault="00B22779" w:rsidP="00AA73D2">
            <w:pPr>
              <w:rPr>
                <w:rFonts w:ascii="GHEA Grapalat" w:hAnsi="GHEA Grapalat"/>
                <w:lang w:val="en-GB"/>
              </w:rPr>
            </w:pPr>
            <w:r w:rsidRPr="00B22779">
              <w:rPr>
                <w:rFonts w:ascii="GHEA Grapalat" w:hAnsi="GHEA Grapalat"/>
              </w:rPr>
              <w:t>Юридические консультационные услуги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w:t>
      </w:r>
      <w:r w:rsidRPr="004004A3">
        <w:rPr>
          <w:rFonts w:ascii="GHEA Grapalat" w:hAnsi="GHEA Grapalat" w:cs="Sylfaen"/>
        </w:rPr>
        <w:lastRenderedPageBreak/>
        <w:t>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w:t>
      </w:r>
      <w:r w:rsidRPr="009044F1">
        <w:rPr>
          <w:rFonts w:ascii="GHEA Grapalat" w:hAnsi="GHEA Grapalat"/>
          <w:color w:val="000000"/>
        </w:rPr>
        <w:lastRenderedPageBreak/>
        <w:t>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разъяснения в течение двух календарных дней, следующих за </w:t>
      </w:r>
      <w:r w:rsidRPr="007D4470">
        <w:rPr>
          <w:rFonts w:ascii="GHEA Grapalat" w:hAnsi="GHEA Grapalat"/>
        </w:rPr>
        <w:lastRenderedPageBreak/>
        <w:t>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г. Ереван, ул. М. Гераци,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540648">
        <w:rPr>
          <w:rFonts w:ascii="GHEA Grapalat" w:hAnsi="GHEA Grapalat"/>
          <w:b/>
          <w:sz w:val="24"/>
          <w:szCs w:val="24"/>
        </w:rPr>
        <w:t>11</w:t>
      </w:r>
      <w:r w:rsidR="009415D8" w:rsidRPr="009415D8">
        <w:rPr>
          <w:rFonts w:ascii="GHEA Grapalat" w:hAnsi="GHEA Grapalat"/>
          <w:b/>
          <w:sz w:val="24"/>
          <w:szCs w:val="24"/>
        </w:rPr>
        <w:t>:30</w:t>
      </w:r>
      <w:r w:rsidRPr="009415D8">
        <w:rPr>
          <w:rFonts w:ascii="GHEA Grapalat" w:hAnsi="GHEA Grapalat"/>
          <w:b/>
          <w:sz w:val="24"/>
          <w:szCs w:val="24"/>
        </w:rPr>
        <w:t xml:space="preserve"> часов </w:t>
      </w:r>
      <w:r w:rsidR="00540648">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5E11D1">
        <w:rPr>
          <w:rFonts w:ascii="GHEA Grapalat" w:hAnsi="GHEA Grapalat"/>
          <w:sz w:val="24"/>
          <w:szCs w:val="24"/>
        </w:rPr>
        <w:t>Зина Товмасян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w:t>
      </w:r>
      <w:r w:rsidR="00AF101C" w:rsidRPr="00985FFB">
        <w:rPr>
          <w:rFonts w:ascii="GHEA Grapalat" w:hAnsi="GHEA Grapalat"/>
          <w:sz w:val="24"/>
          <w:szCs w:val="24"/>
        </w:rPr>
        <w:lastRenderedPageBreak/>
        <w:t>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F50DFD">
        <w:rPr>
          <w:rFonts w:ascii="GHEA Grapalat" w:hAnsi="GHEA Grapalat"/>
          <w:sz w:val="24"/>
          <w:szCs w:val="24"/>
        </w:rPr>
        <w:t>ц</w:t>
      </w:r>
      <w:r w:rsidRPr="00F50DFD">
        <w:rPr>
          <w:rFonts w:ascii="GHEA Grapalat" w:hAnsi="GHEA Grapalat"/>
          <w:sz w:val="24"/>
          <w:szCs w:val="24"/>
        </w:rPr>
        <w:t>xУxК</w:t>
      </w:r>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ВС-сумма, выплачиваемая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-итоговая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СЦ-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У-цена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w:t>
      </w:r>
      <w:bookmarkStart w:id="0" w:name="_GoBack"/>
      <w:bookmarkEnd w:id="0"/>
      <w:r w:rsidRPr="009044F1">
        <w:rPr>
          <w:rFonts w:ascii="GHEA Grapalat" w:hAnsi="GHEA Grapalat"/>
          <w:sz w:val="24"/>
          <w:szCs w:val="24"/>
        </w:rPr>
        <w:t>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540648">
        <w:rPr>
          <w:rFonts w:ascii="GHEA Grapalat" w:hAnsi="GHEA Grapalat"/>
          <w:b/>
          <w:sz w:val="24"/>
          <w:szCs w:val="24"/>
        </w:rPr>
        <w:t>7</w:t>
      </w:r>
      <w:r w:rsidR="00A9098A" w:rsidRPr="00204A09">
        <w:rPr>
          <w:rFonts w:ascii="GHEA Grapalat" w:hAnsi="GHEA Grapalat"/>
          <w:b/>
          <w:sz w:val="24"/>
          <w:szCs w:val="24"/>
        </w:rPr>
        <w:t xml:space="preserve">-ый день в </w:t>
      </w:r>
      <w:r w:rsidR="00540648">
        <w:rPr>
          <w:rFonts w:ascii="GHEA Grapalat" w:hAnsi="GHEA Grapalat"/>
          <w:b/>
          <w:sz w:val="24"/>
          <w:szCs w:val="24"/>
        </w:rPr>
        <w:t>11</w:t>
      </w:r>
      <w:r w:rsidR="00204A09" w:rsidRPr="00204A09">
        <w:rPr>
          <w:rFonts w:ascii="GHEA Grapalat" w:hAnsi="GHEA Grapalat"/>
          <w:b/>
          <w:sz w:val="24"/>
          <w:szCs w:val="24"/>
        </w:rPr>
        <w:t>:</w:t>
      </w:r>
      <w:r w:rsidR="00540648">
        <w:rPr>
          <w:rFonts w:ascii="GHEA Grapalat" w:hAnsi="GHEA Grapalat"/>
          <w:b/>
          <w:sz w:val="24"/>
          <w:szCs w:val="24"/>
          <w:lang w:val="hy-AM"/>
        </w:rPr>
        <w:t>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 xml:space="preserve">Если в результате переговоров </w:t>
      </w:r>
      <w:r w:rsidR="006F77BF" w:rsidRPr="00CA3860">
        <w:rPr>
          <w:rFonts w:ascii="GHEA Grapalat" w:hAnsi="GHEA Grapalat"/>
          <w:sz w:val="24"/>
          <w:szCs w:val="24"/>
        </w:rPr>
        <w:lastRenderedPageBreak/>
        <w:t>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lastRenderedPageBreak/>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6 </w:t>
      </w:r>
      <w:r w:rsidR="00A31DCA" w:rsidRPr="00A31DCA">
        <w:rPr>
          <w:rFonts w:ascii="GHEA Grapalat" w:hAnsi="GHEA Grapalat"/>
        </w:rPr>
        <w:lastRenderedPageBreak/>
        <w:t>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lastRenderedPageBreak/>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76488">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DA3A5A" w:rsidRPr="009044F1" w:rsidRDefault="00DA3A5A" w:rsidP="00F76488">
      <w:pPr>
        <w:pStyle w:val="a3"/>
        <w:widowControl w:val="0"/>
        <w:tabs>
          <w:tab w:val="left" w:pos="1134"/>
        </w:tabs>
        <w:spacing w:line="240" w:lineRule="auto"/>
        <w:ind w:firstLine="567"/>
        <w:contextualSpacing/>
        <w:rPr>
          <w:rFonts w:ascii="GHEA Grapalat" w:hAnsi="GHEA Grapalat" w:cs="Sylfaen"/>
          <w:i w:val="0"/>
          <w:sz w:val="24"/>
          <w:szCs w:val="24"/>
        </w:rPr>
      </w:pP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w:t>
      </w:r>
      <w:r w:rsidR="00BD5554" w:rsidRPr="00174059">
        <w:rPr>
          <w:rFonts w:ascii="GHEA Grapalat" w:hAnsi="GHEA Grapalat"/>
        </w:rPr>
        <w:lastRenderedPageBreak/>
        <w:t>(приложение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9044F1">
        <w:rPr>
          <w:rFonts w:ascii="GHEA Grapalat" w:hAnsi="GHEA Grapalat"/>
        </w:rPr>
        <w:lastRenderedPageBreak/>
        <w:t xml:space="preserve">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установлены законом </w:t>
      </w:r>
      <w:r w:rsidRPr="00570BBD">
        <w:rPr>
          <w:rFonts w:ascii="GHEA Grapalat" w:hAnsi="GHEA Grapalat"/>
        </w:rPr>
        <w:lastRenderedPageBreak/>
        <w:t>"О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DA3A5A" w:rsidRDefault="00E24455" w:rsidP="00531CA1">
      <w:pPr>
        <w:widowControl w:val="0"/>
        <w:tabs>
          <w:tab w:val="left" w:pos="1134"/>
        </w:tabs>
        <w:ind w:firstLine="567"/>
        <w:contextualSpacing/>
        <w:rPr>
          <w:rFonts w:ascii="GHEA Grapalat" w:hAnsi="GHEA Grapalat"/>
          <w:b/>
        </w:rPr>
      </w:pPr>
      <w:r w:rsidRPr="00DA3A5A">
        <w:rPr>
          <w:rFonts w:ascii="GHEA Grapalat" w:hAnsi="GHEA Grapalat"/>
          <w:b/>
        </w:rPr>
        <w:t>1)</w:t>
      </w:r>
      <w:r w:rsidRPr="00DA3A5A">
        <w:rPr>
          <w:rFonts w:ascii="GHEA Grapalat" w:hAnsi="GHEA Grapalat"/>
          <w:b/>
        </w:rPr>
        <w:tab/>
        <w:t>наименование заказчика и место (адрес) подачи заявки;</w:t>
      </w:r>
    </w:p>
    <w:p w:rsidR="00E24455" w:rsidRPr="00DA3A5A" w:rsidRDefault="00E24455" w:rsidP="00531CA1">
      <w:pPr>
        <w:widowControl w:val="0"/>
        <w:tabs>
          <w:tab w:val="left" w:pos="1134"/>
          <w:tab w:val="left" w:pos="6284"/>
        </w:tabs>
        <w:ind w:firstLine="567"/>
        <w:contextualSpacing/>
        <w:jc w:val="both"/>
        <w:rPr>
          <w:rFonts w:ascii="GHEA Grapalat" w:hAnsi="GHEA Grapalat"/>
          <w:b/>
        </w:rPr>
      </w:pPr>
      <w:r w:rsidRPr="00DA3A5A">
        <w:rPr>
          <w:rFonts w:ascii="GHEA Grapalat" w:hAnsi="GHEA Grapalat"/>
          <w:b/>
        </w:rPr>
        <w:t>2)</w:t>
      </w:r>
      <w:r w:rsidRPr="00DA3A5A">
        <w:rPr>
          <w:rFonts w:ascii="GHEA Grapalat" w:hAnsi="GHEA Grapalat"/>
          <w:b/>
        </w:rPr>
        <w:tab/>
        <w:t xml:space="preserve">код </w:t>
      </w:r>
      <w:r w:rsidR="00107A05" w:rsidRPr="00DA3A5A">
        <w:rPr>
          <w:rFonts w:ascii="GHEA Grapalat" w:hAnsi="GHEA Grapalat"/>
          <w:b/>
        </w:rPr>
        <w:t>процедуры</w:t>
      </w:r>
      <w:r w:rsidRPr="00DA3A5A">
        <w:rPr>
          <w:rFonts w:ascii="GHEA Grapalat" w:hAnsi="GHEA Grapalat"/>
          <w:b/>
        </w:rPr>
        <w:t>;</w:t>
      </w:r>
      <w:r w:rsidRPr="00DA3A5A">
        <w:rPr>
          <w:rFonts w:ascii="GHEA Grapalat" w:hAnsi="GHEA Grapalat"/>
          <w:b/>
        </w:rPr>
        <w:tab/>
      </w:r>
    </w:p>
    <w:p w:rsidR="00E24455" w:rsidRPr="00DA3A5A" w:rsidRDefault="00E24455" w:rsidP="00531CA1">
      <w:pPr>
        <w:widowControl w:val="0"/>
        <w:tabs>
          <w:tab w:val="left" w:pos="1134"/>
        </w:tabs>
        <w:ind w:firstLine="567"/>
        <w:contextualSpacing/>
        <w:jc w:val="both"/>
        <w:rPr>
          <w:rFonts w:ascii="GHEA Grapalat" w:hAnsi="GHEA Grapalat"/>
          <w:b/>
        </w:rPr>
      </w:pPr>
      <w:r w:rsidRPr="00DA3A5A">
        <w:rPr>
          <w:rFonts w:ascii="GHEA Grapalat" w:hAnsi="GHEA Grapalat"/>
          <w:b/>
        </w:rPr>
        <w:t>3)</w:t>
      </w:r>
      <w:r w:rsidRPr="00DA3A5A">
        <w:rPr>
          <w:rFonts w:ascii="GHEA Grapalat" w:hAnsi="GHEA Grapalat"/>
          <w:b/>
        </w:rPr>
        <w:tab/>
        <w:t>слова “не вскрывать до заседания по вскрытию заявок”;</w:t>
      </w:r>
    </w:p>
    <w:p w:rsidR="00E24455" w:rsidRPr="00DA3A5A" w:rsidRDefault="00E24455" w:rsidP="00531CA1">
      <w:pPr>
        <w:widowControl w:val="0"/>
        <w:tabs>
          <w:tab w:val="left" w:pos="1134"/>
        </w:tabs>
        <w:ind w:firstLine="567"/>
        <w:contextualSpacing/>
        <w:jc w:val="both"/>
        <w:rPr>
          <w:rFonts w:ascii="GHEA Grapalat" w:hAnsi="GHEA Grapalat"/>
          <w:b/>
        </w:rPr>
      </w:pPr>
      <w:r w:rsidRPr="00DA3A5A">
        <w:rPr>
          <w:rFonts w:ascii="GHEA Grapalat" w:hAnsi="GHEA Grapalat"/>
          <w:b/>
        </w:rPr>
        <w:t>4)</w:t>
      </w:r>
      <w:r w:rsidRPr="00DA3A5A">
        <w:rPr>
          <w:rFonts w:ascii="GHEA Grapalat" w:hAnsi="GHEA Grapalat"/>
          <w:b/>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GHTsDzB-HVKAK-2025-09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E11D1">
        <w:rPr>
          <w:rFonts w:ascii="GHEA Grapalat" w:hAnsi="GHEA Grapalat"/>
          <w:b/>
          <w:sz w:val="22"/>
          <w:szCs w:val="22"/>
        </w:rPr>
        <w:t>GHTsDzB-HVKAK-2025-09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5E11D1">
        <w:rPr>
          <w:rFonts w:ascii="GHEA Grapalat" w:hAnsi="GHEA Grapalat"/>
          <w:b/>
          <w:sz w:val="22"/>
          <w:szCs w:val="22"/>
        </w:rPr>
        <w:t>GHTsDzB-HVKAK-2025-09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lastRenderedPageBreak/>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5E11D1">
        <w:rPr>
          <w:rFonts w:ascii="GHEA Grapalat" w:hAnsi="GHEA Grapalat"/>
          <w:b/>
          <w:sz w:val="22"/>
          <w:szCs w:val="22"/>
        </w:rPr>
        <w:t>GHTsDzB-HVKAK-2025-09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D07727">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GHTsDzB-HVKAK-2025-09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BF280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BF280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BF2809"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BF2809"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F2809"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F2809"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w:t>
      </w:r>
      <w:r w:rsidRPr="000306ED">
        <w:rPr>
          <w:rFonts w:ascii="GHEA Grapalat" w:hAnsi="GHEA Grapalat"/>
        </w:rPr>
        <w:lastRenderedPageBreak/>
        <w:t>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w:t>
      </w:r>
      <w:r w:rsidRPr="000306ED">
        <w:rPr>
          <w:rFonts w:ascii="GHEA Grapalat" w:hAnsi="GHEA Grapalat"/>
        </w:rPr>
        <w:lastRenderedPageBreak/>
        <w:t>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0306ED">
        <w:rPr>
          <w:rFonts w:ascii="GHEA Grapalat" w:hAnsi="GHEA Grapalat"/>
        </w:rPr>
        <w:lastRenderedPageBreak/>
        <w:t xml:space="preserve">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0306ED">
        <w:rPr>
          <w:rFonts w:ascii="GHEA Grapalat" w:hAnsi="GHEA Grapalat"/>
        </w:rPr>
        <w:lastRenderedPageBreak/>
        <w:t>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E11D1">
        <w:rPr>
          <w:rFonts w:ascii="GHEA Grapalat" w:hAnsi="GHEA Grapalat"/>
          <w:b/>
          <w:sz w:val="22"/>
          <w:szCs w:val="22"/>
        </w:rPr>
        <w:t>GHTsDzB-HVKAK-2025-09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5E11D1">
        <w:rPr>
          <w:rFonts w:ascii="GHEA Grapalat" w:hAnsi="GHEA Grapalat"/>
          <w:b/>
          <w:sz w:val="22"/>
          <w:szCs w:val="22"/>
        </w:rPr>
        <w:t>GHTsDzB-HVKAK-2025-09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5E11D1">
        <w:rPr>
          <w:rFonts w:ascii="GHEA Grapalat" w:hAnsi="GHEA Grapalat"/>
          <w:b/>
          <w:sz w:val="22"/>
          <w:szCs w:val="22"/>
        </w:rPr>
        <w:t>GHTsDzB-HVKAK-2025-09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E11D1">
        <w:rPr>
          <w:rFonts w:ascii="GHEA Grapalat" w:hAnsi="GHEA Grapalat"/>
          <w:b/>
          <w:sz w:val="22"/>
          <w:szCs w:val="22"/>
        </w:rPr>
        <w:t>GHTsDzB-HVKAK-2025-09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w:t>
      </w:r>
      <w:r w:rsidRPr="00B138F3">
        <w:rPr>
          <w:rFonts w:ascii="GHEA Grapalat" w:hAnsi="GHEA Grapalat"/>
          <w:sz w:val="22"/>
          <w:szCs w:val="22"/>
        </w:rPr>
        <w:lastRenderedPageBreak/>
        <w:t>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lastRenderedPageBreak/>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E11D1">
        <w:rPr>
          <w:rFonts w:ascii="GHEA Grapalat" w:hAnsi="GHEA Grapalat"/>
          <w:b/>
          <w:sz w:val="22"/>
          <w:szCs w:val="22"/>
        </w:rPr>
        <w:t>GHTsDzB-HVKAK-2025-09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5E11D1">
        <w:rPr>
          <w:rFonts w:ascii="GHEA Grapalat" w:hAnsi="GHEA Grapalat"/>
          <w:b/>
          <w:sz w:val="22"/>
          <w:szCs w:val="22"/>
        </w:rPr>
        <w:t>GHTsDzB-HVKAK-2025-09</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w:t>
      </w:r>
      <w:r w:rsidRPr="00B138F3">
        <w:rPr>
          <w:rFonts w:ascii="GHEA Grapalat" w:hAnsi="GHEA Grapalat"/>
        </w:rPr>
        <w:lastRenderedPageBreak/>
        <w:t>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5E11D1">
        <w:rPr>
          <w:rFonts w:ascii="GHEA Grapalat" w:hAnsi="GHEA Grapalat"/>
          <w:b/>
          <w:sz w:val="22"/>
          <w:szCs w:val="22"/>
        </w:rPr>
        <w:t>GHTsDzB-HVKAK-2025-09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С. Атояна</w:t>
      </w:r>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DA3A5A" w:rsidRPr="005E11D1">
        <w:rPr>
          <w:rFonts w:ascii="GHEA Grapalat" w:hAnsi="GHEA Grapalat"/>
          <w:b/>
        </w:rPr>
        <w:t>юридические консультационные услуги</w:t>
      </w:r>
      <w:r w:rsidR="00DA3A5A">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lastRenderedPageBreak/>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lastRenderedPageBreak/>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w:t>
      </w:r>
      <w:r w:rsidRPr="00AD29CE">
        <w:rPr>
          <w:rFonts w:ascii="GHEA Grapalat" w:hAnsi="GHEA Grapalat"/>
        </w:rPr>
        <w:lastRenderedPageBreak/>
        <w:t>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w:t>
      </w:r>
      <w:r w:rsidRPr="00AD29CE">
        <w:rPr>
          <w:rFonts w:ascii="GHEA Grapalat" w:hAnsi="GHEA Grapalat"/>
        </w:rPr>
        <w:lastRenderedPageBreak/>
        <w:t>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67561" w:rsidRPr="00E16259" w:rsidRDefault="00067561" w:rsidP="00067561">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w:t>
      </w:r>
      <w:r w:rsidRPr="00E16259">
        <w:rPr>
          <w:rFonts w:ascii="GHEA Grapalat" w:hAnsi="GHEA Grapalat"/>
          <w:b/>
        </w:rPr>
        <w:lastRenderedPageBreak/>
        <w:t xml:space="preserve">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16259">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E16259">
        <w:rPr>
          <w:b/>
          <w:color w:val="000000" w:themeColor="text1"/>
        </w:rPr>
        <w:t xml:space="preserve"> </w:t>
      </w:r>
      <w:r w:rsidRPr="00E16259">
        <w:rPr>
          <w:rFonts w:ascii="GHEA Grapalat" w:hAnsi="GHEA Grapalat"/>
          <w:b/>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16259">
        <w:rPr>
          <w:rStyle w:val="af6"/>
          <w:rFonts w:ascii="GHEA Grapalat" w:hAnsi="GHEA Grapalat"/>
          <w:b/>
        </w:rPr>
        <w:footnoteReference w:customMarkFollows="1" w:id="9"/>
        <w:t>24</w:t>
      </w:r>
    </w:p>
    <w:p w:rsidR="00067561" w:rsidRPr="00AD29CE" w:rsidRDefault="00067561" w:rsidP="003F4FD0">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DA3A5A">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DA3A5A">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D84731" w:rsidRPr="00AD29CE" w:rsidRDefault="00D84731" w:rsidP="00D84731">
      <w:pPr>
        <w:widowControl w:val="0"/>
        <w:spacing w:after="160" w:line="360" w:lineRule="auto"/>
        <w:jc w:val="right"/>
        <w:rPr>
          <w:rFonts w:ascii="GHEA Grapalat" w:hAnsi="GHEA Grapalat"/>
        </w:rPr>
      </w:pPr>
      <w:r w:rsidRPr="00AD29CE">
        <w:rPr>
          <w:rFonts w:ascii="GHEA Grapalat" w:hAnsi="GHEA Grapalat"/>
        </w:rPr>
        <w:t>драмов РА</w:t>
      </w:r>
    </w:p>
    <w:tbl>
      <w:tblPr>
        <w:tblW w:w="11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769"/>
        <w:gridCol w:w="1597"/>
        <w:gridCol w:w="760"/>
        <w:gridCol w:w="354"/>
        <w:gridCol w:w="1283"/>
        <w:gridCol w:w="786"/>
        <w:gridCol w:w="872"/>
        <w:gridCol w:w="2122"/>
      </w:tblGrid>
      <w:tr w:rsidR="00DA3A5A" w:rsidRPr="00E40AC8" w:rsidTr="00DA3A5A">
        <w:trPr>
          <w:trHeight w:val="422"/>
          <w:jc w:val="center"/>
        </w:trPr>
        <w:tc>
          <w:tcPr>
            <w:tcW w:w="11258" w:type="dxa"/>
            <w:gridSpan w:val="9"/>
          </w:tcPr>
          <w:p w:rsidR="00DA3A5A" w:rsidRPr="00E40AC8" w:rsidRDefault="00DA3A5A" w:rsidP="00BF2809">
            <w:pPr>
              <w:widowControl w:val="0"/>
              <w:spacing w:after="120"/>
              <w:jc w:val="center"/>
              <w:rPr>
                <w:rFonts w:ascii="GHEA Grapalat" w:hAnsi="GHEA Grapalat"/>
                <w:sz w:val="20"/>
              </w:rPr>
            </w:pPr>
            <w:r w:rsidRPr="00E40AC8">
              <w:rPr>
                <w:rFonts w:ascii="GHEA Grapalat" w:hAnsi="GHEA Grapalat"/>
                <w:sz w:val="20"/>
              </w:rPr>
              <w:t>Услуги</w:t>
            </w:r>
          </w:p>
        </w:tc>
      </w:tr>
      <w:tr w:rsidR="00DA3A5A" w:rsidRPr="00E40AC8" w:rsidTr="00DA3A5A">
        <w:trPr>
          <w:trHeight w:val="247"/>
          <w:jc w:val="center"/>
        </w:trPr>
        <w:tc>
          <w:tcPr>
            <w:tcW w:w="1715" w:type="dxa"/>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номер предусмотренного приглашением лота</w:t>
            </w:r>
          </w:p>
        </w:tc>
        <w:tc>
          <w:tcPr>
            <w:tcW w:w="1769" w:type="dxa"/>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промежуточный код, предусмотренный планом закупок по классификации ЕЗК (CPV)</w:t>
            </w:r>
          </w:p>
        </w:tc>
        <w:tc>
          <w:tcPr>
            <w:tcW w:w="1597" w:type="dxa"/>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техническая характеристика</w:t>
            </w:r>
          </w:p>
        </w:tc>
        <w:tc>
          <w:tcPr>
            <w:tcW w:w="1114" w:type="dxa"/>
            <w:gridSpan w:val="2"/>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единица измерения</w:t>
            </w:r>
          </w:p>
        </w:tc>
        <w:tc>
          <w:tcPr>
            <w:tcW w:w="1283" w:type="dxa"/>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общая цена/драмов РА</w:t>
            </w:r>
          </w:p>
        </w:tc>
        <w:tc>
          <w:tcPr>
            <w:tcW w:w="786" w:type="dxa"/>
            <w:vMerge w:val="restart"/>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общий объем</w:t>
            </w:r>
          </w:p>
        </w:tc>
        <w:tc>
          <w:tcPr>
            <w:tcW w:w="2994" w:type="dxa"/>
            <w:gridSpan w:val="2"/>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предоставления</w:t>
            </w:r>
          </w:p>
        </w:tc>
      </w:tr>
      <w:tr w:rsidR="00DA3A5A" w:rsidRPr="00E40AC8" w:rsidTr="00DA3A5A">
        <w:trPr>
          <w:trHeight w:val="501"/>
          <w:jc w:val="center"/>
        </w:trPr>
        <w:tc>
          <w:tcPr>
            <w:tcW w:w="1715" w:type="dxa"/>
            <w:vMerge/>
            <w:vAlign w:val="center"/>
          </w:tcPr>
          <w:p w:rsidR="00DA3A5A" w:rsidRPr="00DA3A5A" w:rsidRDefault="00DA3A5A" w:rsidP="00BF2809">
            <w:pPr>
              <w:widowControl w:val="0"/>
              <w:spacing w:after="120"/>
              <w:jc w:val="center"/>
              <w:rPr>
                <w:rFonts w:ascii="GHEA Grapalat" w:hAnsi="GHEA Grapalat"/>
                <w:sz w:val="18"/>
                <w:szCs w:val="18"/>
              </w:rPr>
            </w:pPr>
          </w:p>
        </w:tc>
        <w:tc>
          <w:tcPr>
            <w:tcW w:w="1769" w:type="dxa"/>
            <w:vMerge/>
            <w:vAlign w:val="center"/>
          </w:tcPr>
          <w:p w:rsidR="00DA3A5A" w:rsidRPr="00DA3A5A" w:rsidRDefault="00DA3A5A" w:rsidP="00BF2809">
            <w:pPr>
              <w:widowControl w:val="0"/>
              <w:spacing w:after="120"/>
              <w:jc w:val="center"/>
              <w:rPr>
                <w:rFonts w:ascii="GHEA Grapalat" w:hAnsi="GHEA Grapalat"/>
                <w:sz w:val="18"/>
                <w:szCs w:val="18"/>
              </w:rPr>
            </w:pPr>
          </w:p>
        </w:tc>
        <w:tc>
          <w:tcPr>
            <w:tcW w:w="1597" w:type="dxa"/>
            <w:vMerge/>
            <w:vAlign w:val="center"/>
          </w:tcPr>
          <w:p w:rsidR="00DA3A5A" w:rsidRPr="00DA3A5A" w:rsidRDefault="00DA3A5A" w:rsidP="00BF2809">
            <w:pPr>
              <w:widowControl w:val="0"/>
              <w:spacing w:after="120"/>
              <w:jc w:val="center"/>
              <w:rPr>
                <w:rFonts w:ascii="GHEA Grapalat" w:hAnsi="GHEA Grapalat"/>
                <w:sz w:val="18"/>
                <w:szCs w:val="18"/>
              </w:rPr>
            </w:pPr>
          </w:p>
        </w:tc>
        <w:tc>
          <w:tcPr>
            <w:tcW w:w="1114" w:type="dxa"/>
            <w:gridSpan w:val="2"/>
            <w:vMerge/>
            <w:vAlign w:val="center"/>
          </w:tcPr>
          <w:p w:rsidR="00DA3A5A" w:rsidRPr="00DA3A5A" w:rsidRDefault="00DA3A5A" w:rsidP="00BF2809">
            <w:pPr>
              <w:widowControl w:val="0"/>
              <w:spacing w:after="120"/>
              <w:jc w:val="center"/>
              <w:rPr>
                <w:rFonts w:ascii="GHEA Grapalat" w:hAnsi="GHEA Grapalat"/>
                <w:sz w:val="18"/>
                <w:szCs w:val="18"/>
              </w:rPr>
            </w:pPr>
          </w:p>
        </w:tc>
        <w:tc>
          <w:tcPr>
            <w:tcW w:w="1283" w:type="dxa"/>
            <w:vMerge/>
            <w:vAlign w:val="center"/>
          </w:tcPr>
          <w:p w:rsidR="00DA3A5A" w:rsidRPr="00DA3A5A" w:rsidRDefault="00DA3A5A" w:rsidP="00BF2809">
            <w:pPr>
              <w:widowControl w:val="0"/>
              <w:spacing w:after="120"/>
              <w:jc w:val="center"/>
              <w:rPr>
                <w:rFonts w:ascii="GHEA Grapalat" w:hAnsi="GHEA Grapalat"/>
                <w:sz w:val="18"/>
                <w:szCs w:val="18"/>
              </w:rPr>
            </w:pPr>
          </w:p>
        </w:tc>
        <w:tc>
          <w:tcPr>
            <w:tcW w:w="786" w:type="dxa"/>
            <w:vMerge/>
            <w:vAlign w:val="center"/>
          </w:tcPr>
          <w:p w:rsidR="00DA3A5A" w:rsidRPr="00DA3A5A" w:rsidRDefault="00DA3A5A" w:rsidP="00BF2809">
            <w:pPr>
              <w:widowControl w:val="0"/>
              <w:spacing w:after="120"/>
              <w:jc w:val="center"/>
              <w:rPr>
                <w:rFonts w:ascii="GHEA Grapalat" w:hAnsi="GHEA Grapalat"/>
                <w:sz w:val="18"/>
                <w:szCs w:val="18"/>
              </w:rPr>
            </w:pPr>
          </w:p>
        </w:tc>
        <w:tc>
          <w:tcPr>
            <w:tcW w:w="872" w:type="dxa"/>
            <w:vAlign w:val="center"/>
          </w:tcPr>
          <w:p w:rsidR="00DA3A5A" w:rsidRPr="00DA3A5A" w:rsidRDefault="00DA3A5A" w:rsidP="00BF2809">
            <w:pPr>
              <w:widowControl w:val="0"/>
              <w:spacing w:after="120"/>
              <w:jc w:val="center"/>
              <w:rPr>
                <w:rFonts w:ascii="GHEA Grapalat" w:hAnsi="GHEA Grapalat"/>
                <w:sz w:val="18"/>
                <w:szCs w:val="18"/>
              </w:rPr>
            </w:pPr>
            <w:r w:rsidRPr="00DA3A5A">
              <w:rPr>
                <w:rFonts w:ascii="GHEA Grapalat" w:hAnsi="GHEA Grapalat"/>
                <w:sz w:val="18"/>
                <w:szCs w:val="18"/>
              </w:rPr>
              <w:t>адрес</w:t>
            </w:r>
          </w:p>
        </w:tc>
        <w:tc>
          <w:tcPr>
            <w:tcW w:w="2122" w:type="dxa"/>
            <w:vAlign w:val="center"/>
          </w:tcPr>
          <w:p w:rsidR="00DA3A5A" w:rsidRPr="00DA3A5A" w:rsidRDefault="00DA3A5A" w:rsidP="00BF2809">
            <w:pPr>
              <w:widowControl w:val="0"/>
              <w:spacing w:after="120"/>
              <w:jc w:val="center"/>
              <w:rPr>
                <w:rFonts w:ascii="GHEA Grapalat" w:hAnsi="GHEA Grapalat"/>
                <w:sz w:val="18"/>
                <w:szCs w:val="18"/>
                <w:lang w:val="en-US"/>
              </w:rPr>
            </w:pPr>
            <w:r w:rsidRPr="00DA3A5A">
              <w:rPr>
                <w:rFonts w:ascii="GHEA Grapalat" w:hAnsi="GHEA Grapalat"/>
                <w:sz w:val="18"/>
                <w:szCs w:val="18"/>
              </w:rPr>
              <w:t>срок</w:t>
            </w:r>
            <w:r w:rsidRPr="00DA3A5A">
              <w:rPr>
                <w:rStyle w:val="af6"/>
                <w:rFonts w:ascii="GHEA Grapalat" w:hAnsi="GHEA Grapalat"/>
                <w:sz w:val="18"/>
                <w:szCs w:val="18"/>
              </w:rPr>
              <w:footnoteReference w:customMarkFollows="1" w:id="11"/>
              <w:t>**</w:t>
            </w:r>
          </w:p>
        </w:tc>
      </w:tr>
      <w:tr w:rsidR="00DA3A5A" w:rsidRPr="00E40AC8" w:rsidTr="00DA3A5A">
        <w:trPr>
          <w:trHeight w:val="277"/>
          <w:jc w:val="center"/>
        </w:trPr>
        <w:tc>
          <w:tcPr>
            <w:tcW w:w="1715" w:type="dxa"/>
            <w:vAlign w:val="center"/>
          </w:tcPr>
          <w:p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1</w:t>
            </w:r>
          </w:p>
        </w:tc>
        <w:tc>
          <w:tcPr>
            <w:tcW w:w="1769" w:type="dxa"/>
            <w:vAlign w:val="center"/>
          </w:tcPr>
          <w:p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7911110011</w:t>
            </w:r>
          </w:p>
        </w:tc>
        <w:tc>
          <w:tcPr>
            <w:tcW w:w="1597" w:type="dxa"/>
            <w:vAlign w:val="center"/>
          </w:tcPr>
          <w:p w:rsidR="00DA3A5A" w:rsidRPr="00E40AC8" w:rsidRDefault="00DA3A5A" w:rsidP="00DA3A5A">
            <w:pPr>
              <w:widowControl w:val="0"/>
              <w:spacing w:after="120"/>
              <w:jc w:val="center"/>
              <w:rPr>
                <w:rFonts w:ascii="GHEA Grapalat" w:hAnsi="GHEA Grapalat"/>
                <w:sz w:val="20"/>
              </w:rPr>
            </w:pPr>
            <w:r w:rsidRPr="00F002CB">
              <w:rPr>
                <w:rFonts w:ascii="GHEA Grapalat" w:hAnsi="GHEA Grapalat"/>
                <w:sz w:val="22"/>
                <w:szCs w:val="22"/>
              </w:rPr>
              <w:t>Представлено ниже</w:t>
            </w:r>
          </w:p>
        </w:tc>
        <w:tc>
          <w:tcPr>
            <w:tcW w:w="1114" w:type="dxa"/>
            <w:gridSpan w:val="2"/>
            <w:vAlign w:val="center"/>
          </w:tcPr>
          <w:p w:rsidR="00DA3A5A" w:rsidRPr="00E40AC8" w:rsidRDefault="00DA3A5A" w:rsidP="00DA3A5A">
            <w:pPr>
              <w:widowControl w:val="0"/>
              <w:spacing w:after="120"/>
              <w:jc w:val="center"/>
              <w:rPr>
                <w:rFonts w:ascii="GHEA Grapalat" w:hAnsi="GHEA Grapalat"/>
                <w:sz w:val="20"/>
              </w:rPr>
            </w:pPr>
            <w:r w:rsidRPr="00F002CB">
              <w:rPr>
                <w:rFonts w:cs="GHEA Grapalat"/>
                <w:sz w:val="22"/>
              </w:rPr>
              <w:t>драм</w:t>
            </w:r>
          </w:p>
        </w:tc>
        <w:tc>
          <w:tcPr>
            <w:tcW w:w="1283" w:type="dxa"/>
            <w:vAlign w:val="center"/>
          </w:tcPr>
          <w:p w:rsidR="00DA3A5A" w:rsidRPr="00E40AC8" w:rsidRDefault="00DA3A5A" w:rsidP="00DA3A5A">
            <w:pPr>
              <w:widowControl w:val="0"/>
              <w:spacing w:after="120"/>
              <w:jc w:val="center"/>
              <w:rPr>
                <w:rFonts w:ascii="GHEA Grapalat" w:hAnsi="GHEA Grapalat"/>
                <w:sz w:val="20"/>
              </w:rPr>
            </w:pPr>
          </w:p>
        </w:tc>
        <w:tc>
          <w:tcPr>
            <w:tcW w:w="786" w:type="dxa"/>
            <w:vAlign w:val="center"/>
          </w:tcPr>
          <w:p w:rsidR="00DA3A5A" w:rsidRPr="00DA3A5A" w:rsidRDefault="00DA3A5A" w:rsidP="00DA3A5A">
            <w:pPr>
              <w:widowControl w:val="0"/>
              <w:spacing w:after="120"/>
              <w:jc w:val="center"/>
              <w:rPr>
                <w:rFonts w:ascii="GHEA Grapalat" w:hAnsi="GHEA Grapalat"/>
                <w:sz w:val="20"/>
                <w:lang w:val="hy-AM"/>
              </w:rPr>
            </w:pPr>
            <w:r>
              <w:rPr>
                <w:rFonts w:ascii="GHEA Grapalat" w:hAnsi="GHEA Grapalat"/>
                <w:sz w:val="20"/>
                <w:lang w:val="hy-AM"/>
              </w:rPr>
              <w:t>1</w:t>
            </w:r>
          </w:p>
        </w:tc>
        <w:tc>
          <w:tcPr>
            <w:tcW w:w="872" w:type="dxa"/>
            <w:vAlign w:val="center"/>
          </w:tcPr>
          <w:p w:rsidR="00DA3A5A" w:rsidRPr="00F002CB" w:rsidRDefault="00DA3A5A" w:rsidP="00DA3A5A">
            <w:pPr>
              <w:jc w:val="center"/>
              <w:rPr>
                <w:rStyle w:val="285pt"/>
                <w:i w:val="0"/>
              </w:rPr>
            </w:pPr>
            <w:r w:rsidRPr="00F002CB">
              <w:rPr>
                <w:sz w:val="20"/>
                <w:szCs w:val="20"/>
                <w:lang w:val="hy-AM"/>
              </w:rPr>
              <w:t xml:space="preserve">г. Ереван, ул. </w:t>
            </w:r>
            <w:r w:rsidRPr="00F002CB">
              <w:rPr>
                <w:sz w:val="20"/>
                <w:szCs w:val="20"/>
              </w:rPr>
              <w:t>Гераци 12</w:t>
            </w:r>
          </w:p>
        </w:tc>
        <w:tc>
          <w:tcPr>
            <w:tcW w:w="2122" w:type="dxa"/>
            <w:vAlign w:val="center"/>
          </w:tcPr>
          <w:p w:rsidR="00DA3A5A" w:rsidRPr="00F002CB" w:rsidRDefault="00DA3A5A" w:rsidP="00DA3A5A">
            <w:pPr>
              <w:pStyle w:val="aa"/>
              <w:spacing w:after="0"/>
              <w:jc w:val="center"/>
              <w:rPr>
                <w:rFonts w:cs="GHEA Grapalat"/>
                <w:b/>
                <w:sz w:val="22"/>
              </w:rPr>
            </w:pPr>
            <w:r w:rsidRPr="00F002CB">
              <w:rPr>
                <w:sz w:val="20"/>
                <w:szCs w:val="20"/>
                <w:lang w:val="hy-AM"/>
              </w:rPr>
              <w:t>Со дня вступления в силу заключаемого между сторонами договора (или соглашения в случае предусмотрения финансовых средств) до 3</w:t>
            </w:r>
            <w:r w:rsidRPr="00F002CB">
              <w:rPr>
                <w:sz w:val="20"/>
                <w:szCs w:val="20"/>
              </w:rPr>
              <w:t>0</w:t>
            </w:r>
            <w:r w:rsidRPr="00F002CB">
              <w:rPr>
                <w:sz w:val="20"/>
                <w:szCs w:val="20"/>
                <w:lang w:val="hy-AM"/>
              </w:rPr>
              <w:t>.12.202</w:t>
            </w:r>
            <w:r w:rsidRPr="00F002CB">
              <w:rPr>
                <w:sz w:val="20"/>
                <w:szCs w:val="20"/>
              </w:rPr>
              <w:t>5</w:t>
            </w:r>
            <w:r w:rsidRPr="00F002CB">
              <w:rPr>
                <w:sz w:val="20"/>
                <w:szCs w:val="20"/>
                <w:lang w:val="hy-AM"/>
              </w:rPr>
              <w:t xml:space="preserve"> г.</w:t>
            </w:r>
          </w:p>
        </w:tc>
      </w:tr>
      <w:tr w:rsidR="003E234E" w:rsidRPr="00E40AC8" w:rsidTr="00BF2809">
        <w:trPr>
          <w:trHeight w:val="439"/>
          <w:jc w:val="center"/>
        </w:trPr>
        <w:tc>
          <w:tcPr>
            <w:tcW w:w="11258" w:type="dxa"/>
            <w:gridSpan w:val="9"/>
            <w:vAlign w:val="center"/>
          </w:tcPr>
          <w:p w:rsidR="003E234E" w:rsidRPr="00F002CB" w:rsidRDefault="003E234E" w:rsidP="003E234E">
            <w:pPr>
              <w:pStyle w:val="aa"/>
              <w:spacing w:after="0"/>
              <w:jc w:val="center"/>
              <w:rPr>
                <w:rFonts w:cs="GHEA Grapalat"/>
                <w:b/>
                <w:sz w:val="22"/>
              </w:rPr>
            </w:pPr>
          </w:p>
          <w:p w:rsidR="003E234E" w:rsidRPr="00F002CB" w:rsidRDefault="003E234E" w:rsidP="003E234E">
            <w:pPr>
              <w:pStyle w:val="aa"/>
              <w:spacing w:after="0"/>
              <w:jc w:val="center"/>
              <w:rPr>
                <w:rFonts w:cs="GHEA Grapalat"/>
                <w:b/>
                <w:sz w:val="22"/>
              </w:rPr>
            </w:pPr>
            <w:r w:rsidRPr="00F002CB">
              <w:rPr>
                <w:rFonts w:cs="GHEA Grapalat"/>
                <w:b/>
                <w:sz w:val="22"/>
              </w:rPr>
              <w:t>Техническая характеристика</w:t>
            </w:r>
          </w:p>
          <w:p w:rsidR="003E234E" w:rsidRPr="00F002CB" w:rsidRDefault="003E234E" w:rsidP="003E234E">
            <w:pPr>
              <w:pStyle w:val="aa"/>
              <w:spacing w:after="0"/>
              <w:jc w:val="center"/>
              <w:rPr>
                <w:rFonts w:cs="GHEA Grapalat"/>
                <w:b/>
                <w:sz w:val="22"/>
              </w:rPr>
            </w:pPr>
          </w:p>
          <w:p w:rsidR="003E234E" w:rsidRPr="00F002CB" w:rsidRDefault="003E234E" w:rsidP="003E234E">
            <w:pPr>
              <w:pStyle w:val="aa"/>
              <w:spacing w:after="0"/>
              <w:ind w:left="720"/>
              <w:rPr>
                <w:rFonts w:cs="GHEA Grapalat"/>
                <w:bCs/>
                <w:sz w:val="22"/>
              </w:rPr>
            </w:pPr>
            <w:r w:rsidRPr="00F002CB">
              <w:rPr>
                <w:rFonts w:cs="GHEA Grapalat"/>
                <w:bCs/>
                <w:sz w:val="22"/>
              </w:rPr>
              <w:t>Оказание юридических услуг, в частности:</w:t>
            </w:r>
          </w:p>
          <w:p w:rsidR="003E234E" w:rsidRPr="00F002CB" w:rsidRDefault="003E234E" w:rsidP="003E234E">
            <w:pPr>
              <w:pStyle w:val="aa"/>
              <w:spacing w:after="0"/>
              <w:ind w:left="720"/>
              <w:rPr>
                <w:rFonts w:cs="GHEA Grapalat"/>
                <w:bCs/>
                <w:sz w:val="22"/>
              </w:rPr>
            </w:pPr>
            <w:r w:rsidRPr="00F002CB">
              <w:rPr>
                <w:rFonts w:cs="GHEA Grapalat"/>
                <w:bCs/>
                <w:sz w:val="22"/>
              </w:rPr>
              <w:t>• предоставление юридических консультаций,</w:t>
            </w:r>
          </w:p>
          <w:p w:rsidR="003E234E" w:rsidRPr="00F002CB" w:rsidRDefault="003E234E" w:rsidP="003E234E">
            <w:pPr>
              <w:pStyle w:val="aa"/>
              <w:spacing w:after="0"/>
              <w:ind w:left="720"/>
              <w:rPr>
                <w:rFonts w:cs="GHEA Grapalat"/>
                <w:bCs/>
                <w:sz w:val="22"/>
              </w:rPr>
            </w:pPr>
            <w:r w:rsidRPr="00F002CB">
              <w:rPr>
                <w:rFonts w:cs="GHEA Grapalat"/>
                <w:bCs/>
                <w:sz w:val="22"/>
              </w:rPr>
              <w:t>• учет специфики деятельности клиента и действующих законодательных актов, разработка проектов нормативных правовых актов, обеспечение участия в обсуждениях с заинтересованными лицами,</w:t>
            </w:r>
          </w:p>
          <w:p w:rsidR="003E234E" w:rsidRPr="00F002CB" w:rsidRDefault="003E234E" w:rsidP="003E234E">
            <w:pPr>
              <w:pStyle w:val="aa"/>
              <w:spacing w:after="0"/>
              <w:ind w:left="720"/>
              <w:rPr>
                <w:rFonts w:cs="GHEA Grapalat"/>
                <w:bCs/>
                <w:sz w:val="22"/>
              </w:rPr>
            </w:pPr>
            <w:r w:rsidRPr="00F002CB">
              <w:rPr>
                <w:rFonts w:cs="GHEA Grapalat"/>
                <w:bCs/>
                <w:sz w:val="22"/>
              </w:rPr>
              <w:t>• составление индивидуальных и внутренних правовых актов,</w:t>
            </w:r>
          </w:p>
          <w:p w:rsidR="003E234E" w:rsidRPr="00F002CB" w:rsidRDefault="003E234E" w:rsidP="003E234E">
            <w:pPr>
              <w:pStyle w:val="aa"/>
              <w:spacing w:after="0"/>
              <w:ind w:left="720"/>
              <w:rPr>
                <w:rFonts w:cs="GHEA Grapalat"/>
                <w:bCs/>
                <w:sz w:val="22"/>
              </w:rPr>
            </w:pPr>
            <w:r w:rsidRPr="00F002CB">
              <w:rPr>
                <w:rFonts w:cs="GHEA Grapalat"/>
                <w:bCs/>
                <w:sz w:val="22"/>
              </w:rPr>
              <w:t>• Разработка корпоративных решений, осуществление действий, связанных с их реализацией и необходимое представительство,</w:t>
            </w:r>
          </w:p>
          <w:p w:rsidR="003E234E" w:rsidRPr="00F002CB" w:rsidRDefault="003E234E" w:rsidP="003E234E">
            <w:pPr>
              <w:pStyle w:val="aa"/>
              <w:spacing w:after="0"/>
              <w:ind w:left="720"/>
              <w:rPr>
                <w:rFonts w:cs="GHEA Grapalat"/>
                <w:bCs/>
                <w:sz w:val="22"/>
              </w:rPr>
            </w:pPr>
            <w:r w:rsidRPr="00F002CB">
              <w:rPr>
                <w:rFonts w:cs="GHEA Grapalat"/>
                <w:bCs/>
                <w:sz w:val="22"/>
              </w:rPr>
              <w:t>• подготовка иных юридических документов, в том числе договоров, представление рекомендаций по оценке правовых рисков деятельности заказчика и их исключения или снижения, а также юридического заключения, в том числе по проблемам, возникающим в сфере закупок в связи с особенностями заказчика,</w:t>
            </w:r>
          </w:p>
          <w:p w:rsidR="003E234E" w:rsidRPr="00F002CB" w:rsidRDefault="003E234E" w:rsidP="003E234E">
            <w:pPr>
              <w:pStyle w:val="aa"/>
              <w:spacing w:after="0"/>
              <w:ind w:left="720"/>
              <w:rPr>
                <w:rFonts w:cs="GHEA Grapalat"/>
                <w:bCs/>
                <w:sz w:val="22"/>
              </w:rPr>
            </w:pPr>
            <w:r w:rsidRPr="00F002CB">
              <w:rPr>
                <w:rFonts w:cs="GHEA Grapalat"/>
                <w:bCs/>
                <w:sz w:val="22"/>
              </w:rPr>
              <w:t>• учет специфики деятельности клиента и действующих законодательных актов, участие в переговорах, встречах и обсуждениях с целью защиты законных интересов клиента,</w:t>
            </w:r>
          </w:p>
          <w:p w:rsidR="003E234E" w:rsidRPr="00F002CB" w:rsidRDefault="003E234E" w:rsidP="003E234E">
            <w:pPr>
              <w:pStyle w:val="aa"/>
              <w:spacing w:after="0"/>
              <w:ind w:left="720"/>
              <w:rPr>
                <w:rFonts w:cs="GHEA Grapalat"/>
                <w:bCs/>
                <w:sz w:val="22"/>
              </w:rPr>
            </w:pPr>
            <w:r w:rsidRPr="00F002CB">
              <w:rPr>
                <w:rFonts w:cs="GHEA Grapalat"/>
                <w:bCs/>
                <w:sz w:val="22"/>
              </w:rPr>
              <w:t>• участие в процессах, возбужденных по делам, связанным с гражданскими, административными, уголовными и административными правонарушениями, в том числе представительство во всех судах РА, государственных органах и органах местного самоуправления, органе ЦРС РА и других органах, определяемых необходимостью ситуации,</w:t>
            </w:r>
          </w:p>
          <w:p w:rsidR="003E234E" w:rsidRPr="00F002CB" w:rsidRDefault="003E234E" w:rsidP="003E234E">
            <w:pPr>
              <w:pStyle w:val="aa"/>
              <w:spacing w:after="0"/>
              <w:ind w:left="720"/>
              <w:rPr>
                <w:rFonts w:cs="GHEA Grapalat"/>
                <w:bCs/>
                <w:sz w:val="22"/>
              </w:rPr>
            </w:pPr>
            <w:r w:rsidRPr="00F002CB">
              <w:rPr>
                <w:rFonts w:cs="GHEA Grapalat"/>
                <w:bCs/>
                <w:sz w:val="22"/>
              </w:rPr>
              <w:t>• составление и подача исков, апелляционных и кассационных жалоб, заявлений, запросов и уведомлений,</w:t>
            </w:r>
          </w:p>
          <w:p w:rsidR="003E234E" w:rsidRDefault="003E234E" w:rsidP="003E234E">
            <w:pPr>
              <w:pStyle w:val="aa"/>
              <w:spacing w:after="0"/>
              <w:ind w:left="720"/>
              <w:rPr>
                <w:rFonts w:cs="GHEA Grapalat"/>
                <w:bCs/>
                <w:sz w:val="22"/>
              </w:rPr>
            </w:pPr>
            <w:r w:rsidRPr="00F002CB">
              <w:rPr>
                <w:rFonts w:cs="GHEA Grapalat"/>
                <w:bCs/>
                <w:sz w:val="22"/>
              </w:rPr>
              <w:t>• предоставление соответствующих юридических услуг, необходимых для бесперебойного обеспечения деятельности клиента.</w:t>
            </w:r>
          </w:p>
          <w:p w:rsidR="003E234E" w:rsidRPr="00F002CB" w:rsidRDefault="003E234E" w:rsidP="003E234E">
            <w:pPr>
              <w:pStyle w:val="aa"/>
              <w:spacing w:after="0"/>
              <w:ind w:left="720"/>
              <w:rPr>
                <w:rFonts w:cs="GHEA Grapalat"/>
                <w:bCs/>
                <w:sz w:val="22"/>
              </w:rPr>
            </w:pPr>
            <w:r w:rsidRPr="001750E8">
              <w:rPr>
                <w:rFonts w:cs="GHEA Grapalat"/>
                <w:bCs/>
                <w:sz w:val="22"/>
              </w:rPr>
              <w:t>•</w:t>
            </w:r>
            <w:r>
              <w:rPr>
                <w:rFonts w:cs="GHEA Grapalat"/>
                <w:bCs/>
                <w:sz w:val="22"/>
              </w:rPr>
              <w:t>услуги</w:t>
            </w:r>
            <w:r w:rsidRPr="001750E8">
              <w:rPr>
                <w:rFonts w:cs="GHEA Grapalat"/>
                <w:bCs/>
                <w:sz w:val="22"/>
              </w:rPr>
              <w:t xml:space="preserve"> описанные </w:t>
            </w:r>
            <w:r>
              <w:rPr>
                <w:rFonts w:cs="GHEA Grapalat"/>
                <w:bCs/>
                <w:sz w:val="22"/>
              </w:rPr>
              <w:t>в настоящем техническом задании предоставляются в сроки</w:t>
            </w:r>
            <w:r w:rsidRPr="001750E8">
              <w:rPr>
                <w:rFonts w:cs="GHEA Grapalat"/>
                <w:bCs/>
                <w:sz w:val="22"/>
              </w:rPr>
              <w:t xml:space="preserve"> определенные</w:t>
            </w:r>
            <w:r>
              <w:rPr>
                <w:rFonts w:cs="GHEA Grapalat"/>
                <w:bCs/>
                <w:sz w:val="22"/>
              </w:rPr>
              <w:t xml:space="preserve"> законодательством, а в случае</w:t>
            </w:r>
            <w:r w:rsidRPr="00D50456">
              <w:rPr>
                <w:rFonts w:cs="GHEA Grapalat"/>
                <w:bCs/>
                <w:sz w:val="22"/>
              </w:rPr>
              <w:t xml:space="preserve"> </w:t>
            </w:r>
            <w:r w:rsidRPr="001750E8">
              <w:rPr>
                <w:rFonts w:cs="GHEA Grapalat"/>
                <w:bCs/>
                <w:sz w:val="22"/>
              </w:rPr>
              <w:t>не</w:t>
            </w:r>
            <w:r>
              <w:rPr>
                <w:rFonts w:cs="GHEA Grapalat"/>
                <w:bCs/>
                <w:sz w:val="22"/>
              </w:rPr>
              <w:t xml:space="preserve"> определенные законодательством в разумные сроки</w:t>
            </w:r>
            <w:r w:rsidRPr="001750E8">
              <w:rPr>
                <w:rFonts w:cs="GHEA Grapalat"/>
                <w:bCs/>
                <w:sz w:val="22"/>
              </w:rPr>
              <w:t xml:space="preserve"> указанные заказчиком.</w:t>
            </w:r>
          </w:p>
        </w:tc>
      </w:tr>
      <w:tr w:rsidR="003E234E" w:rsidRPr="00E40AC8" w:rsidTr="00BF2809">
        <w:trPr>
          <w:trHeight w:val="439"/>
          <w:jc w:val="center"/>
        </w:trPr>
        <w:tc>
          <w:tcPr>
            <w:tcW w:w="11258" w:type="dxa"/>
            <w:gridSpan w:val="9"/>
            <w:vAlign w:val="center"/>
          </w:tcPr>
          <w:p w:rsidR="003E234E" w:rsidRPr="00F002CB" w:rsidRDefault="003E234E" w:rsidP="003E234E">
            <w:pPr>
              <w:pStyle w:val="aa"/>
              <w:spacing w:after="0"/>
              <w:jc w:val="center"/>
              <w:rPr>
                <w:rFonts w:cs="GHEA Grapalat"/>
                <w:b/>
                <w:sz w:val="22"/>
              </w:rPr>
            </w:pPr>
            <w:r w:rsidRPr="00F002CB">
              <w:rPr>
                <w:rFonts w:cs="GHEA Grapalat"/>
                <w:b/>
                <w:sz w:val="22"/>
              </w:rPr>
              <w:t>Требуемая квалификация:</w:t>
            </w:r>
          </w:p>
          <w:p w:rsidR="003E234E" w:rsidRPr="00F002CB" w:rsidRDefault="003E234E" w:rsidP="003E234E">
            <w:pPr>
              <w:pStyle w:val="aa"/>
              <w:spacing w:after="0"/>
              <w:rPr>
                <w:rFonts w:cs="GHEA Grapalat"/>
                <w:bCs/>
                <w:sz w:val="22"/>
              </w:rPr>
            </w:pPr>
            <w:r w:rsidRPr="00F002CB">
              <w:rPr>
                <w:rFonts w:cs="GHEA Grapalat"/>
                <w:b/>
                <w:sz w:val="22"/>
              </w:rPr>
              <w:t xml:space="preserve">1. </w:t>
            </w:r>
            <w:r w:rsidRPr="00F002CB">
              <w:rPr>
                <w:rFonts w:cs="GHEA Grapalat"/>
                <w:bCs/>
                <w:sz w:val="22"/>
              </w:rPr>
              <w:t>Компания, осуществляющая юридическую и адвокатскую деятельность в течение 5 и более лет,</w:t>
            </w:r>
          </w:p>
          <w:p w:rsidR="003E234E" w:rsidRPr="00F002CB" w:rsidRDefault="003E234E" w:rsidP="003E234E">
            <w:pPr>
              <w:pStyle w:val="aa"/>
              <w:spacing w:after="0"/>
              <w:rPr>
                <w:rFonts w:cs="GHEA Grapalat"/>
                <w:bCs/>
                <w:sz w:val="22"/>
              </w:rPr>
            </w:pPr>
            <w:r w:rsidRPr="00F002CB">
              <w:rPr>
                <w:rFonts w:cs="GHEA Grapalat"/>
                <w:bCs/>
                <w:sz w:val="22"/>
              </w:rPr>
              <w:lastRenderedPageBreak/>
              <w:t>2. Опыт оказания юридических и адвокатских услуг медицинским учреждениям и организациям здравоохранения Министерства здравоохранения РА не менее 1 года,</w:t>
            </w:r>
          </w:p>
          <w:p w:rsidR="003E234E" w:rsidRPr="00F002CB" w:rsidRDefault="003E234E" w:rsidP="003E234E">
            <w:pPr>
              <w:pStyle w:val="aa"/>
              <w:spacing w:after="0"/>
              <w:rPr>
                <w:rFonts w:cs="GHEA Grapalat"/>
                <w:bCs/>
                <w:sz w:val="22"/>
              </w:rPr>
            </w:pPr>
            <w:r w:rsidRPr="00F002CB">
              <w:rPr>
                <w:rFonts w:cs="GHEA Grapalat"/>
                <w:bCs/>
                <w:sz w:val="22"/>
              </w:rPr>
              <w:t>3. Опыт работы не менее 2-х сотрудников юридической команды компании в сфере оказания юридических услуг медицинским учреждениям и организациям здравоохранения Министерства здравоохранения РА,</w:t>
            </w:r>
          </w:p>
          <w:p w:rsidR="003E234E" w:rsidRPr="00F002CB" w:rsidRDefault="003E234E" w:rsidP="003E234E">
            <w:pPr>
              <w:pStyle w:val="aa"/>
              <w:spacing w:after="0"/>
              <w:rPr>
                <w:rFonts w:cs="GHEA Grapalat"/>
                <w:bCs/>
                <w:sz w:val="22"/>
              </w:rPr>
            </w:pPr>
            <w:r w:rsidRPr="00F002CB">
              <w:rPr>
                <w:rFonts w:cs="GHEA Grapalat"/>
                <w:bCs/>
                <w:sz w:val="22"/>
              </w:rPr>
              <w:t>4. Наличие в юридической команде компании не менее 2-х лицензированных адвокатов,</w:t>
            </w:r>
          </w:p>
          <w:p w:rsidR="003E234E" w:rsidRPr="00F002CB" w:rsidRDefault="003E234E" w:rsidP="003E234E">
            <w:pPr>
              <w:pStyle w:val="aa"/>
              <w:spacing w:after="0"/>
              <w:rPr>
                <w:rFonts w:cs="GHEA Grapalat"/>
                <w:bCs/>
                <w:sz w:val="22"/>
              </w:rPr>
            </w:pPr>
            <w:r w:rsidRPr="00F002CB">
              <w:rPr>
                <w:rFonts w:cs="GHEA Grapalat"/>
                <w:bCs/>
                <w:sz w:val="22"/>
              </w:rPr>
              <w:t>5. Наличие в юридической команде компании не менее 4-х сотрудников с высшим юридическим образованием.</w:t>
            </w:r>
          </w:p>
          <w:p w:rsidR="003E234E" w:rsidRPr="00F002CB" w:rsidRDefault="003E234E" w:rsidP="003E234E">
            <w:pPr>
              <w:pStyle w:val="aa"/>
              <w:spacing w:after="0"/>
              <w:rPr>
                <w:rFonts w:cs="GHEA Grapalat"/>
                <w:b/>
                <w:sz w:val="22"/>
              </w:rPr>
            </w:pPr>
            <w:r w:rsidRPr="00F002CB">
              <w:rPr>
                <w:rFonts w:cs="GHEA Grapalat"/>
                <w:bCs/>
                <w:sz w:val="22"/>
              </w:rPr>
              <w:t>Наряду с предоставлением подтверждения квалификации выбранный участник должен предоставить подтверждающие документы, подтверждающие соответствие вышеупомянутым требованиям.</w:t>
            </w:r>
          </w:p>
        </w:tc>
      </w:tr>
      <w:tr w:rsidR="003E234E" w:rsidRPr="00E40AC8" w:rsidTr="00BF2809">
        <w:trPr>
          <w:trHeight w:val="439"/>
          <w:jc w:val="center"/>
        </w:trPr>
        <w:tc>
          <w:tcPr>
            <w:tcW w:w="11258" w:type="dxa"/>
            <w:gridSpan w:val="9"/>
            <w:vAlign w:val="center"/>
          </w:tcPr>
          <w:p w:rsidR="003E234E" w:rsidRPr="00F002CB" w:rsidRDefault="003E234E" w:rsidP="003E234E">
            <w:pPr>
              <w:pStyle w:val="aa"/>
              <w:spacing w:after="0"/>
              <w:rPr>
                <w:rFonts w:cs="GHEA Grapalat"/>
                <w:bCs/>
                <w:sz w:val="22"/>
              </w:rPr>
            </w:pPr>
            <w:r w:rsidRPr="00F002CB">
              <w:rPr>
                <w:rFonts w:cs="GHEA Grapalat"/>
                <w:bCs/>
                <w:sz w:val="22"/>
              </w:rPr>
              <w:lastRenderedPageBreak/>
              <w:t>Период оказания услуги: с 01.</w:t>
            </w:r>
            <w:r>
              <w:rPr>
                <w:rFonts w:cs="GHEA Grapalat"/>
                <w:bCs/>
                <w:sz w:val="22"/>
                <w:lang w:val="hy-AM"/>
              </w:rPr>
              <w:t>0</w:t>
            </w:r>
            <w:r w:rsidRPr="00F002CB">
              <w:rPr>
                <w:rFonts w:cs="GHEA Grapalat"/>
                <w:bCs/>
                <w:sz w:val="22"/>
              </w:rPr>
              <w:t>1.202</w:t>
            </w:r>
            <w:r>
              <w:rPr>
                <w:rFonts w:cs="GHEA Grapalat"/>
                <w:bCs/>
                <w:sz w:val="22"/>
                <w:lang w:val="hy-AM"/>
              </w:rPr>
              <w:t>5</w:t>
            </w:r>
            <w:r w:rsidRPr="00F002CB">
              <w:rPr>
                <w:rFonts w:cs="GHEA Grapalat"/>
                <w:bCs/>
                <w:sz w:val="22"/>
              </w:rPr>
              <w:t xml:space="preserve"> по 30.12.2025.</w:t>
            </w:r>
          </w:p>
          <w:p w:rsidR="003E234E" w:rsidRPr="00F002CB" w:rsidRDefault="003E234E" w:rsidP="003E234E">
            <w:pPr>
              <w:pStyle w:val="aa"/>
              <w:spacing w:after="0"/>
              <w:rPr>
                <w:rFonts w:cs="GHEA Grapalat"/>
                <w:b/>
                <w:sz w:val="22"/>
              </w:rPr>
            </w:pPr>
            <w:r w:rsidRPr="00F002CB">
              <w:rPr>
                <w:rFonts w:cs="GHEA Grapalat"/>
                <w:bCs/>
                <w:sz w:val="22"/>
              </w:rPr>
              <w:t>Платежи за услугу производятся в течение 1</w:t>
            </w:r>
            <w:r>
              <w:rPr>
                <w:rFonts w:cs="GHEA Grapalat"/>
                <w:bCs/>
                <w:sz w:val="22"/>
                <w:lang w:val="hy-AM"/>
              </w:rPr>
              <w:t>2</w:t>
            </w:r>
            <w:r w:rsidRPr="00F002CB">
              <w:rPr>
                <w:rFonts w:cs="GHEA Grapalat"/>
                <w:bCs/>
                <w:sz w:val="22"/>
              </w:rPr>
              <w:t xml:space="preserve"> месяцев, равномерно распределяясь по каждому месяцу.</w:t>
            </w:r>
          </w:p>
        </w:tc>
      </w:tr>
      <w:tr w:rsidR="003E234E" w:rsidRPr="00AD29CE" w:rsidTr="00D84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81" w:type="dxa"/>
            <w:gridSpan w:val="3"/>
          </w:tcPr>
          <w:p w:rsidR="003E234E" w:rsidRDefault="003E234E" w:rsidP="003E234E">
            <w:pPr>
              <w:widowControl w:val="0"/>
              <w:spacing w:after="160" w:line="360" w:lineRule="auto"/>
              <w:jc w:val="center"/>
              <w:rPr>
                <w:rFonts w:ascii="GHEA Grapalat" w:hAnsi="GHEA Grapalat"/>
                <w:b/>
              </w:rPr>
            </w:pPr>
          </w:p>
          <w:p w:rsidR="00750F98" w:rsidRDefault="00750F98" w:rsidP="003E234E">
            <w:pPr>
              <w:widowControl w:val="0"/>
              <w:spacing w:after="160" w:line="360" w:lineRule="auto"/>
              <w:jc w:val="center"/>
              <w:rPr>
                <w:rFonts w:ascii="GHEA Grapalat" w:hAnsi="GHEA Grapalat"/>
                <w:b/>
              </w:rPr>
            </w:pPr>
          </w:p>
          <w:p w:rsidR="003E234E" w:rsidRPr="00AD29CE" w:rsidRDefault="003E234E" w:rsidP="003E234E">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E234E" w:rsidRPr="00E40AC8" w:rsidRDefault="003E234E" w:rsidP="003E234E">
            <w:pPr>
              <w:widowControl w:val="0"/>
              <w:jc w:val="center"/>
              <w:rPr>
                <w:rFonts w:ascii="GHEA Grapalat" w:hAnsi="GHEA Grapalat"/>
                <w:lang w:val="en-US"/>
              </w:rPr>
            </w:pPr>
            <w:r>
              <w:rPr>
                <w:rFonts w:ascii="GHEA Grapalat" w:hAnsi="GHEA Grapalat"/>
                <w:lang w:val="en-US"/>
              </w:rPr>
              <w:t>___________________________</w:t>
            </w:r>
          </w:p>
          <w:p w:rsidR="003E234E" w:rsidRPr="00E40AC8" w:rsidRDefault="003E234E" w:rsidP="003E234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E234E" w:rsidRPr="00AD29CE" w:rsidRDefault="003E234E" w:rsidP="003E234E">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E234E" w:rsidRPr="00AD29CE" w:rsidRDefault="003E234E" w:rsidP="003E234E">
            <w:pPr>
              <w:widowControl w:val="0"/>
              <w:spacing w:after="160" w:line="360" w:lineRule="auto"/>
              <w:jc w:val="center"/>
              <w:rPr>
                <w:rFonts w:ascii="GHEA Grapalat" w:hAnsi="GHEA Grapalat"/>
              </w:rPr>
            </w:pPr>
          </w:p>
        </w:tc>
        <w:tc>
          <w:tcPr>
            <w:tcW w:w="5417" w:type="dxa"/>
            <w:gridSpan w:val="5"/>
          </w:tcPr>
          <w:p w:rsidR="003E234E" w:rsidRDefault="003E234E" w:rsidP="003E234E">
            <w:pPr>
              <w:widowControl w:val="0"/>
              <w:spacing w:after="160" w:line="360" w:lineRule="auto"/>
              <w:jc w:val="center"/>
              <w:rPr>
                <w:rFonts w:ascii="GHEA Grapalat" w:hAnsi="GHEA Grapalat"/>
                <w:b/>
              </w:rPr>
            </w:pPr>
          </w:p>
          <w:p w:rsidR="003E234E" w:rsidRDefault="003E234E" w:rsidP="003E234E">
            <w:pPr>
              <w:widowControl w:val="0"/>
              <w:spacing w:after="160" w:line="360" w:lineRule="auto"/>
              <w:jc w:val="center"/>
              <w:rPr>
                <w:rFonts w:ascii="GHEA Grapalat" w:hAnsi="GHEA Grapalat"/>
                <w:b/>
              </w:rPr>
            </w:pPr>
          </w:p>
          <w:p w:rsidR="003E234E" w:rsidRPr="00AD29CE" w:rsidRDefault="003E234E" w:rsidP="003E234E">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E234E" w:rsidRPr="00E40AC8" w:rsidRDefault="003E234E" w:rsidP="003E234E">
            <w:pPr>
              <w:widowControl w:val="0"/>
              <w:jc w:val="center"/>
              <w:rPr>
                <w:rFonts w:ascii="GHEA Grapalat" w:hAnsi="GHEA Grapalat"/>
                <w:lang w:val="en-US"/>
              </w:rPr>
            </w:pPr>
            <w:r>
              <w:rPr>
                <w:rFonts w:ascii="GHEA Grapalat" w:hAnsi="GHEA Grapalat"/>
                <w:lang w:val="en-US"/>
              </w:rPr>
              <w:t>__________________________</w:t>
            </w:r>
          </w:p>
          <w:p w:rsidR="003E234E" w:rsidRPr="00E40AC8" w:rsidRDefault="003E234E" w:rsidP="003E234E">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E234E" w:rsidRPr="00AD29CE" w:rsidRDefault="003E234E" w:rsidP="003E234E">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BF2809">
      <w:pPr>
        <w:widowControl w:val="0"/>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rsidR="006B04BD" w:rsidRPr="009F3DC7" w:rsidRDefault="006B04BD" w:rsidP="00BF280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00BF2809">
        <w:rPr>
          <w:rFonts w:ascii="GHEA Grapalat" w:hAnsi="GHEA Grapalat"/>
          <w:i/>
          <w:lang w:val="hy-AM"/>
        </w:rPr>
        <w:t xml:space="preserve">   </w:t>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2"/>
        <w:t>*</w:t>
      </w: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43"/>
        <w:gridCol w:w="1984"/>
        <w:gridCol w:w="488"/>
        <w:gridCol w:w="499"/>
        <w:gridCol w:w="463"/>
        <w:gridCol w:w="421"/>
        <w:gridCol w:w="519"/>
        <w:gridCol w:w="504"/>
        <w:gridCol w:w="458"/>
        <w:gridCol w:w="392"/>
        <w:gridCol w:w="458"/>
        <w:gridCol w:w="484"/>
        <w:gridCol w:w="464"/>
        <w:gridCol w:w="611"/>
        <w:gridCol w:w="666"/>
      </w:tblGrid>
      <w:tr w:rsidR="00BF2809" w:rsidRPr="00F412AC" w:rsidTr="00B55669">
        <w:trPr>
          <w:trHeight w:val="363"/>
          <w:jc w:val="center"/>
        </w:trPr>
        <w:tc>
          <w:tcPr>
            <w:tcW w:w="10560" w:type="dxa"/>
            <w:gridSpan w:val="16"/>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Услуги</w:t>
            </w:r>
          </w:p>
        </w:tc>
      </w:tr>
      <w:tr w:rsidR="00BF2809" w:rsidRPr="00F412AC" w:rsidTr="00B55669">
        <w:trPr>
          <w:trHeight w:val="1781"/>
          <w:jc w:val="center"/>
        </w:trPr>
        <w:tc>
          <w:tcPr>
            <w:tcW w:w="1006" w:type="dxa"/>
            <w:vAlign w:val="center"/>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43" w:type="dxa"/>
            <w:vAlign w:val="center"/>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984" w:type="dxa"/>
            <w:vAlign w:val="center"/>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наименование</w:t>
            </w:r>
          </w:p>
        </w:tc>
        <w:tc>
          <w:tcPr>
            <w:tcW w:w="6427" w:type="dxa"/>
            <w:gridSpan w:val="13"/>
            <w:vAlign w:val="center"/>
          </w:tcPr>
          <w:p w:rsidR="00BF2809" w:rsidRPr="00CA2754" w:rsidRDefault="00BF2809" w:rsidP="00BF2809">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sidR="00B55669">
              <w:rPr>
                <w:rFonts w:ascii="GHEA Grapalat" w:hAnsi="GHEA Grapalat"/>
                <w:sz w:val="16"/>
              </w:rPr>
              <w:t>дусматривается произвести в 20</w:t>
            </w:r>
            <w:r w:rsidR="00B55669">
              <w:rPr>
                <w:rFonts w:ascii="GHEA Grapalat" w:hAnsi="GHEA Grapalat"/>
                <w:sz w:val="16"/>
                <w:lang w:val="hy-AM"/>
              </w:rPr>
              <w:t xml:space="preserve">25 </w:t>
            </w:r>
            <w:r>
              <w:rPr>
                <w:rFonts w:ascii="GHEA Grapalat" w:hAnsi="GHEA Grapalat"/>
                <w:sz w:val="16"/>
              </w:rPr>
              <w:t>г., по месяцам, в том числе</w:t>
            </w:r>
            <w:r>
              <w:rPr>
                <w:rStyle w:val="af6"/>
                <w:rFonts w:ascii="GHEA Grapalat" w:hAnsi="GHEA Grapalat"/>
                <w:sz w:val="16"/>
              </w:rPr>
              <w:footnoteReference w:customMarkFollows="1" w:id="13"/>
              <w:t>**</w:t>
            </w:r>
          </w:p>
        </w:tc>
      </w:tr>
      <w:tr w:rsidR="00BF2809" w:rsidRPr="00F412AC" w:rsidTr="00B55669">
        <w:trPr>
          <w:cantSplit/>
          <w:trHeight w:val="1134"/>
          <w:jc w:val="center"/>
        </w:trPr>
        <w:tc>
          <w:tcPr>
            <w:tcW w:w="1006" w:type="dxa"/>
          </w:tcPr>
          <w:p w:rsidR="00BF2809" w:rsidRPr="00F412AC" w:rsidRDefault="00BF2809" w:rsidP="00BF2809">
            <w:pPr>
              <w:widowControl w:val="0"/>
              <w:spacing w:after="120"/>
              <w:jc w:val="center"/>
              <w:rPr>
                <w:rFonts w:ascii="GHEA Grapalat" w:hAnsi="GHEA Grapalat"/>
                <w:sz w:val="16"/>
              </w:rPr>
            </w:pPr>
          </w:p>
        </w:tc>
        <w:tc>
          <w:tcPr>
            <w:tcW w:w="1143" w:type="dxa"/>
          </w:tcPr>
          <w:p w:rsidR="00BF2809" w:rsidRPr="00F412AC" w:rsidRDefault="00BF2809" w:rsidP="00BF2809">
            <w:pPr>
              <w:widowControl w:val="0"/>
              <w:spacing w:after="120"/>
              <w:jc w:val="center"/>
              <w:rPr>
                <w:rFonts w:ascii="GHEA Grapalat" w:hAnsi="GHEA Grapalat"/>
                <w:sz w:val="16"/>
              </w:rPr>
            </w:pPr>
          </w:p>
        </w:tc>
        <w:tc>
          <w:tcPr>
            <w:tcW w:w="1984" w:type="dxa"/>
          </w:tcPr>
          <w:p w:rsidR="00BF2809" w:rsidRPr="00F412AC" w:rsidRDefault="00BF2809" w:rsidP="00BF2809">
            <w:pPr>
              <w:widowControl w:val="0"/>
              <w:spacing w:after="120"/>
              <w:jc w:val="center"/>
              <w:rPr>
                <w:rFonts w:ascii="GHEA Grapalat" w:hAnsi="GHEA Grapalat"/>
                <w:sz w:val="16"/>
              </w:rPr>
            </w:pPr>
          </w:p>
        </w:tc>
        <w:tc>
          <w:tcPr>
            <w:tcW w:w="488" w:type="dxa"/>
            <w:textDirection w:val="btLr"/>
            <w:vAlign w:val="center"/>
          </w:tcPr>
          <w:p w:rsidR="00BF2809" w:rsidRPr="00F412AC" w:rsidRDefault="00BF2809" w:rsidP="00BF2809">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99" w:type="dxa"/>
            <w:textDirection w:val="btLr"/>
            <w:vAlign w:val="center"/>
          </w:tcPr>
          <w:p w:rsidR="00BF2809" w:rsidRPr="00F412AC" w:rsidRDefault="00BF2809" w:rsidP="00BF2809">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63" w:type="dxa"/>
            <w:textDirection w:val="btLr"/>
            <w:vAlign w:val="center"/>
          </w:tcPr>
          <w:p w:rsidR="00BF2809" w:rsidRPr="00F412AC" w:rsidRDefault="00BF2809" w:rsidP="00BF2809">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1" w:type="dxa"/>
            <w:textDirection w:val="btLr"/>
            <w:vAlign w:val="center"/>
          </w:tcPr>
          <w:p w:rsidR="00BF2809" w:rsidRPr="00F412AC" w:rsidRDefault="00BF2809" w:rsidP="00BF2809">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19" w:type="dxa"/>
            <w:textDirection w:val="btLr"/>
            <w:vAlign w:val="center"/>
          </w:tcPr>
          <w:p w:rsidR="00BF2809" w:rsidRPr="00F412AC" w:rsidRDefault="00BF2809" w:rsidP="00BF2809">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04" w:type="dxa"/>
            <w:textDirection w:val="btLr"/>
            <w:vAlign w:val="center"/>
          </w:tcPr>
          <w:p w:rsidR="00BF2809" w:rsidRPr="00F412AC" w:rsidRDefault="00BF2809" w:rsidP="00BF2809">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58" w:type="dxa"/>
            <w:textDirection w:val="btLr"/>
            <w:vAlign w:val="center"/>
          </w:tcPr>
          <w:p w:rsidR="00BF2809" w:rsidRPr="00F412AC" w:rsidRDefault="00BF2809" w:rsidP="00BF2809">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392" w:type="dxa"/>
            <w:textDirection w:val="btLr"/>
            <w:vAlign w:val="center"/>
          </w:tcPr>
          <w:p w:rsidR="00BF2809" w:rsidRPr="00F412AC" w:rsidRDefault="00BF2809" w:rsidP="00BF2809">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58" w:type="dxa"/>
            <w:textDirection w:val="btLr"/>
            <w:vAlign w:val="center"/>
          </w:tcPr>
          <w:p w:rsidR="00BF2809" w:rsidRPr="00F412AC" w:rsidRDefault="00BF2809" w:rsidP="00BF2809">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84" w:type="dxa"/>
            <w:textDirection w:val="btLr"/>
            <w:vAlign w:val="center"/>
          </w:tcPr>
          <w:p w:rsidR="00BF2809" w:rsidRPr="00F412AC" w:rsidRDefault="00BF2809" w:rsidP="00BF2809">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64" w:type="dxa"/>
            <w:textDirection w:val="btLr"/>
            <w:vAlign w:val="center"/>
          </w:tcPr>
          <w:p w:rsidR="00BF2809" w:rsidRPr="00F412AC" w:rsidRDefault="00BF2809" w:rsidP="00BF2809">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textDirection w:val="btLr"/>
            <w:vAlign w:val="center"/>
          </w:tcPr>
          <w:p w:rsidR="00BF2809" w:rsidRPr="00F412AC" w:rsidRDefault="00BF2809" w:rsidP="00BF2809">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BF2809" w:rsidRPr="00B55669" w:rsidRDefault="00BF2809" w:rsidP="00BF2809">
            <w:pPr>
              <w:widowControl w:val="0"/>
              <w:spacing w:after="120"/>
              <w:ind w:right="-1"/>
              <w:jc w:val="center"/>
              <w:rPr>
                <w:rFonts w:ascii="GHEA Grapalat" w:hAnsi="GHEA Grapalat"/>
                <w:sz w:val="16"/>
              </w:rPr>
            </w:pPr>
            <w:r w:rsidRPr="00F412AC">
              <w:rPr>
                <w:rFonts w:ascii="GHEA Grapalat" w:hAnsi="GHEA Grapalat"/>
                <w:sz w:val="16"/>
              </w:rPr>
              <w:t>Всего</w:t>
            </w:r>
          </w:p>
        </w:tc>
      </w:tr>
      <w:tr w:rsidR="00BF2809" w:rsidRPr="00F412AC" w:rsidTr="00B55669">
        <w:trPr>
          <w:trHeight w:val="363"/>
          <w:jc w:val="center"/>
        </w:trPr>
        <w:tc>
          <w:tcPr>
            <w:tcW w:w="1006" w:type="dxa"/>
            <w:vAlign w:val="center"/>
          </w:tcPr>
          <w:p w:rsidR="00BF2809" w:rsidRPr="00B55669" w:rsidRDefault="00B55669" w:rsidP="00B55669">
            <w:pPr>
              <w:widowControl w:val="0"/>
              <w:spacing w:after="120"/>
              <w:jc w:val="center"/>
              <w:rPr>
                <w:rFonts w:ascii="GHEA Grapalat" w:hAnsi="GHEA Grapalat"/>
                <w:sz w:val="16"/>
                <w:lang w:val="hy-AM"/>
              </w:rPr>
            </w:pPr>
            <w:r>
              <w:rPr>
                <w:rFonts w:ascii="GHEA Grapalat" w:hAnsi="GHEA Grapalat"/>
                <w:sz w:val="16"/>
                <w:lang w:val="hy-AM"/>
              </w:rPr>
              <w:t>1</w:t>
            </w:r>
          </w:p>
        </w:tc>
        <w:tc>
          <w:tcPr>
            <w:tcW w:w="1143" w:type="dxa"/>
            <w:vAlign w:val="center"/>
          </w:tcPr>
          <w:p w:rsidR="00BF2809" w:rsidRPr="00B55669" w:rsidRDefault="00B55669" w:rsidP="00B55669">
            <w:pPr>
              <w:widowControl w:val="0"/>
              <w:spacing w:after="120"/>
              <w:jc w:val="center"/>
              <w:rPr>
                <w:rFonts w:ascii="GHEA Grapalat" w:hAnsi="GHEA Grapalat"/>
                <w:sz w:val="16"/>
                <w:lang w:val="hy-AM"/>
              </w:rPr>
            </w:pPr>
            <w:r>
              <w:rPr>
                <w:rFonts w:ascii="GHEA Grapalat" w:hAnsi="GHEA Grapalat"/>
                <w:sz w:val="16"/>
                <w:lang w:val="hy-AM"/>
              </w:rPr>
              <w:t>7911110011</w:t>
            </w:r>
          </w:p>
        </w:tc>
        <w:tc>
          <w:tcPr>
            <w:tcW w:w="1984" w:type="dxa"/>
          </w:tcPr>
          <w:p w:rsidR="00BF2809" w:rsidRPr="00F412AC" w:rsidRDefault="00B55669" w:rsidP="00BF2809">
            <w:pPr>
              <w:widowControl w:val="0"/>
              <w:spacing w:after="120"/>
              <w:jc w:val="center"/>
              <w:rPr>
                <w:rFonts w:ascii="GHEA Grapalat" w:hAnsi="GHEA Grapalat"/>
                <w:sz w:val="16"/>
              </w:rPr>
            </w:pPr>
            <w:r w:rsidRPr="00F002CB">
              <w:rPr>
                <w:rFonts w:cs="Arial"/>
                <w:sz w:val="22"/>
              </w:rPr>
              <w:t>Юридические консультационные услуги</w:t>
            </w:r>
          </w:p>
        </w:tc>
        <w:tc>
          <w:tcPr>
            <w:tcW w:w="488" w:type="dxa"/>
            <w:vAlign w:val="center"/>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 %</w:t>
            </w:r>
          </w:p>
        </w:tc>
        <w:tc>
          <w:tcPr>
            <w:tcW w:w="499" w:type="dxa"/>
            <w:vAlign w:val="center"/>
          </w:tcPr>
          <w:p w:rsidR="00BF2809" w:rsidRPr="00F412AC" w:rsidRDefault="00BF2809" w:rsidP="00BF2809">
            <w:pPr>
              <w:widowControl w:val="0"/>
              <w:spacing w:after="120"/>
              <w:jc w:val="center"/>
              <w:rPr>
                <w:rFonts w:ascii="GHEA Grapalat" w:hAnsi="GHEA Grapalat"/>
                <w:sz w:val="16"/>
              </w:rPr>
            </w:pPr>
            <w:r w:rsidRPr="00F412AC">
              <w:rPr>
                <w:rFonts w:ascii="GHEA Grapalat" w:hAnsi="GHEA Grapalat"/>
                <w:sz w:val="16"/>
              </w:rPr>
              <w:t>... %</w:t>
            </w:r>
          </w:p>
        </w:tc>
        <w:tc>
          <w:tcPr>
            <w:tcW w:w="463"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21"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519"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504"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58"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392"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58"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84"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464"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F2809" w:rsidRPr="00F412AC" w:rsidRDefault="00BF2809" w:rsidP="00BF2809">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BF2809" w:rsidRPr="00F412AC" w:rsidRDefault="00BF2809" w:rsidP="00BF2809">
            <w:pPr>
              <w:widowControl w:val="0"/>
              <w:spacing w:after="120"/>
              <w:jc w:val="center"/>
              <w:rPr>
                <w:rFonts w:ascii="GHEA Grapalat" w:hAnsi="GHEA Grapalat"/>
                <w:b/>
                <w:sz w:val="16"/>
              </w:rPr>
            </w:pPr>
            <w:r w:rsidRPr="00F412AC">
              <w:rPr>
                <w:rFonts w:ascii="GHEA Grapalat" w:hAnsi="GHEA Grapalat"/>
                <w:sz w:val="16"/>
              </w:rPr>
              <w:t>... %</w:t>
            </w:r>
          </w:p>
        </w:tc>
      </w:tr>
    </w:tbl>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6B04BD" w:rsidRPr="009F3DC7" w:rsidTr="00501A71">
        <w:trPr>
          <w:jc w:val="center"/>
        </w:trPr>
        <w:tc>
          <w:tcPr>
            <w:tcW w:w="4536"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501A71">
            <w:pPr>
              <w:widowControl w:val="0"/>
              <w:spacing w:after="160" w:line="360" w:lineRule="auto"/>
              <w:jc w:val="center"/>
              <w:rPr>
                <w:rFonts w:ascii="GHEA Grapalat" w:hAnsi="GHEA Grapalat"/>
              </w:rPr>
            </w:pPr>
          </w:p>
        </w:tc>
        <w:tc>
          <w:tcPr>
            <w:tcW w:w="4343"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3E234E">
          <w:footerReference w:type="default" r:id="rId8"/>
          <w:footnotePr>
            <w:pos w:val="beneathText"/>
          </w:footnotePr>
          <w:pgSz w:w="11907" w:h="16840" w:code="9"/>
          <w:pgMar w:top="426"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809" w:rsidRDefault="00BF2809">
      <w:r>
        <w:separator/>
      </w:r>
    </w:p>
  </w:endnote>
  <w:endnote w:type="continuationSeparator" w:id="0">
    <w:p w:rsidR="00BF2809" w:rsidRDefault="00BF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316534"/>
      <w:docPartObj>
        <w:docPartGallery w:val="Page Numbers (Bottom of Page)"/>
        <w:docPartUnique/>
      </w:docPartObj>
    </w:sdtPr>
    <w:sdtEndPr>
      <w:rPr>
        <w:rFonts w:ascii="GHEA Grapalat" w:hAnsi="GHEA Grapalat"/>
        <w:sz w:val="24"/>
        <w:szCs w:val="24"/>
      </w:rPr>
    </w:sdtEndPr>
    <w:sdtContent>
      <w:p w:rsidR="00BF2809" w:rsidRPr="003E450C" w:rsidRDefault="00BF2809">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42217B">
          <w:rPr>
            <w:rFonts w:ascii="GHEA Grapalat" w:hAnsi="GHEA Grapalat"/>
            <w:noProof/>
            <w:sz w:val="24"/>
            <w:szCs w:val="24"/>
          </w:rPr>
          <w:t>10</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809" w:rsidRPr="00305BEC" w:rsidRDefault="00BF2809">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809" w:rsidRDefault="00BF2809">
      <w:r>
        <w:separator/>
      </w:r>
    </w:p>
  </w:footnote>
  <w:footnote w:type="continuationSeparator" w:id="0">
    <w:p w:rsidR="00BF2809" w:rsidRDefault="00BF2809">
      <w:r>
        <w:continuationSeparator/>
      </w:r>
    </w:p>
  </w:footnote>
  <w:footnote w:id="1">
    <w:p w:rsidR="00BF2809" w:rsidRPr="00A31673" w:rsidRDefault="00BF2809">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F2809" w:rsidRDefault="00BF2809" w:rsidP="006B3E56">
      <w:pPr>
        <w:jc w:val="both"/>
      </w:pPr>
    </w:p>
    <w:p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F2809" w:rsidRPr="00503980" w:rsidRDefault="00BF2809"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F2809" w:rsidRDefault="00BF2809" w:rsidP="006B3E56">
      <w:pPr>
        <w:pStyle w:val="af2"/>
        <w:rPr>
          <w:rFonts w:asciiTheme="minorHAnsi" w:hAnsiTheme="minorHAnsi"/>
          <w:lang w:val="af-ZA"/>
        </w:rPr>
      </w:pPr>
    </w:p>
  </w:footnote>
  <w:footnote w:id="3">
    <w:p w:rsidR="00BF2809" w:rsidRPr="00D3436F" w:rsidRDefault="00BF28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F2809" w:rsidRPr="009C4E45" w:rsidRDefault="00BF2809">
      <w:pPr>
        <w:pStyle w:val="af2"/>
        <w:rPr>
          <w:rFonts w:ascii="GHEA Grapalat" w:hAnsi="GHEA Grapalat"/>
          <w:color w:val="FF0000"/>
          <w:sz w:val="28"/>
          <w:szCs w:val="28"/>
        </w:rPr>
      </w:pPr>
    </w:p>
  </w:footnote>
  <w:footnote w:id="4">
    <w:p w:rsidR="00BF2809" w:rsidRPr="008842CE" w:rsidRDefault="00BF2809" w:rsidP="003D2FE2">
      <w:pPr>
        <w:pStyle w:val="af2"/>
        <w:jc w:val="both"/>
      </w:pPr>
    </w:p>
  </w:footnote>
  <w:footnote w:id="5">
    <w:p w:rsidR="00BF2809" w:rsidRPr="008842CE" w:rsidRDefault="00BF2809" w:rsidP="000A214C">
      <w:pPr>
        <w:pStyle w:val="af2"/>
        <w:jc w:val="both"/>
      </w:pPr>
    </w:p>
  </w:footnote>
  <w:footnote w:id="6">
    <w:p w:rsidR="00BF2809" w:rsidRPr="006F5F33" w:rsidRDefault="00BF2809"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F2809" w:rsidRPr="006F5F33" w:rsidRDefault="00BF2809"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F2809" w:rsidRPr="006F5F33" w:rsidRDefault="00BF2809"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BF2809" w:rsidRPr="006F5F33" w:rsidRDefault="00BF2809" w:rsidP="00067561">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F2809" w:rsidRPr="009E00B3" w:rsidRDefault="00BF2809" w:rsidP="0006756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F2809" w:rsidRPr="00A47171" w:rsidRDefault="00BF2809" w:rsidP="00067561">
      <w:pPr>
        <w:pStyle w:val="af2"/>
        <w:jc w:val="both"/>
        <w:rPr>
          <w:rFonts w:ascii="GHEA Grapalat" w:hAnsi="GHEA Grapalat"/>
          <w:i/>
          <w:lang w:eastAsia="en-US"/>
        </w:rPr>
      </w:pPr>
      <w:r w:rsidRPr="009E00B3">
        <w:rPr>
          <w:rFonts w:ascii="GHEA Grapalat" w:hAnsi="GHEA Grapalat"/>
          <w:i/>
          <w:lang w:eastAsia="en-US"/>
        </w:rPr>
        <w:tab/>
      </w:r>
    </w:p>
  </w:footnote>
  <w:footnote w:id="10">
    <w:p w:rsidR="00BF2809" w:rsidRDefault="00BF2809" w:rsidP="003B2F27">
      <w:pPr>
        <w:pStyle w:val="af2"/>
        <w:jc w:val="both"/>
        <w:rPr>
          <w:rFonts w:ascii="GHEA Grapalat" w:hAnsi="GHEA Grapalat"/>
          <w:i/>
        </w:rPr>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BF2809" w:rsidRPr="00E40AC8" w:rsidRDefault="00BF2809" w:rsidP="003B2F27">
      <w:pPr>
        <w:pStyle w:val="af2"/>
        <w:jc w:val="both"/>
      </w:pPr>
    </w:p>
  </w:footnote>
  <w:footnote w:id="11">
    <w:p w:rsidR="00BF2809" w:rsidRPr="00E40AC8" w:rsidRDefault="00BF2809" w:rsidP="00DA3A5A">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2">
    <w:p w:rsidR="00BF2809" w:rsidRPr="00124BE9" w:rsidRDefault="00BF2809" w:rsidP="006B04BD">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3">
    <w:p w:rsidR="00BF2809" w:rsidRPr="00CA2754" w:rsidRDefault="00BF2809" w:rsidP="00BF2809">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2529"/>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34E"/>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17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64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1D1"/>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98"/>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779"/>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5669"/>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809"/>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280"/>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731"/>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A5A"/>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AFFC199C-70D0-4108-BFD9-41BF01E1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285pt">
    <w:name w:val="Основной текст (2) + 8.5 pt.Не курсив"/>
    <w:rsid w:val="00DA3A5A"/>
    <w:rPr>
      <w:rFonts w:ascii="Tahoma" w:eastAsia="Tahoma" w:hAnsi="Tahoma" w:cs="Tahoma"/>
      <w:b w:val="0"/>
      <w:bCs w:val="0"/>
      <w:i/>
      <w:iCs/>
      <w:smallCaps w:val="0"/>
      <w:strike w:val="0"/>
      <w:color w:val="000000"/>
      <w:spacing w:val="0"/>
      <w:w w:val="100"/>
      <w:position w:val="0"/>
      <w:sz w:val="17"/>
      <w:szCs w:val="17"/>
      <w:u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F87A1-075D-4DBF-82A3-B82EE38F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2432</TotalTime>
  <Pages>67</Pages>
  <Words>19300</Words>
  <Characters>110015</Characters>
  <Application>Microsoft Office Word</Application>
  <DocSecurity>0</DocSecurity>
  <Lines>916</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129057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1609</cp:revision>
  <cp:lastPrinted>2018-02-16T07:12:00Z</cp:lastPrinted>
  <dcterms:created xsi:type="dcterms:W3CDTF">2019-10-28T07:04:00Z</dcterms:created>
  <dcterms:modified xsi:type="dcterms:W3CDTF">2024-12-03T10:47:00Z</dcterms:modified>
</cp:coreProperties>
</file>