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E8C138" w14:textId="77777777" w:rsidR="003E4E11" w:rsidRPr="00DE4815" w:rsidRDefault="003E4E11" w:rsidP="003E4E11">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Приложение №</w:t>
      </w:r>
      <w:r w:rsidRPr="00DE4815">
        <w:rPr>
          <w:rFonts w:ascii="GHEA Grapalat" w:hAnsi="GHEA Grapalat"/>
          <w:i/>
        </w:rPr>
        <w:t>9</w:t>
      </w:r>
    </w:p>
    <w:p w14:paraId="254969B9" w14:textId="77777777" w:rsidR="003E4E11" w:rsidRPr="000B4129" w:rsidRDefault="003E4E11" w:rsidP="003E4E11">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 xml:space="preserve">к приказу Министра финансов РА </w:t>
      </w:r>
      <w:r w:rsidRPr="000B4129">
        <w:rPr>
          <w:rFonts w:ascii="GHEA Grapalat" w:hAnsi="GHEA Grapalat" w:cs="Sylfaen"/>
          <w:i/>
        </w:rPr>
        <w:br/>
      </w:r>
      <w:r w:rsidRPr="000B4129">
        <w:rPr>
          <w:rFonts w:ascii="GHEA Grapalat" w:hAnsi="GHEA Grapalat"/>
          <w:i/>
        </w:rPr>
        <w:t xml:space="preserve">от </w:t>
      </w:r>
      <w:r>
        <w:rPr>
          <w:rFonts w:ascii="GHEA Grapalat" w:hAnsi="GHEA Grapalat"/>
          <w:i/>
        </w:rPr>
        <w:t xml:space="preserve">1-ого марта </w:t>
      </w:r>
      <w:r w:rsidRPr="000B4129">
        <w:rPr>
          <w:rFonts w:ascii="GHEA Grapalat" w:hAnsi="GHEA Grapalat"/>
          <w:i/>
        </w:rPr>
        <w:t>202</w:t>
      </w:r>
      <w:r>
        <w:rPr>
          <w:rFonts w:ascii="GHEA Grapalat" w:hAnsi="GHEA Grapalat"/>
          <w:i/>
        </w:rPr>
        <w:t>3</w:t>
      </w:r>
      <w:r w:rsidRPr="000B4129">
        <w:rPr>
          <w:rFonts w:ascii="GHEA Grapalat" w:hAnsi="GHEA Grapalat"/>
          <w:i/>
        </w:rPr>
        <w:t xml:space="preserve"> года № </w:t>
      </w:r>
      <w:r>
        <w:rPr>
          <w:rFonts w:ascii="GHEA Grapalat" w:hAnsi="GHEA Grapalat"/>
          <w:i/>
        </w:rPr>
        <w:t>87-</w:t>
      </w:r>
      <w:r w:rsidRPr="000B4129">
        <w:rPr>
          <w:rFonts w:ascii="GHEA Grapalat" w:hAnsi="GHEA Grapalat"/>
          <w:i/>
        </w:rPr>
        <w:t>A</w:t>
      </w:r>
    </w:p>
    <w:p w14:paraId="0C6992A9" w14:textId="77777777" w:rsidR="003E4E11" w:rsidRPr="00140186" w:rsidRDefault="003E4E11" w:rsidP="003E4E11">
      <w:pPr>
        <w:pStyle w:val="BodyTextIndent"/>
        <w:widowControl w:val="0"/>
        <w:spacing w:after="160" w:line="240" w:lineRule="auto"/>
        <w:ind w:firstLine="0"/>
        <w:jc w:val="center"/>
        <w:rPr>
          <w:rFonts w:ascii="GHEA Grapalat" w:hAnsi="GHEA Grapalat"/>
          <w:i w:val="0"/>
          <w:sz w:val="24"/>
          <w:szCs w:val="24"/>
        </w:rPr>
      </w:pPr>
      <w:r w:rsidRPr="00140186">
        <w:rPr>
          <w:rFonts w:ascii="GHEA Grapalat" w:hAnsi="GHEA Grapalat"/>
          <w:i w:val="0"/>
          <w:sz w:val="24"/>
          <w:szCs w:val="24"/>
        </w:rPr>
        <w:t>ОБЪЯВЛЕНИЕ</w:t>
      </w:r>
    </w:p>
    <w:p w14:paraId="492C1691" w14:textId="77777777" w:rsidR="003E4E11" w:rsidRPr="00140186" w:rsidRDefault="003E4E11" w:rsidP="003E4E11">
      <w:pPr>
        <w:pStyle w:val="BodyTextIndent"/>
        <w:widowControl w:val="0"/>
        <w:spacing w:after="160" w:line="240" w:lineRule="auto"/>
        <w:ind w:firstLine="0"/>
        <w:jc w:val="center"/>
        <w:rPr>
          <w:rFonts w:ascii="GHEA Grapalat" w:hAnsi="GHEA Grapalat"/>
          <w:i w:val="0"/>
          <w:sz w:val="24"/>
          <w:szCs w:val="24"/>
        </w:rPr>
      </w:pPr>
      <w:r w:rsidRPr="00140186">
        <w:rPr>
          <w:rFonts w:ascii="GHEA Grapalat" w:hAnsi="GHEA Grapalat"/>
          <w:i w:val="0"/>
          <w:sz w:val="24"/>
          <w:szCs w:val="24"/>
        </w:rPr>
        <w:t>ОБ ЗАПРОСЕ КОТИРОВОК</w:t>
      </w:r>
    </w:p>
    <w:p w14:paraId="3B6A82DB" w14:textId="77777777" w:rsidR="003E4E11" w:rsidRPr="00140186" w:rsidRDefault="003E4E11" w:rsidP="003E4E11">
      <w:pPr>
        <w:pStyle w:val="BodyTextIndent"/>
        <w:widowControl w:val="0"/>
        <w:spacing w:after="160" w:line="240" w:lineRule="auto"/>
        <w:ind w:firstLine="0"/>
        <w:jc w:val="center"/>
        <w:rPr>
          <w:rFonts w:ascii="GHEA Grapalat" w:hAnsi="GHEA Grapalat"/>
          <w:i w:val="0"/>
          <w:sz w:val="24"/>
          <w:szCs w:val="24"/>
        </w:rPr>
      </w:pPr>
    </w:p>
    <w:p w14:paraId="002ADEA9" w14:textId="77777777" w:rsidR="003E4E11" w:rsidRPr="00140186" w:rsidRDefault="003E4E11" w:rsidP="003E4E11">
      <w:pPr>
        <w:pStyle w:val="BodyTextIndent"/>
        <w:widowControl w:val="0"/>
        <w:spacing w:after="160" w:line="240" w:lineRule="auto"/>
        <w:ind w:firstLine="0"/>
        <w:jc w:val="center"/>
        <w:rPr>
          <w:rFonts w:ascii="GHEA Grapalat" w:hAnsi="GHEA Grapalat"/>
          <w:i w:val="0"/>
          <w:sz w:val="24"/>
          <w:szCs w:val="24"/>
        </w:rPr>
      </w:pPr>
      <w:r w:rsidRPr="00140186">
        <w:rPr>
          <w:rFonts w:ascii="GHEA Grapalat" w:hAnsi="GHEA Grapalat"/>
          <w:i w:val="0"/>
          <w:sz w:val="24"/>
          <w:szCs w:val="24"/>
        </w:rPr>
        <w:t>Настоящий текст объявления утвержден Решением Оценочной Комиссии от</w:t>
      </w:r>
    </w:p>
    <w:p w14:paraId="07AC975F" w14:textId="209C1EA5" w:rsidR="003E4E11" w:rsidRPr="00140186" w:rsidRDefault="00804AA7" w:rsidP="003E4E11">
      <w:pPr>
        <w:pStyle w:val="BodyTextIndent"/>
        <w:widowControl w:val="0"/>
        <w:spacing w:after="160" w:line="240" w:lineRule="auto"/>
        <w:ind w:firstLine="0"/>
        <w:jc w:val="center"/>
        <w:rPr>
          <w:rFonts w:ascii="GHEA Grapalat" w:hAnsi="GHEA Grapalat"/>
          <w:i w:val="0"/>
          <w:sz w:val="24"/>
          <w:szCs w:val="24"/>
        </w:rPr>
      </w:pPr>
      <w:r w:rsidRPr="00042F48">
        <w:rPr>
          <w:rFonts w:ascii="GHEA Grapalat" w:hAnsi="GHEA Grapalat"/>
          <w:i w:val="0"/>
          <w:sz w:val="24"/>
          <w:szCs w:val="24"/>
          <w:lang w:bidi="ar-EG"/>
        </w:rPr>
        <w:t>19.12.</w:t>
      </w:r>
      <w:r w:rsidR="003E4E11" w:rsidRPr="00140186">
        <w:rPr>
          <w:rFonts w:ascii="GHEA Grapalat" w:hAnsi="GHEA Grapalat"/>
          <w:i w:val="0"/>
          <w:sz w:val="24"/>
          <w:szCs w:val="24"/>
        </w:rPr>
        <w:t>20</w:t>
      </w:r>
      <w:r w:rsidR="003E4E11">
        <w:rPr>
          <w:rFonts w:ascii="GHEA Grapalat" w:hAnsi="GHEA Grapalat"/>
          <w:i w:val="0"/>
          <w:sz w:val="24"/>
          <w:szCs w:val="24"/>
        </w:rPr>
        <w:t>2</w:t>
      </w:r>
      <w:r w:rsidR="006E1EBD" w:rsidRPr="006E1EBD">
        <w:rPr>
          <w:rFonts w:ascii="GHEA Grapalat" w:hAnsi="GHEA Grapalat"/>
          <w:i w:val="0"/>
          <w:sz w:val="24"/>
          <w:szCs w:val="24"/>
        </w:rPr>
        <w:t>5</w:t>
      </w:r>
      <w:r w:rsidR="003E4E11" w:rsidRPr="00140186">
        <w:rPr>
          <w:rFonts w:ascii="GHEA Grapalat" w:hAnsi="GHEA Grapalat"/>
          <w:i w:val="0"/>
          <w:sz w:val="24"/>
          <w:szCs w:val="24"/>
        </w:rPr>
        <w:t xml:space="preserve"> года №1</w:t>
      </w:r>
    </w:p>
    <w:p w14:paraId="0337BDCE" w14:textId="7EC66458" w:rsidR="003E4E11" w:rsidRPr="00042F48" w:rsidRDefault="003E4E11" w:rsidP="003E4E11">
      <w:pPr>
        <w:pStyle w:val="BodyTextIndent"/>
        <w:widowControl w:val="0"/>
        <w:spacing w:after="160" w:line="240" w:lineRule="auto"/>
        <w:ind w:firstLine="0"/>
        <w:jc w:val="center"/>
        <w:rPr>
          <w:rFonts w:ascii="GHEA Grapalat" w:hAnsi="GHEA Grapalat"/>
          <w:i w:val="0"/>
          <w:sz w:val="24"/>
          <w:szCs w:val="24"/>
        </w:rPr>
      </w:pPr>
      <w:r w:rsidRPr="00140186">
        <w:rPr>
          <w:rFonts w:ascii="GHEA Grapalat" w:hAnsi="GHEA Grapalat"/>
          <w:i w:val="0"/>
          <w:sz w:val="24"/>
          <w:szCs w:val="24"/>
        </w:rPr>
        <w:t>Код процедуры</w:t>
      </w:r>
      <w:r>
        <w:rPr>
          <w:rFonts w:ascii="GHEA Grapalat" w:hAnsi="GHEA Grapalat"/>
          <w:i w:val="0"/>
          <w:sz w:val="24"/>
          <w:szCs w:val="24"/>
        </w:rPr>
        <w:t xml:space="preserve">: </w:t>
      </w:r>
      <w:r w:rsidR="00804AA7">
        <w:rPr>
          <w:rFonts w:ascii="GHEA Grapalat" w:hAnsi="GHEA Grapalat"/>
          <w:i w:val="0"/>
          <w:sz w:val="24"/>
          <w:szCs w:val="24"/>
          <w:lang w:val="en-US"/>
        </w:rPr>
        <w:t>ԱՄԲՄԴ</w:t>
      </w:r>
      <w:r w:rsidR="00804AA7" w:rsidRPr="00042F48">
        <w:rPr>
          <w:rFonts w:ascii="GHEA Grapalat" w:hAnsi="GHEA Grapalat"/>
          <w:i w:val="0"/>
          <w:sz w:val="24"/>
          <w:szCs w:val="24"/>
        </w:rPr>
        <w:t>-</w:t>
      </w:r>
      <w:r w:rsidR="00804AA7">
        <w:rPr>
          <w:rFonts w:ascii="GHEA Grapalat" w:hAnsi="GHEA Grapalat"/>
          <w:i w:val="0"/>
          <w:sz w:val="24"/>
          <w:szCs w:val="24"/>
          <w:lang w:val="en-US"/>
        </w:rPr>
        <w:t>ԳՀԾՁԲ</w:t>
      </w:r>
      <w:r w:rsidR="00804AA7" w:rsidRPr="00042F48">
        <w:rPr>
          <w:rFonts w:ascii="GHEA Grapalat" w:hAnsi="GHEA Grapalat"/>
          <w:i w:val="0"/>
          <w:sz w:val="24"/>
          <w:szCs w:val="24"/>
        </w:rPr>
        <w:t>-2026/01</w:t>
      </w:r>
    </w:p>
    <w:p w14:paraId="1C048C1E" w14:textId="04B06D61" w:rsidR="00804AA7" w:rsidRPr="00804AA7" w:rsidRDefault="00804AA7" w:rsidP="00804AA7">
      <w:pPr>
        <w:pStyle w:val="BodyTextIndent"/>
        <w:widowControl w:val="0"/>
        <w:spacing w:after="160"/>
        <w:jc w:val="center"/>
        <w:rPr>
          <w:rFonts w:ascii="GHEA Grapalat" w:hAnsi="GHEA Grapalat"/>
          <w:i w:val="0"/>
          <w:color w:val="FF0000"/>
          <w:sz w:val="24"/>
          <w:szCs w:val="24"/>
        </w:rPr>
      </w:pPr>
      <w:r w:rsidRPr="00804AA7">
        <w:rPr>
          <w:rFonts w:ascii="GHEA Grapalat" w:hAnsi="GHEA Grapalat"/>
          <w:i w:val="0"/>
          <w:color w:val="FF0000"/>
          <w:sz w:val="24"/>
          <w:szCs w:val="24"/>
        </w:rPr>
        <w:t>Процедура организуется на основании части 6 статьи 15 Закона Республики Армения «О закупках»</w:t>
      </w:r>
    </w:p>
    <w:p w14:paraId="230174F4" w14:textId="22F58D0E" w:rsidR="003E4E11" w:rsidRPr="00140186" w:rsidRDefault="002777E4" w:rsidP="003E4E11">
      <w:pPr>
        <w:pStyle w:val="BodyTextIndent"/>
        <w:widowControl w:val="0"/>
        <w:spacing w:after="160" w:line="240" w:lineRule="auto"/>
        <w:ind w:left="-142" w:firstLine="567"/>
        <w:rPr>
          <w:rFonts w:ascii="GHEA Grapalat" w:hAnsi="GHEA Grapalat"/>
          <w:i w:val="0"/>
          <w:sz w:val="24"/>
          <w:szCs w:val="24"/>
        </w:rPr>
      </w:pPr>
      <w:r>
        <w:rPr>
          <w:rFonts w:ascii="GHEA Grapalat" w:hAnsi="GHEA Grapalat"/>
          <w:i w:val="0"/>
          <w:sz w:val="24"/>
          <w:szCs w:val="24"/>
        </w:rPr>
        <w:t xml:space="preserve"> </w:t>
      </w:r>
      <w:r w:rsidR="001B65BD">
        <w:rPr>
          <w:rFonts w:ascii="GHEA Grapalat" w:hAnsi="GHEA Grapalat"/>
          <w:i w:val="0"/>
          <w:sz w:val="24"/>
          <w:szCs w:val="24"/>
        </w:rPr>
        <w:t xml:space="preserve"> “</w:t>
      </w:r>
      <w:proofErr w:type="spellStart"/>
      <w:r w:rsidR="00241CB8" w:rsidRPr="00241CB8">
        <w:rPr>
          <w:rFonts w:ascii="GHEA Grapalat" w:hAnsi="GHEA Grapalat"/>
          <w:i w:val="0"/>
          <w:sz w:val="24"/>
          <w:szCs w:val="24"/>
        </w:rPr>
        <w:t>Базмахпюрская</w:t>
      </w:r>
      <w:proofErr w:type="spellEnd"/>
      <w:r w:rsidR="00241CB8" w:rsidRPr="00241CB8">
        <w:rPr>
          <w:rFonts w:ascii="GHEA Grapalat" w:hAnsi="GHEA Grapalat"/>
          <w:i w:val="0"/>
          <w:sz w:val="24"/>
          <w:szCs w:val="24"/>
        </w:rPr>
        <w:t xml:space="preserve"> Средняя Школа Имени Н. Сафаряна</w:t>
      </w:r>
      <w:r w:rsidR="001B65BD">
        <w:rPr>
          <w:rFonts w:ascii="GHEA Grapalat" w:hAnsi="GHEA Grapalat"/>
          <w:i w:val="0"/>
          <w:sz w:val="24"/>
          <w:szCs w:val="24"/>
        </w:rPr>
        <w:t>” ГНКО</w:t>
      </w:r>
      <w:r w:rsidR="003E4E11" w:rsidRPr="00140186">
        <w:rPr>
          <w:rFonts w:ascii="GHEA Grapalat" w:hAnsi="GHEA Grapalat"/>
          <w:i w:val="0"/>
          <w:sz w:val="24"/>
          <w:szCs w:val="24"/>
        </w:rPr>
        <w:t xml:space="preserve">, находящийся по адресу: </w:t>
      </w:r>
      <w:proofErr w:type="spellStart"/>
      <w:r w:rsidR="00241CB8" w:rsidRPr="00241CB8">
        <w:rPr>
          <w:rFonts w:ascii="GHEA Grapalat" w:hAnsi="GHEA Grapalat"/>
          <w:i w:val="0"/>
          <w:sz w:val="24"/>
          <w:szCs w:val="24"/>
        </w:rPr>
        <w:t>Арагацотнский</w:t>
      </w:r>
      <w:proofErr w:type="spellEnd"/>
      <w:r w:rsidR="00241CB8" w:rsidRPr="00241CB8">
        <w:rPr>
          <w:rFonts w:ascii="GHEA Grapalat" w:hAnsi="GHEA Grapalat"/>
          <w:i w:val="0"/>
          <w:sz w:val="24"/>
          <w:szCs w:val="24"/>
        </w:rPr>
        <w:t xml:space="preserve"> район, </w:t>
      </w:r>
      <w:proofErr w:type="spellStart"/>
      <w:r w:rsidR="00241CB8" w:rsidRPr="00241CB8">
        <w:rPr>
          <w:rFonts w:ascii="GHEA Grapalat" w:hAnsi="GHEA Grapalat"/>
          <w:i w:val="0"/>
          <w:sz w:val="24"/>
          <w:szCs w:val="24"/>
        </w:rPr>
        <w:t>Базмагпюр</w:t>
      </w:r>
      <w:proofErr w:type="spellEnd"/>
      <w:r w:rsidR="003E4E11" w:rsidRPr="00140186">
        <w:rPr>
          <w:rFonts w:ascii="GHEA Grapalat" w:hAnsi="GHEA Grapalat"/>
          <w:i w:val="0"/>
          <w:sz w:val="24"/>
          <w:szCs w:val="24"/>
        </w:rPr>
        <w:t>, объявляет запрос котировок, который проводится одним этапом.</w:t>
      </w:r>
    </w:p>
    <w:p w14:paraId="09F06B9F" w14:textId="683D2A81" w:rsidR="003E4E11" w:rsidRPr="00140186" w:rsidRDefault="003E4E11" w:rsidP="003E4E11">
      <w:pPr>
        <w:pStyle w:val="BodyTextIndent"/>
        <w:widowControl w:val="0"/>
        <w:spacing w:after="160" w:line="240" w:lineRule="auto"/>
        <w:ind w:left="-142" w:firstLine="567"/>
        <w:jc w:val="lowKashida"/>
        <w:rPr>
          <w:rFonts w:ascii="GHEA Grapalat" w:hAnsi="GHEA Grapalat"/>
          <w:i w:val="0"/>
          <w:sz w:val="24"/>
          <w:szCs w:val="24"/>
        </w:rPr>
      </w:pPr>
      <w:r w:rsidRPr="00140186">
        <w:rPr>
          <w:rFonts w:ascii="GHEA Grapalat" w:hAnsi="GHEA Grapalat"/>
          <w:i w:val="0"/>
          <w:sz w:val="24"/>
          <w:szCs w:val="24"/>
        </w:rPr>
        <w:t>Участнику, отобранному по итогам настоящей процедуры, в</w:t>
      </w:r>
      <w:r w:rsidRPr="003937A7">
        <w:rPr>
          <w:rFonts w:ascii="Calibri" w:hAnsi="Calibri" w:cs="Calibri"/>
          <w:i w:val="0"/>
          <w:sz w:val="24"/>
          <w:szCs w:val="24"/>
        </w:rPr>
        <w:t> </w:t>
      </w:r>
      <w:r w:rsidRPr="003937A7">
        <w:rPr>
          <w:rFonts w:ascii="GHEA Grapalat" w:hAnsi="GHEA Grapalat"/>
          <w:i w:val="0"/>
          <w:sz w:val="24"/>
          <w:szCs w:val="24"/>
        </w:rPr>
        <w:t>установленном</w:t>
      </w:r>
      <w:r w:rsidRPr="003937A7">
        <w:rPr>
          <w:rFonts w:ascii="Calibri" w:hAnsi="Calibri" w:cs="Calibri"/>
          <w:i w:val="0"/>
          <w:sz w:val="24"/>
          <w:szCs w:val="24"/>
        </w:rPr>
        <w:t> </w:t>
      </w:r>
      <w:r w:rsidRPr="003937A7">
        <w:rPr>
          <w:rFonts w:ascii="GHEA Grapalat" w:hAnsi="GHEA Grapalat"/>
          <w:i w:val="0"/>
          <w:sz w:val="24"/>
          <w:szCs w:val="24"/>
        </w:rPr>
        <w:t>порядке будет предложено заключить договор на поставку специализированных пассажирских перевозок</w:t>
      </w:r>
      <w:r w:rsidRPr="00140186">
        <w:rPr>
          <w:rFonts w:ascii="GHEA Grapalat" w:hAnsi="GHEA Grapalat"/>
          <w:i w:val="0"/>
          <w:sz w:val="24"/>
          <w:szCs w:val="24"/>
        </w:rPr>
        <w:t xml:space="preserve"> (далее — договор).</w:t>
      </w:r>
    </w:p>
    <w:p w14:paraId="675D7A8A" w14:textId="77777777" w:rsidR="003E4E11" w:rsidRPr="00140186" w:rsidRDefault="003E4E11" w:rsidP="003E4E11">
      <w:pPr>
        <w:pStyle w:val="BodyTextIndent"/>
        <w:widowControl w:val="0"/>
        <w:spacing w:after="160" w:line="240" w:lineRule="auto"/>
        <w:ind w:left="-142" w:firstLine="567"/>
        <w:rPr>
          <w:rFonts w:ascii="GHEA Grapalat" w:hAnsi="GHEA Grapalat"/>
          <w:i w:val="0"/>
          <w:sz w:val="24"/>
          <w:szCs w:val="24"/>
        </w:rPr>
      </w:pPr>
      <w:r w:rsidRPr="00140186">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140186">
        <w:rPr>
          <w:rFonts w:ascii="Courier New" w:hAnsi="Courier New" w:cs="Courier New"/>
          <w:i w:val="0"/>
          <w:sz w:val="24"/>
          <w:szCs w:val="24"/>
          <w:lang w:val="en-US"/>
        </w:rPr>
        <w:t> </w:t>
      </w:r>
      <w:proofErr w:type="spellStart"/>
      <w:r w:rsidRPr="00140186">
        <w:rPr>
          <w:rFonts w:ascii="GHEA Grapalat" w:hAnsi="GHEA Grapalat"/>
          <w:i w:val="0"/>
          <w:sz w:val="24"/>
          <w:szCs w:val="24"/>
        </w:rPr>
        <w:t>настоящейпроцедуре</w:t>
      </w:r>
      <w:proofErr w:type="spellEnd"/>
      <w:r w:rsidRPr="00140186">
        <w:rPr>
          <w:rFonts w:ascii="GHEA Grapalat" w:hAnsi="GHEA Grapalat"/>
          <w:i w:val="0"/>
          <w:sz w:val="24"/>
          <w:szCs w:val="24"/>
        </w:rPr>
        <w:t>.</w:t>
      </w:r>
    </w:p>
    <w:p w14:paraId="083300CA" w14:textId="0D9481B7" w:rsidR="003E4E11" w:rsidRPr="00140186" w:rsidRDefault="003E4E11" w:rsidP="003E4E11">
      <w:pPr>
        <w:pStyle w:val="BodyTextIndent"/>
        <w:widowControl w:val="0"/>
        <w:spacing w:after="160" w:line="240" w:lineRule="auto"/>
        <w:ind w:left="-142" w:firstLine="0"/>
        <w:rPr>
          <w:rFonts w:ascii="GHEA Grapalat" w:hAnsi="GHEA Grapalat"/>
          <w:i w:val="0"/>
          <w:sz w:val="24"/>
          <w:szCs w:val="24"/>
        </w:rPr>
      </w:pPr>
      <w:proofErr w:type="gramStart"/>
      <w:r w:rsidRPr="00140186">
        <w:rPr>
          <w:rFonts w:ascii="GHEA Grapalat" w:hAnsi="GHEA Grapalat"/>
          <w:i w:val="0"/>
          <w:sz w:val="24"/>
          <w:szCs w:val="24"/>
        </w:rPr>
        <w:t>Условия</w:t>
      </w:r>
      <w:proofErr w:type="gramEnd"/>
      <w:r w:rsidRPr="00140186">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p>
    <w:p w14:paraId="27B1F424" w14:textId="77777777" w:rsidR="003E4E11" w:rsidRPr="00140186" w:rsidRDefault="003E4E11" w:rsidP="003E4E11">
      <w:pPr>
        <w:pStyle w:val="BodyTextIndent"/>
        <w:widowControl w:val="0"/>
        <w:spacing w:after="160" w:line="240" w:lineRule="auto"/>
        <w:ind w:left="-142" w:firstLine="567"/>
        <w:rPr>
          <w:rFonts w:ascii="GHEA Grapalat" w:hAnsi="GHEA Grapalat"/>
          <w:i w:val="0"/>
          <w:sz w:val="24"/>
          <w:szCs w:val="24"/>
        </w:rPr>
      </w:pPr>
      <w:r w:rsidRPr="00140186">
        <w:rPr>
          <w:rFonts w:ascii="GHEA Grapalat" w:hAnsi="GHEA Grapalat"/>
          <w:i w:val="0"/>
          <w:sz w:val="24"/>
          <w:szCs w:val="24"/>
        </w:rPr>
        <w:t xml:space="preserve">Отобранный участник определяется из числа участников, подавших заявки, оцененные </w:t>
      </w:r>
      <w:proofErr w:type="spellStart"/>
      <w:r w:rsidRPr="00140186">
        <w:rPr>
          <w:rFonts w:ascii="GHEA Grapalat" w:hAnsi="GHEA Grapalat"/>
          <w:i w:val="0"/>
          <w:sz w:val="24"/>
          <w:szCs w:val="24"/>
        </w:rPr>
        <w:t>удовлетворительнопо</w:t>
      </w:r>
      <w:proofErr w:type="spellEnd"/>
      <w:r w:rsidRPr="00140186">
        <w:rPr>
          <w:rFonts w:ascii="GHEA Grapalat" w:hAnsi="GHEA Grapalat"/>
          <w:i w:val="0"/>
          <w:sz w:val="24"/>
          <w:szCs w:val="24"/>
        </w:rPr>
        <w:t xml:space="preserve"> неценовым условиям, по принципу предпочтения, отдаваемого участнику, представившему минимальное ценовое предложение.</w:t>
      </w:r>
    </w:p>
    <w:p w14:paraId="70EFC9BD" w14:textId="77777777" w:rsidR="003E4E11" w:rsidRPr="002742FD" w:rsidRDefault="003E4E11" w:rsidP="003E4E11">
      <w:pPr>
        <w:pStyle w:val="BodyTextIndent"/>
        <w:widowControl w:val="0"/>
        <w:spacing w:after="160" w:line="240" w:lineRule="auto"/>
        <w:ind w:left="-142" w:firstLine="567"/>
        <w:rPr>
          <w:rFonts w:ascii="GHEA Grapalat" w:hAnsi="GHEA Grapalat"/>
          <w:i w:val="0"/>
          <w:sz w:val="24"/>
          <w:szCs w:val="24"/>
        </w:rPr>
      </w:pPr>
      <w:r w:rsidRPr="002742FD">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2742FD">
        <w:rPr>
          <w:rFonts w:ascii="Calibri" w:hAnsi="Calibri" w:cs="Calibri"/>
          <w:i w:val="0"/>
          <w:sz w:val="24"/>
          <w:szCs w:val="24"/>
        </w:rPr>
        <w:t> </w:t>
      </w:r>
      <w:r w:rsidRPr="002742FD">
        <w:rPr>
          <w:rFonts w:ascii="GHEA Grapalat" w:hAnsi="GHEA Grapalat"/>
          <w:i w:val="0"/>
          <w:sz w:val="24"/>
          <w:szCs w:val="24"/>
        </w:rPr>
        <w:t xml:space="preserve">электронной форме в течение рабочего дня, следующего за днем получения заявления. </w:t>
      </w:r>
    </w:p>
    <w:p w14:paraId="3A1B4E7F" w14:textId="278F9082" w:rsidR="003E4E11" w:rsidRPr="00140186" w:rsidRDefault="003E4E11" w:rsidP="003E4E11">
      <w:pPr>
        <w:pStyle w:val="BodyTextIndent"/>
        <w:widowControl w:val="0"/>
        <w:spacing w:after="160" w:line="276" w:lineRule="auto"/>
        <w:ind w:left="-142" w:firstLine="567"/>
        <w:rPr>
          <w:rFonts w:ascii="GHEA Grapalat" w:hAnsi="GHEA Grapalat"/>
          <w:i w:val="0"/>
          <w:sz w:val="24"/>
          <w:szCs w:val="24"/>
        </w:rPr>
      </w:pPr>
      <w:r w:rsidRPr="00140186">
        <w:rPr>
          <w:rFonts w:ascii="GHEA Grapalat" w:hAnsi="GHEA Grapalat"/>
          <w:i w:val="0"/>
          <w:sz w:val="24"/>
          <w:szCs w:val="24"/>
        </w:rPr>
        <w:t>Заявки на запрос котировок необходимо подавать по адресу</w:t>
      </w:r>
      <w:r w:rsidRPr="002742FD">
        <w:rPr>
          <w:rFonts w:ascii="GHEA Grapalat" w:hAnsi="GHEA Grapalat"/>
          <w:i w:val="0"/>
          <w:sz w:val="24"/>
          <w:szCs w:val="24"/>
        </w:rPr>
        <w:t xml:space="preserve"> </w:t>
      </w:r>
      <w:proofErr w:type="spellStart"/>
      <w:r w:rsidR="00D8590C" w:rsidRPr="00D8590C">
        <w:rPr>
          <w:rFonts w:ascii="GHEA Grapalat" w:hAnsi="GHEA Grapalat"/>
          <w:i w:val="0"/>
          <w:sz w:val="24"/>
          <w:szCs w:val="24"/>
        </w:rPr>
        <w:t>Арагацотнская</w:t>
      </w:r>
      <w:proofErr w:type="spellEnd"/>
      <w:r w:rsidR="00D8590C" w:rsidRPr="00D8590C">
        <w:rPr>
          <w:rFonts w:ascii="GHEA Grapalat" w:hAnsi="GHEA Grapalat"/>
          <w:i w:val="0"/>
          <w:sz w:val="24"/>
          <w:szCs w:val="24"/>
        </w:rPr>
        <w:t xml:space="preserve"> область, село </w:t>
      </w:r>
      <w:proofErr w:type="spellStart"/>
      <w:r w:rsidR="00D8590C" w:rsidRPr="00D8590C">
        <w:rPr>
          <w:rFonts w:ascii="GHEA Grapalat" w:hAnsi="GHEA Grapalat"/>
          <w:i w:val="0"/>
          <w:sz w:val="24"/>
          <w:szCs w:val="24"/>
        </w:rPr>
        <w:t>Газараван</w:t>
      </w:r>
      <w:proofErr w:type="spellEnd"/>
      <w:r w:rsidR="00D8590C" w:rsidRPr="00D8590C">
        <w:rPr>
          <w:rFonts w:ascii="GHEA Grapalat" w:hAnsi="GHEA Grapalat"/>
          <w:i w:val="0"/>
          <w:sz w:val="24"/>
          <w:szCs w:val="24"/>
        </w:rPr>
        <w:t xml:space="preserve">, </w:t>
      </w:r>
      <w:proofErr w:type="spellStart"/>
      <w:r w:rsidR="00D8590C" w:rsidRPr="00D8590C">
        <w:rPr>
          <w:rFonts w:ascii="GHEA Grapalat" w:hAnsi="GHEA Grapalat"/>
          <w:i w:val="0"/>
          <w:sz w:val="24"/>
          <w:szCs w:val="24"/>
        </w:rPr>
        <w:t>Газараванская</w:t>
      </w:r>
      <w:proofErr w:type="spellEnd"/>
      <w:r w:rsidR="00D8590C" w:rsidRPr="00D8590C">
        <w:rPr>
          <w:rFonts w:ascii="GHEA Grapalat" w:hAnsi="GHEA Grapalat"/>
          <w:i w:val="0"/>
          <w:sz w:val="24"/>
          <w:szCs w:val="24"/>
        </w:rPr>
        <w:t xml:space="preserve"> средняя школа</w:t>
      </w:r>
      <w:r w:rsidRPr="00140186">
        <w:rPr>
          <w:rFonts w:ascii="GHEA Grapalat" w:hAnsi="GHEA Grapalat"/>
          <w:i w:val="0"/>
          <w:sz w:val="24"/>
          <w:szCs w:val="24"/>
        </w:rPr>
        <w:t xml:space="preserve"> в документарной форме, до</w:t>
      </w:r>
      <w:r w:rsidRPr="005001FE">
        <w:rPr>
          <w:rFonts w:ascii="GHEA Grapalat" w:hAnsi="GHEA Grapalat"/>
          <w:i w:val="0"/>
          <w:sz w:val="24"/>
          <w:szCs w:val="24"/>
        </w:rPr>
        <w:t xml:space="preserve"> </w:t>
      </w:r>
      <w:r w:rsidR="00273BE1">
        <w:rPr>
          <w:rFonts w:ascii="GHEA Grapalat" w:hAnsi="GHEA Grapalat"/>
          <w:i w:val="0"/>
          <w:sz w:val="24"/>
          <w:szCs w:val="24"/>
        </w:rPr>
        <w:t>12:00</w:t>
      </w:r>
      <w:r w:rsidRPr="00140186">
        <w:rPr>
          <w:rFonts w:ascii="GHEA Grapalat" w:hAnsi="GHEA Grapalat"/>
          <w:i w:val="0"/>
          <w:sz w:val="24"/>
          <w:szCs w:val="24"/>
        </w:rPr>
        <w:t xml:space="preserve"> часов 7-ого дня со дня опубликования настоящего объявления. Кроме армянского языка заявки могут быть поданы также на английском или русском языке.</w:t>
      </w:r>
    </w:p>
    <w:p w14:paraId="68863703" w14:textId="65D7C132" w:rsidR="006E1EBD" w:rsidRDefault="003E4E11" w:rsidP="006E1EBD">
      <w:pPr>
        <w:pStyle w:val="BodyTextIndent"/>
        <w:widowControl w:val="0"/>
        <w:spacing w:after="160"/>
        <w:ind w:firstLine="142"/>
        <w:rPr>
          <w:rFonts w:ascii="GHEA Grapalat" w:hAnsi="GHEA Grapalat"/>
          <w:i w:val="0"/>
          <w:sz w:val="24"/>
          <w:szCs w:val="24"/>
        </w:rPr>
      </w:pPr>
      <w:r w:rsidRPr="00140186">
        <w:rPr>
          <w:rFonts w:ascii="GHEA Grapalat" w:hAnsi="GHEA Grapalat"/>
          <w:i w:val="0"/>
          <w:sz w:val="24"/>
          <w:szCs w:val="24"/>
        </w:rPr>
        <w:lastRenderedPageBreak/>
        <w:t xml:space="preserve">Вскрытие заявок будет проводиться по адресу </w:t>
      </w:r>
      <w:proofErr w:type="spellStart"/>
      <w:r w:rsidR="00241CB8">
        <w:rPr>
          <w:rFonts w:ascii="GHEA Grapalat" w:hAnsi="GHEA Grapalat"/>
          <w:i w:val="0"/>
          <w:sz w:val="24"/>
          <w:szCs w:val="24"/>
        </w:rPr>
        <w:t>Арагацотнская</w:t>
      </w:r>
      <w:proofErr w:type="spellEnd"/>
      <w:r w:rsidR="00241CB8">
        <w:rPr>
          <w:rFonts w:ascii="GHEA Grapalat" w:hAnsi="GHEA Grapalat"/>
          <w:i w:val="0"/>
          <w:sz w:val="24"/>
          <w:szCs w:val="24"/>
        </w:rPr>
        <w:t xml:space="preserve"> область, село </w:t>
      </w:r>
      <w:proofErr w:type="spellStart"/>
      <w:r w:rsidR="00241CB8">
        <w:rPr>
          <w:rFonts w:ascii="GHEA Grapalat" w:hAnsi="GHEA Grapalat"/>
          <w:i w:val="0"/>
          <w:sz w:val="24"/>
          <w:szCs w:val="24"/>
        </w:rPr>
        <w:t>Газараван</w:t>
      </w:r>
      <w:proofErr w:type="spellEnd"/>
      <w:r w:rsidR="00241CB8">
        <w:rPr>
          <w:rFonts w:ascii="GHEA Grapalat" w:hAnsi="GHEA Grapalat"/>
          <w:i w:val="0"/>
          <w:sz w:val="24"/>
          <w:szCs w:val="24"/>
        </w:rPr>
        <w:t xml:space="preserve">, </w:t>
      </w:r>
      <w:proofErr w:type="spellStart"/>
      <w:r w:rsidR="00241CB8">
        <w:rPr>
          <w:rFonts w:ascii="GHEA Grapalat" w:hAnsi="GHEA Grapalat"/>
          <w:i w:val="0"/>
          <w:sz w:val="24"/>
          <w:szCs w:val="24"/>
        </w:rPr>
        <w:t>Газараванская</w:t>
      </w:r>
      <w:proofErr w:type="spellEnd"/>
      <w:r w:rsidR="00241CB8">
        <w:rPr>
          <w:rFonts w:ascii="GHEA Grapalat" w:hAnsi="GHEA Grapalat"/>
          <w:i w:val="0"/>
          <w:sz w:val="24"/>
          <w:szCs w:val="24"/>
        </w:rPr>
        <w:t xml:space="preserve"> средняя школа</w:t>
      </w:r>
      <w:r w:rsidRPr="00140186">
        <w:rPr>
          <w:rFonts w:ascii="GHEA Grapalat" w:hAnsi="GHEA Grapalat"/>
          <w:i w:val="0"/>
          <w:sz w:val="24"/>
          <w:szCs w:val="24"/>
        </w:rPr>
        <w:t xml:space="preserve"> в </w:t>
      </w:r>
      <w:bookmarkStart w:id="0" w:name="_GoBack"/>
      <w:r w:rsidR="00273BE1">
        <w:rPr>
          <w:rFonts w:ascii="GHEA Grapalat" w:hAnsi="GHEA Grapalat"/>
          <w:i w:val="0"/>
          <w:sz w:val="24"/>
          <w:szCs w:val="24"/>
        </w:rPr>
        <w:t>12:00</w:t>
      </w:r>
      <w:r w:rsidRPr="00140186">
        <w:rPr>
          <w:rFonts w:ascii="GHEA Grapalat" w:hAnsi="GHEA Grapalat"/>
          <w:i w:val="0"/>
          <w:sz w:val="24"/>
          <w:szCs w:val="24"/>
        </w:rPr>
        <w:t xml:space="preserve"> </w:t>
      </w:r>
      <w:bookmarkEnd w:id="0"/>
      <w:r w:rsidRPr="00140186">
        <w:rPr>
          <w:rFonts w:ascii="GHEA Grapalat" w:hAnsi="GHEA Grapalat"/>
          <w:i w:val="0"/>
          <w:sz w:val="24"/>
          <w:szCs w:val="24"/>
        </w:rPr>
        <w:t xml:space="preserve">часов </w:t>
      </w:r>
      <w:r w:rsidR="00273BE1">
        <w:rPr>
          <w:rFonts w:ascii="GHEA Grapalat" w:hAnsi="GHEA Grapalat"/>
          <w:i w:val="0"/>
          <w:sz w:val="24"/>
          <w:szCs w:val="24"/>
        </w:rPr>
        <w:t>05.01.2026</w:t>
      </w:r>
      <w:r w:rsidRPr="00140186">
        <w:rPr>
          <w:rFonts w:ascii="GHEA Grapalat" w:hAnsi="GHEA Grapalat"/>
          <w:i w:val="0"/>
          <w:sz w:val="24"/>
          <w:szCs w:val="24"/>
        </w:rPr>
        <w:t>г.</w:t>
      </w:r>
      <w:r w:rsidR="006E1EBD">
        <w:rPr>
          <w:rFonts w:ascii="GHEA Grapalat" w:hAnsi="GHEA Grapalat"/>
          <w:i w:val="0"/>
          <w:sz w:val="24"/>
          <w:szCs w:val="24"/>
        </w:rPr>
        <w:tab/>
      </w:r>
    </w:p>
    <w:p w14:paraId="5885A1BC" w14:textId="3CA6E2F4" w:rsidR="006E1EBD" w:rsidRDefault="00CD2B99" w:rsidP="006E1EBD">
      <w:pPr>
        <w:pStyle w:val="BodyTextIndent"/>
        <w:widowControl w:val="0"/>
        <w:spacing w:after="160"/>
        <w:ind w:firstLine="142"/>
        <w:rPr>
          <w:rFonts w:ascii="GHEA Grapalat" w:hAnsi="GHEA Grapalat"/>
          <w:i w:val="0"/>
          <w:sz w:val="24"/>
          <w:szCs w:val="24"/>
        </w:rPr>
      </w:pPr>
      <w:r w:rsidRPr="00CD2B99">
        <w:rPr>
          <w:rFonts w:ascii="GHEA Grapalat" w:hAnsi="GHEA Grapalat"/>
          <w:i w:val="0"/>
          <w:sz w:val="24"/>
          <w:szCs w:val="24"/>
        </w:rPr>
        <w:t xml:space="preserve">   </w:t>
      </w:r>
      <w:r w:rsidR="003E4E11" w:rsidRPr="00140186">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5CCB455A" w14:textId="27573B2B" w:rsidR="003E4E11" w:rsidRPr="00140186" w:rsidRDefault="003E4E11" w:rsidP="006E1EBD">
      <w:pPr>
        <w:pStyle w:val="BodyTextIndent"/>
        <w:widowControl w:val="0"/>
        <w:spacing w:after="160"/>
        <w:ind w:firstLine="567"/>
        <w:rPr>
          <w:rFonts w:ascii="GHEA Grapalat" w:hAnsi="GHEA Grapalat"/>
          <w:i w:val="0"/>
          <w:sz w:val="24"/>
          <w:szCs w:val="24"/>
        </w:rPr>
      </w:pPr>
      <w:r w:rsidRPr="00140186">
        <w:rPr>
          <w:rFonts w:ascii="GHEA Grapalat" w:hAnsi="GHEA Grapalat"/>
          <w:i w:val="0"/>
          <w:sz w:val="24"/>
          <w:szCs w:val="24"/>
        </w:rPr>
        <w:t>Для получения дополнительной информации, связанной с настоящим</w:t>
      </w:r>
      <w:r w:rsidRPr="00140186">
        <w:rPr>
          <w:rFonts w:ascii="Courier New" w:hAnsi="Courier New" w:cs="Courier New"/>
          <w:i w:val="0"/>
          <w:sz w:val="24"/>
          <w:szCs w:val="24"/>
          <w:lang w:val="en-US"/>
        </w:rPr>
        <w:t> </w:t>
      </w:r>
      <w:r w:rsidRPr="00140186">
        <w:rPr>
          <w:rFonts w:ascii="GHEA Grapalat" w:hAnsi="GHEA Grapalat"/>
          <w:i w:val="0"/>
          <w:sz w:val="24"/>
          <w:szCs w:val="24"/>
        </w:rPr>
        <w:t xml:space="preserve">объявлением, можете обратиться к секретарю Оценочной комиссии </w:t>
      </w:r>
    </w:p>
    <w:p w14:paraId="7D306C67" w14:textId="77777777" w:rsidR="003E4E11" w:rsidRPr="00140186" w:rsidRDefault="003E4E11" w:rsidP="003E4E11">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 xml:space="preserve">Мурадян </w:t>
      </w:r>
      <w:proofErr w:type="spellStart"/>
      <w:r>
        <w:rPr>
          <w:rFonts w:ascii="GHEA Grapalat" w:hAnsi="GHEA Grapalat"/>
          <w:i w:val="0"/>
          <w:sz w:val="24"/>
          <w:szCs w:val="24"/>
        </w:rPr>
        <w:t>Гоар</w:t>
      </w:r>
      <w:proofErr w:type="spellEnd"/>
      <w:r w:rsidRPr="00140186">
        <w:rPr>
          <w:rFonts w:ascii="GHEA Grapalat" w:hAnsi="GHEA Grapalat"/>
          <w:i w:val="0"/>
          <w:sz w:val="24"/>
          <w:szCs w:val="24"/>
        </w:rPr>
        <w:t>.</w:t>
      </w:r>
    </w:p>
    <w:p w14:paraId="45BB9C09" w14:textId="77777777" w:rsidR="003E4E11" w:rsidRPr="00140186" w:rsidRDefault="003E4E11" w:rsidP="003E4E11">
      <w:pPr>
        <w:pStyle w:val="BodyTextIndent"/>
        <w:widowControl w:val="0"/>
        <w:spacing w:after="160" w:line="240" w:lineRule="auto"/>
        <w:ind w:left="993" w:firstLine="0"/>
        <w:rPr>
          <w:rFonts w:ascii="GHEA Grapalat" w:hAnsi="GHEA Grapalat"/>
          <w:i w:val="0"/>
          <w:sz w:val="24"/>
          <w:szCs w:val="24"/>
        </w:rPr>
      </w:pPr>
    </w:p>
    <w:p w14:paraId="495DDF68" w14:textId="77777777" w:rsidR="003E4E11" w:rsidRPr="006E1EBD" w:rsidRDefault="003E4E11" w:rsidP="00D8590C">
      <w:pPr>
        <w:pStyle w:val="BodyTextIndent"/>
        <w:widowControl w:val="0"/>
        <w:spacing w:after="160" w:line="240" w:lineRule="auto"/>
        <w:jc w:val="left"/>
        <w:rPr>
          <w:rFonts w:ascii="GHEA Grapalat" w:hAnsi="GHEA Grapalat"/>
          <w:i w:val="0"/>
          <w:sz w:val="24"/>
          <w:szCs w:val="24"/>
        </w:rPr>
      </w:pPr>
      <w:r w:rsidRPr="00140186">
        <w:rPr>
          <w:rFonts w:ascii="GHEA Grapalat" w:hAnsi="GHEA Grapalat"/>
          <w:i w:val="0"/>
          <w:sz w:val="24"/>
          <w:szCs w:val="24"/>
        </w:rPr>
        <w:t xml:space="preserve">Телефон: </w:t>
      </w:r>
      <w:r w:rsidRPr="006E1EBD">
        <w:rPr>
          <w:rFonts w:ascii="GHEA Grapalat" w:hAnsi="GHEA Grapalat"/>
          <w:i w:val="0"/>
          <w:sz w:val="24"/>
          <w:szCs w:val="24"/>
        </w:rPr>
        <w:t>077706050</w:t>
      </w:r>
    </w:p>
    <w:p w14:paraId="31508654" w14:textId="2B44783F" w:rsidR="003E4E11" w:rsidRPr="006E1EBD" w:rsidRDefault="003E4E11" w:rsidP="00D8590C">
      <w:pPr>
        <w:pStyle w:val="BodyTextIndent"/>
        <w:widowControl w:val="0"/>
        <w:spacing w:after="160" w:line="240" w:lineRule="auto"/>
        <w:jc w:val="left"/>
        <w:rPr>
          <w:rFonts w:ascii="GHEA Grapalat" w:hAnsi="GHEA Grapalat"/>
          <w:i w:val="0"/>
          <w:sz w:val="24"/>
          <w:szCs w:val="24"/>
        </w:rPr>
      </w:pPr>
      <w:r w:rsidRPr="00140186">
        <w:rPr>
          <w:rFonts w:ascii="GHEA Grapalat" w:hAnsi="GHEA Grapalat"/>
          <w:i w:val="0"/>
          <w:sz w:val="24"/>
          <w:szCs w:val="24"/>
        </w:rPr>
        <w:t>Электронная почта</w:t>
      </w:r>
      <w:r w:rsidRPr="006E1EBD">
        <w:rPr>
          <w:rFonts w:ascii="GHEA Grapalat" w:hAnsi="GHEA Grapalat"/>
          <w:i w:val="0"/>
          <w:sz w:val="24"/>
          <w:szCs w:val="24"/>
        </w:rPr>
        <w:t>:</w:t>
      </w:r>
      <w:r w:rsidRPr="00140186">
        <w:rPr>
          <w:rFonts w:ascii="GHEA Grapalat" w:hAnsi="GHEA Grapalat"/>
          <w:i w:val="0"/>
          <w:sz w:val="24"/>
          <w:szCs w:val="24"/>
        </w:rPr>
        <w:t xml:space="preserve"> </w:t>
      </w:r>
      <w:r w:rsidR="006E1EBD" w:rsidRPr="006E1EBD">
        <w:rPr>
          <w:rFonts w:ascii="GHEA Grapalat" w:hAnsi="GHEA Grapalat"/>
          <w:i w:val="0"/>
          <w:sz w:val="24"/>
          <w:szCs w:val="24"/>
        </w:rPr>
        <w:t>ani_torosyan@mail.ru</w:t>
      </w:r>
    </w:p>
    <w:p w14:paraId="793E0D6B" w14:textId="43CB5676" w:rsidR="003E4E11" w:rsidRPr="006E1EBD" w:rsidRDefault="003E4E11" w:rsidP="00D8590C">
      <w:pPr>
        <w:pStyle w:val="BodyTextIndent"/>
        <w:spacing w:line="240" w:lineRule="auto"/>
        <w:ind w:firstLine="708"/>
        <w:jc w:val="left"/>
        <w:rPr>
          <w:rFonts w:ascii="GHEA Grapalat" w:hAnsi="GHEA Grapalat"/>
          <w:i w:val="0"/>
          <w:sz w:val="24"/>
          <w:szCs w:val="24"/>
        </w:rPr>
      </w:pPr>
      <w:r w:rsidRPr="006E1EBD">
        <w:rPr>
          <w:rFonts w:ascii="GHEA Grapalat" w:hAnsi="GHEA Grapalat"/>
          <w:i w:val="0"/>
          <w:sz w:val="24"/>
          <w:szCs w:val="24"/>
        </w:rPr>
        <w:t>Заказчик</w:t>
      </w:r>
      <w:r w:rsidRPr="00140186">
        <w:rPr>
          <w:rFonts w:ascii="GHEA Grapalat" w:hAnsi="GHEA Grapalat"/>
          <w:i w:val="0"/>
          <w:sz w:val="24"/>
          <w:szCs w:val="24"/>
        </w:rPr>
        <w:t>:</w:t>
      </w:r>
      <w:r w:rsidR="006E1EBD" w:rsidRPr="006E1EBD">
        <w:rPr>
          <w:rFonts w:ascii="GHEA Grapalat" w:hAnsi="GHEA Grapalat"/>
          <w:i w:val="0"/>
          <w:sz w:val="24"/>
          <w:szCs w:val="24"/>
        </w:rPr>
        <w:t xml:space="preserve"> </w:t>
      </w:r>
      <w:r w:rsidR="00241CB8">
        <w:rPr>
          <w:rFonts w:ascii="GHEA Grapalat" w:hAnsi="GHEA Grapalat"/>
          <w:i w:val="0"/>
          <w:sz w:val="24"/>
          <w:szCs w:val="24"/>
        </w:rPr>
        <w:t>«</w:t>
      </w:r>
      <w:proofErr w:type="spellStart"/>
      <w:r w:rsidR="00241CB8">
        <w:rPr>
          <w:rFonts w:ascii="GHEA Grapalat" w:hAnsi="GHEA Grapalat"/>
          <w:i w:val="0"/>
          <w:sz w:val="24"/>
          <w:szCs w:val="24"/>
        </w:rPr>
        <w:t>Базмахпюрская</w:t>
      </w:r>
      <w:proofErr w:type="spellEnd"/>
      <w:r w:rsidR="00241CB8">
        <w:rPr>
          <w:rFonts w:ascii="GHEA Grapalat" w:hAnsi="GHEA Grapalat"/>
          <w:i w:val="0"/>
          <w:sz w:val="24"/>
          <w:szCs w:val="24"/>
        </w:rPr>
        <w:t xml:space="preserve"> Средняя Школа Имени Н. Сафаряна” ГНКО</w:t>
      </w:r>
    </w:p>
    <w:p w14:paraId="5C95B7F5" w14:textId="77777777" w:rsidR="003E4E11" w:rsidRPr="00140186" w:rsidRDefault="003E4E11" w:rsidP="003E4E11">
      <w:pPr>
        <w:pStyle w:val="BodyTextIndent"/>
        <w:widowControl w:val="0"/>
        <w:spacing w:after="160" w:line="240" w:lineRule="auto"/>
        <w:ind w:left="3969" w:firstLine="0"/>
        <w:rPr>
          <w:rFonts w:ascii="GHEA Grapalat" w:hAnsi="GHEA Grapalat"/>
          <w:i w:val="0"/>
          <w:sz w:val="16"/>
          <w:szCs w:val="16"/>
        </w:rPr>
      </w:pPr>
      <w:r w:rsidRPr="006E1EBD">
        <w:rPr>
          <w:rFonts w:ascii="GHEA Grapalat" w:hAnsi="GHEA Grapalat"/>
          <w:i w:val="0"/>
          <w:sz w:val="24"/>
          <w:szCs w:val="24"/>
        </w:rPr>
        <w:br w:type="page"/>
      </w:r>
    </w:p>
    <w:p w14:paraId="1BBD1D8E" w14:textId="2797936B" w:rsidR="003E4E11" w:rsidRPr="00034860" w:rsidRDefault="003E4E11" w:rsidP="00804AA7">
      <w:pPr>
        <w:pStyle w:val="BodyText"/>
        <w:widowControl w:val="0"/>
        <w:spacing w:after="160"/>
        <w:ind w:firstLine="567"/>
        <w:jc w:val="right"/>
        <w:rPr>
          <w:rFonts w:ascii="GHEA Grapalat" w:hAnsi="GHEA Grapalat"/>
        </w:rPr>
      </w:pPr>
      <w:r w:rsidRPr="00034860">
        <w:rPr>
          <w:rFonts w:ascii="GHEA Grapalat" w:hAnsi="GHEA Grapalat"/>
        </w:rPr>
        <w:lastRenderedPageBreak/>
        <w:t>Утверждено</w:t>
      </w:r>
      <w:r w:rsidR="00804AA7">
        <w:rPr>
          <w:rFonts w:ascii="GHEA Grapalat" w:hAnsi="GHEA Grapalat"/>
        </w:rPr>
        <w:br/>
      </w:r>
      <w:r w:rsidRPr="009044F1">
        <w:rPr>
          <w:rFonts w:ascii="GHEA Grapalat" w:hAnsi="GHEA Grapalat"/>
        </w:rPr>
        <w:t>Решением Оценочной комиссии открытого конкурса</w:t>
      </w:r>
      <w:r w:rsidRPr="00034860">
        <w:rPr>
          <w:rFonts w:ascii="GHEA Grapalat" w:hAnsi="GHEA Grapalat"/>
        </w:rPr>
        <w:br/>
        <w:t xml:space="preserve">под кодом </w:t>
      </w:r>
      <w:r w:rsidR="00804AA7">
        <w:rPr>
          <w:rFonts w:ascii="GHEA Grapalat" w:hAnsi="GHEA Grapalat"/>
        </w:rPr>
        <w:t>ԱՄԲՄԴ-ԳՀԾՁԲ-2026/01</w:t>
      </w:r>
      <w:r w:rsidRPr="00CD2B99">
        <w:rPr>
          <w:rFonts w:ascii="GHEA Grapalat" w:hAnsi="GHEA Grapalat"/>
        </w:rPr>
        <w:br/>
        <w:t xml:space="preserve">№1 от </w:t>
      </w:r>
      <w:r w:rsidR="00804AA7" w:rsidRPr="00804AA7">
        <w:rPr>
          <w:rFonts w:ascii="GHEA Grapalat" w:hAnsi="GHEA Grapalat"/>
        </w:rPr>
        <w:t>19.12.</w:t>
      </w:r>
      <w:r w:rsidR="00CD2B99" w:rsidRPr="00140186">
        <w:rPr>
          <w:rFonts w:ascii="GHEA Grapalat" w:hAnsi="GHEA Grapalat"/>
        </w:rPr>
        <w:t>20</w:t>
      </w:r>
      <w:r w:rsidR="00CD2B99">
        <w:rPr>
          <w:rFonts w:ascii="GHEA Grapalat" w:hAnsi="GHEA Grapalat"/>
        </w:rPr>
        <w:t>2</w:t>
      </w:r>
      <w:r w:rsidR="00CD2B99" w:rsidRPr="00CD2B99">
        <w:rPr>
          <w:rFonts w:ascii="GHEA Grapalat" w:hAnsi="GHEA Grapalat"/>
        </w:rPr>
        <w:t>5</w:t>
      </w:r>
      <w:r w:rsidR="00CD2B99" w:rsidRPr="00140186">
        <w:rPr>
          <w:rFonts w:ascii="GHEA Grapalat" w:hAnsi="GHEA Grapalat"/>
        </w:rPr>
        <w:t xml:space="preserve"> года</w:t>
      </w:r>
    </w:p>
    <w:p w14:paraId="412392BF" w14:textId="77777777" w:rsidR="003E4E11" w:rsidRPr="009044F1" w:rsidRDefault="003E4E11" w:rsidP="003E4E11">
      <w:pPr>
        <w:pStyle w:val="BodyText"/>
        <w:widowControl w:val="0"/>
        <w:spacing w:after="160"/>
        <w:ind w:right="-7" w:firstLine="567"/>
        <w:jc w:val="center"/>
        <w:rPr>
          <w:rFonts w:ascii="GHEA Grapalat" w:hAnsi="GHEA Grapalat"/>
        </w:rPr>
      </w:pPr>
    </w:p>
    <w:p w14:paraId="0CC19224" w14:textId="77777777" w:rsidR="003E4E11" w:rsidRPr="003A1EBB" w:rsidRDefault="003E4E11" w:rsidP="003E4E11">
      <w:pPr>
        <w:pStyle w:val="BodyText"/>
        <w:widowControl w:val="0"/>
        <w:spacing w:after="160"/>
        <w:ind w:right="-7" w:firstLine="567"/>
        <w:jc w:val="center"/>
        <w:rPr>
          <w:rFonts w:ascii="GHEA Grapalat" w:hAnsi="GHEA Grapalat"/>
        </w:rPr>
      </w:pPr>
    </w:p>
    <w:p w14:paraId="79102001" w14:textId="77777777" w:rsidR="003E4E11" w:rsidRPr="003A1EBB" w:rsidRDefault="003E4E11" w:rsidP="003E4E11">
      <w:pPr>
        <w:pStyle w:val="BodyText"/>
        <w:widowControl w:val="0"/>
        <w:spacing w:after="160"/>
        <w:ind w:right="-7" w:firstLine="567"/>
        <w:jc w:val="center"/>
        <w:rPr>
          <w:rFonts w:ascii="GHEA Grapalat" w:hAnsi="GHEA Grapalat"/>
        </w:rPr>
      </w:pPr>
    </w:p>
    <w:p w14:paraId="7AA8B7A7" w14:textId="77777777" w:rsidR="003E4E11" w:rsidRDefault="003E4E11" w:rsidP="003E4E11">
      <w:pPr>
        <w:pStyle w:val="BodyText"/>
        <w:widowControl w:val="0"/>
        <w:spacing w:after="160"/>
        <w:ind w:right="-7" w:firstLine="567"/>
        <w:jc w:val="center"/>
        <w:rPr>
          <w:rFonts w:ascii="GHEA Grapalat" w:hAnsi="GHEA Grapalat"/>
          <w:i/>
        </w:rPr>
      </w:pPr>
    </w:p>
    <w:p w14:paraId="359A7416" w14:textId="77777777" w:rsidR="003E4E11" w:rsidRDefault="003E4E11" w:rsidP="003E4E11">
      <w:pPr>
        <w:pStyle w:val="BodyText"/>
        <w:widowControl w:val="0"/>
        <w:spacing w:after="160"/>
        <w:ind w:right="-7" w:firstLine="567"/>
        <w:jc w:val="center"/>
        <w:rPr>
          <w:rFonts w:ascii="GHEA Grapalat" w:hAnsi="GHEA Grapalat"/>
          <w:i/>
        </w:rPr>
      </w:pPr>
    </w:p>
    <w:p w14:paraId="0164318F" w14:textId="77777777" w:rsidR="003E4E11" w:rsidRPr="00140186" w:rsidRDefault="003E4E11" w:rsidP="003E4E11">
      <w:pPr>
        <w:pStyle w:val="BodyText"/>
        <w:widowControl w:val="0"/>
        <w:spacing w:after="160"/>
        <w:ind w:right="-7"/>
        <w:jc w:val="center"/>
        <w:rPr>
          <w:rFonts w:ascii="GHEA Grapalat" w:hAnsi="GHEA Grapalat"/>
        </w:rPr>
      </w:pPr>
    </w:p>
    <w:p w14:paraId="7BCDEBF3" w14:textId="17351B12" w:rsidR="003E4E11" w:rsidRPr="00140186" w:rsidRDefault="00D8590C" w:rsidP="003E4E11">
      <w:pPr>
        <w:pStyle w:val="BodyText"/>
        <w:widowControl w:val="0"/>
        <w:spacing w:after="160"/>
        <w:ind w:right="-7"/>
        <w:jc w:val="center"/>
        <w:rPr>
          <w:rFonts w:ascii="GHEA Grapalat" w:hAnsi="GHEA Grapalat"/>
        </w:rPr>
      </w:pPr>
      <w:r>
        <w:rPr>
          <w:rFonts w:ascii="GHEA Grapalat" w:hAnsi="GHEA Grapalat"/>
        </w:rPr>
        <w:t>«БАЗМАХПЮРСКАЯ СРЕДНЯЯ ШКОЛА ИМЕНИ Н. САФАРЯНА” ГНКО</w:t>
      </w:r>
    </w:p>
    <w:p w14:paraId="25E1C18A" w14:textId="77777777" w:rsidR="003E4E11" w:rsidRPr="00140186" w:rsidRDefault="003E4E11" w:rsidP="003E4E11">
      <w:pPr>
        <w:pStyle w:val="BodyText"/>
        <w:widowControl w:val="0"/>
        <w:spacing w:after="160"/>
        <w:ind w:right="-7"/>
        <w:jc w:val="center"/>
        <w:rPr>
          <w:rFonts w:ascii="GHEA Grapalat" w:hAnsi="GHEA Grapalat"/>
        </w:rPr>
      </w:pPr>
    </w:p>
    <w:p w14:paraId="60CA9EAD" w14:textId="2BC4C3EB" w:rsidR="003E4E11" w:rsidRPr="00140186" w:rsidRDefault="00CD2B99" w:rsidP="003E4E11">
      <w:pPr>
        <w:pStyle w:val="BodyText"/>
        <w:widowControl w:val="0"/>
        <w:spacing w:after="160"/>
        <w:ind w:right="-7"/>
        <w:jc w:val="center"/>
        <w:rPr>
          <w:rFonts w:ascii="GHEA Grapalat" w:hAnsi="GHEA Grapalat" w:cs="Sylfaen"/>
        </w:rPr>
      </w:pPr>
      <w:r w:rsidRPr="00140186">
        <w:rPr>
          <w:rFonts w:ascii="GHEA Grapalat" w:hAnsi="GHEA Grapalat"/>
        </w:rPr>
        <w:t>ПРИГЛАШЕНИЕ</w:t>
      </w:r>
    </w:p>
    <w:p w14:paraId="583640FE" w14:textId="77777777" w:rsidR="003E4E11" w:rsidRPr="00140186" w:rsidRDefault="003E4E11" w:rsidP="003E4E11">
      <w:pPr>
        <w:pStyle w:val="BodyText"/>
        <w:widowControl w:val="0"/>
        <w:spacing w:after="160"/>
        <w:ind w:right="-7"/>
        <w:jc w:val="center"/>
        <w:rPr>
          <w:rFonts w:ascii="GHEA Grapalat" w:hAnsi="GHEA Grapalat" w:cs="Sylfaen"/>
        </w:rPr>
      </w:pPr>
    </w:p>
    <w:p w14:paraId="34682A90" w14:textId="77777777" w:rsidR="003E4E11" w:rsidRPr="00140186" w:rsidRDefault="003E4E11" w:rsidP="003E4E11">
      <w:pPr>
        <w:pStyle w:val="BodyText"/>
        <w:widowControl w:val="0"/>
        <w:spacing w:after="160"/>
        <w:ind w:right="-7"/>
        <w:jc w:val="center"/>
        <w:rPr>
          <w:rFonts w:ascii="GHEA Grapalat" w:hAnsi="GHEA Grapalat" w:cs="Sylfaen"/>
        </w:rPr>
      </w:pPr>
    </w:p>
    <w:p w14:paraId="1B35AB6F" w14:textId="151B3EF8" w:rsidR="003E4E11" w:rsidRPr="00140186" w:rsidRDefault="00CD2B99" w:rsidP="003E4E11">
      <w:pPr>
        <w:pStyle w:val="BodyText"/>
        <w:widowControl w:val="0"/>
        <w:spacing w:after="160"/>
        <w:ind w:right="-7"/>
        <w:jc w:val="center"/>
        <w:rPr>
          <w:rFonts w:ascii="GHEA Grapalat" w:hAnsi="GHEA Grapalat"/>
        </w:rPr>
      </w:pPr>
      <w:r w:rsidRPr="00140186">
        <w:rPr>
          <w:rFonts w:ascii="GHEA Grapalat" w:hAnsi="GHEA Grapalat"/>
        </w:rPr>
        <w:t xml:space="preserve">НА ЗАПРОС КОТИРОВОК, </w:t>
      </w:r>
      <w:r w:rsidR="00D8590C" w:rsidRPr="00140186">
        <w:rPr>
          <w:rFonts w:ascii="GHEA Grapalat" w:hAnsi="GHEA Grapalat"/>
        </w:rPr>
        <w:t>ОБЪЯВЛЕННЫЙ С ЦЕЛЬЮ ПРИОБРЕТЕНИЯ</w:t>
      </w:r>
    </w:p>
    <w:p w14:paraId="62CD9762" w14:textId="26BBEC6C" w:rsidR="003E4E11" w:rsidRPr="00140186" w:rsidRDefault="00D8590C" w:rsidP="00CD2B99">
      <w:pPr>
        <w:pStyle w:val="BodyText"/>
        <w:widowControl w:val="0"/>
        <w:spacing w:after="160"/>
        <w:ind w:right="-7"/>
        <w:jc w:val="center"/>
        <w:rPr>
          <w:rFonts w:ascii="GHEA Grapalat" w:hAnsi="GHEA Grapalat"/>
        </w:rPr>
      </w:pPr>
      <w:r w:rsidRPr="00140186">
        <w:rPr>
          <w:rFonts w:ascii="GHEA Grapalat" w:hAnsi="GHEA Grapalat"/>
        </w:rPr>
        <w:t xml:space="preserve">ПАССАЖИРСКИЕ ПЕРЕВОЗКИ ДЛЯ НУЖД </w:t>
      </w:r>
      <w:r>
        <w:rPr>
          <w:rFonts w:ascii="GHEA Grapalat" w:hAnsi="GHEA Grapalat"/>
        </w:rPr>
        <w:t>«БАЗМАХПЮРСКАЯ СРЕДНЯЯ ШКОЛА ИМЕНИ Н. САФАРЯНА” ГНКО</w:t>
      </w:r>
    </w:p>
    <w:p w14:paraId="043567BE" w14:textId="77777777" w:rsidR="003E4E11" w:rsidRPr="00140186" w:rsidRDefault="003E4E11" w:rsidP="003E4E11">
      <w:pPr>
        <w:jc w:val="center"/>
        <w:rPr>
          <w:rStyle w:val="Emphasis"/>
          <w:rFonts w:ascii="GHEA Grapalat" w:hAnsi="GHEA Grapalat"/>
          <w:lang w:eastAsia="en-US" w:bidi="ar-SA"/>
        </w:rPr>
      </w:pPr>
    </w:p>
    <w:p w14:paraId="0FD98F09" w14:textId="77777777" w:rsidR="003E4E11" w:rsidRPr="00140186" w:rsidRDefault="003E4E11" w:rsidP="003E4E11">
      <w:pPr>
        <w:jc w:val="center"/>
        <w:rPr>
          <w:rStyle w:val="Emphasis"/>
          <w:rFonts w:ascii="GHEA Grapalat" w:hAnsi="GHEA Grapalat"/>
          <w:lang w:eastAsia="en-US" w:bidi="ar-SA"/>
        </w:rPr>
      </w:pPr>
    </w:p>
    <w:p w14:paraId="285109CA" w14:textId="77777777" w:rsidR="003E4E11" w:rsidRPr="00140186" w:rsidRDefault="003E4E11" w:rsidP="003E4E11">
      <w:pPr>
        <w:jc w:val="center"/>
        <w:rPr>
          <w:rStyle w:val="Emphasis"/>
          <w:rFonts w:ascii="GHEA Grapalat" w:hAnsi="GHEA Grapalat"/>
          <w:lang w:eastAsia="en-US" w:bidi="ar-SA"/>
        </w:rPr>
      </w:pPr>
    </w:p>
    <w:p w14:paraId="47F142BB" w14:textId="77777777" w:rsidR="003E4E11" w:rsidRPr="00140186" w:rsidRDefault="003E4E11" w:rsidP="003E4E11">
      <w:pPr>
        <w:jc w:val="center"/>
        <w:rPr>
          <w:rStyle w:val="Emphasis"/>
          <w:rFonts w:ascii="GHEA Grapalat" w:hAnsi="GHEA Grapalat"/>
          <w:sz w:val="32"/>
          <w:szCs w:val="32"/>
          <w:lang w:eastAsia="en-US" w:bidi="ar-SA"/>
        </w:rPr>
      </w:pPr>
      <w:r w:rsidRPr="00140186">
        <w:rPr>
          <w:rStyle w:val="Emphasis"/>
          <w:rFonts w:ascii="GHEA Grapalat" w:hAnsi="GHEA Grapalat"/>
          <w:sz w:val="32"/>
          <w:szCs w:val="32"/>
          <w:lang w:eastAsia="en-US" w:bidi="ar-SA"/>
        </w:rPr>
        <w:t>Процедура организована на основании статьи 15, части 6 Закона РА "О закупках".</w:t>
      </w:r>
    </w:p>
    <w:p w14:paraId="0D99CA31" w14:textId="77777777" w:rsidR="003E4E11" w:rsidRPr="00140186" w:rsidRDefault="003E4E11" w:rsidP="003E4E11">
      <w:pPr>
        <w:jc w:val="center"/>
        <w:rPr>
          <w:rFonts w:ascii="GHEA Grapalat" w:hAnsi="GHEA Grapalat"/>
        </w:rPr>
      </w:pPr>
    </w:p>
    <w:p w14:paraId="5FEE6D80" w14:textId="77777777" w:rsidR="003E4E11" w:rsidRPr="00140186" w:rsidRDefault="003E4E11" w:rsidP="003E4E11">
      <w:pPr>
        <w:jc w:val="center"/>
        <w:rPr>
          <w:rFonts w:ascii="GHEA Grapalat" w:hAnsi="GHEA Grapalat"/>
        </w:rPr>
      </w:pPr>
    </w:p>
    <w:p w14:paraId="58EBAE13" w14:textId="77777777" w:rsidR="003E4E11" w:rsidRPr="00140186" w:rsidRDefault="003E4E11" w:rsidP="003E4E11">
      <w:pPr>
        <w:jc w:val="both"/>
        <w:rPr>
          <w:rFonts w:ascii="GHEA Grapalat" w:hAnsi="GHEA Grapalat"/>
        </w:rPr>
      </w:pPr>
    </w:p>
    <w:p w14:paraId="6482024A" w14:textId="77777777" w:rsidR="003E4E11" w:rsidRPr="00140186" w:rsidRDefault="003E4E11" w:rsidP="003E4E11">
      <w:pPr>
        <w:jc w:val="both"/>
        <w:rPr>
          <w:rFonts w:ascii="GHEA Grapalat" w:hAnsi="GHEA Grapalat"/>
        </w:rPr>
      </w:pPr>
    </w:p>
    <w:p w14:paraId="6A9EC698" w14:textId="77777777" w:rsidR="003E4E11" w:rsidRPr="00140186" w:rsidRDefault="003E4E11" w:rsidP="003E4E11">
      <w:pPr>
        <w:jc w:val="both"/>
        <w:rPr>
          <w:rFonts w:ascii="GHEA Grapalat" w:hAnsi="GHEA Grapalat"/>
        </w:rPr>
      </w:pPr>
    </w:p>
    <w:p w14:paraId="68359CC4" w14:textId="77777777" w:rsidR="003E4E11" w:rsidRPr="00140186" w:rsidRDefault="003E4E11" w:rsidP="003E4E11">
      <w:pPr>
        <w:jc w:val="both"/>
        <w:rPr>
          <w:rFonts w:ascii="GHEA Grapalat" w:hAnsi="GHEA Grapalat"/>
        </w:rPr>
      </w:pPr>
    </w:p>
    <w:p w14:paraId="6BCC0C74" w14:textId="77777777" w:rsidR="003E4E11" w:rsidRPr="00140186" w:rsidRDefault="003E4E11" w:rsidP="003E4E11">
      <w:pPr>
        <w:jc w:val="both"/>
        <w:rPr>
          <w:rFonts w:ascii="GHEA Grapalat" w:hAnsi="GHEA Grapalat"/>
        </w:rPr>
      </w:pPr>
    </w:p>
    <w:p w14:paraId="0E06A4A5" w14:textId="77777777" w:rsidR="003E4E11" w:rsidRPr="00140186" w:rsidRDefault="003E4E11" w:rsidP="003E4E11">
      <w:pPr>
        <w:jc w:val="both"/>
        <w:rPr>
          <w:rFonts w:ascii="GHEA Grapalat" w:hAnsi="GHEA Grapalat"/>
        </w:rPr>
      </w:pPr>
    </w:p>
    <w:p w14:paraId="2FE71400" w14:textId="77777777" w:rsidR="003E4E11" w:rsidRPr="00140186" w:rsidRDefault="003E4E11" w:rsidP="003E4E11">
      <w:pPr>
        <w:jc w:val="both"/>
        <w:rPr>
          <w:rFonts w:ascii="GHEA Grapalat" w:hAnsi="GHEA Grapalat"/>
        </w:rPr>
      </w:pPr>
    </w:p>
    <w:p w14:paraId="4EF71778" w14:textId="77777777" w:rsidR="003E4E11" w:rsidRPr="00140186" w:rsidRDefault="003E4E11" w:rsidP="003E4E11">
      <w:pPr>
        <w:jc w:val="both"/>
        <w:rPr>
          <w:rFonts w:ascii="GHEA Grapalat" w:hAnsi="GHEA Grapalat"/>
        </w:rPr>
      </w:pPr>
    </w:p>
    <w:p w14:paraId="784C3DC4" w14:textId="77777777" w:rsidR="003E4E11" w:rsidRPr="00140186" w:rsidRDefault="003E4E11" w:rsidP="003E4E11">
      <w:pPr>
        <w:jc w:val="both"/>
        <w:rPr>
          <w:rFonts w:ascii="GHEA Grapalat" w:hAnsi="GHEA Grapalat"/>
        </w:rPr>
      </w:pPr>
    </w:p>
    <w:p w14:paraId="1FEA8CFA" w14:textId="77777777" w:rsidR="003E4E11" w:rsidRPr="00140186" w:rsidRDefault="003E4E11" w:rsidP="003E4E11">
      <w:pPr>
        <w:widowControl w:val="0"/>
        <w:spacing w:after="160"/>
        <w:ind w:firstLine="567"/>
        <w:jc w:val="both"/>
        <w:rPr>
          <w:rFonts w:ascii="GHEA Grapalat" w:hAnsi="GHEA Grapalat" w:cs="Sylfaen"/>
          <w:i/>
        </w:rPr>
      </w:pPr>
      <w:r w:rsidRPr="00140186">
        <w:rPr>
          <w:rFonts w:ascii="GHEA Grapalat" w:hAnsi="GHEA Grapalat"/>
          <w:i/>
        </w:rPr>
        <w:t>Уважаемый участник, прежде чем составить и подать заявку просим Вас</w:t>
      </w:r>
      <w:r w:rsidRPr="00140186">
        <w:rPr>
          <w:rFonts w:ascii="Courier New" w:hAnsi="Courier New" w:cs="Courier New"/>
          <w:i/>
          <w:lang w:val="en-US"/>
        </w:rPr>
        <w:t> </w:t>
      </w:r>
      <w:r w:rsidRPr="00140186">
        <w:rPr>
          <w:rFonts w:ascii="GHEA Grapalat" w:hAnsi="GHEA Grapalat"/>
          <w:i/>
        </w:rPr>
        <w:t xml:space="preserve">подробно изучить настоящее Приглашение, поскольку не </w:t>
      </w:r>
      <w:r w:rsidRPr="00140186">
        <w:rPr>
          <w:rFonts w:ascii="GHEA Grapalat" w:hAnsi="GHEA Grapalat"/>
          <w:i/>
        </w:rPr>
        <w:lastRenderedPageBreak/>
        <w:t xml:space="preserve">соответствующие Приглашению заявки подлежат отклонению. </w:t>
      </w:r>
    </w:p>
    <w:p w14:paraId="042F2791" w14:textId="77777777" w:rsidR="003E4E11" w:rsidRPr="00140186" w:rsidRDefault="003E4E11" w:rsidP="003E4E11">
      <w:pPr>
        <w:widowControl w:val="0"/>
        <w:spacing w:after="160"/>
        <w:ind w:firstLine="567"/>
        <w:jc w:val="both"/>
        <w:rPr>
          <w:rFonts w:ascii="GHEA Grapalat" w:hAnsi="GHEA Grapalat"/>
          <w:b/>
        </w:rPr>
      </w:pPr>
    </w:p>
    <w:p w14:paraId="200DA9DD" w14:textId="77777777" w:rsidR="003E4E11" w:rsidRPr="00140186" w:rsidRDefault="003E4E11" w:rsidP="002C7270">
      <w:pPr>
        <w:widowControl w:val="0"/>
        <w:spacing w:after="160"/>
        <w:ind w:firstLine="567"/>
        <w:jc w:val="center"/>
        <w:rPr>
          <w:rFonts w:ascii="GHEA Grapalat" w:hAnsi="GHEA Grapalat"/>
          <w:b/>
        </w:rPr>
      </w:pPr>
      <w:r w:rsidRPr="00140186">
        <w:rPr>
          <w:rFonts w:ascii="GHEA Grapalat" w:hAnsi="GHEA Grapalat"/>
          <w:b/>
        </w:rPr>
        <w:t>СОДЕРЖАНИЕ</w:t>
      </w:r>
    </w:p>
    <w:p w14:paraId="473A4200" w14:textId="77777777" w:rsidR="003E4E11" w:rsidRPr="00140186" w:rsidRDefault="003E4E11" w:rsidP="003E4E11">
      <w:pPr>
        <w:widowControl w:val="0"/>
        <w:spacing w:after="160"/>
        <w:ind w:firstLine="567"/>
        <w:jc w:val="center"/>
        <w:rPr>
          <w:rFonts w:ascii="GHEA Grapalat" w:hAnsi="GHEA Grapalat"/>
          <w:i/>
        </w:rPr>
      </w:pPr>
    </w:p>
    <w:p w14:paraId="2102D51D" w14:textId="79A9616F" w:rsidR="003E4E11" w:rsidRPr="00140186" w:rsidRDefault="003E4E11" w:rsidP="003E4E11">
      <w:pPr>
        <w:pStyle w:val="BodyText"/>
        <w:widowControl w:val="0"/>
        <w:spacing w:after="160"/>
        <w:ind w:right="-7"/>
        <w:jc w:val="center"/>
        <w:rPr>
          <w:rFonts w:ascii="GHEA Grapalat" w:hAnsi="GHEA Grapalat"/>
          <w:b/>
        </w:rPr>
      </w:pPr>
      <w:r w:rsidRPr="00140186">
        <w:rPr>
          <w:rFonts w:ascii="GHEA Grapalat" w:hAnsi="GHEA Grapalat"/>
          <w:b/>
        </w:rPr>
        <w:t xml:space="preserve">ПАССАЖИРСКИЕ ПЕРЕВОЗКИ ДЛЯ </w:t>
      </w:r>
      <w:r w:rsidR="00D8590C" w:rsidRPr="00140186">
        <w:rPr>
          <w:rFonts w:ascii="GHEA Grapalat" w:hAnsi="GHEA Grapalat"/>
          <w:b/>
        </w:rPr>
        <w:t xml:space="preserve">НУЖД </w:t>
      </w:r>
      <w:r w:rsidR="00D8590C">
        <w:rPr>
          <w:rFonts w:ascii="GHEA Grapalat" w:hAnsi="GHEA Grapalat"/>
          <w:b/>
        </w:rPr>
        <w:t>«БАЗМАХПЮРСКАЯ СРЕДНЯЯ ШКОЛА ИМЕНИ Н. САФАРЯНА” ГНКО</w:t>
      </w:r>
    </w:p>
    <w:p w14:paraId="04B68E95" w14:textId="77777777" w:rsidR="003E4E11" w:rsidRPr="00140186" w:rsidRDefault="003E4E11" w:rsidP="003E4E11">
      <w:pPr>
        <w:widowControl w:val="0"/>
        <w:spacing w:after="160"/>
        <w:ind w:firstLine="567"/>
        <w:jc w:val="center"/>
        <w:rPr>
          <w:rFonts w:ascii="GHEA Grapalat" w:hAnsi="GHEA Grapalat"/>
        </w:rPr>
      </w:pPr>
    </w:p>
    <w:p w14:paraId="6A88A3D2" w14:textId="77777777" w:rsidR="003E4E11" w:rsidRPr="00140186" w:rsidRDefault="003E4E11" w:rsidP="003E4E11">
      <w:pPr>
        <w:widowControl w:val="0"/>
        <w:spacing w:after="160"/>
        <w:jc w:val="center"/>
        <w:rPr>
          <w:rFonts w:ascii="GHEA Grapalat" w:hAnsi="GHEA Grapalat"/>
          <w:i/>
        </w:rPr>
      </w:pPr>
      <w:r w:rsidRPr="00140186">
        <w:rPr>
          <w:rFonts w:ascii="GHEA Grapalat" w:hAnsi="GHEA Grapalat"/>
          <w:b/>
        </w:rPr>
        <w:t xml:space="preserve">ПРИГЛАШЕНИЯ НА ЗАПРОС КОТИРОВОК, </w:t>
      </w:r>
      <w:r w:rsidRPr="00140186">
        <w:rPr>
          <w:rFonts w:ascii="GHEA Grapalat" w:hAnsi="GHEA Grapalat"/>
          <w:b/>
        </w:rPr>
        <w:br/>
        <w:t>ОБЪЯВЛЕННЫЙ С ЦЕЛЬЮ ПРИОБРЕТЕНИЯ</w:t>
      </w:r>
    </w:p>
    <w:p w14:paraId="1701AA40" w14:textId="77777777" w:rsidR="003E4E11" w:rsidRPr="009044F1" w:rsidRDefault="003E4E11" w:rsidP="003E4E11">
      <w:pPr>
        <w:widowControl w:val="0"/>
        <w:spacing w:after="160"/>
        <w:jc w:val="both"/>
        <w:rPr>
          <w:rFonts w:ascii="GHEA Grapalat" w:hAnsi="GHEA Grapalat" w:cs="Sylfaen"/>
          <w:b/>
        </w:rPr>
      </w:pPr>
    </w:p>
    <w:p w14:paraId="35ED0F80" w14:textId="77777777" w:rsidR="003E4E11" w:rsidRPr="008842CE" w:rsidRDefault="003E4E11" w:rsidP="003E4E11">
      <w:pPr>
        <w:widowControl w:val="0"/>
        <w:spacing w:after="160"/>
        <w:jc w:val="both"/>
        <w:rPr>
          <w:rFonts w:ascii="GHEA Grapalat" w:hAnsi="GHEA Grapalat"/>
          <w:b/>
        </w:rPr>
      </w:pPr>
      <w:r w:rsidRPr="009044F1">
        <w:rPr>
          <w:rFonts w:ascii="GHEA Grapalat" w:hAnsi="GHEA Grapalat"/>
          <w:b/>
        </w:rPr>
        <w:t>ЧАСТЬ I.</w:t>
      </w:r>
    </w:p>
    <w:p w14:paraId="62786875" w14:textId="77777777" w:rsidR="003E4E11" w:rsidRPr="008842CE" w:rsidRDefault="003E4E11" w:rsidP="003E4E11">
      <w:pPr>
        <w:widowControl w:val="0"/>
        <w:spacing w:after="160"/>
        <w:jc w:val="both"/>
        <w:rPr>
          <w:rFonts w:ascii="GHEA Grapalat" w:hAnsi="GHEA Grapalat"/>
        </w:rPr>
      </w:pPr>
    </w:p>
    <w:p w14:paraId="404C2ADE" w14:textId="77777777" w:rsidR="003E4E11" w:rsidRPr="009044F1"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451562BC" w14:textId="77777777" w:rsidR="003E4E11" w:rsidRPr="009044F1"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14:paraId="6079A933" w14:textId="77777777" w:rsidR="003E4E11" w:rsidRPr="00543BAE"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365D00BD" w14:textId="77777777" w:rsidR="003E4E11" w:rsidRPr="009044F1" w:rsidRDefault="003E4E11" w:rsidP="003E4E11">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28F22C20" w14:textId="77777777" w:rsidR="003E4E11" w:rsidRPr="009044F1" w:rsidRDefault="003E4E11" w:rsidP="003E4E11">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6D939CD1" w14:textId="77777777" w:rsidR="003E4E11" w:rsidRPr="009044F1"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14:paraId="52F3EBEB" w14:textId="77777777" w:rsidR="003E4E11" w:rsidRPr="008842CE" w:rsidRDefault="003E4E11" w:rsidP="003E4E11">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72AE8915" w14:textId="77777777" w:rsidR="003E4E11" w:rsidRPr="003A1EBB"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2CCDEE5B" w14:textId="77777777" w:rsidR="003E4E11" w:rsidRPr="009044F1"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proofErr w:type="gramStart"/>
      <w:r w:rsidRPr="003D0E3C">
        <w:rPr>
          <w:rFonts w:ascii="GHEA Grapalat" w:hAnsi="GHEA Grapalat"/>
        </w:rPr>
        <w:t>квалификаци</w:t>
      </w:r>
      <w:r>
        <w:rPr>
          <w:rFonts w:ascii="GHEA Grapalat" w:hAnsi="GHEA Grapalat"/>
        </w:rPr>
        <w:t>и  и</w:t>
      </w:r>
      <w:proofErr w:type="gramEnd"/>
      <w:r>
        <w:rPr>
          <w:rFonts w:ascii="GHEA Grapalat" w:hAnsi="GHEA Grapalat"/>
        </w:rPr>
        <w:t xml:space="preserve"> договора</w:t>
      </w:r>
      <w:r w:rsidRPr="009044F1">
        <w:rPr>
          <w:rFonts w:ascii="GHEA Grapalat" w:hAnsi="GHEA Grapalat"/>
        </w:rPr>
        <w:t xml:space="preserve"> </w:t>
      </w:r>
    </w:p>
    <w:p w14:paraId="733DD91F" w14:textId="77777777" w:rsidR="003E4E11" w:rsidRPr="003A1EBB"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26BF5FB7" w14:textId="77777777" w:rsidR="003E4E11" w:rsidRPr="00543BAE"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16C7C739" w14:textId="77777777" w:rsidR="003E4E11" w:rsidRDefault="003E4E11" w:rsidP="003E4E11">
      <w:pPr>
        <w:widowControl w:val="0"/>
        <w:spacing w:after="160"/>
        <w:jc w:val="both"/>
        <w:rPr>
          <w:rFonts w:ascii="GHEA Grapalat" w:hAnsi="GHEA Grapalat"/>
          <w:b/>
        </w:rPr>
      </w:pPr>
    </w:p>
    <w:p w14:paraId="0932A416" w14:textId="77777777" w:rsidR="003E4E11" w:rsidRDefault="003E4E11" w:rsidP="003E4E11">
      <w:pPr>
        <w:widowControl w:val="0"/>
        <w:spacing w:after="160"/>
        <w:jc w:val="both"/>
        <w:rPr>
          <w:rFonts w:ascii="GHEA Grapalat" w:hAnsi="GHEA Grapalat"/>
          <w:b/>
        </w:rPr>
      </w:pPr>
    </w:p>
    <w:p w14:paraId="76CD9351" w14:textId="77777777" w:rsidR="003E4E11" w:rsidRPr="00374F4A" w:rsidRDefault="003E4E11" w:rsidP="003E4E11">
      <w:pPr>
        <w:widowControl w:val="0"/>
        <w:spacing w:after="160"/>
        <w:jc w:val="both"/>
        <w:rPr>
          <w:rFonts w:ascii="GHEA Grapalat" w:hAnsi="GHEA Grapalat"/>
          <w:b/>
        </w:rPr>
      </w:pPr>
      <w:r>
        <w:rPr>
          <w:rFonts w:ascii="GHEA Grapalat" w:hAnsi="GHEA Grapalat"/>
          <w:b/>
        </w:rPr>
        <w:t xml:space="preserve">ЧАСТЬ II. </w:t>
      </w:r>
    </w:p>
    <w:p w14:paraId="47997486" w14:textId="77777777" w:rsidR="003E4E11" w:rsidRPr="00374F4A" w:rsidRDefault="003E4E11" w:rsidP="003E4E11">
      <w:pPr>
        <w:widowControl w:val="0"/>
        <w:spacing w:after="160"/>
        <w:jc w:val="both"/>
        <w:rPr>
          <w:rFonts w:ascii="GHEA Grapalat" w:hAnsi="GHEA Grapalat"/>
          <w:b/>
        </w:rPr>
      </w:pPr>
    </w:p>
    <w:p w14:paraId="65181A4F" w14:textId="77777777" w:rsidR="003E4E11" w:rsidRDefault="003E4E11" w:rsidP="003E4E11">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lastRenderedPageBreak/>
        <w:t xml:space="preserve">НА </w:t>
      </w:r>
      <w:r>
        <w:rPr>
          <w:rFonts w:ascii="GHEA Grapalat" w:hAnsi="GHEA Grapalat"/>
          <w:b/>
        </w:rPr>
        <w:t>ЗАПРОС КОТИРОВОК</w:t>
      </w:r>
    </w:p>
    <w:p w14:paraId="68B63C89" w14:textId="77777777" w:rsidR="003E4E11" w:rsidRPr="008842CE" w:rsidRDefault="003E4E11" w:rsidP="003E4E11">
      <w:pPr>
        <w:widowControl w:val="0"/>
        <w:spacing w:after="160"/>
        <w:jc w:val="both"/>
        <w:rPr>
          <w:rFonts w:ascii="GHEA Grapalat" w:hAnsi="GHEA Grapalat"/>
          <w:b/>
        </w:rPr>
      </w:pPr>
    </w:p>
    <w:p w14:paraId="323D4CEE" w14:textId="77777777" w:rsidR="003E4E11" w:rsidRPr="003A1EBB"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74BD1548" w14:textId="77777777" w:rsidR="003E4E11" w:rsidRPr="003A1EBB" w:rsidRDefault="003E4E11" w:rsidP="003E4E11">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4E66EA9" w14:textId="77777777" w:rsidR="003E4E11" w:rsidRPr="00625529" w:rsidRDefault="003E4E11" w:rsidP="003E4E11">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14:paraId="672FF47A" w14:textId="77777777" w:rsidR="003E4E11" w:rsidRDefault="003E4E11" w:rsidP="003E4E11">
      <w:pPr>
        <w:jc w:val="both"/>
        <w:rPr>
          <w:rFonts w:ascii="GHEA Grapalat" w:hAnsi="GHEA Grapalat"/>
          <w:spacing w:val="-6"/>
        </w:rPr>
      </w:pPr>
      <w:r>
        <w:rPr>
          <w:rFonts w:ascii="GHEA Grapalat" w:hAnsi="GHEA Grapalat"/>
          <w:spacing w:val="-6"/>
        </w:rPr>
        <w:br w:type="page"/>
      </w:r>
    </w:p>
    <w:p w14:paraId="35C2D72B" w14:textId="4650B1B0" w:rsidR="003E4E11" w:rsidRPr="00CD2B99" w:rsidRDefault="003E4E11" w:rsidP="003E4E11">
      <w:pPr>
        <w:widowControl w:val="0"/>
        <w:spacing w:after="160"/>
        <w:ind w:hanging="567"/>
        <w:jc w:val="both"/>
        <w:rPr>
          <w:rFonts w:ascii="GHEA Grapalat" w:hAnsi="GHEA Grapalat"/>
        </w:rPr>
      </w:pPr>
      <w:r w:rsidRPr="00E17B7F">
        <w:rPr>
          <w:rFonts w:ascii="GHEA Grapalat" w:hAnsi="GHEA Grapalat"/>
          <w:spacing w:val="-6"/>
        </w:rPr>
        <w:lastRenderedPageBreak/>
        <w:t xml:space="preserve">              </w:t>
      </w:r>
      <w:r w:rsidRPr="00CD2B99">
        <w:rPr>
          <w:rFonts w:ascii="GHEA Grapalat" w:hAnsi="GHEA Grapalat"/>
        </w:rPr>
        <w:t xml:space="preserve"> Настоящее Приглашение предоставляется в дополнение к объявлению об открытом конкурсе, проводимом под кодом </w:t>
      </w:r>
      <w:r w:rsidR="00804AA7">
        <w:rPr>
          <w:rFonts w:ascii="GHEA Grapalat" w:hAnsi="GHEA Grapalat"/>
        </w:rPr>
        <w:t>ԱՄԲՄԴ-ԳՀԾՁԲ-2026/01</w:t>
      </w:r>
      <w:r w:rsidRPr="00CD2B99">
        <w:rPr>
          <w:rFonts w:ascii="GHEA Grapalat" w:hAnsi="GHEA Grapalat"/>
        </w:rPr>
        <w:t xml:space="preserve"> (далее — процедура).</w:t>
      </w:r>
    </w:p>
    <w:p w14:paraId="46154D3F" w14:textId="58CE0CCF" w:rsidR="003E4E11" w:rsidRPr="00CD2B99" w:rsidRDefault="003E4E11" w:rsidP="003E4E11">
      <w:pPr>
        <w:pStyle w:val="BodyTextIndent"/>
        <w:spacing w:line="240" w:lineRule="auto"/>
        <w:ind w:firstLine="708"/>
        <w:rPr>
          <w:rFonts w:ascii="GHEA Grapalat" w:hAnsi="GHEA Grapalat"/>
          <w:i w:val="0"/>
          <w:sz w:val="24"/>
          <w:szCs w:val="24"/>
        </w:rPr>
      </w:pPr>
      <w:r w:rsidRPr="00CD2B99">
        <w:rPr>
          <w:rFonts w:ascii="GHEA Grapalat" w:hAnsi="GHEA Grapalat"/>
          <w:i w:val="0"/>
          <w:sz w:val="24"/>
          <w:szCs w:val="24"/>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CD2B99">
        <w:rPr>
          <w:rFonts w:ascii="Calibri" w:hAnsi="Calibri" w:cs="Calibri"/>
          <w:i w:val="0"/>
          <w:sz w:val="24"/>
          <w:szCs w:val="24"/>
        </w:rPr>
        <w:t> </w:t>
      </w:r>
      <w:r w:rsidRPr="00CD2B99">
        <w:rPr>
          <w:rFonts w:ascii="GHEA Grapalat" w:hAnsi="GHEA Grapalat"/>
          <w:i w:val="0"/>
          <w:sz w:val="24"/>
          <w:szCs w:val="24"/>
        </w:rPr>
        <w:t>4</w:t>
      </w:r>
      <w:r w:rsidRPr="00CD2B99">
        <w:rPr>
          <w:rFonts w:ascii="Calibri" w:hAnsi="Calibri" w:cs="Calibri"/>
          <w:i w:val="0"/>
          <w:sz w:val="24"/>
          <w:szCs w:val="24"/>
        </w:rPr>
        <w:t> </w:t>
      </w:r>
      <w:r w:rsidRPr="00CD2B99">
        <w:rPr>
          <w:rFonts w:ascii="GHEA Grapalat" w:hAnsi="GHEA Grapalat"/>
          <w:i w:val="0"/>
          <w:sz w:val="24"/>
          <w:szCs w:val="24"/>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241CB8">
        <w:rPr>
          <w:rFonts w:ascii="GHEA Grapalat" w:hAnsi="GHEA Grapalat"/>
          <w:i w:val="0"/>
          <w:sz w:val="24"/>
          <w:szCs w:val="24"/>
        </w:rPr>
        <w:t>«</w:t>
      </w:r>
      <w:proofErr w:type="spellStart"/>
      <w:r w:rsidR="00241CB8">
        <w:rPr>
          <w:rFonts w:ascii="GHEA Grapalat" w:hAnsi="GHEA Grapalat"/>
          <w:i w:val="0"/>
          <w:sz w:val="24"/>
          <w:szCs w:val="24"/>
        </w:rPr>
        <w:t>Базмахпюрская</w:t>
      </w:r>
      <w:proofErr w:type="spellEnd"/>
      <w:r w:rsidR="00241CB8">
        <w:rPr>
          <w:rFonts w:ascii="GHEA Grapalat" w:hAnsi="GHEA Grapalat"/>
          <w:i w:val="0"/>
          <w:sz w:val="24"/>
          <w:szCs w:val="24"/>
        </w:rPr>
        <w:t xml:space="preserve"> Средняя Школа Имени Н. Сафаряна” ГНКО</w:t>
      </w:r>
      <w:r w:rsidR="00CD2B99" w:rsidRPr="00CD2B99">
        <w:rPr>
          <w:rFonts w:ascii="GHEA Grapalat" w:hAnsi="GHEA Grapalat"/>
          <w:i w:val="0"/>
          <w:sz w:val="24"/>
          <w:szCs w:val="24"/>
        </w:rPr>
        <w:t xml:space="preserve"> </w:t>
      </w:r>
      <w:r w:rsidRPr="00CD2B99">
        <w:rPr>
          <w:rFonts w:ascii="GHEA Grapalat" w:hAnsi="GHEA Grapalat"/>
          <w:i w:val="0"/>
          <w:sz w:val="24"/>
          <w:szCs w:val="24"/>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A41406E" w14:textId="77777777" w:rsidR="003E4E11" w:rsidRPr="009044F1" w:rsidRDefault="003E4E11" w:rsidP="003E4E11">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74518DEE" w14:textId="77777777" w:rsidR="003E4E11" w:rsidRPr="00CD2B99" w:rsidRDefault="003E4E11" w:rsidP="003E4E11">
      <w:pPr>
        <w:widowControl w:val="0"/>
        <w:spacing w:after="160"/>
        <w:ind w:firstLine="567"/>
        <w:jc w:val="both"/>
        <w:rPr>
          <w:rFonts w:ascii="GHEA Grapalat" w:hAnsi="GHEA Grapalat"/>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7BED8B8" w14:textId="288E523B" w:rsidR="003E4E11" w:rsidRPr="009044F1" w:rsidRDefault="003E4E11" w:rsidP="003E4E11">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bookmarkStart w:id="1" w:name="_Hlk201855268"/>
      <w:r w:rsidR="00CD2B99" w:rsidRPr="00CD2B99">
        <w:rPr>
          <w:rFonts w:ascii="GHEA Grapalat" w:hAnsi="GHEA Grapalat"/>
          <w:sz w:val="24"/>
          <w:szCs w:val="24"/>
        </w:rPr>
        <w:t>ani_torosyan@mail.ru</w:t>
      </w:r>
      <w:bookmarkEnd w:id="1"/>
      <w:r w:rsidR="00CD2B99" w:rsidRPr="00CD2B99">
        <w:rPr>
          <w:rFonts w:ascii="GHEA Grapalat" w:hAnsi="GHEA Grapalat"/>
          <w:sz w:val="24"/>
          <w:szCs w:val="24"/>
        </w:rPr>
        <w:t>.</w:t>
      </w:r>
    </w:p>
    <w:p w14:paraId="42F21739" w14:textId="6F8D1562" w:rsidR="00096865" w:rsidRPr="009044F1" w:rsidRDefault="003E4E11" w:rsidP="003E4E11">
      <w:pPr>
        <w:widowControl w:val="0"/>
        <w:spacing w:after="160"/>
        <w:jc w:val="center"/>
        <w:rPr>
          <w:rFonts w:ascii="GHEA Grapalat" w:hAnsi="GHEA Grapalat"/>
        </w:rPr>
      </w:pPr>
      <w:r w:rsidRPr="009044F1">
        <w:rPr>
          <w:rFonts w:ascii="GHEA Grapalat" w:hAnsi="GHEA Grapalat"/>
        </w:rPr>
        <w:br w:type="page"/>
      </w:r>
      <w:r w:rsidR="00F5653D" w:rsidRPr="009044F1">
        <w:rPr>
          <w:rFonts w:ascii="GHEA Grapalat" w:hAnsi="GHEA Grapalat"/>
        </w:rPr>
        <w:lastRenderedPageBreak/>
        <w:t>ЧАСТЬ I</w:t>
      </w:r>
    </w:p>
    <w:p w14:paraId="5C71AE50"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10390D48"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77BF2AF1" w14:textId="4A23471D" w:rsidR="005001FE" w:rsidRPr="00140186" w:rsidRDefault="005001FE" w:rsidP="005001FE">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140186">
        <w:rPr>
          <w:rFonts w:ascii="GHEA Grapalat" w:hAnsi="GHEA Grapalat"/>
          <w:i w:val="0"/>
          <w:sz w:val="24"/>
          <w:szCs w:val="24"/>
        </w:rPr>
        <w:t>1.1.</w:t>
      </w:r>
      <w:r w:rsidRPr="00140186">
        <w:rPr>
          <w:rFonts w:ascii="GHEA Grapalat" w:hAnsi="GHEA Grapalat"/>
          <w:i w:val="0"/>
          <w:sz w:val="24"/>
          <w:szCs w:val="24"/>
        </w:rPr>
        <w:tab/>
      </w:r>
      <w:r w:rsidRPr="00140186">
        <w:rPr>
          <w:rFonts w:ascii="GHEA Grapalat" w:hAnsi="GHEA Grapalat"/>
          <w:i w:val="0"/>
          <w:sz w:val="24"/>
          <w:szCs w:val="24"/>
        </w:rPr>
        <w:tab/>
        <w:t xml:space="preserve">Предметом закупки является приобретение </w:t>
      </w:r>
      <w:r w:rsidRPr="00CD2B99">
        <w:rPr>
          <w:rFonts w:ascii="GHEA Grapalat" w:hAnsi="GHEA Grapalat"/>
          <w:i w:val="0"/>
          <w:sz w:val="24"/>
          <w:szCs w:val="24"/>
        </w:rPr>
        <w:t>специализированных пассажирских перевозок</w:t>
      </w:r>
      <w:r w:rsidRPr="00140186">
        <w:rPr>
          <w:rFonts w:ascii="GHEA Grapalat" w:hAnsi="GHEA Grapalat"/>
          <w:i w:val="0"/>
          <w:sz w:val="24"/>
          <w:szCs w:val="24"/>
        </w:rPr>
        <w:t xml:space="preserve"> (далее — также услуга) для </w:t>
      </w:r>
      <w:proofErr w:type="gramStart"/>
      <w:r w:rsidRPr="00140186">
        <w:rPr>
          <w:rFonts w:ascii="GHEA Grapalat" w:hAnsi="GHEA Grapalat"/>
          <w:i w:val="0"/>
          <w:sz w:val="24"/>
          <w:szCs w:val="24"/>
        </w:rPr>
        <w:t xml:space="preserve">нужд </w:t>
      </w:r>
      <w:r w:rsidR="00CD2B99">
        <w:rPr>
          <w:rFonts w:ascii="GHEA Grapalat" w:hAnsi="GHEA Grapalat"/>
          <w:i w:val="0"/>
          <w:sz w:val="24"/>
          <w:szCs w:val="24"/>
        </w:rPr>
        <w:t xml:space="preserve"> </w:t>
      </w:r>
      <w:r w:rsidR="00241CB8">
        <w:rPr>
          <w:rFonts w:ascii="GHEA Grapalat" w:hAnsi="GHEA Grapalat"/>
          <w:i w:val="0"/>
          <w:sz w:val="24"/>
          <w:szCs w:val="24"/>
        </w:rPr>
        <w:t>«</w:t>
      </w:r>
      <w:proofErr w:type="spellStart"/>
      <w:proofErr w:type="gramEnd"/>
      <w:r w:rsidR="00241CB8">
        <w:rPr>
          <w:rFonts w:ascii="GHEA Grapalat" w:hAnsi="GHEA Grapalat"/>
          <w:i w:val="0"/>
          <w:sz w:val="24"/>
          <w:szCs w:val="24"/>
        </w:rPr>
        <w:t>Базмахпюрская</w:t>
      </w:r>
      <w:proofErr w:type="spellEnd"/>
      <w:r w:rsidR="00241CB8">
        <w:rPr>
          <w:rFonts w:ascii="GHEA Grapalat" w:hAnsi="GHEA Grapalat"/>
          <w:i w:val="0"/>
          <w:sz w:val="24"/>
          <w:szCs w:val="24"/>
        </w:rPr>
        <w:t xml:space="preserve"> Средняя Школа Имени Н. Сафаряна” ГНКО</w:t>
      </w:r>
      <w:r w:rsidRPr="00140186">
        <w:rPr>
          <w:rFonts w:ascii="GHEA Grapalat" w:hAnsi="GHEA Grapalat"/>
          <w:i w:val="0"/>
          <w:sz w:val="24"/>
          <w:szCs w:val="24"/>
        </w:rPr>
        <w:t>, которые сгруппированы в лоты "1":</w:t>
      </w: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985"/>
        <w:gridCol w:w="6600"/>
      </w:tblGrid>
      <w:tr w:rsidR="005001FE" w:rsidRPr="00140186" w14:paraId="2CA2BCF3" w14:textId="77777777" w:rsidTr="001D08B0">
        <w:trPr>
          <w:jc w:val="center"/>
        </w:trPr>
        <w:tc>
          <w:tcPr>
            <w:tcW w:w="3201" w:type="dxa"/>
            <w:gridSpan w:val="2"/>
            <w:vAlign w:val="center"/>
          </w:tcPr>
          <w:p w14:paraId="7BDF4AB2" w14:textId="77777777" w:rsidR="005001FE" w:rsidRPr="00140186" w:rsidRDefault="005001FE" w:rsidP="001D08B0">
            <w:pPr>
              <w:pStyle w:val="BodyTextIndent2"/>
              <w:widowControl w:val="0"/>
              <w:spacing w:after="120" w:line="240" w:lineRule="auto"/>
              <w:ind w:firstLine="0"/>
              <w:jc w:val="center"/>
              <w:rPr>
                <w:rFonts w:ascii="GHEA Grapalat" w:hAnsi="GHEA Grapalat"/>
                <w:b/>
                <w:bCs/>
                <w:i/>
                <w:iCs/>
                <w:sz w:val="24"/>
                <w:szCs w:val="24"/>
              </w:rPr>
            </w:pPr>
            <w:r w:rsidRPr="00140186">
              <w:rPr>
                <w:rFonts w:ascii="GHEA Grapalat" w:hAnsi="GHEA Grapalat"/>
                <w:b/>
                <w:i/>
                <w:sz w:val="24"/>
                <w:szCs w:val="24"/>
              </w:rPr>
              <w:t>Лотов</w:t>
            </w:r>
          </w:p>
        </w:tc>
        <w:tc>
          <w:tcPr>
            <w:tcW w:w="6600" w:type="dxa"/>
            <w:vMerge w:val="restart"/>
            <w:vAlign w:val="center"/>
          </w:tcPr>
          <w:p w14:paraId="40418547" w14:textId="77777777" w:rsidR="005001FE" w:rsidRPr="00140186" w:rsidRDefault="005001FE" w:rsidP="001D08B0">
            <w:pPr>
              <w:pStyle w:val="BodyTextIndent2"/>
              <w:widowControl w:val="0"/>
              <w:spacing w:after="120" w:line="240" w:lineRule="auto"/>
              <w:ind w:firstLine="0"/>
              <w:jc w:val="center"/>
              <w:rPr>
                <w:rFonts w:ascii="GHEA Grapalat" w:hAnsi="GHEA Grapalat"/>
                <w:b/>
                <w:bCs/>
                <w:i/>
                <w:iCs/>
                <w:sz w:val="24"/>
                <w:szCs w:val="24"/>
              </w:rPr>
            </w:pPr>
            <w:r w:rsidRPr="00140186">
              <w:rPr>
                <w:rFonts w:ascii="GHEA Grapalat" w:hAnsi="GHEA Grapalat"/>
                <w:b/>
                <w:i/>
                <w:sz w:val="24"/>
                <w:szCs w:val="24"/>
              </w:rPr>
              <w:t>Наименование лота</w:t>
            </w:r>
          </w:p>
        </w:tc>
      </w:tr>
      <w:tr w:rsidR="005001FE" w:rsidRPr="00140186" w14:paraId="4B5E83BE" w14:textId="77777777" w:rsidTr="001D08B0">
        <w:trPr>
          <w:jc w:val="center"/>
        </w:trPr>
        <w:tc>
          <w:tcPr>
            <w:tcW w:w="1216" w:type="dxa"/>
            <w:vAlign w:val="center"/>
          </w:tcPr>
          <w:p w14:paraId="7A378D0B" w14:textId="77777777" w:rsidR="005001FE" w:rsidRPr="00140186" w:rsidRDefault="005001FE" w:rsidP="001D08B0">
            <w:pPr>
              <w:pStyle w:val="BodyTextIndent2"/>
              <w:widowControl w:val="0"/>
              <w:spacing w:after="120" w:line="240" w:lineRule="auto"/>
              <w:ind w:firstLine="0"/>
              <w:jc w:val="center"/>
              <w:rPr>
                <w:rFonts w:ascii="GHEA Grapalat" w:hAnsi="GHEA Grapalat"/>
                <w:sz w:val="24"/>
                <w:szCs w:val="24"/>
              </w:rPr>
            </w:pPr>
            <w:r w:rsidRPr="00140186">
              <w:rPr>
                <w:rFonts w:ascii="GHEA Grapalat" w:hAnsi="GHEA Grapalat"/>
                <w:b/>
                <w:i/>
                <w:sz w:val="24"/>
                <w:szCs w:val="24"/>
              </w:rPr>
              <w:t>Номера</w:t>
            </w:r>
          </w:p>
        </w:tc>
        <w:tc>
          <w:tcPr>
            <w:tcW w:w="1985" w:type="dxa"/>
            <w:vAlign w:val="center"/>
          </w:tcPr>
          <w:p w14:paraId="402AC5DF" w14:textId="77777777" w:rsidR="005001FE" w:rsidRPr="00140186" w:rsidRDefault="005001FE" w:rsidP="001D08B0">
            <w:pPr>
              <w:pStyle w:val="BodyTextIndent2"/>
              <w:widowControl w:val="0"/>
              <w:spacing w:after="120" w:line="240" w:lineRule="auto"/>
              <w:ind w:firstLine="0"/>
              <w:jc w:val="center"/>
              <w:rPr>
                <w:rFonts w:ascii="GHEA Grapalat" w:hAnsi="GHEA Grapalat"/>
                <w:b/>
                <w:i/>
                <w:sz w:val="24"/>
                <w:szCs w:val="24"/>
              </w:rPr>
            </w:pPr>
            <w:r w:rsidRPr="00140186">
              <w:rPr>
                <w:rFonts w:ascii="GHEA Grapalat" w:hAnsi="GHEA Grapalat"/>
                <w:b/>
                <w:i/>
                <w:sz w:val="24"/>
                <w:szCs w:val="24"/>
              </w:rPr>
              <w:t>Цена закупки</w:t>
            </w:r>
          </w:p>
        </w:tc>
        <w:tc>
          <w:tcPr>
            <w:tcW w:w="6600" w:type="dxa"/>
            <w:vMerge/>
            <w:vAlign w:val="center"/>
          </w:tcPr>
          <w:p w14:paraId="43F5E4FD" w14:textId="77777777" w:rsidR="005001FE" w:rsidRPr="00140186" w:rsidRDefault="005001FE" w:rsidP="001D08B0">
            <w:pPr>
              <w:pStyle w:val="BodyTextIndent2"/>
              <w:widowControl w:val="0"/>
              <w:spacing w:after="120" w:line="240" w:lineRule="auto"/>
              <w:ind w:firstLine="0"/>
              <w:rPr>
                <w:rFonts w:ascii="GHEA Grapalat" w:hAnsi="GHEA Grapalat"/>
                <w:sz w:val="24"/>
                <w:szCs w:val="24"/>
                <w:u w:val="single"/>
              </w:rPr>
            </w:pPr>
          </w:p>
        </w:tc>
      </w:tr>
      <w:tr w:rsidR="005001FE" w:rsidRPr="00140186" w14:paraId="25DBD2EE" w14:textId="77777777" w:rsidTr="001D08B0">
        <w:trPr>
          <w:jc w:val="center"/>
        </w:trPr>
        <w:tc>
          <w:tcPr>
            <w:tcW w:w="1216" w:type="dxa"/>
            <w:vAlign w:val="center"/>
          </w:tcPr>
          <w:p w14:paraId="03F0F4F5" w14:textId="77777777" w:rsidR="005001FE" w:rsidRPr="00140186" w:rsidRDefault="005001FE" w:rsidP="001D08B0">
            <w:pPr>
              <w:pStyle w:val="BodyTextIndent2"/>
              <w:widowControl w:val="0"/>
              <w:spacing w:after="120" w:line="240" w:lineRule="auto"/>
              <w:ind w:firstLine="0"/>
              <w:jc w:val="center"/>
              <w:rPr>
                <w:rFonts w:ascii="GHEA Grapalat" w:hAnsi="GHEA Grapalat"/>
                <w:sz w:val="24"/>
                <w:szCs w:val="24"/>
              </w:rPr>
            </w:pPr>
            <w:r w:rsidRPr="00140186">
              <w:rPr>
                <w:rFonts w:ascii="GHEA Grapalat" w:hAnsi="GHEA Grapalat"/>
                <w:sz w:val="24"/>
                <w:szCs w:val="24"/>
              </w:rPr>
              <w:t>1</w:t>
            </w:r>
          </w:p>
        </w:tc>
        <w:tc>
          <w:tcPr>
            <w:tcW w:w="1985" w:type="dxa"/>
            <w:vAlign w:val="center"/>
          </w:tcPr>
          <w:p w14:paraId="4DF201D1" w14:textId="622FC793" w:rsidR="005001FE" w:rsidRPr="00D8590C" w:rsidRDefault="00C8073D" w:rsidP="00CD2B99">
            <w:pPr>
              <w:jc w:val="center"/>
              <w:rPr>
                <w:rFonts w:ascii="GHEA Grapalat" w:eastAsia="GHEA Grapalat" w:hAnsi="GHEA Grapalat" w:cs="GHEA Grapalat"/>
                <w:sz w:val="18"/>
                <w:szCs w:val="16"/>
              </w:rPr>
            </w:pPr>
            <w:r>
              <w:rPr>
                <w:rFonts w:ascii="GHEA Grapalat" w:eastAsia="GHEA Grapalat" w:hAnsi="GHEA Grapalat" w:cs="GHEA Grapalat"/>
                <w:sz w:val="18"/>
                <w:szCs w:val="16"/>
                <w:lang w:val="hy-AM"/>
              </w:rPr>
              <w:t>2184</w:t>
            </w:r>
            <w:r>
              <w:rPr>
                <w:rFonts w:ascii="GHEA Grapalat" w:eastAsia="GHEA Grapalat" w:hAnsi="GHEA Grapalat" w:cs="GHEA Grapalat"/>
                <w:sz w:val="18"/>
                <w:szCs w:val="16"/>
              </w:rPr>
              <w:t>000</w:t>
            </w:r>
          </w:p>
        </w:tc>
        <w:tc>
          <w:tcPr>
            <w:tcW w:w="6600" w:type="dxa"/>
            <w:vAlign w:val="center"/>
          </w:tcPr>
          <w:p w14:paraId="583C8C36" w14:textId="457FBA66" w:rsidR="005001FE" w:rsidRPr="00CD2B99" w:rsidRDefault="00CD2B99" w:rsidP="001D08B0">
            <w:pPr>
              <w:pStyle w:val="BodyTextIndent2"/>
              <w:widowControl w:val="0"/>
              <w:spacing w:after="120" w:line="240" w:lineRule="auto"/>
              <w:ind w:firstLine="0"/>
              <w:rPr>
                <w:rFonts w:ascii="GHEA Grapalat" w:hAnsi="GHEA Grapalat"/>
                <w:bCs/>
                <w:color w:val="202124"/>
              </w:rPr>
            </w:pPr>
            <w:r w:rsidRPr="00CD2B99">
              <w:rPr>
                <w:rFonts w:ascii="GHEA Grapalat" w:hAnsi="GHEA Grapalat"/>
                <w:bCs/>
                <w:color w:val="202124"/>
              </w:rPr>
              <w:t>с</w:t>
            </w:r>
            <w:r w:rsidR="005001FE" w:rsidRPr="00CD2B99">
              <w:rPr>
                <w:rFonts w:ascii="GHEA Grapalat" w:hAnsi="GHEA Grapalat"/>
                <w:bCs/>
                <w:color w:val="202124"/>
              </w:rPr>
              <w:t>пециализированные пассажирские перевозки</w:t>
            </w:r>
          </w:p>
        </w:tc>
      </w:tr>
    </w:tbl>
    <w:p w14:paraId="7D37A9BB"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5B7770C1" w14:textId="77777777" w:rsidR="00096865" w:rsidRPr="009044F1" w:rsidRDefault="00096865" w:rsidP="00B46D58">
      <w:pPr>
        <w:widowControl w:val="0"/>
        <w:spacing w:after="160"/>
        <w:ind w:firstLine="567"/>
        <w:jc w:val="center"/>
        <w:rPr>
          <w:rFonts w:ascii="GHEA Grapalat" w:hAnsi="GHEA Grapalat" w:cs="Sylfaen"/>
          <w:i/>
        </w:rPr>
      </w:pPr>
    </w:p>
    <w:p w14:paraId="102D85D7"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3D7447E5" w14:textId="77777777" w:rsidR="00BD2C67" w:rsidRPr="001115E9" w:rsidRDefault="00BD2C67" w:rsidP="00B46D58">
      <w:pPr>
        <w:widowControl w:val="0"/>
        <w:tabs>
          <w:tab w:val="left" w:pos="1134"/>
        </w:tabs>
        <w:spacing w:after="160"/>
        <w:ind w:firstLine="567"/>
        <w:jc w:val="both"/>
        <w:rPr>
          <w:rFonts w:ascii="GHEA Grapalat" w:hAnsi="GHEA Grapalat"/>
        </w:rPr>
      </w:pPr>
    </w:p>
    <w:p w14:paraId="30F6FE46"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0E85945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35992121"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4E98C00F"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w:t>
      </w:r>
      <w:proofErr w:type="gramStart"/>
      <w:r w:rsidR="00E231AD">
        <w:rPr>
          <w:rFonts w:ascii="GHEA Grapalat" w:hAnsi="GHEA Grapalat"/>
        </w:rPr>
        <w:t>которых  административный</w:t>
      </w:r>
      <w:proofErr w:type="gramEnd"/>
      <w:r w:rsidR="00E231AD">
        <w:rPr>
          <w:rFonts w:ascii="GHEA Grapalat" w:hAnsi="GHEA Grapalat"/>
        </w:rPr>
        <w:t xml:space="preserve">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14:paraId="550CEDD1"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9044F1">
        <w:rPr>
          <w:rFonts w:ascii="GHEA Grapalat" w:hAnsi="GHEA Grapalat"/>
        </w:rPr>
        <w:lastRenderedPageBreak/>
        <w:t>о</w:t>
      </w:r>
      <w:r w:rsidR="00F95BB0">
        <w:rPr>
          <w:rFonts w:ascii="Courier New" w:hAnsi="Courier New" w:cs="Courier New"/>
          <w:lang w:val="en-US"/>
        </w:rPr>
        <w:t> </w:t>
      </w:r>
      <w:r w:rsidRPr="009044F1">
        <w:rPr>
          <w:rFonts w:ascii="GHEA Grapalat" w:hAnsi="GHEA Grapalat"/>
        </w:rPr>
        <w:t xml:space="preserve">закупках; </w:t>
      </w:r>
    </w:p>
    <w:p w14:paraId="6C0C5A1E"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30EA2005"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0DB21AE" w14:textId="77777777"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11A7DD17" w14:textId="77777777"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FD97CC4" w14:textId="77777777" w:rsidR="004004A3" w:rsidRPr="004004A3" w:rsidRDefault="004004A3" w:rsidP="004004A3">
      <w:pPr>
        <w:widowControl w:val="0"/>
        <w:tabs>
          <w:tab w:val="left" w:pos="1134"/>
        </w:tabs>
        <w:ind w:left="66"/>
        <w:contextualSpacing/>
        <w:jc w:val="both"/>
        <w:rPr>
          <w:rFonts w:ascii="GHEA Grapalat" w:hAnsi="GHEA Grapalat" w:cs="Sylfaen"/>
        </w:rPr>
      </w:pPr>
    </w:p>
    <w:p w14:paraId="05945B00" w14:textId="77777777"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 xml:space="preserve">в качестве отобранного участника отказался или </w:t>
      </w:r>
      <w:proofErr w:type="gramStart"/>
      <w:r w:rsidRPr="004004A3">
        <w:rPr>
          <w:rFonts w:ascii="GHEA Grapalat" w:hAnsi="GHEA Grapalat" w:cs="Sylfaen"/>
        </w:rPr>
        <w:t>лишился  права</w:t>
      </w:r>
      <w:proofErr w:type="gramEnd"/>
      <w:r w:rsidRPr="004004A3">
        <w:rPr>
          <w:rFonts w:ascii="GHEA Grapalat" w:hAnsi="GHEA Grapalat" w:cs="Sylfaen"/>
        </w:rPr>
        <w:t xml:space="preserve"> заключения договора.</w:t>
      </w:r>
    </w:p>
    <w:p w14:paraId="2773C2C7" w14:textId="77777777" w:rsidR="004004A3" w:rsidRPr="009044F1" w:rsidRDefault="004004A3" w:rsidP="00B46D58">
      <w:pPr>
        <w:widowControl w:val="0"/>
        <w:tabs>
          <w:tab w:val="left" w:pos="1134"/>
        </w:tabs>
        <w:spacing w:after="160"/>
        <w:ind w:firstLine="567"/>
        <w:jc w:val="both"/>
        <w:rPr>
          <w:rFonts w:ascii="GHEA Grapalat" w:hAnsi="GHEA Grapalat" w:cs="Sylfaen"/>
        </w:rPr>
      </w:pPr>
    </w:p>
    <w:p w14:paraId="1F04137A"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A6BF839" w14:textId="77777777" w:rsidR="00106256" w:rsidRDefault="00BA3554" w:rsidP="0010625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14:paraId="1B1E98CC"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FD887C6"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30DDA39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w:t>
      </w:r>
      <w:r w:rsidRPr="009044F1">
        <w:rPr>
          <w:rFonts w:ascii="GHEA Grapalat" w:hAnsi="GHEA Grapalat"/>
        </w:rPr>
        <w:lastRenderedPageBreak/>
        <w:t>общих экономических интересов,</w:t>
      </w:r>
      <w:r w:rsidRPr="009044F1">
        <w:rPr>
          <w:rFonts w:ascii="GHEA Grapalat" w:hAnsi="GHEA Grapalat"/>
          <w:color w:val="000000"/>
        </w:rPr>
        <w:t xml:space="preserve"> </w:t>
      </w:r>
    </w:p>
    <w:p w14:paraId="41D926E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2B73AD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A596E2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3E28C8E"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536EFA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7942810"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39D1E49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443AB16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AB543CB" w14:textId="77777777"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6F6882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2AD13B79"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w:t>
      </w:r>
      <w:r w:rsidRPr="009044F1">
        <w:rPr>
          <w:rFonts w:ascii="GHEA Grapalat" w:hAnsi="GHEA Grapalat"/>
          <w:color w:val="000000"/>
        </w:rPr>
        <w:lastRenderedPageBreak/>
        <w:t xml:space="preserve">(супруга),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37E3507F" w14:textId="77777777"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14:paraId="2693F32D" w14:textId="77777777"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14E4D36D"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98FBA6A"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09EF48BB" w14:textId="77777777"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3BC5E7B4" w14:textId="77777777"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3256BFF4" w14:textId="77777777" w:rsidR="00FE2CCB" w:rsidRPr="00A970FC" w:rsidRDefault="00FE2CCB" w:rsidP="005001FE">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14:paraId="450ECC22" w14:textId="77777777" w:rsidR="00FE2CCB"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14:paraId="63B9FBAE" w14:textId="77777777" w:rsidR="00BD2C67" w:rsidRPr="001115E9" w:rsidRDefault="00BD2C67" w:rsidP="00B46D58">
      <w:pPr>
        <w:widowControl w:val="0"/>
        <w:spacing w:after="160"/>
        <w:jc w:val="center"/>
        <w:rPr>
          <w:rFonts w:ascii="GHEA Grapalat" w:hAnsi="GHEA Grapalat"/>
          <w:b/>
        </w:rPr>
      </w:pPr>
    </w:p>
    <w:p w14:paraId="70F93F6A"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2502B35B"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3A7689F"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78658F4C"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w:t>
      </w:r>
      <w:r w:rsidRPr="009044F1">
        <w:rPr>
          <w:rFonts w:ascii="GHEA Grapalat" w:hAnsi="GHEA Grapalat"/>
        </w:rPr>
        <w:lastRenderedPageBreak/>
        <w:t xml:space="preserve">указания данных участника, совершившего запрос. </w:t>
      </w:r>
    </w:p>
    <w:p w14:paraId="6B375A68"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594351A"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61C600E2"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41CC129"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FootnoteReference"/>
          <w:rFonts w:ascii="GHEA Grapalat" w:hAnsi="GHEA Grapalat"/>
        </w:rPr>
        <w:footnoteReference w:customMarkFollows="1" w:id="1"/>
        <w:t>6</w:t>
      </w:r>
      <w:r w:rsidRPr="009044F1">
        <w:rPr>
          <w:rFonts w:ascii="GHEA Grapalat" w:hAnsi="GHEA Grapalat"/>
        </w:rPr>
        <w:t xml:space="preserve">. </w:t>
      </w:r>
    </w:p>
    <w:p w14:paraId="5E2AFA50" w14:textId="77777777" w:rsidR="00B051BE" w:rsidRPr="009044F1" w:rsidRDefault="00B051BE" w:rsidP="00B46D58">
      <w:pPr>
        <w:widowControl w:val="0"/>
        <w:spacing w:after="160"/>
        <w:jc w:val="center"/>
        <w:rPr>
          <w:rFonts w:ascii="GHEA Grapalat" w:hAnsi="GHEA Grapalat"/>
          <w:b/>
        </w:rPr>
      </w:pPr>
    </w:p>
    <w:p w14:paraId="31D1C6A6"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57BEA43F"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47AFEBD7"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42F7609C"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74221C8"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lastRenderedPageBreak/>
        <w:t>порядке</w:t>
      </w:r>
      <w:r w:rsidRPr="009044F1">
        <w:rPr>
          <w:rFonts w:ascii="GHEA Grapalat" w:hAnsi="GHEA Grapalat"/>
          <w:sz w:val="24"/>
          <w:szCs w:val="24"/>
        </w:rPr>
        <w:t xml:space="preserve"> по подготовке заявок на </w:t>
      </w:r>
      <w:r w:rsidR="005001FE">
        <w:rPr>
          <w:rFonts w:ascii="GHEA Grapalat" w:hAnsi="GHEA Grapalat"/>
          <w:sz w:val="24"/>
          <w:szCs w:val="24"/>
        </w:rPr>
        <w:t>запрос котировок</w:t>
      </w:r>
      <w:r w:rsidRPr="009044F1">
        <w:rPr>
          <w:rFonts w:ascii="GHEA Grapalat" w:hAnsi="GHEA Grapalat"/>
          <w:sz w:val="24"/>
          <w:szCs w:val="24"/>
        </w:rPr>
        <w:t>.</w:t>
      </w:r>
    </w:p>
    <w:p w14:paraId="2F16B8B8" w14:textId="45660C65" w:rsidR="000371A2" w:rsidRDefault="000371A2" w:rsidP="006D3CB9">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spellStart"/>
      <w:r w:rsidR="00D8590C" w:rsidRPr="00D8590C">
        <w:rPr>
          <w:rFonts w:ascii="GHEA Grapalat" w:hAnsi="GHEA Grapalat"/>
          <w:sz w:val="24"/>
          <w:szCs w:val="24"/>
        </w:rPr>
        <w:t>Арагацотнская</w:t>
      </w:r>
      <w:proofErr w:type="spellEnd"/>
      <w:r w:rsidR="00D8590C" w:rsidRPr="00D8590C">
        <w:rPr>
          <w:rFonts w:ascii="GHEA Grapalat" w:hAnsi="GHEA Grapalat"/>
          <w:sz w:val="24"/>
          <w:szCs w:val="24"/>
        </w:rPr>
        <w:t xml:space="preserve"> область, село </w:t>
      </w:r>
      <w:proofErr w:type="spellStart"/>
      <w:r w:rsidR="00D8590C" w:rsidRPr="00D8590C">
        <w:rPr>
          <w:rFonts w:ascii="GHEA Grapalat" w:hAnsi="GHEA Grapalat"/>
          <w:sz w:val="24"/>
          <w:szCs w:val="24"/>
        </w:rPr>
        <w:t>Газараван</w:t>
      </w:r>
      <w:proofErr w:type="spellEnd"/>
      <w:r w:rsidR="00D8590C" w:rsidRPr="00D8590C">
        <w:rPr>
          <w:rFonts w:ascii="GHEA Grapalat" w:hAnsi="GHEA Grapalat"/>
          <w:sz w:val="24"/>
          <w:szCs w:val="24"/>
        </w:rPr>
        <w:t xml:space="preserve">, </w:t>
      </w:r>
      <w:proofErr w:type="spellStart"/>
      <w:r w:rsidR="00D8590C" w:rsidRPr="00D8590C">
        <w:rPr>
          <w:rFonts w:ascii="GHEA Grapalat" w:hAnsi="GHEA Grapalat"/>
          <w:sz w:val="24"/>
          <w:szCs w:val="24"/>
        </w:rPr>
        <w:t>Газараванская</w:t>
      </w:r>
      <w:proofErr w:type="spellEnd"/>
      <w:r w:rsidR="00D8590C" w:rsidRPr="00D8590C">
        <w:rPr>
          <w:rFonts w:ascii="GHEA Grapalat" w:hAnsi="GHEA Grapalat"/>
          <w:sz w:val="24"/>
          <w:szCs w:val="24"/>
        </w:rPr>
        <w:t xml:space="preserve"> средняя школа</w:t>
      </w:r>
      <w:r w:rsidR="00D8590C">
        <w:rPr>
          <w:rFonts w:ascii="GHEA Grapalat" w:hAnsi="GHEA Grapalat"/>
          <w:sz w:val="24"/>
          <w:szCs w:val="24"/>
        </w:rPr>
        <w:t xml:space="preserve"> </w:t>
      </w:r>
      <w:r>
        <w:rPr>
          <w:rFonts w:ascii="GHEA Grapalat" w:hAnsi="GHEA Grapalat"/>
          <w:sz w:val="24"/>
          <w:szCs w:val="24"/>
        </w:rPr>
        <w:t xml:space="preserve">не позднее, чем </w:t>
      </w:r>
      <w:r w:rsidR="00273BE1">
        <w:rPr>
          <w:rFonts w:ascii="GHEA Grapalat" w:hAnsi="GHEA Grapalat"/>
          <w:sz w:val="24"/>
          <w:szCs w:val="24"/>
        </w:rPr>
        <w:t>12:00</w:t>
      </w:r>
      <w:r w:rsidR="005001FE">
        <w:rPr>
          <w:rFonts w:ascii="GHEA Grapalat" w:hAnsi="GHEA Grapalat"/>
          <w:sz w:val="24"/>
          <w:szCs w:val="24"/>
        </w:rPr>
        <w:t xml:space="preserve"> часов 7</w:t>
      </w:r>
      <w:r>
        <w:rPr>
          <w:rFonts w:ascii="GHEA Grapalat" w:hAnsi="GHEA Grapalat"/>
          <w:sz w:val="24"/>
          <w:szCs w:val="24"/>
        </w:rPr>
        <w:t>-</w:t>
      </w:r>
      <w:r w:rsidR="005001FE" w:rsidRPr="005001FE">
        <w:rPr>
          <w:rFonts w:ascii="GHEA Grapalat" w:hAnsi="GHEA Grapalat"/>
          <w:sz w:val="24"/>
          <w:szCs w:val="24"/>
        </w:rPr>
        <w:t>о</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15B93420" w14:textId="701750BA" w:rsidR="000371A2" w:rsidRDefault="000371A2"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7D117BD3" w14:textId="77777777"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14:paraId="22C84371"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77D00E3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14:paraId="03BDDE06"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25FB4CD8"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14:paraId="34BFCAF1"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14:paraId="3CD95C8A"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79BFDD91"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14:paraId="50A3EFCC"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3C334325" w14:textId="77777777"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15A3BAB6" w14:textId="77777777"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453E8A8B" w14:textId="77777777" w:rsidR="00721677" w:rsidRDefault="00721677" w:rsidP="00B46D58">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14:paraId="0B55D9B4"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78D94BF"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D9052BC"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74C2A6C6"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6A84E7C6"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7BC7BDD"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64E87419" w14:textId="77777777"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44BAC05E"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4B72B575" w14:textId="77777777"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0AA82525"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FA5B589" w14:textId="77777777"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 xml:space="preserve">номер лота в ценовом предложении указан неверно, однако </w:t>
      </w:r>
      <w:r w:rsidRPr="009044F1">
        <w:rPr>
          <w:rFonts w:ascii="GHEA Grapalat" w:hAnsi="GHEA Grapalat"/>
          <w:sz w:val="24"/>
          <w:szCs w:val="24"/>
        </w:rPr>
        <w:lastRenderedPageBreak/>
        <w:t>наименование предмета закупки заполнено правильно</w:t>
      </w:r>
      <w:r w:rsidR="00565078" w:rsidRPr="00565078">
        <w:rPr>
          <w:rFonts w:ascii="GHEA Grapalat" w:hAnsi="GHEA Grapalat"/>
          <w:sz w:val="24"/>
          <w:szCs w:val="24"/>
        </w:rPr>
        <w:t>;</w:t>
      </w:r>
    </w:p>
    <w:p w14:paraId="43323258" w14:textId="77777777"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77C23142" w14:textId="77777777"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6FE8A244" w14:textId="77777777"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4AA5FD1E" w14:textId="77777777"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14:paraId="5CEC4FD3"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70BF2904" w14:textId="77777777"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709576B6"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0F8127D" w14:textId="77777777" w:rsidR="00096865" w:rsidRPr="009044F1" w:rsidRDefault="00096865" w:rsidP="00B46D58">
      <w:pPr>
        <w:pStyle w:val="BodyTextIndent2"/>
        <w:widowControl w:val="0"/>
        <w:spacing w:after="160" w:line="240" w:lineRule="auto"/>
        <w:ind w:firstLine="567"/>
        <w:rPr>
          <w:rFonts w:ascii="GHEA Grapalat" w:hAnsi="GHEA Grapalat"/>
          <w:sz w:val="24"/>
          <w:szCs w:val="24"/>
        </w:rPr>
      </w:pPr>
    </w:p>
    <w:p w14:paraId="37EA0E51" w14:textId="77777777" w:rsidR="009D180E" w:rsidRDefault="009D180E" w:rsidP="00B46D58">
      <w:pPr>
        <w:widowControl w:val="0"/>
        <w:spacing w:after="160"/>
        <w:ind w:left="567" w:right="565"/>
        <w:jc w:val="center"/>
        <w:rPr>
          <w:rFonts w:ascii="GHEA Grapalat" w:hAnsi="GHEA Grapalat"/>
          <w:b/>
          <w:lang w:val="hy-AM"/>
        </w:rPr>
      </w:pPr>
    </w:p>
    <w:p w14:paraId="29340927" w14:textId="77777777" w:rsidR="00416546" w:rsidRDefault="00416546" w:rsidP="00B46D58">
      <w:pPr>
        <w:widowControl w:val="0"/>
        <w:spacing w:after="160"/>
        <w:ind w:left="567" w:right="565"/>
        <w:jc w:val="center"/>
        <w:rPr>
          <w:rFonts w:ascii="GHEA Grapalat" w:hAnsi="GHEA Grapalat"/>
          <w:b/>
        </w:rPr>
      </w:pPr>
    </w:p>
    <w:p w14:paraId="4C4FDAD5"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E8B0A07"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70C708F"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346D267" w14:textId="77777777" w:rsidR="00A225E0" w:rsidRDefault="00A225E0" w:rsidP="00B46D58">
      <w:pPr>
        <w:rPr>
          <w:rFonts w:ascii="GHEA Grapalat" w:hAnsi="GHEA Grapalat" w:cs="Sylfaen"/>
        </w:rPr>
      </w:pPr>
    </w:p>
    <w:p w14:paraId="6F027296"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4BF2D509" w14:textId="6607F00C"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5001FE">
        <w:rPr>
          <w:rFonts w:ascii="GHEA Grapalat" w:hAnsi="GHEA Grapalat"/>
          <w:sz w:val="24"/>
          <w:szCs w:val="24"/>
        </w:rPr>
        <w:t xml:space="preserve"> на 7</w:t>
      </w:r>
      <w:r w:rsidR="00A9098A" w:rsidRPr="00AD29CE">
        <w:rPr>
          <w:rFonts w:ascii="GHEA Grapalat" w:hAnsi="GHEA Grapalat"/>
          <w:sz w:val="24"/>
          <w:szCs w:val="24"/>
        </w:rPr>
        <w:t>-</w:t>
      </w:r>
      <w:r w:rsidR="005001FE" w:rsidRPr="005001FE">
        <w:rPr>
          <w:rFonts w:ascii="GHEA Grapalat" w:hAnsi="GHEA Grapalat"/>
          <w:sz w:val="24"/>
          <w:szCs w:val="24"/>
        </w:rPr>
        <w:t>о</w:t>
      </w:r>
      <w:r w:rsidR="005001FE">
        <w:rPr>
          <w:rFonts w:ascii="GHEA Grapalat" w:hAnsi="GHEA Grapalat"/>
          <w:sz w:val="24"/>
          <w:szCs w:val="24"/>
        </w:rPr>
        <w:t xml:space="preserve">й день в </w:t>
      </w:r>
      <w:r w:rsidR="00273BE1">
        <w:rPr>
          <w:rFonts w:ascii="GHEA Grapalat" w:hAnsi="GHEA Grapalat"/>
          <w:sz w:val="24"/>
          <w:szCs w:val="24"/>
        </w:rPr>
        <w:t>12:00</w:t>
      </w:r>
      <w:r w:rsidR="005001FE" w:rsidRPr="005001FE">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3DE38D84"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lastRenderedPageBreak/>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5DB8D339"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168C1C7C"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82D6E4E"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1ED7516"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2DB1A329" w14:textId="77777777"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2CD3164"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64EC8678"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60EF8BD3"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60D3FC83"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3F8B05C8" w14:textId="77777777"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5001FE" w:rsidRPr="00140186">
        <w:rPr>
          <w:rFonts w:ascii="GHEA Grapalat" w:hAnsi="GHEA Grapalat"/>
          <w:i w:val="0"/>
          <w:sz w:val="24"/>
          <w:szCs w:val="24"/>
        </w:rPr>
        <w:t xml:space="preserve">по курсу </w:t>
      </w:r>
      <w:r w:rsidR="005001FE" w:rsidRPr="00140186">
        <w:rPr>
          <w:rStyle w:val="y2iqfc"/>
          <w:rFonts w:ascii="GHEA Grapalat" w:hAnsi="GHEA Grapalat"/>
          <w:i w:val="0"/>
          <w:sz w:val="24"/>
          <w:szCs w:val="24"/>
        </w:rPr>
        <w:t xml:space="preserve">установленному </w:t>
      </w:r>
      <w:r w:rsidR="005001FE" w:rsidRPr="00140186">
        <w:rPr>
          <w:rStyle w:val="y2iqfc"/>
          <w:rFonts w:ascii="GHEA Grapalat" w:hAnsi="GHEA Grapalat"/>
          <w:i w:val="0"/>
          <w:sz w:val="24"/>
          <w:szCs w:val="24"/>
        </w:rPr>
        <w:lastRenderedPageBreak/>
        <w:t xml:space="preserve">Центральным банком Республики Армения на тот </w:t>
      </w:r>
      <w:proofErr w:type="gramStart"/>
      <w:r w:rsidR="005001FE" w:rsidRPr="00140186">
        <w:rPr>
          <w:rStyle w:val="y2iqfc"/>
          <w:rFonts w:ascii="GHEA Grapalat" w:hAnsi="GHEA Grapalat"/>
          <w:i w:val="0"/>
          <w:sz w:val="24"/>
          <w:szCs w:val="24"/>
        </w:rPr>
        <w:t>момент</w:t>
      </w:r>
      <w:r w:rsidR="005001FE" w:rsidRPr="00140186">
        <w:rPr>
          <w:rFonts w:ascii="GHEA Grapalat" w:hAnsi="GHEA Grapalat"/>
          <w:i w:val="0"/>
          <w:sz w:val="24"/>
          <w:szCs w:val="24"/>
        </w:rPr>
        <w:t>.</w:t>
      </w:r>
      <w:r w:rsidR="00A01157">
        <w:rPr>
          <w:rFonts w:ascii="GHEA Grapalat" w:hAnsi="GHEA Grapalat"/>
          <w:i w:val="0"/>
          <w:sz w:val="24"/>
          <w:szCs w:val="24"/>
        </w:rPr>
        <w:t>.</w:t>
      </w:r>
      <w:proofErr w:type="gramEnd"/>
    </w:p>
    <w:p w14:paraId="53699B7A"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157E7EA6"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proofErr w:type="gramStart"/>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proofErr w:type="gram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30CD6C4A"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53C01F62"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C80DDE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6CD9E9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5949DF1F" w14:textId="77777777"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 xml:space="preserve">Требования абзаца настоящего пункта не применяются, когда заявки подали более чем один участник, и только </w:t>
      </w:r>
      <w:r w:rsidRPr="00D97055">
        <w:rPr>
          <w:rFonts w:ascii="GHEA Grapalat" w:hAnsi="GHEA Grapalat"/>
          <w:sz w:val="24"/>
          <w:szCs w:val="24"/>
        </w:rPr>
        <w:lastRenderedPageBreak/>
        <w:t>одна заявка была оценена удовлетворительной требованиям приглашения</w:t>
      </w:r>
      <w:r>
        <w:rPr>
          <w:rFonts w:ascii="GHEA Grapalat" w:hAnsi="GHEA Grapalat"/>
          <w:sz w:val="24"/>
          <w:szCs w:val="24"/>
        </w:rPr>
        <w:t>.</w:t>
      </w:r>
    </w:p>
    <w:p w14:paraId="0201810E" w14:textId="77777777"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0EC0B2E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 xml:space="preserve">электронной </w:t>
      </w:r>
      <w:proofErr w:type="gramStart"/>
      <w:r w:rsidR="0057264D">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119D1AD3"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31ACA45"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45CEAD0E" w14:textId="77777777"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4D1D2D2" w14:textId="77777777"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209188E0"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proofErr w:type="gramStart"/>
      <w:r w:rsidRPr="009044F1">
        <w:rPr>
          <w:rFonts w:ascii="GHEA Grapalat" w:hAnsi="GHEA Grapalat"/>
          <w:sz w:val="24"/>
          <w:szCs w:val="24"/>
        </w:rPr>
        <w:t>1</w:t>
      </w:r>
      <w:r w:rsidR="00874C2B">
        <w:rPr>
          <w:rFonts w:ascii="GHEA Grapalat" w:hAnsi="GHEA Grapalat"/>
          <w:sz w:val="24"/>
          <w:szCs w:val="24"/>
        </w:rPr>
        <w:t>2</w:t>
      </w:r>
      <w:r w:rsidRPr="009044F1">
        <w:rPr>
          <w:rFonts w:ascii="GHEA Grapalat" w:hAnsi="GHEA Grapalat"/>
          <w:sz w:val="24"/>
          <w:szCs w:val="24"/>
        </w:rPr>
        <w:t>.Не</w:t>
      </w:r>
      <w:proofErr w:type="gramEnd"/>
      <w:r w:rsidRPr="009044F1">
        <w:rPr>
          <w:rFonts w:ascii="GHEA Grapalat" w:hAnsi="GHEA Grapalat"/>
          <w:sz w:val="24"/>
          <w:szCs w:val="24"/>
        </w:rPr>
        <w:t xml:space="preserve">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0A3CB0E7"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w:t>
      </w:r>
      <w:r w:rsidR="001E4A24" w:rsidRPr="001E4A24">
        <w:rPr>
          <w:rFonts w:ascii="GHEA Grapalat" w:hAnsi="GHEA Grapalat"/>
          <w:sz w:val="24"/>
          <w:szCs w:val="24"/>
        </w:rPr>
        <w:lastRenderedPageBreak/>
        <w:t xml:space="preserve">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555B31E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6958C23"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 xml:space="preserve">Мотивированное решение руководителя заказчика уполномоченный орган публикует в </w:t>
      </w:r>
      <w:proofErr w:type="gramStart"/>
      <w:r w:rsidR="006B5281" w:rsidRPr="00787DDB">
        <w:rPr>
          <w:rFonts w:ascii="GHEA Grapalat" w:hAnsi="GHEA Grapalat"/>
        </w:rPr>
        <w:t>бюллетене.</w:t>
      </w:r>
      <w:r w:rsidR="00BD06DB" w:rsidRPr="00787DDB">
        <w:rPr>
          <w:rFonts w:ascii="GHEA Grapalat" w:hAnsi="GHEA Grapalat"/>
        </w:rPr>
        <w:t>.</w:t>
      </w:r>
      <w:proofErr w:type="gramEnd"/>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522DD6CE" w14:textId="77777777"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4396909A" w14:textId="77777777"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2362FC7" w14:textId="77777777"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proofErr w:type="spellStart"/>
      <w:r w:rsidR="00450017" w:rsidRPr="00F67998">
        <w:rPr>
          <w:rFonts w:ascii="GHEA Grapalat" w:hAnsi="GHEA Grapalat"/>
        </w:rPr>
        <w:t>сорокодневного</w:t>
      </w:r>
      <w:proofErr w:type="spellEnd"/>
      <w:r w:rsidR="00450017" w:rsidRPr="00F67998">
        <w:rPr>
          <w:rFonts w:ascii="GHEA Grapalat" w:hAnsi="GHEA Grapalat"/>
        </w:rPr>
        <w:t xml:space="preserve">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73D391DF" w14:textId="77777777"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lastRenderedPageBreak/>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14:paraId="16901B24"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316DF9B0"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w:t>
      </w:r>
      <w:proofErr w:type="gramStart"/>
      <w:r w:rsidR="00A74478" w:rsidRPr="00A74478">
        <w:rPr>
          <w:rFonts w:ascii="GHEA Grapalat" w:hAnsi="GHEA Grapalat"/>
          <w:sz w:val="24"/>
          <w:szCs w:val="24"/>
        </w:rPr>
        <w:t>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w:t>
      </w:r>
      <w:proofErr w:type="gramEnd"/>
      <w:r w:rsidR="00A74478" w:rsidRPr="00A74478">
        <w:rPr>
          <w:rFonts w:ascii="GHEA Grapalat" w:hAnsi="GHEA Grapalat"/>
          <w:sz w:val="24"/>
          <w:szCs w:val="24"/>
        </w:rPr>
        <w:t xml:space="preserve">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310A4F6"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0954AE9" w14:textId="77777777"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4A678271" w14:textId="77777777"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00412EE"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14:paraId="3756DAD3"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proofErr w:type="gramStart"/>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ом</w:t>
      </w:r>
      <w:proofErr w:type="gramEnd"/>
      <w:r w:rsidR="005F2F3B">
        <w:rPr>
          <w:rFonts w:ascii="GHEA Grapalat" w:hAnsi="GHEA Grapalat"/>
        </w:rPr>
        <w:t xml:space="preserve">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1A15AA7F"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 xml:space="preserve">В целях обоснования соответствия предъявленных к нему требований </w:t>
      </w:r>
      <w:r w:rsidRPr="009044F1">
        <w:rPr>
          <w:rFonts w:ascii="GHEA Grapalat" w:hAnsi="GHEA Grapalat"/>
          <w:sz w:val="24"/>
          <w:szCs w:val="24"/>
        </w:rPr>
        <w:lastRenderedPageBreak/>
        <w:t>участник может представить иные дополнительные документы, сведения и материалы.</w:t>
      </w:r>
    </w:p>
    <w:p w14:paraId="4C3A834E"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BCC37E0"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48885D5"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64832726" w14:textId="77777777"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681D6CA" w14:textId="77777777"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0E19D223" w14:textId="77777777"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0F9F3886" w14:textId="77777777"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A481BCF" w14:textId="77777777"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B5FB7B4" w14:textId="77777777"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14:paraId="5217569F"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6462F0B2"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2B8BBD3"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w:t>
      </w:r>
      <w:r w:rsidRPr="009044F1">
        <w:rPr>
          <w:rFonts w:ascii="GHEA Grapalat" w:hAnsi="GHEA Grapalat"/>
        </w:rPr>
        <w:lastRenderedPageBreak/>
        <w:t>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440A5B5A"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5C5F7365" w14:textId="77777777"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54DAD284" w14:textId="77777777"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9CAF036"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296E34CA" w14:textId="77777777"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14:paraId="03EBF5D0" w14:textId="77777777" w:rsidR="0057550D" w:rsidRPr="008D2394" w:rsidRDefault="00030D40" w:rsidP="0057550D">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A6609C"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w:t>
      </w:r>
      <w:proofErr w:type="gramStart"/>
      <w:r w:rsidR="003D1A79" w:rsidRPr="00123A23">
        <w:rPr>
          <w:rFonts w:ascii="GHEA Grapalat" w:hAnsi="GHEA Grapalat"/>
        </w:rPr>
        <w:t xml:space="preserve">закупки </w:t>
      </w:r>
      <w:r w:rsidR="003D1A79">
        <w:rPr>
          <w:rFonts w:ascii="GHEA Grapalat" w:hAnsi="GHEA Grapalat"/>
        </w:rPr>
        <w:t>услуг</w:t>
      </w:r>
      <w:proofErr w:type="gramEnd"/>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w:t>
      </w:r>
      <w:proofErr w:type="spellStart"/>
      <w:proofErr w:type="gramStart"/>
      <w:r w:rsidR="00BD5554" w:rsidRPr="00174059">
        <w:rPr>
          <w:rFonts w:ascii="GHEA Grapalat" w:hAnsi="GHEA Grapalat"/>
        </w:rPr>
        <w:t>денег</w:t>
      </w:r>
      <w:r w:rsidR="005001FE" w:rsidRPr="005001FE">
        <w:rPr>
          <w:rFonts w:ascii="GHEA Grapalat" w:hAnsi="GHEA Grapalat"/>
        </w:rPr>
        <w:t>.</w:t>
      </w:r>
      <w:r w:rsidR="00C77407" w:rsidRPr="008D2394">
        <w:rPr>
          <w:rFonts w:ascii="GHEA Grapalat" w:hAnsi="GHEA Grapalat"/>
        </w:rPr>
        <w:t>Причем</w:t>
      </w:r>
      <w:proofErr w:type="spellEnd"/>
      <w:proofErr w:type="gramEnd"/>
      <w:r w:rsidR="00C77407" w:rsidRPr="008D2394">
        <w:rPr>
          <w:rFonts w:ascii="GHEA Grapalat" w:hAnsi="GHEA Grapalat"/>
        </w:rPr>
        <w:t xml:space="preserve">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14:paraId="0E41EA88" w14:textId="77777777"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 xml:space="preserve">для каждого лота в отдельности, так и одно </w:t>
      </w:r>
      <w:r w:rsidR="00243CC0" w:rsidRPr="002E6E0C">
        <w:rPr>
          <w:rFonts w:ascii="GHEA Grapalat" w:hAnsi="GHEA Grapalat"/>
        </w:rPr>
        <w:lastRenderedPageBreak/>
        <w:t>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14:paraId="11CF1F34" w14:textId="77777777"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Обеспечение квалификации возвращается предъявившему его лицу в течение пяти </w:t>
      </w:r>
      <w:proofErr w:type="gramStart"/>
      <w:r w:rsidRPr="002E6E0C">
        <w:rPr>
          <w:rFonts w:ascii="GHEA Grapalat" w:hAnsi="GHEA Grapalat" w:cs="Sylfaen"/>
        </w:rPr>
        <w:t>рабочих дней</w:t>
      </w:r>
      <w:proofErr w:type="gramEnd"/>
      <w:r w:rsidRPr="002E6E0C">
        <w:rPr>
          <w:rFonts w:ascii="GHEA Grapalat" w:hAnsi="GHEA Grapalat" w:cs="Sylfaen"/>
        </w:rPr>
        <w:t xml:space="preserve"> следующих со дня полного принятия заказчиком результата выполнения договора.</w:t>
      </w:r>
    </w:p>
    <w:p w14:paraId="51ECBF6B" w14:textId="77777777"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14:paraId="02784830" w14:textId="77777777"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5B760485" w14:textId="77777777"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 xml:space="preserve">Обеспечение квалификации не подлежит возврату, если лицо, представившее его, нарушает предусмотренное </w:t>
      </w:r>
      <w:proofErr w:type="gramStart"/>
      <w:r w:rsidRPr="00853D2D">
        <w:rPr>
          <w:rFonts w:ascii="GHEA Grapalat" w:hAnsi="GHEA Grapalat" w:cs="Sylfaen"/>
        </w:rPr>
        <w:t>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w:t>
      </w:r>
      <w:proofErr w:type="gramEnd"/>
      <w:r w:rsidRPr="00853D2D">
        <w:rPr>
          <w:rFonts w:ascii="GHEA Grapalat" w:hAnsi="GHEA Grapalat" w:cs="Sylfaen"/>
        </w:rPr>
        <w:t>, которое влечет за собой одностороннее расторжение договора заказчиком.</w:t>
      </w:r>
    </w:p>
    <w:p w14:paraId="59984D2A" w14:textId="77777777"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5001FE">
        <w:rPr>
          <w:rFonts w:ascii="GHEA Grapalat" w:hAnsi="GHEA Grapalat"/>
        </w:rPr>
        <w:t xml:space="preserve"> неустойки</w:t>
      </w:r>
      <w:r w:rsidR="001723D6" w:rsidRPr="00853D2D">
        <w:rPr>
          <w:rFonts w:ascii="GHEA Grapalat" w:hAnsi="GHEA Grapalat"/>
        </w:rPr>
        <w:t xml:space="preserve"> (Приложение 5</w:t>
      </w:r>
      <w:r w:rsidR="005001FE" w:rsidRPr="005001FE">
        <w:rPr>
          <w:rFonts w:ascii="GHEA Grapalat" w:hAnsi="GHEA Grapalat"/>
        </w:rPr>
        <w:t>.1</w:t>
      </w:r>
      <w:r w:rsidR="001723D6" w:rsidRPr="00853D2D">
        <w:rPr>
          <w:rFonts w:ascii="GHEA Grapalat" w:hAnsi="GHEA Grapalat"/>
        </w:rPr>
        <w:t>)</w:t>
      </w:r>
      <w:r w:rsidR="00375E5E" w:rsidRPr="00853D2D">
        <w:rPr>
          <w:rFonts w:ascii="GHEA Grapalat" w:hAnsi="GHEA Grapalat"/>
        </w:rPr>
        <w:t xml:space="preserve"> или наличных денег.</w:t>
      </w:r>
    </w:p>
    <w:p w14:paraId="42D535D9" w14:textId="77777777"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087FADC3" w14:textId="77777777"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5001FE">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2539C2D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33F4AA5E" w14:textId="77777777"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4C38A014"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14:paraId="3362077E"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2C639A6" w14:textId="77777777" w:rsidR="002807DD" w:rsidRDefault="002807DD" w:rsidP="002807DD">
      <w:pPr>
        <w:rPr>
          <w:rFonts w:ascii="GHEA Grapalat" w:hAnsi="GHEA Grapalat"/>
          <w:b/>
        </w:rPr>
      </w:pPr>
      <w:r>
        <w:rPr>
          <w:rFonts w:ascii="GHEA Grapalat" w:hAnsi="GHEA Grapalat"/>
          <w:b/>
        </w:rPr>
        <w:t xml:space="preserve">                         </w:t>
      </w:r>
    </w:p>
    <w:p w14:paraId="199E7D15" w14:textId="77777777"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084BA4" w:rsidRPr="00F2342B">
        <w:rPr>
          <w:rFonts w:ascii="GHEA Grapalat" w:hAnsi="GHEA Grapalat"/>
        </w:rPr>
        <w:t>письменно</w:t>
      </w:r>
      <w:r w:rsidRPr="00F2342B">
        <w:rPr>
          <w:rFonts w:ascii="GHEA Grapalat" w:hAnsi="GHEA Grapalat"/>
        </w:rPr>
        <w:t>в</w:t>
      </w:r>
      <w:proofErr w:type="spellEnd"/>
      <w:r w:rsidRPr="00F2342B">
        <w:rPr>
          <w:rFonts w:ascii="GHEA Grapalat" w:hAnsi="GHEA Grapalat"/>
        </w:rPr>
        <w:t xml:space="preserve"> течение двух рабочих дней после получения</w:t>
      </w:r>
      <w:r w:rsidRPr="0074650E">
        <w:rPr>
          <w:rFonts w:ascii="GHEA Grapalat" w:hAnsi="GHEA Grapalat"/>
        </w:rPr>
        <w:t xml:space="preserve"> отказа.</w:t>
      </w:r>
    </w:p>
    <w:p w14:paraId="7031580E" w14:textId="77777777"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proofErr w:type="gramStart"/>
      <w:r w:rsidR="003333FB" w:rsidRPr="00F2342B">
        <w:rPr>
          <w:rFonts w:ascii="GHEA Grapalat" w:hAnsi="GHEA Grapalat"/>
        </w:rPr>
        <w:t>уведомляет;</w:t>
      </w:r>
      <w:r w:rsidR="00004B08" w:rsidRPr="00F2342B">
        <w:rPr>
          <w:rFonts w:ascii="GHEA Grapalat" w:hAnsi="GHEA Grapalat"/>
        </w:rPr>
        <w:t>:</w:t>
      </w:r>
      <w:proofErr w:type="gramEnd"/>
    </w:p>
    <w:p w14:paraId="300C1197"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proofErr w:type="gramStart"/>
      <w:r w:rsidRPr="00F2342B">
        <w:rPr>
          <w:rFonts w:ascii="GHEA Grapalat" w:hAnsi="GHEA Grapalat" w:hint="eastAsia"/>
        </w:rPr>
        <w:t>обеспечения</w:t>
      </w:r>
      <w:proofErr w:type="gramEnd"/>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5A0B951C"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0964496A" w14:textId="77777777"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67610CBF" w14:textId="77777777" w:rsidR="00DA751A" w:rsidRDefault="00DA751A" w:rsidP="002807DD">
      <w:pPr>
        <w:rPr>
          <w:rFonts w:ascii="GHEA Grapalat" w:hAnsi="GHEA Grapalat"/>
          <w:b/>
        </w:rPr>
      </w:pPr>
    </w:p>
    <w:p w14:paraId="1132DFCB"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7C03181" w14:textId="77777777" w:rsidR="002807DD" w:rsidRPr="009044F1" w:rsidRDefault="002807DD" w:rsidP="002807DD">
      <w:pPr>
        <w:rPr>
          <w:rFonts w:ascii="GHEA Grapalat" w:hAnsi="GHEA Grapalat" w:cs="Arial"/>
          <w:b/>
        </w:rPr>
      </w:pPr>
    </w:p>
    <w:p w14:paraId="53381BFF"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2A96E25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7975581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w:t>
      </w:r>
    </w:p>
    <w:p w14:paraId="25C0CD8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7098D0C3"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18DAF31"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386C970"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04EA90FA"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35C87EA5"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67AF3FC7"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492EAC34"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1E912AD9"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2258626"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 xml:space="preserve">По </w:t>
      </w:r>
      <w:r w:rsidRPr="00570BBD">
        <w:rPr>
          <w:rFonts w:ascii="GHEA Grapalat" w:hAnsi="GHEA Grapalat"/>
        </w:rPr>
        <w:lastRenderedPageBreak/>
        <w:t>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349825F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4BF442A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4ACD72D"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25C7DE7F"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7FAF7F6E" w14:textId="77777777"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0AB8A23D" w14:textId="77777777"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6834BAA0"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49E87C5E"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76F7FFBB" w14:textId="77777777"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31AA41E"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5016DE0D"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185179AF"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08B5E3B4" w14:textId="77777777"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 xml:space="preserve">бязанность доказывать факты соблюдения порядка оспариваемых действий (бездействия) и обстоятельств, лежащих в основе решений, а также </w:t>
      </w:r>
      <w:r w:rsidRPr="00570BBD">
        <w:rPr>
          <w:rFonts w:ascii="GHEA Grapalat" w:hAnsi="GHEA Grapalat"/>
        </w:rPr>
        <w:lastRenderedPageBreak/>
        <w:t>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44ED1B8D" w14:textId="77777777"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5746BBAD" w14:textId="77777777" w:rsidR="00167353" w:rsidRPr="00570BBD" w:rsidRDefault="00167353" w:rsidP="00167353">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4F9AB25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7CB7986D"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2A5F86FC"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2DCA2EEA"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407697C8"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20A9A628" w14:textId="77777777" w:rsidR="00167353" w:rsidRPr="009044F1" w:rsidRDefault="00167353" w:rsidP="00167353">
      <w:pPr>
        <w:widowControl w:val="0"/>
        <w:spacing w:after="160"/>
        <w:jc w:val="both"/>
        <w:rPr>
          <w:rFonts w:ascii="GHEA Grapalat" w:hAnsi="GHEA Grapalat" w:cs="Sylfaen"/>
          <w:b/>
        </w:rPr>
      </w:pPr>
    </w:p>
    <w:p w14:paraId="2757FF7C" w14:textId="77777777" w:rsidR="004373E3" w:rsidRDefault="004373E3" w:rsidP="00B46D58">
      <w:pPr>
        <w:rPr>
          <w:rFonts w:ascii="GHEA Grapalat" w:hAnsi="GHEA Grapalat"/>
          <w:b/>
        </w:rPr>
      </w:pPr>
    </w:p>
    <w:p w14:paraId="75F0FF4D" w14:textId="77777777" w:rsidR="00503980" w:rsidRDefault="00503980">
      <w:pPr>
        <w:rPr>
          <w:rFonts w:ascii="GHEA Grapalat" w:hAnsi="GHEA Grapalat"/>
          <w:b/>
        </w:rPr>
      </w:pPr>
      <w:r>
        <w:rPr>
          <w:rFonts w:ascii="GHEA Grapalat" w:hAnsi="GHEA Grapalat"/>
          <w:b/>
        </w:rPr>
        <w:br w:type="page"/>
      </w:r>
    </w:p>
    <w:p w14:paraId="397F233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5D769A5E" w14:textId="77777777" w:rsidR="008842CE" w:rsidRPr="00374F4A" w:rsidRDefault="008842CE" w:rsidP="00B46D58">
      <w:pPr>
        <w:widowControl w:val="0"/>
        <w:spacing w:after="160"/>
        <w:jc w:val="center"/>
        <w:rPr>
          <w:rFonts w:ascii="GHEA Grapalat" w:hAnsi="GHEA Grapalat"/>
          <w:b/>
        </w:rPr>
      </w:pPr>
    </w:p>
    <w:p w14:paraId="2A0CFA7E"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001FE">
        <w:rPr>
          <w:rFonts w:ascii="GHEA Grapalat" w:hAnsi="GHEA Grapalat"/>
          <w:b/>
        </w:rPr>
        <w:t>ЗАПРОС КОТИРОВОК</w:t>
      </w:r>
    </w:p>
    <w:p w14:paraId="4EF26E4B" w14:textId="77777777" w:rsidR="00096865" w:rsidRPr="009044F1" w:rsidRDefault="00096865" w:rsidP="00B46D58">
      <w:pPr>
        <w:widowControl w:val="0"/>
        <w:spacing w:after="160"/>
        <w:jc w:val="center"/>
        <w:rPr>
          <w:rFonts w:ascii="GHEA Grapalat" w:hAnsi="GHEA Grapalat"/>
        </w:rPr>
      </w:pPr>
    </w:p>
    <w:p w14:paraId="457E07C4"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0EFCBFD9"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1158B2E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2D46EA3"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7AA51C75" w14:textId="77777777" w:rsidR="00140A36" w:rsidRDefault="00140A36" w:rsidP="00B46D58">
      <w:pPr>
        <w:widowControl w:val="0"/>
        <w:spacing w:after="160"/>
        <w:jc w:val="center"/>
        <w:rPr>
          <w:rFonts w:ascii="GHEA Grapalat" w:hAnsi="GHEA Grapalat"/>
          <w:b/>
        </w:rPr>
      </w:pPr>
    </w:p>
    <w:p w14:paraId="2B41AC04"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1170E481" w14:textId="77777777"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32FAF48B" w14:textId="77777777"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14:paraId="60843D81"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14:paraId="4C3862DE"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2A35B2CB"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2"/>
        <w:t>14</w:t>
      </w:r>
    </w:p>
    <w:p w14:paraId="6918EEE9"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proofErr w:type="gramStart"/>
      <w:r w:rsidRPr="00B138F3">
        <w:rPr>
          <w:rFonts w:ascii="GHEA Grapalat" w:hAnsi="GHEA Grapalat"/>
        </w:rPr>
        <w:t>; При</w:t>
      </w:r>
      <w:proofErr w:type="gramEnd"/>
      <w:r w:rsidRPr="00B138F3">
        <w:rPr>
          <w:rFonts w:ascii="GHEA Grapalat" w:hAnsi="GHEA Grapalat"/>
        </w:rPr>
        <w:t xml:space="preserve"> этом заявкой представляется </w:t>
      </w:r>
      <w:r w:rsidR="001E44A8">
        <w:rPr>
          <w:rFonts w:ascii="GHEA Grapalat" w:hAnsi="GHEA Grapalat"/>
        </w:rPr>
        <w:t>оригинал</w:t>
      </w:r>
      <w:r w:rsidRPr="00B138F3">
        <w:rPr>
          <w:rFonts w:ascii="GHEA Grapalat" w:hAnsi="GHEA Grapalat"/>
        </w:rPr>
        <w:t xml:space="preserve"> документа, удостоверяющего опла</w:t>
      </w:r>
      <w:r w:rsidR="001E44A8">
        <w:rPr>
          <w:rFonts w:ascii="GHEA Grapalat" w:hAnsi="GHEA Grapalat"/>
        </w:rPr>
        <w:t>ту наличных денег, или оригинал</w:t>
      </w:r>
      <w:r w:rsidRPr="00B138F3">
        <w:rPr>
          <w:rFonts w:ascii="GHEA Grapalat" w:hAnsi="GHEA Grapalat"/>
        </w:rPr>
        <w:t xml:space="preserve"> банковской гарантии.</w:t>
      </w:r>
      <w:r w:rsidR="001E44A8">
        <w:rPr>
          <w:rStyle w:val="FootnoteReference"/>
          <w:rFonts w:ascii="GHEA Grapalat" w:hAnsi="GHEA Grapalat"/>
        </w:rPr>
        <w:t xml:space="preserve"> </w:t>
      </w:r>
      <w:r w:rsidR="003B14AF">
        <w:rPr>
          <w:rStyle w:val="FootnoteReference"/>
          <w:rFonts w:ascii="GHEA Grapalat" w:hAnsi="GHEA Grapalat"/>
        </w:rPr>
        <w:footnoteReference w:customMarkFollows="1" w:id="3"/>
        <w:t>15</w:t>
      </w:r>
    </w:p>
    <w:p w14:paraId="7C924053" w14:textId="77777777"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w:t>
      </w:r>
      <w:r w:rsidRPr="009044F1">
        <w:rPr>
          <w:rFonts w:ascii="GHEA Grapalat" w:hAnsi="GHEA Grapalat"/>
        </w:rPr>
        <w:lastRenderedPageBreak/>
        <w:t>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w:t>
      </w:r>
      <w:proofErr w:type="gramStart"/>
      <w:r w:rsidR="008F7138" w:rsidRPr="00A60FE7">
        <w:rPr>
          <w:rFonts w:ascii="GHEA Grapalat" w:hAnsi="GHEA Grapalat"/>
        </w:rPr>
        <w:t xml:space="preserve">прибыли) </w:t>
      </w:r>
      <w:r w:rsidR="006B2A75" w:rsidRPr="00A60FE7">
        <w:rPr>
          <w:rFonts w:ascii="GHEA Grapalat" w:hAnsi="GHEA Grapalat"/>
        </w:rPr>
        <w:t xml:space="preserve"> </w:t>
      </w:r>
      <w:r w:rsidRPr="009044F1">
        <w:rPr>
          <w:rFonts w:ascii="GHEA Grapalat" w:hAnsi="GHEA Grapalat"/>
        </w:rPr>
        <w:t>и</w:t>
      </w:r>
      <w:proofErr w:type="gramEnd"/>
      <w:r w:rsidRPr="009044F1">
        <w:rPr>
          <w:rFonts w:ascii="GHEA Grapalat" w:hAnsi="GHEA Grapalat"/>
        </w:rPr>
        <w:t xml:space="preserve">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1BAAEA2" w14:textId="77777777" w:rsidR="00E52441" w:rsidRPr="00925DE0" w:rsidRDefault="00E52441" w:rsidP="00E24455">
      <w:pPr>
        <w:widowControl w:val="0"/>
        <w:spacing w:after="160" w:line="360" w:lineRule="auto"/>
        <w:jc w:val="center"/>
        <w:rPr>
          <w:rFonts w:ascii="GHEA Grapalat" w:hAnsi="GHEA Grapalat"/>
          <w:b/>
        </w:rPr>
      </w:pPr>
    </w:p>
    <w:p w14:paraId="41CA47B5"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082DAFD7" w14:textId="77777777"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5BBF90B6" w14:textId="77777777"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w:t>
      </w:r>
      <w:proofErr w:type="gramStart"/>
      <w:r w:rsidRPr="002658C9">
        <w:rPr>
          <w:rFonts w:ascii="GHEA Grapalat" w:hAnsi="GHEA Grapalat"/>
        </w:rPr>
        <w:t>документы</w:t>
      </w:r>
      <w:proofErr w:type="gramEnd"/>
      <w:r w:rsidRPr="002658C9">
        <w:rPr>
          <w:rFonts w:ascii="GHEA Grapalat" w:hAnsi="GHEA Grapalat"/>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001FE" w:rsidRPr="005001FE">
        <w:rPr>
          <w:rFonts w:ascii="GHEA Grapalat" w:hAnsi="GHEA Grapalat"/>
        </w:rPr>
        <w:t>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F1F8C81" w14:textId="77777777"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85E0A67" w14:textId="77777777"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2AC1ED95" w14:textId="77777777"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6CC430A3" w14:textId="77777777"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3D8AD04E"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11661A2E"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5070206" w14:textId="77777777"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48E55335"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20B5E67B" w14:textId="77777777" w:rsidR="009C1687" w:rsidRDefault="009C1687">
      <w:pPr>
        <w:rPr>
          <w:rFonts w:ascii="GHEA Grapalat" w:hAnsi="GHEA Grapalat"/>
          <w:b/>
        </w:rPr>
      </w:pPr>
    </w:p>
    <w:p w14:paraId="7D57C86F" w14:textId="77777777" w:rsidR="00107A05" w:rsidRDefault="00107A05">
      <w:pPr>
        <w:rPr>
          <w:rFonts w:ascii="GHEA Grapalat" w:hAnsi="GHEA Grapalat"/>
          <w:b/>
        </w:rPr>
      </w:pPr>
      <w:r>
        <w:rPr>
          <w:rFonts w:ascii="GHEA Grapalat" w:hAnsi="GHEA Grapalat"/>
          <w:b/>
        </w:rPr>
        <w:br w:type="page"/>
      </w:r>
    </w:p>
    <w:p w14:paraId="2BB13CAB"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497126CA" w14:textId="0DF377E9"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5001FE">
        <w:rPr>
          <w:rFonts w:ascii="GHEA Grapalat" w:hAnsi="GHEA Grapalat"/>
          <w:b/>
          <w:sz w:val="24"/>
          <w:szCs w:val="24"/>
        </w:rPr>
        <w:t>запрос котировок</w:t>
      </w:r>
      <w:r w:rsidR="00123294" w:rsidRPr="008C4631">
        <w:rPr>
          <w:rFonts w:ascii="GHEA Grapalat" w:hAnsi="GHEA Grapalat"/>
          <w:b/>
          <w:sz w:val="24"/>
          <w:szCs w:val="24"/>
        </w:rPr>
        <w:br/>
      </w:r>
      <w:r w:rsidRPr="00374F4A">
        <w:rPr>
          <w:rFonts w:ascii="GHEA Grapalat" w:hAnsi="GHEA Grapalat"/>
          <w:b/>
          <w:sz w:val="24"/>
          <w:szCs w:val="24"/>
        </w:rPr>
        <w:t xml:space="preserve">под кодом </w:t>
      </w:r>
      <w:r w:rsidR="00804AA7">
        <w:rPr>
          <w:rFonts w:ascii="GHEA Grapalat" w:hAnsi="GHEA Grapalat"/>
          <w:b/>
          <w:sz w:val="24"/>
          <w:szCs w:val="24"/>
        </w:rPr>
        <w:t>ԱՄԲՄԴ-ԳՀԾՁԲ-2026/01</w:t>
      </w:r>
      <w:r w:rsidR="003E4E11" w:rsidRPr="003E4E11">
        <w:rPr>
          <w:rFonts w:ascii="GHEA Grapalat" w:hAnsi="GHEA Grapalat"/>
          <w:i/>
        </w:rPr>
        <w:t xml:space="preserve"> </w:t>
      </w:r>
    </w:p>
    <w:p w14:paraId="14E9F5D7" w14:textId="77777777" w:rsidR="00B2572B" w:rsidRDefault="00B2572B" w:rsidP="00B46D58">
      <w:pPr>
        <w:widowControl w:val="0"/>
        <w:spacing w:after="120"/>
        <w:jc w:val="center"/>
        <w:rPr>
          <w:rFonts w:ascii="GHEA Grapalat" w:hAnsi="GHEA Grapalat" w:cs="Sylfaen"/>
          <w:b/>
        </w:rPr>
      </w:pPr>
    </w:p>
    <w:p w14:paraId="6E890681" w14:textId="77777777" w:rsidR="00D87B1D" w:rsidRPr="00374F4A" w:rsidRDefault="00D87B1D" w:rsidP="00B46D58">
      <w:pPr>
        <w:widowControl w:val="0"/>
        <w:spacing w:after="120"/>
        <w:jc w:val="center"/>
        <w:rPr>
          <w:rFonts w:ascii="GHEA Grapalat" w:hAnsi="GHEA Grapalat" w:cs="Sylfaen"/>
          <w:b/>
        </w:rPr>
      </w:pPr>
    </w:p>
    <w:p w14:paraId="19CB750F"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14:paraId="2D566D08"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67A1A8AA" w14:textId="77777777" w:rsidR="00B2572B" w:rsidRPr="00374F4A" w:rsidRDefault="00B2572B" w:rsidP="00B46D58">
      <w:pPr>
        <w:widowControl w:val="0"/>
        <w:spacing w:after="120"/>
        <w:jc w:val="center"/>
        <w:rPr>
          <w:rFonts w:ascii="GHEA Grapalat" w:hAnsi="GHEA Grapalat"/>
        </w:rPr>
      </w:pPr>
    </w:p>
    <w:p w14:paraId="3FD07D04" w14:textId="77777777" w:rsidR="005001FE" w:rsidRPr="00140186" w:rsidRDefault="005001FE" w:rsidP="005001FE">
      <w:pPr>
        <w:widowControl w:val="0"/>
        <w:spacing w:after="120"/>
        <w:jc w:val="center"/>
        <w:rPr>
          <w:rFonts w:ascii="GHEA Grapalat" w:hAnsi="GHEA Grapalat"/>
        </w:rPr>
      </w:pPr>
    </w:p>
    <w:p w14:paraId="3C58D493" w14:textId="77777777" w:rsidR="005001FE" w:rsidRPr="00140186" w:rsidRDefault="005001FE" w:rsidP="005001FE">
      <w:pPr>
        <w:jc w:val="both"/>
        <w:rPr>
          <w:rFonts w:ascii="GHEA Grapalat" w:hAnsi="GHEA Grapalat"/>
        </w:rPr>
      </w:pPr>
      <w:r w:rsidRPr="00140186">
        <w:rPr>
          <w:rFonts w:ascii="GHEA Grapalat" w:hAnsi="GHEA Grapalat"/>
        </w:rPr>
        <w:t xml:space="preserve">______________________________________________________________заявляет, что </w:t>
      </w:r>
    </w:p>
    <w:p w14:paraId="36DFE83D" w14:textId="77777777" w:rsidR="005001FE" w:rsidRPr="00140186" w:rsidRDefault="005001FE" w:rsidP="005001FE">
      <w:pPr>
        <w:spacing w:after="160"/>
        <w:ind w:left="2694"/>
        <w:jc w:val="both"/>
        <w:rPr>
          <w:rFonts w:ascii="GHEA Grapalat" w:hAnsi="GHEA Grapalat"/>
          <w:sz w:val="16"/>
        </w:rPr>
      </w:pPr>
      <w:r w:rsidRPr="00140186">
        <w:rPr>
          <w:rFonts w:ascii="GHEA Grapalat" w:hAnsi="GHEA Grapalat"/>
          <w:sz w:val="16"/>
        </w:rPr>
        <w:t xml:space="preserve">наименование участника </w:t>
      </w:r>
    </w:p>
    <w:p w14:paraId="46DD4806" w14:textId="77777777" w:rsidR="005001FE" w:rsidRPr="00140186" w:rsidRDefault="005001FE" w:rsidP="005001FE">
      <w:pPr>
        <w:jc w:val="both"/>
        <w:rPr>
          <w:rFonts w:ascii="GHEA Grapalat" w:hAnsi="GHEA Grapalat"/>
          <w:u w:val="single"/>
        </w:rPr>
      </w:pPr>
      <w:r w:rsidRPr="00140186">
        <w:rPr>
          <w:rFonts w:ascii="GHEA Grapalat" w:hAnsi="GHEA Grapalat"/>
        </w:rPr>
        <w:t xml:space="preserve">желает участвовать </w:t>
      </w:r>
      <w:proofErr w:type="spellStart"/>
      <w:r w:rsidRPr="00140186">
        <w:rPr>
          <w:rFonts w:ascii="GHEA Grapalat" w:hAnsi="GHEA Grapalat"/>
        </w:rPr>
        <w:t>влоте</w:t>
      </w:r>
      <w:proofErr w:type="spellEnd"/>
      <w:r w:rsidRPr="00140186">
        <w:rPr>
          <w:rFonts w:ascii="GHEA Grapalat" w:hAnsi="GHEA Grapalat"/>
        </w:rPr>
        <w:t xml:space="preserve"> (лотах)_______________________________объявленного</w:t>
      </w:r>
    </w:p>
    <w:p w14:paraId="3220DC2E" w14:textId="77777777" w:rsidR="005001FE" w:rsidRPr="00140186" w:rsidRDefault="005001FE" w:rsidP="005001FE">
      <w:pPr>
        <w:spacing w:after="160"/>
        <w:ind w:left="4395"/>
        <w:jc w:val="both"/>
        <w:rPr>
          <w:rFonts w:ascii="GHEA Grapalat" w:hAnsi="GHEA Grapalat" w:cs="Sylfaen"/>
          <w:sz w:val="16"/>
        </w:rPr>
      </w:pPr>
      <w:r w:rsidRPr="00140186">
        <w:rPr>
          <w:rFonts w:ascii="GHEA Grapalat" w:hAnsi="GHEA Grapalat"/>
          <w:sz w:val="16"/>
        </w:rPr>
        <w:t>номер лота (лотов)</w:t>
      </w:r>
    </w:p>
    <w:p w14:paraId="31ABADEC" w14:textId="0C6D228E" w:rsidR="005001FE" w:rsidRPr="00140186" w:rsidRDefault="00CD2B99" w:rsidP="005001FE">
      <w:pPr>
        <w:jc w:val="both"/>
        <w:rPr>
          <w:rFonts w:ascii="GHEA Grapalat" w:hAnsi="GHEA Grapalat"/>
        </w:rPr>
      </w:pPr>
      <w:r>
        <w:rPr>
          <w:rFonts w:ascii="GHEA Grapalat" w:hAnsi="GHEA Grapalat"/>
          <w:i/>
        </w:rPr>
        <w:t xml:space="preserve"> </w:t>
      </w:r>
      <w:r w:rsidR="00241CB8" w:rsidRPr="008C4631">
        <w:rPr>
          <w:rFonts w:ascii="GHEA Grapalat" w:hAnsi="GHEA Grapalat"/>
        </w:rPr>
        <w:t>«</w:t>
      </w:r>
      <w:proofErr w:type="spellStart"/>
      <w:r w:rsidR="00241CB8" w:rsidRPr="008C4631">
        <w:rPr>
          <w:rFonts w:ascii="GHEA Grapalat" w:hAnsi="GHEA Grapalat"/>
        </w:rPr>
        <w:t>Базмахпюрская</w:t>
      </w:r>
      <w:proofErr w:type="spellEnd"/>
      <w:r w:rsidR="00241CB8" w:rsidRPr="008C4631">
        <w:rPr>
          <w:rFonts w:ascii="GHEA Grapalat" w:hAnsi="GHEA Grapalat"/>
        </w:rPr>
        <w:t xml:space="preserve"> Средняя Школа Имени Н. Сафаряна” </w:t>
      </w:r>
      <w:proofErr w:type="gramStart"/>
      <w:r w:rsidR="00241CB8" w:rsidRPr="008C4631">
        <w:rPr>
          <w:rFonts w:ascii="GHEA Grapalat" w:hAnsi="GHEA Grapalat"/>
        </w:rPr>
        <w:t>ГНКО</w:t>
      </w:r>
      <w:r w:rsidR="005001FE" w:rsidRPr="008C4631">
        <w:rPr>
          <w:rFonts w:ascii="GHEA Grapalat" w:hAnsi="GHEA Grapalat"/>
        </w:rPr>
        <w:t xml:space="preserve"> </w:t>
      </w:r>
      <w:r w:rsidR="005001FE" w:rsidRPr="00140186">
        <w:rPr>
          <w:rFonts w:ascii="GHEA Grapalat" w:hAnsi="GHEA Grapalat"/>
        </w:rPr>
        <w:t xml:space="preserve"> под</w:t>
      </w:r>
      <w:proofErr w:type="gramEnd"/>
      <w:r w:rsidR="005001FE" w:rsidRPr="00140186">
        <w:rPr>
          <w:rFonts w:ascii="GHEA Grapalat" w:hAnsi="GHEA Grapalat"/>
        </w:rPr>
        <w:t xml:space="preserve"> кодом 33-</w:t>
      </w:r>
      <w:r w:rsidR="00804AA7">
        <w:rPr>
          <w:rFonts w:ascii="GHEA Grapalat" w:hAnsi="GHEA Grapalat"/>
        </w:rPr>
        <w:t>ԱՄԲՄԴ-ԳՀԾՁԲ-2026/01</w:t>
      </w:r>
      <w:r w:rsidR="003E4E11" w:rsidRPr="003E4E11">
        <w:rPr>
          <w:rFonts w:ascii="GHEA Grapalat" w:hAnsi="GHEA Grapalat"/>
        </w:rPr>
        <w:t xml:space="preserve"> </w:t>
      </w:r>
      <w:r w:rsidR="005001FE" w:rsidRPr="00140186">
        <w:rPr>
          <w:rFonts w:ascii="GHEA Grapalat" w:hAnsi="GHEA Grapalat"/>
        </w:rPr>
        <w:t xml:space="preserve"> запросе котировок в соответствии с требованиями приглашения подает заявку.</w:t>
      </w:r>
    </w:p>
    <w:p w14:paraId="223C0F14"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751B2BA8"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2E66D17B"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397F227E"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5D5B0833" w14:textId="77777777" w:rsidR="000612B9" w:rsidRDefault="000612B9" w:rsidP="00B46D58">
      <w:pPr>
        <w:jc w:val="both"/>
        <w:rPr>
          <w:rFonts w:ascii="GHEA Grapalat" w:hAnsi="GHEA Grapalat"/>
        </w:rPr>
      </w:pPr>
    </w:p>
    <w:p w14:paraId="085670D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14:paraId="773463B6"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FE23B5F" w14:textId="77777777" w:rsidR="000612B9" w:rsidRDefault="000612B9" w:rsidP="00B46D58">
      <w:pPr>
        <w:jc w:val="both"/>
        <w:rPr>
          <w:rFonts w:ascii="GHEA Grapalat" w:hAnsi="GHEA Grapalat"/>
        </w:rPr>
      </w:pPr>
    </w:p>
    <w:p w14:paraId="150C87E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1CC65AF9"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09CC2D3" w14:textId="77777777" w:rsidR="00B138F3" w:rsidRDefault="00B138F3" w:rsidP="00B46D58">
      <w:pPr>
        <w:jc w:val="both"/>
        <w:rPr>
          <w:rFonts w:ascii="GHEA Grapalat" w:hAnsi="GHEA Grapalat"/>
        </w:rPr>
      </w:pPr>
    </w:p>
    <w:p w14:paraId="18EACD41"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02D0FDBA"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26A26FA6" w14:textId="77777777" w:rsidR="00B138F3" w:rsidRDefault="00B138F3" w:rsidP="00F96993">
      <w:pPr>
        <w:jc w:val="both"/>
        <w:rPr>
          <w:rFonts w:ascii="GHEA Grapalat" w:hAnsi="GHEA Grapalat"/>
        </w:rPr>
      </w:pPr>
    </w:p>
    <w:p w14:paraId="40A1EF7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1F6B7065"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77C3A69C" w14:textId="77777777" w:rsidR="00B16483" w:rsidRDefault="00B16483" w:rsidP="00F96993">
      <w:pPr>
        <w:jc w:val="both"/>
        <w:rPr>
          <w:rFonts w:ascii="GHEA Grapalat" w:hAnsi="GHEA Grapalat"/>
          <w:sz w:val="18"/>
          <w:szCs w:val="18"/>
        </w:rPr>
      </w:pPr>
    </w:p>
    <w:p w14:paraId="27DB994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2E94BE5E"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1B57FA1C" w14:textId="77777777" w:rsidR="00B16483" w:rsidRPr="00D3436F" w:rsidRDefault="00B16483" w:rsidP="00B16483">
      <w:pPr>
        <w:tabs>
          <w:tab w:val="left" w:pos="7371"/>
        </w:tabs>
        <w:spacing w:after="160"/>
        <w:ind w:left="3544" w:firstLine="3"/>
        <w:jc w:val="both"/>
        <w:rPr>
          <w:rFonts w:ascii="GHEA Grapalat" w:hAnsi="GHEA Grapalat"/>
          <w:sz w:val="16"/>
        </w:rPr>
      </w:pPr>
    </w:p>
    <w:p w14:paraId="1922D579" w14:textId="77777777" w:rsidR="00B0401C" w:rsidRDefault="00B0401C" w:rsidP="00B46D58">
      <w:pPr>
        <w:widowControl w:val="0"/>
        <w:jc w:val="both"/>
        <w:rPr>
          <w:rFonts w:ascii="GHEA Grapalat" w:hAnsi="GHEA Grapalat"/>
        </w:rPr>
      </w:pPr>
    </w:p>
    <w:p w14:paraId="68643981" w14:textId="77777777" w:rsidR="00B0401C" w:rsidRDefault="00B0401C" w:rsidP="00B46D58">
      <w:pPr>
        <w:widowControl w:val="0"/>
        <w:jc w:val="both"/>
        <w:rPr>
          <w:rFonts w:ascii="GHEA Grapalat" w:hAnsi="GHEA Grapalat"/>
        </w:rPr>
      </w:pPr>
    </w:p>
    <w:p w14:paraId="67FEECB1" w14:textId="77777777" w:rsidR="00B0401C" w:rsidRDefault="00B0401C" w:rsidP="00B46D58">
      <w:pPr>
        <w:widowControl w:val="0"/>
        <w:jc w:val="both"/>
        <w:rPr>
          <w:rFonts w:ascii="GHEA Grapalat" w:hAnsi="GHEA Grapalat"/>
        </w:rPr>
      </w:pPr>
    </w:p>
    <w:p w14:paraId="39CB328B" w14:textId="77777777" w:rsidR="00B0401C" w:rsidRDefault="00B0401C" w:rsidP="00B46D58">
      <w:pPr>
        <w:widowControl w:val="0"/>
        <w:jc w:val="both"/>
        <w:rPr>
          <w:rFonts w:ascii="GHEA Grapalat" w:hAnsi="GHEA Grapalat"/>
        </w:rPr>
      </w:pPr>
    </w:p>
    <w:p w14:paraId="435EDC15" w14:textId="77777777" w:rsidR="006B3E56" w:rsidRDefault="006B3E56" w:rsidP="00B46D58">
      <w:pPr>
        <w:widowControl w:val="0"/>
        <w:jc w:val="both"/>
        <w:rPr>
          <w:rFonts w:ascii="GHEA Grapalat" w:hAnsi="GHEA Grapalat"/>
        </w:rPr>
      </w:pPr>
      <w:r>
        <w:rPr>
          <w:rFonts w:ascii="GHEA Grapalat" w:hAnsi="GHEA Grapalat"/>
        </w:rPr>
        <w:lastRenderedPageBreak/>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14:paraId="292DE673"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60EE94EE" w14:textId="77777777" w:rsidR="00D87B1D" w:rsidRDefault="00D87B1D" w:rsidP="00B46D58">
      <w:pPr>
        <w:widowControl w:val="0"/>
        <w:spacing w:after="120"/>
        <w:ind w:left="2835"/>
        <w:jc w:val="both"/>
        <w:rPr>
          <w:rFonts w:ascii="GHEA Grapalat" w:hAnsi="GHEA Grapalat"/>
          <w:sz w:val="16"/>
        </w:rPr>
      </w:pPr>
    </w:p>
    <w:p w14:paraId="3BD44F6B"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5AF7975B"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14:paraId="677675F1" w14:textId="77777777" w:rsidR="00833D4F" w:rsidRPr="001E7AA5" w:rsidRDefault="00833D4F" w:rsidP="00833D4F">
      <w:pPr>
        <w:rPr>
          <w:rFonts w:ascii="GHEA Grapalat" w:hAnsi="GHEA Grapalat"/>
          <w:i/>
          <w:sz w:val="16"/>
          <w:vertAlign w:val="superscript"/>
          <w:lang w:val="es-ES"/>
        </w:rPr>
      </w:pPr>
    </w:p>
    <w:p w14:paraId="4697905E" w14:textId="3139F218" w:rsidR="00833D4F" w:rsidRPr="008C4631" w:rsidRDefault="00833D4F" w:rsidP="00833D4F">
      <w:pPr>
        <w:rPr>
          <w:rFonts w:ascii="GHEA Grapalat" w:hAnsi="GHEA Grapalat"/>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8C4631">
        <w:rPr>
          <w:rFonts w:ascii="GHEA Grapalat" w:hAnsi="GHEA Grapalat"/>
        </w:rPr>
        <w:t xml:space="preserve">удовлетворяют требованиям права участия установленным приглашением на </w:t>
      </w:r>
      <w:proofErr w:type="spellStart"/>
      <w:r w:rsidRPr="008C4631">
        <w:rPr>
          <w:rFonts w:ascii="GHEA Grapalat" w:hAnsi="GHEA Grapalat"/>
        </w:rPr>
        <w:t>на</w:t>
      </w:r>
      <w:proofErr w:type="spellEnd"/>
      <w:r w:rsidRPr="008C4631">
        <w:rPr>
          <w:rFonts w:ascii="GHEA Grapalat" w:hAnsi="GHEA Grapalat"/>
        </w:rPr>
        <w:t xml:space="preserve"> </w:t>
      </w:r>
      <w:r w:rsidR="005001FE">
        <w:rPr>
          <w:rFonts w:ascii="GHEA Grapalat" w:hAnsi="GHEA Grapalat"/>
        </w:rPr>
        <w:t>запрос котировок</w:t>
      </w:r>
      <w:r w:rsidRPr="008C4631">
        <w:rPr>
          <w:rFonts w:ascii="GHEA Grapalat" w:hAnsi="GHEA Grapalat"/>
        </w:rPr>
        <w:t xml:space="preserve"> под</w:t>
      </w:r>
      <w:r w:rsidR="005F3AEC" w:rsidRPr="008C4631">
        <w:rPr>
          <w:rFonts w:ascii="GHEA Grapalat" w:hAnsi="GHEA Grapalat"/>
        </w:rPr>
        <w:t xml:space="preserve"> кодом </w:t>
      </w:r>
      <w:r w:rsidRPr="008C4631">
        <w:rPr>
          <w:rFonts w:ascii="GHEA Grapalat" w:hAnsi="GHEA Grapalat"/>
        </w:rPr>
        <w:t xml:space="preserve"> </w:t>
      </w:r>
      <w:r w:rsidR="00804AA7">
        <w:rPr>
          <w:rFonts w:ascii="GHEA Grapalat" w:hAnsi="GHEA Grapalat"/>
        </w:rPr>
        <w:t>ԱՄԲՄԴ-ԳՀԾՁԲ-2026/01</w:t>
      </w:r>
      <w:r w:rsidR="003E4E11" w:rsidRPr="008C4631">
        <w:rPr>
          <w:rFonts w:ascii="GHEA Grapalat" w:hAnsi="GHEA Grapalat"/>
        </w:rPr>
        <w:t xml:space="preserve"> </w:t>
      </w:r>
      <w:r w:rsidRPr="001E7AA5">
        <w:rPr>
          <w:rFonts w:ascii="GHEA Grapalat" w:hAnsi="GHEA Grapalat"/>
        </w:rPr>
        <w:t>,</w:t>
      </w:r>
      <w:r w:rsidRPr="008C4631">
        <w:rPr>
          <w:rFonts w:ascii="GHEA Grapalat" w:hAnsi="GHEA Grapalat"/>
        </w:rPr>
        <w:t xml:space="preserve">и  -----------------------------------------                                                                        </w:t>
      </w:r>
    </w:p>
    <w:p w14:paraId="3F8A3C9E" w14:textId="77777777" w:rsidR="00833D4F" w:rsidRPr="008C4631" w:rsidRDefault="00833D4F" w:rsidP="00833D4F">
      <w:pPr>
        <w:tabs>
          <w:tab w:val="left" w:pos="6450"/>
        </w:tabs>
        <w:rPr>
          <w:rFonts w:ascii="GHEA Grapalat" w:hAnsi="GHEA Grapalat"/>
        </w:rPr>
      </w:pPr>
      <w:r w:rsidRPr="008C4631">
        <w:rPr>
          <w:rFonts w:ascii="GHEA Grapalat" w:hAnsi="GHEA Grapalat"/>
        </w:rPr>
        <w:t xml:space="preserve">                                                                </w:t>
      </w:r>
      <w:r w:rsidR="005F3AEC" w:rsidRPr="008C4631">
        <w:rPr>
          <w:rFonts w:ascii="GHEA Grapalat" w:hAnsi="GHEA Grapalat"/>
        </w:rPr>
        <w:t xml:space="preserve">                                     </w:t>
      </w:r>
      <w:r w:rsidRPr="008C4631">
        <w:rPr>
          <w:rFonts w:ascii="GHEA Grapalat" w:hAnsi="GHEA Grapalat"/>
        </w:rPr>
        <w:t xml:space="preserve"> наименование участника</w:t>
      </w:r>
    </w:p>
    <w:p w14:paraId="35444467" w14:textId="77777777" w:rsidR="006B3E56" w:rsidRPr="008C4631" w:rsidRDefault="00833D4F" w:rsidP="006F3CBD">
      <w:pPr>
        <w:widowControl w:val="0"/>
        <w:spacing w:after="160"/>
        <w:ind w:left="426"/>
        <w:jc w:val="both"/>
        <w:rPr>
          <w:rFonts w:ascii="GHEA Grapalat" w:hAnsi="GHEA Grapalat"/>
        </w:rPr>
      </w:pPr>
      <w:r w:rsidRPr="008C4631">
        <w:rPr>
          <w:rFonts w:ascii="GHEA Grapalat" w:hAnsi="GHEA Grapalat"/>
        </w:rPr>
        <w:t xml:space="preserve">обязуется в случае признания отобранным участником в порядке и сроки, установленные </w:t>
      </w:r>
      <w:proofErr w:type="gramStart"/>
      <w:r w:rsidRPr="008C4631">
        <w:rPr>
          <w:rFonts w:ascii="GHEA Grapalat" w:hAnsi="GHEA Grapalat"/>
        </w:rPr>
        <w:t>приглашением  представить</w:t>
      </w:r>
      <w:proofErr w:type="gramEnd"/>
      <w:r w:rsidRPr="008C4631">
        <w:rPr>
          <w:rFonts w:ascii="GHEA Grapalat" w:hAnsi="GHEA Grapalat"/>
        </w:rPr>
        <w:t xml:space="preserve"> обеспечение </w:t>
      </w:r>
      <w:proofErr w:type="spellStart"/>
      <w:r w:rsidRPr="008C4631">
        <w:rPr>
          <w:rFonts w:ascii="GHEA Grapalat" w:hAnsi="GHEA Grapalat"/>
        </w:rPr>
        <w:t>квалификаци</w:t>
      </w:r>
      <w:proofErr w:type="spellEnd"/>
      <w:r w:rsidRPr="008C4631">
        <w:rPr>
          <w:rFonts w:ascii="GHEA Grapalat" w:hAnsi="GHEA Grapalat"/>
        </w:rPr>
        <w:t xml:space="preserve"> </w:t>
      </w:r>
      <w:r w:rsidR="00EF3DB6" w:rsidRPr="008C4631">
        <w:rPr>
          <w:rFonts w:ascii="GHEA Grapalat" w:hAnsi="GHEA Grapalat"/>
        </w:rPr>
        <w:t>,</w:t>
      </w:r>
    </w:p>
    <w:p w14:paraId="1700F671" w14:textId="58EC5CC4" w:rsidR="006B3E56" w:rsidRPr="008C4631" w:rsidRDefault="006F3CBD" w:rsidP="006F3CBD">
      <w:pPr>
        <w:pStyle w:val="ListParagraph"/>
        <w:widowControl w:val="0"/>
        <w:numPr>
          <w:ilvl w:val="0"/>
          <w:numId w:val="33"/>
        </w:numPr>
        <w:tabs>
          <w:tab w:val="left" w:pos="567"/>
        </w:tabs>
        <w:spacing w:after="160"/>
        <w:jc w:val="both"/>
        <w:rPr>
          <w:rFonts w:ascii="GHEA Grapalat" w:hAnsi="GHEA Grapalat"/>
        </w:rPr>
      </w:pPr>
      <w:r>
        <w:rPr>
          <w:rFonts w:ascii="GHEA Grapalat" w:hAnsi="GHEA Grapalat"/>
        </w:rPr>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6B3E56" w:rsidRPr="006F3CBD">
        <w:rPr>
          <w:rFonts w:ascii="GHEA Grapalat" w:hAnsi="GHEA Grapalat"/>
        </w:rPr>
        <w:t xml:space="preserve">под кодом </w:t>
      </w:r>
      <w:r w:rsidR="00804AA7">
        <w:rPr>
          <w:rFonts w:ascii="GHEA Grapalat" w:hAnsi="GHEA Grapalat"/>
        </w:rPr>
        <w:t>ԱՄԲՄԴ-ԳՀԾՁԲ-2026/01</w:t>
      </w:r>
      <w:r w:rsidR="003E4E11" w:rsidRPr="008C4631">
        <w:rPr>
          <w:rFonts w:ascii="GHEA Grapalat" w:hAnsi="GHEA Grapalat"/>
        </w:rPr>
        <w:t xml:space="preserve"> </w:t>
      </w:r>
    </w:p>
    <w:p w14:paraId="1AFB0A6B"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2BCB7BA5"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5001FE">
        <w:rPr>
          <w:rFonts w:ascii="GHEA Grapalat" w:hAnsi="GHEA Grapalat"/>
        </w:rPr>
        <w:t>запрос котировок</w:t>
      </w:r>
      <w:r>
        <w:rPr>
          <w:rFonts w:ascii="GHEA Grapalat" w:hAnsi="GHEA Grapalat"/>
        </w:rPr>
        <w:t xml:space="preserve"> случая     одновременного </w:t>
      </w:r>
    </w:p>
    <w:p w14:paraId="38533B70"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6C1C1100"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BC51AA0"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239B15B6"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F9CB9B1"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0A8C7539" w14:textId="77777777" w:rsidR="006B3E56" w:rsidRDefault="006B3E56" w:rsidP="00B46D58">
      <w:pPr>
        <w:widowControl w:val="0"/>
        <w:spacing w:after="160"/>
        <w:jc w:val="both"/>
        <w:rPr>
          <w:ins w:id="2"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4979CED8"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610104B7"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7F1ECEEC" w14:textId="77777777" w:rsidR="00B0401C" w:rsidDel="007906A2" w:rsidRDefault="00503980" w:rsidP="00B0401C">
      <w:pPr>
        <w:widowControl w:val="0"/>
        <w:tabs>
          <w:tab w:val="left" w:pos="1134"/>
        </w:tabs>
        <w:spacing w:after="160"/>
        <w:jc w:val="both"/>
        <w:rPr>
          <w:del w:id="3"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4"/>
        <w:t>**</w:t>
      </w:r>
      <w:r>
        <w:rPr>
          <w:rFonts w:ascii="GHEA Grapalat" w:hAnsi="GHEA Grapalat"/>
          <w:sz w:val="32"/>
          <w:szCs w:val="32"/>
        </w:rPr>
        <w:t xml:space="preserve"> .</w:t>
      </w:r>
      <w:r w:rsidR="006B3E56" w:rsidRPr="00503980">
        <w:rPr>
          <w:rFonts w:ascii="GHEA Grapalat" w:hAnsi="GHEA Grapalat"/>
          <w:sz w:val="32"/>
          <w:szCs w:val="32"/>
        </w:rPr>
        <w:t xml:space="preserve"> </w:t>
      </w:r>
    </w:p>
    <w:p w14:paraId="5BF529E5" w14:textId="77777777" w:rsidR="006B3E56" w:rsidRPr="00770B03" w:rsidRDefault="006B3E56" w:rsidP="00B46D58">
      <w:pPr>
        <w:tabs>
          <w:tab w:val="left" w:pos="7371"/>
        </w:tabs>
        <w:spacing w:after="160"/>
        <w:ind w:left="3544" w:firstLine="3"/>
        <w:jc w:val="both"/>
        <w:rPr>
          <w:rFonts w:ascii="GHEA Grapalat" w:hAnsi="GHEA Grapalat"/>
          <w:sz w:val="16"/>
        </w:rPr>
      </w:pPr>
    </w:p>
    <w:p w14:paraId="67552143"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47E9F6D5"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75AF2E01"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5C84DA64"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6FBB1C3F" w14:textId="77777777" w:rsidR="00652A78" w:rsidRDefault="00123294">
      <w:pPr>
        <w:rPr>
          <w:ins w:id="4" w:author="Inesa Kocharyan" w:date="2021-09-01T14:04:00Z"/>
          <w:rFonts w:ascii="GHEA Grapalat" w:hAnsi="GHEA Grapalat"/>
          <w:b/>
        </w:rPr>
      </w:pPr>
      <w:r>
        <w:rPr>
          <w:rFonts w:ascii="GHEA Grapalat" w:hAnsi="GHEA Grapalat"/>
          <w:b/>
        </w:rPr>
        <w:br w:type="page"/>
      </w:r>
    </w:p>
    <w:p w14:paraId="783788A1" w14:textId="77777777"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14:paraId="0581907D" w14:textId="77777777"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5001FE">
        <w:rPr>
          <w:rFonts w:ascii="GHEA Grapalat" w:hAnsi="GHEA Grapalat"/>
          <w:b/>
        </w:rPr>
        <w:t>запрос котировок</w:t>
      </w:r>
    </w:p>
    <w:p w14:paraId="5690B299" w14:textId="3241B558" w:rsidR="00652A78" w:rsidRPr="00BD3FDD" w:rsidRDefault="00652A78" w:rsidP="00652A78">
      <w:pPr>
        <w:pStyle w:val="Heading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00804AA7">
        <w:rPr>
          <w:rFonts w:ascii="GHEA Grapalat" w:hAnsi="GHEA Grapalat"/>
          <w:i w:val="0"/>
          <w:lang w:val="en-US"/>
        </w:rPr>
        <w:t>ԱՄԲՄԴ</w:t>
      </w:r>
      <w:r w:rsidR="00804AA7" w:rsidRPr="00804AA7">
        <w:rPr>
          <w:rFonts w:ascii="GHEA Grapalat" w:hAnsi="GHEA Grapalat"/>
          <w:i w:val="0"/>
        </w:rPr>
        <w:t>-</w:t>
      </w:r>
      <w:r w:rsidR="00804AA7">
        <w:rPr>
          <w:rFonts w:ascii="GHEA Grapalat" w:hAnsi="GHEA Grapalat"/>
          <w:i w:val="0"/>
          <w:lang w:val="en-US"/>
        </w:rPr>
        <w:t>ԳՀԾՁԲ</w:t>
      </w:r>
      <w:r w:rsidR="00804AA7" w:rsidRPr="00804AA7">
        <w:rPr>
          <w:rFonts w:ascii="GHEA Grapalat" w:hAnsi="GHEA Grapalat"/>
          <w:i w:val="0"/>
        </w:rPr>
        <w:t>-2026/01</w:t>
      </w:r>
      <w:r w:rsidR="003E4E11" w:rsidRPr="003E4E11">
        <w:rPr>
          <w:rFonts w:ascii="GHEA Grapalat" w:hAnsi="GHEA Grapalat"/>
          <w:i w:val="0"/>
        </w:rPr>
        <w:t xml:space="preserve"> </w:t>
      </w:r>
    </w:p>
    <w:p w14:paraId="0820715A" w14:textId="77777777" w:rsidR="00123294" w:rsidRDefault="00123294" w:rsidP="00B46D58">
      <w:pPr>
        <w:rPr>
          <w:rFonts w:ascii="GHEA Grapalat" w:hAnsi="GHEA Grapalat"/>
          <w:b/>
        </w:rPr>
      </w:pPr>
    </w:p>
    <w:p w14:paraId="5FA92E09" w14:textId="77777777" w:rsidR="00B048B2" w:rsidRDefault="00B048B2" w:rsidP="00B46D58">
      <w:pPr>
        <w:rPr>
          <w:rFonts w:ascii="GHEA Grapalat" w:hAnsi="GHEA Grapalat"/>
          <w:b/>
        </w:rPr>
      </w:pPr>
    </w:p>
    <w:p w14:paraId="7857ECC7"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60238281"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4D528493" w14:textId="77777777" w:rsidR="00A9306E" w:rsidRPr="00ED3A13" w:rsidRDefault="00A9306E" w:rsidP="00A9306E">
      <w:pPr>
        <w:ind w:left="360" w:hanging="360"/>
        <w:jc w:val="center"/>
        <w:rPr>
          <w:rFonts w:ascii="GHEA Grapalat" w:eastAsia="GHEA Grapalat" w:hAnsi="GHEA Grapalat" w:cs="GHEA Grapalat"/>
          <w:b/>
        </w:rPr>
      </w:pPr>
    </w:p>
    <w:p w14:paraId="71B4E2F3"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43738587"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78C2B6BB" w14:textId="77777777" w:rsidTr="00F32DDC">
        <w:tc>
          <w:tcPr>
            <w:tcW w:w="2836" w:type="dxa"/>
            <w:shd w:val="clear" w:color="auto" w:fill="D9E2F3"/>
            <w:vAlign w:val="center"/>
          </w:tcPr>
          <w:p w14:paraId="41D6729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AF80AC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9346D10" w14:textId="77777777" w:rsidTr="00F32DDC">
        <w:tc>
          <w:tcPr>
            <w:tcW w:w="2836" w:type="dxa"/>
            <w:shd w:val="clear" w:color="auto" w:fill="D9E2F3"/>
            <w:vAlign w:val="center"/>
          </w:tcPr>
          <w:p w14:paraId="60E90B7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76A6F1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05EAFDF" w14:textId="77777777" w:rsidTr="00F32DDC">
        <w:tc>
          <w:tcPr>
            <w:tcW w:w="2836" w:type="dxa"/>
            <w:shd w:val="clear" w:color="auto" w:fill="D9E2F3"/>
            <w:vAlign w:val="center"/>
          </w:tcPr>
          <w:p w14:paraId="6B49095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BF8BC5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3429E43" w14:textId="77777777" w:rsidTr="00F32DDC">
        <w:tc>
          <w:tcPr>
            <w:tcW w:w="2836" w:type="dxa"/>
            <w:shd w:val="clear" w:color="auto" w:fill="D9E2F3"/>
            <w:vAlign w:val="center"/>
          </w:tcPr>
          <w:p w14:paraId="0B8DDC8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C50CFD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3211606" w14:textId="77777777" w:rsidTr="00F32DDC">
        <w:tc>
          <w:tcPr>
            <w:tcW w:w="2836" w:type="dxa"/>
            <w:shd w:val="clear" w:color="auto" w:fill="D9E2F3"/>
            <w:vAlign w:val="center"/>
          </w:tcPr>
          <w:p w14:paraId="4DBE2F6E"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14:paraId="142E668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7A91BFE" w14:textId="77777777" w:rsidTr="00F32DDC">
        <w:tc>
          <w:tcPr>
            <w:tcW w:w="2836" w:type="dxa"/>
            <w:shd w:val="clear" w:color="auto" w:fill="D9E2F3"/>
            <w:vAlign w:val="center"/>
          </w:tcPr>
          <w:p w14:paraId="3756C61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16FB0986"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43BFC59B" w14:textId="77777777" w:rsidTr="00F32DDC">
        <w:tc>
          <w:tcPr>
            <w:tcW w:w="2836" w:type="dxa"/>
            <w:shd w:val="clear" w:color="auto" w:fill="D9E2F3"/>
            <w:vAlign w:val="center"/>
          </w:tcPr>
          <w:p w14:paraId="6DA3AF98"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B944FA2"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2F0C974A"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69E2FD5" w14:textId="77777777" w:rsidTr="00F32DDC">
        <w:tc>
          <w:tcPr>
            <w:tcW w:w="2835" w:type="dxa"/>
            <w:shd w:val="clear" w:color="auto" w:fill="D9E2F3"/>
            <w:vAlign w:val="center"/>
          </w:tcPr>
          <w:p w14:paraId="1114AC6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6126BFE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CFD2C62" w14:textId="77777777" w:rsidTr="00F32DDC">
        <w:trPr>
          <w:trHeight w:val="1487"/>
        </w:trPr>
        <w:tc>
          <w:tcPr>
            <w:tcW w:w="2835" w:type="dxa"/>
            <w:shd w:val="clear" w:color="auto" w:fill="D9E2F3"/>
            <w:vAlign w:val="center"/>
          </w:tcPr>
          <w:p w14:paraId="1D9DC97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4946677E" w14:textId="77777777" w:rsidR="00A9306E" w:rsidRPr="00FD1EE4" w:rsidRDefault="00A9306E" w:rsidP="00F32DDC">
            <w:pPr>
              <w:spacing w:before="240" w:after="240"/>
              <w:rPr>
                <w:rFonts w:ascii="GHEA Grapalat" w:eastAsia="GHEA Grapalat" w:hAnsi="GHEA Grapalat" w:cs="GHEA Grapalat"/>
              </w:rPr>
            </w:pPr>
          </w:p>
        </w:tc>
      </w:tr>
    </w:tbl>
    <w:p w14:paraId="079C7CC1"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E0AC74A" w14:textId="77777777" w:rsidTr="00F32DDC">
        <w:tc>
          <w:tcPr>
            <w:tcW w:w="2835" w:type="dxa"/>
            <w:shd w:val="clear" w:color="auto" w:fill="D9E2F3"/>
            <w:vAlign w:val="center"/>
          </w:tcPr>
          <w:p w14:paraId="196AA0BA"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2AA4C44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D5CE5D" w14:textId="77777777" w:rsidTr="00F32DDC">
        <w:tc>
          <w:tcPr>
            <w:tcW w:w="2835" w:type="dxa"/>
            <w:shd w:val="clear" w:color="auto" w:fill="D9E2F3"/>
            <w:vAlign w:val="center"/>
          </w:tcPr>
          <w:p w14:paraId="4E8C2026"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0BA297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D0F5797" w14:textId="77777777" w:rsidTr="00F32DDC">
        <w:tc>
          <w:tcPr>
            <w:tcW w:w="2835" w:type="dxa"/>
            <w:shd w:val="clear" w:color="auto" w:fill="D9E2F3"/>
            <w:vAlign w:val="center"/>
          </w:tcPr>
          <w:p w14:paraId="155AA3AC"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145C7D0" w14:textId="77777777" w:rsidR="00A9306E" w:rsidRPr="00FD1EE4" w:rsidRDefault="00A9306E" w:rsidP="00F32DDC">
            <w:pPr>
              <w:spacing w:before="240" w:after="240"/>
              <w:rPr>
                <w:rFonts w:ascii="GHEA Grapalat" w:eastAsia="GHEA Grapalat" w:hAnsi="GHEA Grapalat" w:cs="GHEA Grapalat"/>
              </w:rPr>
            </w:pPr>
          </w:p>
        </w:tc>
      </w:tr>
    </w:tbl>
    <w:p w14:paraId="50A044AD" w14:textId="77777777" w:rsidR="00A9306E" w:rsidRPr="00FD1EE4" w:rsidRDefault="00A9306E" w:rsidP="00A9306E">
      <w:pPr>
        <w:rPr>
          <w:rFonts w:ascii="GHEA Grapalat" w:eastAsia="GHEA Grapalat" w:hAnsi="GHEA Grapalat" w:cs="GHEA Grapalat"/>
        </w:rPr>
      </w:pPr>
    </w:p>
    <w:p w14:paraId="2F776E66" w14:textId="77777777"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14:paraId="13D318D2"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14:paraId="246BFAFF"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3F2EED49" w14:textId="77777777" w:rsidTr="00F32DDC">
        <w:tc>
          <w:tcPr>
            <w:tcW w:w="2835" w:type="dxa"/>
            <w:shd w:val="clear" w:color="auto" w:fill="D9E2F3"/>
            <w:vAlign w:val="center"/>
          </w:tcPr>
          <w:p w14:paraId="5D88BFC8"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62324FD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3603644" w14:textId="77777777" w:rsidTr="00F32DDC">
        <w:tc>
          <w:tcPr>
            <w:tcW w:w="2835" w:type="dxa"/>
            <w:shd w:val="clear" w:color="auto" w:fill="D9E2F3"/>
            <w:vAlign w:val="center"/>
          </w:tcPr>
          <w:p w14:paraId="0651EA1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0F8EC675" w14:textId="77777777" w:rsidR="00A9306E" w:rsidRPr="00FD1EE4" w:rsidRDefault="00A9306E" w:rsidP="00F32DDC">
            <w:pPr>
              <w:spacing w:before="240" w:after="240"/>
              <w:rPr>
                <w:rFonts w:ascii="GHEA Grapalat" w:eastAsia="GHEA Grapalat" w:hAnsi="GHEA Grapalat" w:cs="GHEA Grapalat"/>
              </w:rPr>
            </w:pPr>
          </w:p>
        </w:tc>
      </w:tr>
    </w:tbl>
    <w:p w14:paraId="4D0EBEA5"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3315DE9" w14:textId="77777777" w:rsidTr="00F32DDC">
        <w:tc>
          <w:tcPr>
            <w:tcW w:w="2835" w:type="dxa"/>
            <w:shd w:val="clear" w:color="auto" w:fill="D9E2F3"/>
            <w:vAlign w:val="center"/>
          </w:tcPr>
          <w:p w14:paraId="49B4A82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2A4468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51F6145" w14:textId="77777777" w:rsidTr="00F32DDC">
        <w:tc>
          <w:tcPr>
            <w:tcW w:w="2835" w:type="dxa"/>
            <w:shd w:val="clear" w:color="auto" w:fill="D9E2F3"/>
            <w:vAlign w:val="center"/>
          </w:tcPr>
          <w:p w14:paraId="77ECA36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4C46D9D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1E0E498" w14:textId="77777777" w:rsidTr="00F32DDC">
        <w:tc>
          <w:tcPr>
            <w:tcW w:w="2835" w:type="dxa"/>
            <w:shd w:val="clear" w:color="auto" w:fill="D9E2F3"/>
            <w:vAlign w:val="center"/>
          </w:tcPr>
          <w:p w14:paraId="2FE38A4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73D9DF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2B42255" w14:textId="77777777" w:rsidTr="00F32DDC">
        <w:tc>
          <w:tcPr>
            <w:tcW w:w="2835" w:type="dxa"/>
            <w:shd w:val="clear" w:color="auto" w:fill="D9E2F3"/>
            <w:vAlign w:val="center"/>
          </w:tcPr>
          <w:p w14:paraId="4BAE5DF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B5839F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E45599A" w14:textId="77777777" w:rsidTr="00F32DDC">
        <w:tc>
          <w:tcPr>
            <w:tcW w:w="2835" w:type="dxa"/>
            <w:shd w:val="clear" w:color="auto" w:fill="D9E2F3"/>
            <w:vAlign w:val="center"/>
          </w:tcPr>
          <w:p w14:paraId="5395BE8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2BAAB2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9E40249" w14:textId="77777777" w:rsidTr="00F32DDC">
        <w:trPr>
          <w:trHeight w:val="1361"/>
        </w:trPr>
        <w:tc>
          <w:tcPr>
            <w:tcW w:w="2835" w:type="dxa"/>
            <w:shd w:val="clear" w:color="auto" w:fill="D9E2F3"/>
            <w:vAlign w:val="center"/>
          </w:tcPr>
          <w:p w14:paraId="058B3FA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4A15301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12B6B04" w14:textId="77777777" w:rsidTr="00F32DDC">
        <w:tc>
          <w:tcPr>
            <w:tcW w:w="2835" w:type="dxa"/>
            <w:shd w:val="clear" w:color="auto" w:fill="D9E2F3"/>
            <w:vAlign w:val="center"/>
          </w:tcPr>
          <w:p w14:paraId="2B38690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E215E4D" w14:textId="77777777" w:rsidR="00A9306E" w:rsidRPr="00FD1EE4" w:rsidRDefault="00A9306E" w:rsidP="00F32DDC">
            <w:pPr>
              <w:spacing w:before="240" w:after="240"/>
              <w:rPr>
                <w:rFonts w:ascii="GHEA Grapalat" w:eastAsia="GHEA Grapalat" w:hAnsi="GHEA Grapalat" w:cs="GHEA Grapalat"/>
              </w:rPr>
            </w:pPr>
          </w:p>
        </w:tc>
      </w:tr>
    </w:tbl>
    <w:p w14:paraId="09B55764"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6718BCDA" w14:textId="77777777" w:rsidTr="00F32DDC">
        <w:tc>
          <w:tcPr>
            <w:tcW w:w="2836" w:type="dxa"/>
            <w:shd w:val="clear" w:color="auto" w:fill="D9E2F3"/>
            <w:vAlign w:val="center"/>
          </w:tcPr>
          <w:p w14:paraId="0CE65021"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7A9CA95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2DF0155" w14:textId="77777777" w:rsidTr="00F32DDC">
        <w:tc>
          <w:tcPr>
            <w:tcW w:w="2836" w:type="dxa"/>
            <w:shd w:val="clear" w:color="auto" w:fill="D9E2F3"/>
            <w:vAlign w:val="center"/>
          </w:tcPr>
          <w:p w14:paraId="3B11E005"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14:paraId="37CBFE14" w14:textId="77777777" w:rsidR="00A9306E" w:rsidRPr="00FD1EE4" w:rsidRDefault="00DF1651"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27DF0C13" w14:textId="77777777" w:rsidR="00A9306E" w:rsidRPr="00FD1EE4" w:rsidRDefault="00DF1651"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3042D7D9"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0F5F5BA1"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584AE104"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60C97D27" w14:textId="77777777" w:rsidTr="00F32DDC">
        <w:tc>
          <w:tcPr>
            <w:tcW w:w="2837" w:type="dxa"/>
            <w:shd w:val="clear" w:color="auto" w:fill="D9E2F3"/>
            <w:vAlign w:val="center"/>
          </w:tcPr>
          <w:p w14:paraId="4BA732C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68535AA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1C35E59" w14:textId="77777777" w:rsidTr="00F32DDC">
        <w:tc>
          <w:tcPr>
            <w:tcW w:w="2837" w:type="dxa"/>
            <w:shd w:val="clear" w:color="auto" w:fill="D9E2F3"/>
            <w:vAlign w:val="center"/>
          </w:tcPr>
          <w:p w14:paraId="2CD31BC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39DCAC1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5FC0AEC" w14:textId="77777777" w:rsidTr="00F32DDC">
        <w:tc>
          <w:tcPr>
            <w:tcW w:w="2837" w:type="dxa"/>
            <w:shd w:val="clear" w:color="auto" w:fill="D9E2F3"/>
            <w:vAlign w:val="center"/>
          </w:tcPr>
          <w:p w14:paraId="1F0774A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7C13930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C67BD06" w14:textId="77777777" w:rsidTr="00F32DDC">
        <w:tc>
          <w:tcPr>
            <w:tcW w:w="2837" w:type="dxa"/>
            <w:shd w:val="clear" w:color="auto" w:fill="D9E2F3"/>
            <w:vAlign w:val="center"/>
          </w:tcPr>
          <w:p w14:paraId="013BCCF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6E33C3CC" w14:textId="77777777" w:rsidR="00A9306E" w:rsidRPr="00FD1EE4" w:rsidRDefault="00DF1651"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52EB6AA9" w14:textId="77777777" w:rsidR="00A9306E" w:rsidRPr="00FD1EE4" w:rsidRDefault="00DF1651"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22CB4AAD"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01964E95" w14:textId="77777777" w:rsidTr="00F32DDC">
        <w:tc>
          <w:tcPr>
            <w:tcW w:w="2837" w:type="dxa"/>
            <w:shd w:val="clear" w:color="auto" w:fill="D9E2F3"/>
            <w:vAlign w:val="center"/>
          </w:tcPr>
          <w:p w14:paraId="6BFC8ADD"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52682D1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AC966CB" w14:textId="77777777" w:rsidTr="00F32DDC">
        <w:tc>
          <w:tcPr>
            <w:tcW w:w="2837" w:type="dxa"/>
            <w:shd w:val="clear" w:color="auto" w:fill="D9E2F3"/>
            <w:vAlign w:val="center"/>
          </w:tcPr>
          <w:p w14:paraId="7E515655"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116A018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A3CA702" w14:textId="77777777" w:rsidTr="00F32DDC">
        <w:tc>
          <w:tcPr>
            <w:tcW w:w="2837" w:type="dxa"/>
            <w:shd w:val="clear" w:color="auto" w:fill="D9E2F3"/>
            <w:vAlign w:val="center"/>
          </w:tcPr>
          <w:p w14:paraId="0B794FE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47FB998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48B4A53" w14:textId="77777777" w:rsidTr="00F32DDC">
        <w:tc>
          <w:tcPr>
            <w:tcW w:w="2837" w:type="dxa"/>
            <w:shd w:val="clear" w:color="auto" w:fill="D9E2F3"/>
            <w:vAlign w:val="center"/>
          </w:tcPr>
          <w:p w14:paraId="23DFB399"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7F9AD14" w14:textId="77777777" w:rsidR="00A9306E" w:rsidRPr="00FD1EE4" w:rsidRDefault="00DF1651"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2071B075" w14:textId="77777777" w:rsidR="00A9306E" w:rsidRPr="00FD1EE4" w:rsidRDefault="00DF1651"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2EAF397B" w14:textId="77777777"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14:paraId="133CE9AB"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2DD11A0"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06614251" w14:textId="77777777" w:rsidTr="00F32DDC">
        <w:tc>
          <w:tcPr>
            <w:tcW w:w="2836" w:type="dxa"/>
            <w:shd w:val="clear" w:color="auto" w:fill="D9E2F3"/>
            <w:vAlign w:val="center"/>
          </w:tcPr>
          <w:p w14:paraId="15F9EC1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2FE1D97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5F352C7" w14:textId="77777777" w:rsidTr="00F32DDC">
        <w:tc>
          <w:tcPr>
            <w:tcW w:w="2836" w:type="dxa"/>
            <w:shd w:val="clear" w:color="auto" w:fill="D9E2F3"/>
            <w:vAlign w:val="center"/>
          </w:tcPr>
          <w:p w14:paraId="5C39CFD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30E7C16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2B6562B" w14:textId="77777777" w:rsidTr="00F32DDC">
        <w:tc>
          <w:tcPr>
            <w:tcW w:w="2836" w:type="dxa"/>
            <w:shd w:val="clear" w:color="auto" w:fill="D9E2F3"/>
            <w:vAlign w:val="center"/>
          </w:tcPr>
          <w:p w14:paraId="22BB654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A29052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AE47C87" w14:textId="77777777" w:rsidTr="00F32DDC">
        <w:tc>
          <w:tcPr>
            <w:tcW w:w="2836" w:type="dxa"/>
            <w:shd w:val="clear" w:color="auto" w:fill="D9E2F3"/>
            <w:vAlign w:val="center"/>
          </w:tcPr>
          <w:p w14:paraId="08149CA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9CA246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7C8C74C" w14:textId="77777777" w:rsidTr="00F32DDC">
        <w:tc>
          <w:tcPr>
            <w:tcW w:w="2836" w:type="dxa"/>
            <w:shd w:val="clear" w:color="auto" w:fill="D9E2F3"/>
            <w:vAlign w:val="center"/>
          </w:tcPr>
          <w:p w14:paraId="2A8A4ED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6FE608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DC93E1" w14:textId="77777777" w:rsidTr="00F32DDC">
        <w:tc>
          <w:tcPr>
            <w:tcW w:w="2836" w:type="dxa"/>
            <w:shd w:val="clear" w:color="auto" w:fill="D9E2F3"/>
            <w:vAlign w:val="center"/>
          </w:tcPr>
          <w:p w14:paraId="2C927C5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0AB7CA67" w14:textId="77777777" w:rsidR="00A9306E" w:rsidRPr="00FD1EE4" w:rsidRDefault="00A9306E" w:rsidP="00F32DDC">
            <w:pPr>
              <w:spacing w:before="240" w:after="240"/>
              <w:rPr>
                <w:rFonts w:ascii="GHEA Grapalat" w:eastAsia="GHEA Grapalat" w:hAnsi="GHEA Grapalat" w:cs="GHEA Grapalat"/>
              </w:rPr>
            </w:pPr>
          </w:p>
        </w:tc>
      </w:tr>
    </w:tbl>
    <w:p w14:paraId="7421FCFF"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39A01253" w14:textId="77777777" w:rsidTr="00F32DDC">
        <w:tc>
          <w:tcPr>
            <w:tcW w:w="2977" w:type="dxa"/>
            <w:shd w:val="clear" w:color="auto" w:fill="D9E2F3"/>
            <w:vAlign w:val="center"/>
          </w:tcPr>
          <w:p w14:paraId="56F3AFC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5DAC64B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669AF2F" w14:textId="77777777" w:rsidTr="00F32DDC">
        <w:tc>
          <w:tcPr>
            <w:tcW w:w="2977" w:type="dxa"/>
            <w:shd w:val="clear" w:color="auto" w:fill="D9E2F3"/>
            <w:vAlign w:val="center"/>
          </w:tcPr>
          <w:p w14:paraId="4CEBD83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0ED181B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E6061FD" w14:textId="77777777" w:rsidTr="00F32DDC">
        <w:tc>
          <w:tcPr>
            <w:tcW w:w="2977" w:type="dxa"/>
            <w:shd w:val="clear" w:color="auto" w:fill="D9E2F3"/>
            <w:vAlign w:val="center"/>
          </w:tcPr>
          <w:p w14:paraId="6F725AEA"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1116AFB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625FC0D" w14:textId="77777777" w:rsidTr="00F32DDC">
        <w:tc>
          <w:tcPr>
            <w:tcW w:w="2977" w:type="dxa"/>
            <w:shd w:val="clear" w:color="auto" w:fill="D9E2F3"/>
            <w:vAlign w:val="center"/>
          </w:tcPr>
          <w:p w14:paraId="429C0492"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766830D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34FAFC" w14:textId="77777777" w:rsidTr="00F32DDC">
        <w:tc>
          <w:tcPr>
            <w:tcW w:w="2977" w:type="dxa"/>
            <w:shd w:val="clear" w:color="auto" w:fill="D9E2F3"/>
            <w:vAlign w:val="center"/>
          </w:tcPr>
          <w:p w14:paraId="4A4339B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10091345" w14:textId="77777777" w:rsidR="00A9306E" w:rsidRPr="00FD1EE4" w:rsidRDefault="00A9306E" w:rsidP="00F32DDC">
            <w:pPr>
              <w:spacing w:before="240" w:after="240"/>
              <w:rPr>
                <w:rFonts w:ascii="GHEA Grapalat" w:eastAsia="GHEA Grapalat" w:hAnsi="GHEA Grapalat" w:cs="GHEA Grapalat"/>
              </w:rPr>
            </w:pPr>
          </w:p>
        </w:tc>
      </w:tr>
    </w:tbl>
    <w:p w14:paraId="568D62D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51C66EAC" w14:textId="77777777" w:rsidTr="00F32DDC">
        <w:tc>
          <w:tcPr>
            <w:tcW w:w="2943" w:type="dxa"/>
            <w:shd w:val="clear" w:color="auto" w:fill="D9E2F3"/>
            <w:vAlign w:val="center"/>
          </w:tcPr>
          <w:p w14:paraId="0916F03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500B04D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208FF20" w14:textId="77777777" w:rsidTr="00F32DDC">
        <w:tc>
          <w:tcPr>
            <w:tcW w:w="2943" w:type="dxa"/>
            <w:shd w:val="clear" w:color="auto" w:fill="D9E2F3"/>
            <w:vAlign w:val="center"/>
          </w:tcPr>
          <w:p w14:paraId="449094E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79AD224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1FC0768" w14:textId="77777777" w:rsidTr="00F32DDC">
        <w:tc>
          <w:tcPr>
            <w:tcW w:w="2943" w:type="dxa"/>
            <w:shd w:val="clear" w:color="auto" w:fill="D9E2F3"/>
            <w:vAlign w:val="center"/>
          </w:tcPr>
          <w:p w14:paraId="2E300F85"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14:paraId="04D0313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215FCAE" w14:textId="77777777" w:rsidTr="00F32DDC">
        <w:tc>
          <w:tcPr>
            <w:tcW w:w="2943" w:type="dxa"/>
            <w:shd w:val="clear" w:color="auto" w:fill="D9E2F3"/>
            <w:vAlign w:val="center"/>
          </w:tcPr>
          <w:p w14:paraId="7CB4FC1E"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638F4D9" w14:textId="77777777" w:rsidR="00A9306E" w:rsidRPr="00FD1EE4" w:rsidRDefault="00A9306E" w:rsidP="00F32DDC">
            <w:pPr>
              <w:spacing w:before="240" w:after="240"/>
              <w:rPr>
                <w:rFonts w:ascii="GHEA Grapalat" w:eastAsia="GHEA Grapalat" w:hAnsi="GHEA Grapalat" w:cs="GHEA Grapalat"/>
              </w:rPr>
            </w:pPr>
          </w:p>
        </w:tc>
      </w:tr>
    </w:tbl>
    <w:p w14:paraId="708B5C80"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789F4378" w14:textId="77777777" w:rsidTr="00F32DDC">
        <w:tc>
          <w:tcPr>
            <w:tcW w:w="2837" w:type="dxa"/>
            <w:shd w:val="clear" w:color="auto" w:fill="D9E2F3"/>
            <w:vAlign w:val="center"/>
          </w:tcPr>
          <w:p w14:paraId="2D688AA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1E9C98D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44F26E9" w14:textId="77777777" w:rsidTr="00F32DDC">
        <w:tc>
          <w:tcPr>
            <w:tcW w:w="2837" w:type="dxa"/>
            <w:shd w:val="clear" w:color="auto" w:fill="D9E2F3"/>
            <w:vAlign w:val="center"/>
          </w:tcPr>
          <w:p w14:paraId="10EC3F9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52514EF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F85B2F" w14:textId="77777777" w:rsidTr="00F32DDC">
        <w:tc>
          <w:tcPr>
            <w:tcW w:w="2837" w:type="dxa"/>
            <w:shd w:val="clear" w:color="auto" w:fill="D9E2F3"/>
            <w:vAlign w:val="center"/>
          </w:tcPr>
          <w:p w14:paraId="3B946F9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4888ECF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39CD766" w14:textId="77777777" w:rsidTr="00F32DDC">
        <w:tc>
          <w:tcPr>
            <w:tcW w:w="2837" w:type="dxa"/>
            <w:shd w:val="clear" w:color="auto" w:fill="D9E2F3"/>
            <w:vAlign w:val="center"/>
          </w:tcPr>
          <w:p w14:paraId="1DCEF98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2847BFFB" w14:textId="77777777" w:rsidR="00A9306E" w:rsidRPr="00FD1EE4" w:rsidRDefault="00A9306E" w:rsidP="00F32DDC">
            <w:pPr>
              <w:spacing w:before="240" w:after="240"/>
              <w:rPr>
                <w:rFonts w:ascii="GHEA Grapalat" w:eastAsia="GHEA Grapalat" w:hAnsi="GHEA Grapalat" w:cs="GHEA Grapalat"/>
              </w:rPr>
            </w:pPr>
          </w:p>
        </w:tc>
      </w:tr>
    </w:tbl>
    <w:p w14:paraId="13004E62"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5A15369F" w14:textId="77777777" w:rsidTr="00F32DDC">
        <w:trPr>
          <w:trHeight w:val="924"/>
        </w:trPr>
        <w:tc>
          <w:tcPr>
            <w:tcW w:w="9016" w:type="dxa"/>
            <w:gridSpan w:val="2"/>
            <w:vAlign w:val="center"/>
          </w:tcPr>
          <w:p w14:paraId="0DCBAF6A" w14:textId="77777777" w:rsidR="00A9306E" w:rsidRPr="00FD1EE4" w:rsidRDefault="00DF1651"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1090ED81" w14:textId="77777777" w:rsidTr="00F32DDC">
        <w:trPr>
          <w:trHeight w:val="684"/>
        </w:trPr>
        <w:tc>
          <w:tcPr>
            <w:tcW w:w="4508" w:type="dxa"/>
            <w:shd w:val="clear" w:color="auto" w:fill="D9E2F3"/>
            <w:vAlign w:val="center"/>
          </w:tcPr>
          <w:p w14:paraId="7ADD45A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15C70ED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3181575" w14:textId="77777777" w:rsidTr="00F32DDC">
        <w:trPr>
          <w:trHeight w:val="1282"/>
        </w:trPr>
        <w:tc>
          <w:tcPr>
            <w:tcW w:w="4508" w:type="dxa"/>
            <w:shd w:val="clear" w:color="auto" w:fill="D9E2F3"/>
            <w:vAlign w:val="center"/>
          </w:tcPr>
          <w:p w14:paraId="22F4257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0B4DF12B" w14:textId="77777777" w:rsidR="00A9306E" w:rsidRPr="006B364D" w:rsidRDefault="00DF1651"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4829B52B" w14:textId="77777777" w:rsidR="00A9306E" w:rsidRPr="00F10CBA" w:rsidRDefault="00DF1651"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4FF51667" w14:textId="77777777" w:rsidTr="00F32DDC">
        <w:tc>
          <w:tcPr>
            <w:tcW w:w="9016" w:type="dxa"/>
            <w:gridSpan w:val="2"/>
            <w:vAlign w:val="center"/>
          </w:tcPr>
          <w:p w14:paraId="4DFBCD05" w14:textId="77777777" w:rsidR="00A9306E" w:rsidRPr="00FD1EE4" w:rsidRDefault="00DF1651"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4C91619C" w14:textId="77777777" w:rsidTr="00F32DDC">
        <w:tc>
          <w:tcPr>
            <w:tcW w:w="9016" w:type="dxa"/>
            <w:gridSpan w:val="2"/>
            <w:vAlign w:val="center"/>
          </w:tcPr>
          <w:p w14:paraId="0869593E" w14:textId="77777777" w:rsidR="00A9306E" w:rsidRPr="00FD1EE4" w:rsidRDefault="00DF1651"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A9306E" w:rsidRPr="00BA30D4">
              <w:rPr>
                <w:rFonts w:ascii="GHEA Grapalat" w:eastAsia="GHEA Grapalat" w:hAnsi="GHEA Grapalat" w:cs="GHEA Grapalat"/>
              </w:rPr>
              <w:t>лица, в случае, если</w:t>
            </w:r>
            <w:proofErr w:type="gramEnd"/>
            <w:r w:rsidR="00A9306E" w:rsidRPr="00BA30D4">
              <w:rPr>
                <w:rFonts w:ascii="GHEA Grapalat" w:eastAsia="GHEA Grapalat" w:hAnsi="GHEA Grapalat" w:cs="GHEA Grapalat"/>
              </w:rPr>
              <w:t xml:space="preserve">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005A7F75"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49FCF224" w14:textId="77777777" w:rsidTr="00F32DDC">
        <w:trPr>
          <w:trHeight w:val="924"/>
        </w:trPr>
        <w:tc>
          <w:tcPr>
            <w:tcW w:w="9016" w:type="dxa"/>
            <w:gridSpan w:val="2"/>
            <w:vAlign w:val="center"/>
          </w:tcPr>
          <w:p w14:paraId="2AD8608E" w14:textId="77777777" w:rsidR="00A9306E" w:rsidRPr="00FD1EE4" w:rsidRDefault="00DF1651"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4E11EC5F" w14:textId="77777777" w:rsidTr="00F32DDC">
        <w:trPr>
          <w:trHeight w:val="684"/>
        </w:trPr>
        <w:tc>
          <w:tcPr>
            <w:tcW w:w="4508" w:type="dxa"/>
            <w:shd w:val="clear" w:color="auto" w:fill="D9E2F3"/>
            <w:vAlign w:val="center"/>
          </w:tcPr>
          <w:p w14:paraId="07E22D0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0AE6A9E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9B43FB1" w14:textId="77777777" w:rsidTr="00F32DDC">
        <w:trPr>
          <w:trHeight w:val="1282"/>
        </w:trPr>
        <w:tc>
          <w:tcPr>
            <w:tcW w:w="4508" w:type="dxa"/>
            <w:shd w:val="clear" w:color="auto" w:fill="D9E2F3"/>
            <w:vAlign w:val="center"/>
          </w:tcPr>
          <w:p w14:paraId="20A5DB5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15DC88DA" w14:textId="77777777" w:rsidR="00A9306E" w:rsidRPr="00C843BA" w:rsidRDefault="00DF1651"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487ACA6B" w14:textId="77777777" w:rsidR="00A9306E" w:rsidRPr="00C843BA" w:rsidRDefault="00DF1651"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2075271A" w14:textId="77777777" w:rsidTr="00F32DDC">
        <w:tc>
          <w:tcPr>
            <w:tcW w:w="9016" w:type="dxa"/>
            <w:gridSpan w:val="2"/>
            <w:vAlign w:val="center"/>
          </w:tcPr>
          <w:p w14:paraId="02FC3475" w14:textId="77777777" w:rsidR="00A9306E" w:rsidRPr="00FD1EE4" w:rsidRDefault="00DF1651"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79CD5A90" w14:textId="77777777" w:rsidTr="00F32DDC">
        <w:tc>
          <w:tcPr>
            <w:tcW w:w="9016" w:type="dxa"/>
            <w:gridSpan w:val="2"/>
            <w:vAlign w:val="center"/>
          </w:tcPr>
          <w:p w14:paraId="4969C592" w14:textId="77777777" w:rsidR="00A9306E" w:rsidRPr="00FD1EE4" w:rsidRDefault="00DF1651"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78D25040" w14:textId="77777777" w:rsidTr="00F32DDC">
        <w:tc>
          <w:tcPr>
            <w:tcW w:w="9016" w:type="dxa"/>
            <w:gridSpan w:val="2"/>
            <w:vAlign w:val="center"/>
          </w:tcPr>
          <w:p w14:paraId="56182F10" w14:textId="77777777" w:rsidR="00A9306E" w:rsidRPr="00FD1EE4" w:rsidRDefault="00DF1651"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1EC880A5" w14:textId="77777777" w:rsidTr="00F32DDC">
        <w:tc>
          <w:tcPr>
            <w:tcW w:w="9016" w:type="dxa"/>
            <w:gridSpan w:val="2"/>
            <w:vAlign w:val="center"/>
          </w:tcPr>
          <w:p w14:paraId="375DA67B" w14:textId="77777777" w:rsidR="00A9306E" w:rsidRPr="00FD1EE4" w:rsidRDefault="00DF1651"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0CFC0A1E"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0AF1745A" w14:textId="77777777" w:rsidTr="00F32DDC">
        <w:tc>
          <w:tcPr>
            <w:tcW w:w="2837" w:type="dxa"/>
            <w:shd w:val="clear" w:color="auto" w:fill="D9E2F3"/>
            <w:vAlign w:val="center"/>
          </w:tcPr>
          <w:p w14:paraId="3C1CE203"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3B17610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DD5419A" w14:textId="77777777" w:rsidTr="00F32DDC">
        <w:tc>
          <w:tcPr>
            <w:tcW w:w="2837" w:type="dxa"/>
            <w:shd w:val="clear" w:color="auto" w:fill="D9E2F3"/>
            <w:vAlign w:val="center"/>
          </w:tcPr>
          <w:p w14:paraId="6C096660"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14:paraId="3FA96E3B" w14:textId="77777777" w:rsidR="00A9306E" w:rsidRPr="00B23852" w:rsidRDefault="00DF1651"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61F6A2ED" w14:textId="77777777" w:rsidR="00A9306E" w:rsidRPr="00FD1EE4" w:rsidRDefault="00DF1651"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41F5103C" w14:textId="77777777" w:rsidTr="00F32DDC">
        <w:tc>
          <w:tcPr>
            <w:tcW w:w="2837" w:type="dxa"/>
            <w:shd w:val="clear" w:color="auto" w:fill="D9E2F3"/>
            <w:vAlign w:val="center"/>
          </w:tcPr>
          <w:p w14:paraId="0942932E"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A150435" w14:textId="77777777" w:rsidR="00A9306E" w:rsidRPr="005600B4" w:rsidRDefault="00DF1651"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734F3D71" w14:textId="77777777" w:rsidR="00A9306E" w:rsidRPr="005600B4" w:rsidRDefault="00DF1651"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717CB51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119AFE07" w14:textId="77777777" w:rsidTr="00F32DDC">
        <w:tc>
          <w:tcPr>
            <w:tcW w:w="2837" w:type="dxa"/>
            <w:shd w:val="clear" w:color="auto" w:fill="D9E2F3"/>
            <w:vAlign w:val="center"/>
          </w:tcPr>
          <w:p w14:paraId="583D529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4396F75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CBBA1B5" w14:textId="77777777" w:rsidTr="00F32DDC">
        <w:tc>
          <w:tcPr>
            <w:tcW w:w="2837" w:type="dxa"/>
            <w:shd w:val="clear" w:color="auto" w:fill="D9E2F3"/>
            <w:vAlign w:val="center"/>
          </w:tcPr>
          <w:p w14:paraId="021001F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B288679" w14:textId="77777777" w:rsidR="00A9306E" w:rsidRPr="00FD1EE4" w:rsidRDefault="00A9306E" w:rsidP="00F32DDC">
            <w:pPr>
              <w:spacing w:before="240" w:after="240"/>
              <w:rPr>
                <w:rFonts w:ascii="GHEA Grapalat" w:eastAsia="GHEA Grapalat" w:hAnsi="GHEA Grapalat" w:cs="GHEA Grapalat"/>
              </w:rPr>
            </w:pPr>
          </w:p>
        </w:tc>
      </w:tr>
    </w:tbl>
    <w:p w14:paraId="65376DC0"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1A7A4627"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5FE2131E"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0F988D7" w14:textId="77777777" w:rsidTr="00F32DDC">
        <w:tc>
          <w:tcPr>
            <w:tcW w:w="2835" w:type="dxa"/>
            <w:shd w:val="clear" w:color="auto" w:fill="D9E2F3"/>
            <w:vAlign w:val="center"/>
          </w:tcPr>
          <w:p w14:paraId="7F0454A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430034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D4EFE14" w14:textId="77777777" w:rsidTr="00F32DDC">
        <w:tc>
          <w:tcPr>
            <w:tcW w:w="2835" w:type="dxa"/>
            <w:shd w:val="clear" w:color="auto" w:fill="D9E2F3"/>
            <w:vAlign w:val="center"/>
          </w:tcPr>
          <w:p w14:paraId="20036AB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E2284D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9868408" w14:textId="77777777" w:rsidTr="00F32DDC">
        <w:tc>
          <w:tcPr>
            <w:tcW w:w="2835" w:type="dxa"/>
            <w:shd w:val="clear" w:color="auto" w:fill="D9E2F3"/>
            <w:vAlign w:val="center"/>
          </w:tcPr>
          <w:p w14:paraId="6A76142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EF0735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09C2C66" w14:textId="77777777" w:rsidTr="00F32DDC">
        <w:tc>
          <w:tcPr>
            <w:tcW w:w="2835" w:type="dxa"/>
            <w:shd w:val="clear" w:color="auto" w:fill="D9E2F3"/>
            <w:vAlign w:val="center"/>
          </w:tcPr>
          <w:p w14:paraId="3884318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26CBD0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A3CBCA9" w14:textId="77777777" w:rsidTr="00F32DDC">
        <w:tc>
          <w:tcPr>
            <w:tcW w:w="2835" w:type="dxa"/>
            <w:shd w:val="clear" w:color="auto" w:fill="D9E2F3"/>
            <w:vAlign w:val="center"/>
          </w:tcPr>
          <w:p w14:paraId="62603F1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162114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731CC7" w14:textId="77777777" w:rsidTr="00F32DDC">
        <w:tc>
          <w:tcPr>
            <w:tcW w:w="2835" w:type="dxa"/>
            <w:shd w:val="clear" w:color="auto" w:fill="D9E2F3"/>
            <w:vAlign w:val="center"/>
          </w:tcPr>
          <w:p w14:paraId="171E754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6856B5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B366783" w14:textId="77777777" w:rsidTr="00F32DDC">
        <w:tc>
          <w:tcPr>
            <w:tcW w:w="2835" w:type="dxa"/>
            <w:shd w:val="clear" w:color="auto" w:fill="D9E2F3"/>
            <w:vAlign w:val="center"/>
          </w:tcPr>
          <w:p w14:paraId="2623DF0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92FD620" w14:textId="77777777" w:rsidR="00A9306E" w:rsidRPr="00FD1EE4" w:rsidRDefault="00A9306E" w:rsidP="00F32DDC">
            <w:pPr>
              <w:spacing w:before="240" w:after="240"/>
              <w:rPr>
                <w:rFonts w:ascii="GHEA Grapalat" w:eastAsia="GHEA Grapalat" w:hAnsi="GHEA Grapalat" w:cs="GHEA Grapalat"/>
              </w:rPr>
            </w:pPr>
          </w:p>
        </w:tc>
      </w:tr>
    </w:tbl>
    <w:p w14:paraId="012DD6EC"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20DDD3E" w14:textId="77777777" w:rsidTr="00F32DDC">
        <w:trPr>
          <w:trHeight w:val="853"/>
        </w:trPr>
        <w:tc>
          <w:tcPr>
            <w:tcW w:w="2835" w:type="dxa"/>
            <w:vMerge w:val="restart"/>
            <w:shd w:val="clear" w:color="auto" w:fill="D9E2F3"/>
            <w:vAlign w:val="center"/>
          </w:tcPr>
          <w:p w14:paraId="569AD667"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D200FE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6827809" w14:textId="77777777" w:rsidTr="00F32DDC">
        <w:trPr>
          <w:trHeight w:val="850"/>
        </w:trPr>
        <w:tc>
          <w:tcPr>
            <w:tcW w:w="2835" w:type="dxa"/>
            <w:vMerge/>
            <w:shd w:val="clear" w:color="auto" w:fill="D9E2F3"/>
            <w:vAlign w:val="center"/>
          </w:tcPr>
          <w:p w14:paraId="08ED575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43C407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A3FA99C" w14:textId="77777777" w:rsidTr="00F32DDC">
        <w:trPr>
          <w:trHeight w:val="850"/>
        </w:trPr>
        <w:tc>
          <w:tcPr>
            <w:tcW w:w="2835" w:type="dxa"/>
            <w:vMerge/>
            <w:shd w:val="clear" w:color="auto" w:fill="D9E2F3"/>
            <w:vAlign w:val="center"/>
          </w:tcPr>
          <w:p w14:paraId="3643EACE"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693AC2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D481B5A" w14:textId="77777777" w:rsidTr="00F32DDC">
        <w:trPr>
          <w:trHeight w:val="850"/>
        </w:trPr>
        <w:tc>
          <w:tcPr>
            <w:tcW w:w="2835" w:type="dxa"/>
            <w:vMerge/>
            <w:shd w:val="clear" w:color="auto" w:fill="D9E2F3"/>
            <w:vAlign w:val="center"/>
          </w:tcPr>
          <w:p w14:paraId="075A98EC"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9A941A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448D585" w14:textId="77777777" w:rsidTr="00F32DDC">
        <w:trPr>
          <w:trHeight w:val="850"/>
        </w:trPr>
        <w:tc>
          <w:tcPr>
            <w:tcW w:w="2835" w:type="dxa"/>
            <w:vMerge/>
            <w:shd w:val="clear" w:color="auto" w:fill="D9E2F3"/>
            <w:vAlign w:val="center"/>
          </w:tcPr>
          <w:p w14:paraId="424E1F51"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14352D" w14:textId="77777777" w:rsidR="00A9306E" w:rsidRPr="00FD1EE4" w:rsidRDefault="00A9306E" w:rsidP="00F32DDC">
            <w:pPr>
              <w:spacing w:before="240" w:after="240"/>
              <w:rPr>
                <w:rFonts w:ascii="GHEA Grapalat" w:eastAsia="GHEA Grapalat" w:hAnsi="GHEA Grapalat" w:cs="GHEA Grapalat"/>
              </w:rPr>
            </w:pPr>
          </w:p>
        </w:tc>
      </w:tr>
    </w:tbl>
    <w:p w14:paraId="7933FE71"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866B5CD" w14:textId="77777777" w:rsidTr="00F32DDC">
        <w:tc>
          <w:tcPr>
            <w:tcW w:w="2835" w:type="dxa"/>
            <w:shd w:val="clear" w:color="auto" w:fill="D9E2F3"/>
            <w:vAlign w:val="center"/>
          </w:tcPr>
          <w:p w14:paraId="5AB53EE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763B9F9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57C88E4" w14:textId="77777777" w:rsidTr="00F32DDC">
        <w:tc>
          <w:tcPr>
            <w:tcW w:w="2835" w:type="dxa"/>
            <w:shd w:val="clear" w:color="auto" w:fill="D9E2F3"/>
            <w:vAlign w:val="center"/>
          </w:tcPr>
          <w:p w14:paraId="4759782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4E64361B" w14:textId="77777777" w:rsidR="00A9306E" w:rsidRPr="00FD1EE4" w:rsidRDefault="00A9306E" w:rsidP="00F32DDC">
            <w:pPr>
              <w:spacing w:before="240" w:after="240"/>
              <w:rPr>
                <w:rFonts w:ascii="GHEA Grapalat" w:eastAsia="GHEA Grapalat" w:hAnsi="GHEA Grapalat" w:cs="GHEA Grapalat"/>
              </w:rPr>
            </w:pPr>
          </w:p>
        </w:tc>
      </w:tr>
    </w:tbl>
    <w:p w14:paraId="459C7FEC"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1FE46C8F" w14:textId="77777777"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14:paraId="4BAE770D" w14:textId="77777777" w:rsidTr="00F32DDC">
        <w:tc>
          <w:tcPr>
            <w:tcW w:w="9016" w:type="dxa"/>
            <w:shd w:val="clear" w:color="auto" w:fill="DBE5F1" w:themeFill="accent1" w:themeFillTint="33"/>
          </w:tcPr>
          <w:p w14:paraId="19256C0A"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24DD4E45" w14:textId="77777777" w:rsidTr="00F32DDC">
        <w:trPr>
          <w:trHeight w:val="10187"/>
        </w:trPr>
        <w:tc>
          <w:tcPr>
            <w:tcW w:w="9016" w:type="dxa"/>
          </w:tcPr>
          <w:p w14:paraId="7F1A0922" w14:textId="77777777" w:rsidR="00A9306E" w:rsidRPr="00FD1EE4" w:rsidRDefault="00A9306E" w:rsidP="00F32DDC">
            <w:pPr>
              <w:rPr>
                <w:rFonts w:ascii="GHEA Grapalat" w:eastAsia="GHEA Grapalat" w:hAnsi="GHEA Grapalat" w:cs="GHEA Grapalat"/>
                <w:b/>
                <w:color w:val="000000"/>
              </w:rPr>
            </w:pPr>
          </w:p>
        </w:tc>
      </w:tr>
    </w:tbl>
    <w:p w14:paraId="59107CB7"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688D558A" w14:textId="77777777" w:rsidR="00A9306E" w:rsidRDefault="00A9306E" w:rsidP="00A9306E">
      <w:pPr>
        <w:rPr>
          <w:rFonts w:ascii="GHEA Grapalat" w:hAnsi="GHEA Grapalat"/>
          <w:b/>
        </w:rPr>
      </w:pPr>
    </w:p>
    <w:p w14:paraId="11177FE7" w14:textId="77777777" w:rsidR="00A9306E" w:rsidRDefault="00A9306E" w:rsidP="00A9306E">
      <w:pPr>
        <w:rPr>
          <w:ins w:id="6" w:author="Inesa Kocharyan" w:date="2021-09-01T11:45:00Z"/>
          <w:rFonts w:ascii="GHEA Grapalat" w:hAnsi="GHEA Grapalat"/>
          <w:b/>
        </w:rPr>
      </w:pPr>
    </w:p>
    <w:p w14:paraId="4D92828E" w14:textId="77777777" w:rsidR="00A9306E" w:rsidRDefault="00A9306E" w:rsidP="00A9306E">
      <w:pPr>
        <w:rPr>
          <w:rFonts w:ascii="GHEA Grapalat" w:hAnsi="GHEA Grapalat"/>
          <w:b/>
        </w:rPr>
      </w:pPr>
      <w:r>
        <w:rPr>
          <w:rFonts w:ascii="GHEA Grapalat" w:hAnsi="GHEA Grapalat"/>
          <w:b/>
        </w:rPr>
        <w:br w:type="page"/>
      </w:r>
    </w:p>
    <w:p w14:paraId="08A75FED"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1817AE83"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F8E9FE5" w14:textId="77777777"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D98F8E4" w14:textId="77777777"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709147D3" w14:textId="77777777"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07D5361" w14:textId="77777777"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32F46F1B"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6657217E"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w:t>
      </w:r>
      <w:proofErr w:type="gramStart"/>
      <w:r w:rsidRPr="000306ED">
        <w:rPr>
          <w:rFonts w:ascii="GHEA Grapalat" w:hAnsi="GHEA Grapalat"/>
        </w:rPr>
        <w:t>"</w:t>
      </w:r>
      <w:proofErr w:type="gramEnd"/>
      <w:r w:rsidRPr="000306ED">
        <w:rPr>
          <w:rFonts w:ascii="GHEA Grapalat" w:hAnsi="GHEA Grapalat"/>
        </w:rPr>
        <w:t xml:space="preserve">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7ACD1F0"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BFEC4FE"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77D8382F" w14:textId="77777777"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w:t>
      </w:r>
      <w:r w:rsidRPr="000306ED">
        <w:rPr>
          <w:rFonts w:ascii="GHEA Grapalat" w:hAnsi="GHEA Grapalat"/>
        </w:rPr>
        <w:lastRenderedPageBreak/>
        <w:t>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CF06347"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D1D6C8A"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1CD9CA7E" w14:textId="77777777"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w:t>
      </w:r>
      <w:proofErr w:type="gramStart"/>
      <w:r w:rsidRPr="000306ED">
        <w:rPr>
          <w:rFonts w:ascii="GHEA Grapalat" w:hAnsi="GHEA Grapalat"/>
        </w:rPr>
        <w:t>"</w:t>
      </w:r>
      <w:proofErr w:type="gramEnd"/>
      <w:r w:rsidRPr="000306ED">
        <w:rPr>
          <w:rFonts w:ascii="GHEA Grapalat" w:hAnsi="GHEA Grapalat"/>
        </w:rPr>
        <w:t xml:space="preserve">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A3A0E06"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w:t>
      </w:r>
      <w:proofErr w:type="gramStart"/>
      <w:r w:rsidRPr="000306ED">
        <w:rPr>
          <w:rFonts w:ascii="GHEA Grapalat" w:hAnsi="GHEA Grapalat"/>
        </w:rPr>
        <w:t>"</w:t>
      </w:r>
      <w:proofErr w:type="gramEnd"/>
      <w:r w:rsidRPr="000306ED">
        <w:rPr>
          <w:rFonts w:ascii="GHEA Grapalat" w:hAnsi="GHEA Grapalat"/>
        </w:rPr>
        <w:t xml:space="preserve"> вносятся сведения о документе, удостоверяющем личность реального бенефициара;</w:t>
      </w:r>
    </w:p>
    <w:p w14:paraId="5038FC9B"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353FACE3"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6D84D7D"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321AA20"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0D884ED1"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41445C73"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769B8E47"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48AE263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5BFCDF86"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0F1805D4"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7A449F1"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64B577AB"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20BCC226"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470FC48"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7D8B0CC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5A76181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w:t>
      </w:r>
      <w:r w:rsidRPr="000306ED">
        <w:rPr>
          <w:rFonts w:ascii="GHEA Grapalat" w:hAnsi="GHEA Grapalat"/>
        </w:rPr>
        <w:lastRenderedPageBreak/>
        <w:t>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7F871679"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C76244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B5AAF9A"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410F91DE"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D5BD335"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16C25EC4" w14:textId="77777777" w:rsidR="00B32672" w:rsidRPr="00B32672" w:rsidRDefault="00B32672" w:rsidP="00A9306E">
      <w:pPr>
        <w:spacing w:line="360" w:lineRule="auto"/>
        <w:contextualSpacing/>
        <w:jc w:val="both"/>
        <w:rPr>
          <w:rFonts w:ascii="GHEA Grapalat" w:hAnsi="GHEA Grapalat"/>
        </w:rPr>
      </w:pPr>
    </w:p>
    <w:p w14:paraId="39BA35C2"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37AD21ED"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 xml:space="preserve">если он является резидентом </w:t>
      </w:r>
      <w:proofErr w:type="gramStart"/>
      <w:r w:rsidR="00F514C3">
        <w:rPr>
          <w:rFonts w:ascii="GHEA Grapalat" w:hAnsi="GHEA Grapalat"/>
          <w:i/>
          <w:sz w:val="18"/>
          <w:szCs w:val="18"/>
        </w:rPr>
        <w:t>РА</w:t>
      </w:r>
      <w:proofErr w:type="gramEnd"/>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07FB61C2" w14:textId="77777777" w:rsidR="00A9306E" w:rsidRDefault="00A9306E">
      <w:pPr>
        <w:rPr>
          <w:rFonts w:ascii="GHEA Grapalat" w:hAnsi="GHEA Grapalat"/>
          <w:b/>
        </w:rPr>
      </w:pPr>
      <w:r>
        <w:rPr>
          <w:rFonts w:ascii="GHEA Grapalat" w:hAnsi="GHEA Grapalat"/>
          <w:b/>
        </w:rPr>
        <w:br w:type="page"/>
      </w:r>
    </w:p>
    <w:p w14:paraId="51E20F17"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6869C75C" w14:textId="516658F1"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001FE">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804AA7">
        <w:rPr>
          <w:rFonts w:ascii="GHEA Grapalat" w:hAnsi="GHEA Grapalat"/>
          <w:i/>
          <w:lang w:val="en-US"/>
        </w:rPr>
        <w:t>ԱՄԲՄԴ</w:t>
      </w:r>
      <w:r w:rsidR="00804AA7" w:rsidRPr="00804AA7">
        <w:rPr>
          <w:rFonts w:ascii="GHEA Grapalat" w:hAnsi="GHEA Grapalat"/>
          <w:i/>
        </w:rPr>
        <w:t>-</w:t>
      </w:r>
      <w:r w:rsidR="00804AA7">
        <w:rPr>
          <w:rFonts w:ascii="GHEA Grapalat" w:hAnsi="GHEA Grapalat"/>
          <w:i/>
          <w:lang w:val="en-US"/>
        </w:rPr>
        <w:t>ԳՀԾՁԲ</w:t>
      </w:r>
      <w:r w:rsidR="00804AA7" w:rsidRPr="00804AA7">
        <w:rPr>
          <w:rFonts w:ascii="GHEA Grapalat" w:hAnsi="GHEA Grapalat"/>
          <w:i/>
        </w:rPr>
        <w:t>-2026/01</w:t>
      </w:r>
      <w:r w:rsidR="003E4E11" w:rsidRPr="003E4E11">
        <w:rPr>
          <w:rFonts w:ascii="GHEA Grapalat" w:hAnsi="GHEA Grapalat"/>
          <w:i/>
        </w:rPr>
        <w:t xml:space="preserve"> </w:t>
      </w:r>
    </w:p>
    <w:p w14:paraId="3D1204BD" w14:textId="77777777" w:rsidR="00B2572B" w:rsidRPr="009044F1" w:rsidRDefault="00B2572B" w:rsidP="00B46D58">
      <w:pPr>
        <w:widowControl w:val="0"/>
        <w:spacing w:after="120"/>
        <w:ind w:firstLine="567"/>
        <w:jc w:val="center"/>
        <w:rPr>
          <w:rFonts w:ascii="GHEA Grapalat" w:hAnsi="GHEA Grapalat"/>
        </w:rPr>
      </w:pPr>
    </w:p>
    <w:p w14:paraId="774CAB36"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53512DAD" w14:textId="77777777" w:rsidR="00B2572B" w:rsidRPr="009044F1" w:rsidRDefault="00B2572B" w:rsidP="00B46D58">
      <w:pPr>
        <w:widowControl w:val="0"/>
        <w:spacing w:after="120"/>
        <w:ind w:firstLine="567"/>
        <w:jc w:val="center"/>
        <w:rPr>
          <w:rFonts w:ascii="GHEA Grapalat" w:hAnsi="GHEA Grapalat"/>
        </w:rPr>
      </w:pPr>
    </w:p>
    <w:p w14:paraId="6C5237D0" w14:textId="6480375B" w:rsidR="005744FC" w:rsidRPr="005001FE"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5001FE">
        <w:rPr>
          <w:rFonts w:ascii="GHEA Grapalat" w:hAnsi="GHEA Grapalat"/>
          <w:spacing w:val="-6"/>
        </w:rPr>
        <w:t>запрос котировок</w:t>
      </w:r>
      <w:r w:rsidRPr="005744FC">
        <w:rPr>
          <w:rFonts w:ascii="GHEA Grapalat" w:hAnsi="GHEA Grapalat"/>
          <w:spacing w:val="-6"/>
        </w:rPr>
        <w:t xml:space="preserve"> под кодом </w:t>
      </w:r>
      <w:r w:rsidR="00804AA7">
        <w:rPr>
          <w:rFonts w:ascii="GHEA Grapalat" w:hAnsi="GHEA Grapalat"/>
          <w:i/>
          <w:lang w:val="en-US"/>
        </w:rPr>
        <w:t>ԱՄԲՄԴ</w:t>
      </w:r>
      <w:r w:rsidR="00804AA7" w:rsidRPr="00804AA7">
        <w:rPr>
          <w:rFonts w:ascii="GHEA Grapalat" w:hAnsi="GHEA Grapalat"/>
          <w:i/>
        </w:rPr>
        <w:t>-</w:t>
      </w:r>
      <w:r w:rsidR="00804AA7">
        <w:rPr>
          <w:rFonts w:ascii="GHEA Grapalat" w:hAnsi="GHEA Grapalat"/>
          <w:i/>
          <w:lang w:val="en-US"/>
        </w:rPr>
        <w:t>ԳՀԾՁԲ</w:t>
      </w:r>
      <w:r w:rsidR="00804AA7" w:rsidRPr="00804AA7">
        <w:rPr>
          <w:rFonts w:ascii="GHEA Grapalat" w:hAnsi="GHEA Grapalat"/>
          <w:i/>
        </w:rPr>
        <w:t>-2026/</w:t>
      </w:r>
      <w:proofErr w:type="gramStart"/>
      <w:r w:rsidR="00804AA7" w:rsidRPr="00804AA7">
        <w:rPr>
          <w:rFonts w:ascii="GHEA Grapalat" w:hAnsi="GHEA Grapalat"/>
          <w:i/>
        </w:rPr>
        <w:t>01</w:t>
      </w:r>
      <w:r w:rsidR="003E4E11" w:rsidRPr="003E4E11">
        <w:rPr>
          <w:rFonts w:ascii="GHEA Grapalat" w:hAnsi="GHEA Grapalat"/>
          <w:i/>
        </w:rPr>
        <w:t xml:space="preserve"> </w:t>
      </w:r>
      <w:r w:rsidR="005001FE" w:rsidRPr="005001FE">
        <w:rPr>
          <w:rFonts w:ascii="GHEA Grapalat" w:hAnsi="GHEA Grapalat"/>
          <w:i/>
        </w:rPr>
        <w:t>,</w:t>
      </w:r>
      <w:proofErr w:type="gramEnd"/>
    </w:p>
    <w:p w14:paraId="29340AF8"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4C958EDB"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20963B55"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3E6EE234" w14:textId="77777777"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7883C730"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3EE8B2D1"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0020D22C"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062B9816"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51763D03"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 xml:space="preserve">(совокупность себестоимости и прогнозируемой </w:t>
            </w:r>
            <w:proofErr w:type="gramStart"/>
            <w:r w:rsidRPr="00BC2673">
              <w:rPr>
                <w:rFonts w:ascii="GHEA Grapalat" w:hAnsi="GHEA Grapalat"/>
                <w:sz w:val="16"/>
                <w:szCs w:val="16"/>
              </w:rPr>
              <w:t>прибыли)</w:t>
            </w:r>
            <w:r w:rsidRPr="00BC2673">
              <w:rPr>
                <w:rFonts w:ascii="GHEA Grapalat" w:hAnsi="GHEA Grapalat"/>
              </w:rPr>
              <w:t xml:space="preserve">  </w:t>
            </w:r>
            <w:r w:rsidRPr="00BC2673">
              <w:rPr>
                <w:rFonts w:ascii="GHEA Grapalat" w:hAnsi="GHEA Grapalat"/>
                <w:b/>
                <w:sz w:val="20"/>
                <w:szCs w:val="20"/>
              </w:rPr>
              <w:t xml:space="preserve"> </w:t>
            </w:r>
            <w:proofErr w:type="gramEnd"/>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400F8D11"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5"/>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2FA3AB3B"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4ECB90C"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43949E8F"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727D87BA"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4CCDE2F"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52749567"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5D947293"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22FC494C"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0142EB7F"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3793A566"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363CFE8A"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5CFDCEB8"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0FF059D7"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12B33D4A" w14:textId="77777777" w:rsidR="004A317B" w:rsidRPr="005744FC" w:rsidRDefault="004A317B" w:rsidP="00B46D58">
            <w:pPr>
              <w:widowControl w:val="0"/>
              <w:jc w:val="center"/>
              <w:rPr>
                <w:rFonts w:ascii="GHEA Grapalat" w:hAnsi="GHEA Grapalat"/>
                <w:sz w:val="20"/>
                <w:szCs w:val="20"/>
              </w:rPr>
            </w:pPr>
          </w:p>
        </w:tc>
      </w:tr>
    </w:tbl>
    <w:p w14:paraId="7F510FAB"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3D31D96"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52302A5" w14:textId="77777777" w:rsidR="00DC619D" w:rsidRPr="00D3436F" w:rsidRDefault="00DC619D" w:rsidP="00B46D58">
      <w:pPr>
        <w:widowControl w:val="0"/>
        <w:spacing w:after="160"/>
        <w:jc w:val="both"/>
        <w:rPr>
          <w:rFonts w:ascii="GHEA Grapalat" w:hAnsi="GHEA Grapalat"/>
          <w:lang w:val="es-ES"/>
        </w:rPr>
      </w:pPr>
    </w:p>
    <w:p w14:paraId="1B295726"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1C01132A" w14:textId="77777777" w:rsidR="00B217BB" w:rsidRDefault="00B217BB" w:rsidP="00B46D58">
      <w:pPr>
        <w:rPr>
          <w:rFonts w:ascii="GHEA Grapalat" w:hAnsi="GHEA Grapalat"/>
          <w:b/>
        </w:rPr>
      </w:pPr>
      <w:r>
        <w:rPr>
          <w:rFonts w:ascii="GHEA Grapalat" w:hAnsi="GHEA Grapalat"/>
          <w:b/>
        </w:rPr>
        <w:br w:type="page"/>
      </w:r>
    </w:p>
    <w:p w14:paraId="7048FB3C" w14:textId="77777777" w:rsidR="00542F4F" w:rsidRDefault="00542F4F" w:rsidP="00542F4F">
      <w:pPr>
        <w:rPr>
          <w:rFonts w:ascii="GHEA Grapalat" w:hAnsi="GHEA Grapalat"/>
          <w:i/>
          <w:sz w:val="22"/>
          <w:szCs w:val="22"/>
        </w:rPr>
      </w:pPr>
    </w:p>
    <w:p w14:paraId="3ADB29DA" w14:textId="77777777" w:rsidR="00542F4F" w:rsidRDefault="00542F4F" w:rsidP="00542F4F">
      <w:pPr>
        <w:rPr>
          <w:rFonts w:ascii="GHEA Grapalat" w:hAnsi="GHEA Grapalat"/>
          <w:i/>
          <w:sz w:val="22"/>
          <w:szCs w:val="22"/>
        </w:rPr>
      </w:pPr>
    </w:p>
    <w:p w14:paraId="04E1702F" w14:textId="77777777" w:rsidR="00673870" w:rsidRPr="005C48F7" w:rsidRDefault="00542F4F" w:rsidP="005001FE">
      <w:pPr>
        <w:jc w:val="right"/>
        <w:rPr>
          <w:rFonts w:ascii="GHEA Grapalat" w:hAnsi="GHEA Grapalat" w:cs="GHEA Grapalat"/>
          <w:b/>
          <w:i/>
        </w:rPr>
      </w:pPr>
      <w:r>
        <w:rPr>
          <w:rFonts w:ascii="GHEA Grapalat" w:hAnsi="GHEA Grapalat"/>
          <w:i/>
          <w:sz w:val="22"/>
          <w:szCs w:val="22"/>
        </w:rPr>
        <w:br w:type="page"/>
      </w:r>
      <w:r w:rsidR="00673870" w:rsidRPr="005C48F7">
        <w:rPr>
          <w:rFonts w:ascii="GHEA Grapalat" w:hAnsi="GHEA Grapalat"/>
          <w:b/>
          <w:i/>
        </w:rPr>
        <w:lastRenderedPageBreak/>
        <w:t>Приложение № 4.2</w:t>
      </w:r>
    </w:p>
    <w:p w14:paraId="57996256" w14:textId="7EC6E9D7"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 xml:space="preserve">к Приглашению на </w:t>
      </w:r>
      <w:r w:rsidR="005001FE">
        <w:rPr>
          <w:rFonts w:ascii="GHEA Grapalat" w:hAnsi="GHEA Grapalat"/>
          <w:b/>
          <w:i/>
        </w:rPr>
        <w:t>запрос котировок</w:t>
      </w:r>
      <w:r w:rsidRPr="005C48F7">
        <w:rPr>
          <w:rFonts w:ascii="GHEA Grapalat" w:hAnsi="GHEA Grapalat" w:cs="GHEA Grapalat"/>
          <w:b/>
          <w:i/>
        </w:rPr>
        <w:br/>
      </w:r>
      <w:r w:rsidRPr="005C48F7">
        <w:rPr>
          <w:rFonts w:ascii="GHEA Grapalat" w:hAnsi="GHEA Grapalat"/>
          <w:b/>
          <w:i/>
        </w:rPr>
        <w:t xml:space="preserve">под кодом </w:t>
      </w:r>
      <w:r w:rsidR="00804AA7">
        <w:rPr>
          <w:rFonts w:ascii="GHEA Grapalat" w:hAnsi="GHEA Grapalat"/>
          <w:i/>
          <w:lang w:val="en-US"/>
        </w:rPr>
        <w:t>ԱՄԲՄԴ</w:t>
      </w:r>
      <w:r w:rsidR="00804AA7" w:rsidRPr="00804AA7">
        <w:rPr>
          <w:rFonts w:ascii="GHEA Grapalat" w:hAnsi="GHEA Grapalat"/>
          <w:i/>
        </w:rPr>
        <w:t>-</w:t>
      </w:r>
      <w:r w:rsidR="00804AA7">
        <w:rPr>
          <w:rFonts w:ascii="GHEA Grapalat" w:hAnsi="GHEA Grapalat"/>
          <w:i/>
          <w:lang w:val="en-US"/>
        </w:rPr>
        <w:t>ԳՀԾՁԲ</w:t>
      </w:r>
      <w:r w:rsidR="00804AA7" w:rsidRPr="00804AA7">
        <w:rPr>
          <w:rFonts w:ascii="GHEA Grapalat" w:hAnsi="GHEA Grapalat"/>
          <w:i/>
        </w:rPr>
        <w:t>-2026/01</w:t>
      </w:r>
      <w:r w:rsidR="003E4E11" w:rsidRPr="003E4E11">
        <w:rPr>
          <w:rFonts w:ascii="GHEA Grapalat" w:hAnsi="GHEA Grapalat"/>
          <w:i/>
        </w:rPr>
        <w:t xml:space="preserve"> </w:t>
      </w:r>
    </w:p>
    <w:p w14:paraId="325E5DFA" w14:textId="77777777" w:rsidR="003D2FE2" w:rsidRPr="00B138F3" w:rsidRDefault="003D2FE2" w:rsidP="003D2FE2">
      <w:pPr>
        <w:widowControl w:val="0"/>
        <w:spacing w:after="160"/>
        <w:jc w:val="center"/>
        <w:rPr>
          <w:rFonts w:ascii="GHEA Grapalat" w:hAnsi="GHEA Grapalat"/>
          <w:b/>
          <w:sz w:val="22"/>
          <w:szCs w:val="22"/>
        </w:rPr>
      </w:pPr>
    </w:p>
    <w:p w14:paraId="69480667"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0B2A7B4F"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4"/>
        <w:gridCol w:w="4407"/>
      </w:tblGrid>
      <w:tr w:rsidR="00B932B8" w:rsidRPr="00B138F3" w14:paraId="50AC0AEA" w14:textId="77777777" w:rsidTr="00B932B8">
        <w:tc>
          <w:tcPr>
            <w:tcW w:w="4786" w:type="dxa"/>
          </w:tcPr>
          <w:p w14:paraId="77C929A9" w14:textId="5C68C0E6" w:rsidR="003D2FE2" w:rsidRPr="001B1C85" w:rsidRDefault="003D2FE2" w:rsidP="005001FE">
            <w:pPr>
              <w:widowControl w:val="0"/>
              <w:spacing w:after="160"/>
              <w:rPr>
                <w:rFonts w:ascii="GHEA Grapalat" w:hAnsi="GHEA Grapalat" w:cs="GHEA Grapalat"/>
                <w:b/>
                <w:sz w:val="22"/>
                <w:szCs w:val="22"/>
              </w:rPr>
            </w:pPr>
          </w:p>
        </w:tc>
        <w:tc>
          <w:tcPr>
            <w:tcW w:w="4500" w:type="dxa"/>
          </w:tcPr>
          <w:p w14:paraId="7B503FC9"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5001FE">
              <w:rPr>
                <w:rFonts w:ascii="GHEA Grapalat" w:hAnsi="GHEA Grapalat"/>
                <w:sz w:val="22"/>
                <w:szCs w:val="22"/>
              </w:rPr>
              <w:tab/>
            </w:r>
            <w:r w:rsidRPr="00B138F3">
              <w:rPr>
                <w:rFonts w:ascii="GHEA Grapalat" w:hAnsi="GHEA Grapalat"/>
                <w:sz w:val="22"/>
                <w:szCs w:val="22"/>
              </w:rPr>
              <w:t xml:space="preserve">" </w:t>
            </w:r>
            <w:r w:rsidRPr="005001FE">
              <w:rPr>
                <w:rFonts w:ascii="GHEA Grapalat" w:hAnsi="GHEA Grapalat"/>
                <w:sz w:val="22"/>
                <w:szCs w:val="22"/>
              </w:rPr>
              <w:tab/>
            </w:r>
            <w:r w:rsidRPr="00B138F3">
              <w:rPr>
                <w:rFonts w:ascii="GHEA Grapalat" w:hAnsi="GHEA Grapalat"/>
                <w:sz w:val="22"/>
                <w:szCs w:val="22"/>
              </w:rPr>
              <w:t>20</w:t>
            </w:r>
            <w:r w:rsidRPr="005001FE">
              <w:rPr>
                <w:rFonts w:ascii="GHEA Grapalat" w:hAnsi="GHEA Grapalat"/>
                <w:sz w:val="22"/>
                <w:szCs w:val="22"/>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6"/>
              <w:t>**</w:t>
            </w:r>
          </w:p>
        </w:tc>
      </w:tr>
    </w:tbl>
    <w:p w14:paraId="732B8773" w14:textId="77777777" w:rsidR="003D2FE2" w:rsidRPr="00B138F3" w:rsidRDefault="003D2FE2" w:rsidP="003D2FE2">
      <w:pPr>
        <w:widowControl w:val="0"/>
        <w:spacing w:after="160"/>
        <w:rPr>
          <w:rFonts w:ascii="GHEA Grapalat" w:hAnsi="GHEA Grapalat" w:cs="GHEA Grapalat"/>
          <w:b/>
          <w:sz w:val="22"/>
          <w:szCs w:val="22"/>
        </w:rPr>
      </w:pPr>
    </w:p>
    <w:p w14:paraId="67F83BD0"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391B9047" w14:textId="77777777" w:rsidR="003D2FE2" w:rsidRPr="005001FE"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717AB4FA" w14:textId="77777777" w:rsidR="003D2FE2" w:rsidRPr="00B138F3" w:rsidRDefault="003D2FE2" w:rsidP="003D2FE2">
      <w:pPr>
        <w:widowControl w:val="0"/>
        <w:jc w:val="both"/>
        <w:rPr>
          <w:rFonts w:ascii="GHEA Grapalat" w:hAnsi="GHEA Grapalat"/>
          <w:sz w:val="22"/>
          <w:szCs w:val="22"/>
          <w:lang w:val="en-US"/>
        </w:rPr>
      </w:pPr>
      <w:r w:rsidRPr="005001FE">
        <w:rPr>
          <w:rFonts w:ascii="GHEA Grapalat" w:hAnsi="GHEA Grapalat"/>
          <w:sz w:val="22"/>
          <w:szCs w:val="22"/>
        </w:rPr>
        <w:t>______________</w:t>
      </w:r>
      <w:r w:rsidRPr="00B138F3">
        <w:rPr>
          <w:rFonts w:ascii="GHEA Grapalat" w:hAnsi="GHEA Grapalat"/>
          <w:sz w:val="22"/>
          <w:szCs w:val="22"/>
          <w:lang w:val="en-US"/>
        </w:rPr>
        <w:t>___________________________________________________________</w:t>
      </w:r>
    </w:p>
    <w:p w14:paraId="0B7DDC13"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7670851D"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5AF9CEC"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4D23FF72"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790B9FF6" w14:textId="77777777" w:rsidR="005001FE" w:rsidRPr="00140186" w:rsidRDefault="005001FE" w:rsidP="005001FE">
      <w:pPr>
        <w:widowControl w:val="0"/>
        <w:spacing w:after="160"/>
        <w:jc w:val="center"/>
        <w:rPr>
          <w:rFonts w:ascii="GHEA Grapalat" w:hAnsi="GHEA Grapalat" w:cs="GHEA Grapalat"/>
          <w:b/>
          <w:bCs/>
          <w:sz w:val="22"/>
          <w:szCs w:val="22"/>
        </w:rPr>
      </w:pPr>
      <w:r w:rsidRPr="00140186">
        <w:rPr>
          <w:rFonts w:ascii="GHEA Grapalat" w:hAnsi="GHEA Grapalat"/>
          <w:b/>
          <w:sz w:val="22"/>
          <w:szCs w:val="22"/>
        </w:rPr>
        <w:t>1. Предмет соглашения</w:t>
      </w:r>
    </w:p>
    <w:p w14:paraId="4E04A19E" w14:textId="6C752C87" w:rsidR="005001FE" w:rsidRPr="00140186" w:rsidRDefault="005001FE" w:rsidP="005001FE">
      <w:pPr>
        <w:widowControl w:val="0"/>
        <w:tabs>
          <w:tab w:val="left" w:pos="567"/>
        </w:tabs>
        <w:jc w:val="both"/>
        <w:rPr>
          <w:rFonts w:ascii="GHEA Grapalat" w:hAnsi="GHEA Grapalat" w:cs="GHEA Grapalat"/>
          <w:spacing w:val="-6"/>
          <w:sz w:val="22"/>
          <w:szCs w:val="22"/>
        </w:rPr>
      </w:pPr>
      <w:r w:rsidRPr="00140186">
        <w:rPr>
          <w:rFonts w:ascii="GHEA Grapalat" w:hAnsi="GHEA Grapalat"/>
          <w:sz w:val="22"/>
          <w:szCs w:val="22"/>
        </w:rPr>
        <w:tab/>
        <w:t>1</w:t>
      </w:r>
      <w:r w:rsidRPr="00140186">
        <w:rPr>
          <w:rFonts w:ascii="GHEA Grapalat" w:hAnsi="GHEA Grapalat"/>
          <w:spacing w:val="-6"/>
          <w:sz w:val="22"/>
          <w:szCs w:val="22"/>
        </w:rPr>
        <w:t>.1.</w:t>
      </w:r>
      <w:r w:rsidRPr="00140186">
        <w:rPr>
          <w:rFonts w:ascii="GHEA Grapalat" w:hAnsi="GHEA Grapalat"/>
          <w:spacing w:val="-6"/>
          <w:sz w:val="22"/>
          <w:szCs w:val="22"/>
        </w:rPr>
        <w:tab/>
      </w:r>
      <w:r w:rsidRPr="008C4631">
        <w:rPr>
          <w:rFonts w:ascii="GHEA Grapalat" w:hAnsi="GHEA Grapalat" w:cs="GHEA Grapalat"/>
          <w:sz w:val="22"/>
          <w:szCs w:val="22"/>
        </w:rPr>
        <w:t xml:space="preserve">Компания участвует в организованной </w:t>
      </w:r>
      <w:r w:rsidR="00241CB8" w:rsidRPr="008C4631">
        <w:rPr>
          <w:rFonts w:ascii="GHEA Grapalat" w:hAnsi="GHEA Grapalat" w:cs="GHEA Grapalat"/>
          <w:sz w:val="22"/>
          <w:szCs w:val="22"/>
        </w:rPr>
        <w:t>«</w:t>
      </w:r>
      <w:proofErr w:type="spellStart"/>
      <w:r w:rsidR="00241CB8" w:rsidRPr="008C4631">
        <w:rPr>
          <w:rFonts w:ascii="GHEA Grapalat" w:hAnsi="GHEA Grapalat" w:cs="GHEA Grapalat"/>
          <w:sz w:val="22"/>
          <w:szCs w:val="22"/>
        </w:rPr>
        <w:t>Базмахпюрская</w:t>
      </w:r>
      <w:proofErr w:type="spellEnd"/>
      <w:r w:rsidR="00241CB8" w:rsidRPr="008C4631">
        <w:rPr>
          <w:rFonts w:ascii="GHEA Grapalat" w:hAnsi="GHEA Grapalat" w:cs="GHEA Grapalat"/>
          <w:sz w:val="22"/>
          <w:szCs w:val="22"/>
        </w:rPr>
        <w:t xml:space="preserve"> Средняя Школа Имени Н. Сафаряна” ГНКО</w:t>
      </w:r>
      <w:r w:rsidRPr="008C4631">
        <w:rPr>
          <w:rFonts w:ascii="GHEA Grapalat" w:hAnsi="GHEA Grapalat" w:cs="GHEA Grapalat"/>
          <w:sz w:val="22"/>
          <w:szCs w:val="22"/>
        </w:rPr>
        <w:t xml:space="preserve"> (далее — Заказчик) процедуре закупок под кодом </w:t>
      </w:r>
      <w:r w:rsidR="00804AA7">
        <w:rPr>
          <w:rFonts w:ascii="GHEA Grapalat" w:hAnsi="GHEA Grapalat" w:cs="GHEA Grapalat"/>
          <w:sz w:val="22"/>
          <w:szCs w:val="22"/>
        </w:rPr>
        <w:t>ԱՄԲՄԴ-ԳՀԾՁԲ-2026/01</w:t>
      </w:r>
      <w:r w:rsidRPr="008C4631">
        <w:rPr>
          <w:rFonts w:ascii="GHEA Grapalat" w:hAnsi="GHEA Grapalat" w:cs="GHEA Grapalat"/>
          <w:sz w:val="22"/>
          <w:szCs w:val="22"/>
        </w:rPr>
        <w:t>.</w:t>
      </w:r>
    </w:p>
    <w:p w14:paraId="22B910F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0CD13D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467F3B2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A0E3B4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F04543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4201B9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6ECE9C7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B138F3">
        <w:rPr>
          <w:rFonts w:ascii="GHEA Grapalat" w:hAnsi="GHEA Grapalat"/>
          <w:sz w:val="22"/>
          <w:szCs w:val="22"/>
        </w:rPr>
        <w:t>сроки представления</w:t>
      </w:r>
      <w:proofErr w:type="gramEnd"/>
      <w:r w:rsidRPr="00B138F3">
        <w:rPr>
          <w:rFonts w:ascii="GHEA Grapalat" w:hAnsi="GHEA Grapalat"/>
          <w:sz w:val="22"/>
          <w:szCs w:val="22"/>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7552E5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9DF809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3E54270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3D69DDA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16A478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05462444"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6EE9F69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20A6711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2C4DAF5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3B4D501D" w14:textId="77777777"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0072D66"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E6552C2"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2024B8DE"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14:paraId="3BD4CEB3"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6E0A8FC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639BA14"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0FA45887"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EE4DC8E"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1CEDFF31" w14:textId="77777777" w:rsidR="003D2FE2" w:rsidRPr="00B138F3" w:rsidRDefault="003D2FE2" w:rsidP="003D2FE2">
      <w:pPr>
        <w:widowControl w:val="0"/>
        <w:spacing w:after="160"/>
        <w:jc w:val="right"/>
        <w:rPr>
          <w:rFonts w:ascii="GHEA Grapalat" w:hAnsi="GHEA Grapalat"/>
          <w:sz w:val="22"/>
          <w:szCs w:val="22"/>
        </w:rPr>
      </w:pPr>
    </w:p>
    <w:p w14:paraId="7163B8D7"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19B6F93C"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1B842048" w14:textId="77777777" w:rsidR="003D2FE2" w:rsidRPr="00B138F3" w:rsidRDefault="003D2FE2" w:rsidP="003D2FE2">
      <w:pPr>
        <w:widowControl w:val="0"/>
        <w:spacing w:after="160"/>
        <w:jc w:val="both"/>
        <w:rPr>
          <w:rFonts w:ascii="GHEA Grapalat" w:hAnsi="GHEA Grapalat"/>
          <w:sz w:val="22"/>
          <w:szCs w:val="22"/>
        </w:rPr>
      </w:pPr>
    </w:p>
    <w:p w14:paraId="36D72773" w14:textId="77777777" w:rsidR="003D2FE2" w:rsidRPr="00B138F3" w:rsidRDefault="003D2FE2" w:rsidP="003D2FE2">
      <w:pPr>
        <w:widowControl w:val="0"/>
        <w:spacing w:after="160"/>
        <w:jc w:val="both"/>
        <w:rPr>
          <w:rFonts w:ascii="GHEA Grapalat" w:hAnsi="GHEA Grapalat"/>
          <w:sz w:val="22"/>
          <w:szCs w:val="22"/>
        </w:rPr>
      </w:pPr>
    </w:p>
    <w:p w14:paraId="77113094" w14:textId="77777777" w:rsidR="003D2FE2" w:rsidRPr="00B138F3" w:rsidRDefault="003D2FE2" w:rsidP="003D2FE2">
      <w:pPr>
        <w:rPr>
          <w:sz w:val="22"/>
          <w:szCs w:val="22"/>
        </w:rPr>
      </w:pPr>
    </w:p>
    <w:p w14:paraId="69819ABE" w14:textId="77777777" w:rsidR="001005B0" w:rsidRPr="00B138F3" w:rsidRDefault="001005B0" w:rsidP="003D2FE2">
      <w:pPr>
        <w:widowControl w:val="0"/>
        <w:spacing w:after="160"/>
        <w:ind w:left="567" w:right="565"/>
        <w:jc w:val="both"/>
        <w:rPr>
          <w:rFonts w:ascii="GHEA Grapalat" w:hAnsi="GHEA Grapalat"/>
          <w:sz w:val="22"/>
          <w:szCs w:val="22"/>
        </w:rPr>
      </w:pPr>
    </w:p>
    <w:p w14:paraId="2C1A6A54" w14:textId="77777777" w:rsidR="001005B0" w:rsidRPr="00B138F3" w:rsidRDefault="001005B0" w:rsidP="00B46D58">
      <w:pPr>
        <w:widowControl w:val="0"/>
        <w:spacing w:after="160"/>
        <w:ind w:left="567" w:right="565"/>
        <w:jc w:val="center"/>
        <w:rPr>
          <w:rFonts w:ascii="GHEA Grapalat" w:hAnsi="GHEA Grapalat"/>
          <w:b/>
          <w:sz w:val="22"/>
          <w:szCs w:val="22"/>
        </w:rPr>
      </w:pPr>
    </w:p>
    <w:p w14:paraId="0C6DE34C" w14:textId="77777777" w:rsidR="001005B0" w:rsidRPr="00B138F3" w:rsidRDefault="001005B0" w:rsidP="00B46D58">
      <w:pPr>
        <w:widowControl w:val="0"/>
        <w:spacing w:after="160"/>
        <w:ind w:left="567" w:right="565"/>
        <w:jc w:val="center"/>
        <w:rPr>
          <w:rFonts w:ascii="GHEA Grapalat" w:hAnsi="GHEA Grapalat"/>
          <w:b/>
          <w:sz w:val="22"/>
          <w:szCs w:val="22"/>
        </w:rPr>
      </w:pPr>
    </w:p>
    <w:p w14:paraId="6EB598B9" w14:textId="77777777" w:rsidR="001005B0" w:rsidRPr="00B138F3" w:rsidRDefault="001005B0" w:rsidP="00B46D58">
      <w:pPr>
        <w:widowControl w:val="0"/>
        <w:spacing w:after="160"/>
        <w:ind w:left="567" w:right="565"/>
        <w:jc w:val="center"/>
        <w:rPr>
          <w:rFonts w:ascii="GHEA Grapalat" w:hAnsi="GHEA Grapalat"/>
          <w:b/>
          <w:sz w:val="22"/>
          <w:szCs w:val="22"/>
        </w:rPr>
      </w:pPr>
    </w:p>
    <w:p w14:paraId="47B0E14D" w14:textId="77777777" w:rsidR="001005B0" w:rsidRPr="00B138F3" w:rsidRDefault="001005B0" w:rsidP="00B46D58">
      <w:pPr>
        <w:widowControl w:val="0"/>
        <w:spacing w:after="160"/>
        <w:ind w:left="567" w:right="565"/>
        <w:jc w:val="center"/>
        <w:rPr>
          <w:rFonts w:ascii="GHEA Grapalat" w:hAnsi="GHEA Grapalat"/>
          <w:b/>
          <w:sz w:val="22"/>
          <w:szCs w:val="22"/>
        </w:rPr>
      </w:pPr>
    </w:p>
    <w:p w14:paraId="67C0169F" w14:textId="77777777" w:rsidR="001005B0" w:rsidRPr="00B138F3" w:rsidRDefault="001005B0" w:rsidP="00B46D58">
      <w:pPr>
        <w:widowControl w:val="0"/>
        <w:spacing w:after="160"/>
        <w:ind w:left="567" w:right="565"/>
        <w:jc w:val="center"/>
        <w:rPr>
          <w:rFonts w:ascii="GHEA Grapalat" w:hAnsi="GHEA Grapalat"/>
          <w:b/>
          <w:sz w:val="22"/>
          <w:szCs w:val="22"/>
        </w:rPr>
      </w:pPr>
    </w:p>
    <w:p w14:paraId="4F30AED2" w14:textId="77777777" w:rsidR="001005B0" w:rsidRPr="00B138F3" w:rsidRDefault="001005B0" w:rsidP="00B46D58">
      <w:pPr>
        <w:widowControl w:val="0"/>
        <w:spacing w:after="160"/>
        <w:ind w:left="567" w:right="565"/>
        <w:jc w:val="center"/>
        <w:rPr>
          <w:rFonts w:ascii="GHEA Grapalat" w:hAnsi="GHEA Grapalat"/>
          <w:b/>
        </w:rPr>
      </w:pPr>
    </w:p>
    <w:p w14:paraId="19AF9F0F" w14:textId="77777777" w:rsidR="001005B0" w:rsidRPr="00B138F3" w:rsidRDefault="001005B0" w:rsidP="00B46D58">
      <w:pPr>
        <w:widowControl w:val="0"/>
        <w:spacing w:after="160"/>
        <w:ind w:left="567" w:right="565"/>
        <w:jc w:val="center"/>
        <w:rPr>
          <w:rFonts w:ascii="GHEA Grapalat" w:hAnsi="GHEA Grapalat"/>
          <w:b/>
        </w:rPr>
      </w:pPr>
    </w:p>
    <w:p w14:paraId="0175C417" w14:textId="77777777" w:rsidR="001005B0" w:rsidRPr="00B138F3" w:rsidRDefault="001005B0" w:rsidP="00B46D58">
      <w:pPr>
        <w:widowControl w:val="0"/>
        <w:spacing w:after="160"/>
        <w:ind w:left="567" w:right="565"/>
        <w:jc w:val="center"/>
        <w:rPr>
          <w:rFonts w:ascii="GHEA Grapalat" w:hAnsi="GHEA Grapalat"/>
          <w:b/>
        </w:rPr>
      </w:pPr>
    </w:p>
    <w:p w14:paraId="1DF05E54" w14:textId="77777777" w:rsidR="001005B0" w:rsidRPr="00B138F3" w:rsidRDefault="001005B0" w:rsidP="00B46D58">
      <w:pPr>
        <w:widowControl w:val="0"/>
        <w:spacing w:after="160"/>
        <w:ind w:left="567" w:right="565"/>
        <w:jc w:val="center"/>
        <w:rPr>
          <w:rFonts w:ascii="GHEA Grapalat" w:hAnsi="GHEA Grapalat"/>
          <w:b/>
        </w:rPr>
      </w:pPr>
    </w:p>
    <w:p w14:paraId="295F8A4B" w14:textId="77777777" w:rsidR="001005B0" w:rsidRPr="00B138F3" w:rsidRDefault="001005B0" w:rsidP="00B46D58">
      <w:pPr>
        <w:widowControl w:val="0"/>
        <w:spacing w:after="160"/>
        <w:ind w:left="567" w:right="565"/>
        <w:jc w:val="center"/>
        <w:rPr>
          <w:rFonts w:ascii="GHEA Grapalat" w:hAnsi="GHEA Grapalat"/>
          <w:b/>
        </w:rPr>
      </w:pPr>
    </w:p>
    <w:p w14:paraId="5149330D" w14:textId="77777777" w:rsidR="001005B0" w:rsidRPr="00B138F3" w:rsidRDefault="001005B0" w:rsidP="00B46D58">
      <w:pPr>
        <w:widowControl w:val="0"/>
        <w:spacing w:after="160"/>
        <w:ind w:left="567" w:right="565"/>
        <w:jc w:val="center"/>
        <w:rPr>
          <w:rFonts w:ascii="GHEA Grapalat" w:hAnsi="GHEA Grapalat"/>
          <w:b/>
        </w:rPr>
      </w:pPr>
    </w:p>
    <w:p w14:paraId="00386D14" w14:textId="77777777" w:rsidR="001005B0" w:rsidRPr="00B138F3" w:rsidRDefault="001005B0" w:rsidP="00B46D58">
      <w:pPr>
        <w:widowControl w:val="0"/>
        <w:spacing w:after="160"/>
        <w:ind w:left="567" w:right="565"/>
        <w:jc w:val="center"/>
        <w:rPr>
          <w:rFonts w:ascii="GHEA Grapalat" w:hAnsi="GHEA Grapalat"/>
          <w:b/>
        </w:rPr>
      </w:pPr>
    </w:p>
    <w:p w14:paraId="0FBD50EA" w14:textId="77777777" w:rsidR="001005B0" w:rsidRDefault="001005B0" w:rsidP="00B46D58">
      <w:pPr>
        <w:widowControl w:val="0"/>
        <w:spacing w:after="160"/>
        <w:ind w:left="567" w:right="565"/>
        <w:jc w:val="center"/>
        <w:rPr>
          <w:rFonts w:ascii="GHEA Grapalat" w:hAnsi="GHEA Grapalat"/>
          <w:b/>
          <w:lang w:val="hy-AM"/>
        </w:rPr>
      </w:pPr>
    </w:p>
    <w:p w14:paraId="6CD5E0C5" w14:textId="77777777" w:rsidR="00E752B6" w:rsidRDefault="00E752B6" w:rsidP="00B46D58">
      <w:pPr>
        <w:widowControl w:val="0"/>
        <w:spacing w:after="160"/>
        <w:ind w:left="567" w:right="565"/>
        <w:jc w:val="center"/>
        <w:rPr>
          <w:rFonts w:ascii="GHEA Grapalat" w:hAnsi="GHEA Grapalat"/>
          <w:b/>
          <w:lang w:val="hy-AM"/>
        </w:rPr>
      </w:pPr>
    </w:p>
    <w:p w14:paraId="641CE3E0" w14:textId="77777777"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2CB40BA6"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5EF399"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4C404DB7"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2FBBB2"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3F626838"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24C35"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193C6B15"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44F37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0991BFD5"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E4B21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35E1DBE8"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78F1D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7EB3517B"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BE2C3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6E1D92D8"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49E687"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5001FE" w:rsidRPr="00B138F3" w14:paraId="6E1BC5B7"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76572" w14:textId="1F5EB107" w:rsidR="005001FE" w:rsidRPr="00140186" w:rsidRDefault="005001FE" w:rsidP="005001FE">
            <w:pPr>
              <w:widowControl w:val="0"/>
              <w:tabs>
                <w:tab w:val="left" w:pos="855"/>
              </w:tabs>
              <w:spacing w:after="160"/>
              <w:ind w:left="360"/>
              <w:rPr>
                <w:rFonts w:ascii="GHEA Grapalat" w:hAnsi="GHEA Grapalat"/>
              </w:rPr>
            </w:pPr>
            <w:r w:rsidRPr="00140186">
              <w:rPr>
                <w:rFonts w:ascii="GHEA Grapalat" w:hAnsi="GHEA Grapalat"/>
              </w:rPr>
              <w:t>9.</w:t>
            </w:r>
            <w:r w:rsidRPr="00140186">
              <w:rPr>
                <w:rFonts w:ascii="GHEA Grapalat" w:hAnsi="GHEA Grapalat"/>
              </w:rPr>
              <w:tab/>
              <w:t xml:space="preserve">Наименование, или имя, фамилия </w:t>
            </w:r>
            <w:proofErr w:type="gramStart"/>
            <w:r w:rsidRPr="00140186">
              <w:rPr>
                <w:rFonts w:ascii="GHEA Grapalat" w:hAnsi="GHEA Grapalat"/>
              </w:rPr>
              <w:t>бенефициара:</w:t>
            </w:r>
            <w:r w:rsidR="003E4E11" w:rsidRPr="003E4E11">
              <w:rPr>
                <w:rFonts w:ascii="GHEA Grapalat" w:hAnsi="GHEA Grapalat"/>
              </w:rPr>
              <w:t xml:space="preserve"> </w:t>
            </w:r>
            <w:r w:rsidR="002777E4">
              <w:rPr>
                <w:rFonts w:ascii="GHEA Grapalat" w:hAnsi="GHEA Grapalat"/>
              </w:rPr>
              <w:t xml:space="preserve"> </w:t>
            </w:r>
            <w:r w:rsidR="001B65BD">
              <w:rPr>
                <w:rFonts w:ascii="GHEA Grapalat" w:hAnsi="GHEA Grapalat"/>
              </w:rPr>
              <w:t xml:space="preserve"> </w:t>
            </w:r>
            <w:proofErr w:type="gramEnd"/>
            <w:r w:rsidR="00241CB8">
              <w:rPr>
                <w:rFonts w:ascii="GHEA Grapalat" w:hAnsi="GHEA Grapalat"/>
              </w:rPr>
              <w:t>«</w:t>
            </w:r>
            <w:proofErr w:type="spellStart"/>
            <w:r w:rsidR="00241CB8">
              <w:rPr>
                <w:rFonts w:ascii="GHEA Grapalat" w:hAnsi="GHEA Grapalat"/>
              </w:rPr>
              <w:t>Базмахпюрская</w:t>
            </w:r>
            <w:proofErr w:type="spellEnd"/>
            <w:r w:rsidR="00241CB8">
              <w:rPr>
                <w:rFonts w:ascii="GHEA Grapalat" w:hAnsi="GHEA Grapalat"/>
              </w:rPr>
              <w:t xml:space="preserve"> Средняя Школа Имени Н. Сафаряна” ГНКО</w:t>
            </w:r>
          </w:p>
        </w:tc>
      </w:tr>
      <w:tr w:rsidR="005001FE" w:rsidRPr="00B138F3" w14:paraId="65DE0E2F"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7CEEB3" w14:textId="77777777" w:rsidR="005001FE" w:rsidRPr="00140186" w:rsidRDefault="005001FE" w:rsidP="005001FE">
            <w:pPr>
              <w:widowControl w:val="0"/>
              <w:tabs>
                <w:tab w:val="left" w:pos="855"/>
              </w:tabs>
              <w:spacing w:after="160"/>
              <w:ind w:left="360"/>
              <w:rPr>
                <w:rFonts w:ascii="GHEA Grapalat" w:hAnsi="GHEA Grapalat"/>
              </w:rPr>
            </w:pPr>
            <w:r w:rsidRPr="00140186">
              <w:rPr>
                <w:rFonts w:ascii="GHEA Grapalat" w:hAnsi="GHEA Grapalat"/>
              </w:rPr>
              <w:t>10.</w:t>
            </w:r>
            <w:r w:rsidRPr="00140186">
              <w:rPr>
                <w:rFonts w:ascii="GHEA Grapalat" w:hAnsi="GHEA Grapalat"/>
              </w:rPr>
              <w:tab/>
              <w:t>НЗОУ бенефициара (не заполняется)</w:t>
            </w:r>
          </w:p>
        </w:tc>
      </w:tr>
      <w:tr w:rsidR="005001FE" w:rsidRPr="00B138F3" w14:paraId="46B3A95B"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D31404" w14:textId="0B2D7A1A" w:rsidR="005001FE" w:rsidRPr="00140186" w:rsidRDefault="005001FE" w:rsidP="005001FE">
            <w:pPr>
              <w:widowControl w:val="0"/>
              <w:tabs>
                <w:tab w:val="left" w:pos="855"/>
              </w:tabs>
              <w:spacing w:after="160"/>
              <w:ind w:left="360"/>
              <w:rPr>
                <w:rFonts w:ascii="GHEA Grapalat" w:hAnsi="GHEA Grapalat"/>
                <w:lang w:val="en-US"/>
              </w:rPr>
            </w:pPr>
            <w:r w:rsidRPr="00140186">
              <w:rPr>
                <w:rFonts w:ascii="GHEA Grapalat" w:hAnsi="GHEA Grapalat"/>
              </w:rPr>
              <w:t>11.</w:t>
            </w:r>
            <w:r w:rsidRPr="00140186">
              <w:rPr>
                <w:rFonts w:ascii="GHEA Grapalat" w:hAnsi="GHEA Grapalat"/>
              </w:rPr>
              <w:tab/>
              <w:t>УНН бенефициара:</w:t>
            </w:r>
            <w:r w:rsidR="003E4E11" w:rsidRPr="000E5982">
              <w:rPr>
                <w:rFonts w:ascii="GHEA Grapalat" w:hAnsi="GHEA Grapalat" w:cs="Arial"/>
                <w:sz w:val="20"/>
                <w:szCs w:val="20"/>
              </w:rPr>
              <w:t xml:space="preserve"> </w:t>
            </w:r>
            <w:r w:rsidR="008C4631">
              <w:rPr>
                <w:rFonts w:ascii="GHEA Grapalat" w:hAnsi="GHEA Grapalat"/>
                <w:color w:val="000000"/>
                <w:sz w:val="20"/>
                <w:szCs w:val="20"/>
                <w:shd w:val="clear" w:color="auto" w:fill="FFFFFF"/>
              </w:rPr>
              <w:t>05006045</w:t>
            </w:r>
          </w:p>
        </w:tc>
      </w:tr>
      <w:tr w:rsidR="005001FE" w:rsidRPr="00B138F3" w14:paraId="200DE619"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74E1F8" w14:textId="77777777" w:rsidR="005001FE" w:rsidRPr="00140186" w:rsidRDefault="005001FE" w:rsidP="005001FE">
            <w:pPr>
              <w:widowControl w:val="0"/>
              <w:tabs>
                <w:tab w:val="left" w:pos="855"/>
              </w:tabs>
              <w:spacing w:after="160"/>
              <w:ind w:left="360"/>
              <w:rPr>
                <w:rFonts w:ascii="GHEA Grapalat" w:hAnsi="GHEA Grapalat"/>
              </w:rPr>
            </w:pPr>
            <w:r w:rsidRPr="00140186">
              <w:rPr>
                <w:rFonts w:ascii="GHEA Grapalat" w:hAnsi="GHEA Grapalat"/>
              </w:rPr>
              <w:t>12.</w:t>
            </w:r>
            <w:r w:rsidRPr="00140186">
              <w:rPr>
                <w:rFonts w:ascii="GHEA Grapalat" w:hAnsi="GHEA Grapalat"/>
              </w:rPr>
              <w:tab/>
              <w:t xml:space="preserve"> Обслуживающая бенефициара Финансовая организация (банк): Центральное казначейство</w:t>
            </w:r>
          </w:p>
        </w:tc>
      </w:tr>
      <w:tr w:rsidR="005001FE" w:rsidRPr="00B138F3" w14:paraId="6DD2852A"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41226D" w14:textId="0DF3BB2A" w:rsidR="005001FE" w:rsidRPr="00140186" w:rsidRDefault="005001FE" w:rsidP="005001FE">
            <w:pPr>
              <w:widowControl w:val="0"/>
              <w:tabs>
                <w:tab w:val="left" w:pos="855"/>
              </w:tabs>
              <w:spacing w:after="160"/>
              <w:ind w:left="360"/>
              <w:rPr>
                <w:rFonts w:ascii="GHEA Grapalat" w:hAnsi="GHEA Grapalat"/>
                <w:lang w:val="en-US"/>
              </w:rPr>
            </w:pPr>
            <w:r w:rsidRPr="00140186">
              <w:rPr>
                <w:rFonts w:ascii="GHEA Grapalat" w:hAnsi="GHEA Grapalat"/>
              </w:rPr>
              <w:t>13.</w:t>
            </w:r>
            <w:r w:rsidRPr="00140186">
              <w:rPr>
                <w:rFonts w:ascii="GHEA Grapalat" w:hAnsi="GHEA Grapalat"/>
              </w:rPr>
              <w:tab/>
              <w:t>Номер счета бенефициара (</w:t>
            </w:r>
            <w:proofErr w:type="spellStart"/>
            <w:proofErr w:type="gramStart"/>
            <w:r w:rsidRPr="00140186">
              <w:rPr>
                <w:rFonts w:ascii="GHEA Grapalat" w:hAnsi="GHEA Grapalat"/>
              </w:rPr>
              <w:t>сч</w:t>
            </w:r>
            <w:proofErr w:type="spellEnd"/>
            <w:r w:rsidRPr="00140186">
              <w:rPr>
                <w:rFonts w:ascii="GHEA Grapalat" w:hAnsi="GHEA Grapalat"/>
              </w:rPr>
              <w:t>.№</w:t>
            </w:r>
            <w:proofErr w:type="gramEnd"/>
            <w:r w:rsidRPr="00140186">
              <w:rPr>
                <w:rFonts w:ascii="GHEA Grapalat" w:hAnsi="GHEA Grapalat"/>
              </w:rPr>
              <w:t>)</w:t>
            </w:r>
            <w:r w:rsidRPr="00140186">
              <w:rPr>
                <w:rFonts w:ascii="GHEA Grapalat" w:hAnsi="GHEA Grapalat"/>
                <w:lang w:val="en-US"/>
              </w:rPr>
              <w:t xml:space="preserve"> </w:t>
            </w:r>
            <w:r w:rsidR="008C4631">
              <w:rPr>
                <w:rFonts w:ascii="GHEA Grapalat" w:hAnsi="GHEA Grapalat"/>
                <w:color w:val="000000"/>
                <w:sz w:val="20"/>
                <w:szCs w:val="20"/>
                <w:shd w:val="clear" w:color="auto" w:fill="FFFFFF"/>
              </w:rPr>
              <w:t>900448000027</w:t>
            </w:r>
          </w:p>
        </w:tc>
      </w:tr>
      <w:tr w:rsidR="005001FE" w:rsidRPr="00B138F3" w14:paraId="2C7C921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4B86BB"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5001FE" w:rsidRPr="00B138F3" w14:paraId="58F908F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FE6F1A"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001FE" w:rsidRPr="00B138F3" w14:paraId="3B3F82C0"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DADC3A"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5001FE" w:rsidRPr="00B138F3" w14:paraId="09BF498B"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87C5E3"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для обеспечения квалификации)</w:t>
            </w:r>
          </w:p>
        </w:tc>
      </w:tr>
      <w:tr w:rsidR="005001FE" w:rsidRPr="00B138F3" w14:paraId="48E10E39"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0A751631"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001FE" w:rsidRPr="00B138F3" w14:paraId="6F7E8D67"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EB71ED"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5001FE" w:rsidRPr="00B138F3" w14:paraId="54A2D8F6"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038F71" w14:textId="77777777" w:rsidR="005001FE" w:rsidRPr="00B138F3" w:rsidRDefault="005001FE" w:rsidP="005001F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5001FE" w:rsidRPr="00B138F3" w14:paraId="56231DD1"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066A3953" w14:textId="77777777" w:rsidR="005001FE" w:rsidRPr="00B138F3" w:rsidRDefault="005001FE" w:rsidP="005001F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425E478" w14:textId="77777777" w:rsidR="005001FE" w:rsidRPr="00B138F3" w:rsidRDefault="005001FE" w:rsidP="005001FE">
            <w:pPr>
              <w:widowControl w:val="0"/>
              <w:spacing w:after="160"/>
              <w:rPr>
                <w:rFonts w:ascii="GHEA Grapalat" w:hAnsi="GHEA Grapalat" w:cs="Sylfaen"/>
              </w:rPr>
            </w:pPr>
          </w:p>
          <w:p w14:paraId="2CBA95BA" w14:textId="77777777" w:rsidR="005001FE" w:rsidRPr="00B138F3" w:rsidRDefault="005001FE" w:rsidP="005001FE">
            <w:pPr>
              <w:widowControl w:val="0"/>
              <w:spacing w:after="160"/>
              <w:jc w:val="right"/>
              <w:rPr>
                <w:rFonts w:ascii="GHEA Grapalat" w:hAnsi="GHEA Grapalat" w:cs="Tahoma"/>
              </w:rPr>
            </w:pPr>
            <w:r w:rsidRPr="00B138F3">
              <w:rPr>
                <w:rFonts w:ascii="GHEA Grapalat" w:hAnsi="GHEA Grapalat"/>
              </w:rPr>
              <w:t>/____________________/</w:t>
            </w:r>
          </w:p>
          <w:p w14:paraId="0D0EDB03" w14:textId="77777777" w:rsidR="005001FE" w:rsidRPr="00B138F3" w:rsidRDefault="005001FE" w:rsidP="005001FE">
            <w:pPr>
              <w:widowControl w:val="0"/>
              <w:spacing w:after="160"/>
              <w:rPr>
                <w:rFonts w:ascii="GHEA Grapalat" w:hAnsi="GHEA Grapalat" w:cs="Sylfaen"/>
              </w:rPr>
            </w:pPr>
          </w:p>
          <w:p w14:paraId="0DF4BEC9"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0147DD72" w14:textId="77777777" w:rsidR="005001FE" w:rsidRPr="00B138F3" w:rsidRDefault="005001FE" w:rsidP="005001FE">
            <w:pPr>
              <w:widowControl w:val="0"/>
              <w:spacing w:after="160"/>
              <w:rPr>
                <w:rFonts w:ascii="GHEA Grapalat" w:hAnsi="GHEA Grapalat" w:cs="Sylfaen"/>
              </w:rPr>
            </w:pPr>
          </w:p>
          <w:p w14:paraId="3D070946" w14:textId="77777777" w:rsidR="005001FE" w:rsidRPr="00B138F3" w:rsidRDefault="005001FE" w:rsidP="005001F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1FB985F" w14:textId="77777777" w:rsidR="005001FE" w:rsidRPr="00B138F3" w:rsidRDefault="005001FE" w:rsidP="005001F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3C1166EE" w14:textId="77777777" w:rsidR="005001FE" w:rsidRPr="00B138F3" w:rsidRDefault="005001FE" w:rsidP="005001FE">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2A679F4" w14:textId="77777777" w:rsidR="005001FE" w:rsidRPr="00B138F3" w:rsidRDefault="005001FE" w:rsidP="005001FE">
            <w:pPr>
              <w:widowControl w:val="0"/>
              <w:spacing w:after="160"/>
              <w:rPr>
                <w:rFonts w:ascii="GHEA Grapalat" w:hAnsi="GHEA Grapalat" w:cs="Sylfaen"/>
              </w:rPr>
            </w:pPr>
          </w:p>
          <w:p w14:paraId="47A12FAD"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0DAED5DF" w14:textId="77777777" w:rsidR="005001FE" w:rsidRPr="00B138F3" w:rsidRDefault="005001FE" w:rsidP="005001FE">
            <w:pPr>
              <w:widowControl w:val="0"/>
              <w:spacing w:after="160"/>
              <w:jc w:val="right"/>
              <w:rPr>
                <w:rFonts w:ascii="GHEA Grapalat" w:hAnsi="GHEA Grapalat" w:cs="Tahoma"/>
              </w:rPr>
            </w:pPr>
          </w:p>
          <w:p w14:paraId="074F8436"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108FC7F0" w14:textId="77777777" w:rsidR="005001FE" w:rsidRPr="00B138F3" w:rsidRDefault="005001FE" w:rsidP="005001FE">
            <w:pPr>
              <w:widowControl w:val="0"/>
              <w:spacing w:after="160"/>
              <w:rPr>
                <w:rFonts w:ascii="GHEA Grapalat" w:hAnsi="GHEA Grapalat" w:cs="Sylfaen"/>
              </w:rPr>
            </w:pPr>
          </w:p>
          <w:p w14:paraId="76F5FE21" w14:textId="77777777" w:rsidR="005001FE" w:rsidRPr="00B138F3" w:rsidRDefault="005001FE" w:rsidP="005001FE">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5001FE" w:rsidRPr="00B138F3" w14:paraId="1D9A7B71"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1C3BAF13" w14:textId="77777777" w:rsidR="005001FE" w:rsidRPr="00B138F3" w:rsidRDefault="005001FE" w:rsidP="005001FE">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8B81EB4" w14:textId="77777777" w:rsidR="005001FE" w:rsidRPr="00B138F3" w:rsidRDefault="005001FE" w:rsidP="005001FE">
            <w:pPr>
              <w:widowControl w:val="0"/>
              <w:spacing w:after="160"/>
              <w:rPr>
                <w:rFonts w:ascii="GHEA Grapalat" w:hAnsi="GHEA Grapalat"/>
              </w:rPr>
            </w:pPr>
          </w:p>
          <w:p w14:paraId="0A7EBF14" w14:textId="77777777" w:rsidR="005001FE" w:rsidRPr="00B138F3" w:rsidRDefault="005001FE" w:rsidP="005001FE">
            <w:pPr>
              <w:widowControl w:val="0"/>
              <w:jc w:val="right"/>
              <w:rPr>
                <w:rFonts w:ascii="GHEA Grapalat" w:hAnsi="GHEA Grapalat" w:cs="Tahoma"/>
              </w:rPr>
            </w:pPr>
            <w:r w:rsidRPr="00B138F3">
              <w:rPr>
                <w:rFonts w:ascii="GHEA Grapalat" w:hAnsi="GHEA Grapalat"/>
              </w:rPr>
              <w:t>/____________________/</w:t>
            </w:r>
          </w:p>
          <w:p w14:paraId="3B751405" w14:textId="77777777" w:rsidR="005001FE" w:rsidRPr="00B138F3" w:rsidRDefault="005001FE" w:rsidP="005001F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158DCEAC" w14:textId="77777777" w:rsidR="005001FE" w:rsidRPr="00B138F3" w:rsidRDefault="005001FE" w:rsidP="005001FE">
            <w:pPr>
              <w:widowControl w:val="0"/>
              <w:spacing w:after="160"/>
              <w:rPr>
                <w:rFonts w:ascii="GHEA Grapalat" w:hAnsi="GHEA Grapalat" w:cs="Tahoma"/>
              </w:rPr>
            </w:pPr>
          </w:p>
          <w:p w14:paraId="7C3E6191" w14:textId="77777777" w:rsidR="005001FE" w:rsidRPr="00B138F3" w:rsidRDefault="005001FE" w:rsidP="005001F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031E3A7" w14:textId="77777777" w:rsidR="005001FE" w:rsidRPr="00B138F3" w:rsidRDefault="005001FE" w:rsidP="005001F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14F72768" w14:textId="77777777" w:rsidR="005001FE" w:rsidRPr="00B138F3" w:rsidRDefault="005001FE" w:rsidP="005001FE">
            <w:pPr>
              <w:widowControl w:val="0"/>
              <w:spacing w:after="160"/>
              <w:rPr>
                <w:rFonts w:ascii="GHEA Grapalat" w:hAnsi="GHEA Grapalat" w:cs="Tahoma"/>
              </w:rPr>
            </w:pPr>
          </w:p>
          <w:p w14:paraId="68AF7AED" w14:textId="77777777" w:rsidR="005001FE" w:rsidRPr="00B138F3" w:rsidRDefault="005001FE" w:rsidP="005001FE">
            <w:pPr>
              <w:widowControl w:val="0"/>
              <w:jc w:val="right"/>
              <w:rPr>
                <w:rFonts w:ascii="GHEA Grapalat" w:hAnsi="GHEA Grapalat" w:cs="Tahoma"/>
              </w:rPr>
            </w:pPr>
            <w:r w:rsidRPr="00B138F3">
              <w:rPr>
                <w:rFonts w:ascii="GHEA Grapalat" w:hAnsi="GHEA Grapalat"/>
              </w:rPr>
              <w:t>/____________________/</w:t>
            </w:r>
          </w:p>
          <w:p w14:paraId="2F0BBC82" w14:textId="77777777" w:rsidR="005001FE" w:rsidRPr="00B138F3" w:rsidRDefault="005001FE" w:rsidP="005001F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04B8E2E" w14:textId="77777777" w:rsidR="005001FE" w:rsidRPr="00B138F3" w:rsidRDefault="005001FE" w:rsidP="005001FE">
            <w:pPr>
              <w:widowControl w:val="0"/>
              <w:spacing w:after="160"/>
              <w:rPr>
                <w:rFonts w:ascii="GHEA Grapalat" w:hAnsi="GHEA Grapalat" w:cs="Arial"/>
              </w:rPr>
            </w:pPr>
          </w:p>
        </w:tc>
      </w:tr>
      <w:tr w:rsidR="005001FE" w:rsidRPr="00B138F3" w14:paraId="696E0393"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4A7E53ED" w14:textId="77777777" w:rsidR="005001FE" w:rsidRPr="00B138F3" w:rsidRDefault="005001FE" w:rsidP="005001F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6B667593" w14:textId="77777777" w:rsidR="005001FE" w:rsidRPr="00B138F3" w:rsidRDefault="005001FE" w:rsidP="005001FE">
            <w:pPr>
              <w:widowControl w:val="0"/>
              <w:spacing w:after="160"/>
              <w:rPr>
                <w:rFonts w:ascii="GHEA Grapalat" w:hAnsi="GHEA Grapalat" w:cs="Sylfaen"/>
              </w:rPr>
            </w:pPr>
          </w:p>
          <w:p w14:paraId="54B9775F" w14:textId="77777777" w:rsidR="005001FE" w:rsidRPr="00B138F3" w:rsidRDefault="005001FE" w:rsidP="005001F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A2551CC" w14:textId="77777777" w:rsidR="005001FE" w:rsidRPr="00B138F3" w:rsidRDefault="005001FE" w:rsidP="005001F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4BFFA98" w14:textId="77777777" w:rsidR="005001FE" w:rsidRPr="00B138F3" w:rsidRDefault="005001FE" w:rsidP="005001FE">
            <w:pPr>
              <w:widowControl w:val="0"/>
              <w:spacing w:after="160"/>
              <w:rPr>
                <w:rFonts w:ascii="GHEA Grapalat" w:hAnsi="GHEA Grapalat"/>
              </w:rPr>
            </w:pPr>
          </w:p>
          <w:p w14:paraId="43FD59E2"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3C8BFB64" w14:textId="77777777" w:rsidR="00E752B6" w:rsidRPr="00B138F3" w:rsidRDefault="00E752B6" w:rsidP="00E752B6">
      <w:pPr>
        <w:widowControl w:val="0"/>
        <w:spacing w:after="160"/>
        <w:jc w:val="center"/>
        <w:rPr>
          <w:rFonts w:ascii="GHEA Grapalat" w:hAnsi="GHEA Grapalat" w:cs="Sylfaen"/>
        </w:rPr>
      </w:pPr>
    </w:p>
    <w:p w14:paraId="6137EEC3" w14:textId="77777777" w:rsidR="00E752B6" w:rsidRPr="00E752B6" w:rsidRDefault="00E752B6" w:rsidP="00B46D58">
      <w:pPr>
        <w:widowControl w:val="0"/>
        <w:spacing w:after="160"/>
        <w:ind w:left="567" w:right="565"/>
        <w:jc w:val="center"/>
        <w:rPr>
          <w:rFonts w:ascii="GHEA Grapalat" w:hAnsi="GHEA Grapalat"/>
          <w:b/>
        </w:rPr>
      </w:pPr>
    </w:p>
    <w:p w14:paraId="39CF9AF6" w14:textId="77777777" w:rsidR="001005B0" w:rsidRPr="00B138F3" w:rsidRDefault="001005B0" w:rsidP="00B46D58">
      <w:pPr>
        <w:widowControl w:val="0"/>
        <w:spacing w:after="160"/>
        <w:ind w:left="567" w:right="565"/>
        <w:jc w:val="center"/>
        <w:rPr>
          <w:rFonts w:ascii="GHEA Grapalat" w:hAnsi="GHEA Grapalat"/>
          <w:b/>
        </w:rPr>
      </w:pPr>
    </w:p>
    <w:p w14:paraId="6C78AD53" w14:textId="77777777" w:rsidR="001005B0" w:rsidRPr="00B138F3" w:rsidRDefault="001005B0" w:rsidP="00B46D58">
      <w:pPr>
        <w:widowControl w:val="0"/>
        <w:spacing w:after="160"/>
        <w:ind w:left="567" w:right="565"/>
        <w:jc w:val="center"/>
        <w:rPr>
          <w:rFonts w:ascii="GHEA Grapalat" w:hAnsi="GHEA Grapalat"/>
          <w:b/>
        </w:rPr>
      </w:pPr>
    </w:p>
    <w:p w14:paraId="6C9E40CF" w14:textId="77777777" w:rsidR="001005B0" w:rsidRPr="00B138F3" w:rsidRDefault="001005B0" w:rsidP="00B46D58">
      <w:pPr>
        <w:widowControl w:val="0"/>
        <w:spacing w:after="160"/>
        <w:ind w:left="567" w:right="565"/>
        <w:jc w:val="center"/>
        <w:rPr>
          <w:rFonts w:ascii="GHEA Grapalat" w:hAnsi="GHEA Grapalat"/>
          <w:b/>
        </w:rPr>
      </w:pPr>
    </w:p>
    <w:p w14:paraId="0E29488D" w14:textId="77777777" w:rsidR="00C3421C" w:rsidRPr="00B138F3" w:rsidRDefault="00C3421C" w:rsidP="00C3421C">
      <w:pPr>
        <w:widowControl w:val="0"/>
        <w:spacing w:after="160"/>
        <w:jc w:val="center"/>
        <w:rPr>
          <w:rFonts w:ascii="GHEA Grapalat" w:hAnsi="GHEA Grapalat" w:cs="Sylfaen"/>
        </w:rPr>
      </w:pPr>
    </w:p>
    <w:p w14:paraId="60D10CBB"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EE25506"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5BE4A104"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21C6349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020E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2F2AACE"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28F48C6"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DE7A6A7"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AF13386"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2529A3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5F3C1B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35A9198"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4905C7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1374E5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7EB32A10"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DCEA96"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52052E2"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418927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DB90FA4"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F99EA0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2842EBC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6191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C24997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320DC4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AE518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07B60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65B7B2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5BC5D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DC100A7"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42C7B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F437B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009E32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02CCB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912F8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2D876F9"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5592C1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FE1F7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809E448"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E8786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FBF713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7F206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50A3548"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3AAD15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2EBE3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B433CB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D7DD7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886E6E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66BF9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6D0ECA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814AD8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2A1B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912926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EC9416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5557A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71087C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03666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0E562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B0C56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3513E2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9DE1B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DF80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E3EBA4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77CD85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842B0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87409B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6A52D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3AB3351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DAAC9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81C575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24FF58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8A3F9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2B642A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527960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5FE6CF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0906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D59B6C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5C7119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F9D6D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BB4F1C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7ABD45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2EEE41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A72BA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441888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1201A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9B2C3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6FB16B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9A325D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78CF6BA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B161C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001EA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8A5AC8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D8EDD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B2A3F4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ECA7AA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59B7D0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618E2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196651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1B24DF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67138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D648DA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1A5F2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17B62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DB3DCE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82E182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617DA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61DBE8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E22A1C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E877D5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5F13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8690A5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0BEAAE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AF777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F882EA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672D5F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7A76B0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E10C5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AA317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DD80E5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AC211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A7F1DC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9A5C5E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14:paraId="4694A05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C168C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2DD321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AD89FF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7D6BE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DA10DA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7754E6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D92FE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D0FB7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EFF18F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6CA9FE" w14:textId="77777777"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12C26A5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98E077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4DF9B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C70FC8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59593C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53EC8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CA4B9D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67AA16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239679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C22CFD" w14:textId="77777777"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C44B2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291708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971F52"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209967AE"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82B3E5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E03C8C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E0F97B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47A6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AC99C7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38533E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255CF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C6B679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F71BDC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989946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C5411F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3C7FB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6FCF58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1636E7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92B1B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CB7859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78C540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4D80AC0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747033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42C60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B451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C998DF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E75BC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BB8934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2F69DD4"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A1186B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D6AC76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7CECAB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67214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2739C8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84969D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6E6C2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E37AEC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938818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1A665E7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44068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3BA60E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0242FD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4B641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24B367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A75865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9AE9A6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18FC82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4327D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F5D364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5F9333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2DA52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25DEE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5E40E12"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36E14C8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174CA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AE4612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670281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BF4ED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140E02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0E33126"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2AFCC7C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40D89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EC0F5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B891E0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52A68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BCA44C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9BE778A"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02423DE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8893D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89CF06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57BE9F7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6F7829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05A0B8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796C73"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619EA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4DEE1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2B37E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B0FF55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44B8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D77CC6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7E9062D" w14:textId="77777777" w:rsidR="00C3421C" w:rsidRPr="00B138F3" w:rsidRDefault="00C3421C" w:rsidP="000745BE">
            <w:pPr>
              <w:widowControl w:val="0"/>
              <w:spacing w:after="120"/>
              <w:jc w:val="center"/>
              <w:rPr>
                <w:rFonts w:ascii="GHEA Grapalat" w:hAnsi="GHEA Grapalat"/>
                <w:sz w:val="18"/>
                <w:szCs w:val="18"/>
              </w:rPr>
            </w:pPr>
          </w:p>
        </w:tc>
      </w:tr>
      <w:tr w:rsidR="00FF3DE9" w:rsidRPr="00B138F3" w14:paraId="52B6057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09E07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8F4349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B91F05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BD82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95107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A0AA66" w14:textId="77777777" w:rsidR="00C3421C" w:rsidRPr="00B138F3" w:rsidRDefault="00C3421C" w:rsidP="000745BE">
            <w:pPr>
              <w:widowControl w:val="0"/>
              <w:spacing w:after="120"/>
              <w:jc w:val="center"/>
              <w:rPr>
                <w:rFonts w:ascii="GHEA Grapalat" w:hAnsi="GHEA Grapalat"/>
                <w:sz w:val="18"/>
                <w:szCs w:val="18"/>
              </w:rPr>
            </w:pPr>
          </w:p>
        </w:tc>
      </w:tr>
    </w:tbl>
    <w:p w14:paraId="2BFD5EC2" w14:textId="77777777" w:rsidR="001005B0" w:rsidRPr="00B138F3" w:rsidRDefault="001005B0" w:rsidP="00B46D58">
      <w:pPr>
        <w:widowControl w:val="0"/>
        <w:spacing w:after="160"/>
        <w:ind w:left="567" w:right="565"/>
        <w:jc w:val="center"/>
        <w:rPr>
          <w:rFonts w:ascii="GHEA Grapalat" w:hAnsi="GHEA Grapalat"/>
          <w:b/>
        </w:rPr>
      </w:pPr>
    </w:p>
    <w:p w14:paraId="322903DB" w14:textId="77777777" w:rsidR="001005B0" w:rsidRPr="00B138F3" w:rsidRDefault="001005B0" w:rsidP="00B46D58">
      <w:pPr>
        <w:widowControl w:val="0"/>
        <w:spacing w:after="160"/>
        <w:ind w:left="567" w:right="565"/>
        <w:jc w:val="center"/>
        <w:rPr>
          <w:rFonts w:ascii="GHEA Grapalat" w:hAnsi="GHEA Grapalat"/>
          <w:b/>
        </w:rPr>
      </w:pPr>
    </w:p>
    <w:p w14:paraId="6A85B80E" w14:textId="77777777" w:rsidR="001005B0" w:rsidRPr="00B138F3" w:rsidRDefault="001005B0" w:rsidP="00B46D58">
      <w:pPr>
        <w:widowControl w:val="0"/>
        <w:spacing w:after="160"/>
        <w:ind w:left="567" w:right="565"/>
        <w:jc w:val="center"/>
        <w:rPr>
          <w:rFonts w:ascii="GHEA Grapalat" w:hAnsi="GHEA Grapalat"/>
          <w:b/>
        </w:rPr>
      </w:pPr>
    </w:p>
    <w:p w14:paraId="26F2E693" w14:textId="77777777" w:rsidR="001005B0" w:rsidRPr="00B138F3" w:rsidRDefault="001005B0" w:rsidP="00B46D58">
      <w:pPr>
        <w:widowControl w:val="0"/>
        <w:spacing w:after="160"/>
        <w:ind w:left="567" w:right="565"/>
        <w:jc w:val="center"/>
        <w:rPr>
          <w:rFonts w:ascii="GHEA Grapalat" w:hAnsi="GHEA Grapalat"/>
          <w:b/>
        </w:rPr>
      </w:pPr>
    </w:p>
    <w:p w14:paraId="4F84680C" w14:textId="77777777" w:rsidR="001005B0" w:rsidRPr="00B138F3" w:rsidRDefault="001005B0" w:rsidP="00B46D58">
      <w:pPr>
        <w:widowControl w:val="0"/>
        <w:spacing w:after="160"/>
        <w:ind w:left="567" w:right="565"/>
        <w:jc w:val="center"/>
        <w:rPr>
          <w:rFonts w:ascii="GHEA Grapalat" w:hAnsi="GHEA Grapalat"/>
          <w:b/>
        </w:rPr>
      </w:pPr>
    </w:p>
    <w:p w14:paraId="25987B9D" w14:textId="77777777" w:rsidR="001005B0" w:rsidRPr="00B138F3" w:rsidRDefault="001005B0" w:rsidP="00B46D58">
      <w:pPr>
        <w:widowControl w:val="0"/>
        <w:spacing w:after="160"/>
        <w:ind w:left="567" w:right="565"/>
        <w:jc w:val="center"/>
        <w:rPr>
          <w:rFonts w:ascii="GHEA Grapalat" w:hAnsi="GHEA Grapalat"/>
          <w:b/>
        </w:rPr>
      </w:pPr>
    </w:p>
    <w:p w14:paraId="65CAF50C" w14:textId="77777777" w:rsidR="001005B0" w:rsidRPr="00B138F3" w:rsidRDefault="001005B0" w:rsidP="00B46D58">
      <w:pPr>
        <w:widowControl w:val="0"/>
        <w:spacing w:after="160"/>
        <w:ind w:left="567" w:right="565"/>
        <w:jc w:val="center"/>
        <w:rPr>
          <w:rFonts w:ascii="GHEA Grapalat" w:hAnsi="GHEA Grapalat"/>
          <w:b/>
        </w:rPr>
      </w:pPr>
    </w:p>
    <w:p w14:paraId="3627C459" w14:textId="77777777" w:rsidR="001005B0" w:rsidRPr="00B138F3" w:rsidRDefault="001005B0" w:rsidP="00B46D58">
      <w:pPr>
        <w:widowControl w:val="0"/>
        <w:spacing w:after="160"/>
        <w:ind w:left="567" w:right="565"/>
        <w:jc w:val="center"/>
        <w:rPr>
          <w:rFonts w:ascii="GHEA Grapalat" w:hAnsi="GHEA Grapalat"/>
          <w:b/>
        </w:rPr>
      </w:pPr>
    </w:p>
    <w:p w14:paraId="2EA44EE5" w14:textId="77777777" w:rsidR="001005B0" w:rsidRPr="00B138F3" w:rsidRDefault="001005B0" w:rsidP="00B46D58">
      <w:pPr>
        <w:widowControl w:val="0"/>
        <w:spacing w:after="160"/>
        <w:ind w:left="567" w:right="565"/>
        <w:jc w:val="center"/>
        <w:rPr>
          <w:rFonts w:ascii="GHEA Grapalat" w:hAnsi="GHEA Grapalat"/>
          <w:b/>
        </w:rPr>
      </w:pPr>
    </w:p>
    <w:p w14:paraId="70736262" w14:textId="77777777" w:rsidR="001005B0" w:rsidRPr="00B138F3" w:rsidRDefault="001005B0" w:rsidP="00B46D58">
      <w:pPr>
        <w:widowControl w:val="0"/>
        <w:spacing w:after="160"/>
        <w:ind w:left="567" w:right="565"/>
        <w:jc w:val="center"/>
        <w:rPr>
          <w:rFonts w:ascii="GHEA Grapalat" w:hAnsi="GHEA Grapalat"/>
          <w:b/>
        </w:rPr>
      </w:pPr>
    </w:p>
    <w:p w14:paraId="1592367A" w14:textId="77777777" w:rsidR="001005B0" w:rsidRPr="00B138F3" w:rsidRDefault="001005B0" w:rsidP="00B46D58">
      <w:pPr>
        <w:widowControl w:val="0"/>
        <w:spacing w:after="160"/>
        <w:ind w:left="567" w:right="565"/>
        <w:jc w:val="center"/>
        <w:rPr>
          <w:rFonts w:ascii="GHEA Grapalat" w:hAnsi="GHEA Grapalat"/>
          <w:b/>
        </w:rPr>
      </w:pPr>
    </w:p>
    <w:p w14:paraId="254096F3" w14:textId="77777777" w:rsidR="001005B0" w:rsidRPr="00B138F3" w:rsidRDefault="001005B0" w:rsidP="00B46D58">
      <w:pPr>
        <w:widowControl w:val="0"/>
        <w:spacing w:after="160"/>
        <w:ind w:left="567" w:right="565"/>
        <w:jc w:val="center"/>
        <w:rPr>
          <w:rFonts w:ascii="GHEA Grapalat" w:hAnsi="GHEA Grapalat"/>
          <w:b/>
        </w:rPr>
      </w:pPr>
    </w:p>
    <w:p w14:paraId="39EBBDB2" w14:textId="77777777" w:rsidR="001005B0" w:rsidRPr="00B138F3" w:rsidRDefault="001005B0" w:rsidP="00B46D58">
      <w:pPr>
        <w:widowControl w:val="0"/>
        <w:spacing w:after="160"/>
        <w:ind w:left="567" w:right="565"/>
        <w:jc w:val="center"/>
        <w:rPr>
          <w:rFonts w:ascii="GHEA Grapalat" w:hAnsi="GHEA Grapalat"/>
          <w:b/>
        </w:rPr>
      </w:pPr>
    </w:p>
    <w:p w14:paraId="23D93234" w14:textId="77777777" w:rsidR="001005B0" w:rsidRPr="00B138F3" w:rsidRDefault="001005B0" w:rsidP="00B46D58">
      <w:pPr>
        <w:widowControl w:val="0"/>
        <w:spacing w:after="160"/>
        <w:ind w:left="567" w:right="565"/>
        <w:jc w:val="center"/>
        <w:rPr>
          <w:rFonts w:ascii="GHEA Grapalat" w:hAnsi="GHEA Grapalat"/>
          <w:b/>
        </w:rPr>
      </w:pPr>
    </w:p>
    <w:p w14:paraId="5E67B4E1" w14:textId="77777777" w:rsidR="001005B0" w:rsidRPr="00B138F3" w:rsidRDefault="001005B0" w:rsidP="00B46D58">
      <w:pPr>
        <w:widowControl w:val="0"/>
        <w:spacing w:after="160"/>
        <w:ind w:left="567" w:right="565"/>
        <w:jc w:val="center"/>
        <w:rPr>
          <w:rFonts w:ascii="GHEA Grapalat" w:hAnsi="GHEA Grapalat"/>
          <w:b/>
        </w:rPr>
      </w:pPr>
    </w:p>
    <w:p w14:paraId="4B92FA39" w14:textId="77777777" w:rsidR="001005B0" w:rsidRPr="00B138F3" w:rsidRDefault="001005B0" w:rsidP="00B46D58">
      <w:pPr>
        <w:widowControl w:val="0"/>
        <w:spacing w:after="160"/>
        <w:ind w:left="567" w:right="565"/>
        <w:jc w:val="center"/>
        <w:rPr>
          <w:rFonts w:ascii="GHEA Grapalat" w:hAnsi="GHEA Grapalat"/>
          <w:b/>
        </w:rPr>
      </w:pPr>
    </w:p>
    <w:p w14:paraId="6096386B" w14:textId="77777777" w:rsidR="000A4ACC" w:rsidRDefault="000A4ACC">
      <w:pPr>
        <w:rPr>
          <w:rFonts w:ascii="GHEA Grapalat" w:hAnsi="GHEA Grapalat"/>
          <w:i/>
        </w:rPr>
      </w:pPr>
    </w:p>
    <w:p w14:paraId="7DFF474B"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14:paraId="455F1410" w14:textId="62E797BD"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5001FE">
        <w:rPr>
          <w:rFonts w:ascii="GHEA Grapalat" w:hAnsi="GHEA Grapalat"/>
          <w:i/>
        </w:rPr>
        <w:t>запрос котировок</w:t>
      </w:r>
      <w:r w:rsidRPr="00B138F3">
        <w:rPr>
          <w:rFonts w:ascii="GHEA Grapalat" w:hAnsi="GHEA Grapalat"/>
          <w:i/>
        </w:rPr>
        <w:br/>
        <w:t xml:space="preserve">под кодом </w:t>
      </w:r>
      <w:r w:rsidR="00804AA7">
        <w:rPr>
          <w:rFonts w:ascii="GHEA Grapalat" w:hAnsi="GHEA Grapalat"/>
          <w:i/>
          <w:lang w:val="en-US"/>
        </w:rPr>
        <w:t>ԱՄԲՄԴ</w:t>
      </w:r>
      <w:r w:rsidR="00804AA7" w:rsidRPr="00804AA7">
        <w:rPr>
          <w:rFonts w:ascii="GHEA Grapalat" w:hAnsi="GHEA Grapalat"/>
          <w:i/>
        </w:rPr>
        <w:t>-</w:t>
      </w:r>
      <w:r w:rsidR="00804AA7">
        <w:rPr>
          <w:rFonts w:ascii="GHEA Grapalat" w:hAnsi="GHEA Grapalat"/>
          <w:i/>
          <w:lang w:val="en-US"/>
        </w:rPr>
        <w:t>ԳՀԾՁԲ</w:t>
      </w:r>
      <w:r w:rsidR="00804AA7" w:rsidRPr="00804AA7">
        <w:rPr>
          <w:rFonts w:ascii="GHEA Grapalat" w:hAnsi="GHEA Grapalat"/>
          <w:i/>
        </w:rPr>
        <w:t>-2026/01</w:t>
      </w:r>
      <w:r w:rsidR="003E4E11" w:rsidRPr="003E4E11">
        <w:rPr>
          <w:rFonts w:ascii="GHEA Grapalat" w:hAnsi="GHEA Grapalat"/>
          <w:i/>
        </w:rPr>
        <w:t xml:space="preserve"> </w:t>
      </w:r>
    </w:p>
    <w:p w14:paraId="6B91818D" w14:textId="77777777" w:rsidR="00AF4211" w:rsidRPr="00B138F3" w:rsidRDefault="00AF4211" w:rsidP="000A214C">
      <w:pPr>
        <w:widowControl w:val="0"/>
        <w:spacing w:after="160"/>
        <w:jc w:val="center"/>
        <w:rPr>
          <w:rFonts w:ascii="GHEA Grapalat" w:hAnsi="GHEA Grapalat"/>
          <w:b/>
        </w:rPr>
      </w:pPr>
    </w:p>
    <w:p w14:paraId="4823F2F6"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262CA135"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6"/>
        <w:gridCol w:w="4405"/>
      </w:tblGrid>
      <w:tr w:rsidR="00FF3DE9" w:rsidRPr="00B138F3" w14:paraId="4DACC9A3" w14:textId="77777777" w:rsidTr="000745BE">
        <w:tc>
          <w:tcPr>
            <w:tcW w:w="4786" w:type="dxa"/>
          </w:tcPr>
          <w:p w14:paraId="19313FEE" w14:textId="3A64B6F6" w:rsidR="000A214C" w:rsidRPr="005001FE" w:rsidRDefault="005001FE" w:rsidP="005001FE">
            <w:pPr>
              <w:widowControl w:val="0"/>
              <w:spacing w:after="160"/>
              <w:rPr>
                <w:rFonts w:ascii="GHEA Grapalat" w:hAnsi="GHEA Grapalat" w:cs="GHEA Grapalat"/>
                <w:b/>
                <w:lang w:val="en-US"/>
              </w:rPr>
            </w:pPr>
            <w:r w:rsidRPr="005001FE">
              <w:rPr>
                <w:rFonts w:ascii="GHEA Grapalat" w:hAnsi="GHEA Grapalat"/>
              </w:rPr>
              <w:t xml:space="preserve">С. </w:t>
            </w:r>
          </w:p>
        </w:tc>
        <w:tc>
          <w:tcPr>
            <w:tcW w:w="4500" w:type="dxa"/>
          </w:tcPr>
          <w:p w14:paraId="116E407E"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5001FE">
              <w:rPr>
                <w:rFonts w:ascii="GHEA Grapalat" w:hAnsi="GHEA Grapalat"/>
              </w:rPr>
              <w:tab/>
            </w:r>
            <w:r w:rsidRPr="00B138F3">
              <w:rPr>
                <w:rFonts w:ascii="GHEA Grapalat" w:hAnsi="GHEA Grapalat"/>
              </w:rPr>
              <w:t xml:space="preserve">" </w:t>
            </w:r>
            <w:r w:rsidRPr="005001FE">
              <w:rPr>
                <w:rFonts w:ascii="GHEA Grapalat" w:hAnsi="GHEA Grapalat"/>
              </w:rPr>
              <w:tab/>
            </w:r>
            <w:r w:rsidRPr="00B138F3">
              <w:rPr>
                <w:rFonts w:ascii="GHEA Grapalat" w:hAnsi="GHEA Grapalat"/>
              </w:rPr>
              <w:t>20</w:t>
            </w:r>
            <w:r w:rsidRPr="005001FE">
              <w:rPr>
                <w:rFonts w:ascii="GHEA Grapalat" w:hAnsi="GHEA Grapalat"/>
              </w:rPr>
              <w:tab/>
            </w:r>
            <w:r w:rsidRPr="00B138F3">
              <w:rPr>
                <w:rFonts w:ascii="GHEA Grapalat" w:hAnsi="GHEA Grapalat"/>
              </w:rPr>
              <w:t>г.</w:t>
            </w:r>
            <w:r w:rsidRPr="00B138F3">
              <w:rPr>
                <w:rStyle w:val="FootnoteReference"/>
                <w:rFonts w:ascii="GHEA Grapalat" w:hAnsi="GHEA Grapalat"/>
              </w:rPr>
              <w:footnoteReference w:customMarkFollows="1" w:id="7"/>
              <w:t>**</w:t>
            </w:r>
          </w:p>
        </w:tc>
      </w:tr>
    </w:tbl>
    <w:p w14:paraId="78C03DF7" w14:textId="77777777" w:rsidR="000A214C" w:rsidRPr="00B138F3" w:rsidRDefault="000A214C" w:rsidP="000A214C">
      <w:pPr>
        <w:widowControl w:val="0"/>
        <w:spacing w:after="160"/>
        <w:rPr>
          <w:rFonts w:ascii="GHEA Grapalat" w:hAnsi="GHEA Grapalat" w:cs="GHEA Grapalat"/>
          <w:b/>
        </w:rPr>
      </w:pPr>
    </w:p>
    <w:p w14:paraId="02161F13"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5B2D693" w14:textId="77777777" w:rsidR="000A214C" w:rsidRPr="005001FE"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14:paraId="58DE817F" w14:textId="77777777" w:rsidR="000A214C" w:rsidRPr="00B138F3" w:rsidRDefault="000A214C" w:rsidP="000A214C">
      <w:pPr>
        <w:widowControl w:val="0"/>
        <w:jc w:val="both"/>
        <w:rPr>
          <w:rFonts w:ascii="GHEA Grapalat" w:hAnsi="GHEA Grapalat"/>
          <w:lang w:val="en-US"/>
        </w:rPr>
      </w:pPr>
      <w:r w:rsidRPr="005001FE">
        <w:rPr>
          <w:rFonts w:ascii="GHEA Grapalat" w:hAnsi="GHEA Grapalat"/>
        </w:rPr>
        <w:t>______________</w:t>
      </w:r>
      <w:r w:rsidRPr="00B138F3">
        <w:rPr>
          <w:rFonts w:ascii="GHEA Grapalat" w:hAnsi="GHEA Grapalat"/>
          <w:lang w:val="en-US"/>
        </w:rPr>
        <w:t>___________________________________________________________</w:t>
      </w:r>
    </w:p>
    <w:p w14:paraId="6B1AC98A"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7DB29C41"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82163D2"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43FF5305" w14:textId="61D0A0F4" w:rsidR="005001FE" w:rsidRPr="00140186" w:rsidRDefault="005001FE" w:rsidP="005001FE">
      <w:pPr>
        <w:widowControl w:val="0"/>
        <w:tabs>
          <w:tab w:val="left" w:pos="567"/>
        </w:tabs>
        <w:jc w:val="both"/>
        <w:rPr>
          <w:rFonts w:ascii="GHEA Grapalat" w:hAnsi="GHEA Grapalat" w:cs="GHEA Grapalat"/>
          <w:spacing w:val="-6"/>
          <w:sz w:val="22"/>
          <w:szCs w:val="22"/>
        </w:rPr>
      </w:pPr>
      <w:r w:rsidRPr="00140186">
        <w:rPr>
          <w:rFonts w:ascii="GHEA Grapalat" w:hAnsi="GHEA Grapalat"/>
          <w:sz w:val="22"/>
          <w:szCs w:val="22"/>
        </w:rPr>
        <w:tab/>
        <w:t>1</w:t>
      </w:r>
      <w:r w:rsidRPr="00140186">
        <w:rPr>
          <w:rFonts w:ascii="GHEA Grapalat" w:hAnsi="GHEA Grapalat"/>
          <w:spacing w:val="-6"/>
          <w:sz w:val="22"/>
          <w:szCs w:val="22"/>
        </w:rPr>
        <w:t>.1.</w:t>
      </w:r>
      <w:r w:rsidRPr="00140186">
        <w:rPr>
          <w:rFonts w:ascii="GHEA Grapalat" w:hAnsi="GHEA Grapalat"/>
          <w:spacing w:val="-6"/>
          <w:sz w:val="22"/>
          <w:szCs w:val="22"/>
        </w:rPr>
        <w:tab/>
        <w:t xml:space="preserve">Компания участвует в </w:t>
      </w:r>
      <w:proofErr w:type="gramStart"/>
      <w:r w:rsidRPr="00140186">
        <w:rPr>
          <w:rFonts w:ascii="GHEA Grapalat" w:hAnsi="GHEA Grapalat"/>
          <w:spacing w:val="-6"/>
          <w:sz w:val="22"/>
          <w:szCs w:val="22"/>
        </w:rPr>
        <w:t xml:space="preserve">организованной </w:t>
      </w:r>
      <w:r w:rsidR="00CD2B99" w:rsidRPr="008C4631">
        <w:rPr>
          <w:rFonts w:ascii="GHEA Grapalat" w:hAnsi="GHEA Grapalat"/>
          <w:spacing w:val="-6"/>
          <w:sz w:val="22"/>
          <w:szCs w:val="22"/>
        </w:rPr>
        <w:t xml:space="preserve"> </w:t>
      </w:r>
      <w:r w:rsidR="00241CB8" w:rsidRPr="008C4631">
        <w:rPr>
          <w:rFonts w:ascii="GHEA Grapalat" w:hAnsi="GHEA Grapalat"/>
          <w:spacing w:val="-6"/>
          <w:sz w:val="22"/>
          <w:szCs w:val="22"/>
        </w:rPr>
        <w:t>«</w:t>
      </w:r>
      <w:proofErr w:type="spellStart"/>
      <w:proofErr w:type="gramEnd"/>
      <w:r w:rsidR="00241CB8" w:rsidRPr="008C4631">
        <w:rPr>
          <w:rFonts w:ascii="GHEA Grapalat" w:hAnsi="GHEA Grapalat"/>
          <w:spacing w:val="-6"/>
          <w:sz w:val="22"/>
          <w:szCs w:val="22"/>
        </w:rPr>
        <w:t>Базмахпюрская</w:t>
      </w:r>
      <w:proofErr w:type="spellEnd"/>
      <w:r w:rsidR="00241CB8" w:rsidRPr="008C4631">
        <w:rPr>
          <w:rFonts w:ascii="GHEA Grapalat" w:hAnsi="GHEA Grapalat"/>
          <w:spacing w:val="-6"/>
          <w:sz w:val="22"/>
          <w:szCs w:val="22"/>
        </w:rPr>
        <w:t xml:space="preserve"> Средняя Школа Имени Н. Сафаряна” ГНКО</w:t>
      </w:r>
      <w:r w:rsidRPr="00140186">
        <w:rPr>
          <w:rFonts w:ascii="GHEA Grapalat" w:hAnsi="GHEA Grapalat"/>
          <w:spacing w:val="-6"/>
          <w:sz w:val="22"/>
          <w:szCs w:val="22"/>
        </w:rPr>
        <w:t xml:space="preserve">  (далее — Заказчик) </w:t>
      </w:r>
      <w:r w:rsidRPr="008C4631">
        <w:rPr>
          <w:rFonts w:ascii="GHEA Grapalat" w:hAnsi="GHEA Grapalat"/>
          <w:spacing w:val="-6"/>
          <w:sz w:val="22"/>
          <w:szCs w:val="22"/>
        </w:rPr>
        <w:t>процедуре закупок под кодом-</w:t>
      </w:r>
      <w:r w:rsidR="00804AA7">
        <w:rPr>
          <w:rFonts w:ascii="GHEA Grapalat" w:hAnsi="GHEA Grapalat"/>
          <w:spacing w:val="-6"/>
          <w:sz w:val="22"/>
          <w:szCs w:val="22"/>
        </w:rPr>
        <w:t>ԱՄԲՄԴ-ԳՀԾՁԲ-2026/01</w:t>
      </w:r>
      <w:r w:rsidR="003E4E11" w:rsidRPr="003E4E11">
        <w:rPr>
          <w:rFonts w:ascii="GHEA Grapalat" w:hAnsi="GHEA Grapalat"/>
        </w:rPr>
        <w:t xml:space="preserve"> </w:t>
      </w:r>
      <w:r w:rsidRPr="00140186">
        <w:rPr>
          <w:rFonts w:ascii="GHEA Grapalat" w:hAnsi="GHEA Grapalat"/>
        </w:rPr>
        <w:t>.</w:t>
      </w:r>
    </w:p>
    <w:p w14:paraId="3520B797" w14:textId="77777777" w:rsidR="000A214C" w:rsidRPr="00B138F3" w:rsidRDefault="000A214C" w:rsidP="000A214C">
      <w:pPr>
        <w:rPr>
          <w:rFonts w:ascii="GHEA Grapalat" w:hAnsi="GHEA Grapalat"/>
        </w:rPr>
      </w:pPr>
      <w:r w:rsidRPr="00B138F3">
        <w:rPr>
          <w:rFonts w:ascii="GHEA Grapalat" w:hAnsi="GHEA Grapalat"/>
        </w:rPr>
        <w:br w:type="page"/>
      </w:r>
    </w:p>
    <w:p w14:paraId="432FEE5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20D7CC0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11BA565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48F643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C0410D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30785F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12AB177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B138F3">
        <w:rPr>
          <w:rFonts w:ascii="GHEA Grapalat" w:hAnsi="GHEA Grapalat"/>
        </w:rPr>
        <w:t>сроки представления</w:t>
      </w:r>
      <w:proofErr w:type="gramEnd"/>
      <w:r w:rsidRPr="00B138F3">
        <w:rPr>
          <w:rFonts w:ascii="GHEA Grapalat" w:hAnsi="GHEA Grapalat"/>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8B1108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BD4812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326CB60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0F8EF43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A3CCAF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094404EF"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117E0125" w14:textId="77777777"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29FEA463" w14:textId="77777777"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28F5296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60433507"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D56461B"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1CC3740"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527069FD"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D9F03A6"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85BD0F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56D8A6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662402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24398E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164E422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34D3A7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54C8048D"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863669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3863B91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4C0D2CA" w14:textId="77777777" w:rsidR="000A214C"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54638000" w14:textId="77777777" w:rsidR="005001FE" w:rsidRPr="006F1605" w:rsidRDefault="005001FE" w:rsidP="00632AC2">
      <w:pPr>
        <w:widowControl w:val="0"/>
        <w:spacing w:after="160"/>
        <w:ind w:right="4250"/>
        <w:jc w:val="center"/>
        <w:rPr>
          <w:rFonts w:ascii="GHEA Grapalat" w:hAnsi="GHEA Grapalat"/>
          <w:vertAlign w:val="superscript"/>
        </w:rPr>
      </w:pPr>
    </w:p>
    <w:p w14:paraId="08325A11"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0EB5FE65" w14:textId="77777777" w:rsidR="00BE2572" w:rsidRPr="00B138F3" w:rsidRDefault="00BE2572" w:rsidP="00BE2572">
      <w:pPr>
        <w:widowControl w:val="0"/>
        <w:spacing w:after="160"/>
        <w:jc w:val="center"/>
        <w:rPr>
          <w:rFonts w:ascii="GHEA Grapalat" w:hAnsi="GHEA Grapalat" w:cs="Sylfaen"/>
        </w:rPr>
      </w:pPr>
    </w:p>
    <w:p w14:paraId="76ED0F5A" w14:textId="77777777" w:rsidR="00E752B6" w:rsidRPr="00E752B6" w:rsidRDefault="00E752B6" w:rsidP="00BE2572">
      <w:pPr>
        <w:rPr>
          <w:rFonts w:ascii="GHEA Grapalat" w:hAnsi="GHEA Grapalat" w:cs="Sylfaen"/>
        </w:rPr>
      </w:pPr>
    </w:p>
    <w:p w14:paraId="7F72E567" w14:textId="77777777"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6E4AADB6"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D7AE67"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3D0F85DA"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F7088B"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5CB61473"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8ECF5E"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13118FBC"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3B6EA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295774AA"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C3CB3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39C164FD"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23716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40AB18C2"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4C141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32DC586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E1ADF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C4631" w:rsidRPr="00B138F3" w14:paraId="7D2F0335"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38B971" w14:textId="487ACA77" w:rsidR="008C4631" w:rsidRPr="00140186" w:rsidRDefault="008C4631" w:rsidP="008C4631">
            <w:pPr>
              <w:widowControl w:val="0"/>
              <w:tabs>
                <w:tab w:val="left" w:pos="855"/>
              </w:tabs>
              <w:spacing w:after="160"/>
              <w:ind w:left="360"/>
              <w:rPr>
                <w:rFonts w:ascii="GHEA Grapalat" w:hAnsi="GHEA Grapalat"/>
              </w:rPr>
            </w:pPr>
            <w:r w:rsidRPr="00140186">
              <w:rPr>
                <w:rFonts w:ascii="GHEA Grapalat" w:hAnsi="GHEA Grapalat"/>
              </w:rPr>
              <w:t>9.</w:t>
            </w:r>
            <w:r w:rsidRPr="00140186">
              <w:rPr>
                <w:rFonts w:ascii="GHEA Grapalat" w:hAnsi="GHEA Grapalat"/>
              </w:rPr>
              <w:tab/>
              <w:t xml:space="preserve">Наименование, или имя, фамилия </w:t>
            </w:r>
            <w:proofErr w:type="gramStart"/>
            <w:r w:rsidRPr="00140186">
              <w:rPr>
                <w:rFonts w:ascii="GHEA Grapalat" w:hAnsi="GHEA Grapalat"/>
              </w:rPr>
              <w:t>бенефициара:</w:t>
            </w:r>
            <w:r w:rsidRPr="003E4E11">
              <w:rPr>
                <w:rFonts w:ascii="GHEA Grapalat" w:hAnsi="GHEA Grapalat"/>
              </w:rPr>
              <w:t xml:space="preserve"> </w:t>
            </w:r>
            <w:r>
              <w:rPr>
                <w:rFonts w:ascii="GHEA Grapalat" w:hAnsi="GHEA Grapalat"/>
              </w:rPr>
              <w:t xml:space="preserve">  </w:t>
            </w:r>
            <w:proofErr w:type="gramEnd"/>
            <w:r>
              <w:rPr>
                <w:rFonts w:ascii="GHEA Grapalat" w:hAnsi="GHEA Grapalat"/>
              </w:rPr>
              <w:t>«</w:t>
            </w:r>
            <w:proofErr w:type="spellStart"/>
            <w:r>
              <w:rPr>
                <w:rFonts w:ascii="GHEA Grapalat" w:hAnsi="GHEA Grapalat"/>
              </w:rPr>
              <w:t>Базмахпюрская</w:t>
            </w:r>
            <w:proofErr w:type="spellEnd"/>
            <w:r>
              <w:rPr>
                <w:rFonts w:ascii="GHEA Grapalat" w:hAnsi="GHEA Grapalat"/>
              </w:rPr>
              <w:t xml:space="preserve"> Средняя Школа Имени Н. Сафаряна” ГНКО</w:t>
            </w:r>
          </w:p>
        </w:tc>
      </w:tr>
      <w:tr w:rsidR="008C4631" w:rsidRPr="00B138F3" w14:paraId="47CE9734"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9AFC52" w14:textId="4B4ED377" w:rsidR="008C4631" w:rsidRPr="00140186" w:rsidRDefault="008C4631" w:rsidP="008C4631">
            <w:pPr>
              <w:widowControl w:val="0"/>
              <w:tabs>
                <w:tab w:val="left" w:pos="855"/>
              </w:tabs>
              <w:spacing w:after="160"/>
              <w:ind w:left="360"/>
              <w:rPr>
                <w:rFonts w:ascii="GHEA Grapalat" w:hAnsi="GHEA Grapalat"/>
              </w:rPr>
            </w:pPr>
            <w:r w:rsidRPr="00140186">
              <w:rPr>
                <w:rFonts w:ascii="GHEA Grapalat" w:hAnsi="GHEA Grapalat"/>
              </w:rPr>
              <w:t>10.</w:t>
            </w:r>
            <w:r w:rsidRPr="00140186">
              <w:rPr>
                <w:rFonts w:ascii="GHEA Grapalat" w:hAnsi="GHEA Grapalat"/>
              </w:rPr>
              <w:tab/>
              <w:t>НЗОУ бенефициара (не заполняется)</w:t>
            </w:r>
          </w:p>
        </w:tc>
      </w:tr>
      <w:tr w:rsidR="008C4631" w:rsidRPr="00B138F3" w14:paraId="0F3A76EE"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B6F52" w14:textId="4477AF97" w:rsidR="008C4631" w:rsidRPr="000C616F" w:rsidRDefault="008C4631" w:rsidP="008C4631">
            <w:pPr>
              <w:widowControl w:val="0"/>
              <w:tabs>
                <w:tab w:val="left" w:pos="855"/>
              </w:tabs>
              <w:spacing w:after="160"/>
              <w:ind w:left="360"/>
              <w:rPr>
                <w:rFonts w:ascii="GHEA Grapalat" w:hAnsi="GHEA Grapalat"/>
              </w:rPr>
            </w:pPr>
            <w:r w:rsidRPr="00140186">
              <w:rPr>
                <w:rFonts w:ascii="GHEA Grapalat" w:hAnsi="GHEA Grapalat"/>
              </w:rPr>
              <w:t>11.</w:t>
            </w:r>
            <w:r w:rsidRPr="00140186">
              <w:rPr>
                <w:rFonts w:ascii="GHEA Grapalat" w:hAnsi="GHEA Grapalat"/>
              </w:rPr>
              <w:tab/>
              <w:t>УНН бенефициара:</w:t>
            </w:r>
            <w:r w:rsidRPr="000E5982">
              <w:rPr>
                <w:rFonts w:ascii="GHEA Grapalat" w:hAnsi="GHEA Grapalat" w:cs="Arial"/>
                <w:sz w:val="20"/>
                <w:szCs w:val="20"/>
              </w:rPr>
              <w:t xml:space="preserve"> </w:t>
            </w:r>
            <w:r>
              <w:rPr>
                <w:rFonts w:ascii="GHEA Grapalat" w:hAnsi="GHEA Grapalat"/>
                <w:color w:val="000000"/>
                <w:sz w:val="20"/>
                <w:szCs w:val="20"/>
                <w:shd w:val="clear" w:color="auto" w:fill="FFFFFF"/>
              </w:rPr>
              <w:t>05006045</w:t>
            </w:r>
          </w:p>
        </w:tc>
      </w:tr>
      <w:tr w:rsidR="008C4631" w:rsidRPr="00B138F3" w14:paraId="548935D9"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F14FA4" w14:textId="678F1726" w:rsidR="008C4631" w:rsidRPr="00140186" w:rsidRDefault="008C4631" w:rsidP="008C4631">
            <w:pPr>
              <w:widowControl w:val="0"/>
              <w:tabs>
                <w:tab w:val="left" w:pos="855"/>
              </w:tabs>
              <w:spacing w:after="160"/>
              <w:ind w:left="360"/>
              <w:rPr>
                <w:rFonts w:ascii="GHEA Grapalat" w:hAnsi="GHEA Grapalat"/>
              </w:rPr>
            </w:pPr>
            <w:r w:rsidRPr="00140186">
              <w:rPr>
                <w:rFonts w:ascii="GHEA Grapalat" w:hAnsi="GHEA Grapalat"/>
              </w:rPr>
              <w:t>12.</w:t>
            </w:r>
            <w:r w:rsidRPr="00140186">
              <w:rPr>
                <w:rFonts w:ascii="GHEA Grapalat" w:hAnsi="GHEA Grapalat"/>
              </w:rPr>
              <w:tab/>
              <w:t xml:space="preserve"> Обслуживающая бенефициара Финансовая организация (банк): Центральное казначейство</w:t>
            </w:r>
          </w:p>
        </w:tc>
      </w:tr>
      <w:tr w:rsidR="008C4631" w:rsidRPr="00B138F3" w14:paraId="6BED4C9D"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3958F" w14:textId="50397E32" w:rsidR="008C4631" w:rsidRPr="000C616F" w:rsidRDefault="008C4631" w:rsidP="008C4631">
            <w:pPr>
              <w:widowControl w:val="0"/>
              <w:tabs>
                <w:tab w:val="left" w:pos="855"/>
              </w:tabs>
              <w:spacing w:after="160"/>
              <w:ind w:left="360"/>
              <w:rPr>
                <w:rFonts w:ascii="GHEA Grapalat" w:hAnsi="GHEA Grapalat"/>
              </w:rPr>
            </w:pPr>
            <w:r w:rsidRPr="00140186">
              <w:rPr>
                <w:rFonts w:ascii="GHEA Grapalat" w:hAnsi="GHEA Grapalat"/>
              </w:rPr>
              <w:t>13.</w:t>
            </w:r>
            <w:r w:rsidRPr="00140186">
              <w:rPr>
                <w:rFonts w:ascii="GHEA Grapalat" w:hAnsi="GHEA Grapalat"/>
              </w:rPr>
              <w:tab/>
              <w:t>Номер счета бенефициара (</w:t>
            </w:r>
            <w:proofErr w:type="spellStart"/>
            <w:proofErr w:type="gramStart"/>
            <w:r w:rsidRPr="00140186">
              <w:rPr>
                <w:rFonts w:ascii="GHEA Grapalat" w:hAnsi="GHEA Grapalat"/>
              </w:rPr>
              <w:t>сч</w:t>
            </w:r>
            <w:proofErr w:type="spellEnd"/>
            <w:r w:rsidRPr="00140186">
              <w:rPr>
                <w:rFonts w:ascii="GHEA Grapalat" w:hAnsi="GHEA Grapalat"/>
              </w:rPr>
              <w:t>.№</w:t>
            </w:r>
            <w:proofErr w:type="gramEnd"/>
            <w:r w:rsidRPr="00140186">
              <w:rPr>
                <w:rFonts w:ascii="GHEA Grapalat" w:hAnsi="GHEA Grapalat"/>
              </w:rPr>
              <w:t>)</w:t>
            </w:r>
            <w:r w:rsidRPr="00140186">
              <w:rPr>
                <w:rFonts w:ascii="GHEA Grapalat" w:hAnsi="GHEA Grapalat"/>
                <w:lang w:val="en-US"/>
              </w:rPr>
              <w:t xml:space="preserve"> </w:t>
            </w:r>
            <w:r>
              <w:rPr>
                <w:rFonts w:ascii="GHEA Grapalat" w:hAnsi="GHEA Grapalat"/>
                <w:color w:val="000000"/>
                <w:sz w:val="20"/>
                <w:szCs w:val="20"/>
                <w:shd w:val="clear" w:color="auto" w:fill="FFFFFF"/>
              </w:rPr>
              <w:t>900448000027</w:t>
            </w:r>
          </w:p>
        </w:tc>
      </w:tr>
      <w:tr w:rsidR="005001FE" w:rsidRPr="00B138F3" w14:paraId="02E36EBD"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A10FAF"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5001FE" w:rsidRPr="00B138F3" w14:paraId="50E0A2A7"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1C0B0B"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001FE" w:rsidRPr="00B138F3" w14:paraId="4E5250E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CCC299"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5001FE" w:rsidRPr="00B138F3" w14:paraId="253A460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F7A323"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5001FE" w:rsidRPr="00B138F3" w14:paraId="095C5141"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479DBCAF"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001FE" w:rsidRPr="00B138F3" w14:paraId="39E68BC4"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A5EFA0"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5001FE" w:rsidRPr="00B138F3" w14:paraId="1CA2D980"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8CB259" w14:textId="77777777" w:rsidR="005001FE" w:rsidRPr="00B138F3" w:rsidRDefault="005001FE" w:rsidP="005001F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5001FE" w:rsidRPr="00B138F3" w14:paraId="70BF7498"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2E7EBCD2" w14:textId="77777777" w:rsidR="005001FE" w:rsidRPr="00B138F3" w:rsidRDefault="005001FE" w:rsidP="005001F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4F1E9C67" w14:textId="77777777" w:rsidR="005001FE" w:rsidRPr="00B138F3" w:rsidRDefault="005001FE" w:rsidP="005001FE">
            <w:pPr>
              <w:widowControl w:val="0"/>
              <w:spacing w:after="160"/>
              <w:rPr>
                <w:rFonts w:ascii="GHEA Grapalat" w:hAnsi="GHEA Grapalat" w:cs="Sylfaen"/>
              </w:rPr>
            </w:pPr>
          </w:p>
          <w:p w14:paraId="64630CA2" w14:textId="77777777" w:rsidR="005001FE" w:rsidRPr="00B138F3" w:rsidRDefault="005001FE" w:rsidP="005001FE">
            <w:pPr>
              <w:widowControl w:val="0"/>
              <w:spacing w:after="160"/>
              <w:jc w:val="right"/>
              <w:rPr>
                <w:rFonts w:ascii="GHEA Grapalat" w:hAnsi="GHEA Grapalat" w:cs="Tahoma"/>
              </w:rPr>
            </w:pPr>
            <w:r w:rsidRPr="00B138F3">
              <w:rPr>
                <w:rFonts w:ascii="GHEA Grapalat" w:hAnsi="GHEA Grapalat"/>
              </w:rPr>
              <w:t>/____________________/</w:t>
            </w:r>
          </w:p>
          <w:p w14:paraId="46E88E4C" w14:textId="77777777" w:rsidR="005001FE" w:rsidRPr="00B138F3" w:rsidRDefault="005001FE" w:rsidP="005001FE">
            <w:pPr>
              <w:widowControl w:val="0"/>
              <w:spacing w:after="160"/>
              <w:rPr>
                <w:rFonts w:ascii="GHEA Grapalat" w:hAnsi="GHEA Grapalat" w:cs="Sylfaen"/>
              </w:rPr>
            </w:pPr>
          </w:p>
          <w:p w14:paraId="62A7E594"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5E1F5527" w14:textId="77777777" w:rsidR="005001FE" w:rsidRPr="00B138F3" w:rsidRDefault="005001FE" w:rsidP="005001FE">
            <w:pPr>
              <w:widowControl w:val="0"/>
              <w:spacing w:after="160"/>
              <w:rPr>
                <w:rFonts w:ascii="GHEA Grapalat" w:hAnsi="GHEA Grapalat" w:cs="Sylfaen"/>
              </w:rPr>
            </w:pPr>
          </w:p>
          <w:p w14:paraId="731292B4" w14:textId="77777777" w:rsidR="005001FE" w:rsidRPr="00B138F3" w:rsidRDefault="005001FE" w:rsidP="005001F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2A9305EB" w14:textId="77777777" w:rsidR="005001FE" w:rsidRPr="00B138F3" w:rsidRDefault="005001FE" w:rsidP="005001F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556CC08" w14:textId="77777777" w:rsidR="005001FE" w:rsidRPr="00B138F3" w:rsidRDefault="005001FE" w:rsidP="005001FE">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DDE2992" w14:textId="77777777" w:rsidR="005001FE" w:rsidRPr="00B138F3" w:rsidRDefault="005001FE" w:rsidP="005001FE">
            <w:pPr>
              <w:widowControl w:val="0"/>
              <w:spacing w:after="160"/>
              <w:rPr>
                <w:rFonts w:ascii="GHEA Grapalat" w:hAnsi="GHEA Grapalat" w:cs="Sylfaen"/>
              </w:rPr>
            </w:pPr>
          </w:p>
          <w:p w14:paraId="5EED97A2"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5BDF1AA2" w14:textId="77777777" w:rsidR="005001FE" w:rsidRPr="00B138F3" w:rsidRDefault="005001FE" w:rsidP="005001FE">
            <w:pPr>
              <w:widowControl w:val="0"/>
              <w:spacing w:after="160"/>
              <w:jc w:val="right"/>
              <w:rPr>
                <w:rFonts w:ascii="GHEA Grapalat" w:hAnsi="GHEA Grapalat" w:cs="Tahoma"/>
              </w:rPr>
            </w:pPr>
          </w:p>
          <w:p w14:paraId="190DB190"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3D61ACB1" w14:textId="77777777" w:rsidR="005001FE" w:rsidRPr="00B138F3" w:rsidRDefault="005001FE" w:rsidP="005001FE">
            <w:pPr>
              <w:widowControl w:val="0"/>
              <w:spacing w:after="160"/>
              <w:rPr>
                <w:rFonts w:ascii="GHEA Grapalat" w:hAnsi="GHEA Grapalat" w:cs="Sylfaen"/>
              </w:rPr>
            </w:pPr>
          </w:p>
          <w:p w14:paraId="672AD1CC" w14:textId="77777777" w:rsidR="005001FE" w:rsidRPr="00B138F3" w:rsidRDefault="005001FE" w:rsidP="005001FE">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5001FE" w:rsidRPr="00B138F3" w14:paraId="70BAD611"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7BE8E43A" w14:textId="77777777" w:rsidR="005001FE" w:rsidRPr="00B138F3" w:rsidRDefault="005001FE" w:rsidP="005001FE">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0886C66" w14:textId="77777777" w:rsidR="005001FE" w:rsidRPr="00B138F3" w:rsidRDefault="005001FE" w:rsidP="005001FE">
            <w:pPr>
              <w:widowControl w:val="0"/>
              <w:spacing w:after="160"/>
              <w:rPr>
                <w:rFonts w:ascii="GHEA Grapalat" w:hAnsi="GHEA Grapalat"/>
              </w:rPr>
            </w:pPr>
          </w:p>
          <w:p w14:paraId="7CB34B1C" w14:textId="77777777" w:rsidR="005001FE" w:rsidRPr="00B138F3" w:rsidRDefault="005001FE" w:rsidP="005001FE">
            <w:pPr>
              <w:widowControl w:val="0"/>
              <w:jc w:val="right"/>
              <w:rPr>
                <w:rFonts w:ascii="GHEA Grapalat" w:hAnsi="GHEA Grapalat" w:cs="Tahoma"/>
              </w:rPr>
            </w:pPr>
            <w:r w:rsidRPr="00B138F3">
              <w:rPr>
                <w:rFonts w:ascii="GHEA Grapalat" w:hAnsi="GHEA Grapalat"/>
              </w:rPr>
              <w:t>/____________________/</w:t>
            </w:r>
          </w:p>
          <w:p w14:paraId="05556B02" w14:textId="77777777" w:rsidR="005001FE" w:rsidRPr="00B138F3" w:rsidRDefault="005001FE" w:rsidP="005001F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8F6ECB1" w14:textId="77777777" w:rsidR="005001FE" w:rsidRPr="00B138F3" w:rsidRDefault="005001FE" w:rsidP="005001FE">
            <w:pPr>
              <w:widowControl w:val="0"/>
              <w:spacing w:after="160"/>
              <w:rPr>
                <w:rFonts w:ascii="GHEA Grapalat" w:hAnsi="GHEA Grapalat" w:cs="Tahoma"/>
              </w:rPr>
            </w:pPr>
          </w:p>
          <w:p w14:paraId="73E30848" w14:textId="77777777" w:rsidR="005001FE" w:rsidRPr="00B138F3" w:rsidRDefault="005001FE" w:rsidP="005001F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7C1A505" w14:textId="77777777" w:rsidR="005001FE" w:rsidRPr="00B138F3" w:rsidRDefault="005001FE" w:rsidP="005001F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AE49C31" w14:textId="77777777" w:rsidR="005001FE" w:rsidRPr="00B138F3" w:rsidRDefault="005001FE" w:rsidP="005001FE">
            <w:pPr>
              <w:widowControl w:val="0"/>
              <w:spacing w:after="160"/>
              <w:rPr>
                <w:rFonts w:ascii="GHEA Grapalat" w:hAnsi="GHEA Grapalat" w:cs="Tahoma"/>
              </w:rPr>
            </w:pPr>
          </w:p>
          <w:p w14:paraId="7F48C270" w14:textId="77777777" w:rsidR="005001FE" w:rsidRPr="00B138F3" w:rsidRDefault="005001FE" w:rsidP="005001FE">
            <w:pPr>
              <w:widowControl w:val="0"/>
              <w:jc w:val="right"/>
              <w:rPr>
                <w:rFonts w:ascii="GHEA Grapalat" w:hAnsi="GHEA Grapalat" w:cs="Tahoma"/>
              </w:rPr>
            </w:pPr>
            <w:r w:rsidRPr="00B138F3">
              <w:rPr>
                <w:rFonts w:ascii="GHEA Grapalat" w:hAnsi="GHEA Grapalat"/>
              </w:rPr>
              <w:t>/____________________/</w:t>
            </w:r>
          </w:p>
          <w:p w14:paraId="25583D32" w14:textId="77777777" w:rsidR="005001FE" w:rsidRPr="00B138F3" w:rsidRDefault="005001FE" w:rsidP="005001F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45308067" w14:textId="77777777" w:rsidR="005001FE" w:rsidRPr="00B138F3" w:rsidRDefault="005001FE" w:rsidP="005001FE">
            <w:pPr>
              <w:widowControl w:val="0"/>
              <w:spacing w:after="160"/>
              <w:rPr>
                <w:rFonts w:ascii="GHEA Grapalat" w:hAnsi="GHEA Grapalat" w:cs="Arial"/>
              </w:rPr>
            </w:pPr>
          </w:p>
        </w:tc>
      </w:tr>
      <w:tr w:rsidR="005001FE" w:rsidRPr="00B138F3" w14:paraId="5C3CD293"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4AB34489" w14:textId="77777777" w:rsidR="005001FE" w:rsidRPr="00B138F3" w:rsidRDefault="005001FE" w:rsidP="005001F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A590712" w14:textId="77777777" w:rsidR="005001FE" w:rsidRPr="00B138F3" w:rsidRDefault="005001FE" w:rsidP="005001FE">
            <w:pPr>
              <w:widowControl w:val="0"/>
              <w:spacing w:after="160"/>
              <w:rPr>
                <w:rFonts w:ascii="GHEA Grapalat" w:hAnsi="GHEA Grapalat" w:cs="Sylfaen"/>
              </w:rPr>
            </w:pPr>
          </w:p>
          <w:p w14:paraId="24712C6F" w14:textId="77777777" w:rsidR="005001FE" w:rsidRPr="00B138F3" w:rsidRDefault="005001FE" w:rsidP="005001F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4C27192" w14:textId="77777777" w:rsidR="005001FE" w:rsidRPr="00B138F3" w:rsidRDefault="005001FE" w:rsidP="005001F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28BC04F" w14:textId="77777777" w:rsidR="005001FE" w:rsidRPr="00B138F3" w:rsidRDefault="005001FE" w:rsidP="005001FE">
            <w:pPr>
              <w:widowControl w:val="0"/>
              <w:spacing w:after="160"/>
              <w:rPr>
                <w:rFonts w:ascii="GHEA Grapalat" w:hAnsi="GHEA Grapalat"/>
              </w:rPr>
            </w:pPr>
          </w:p>
          <w:p w14:paraId="565D8179"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4674684" w14:textId="77777777" w:rsidR="00E752B6" w:rsidRPr="00B138F3" w:rsidRDefault="00E752B6" w:rsidP="00E752B6">
      <w:pPr>
        <w:widowControl w:val="0"/>
        <w:spacing w:after="160"/>
        <w:jc w:val="center"/>
        <w:rPr>
          <w:rFonts w:ascii="GHEA Grapalat" w:hAnsi="GHEA Grapalat" w:cs="Sylfaen"/>
        </w:rPr>
      </w:pPr>
    </w:p>
    <w:p w14:paraId="29090C1F" w14:textId="77777777" w:rsidR="00E752B6" w:rsidRPr="00E752B6" w:rsidRDefault="00E752B6" w:rsidP="00BE2572">
      <w:pPr>
        <w:rPr>
          <w:rFonts w:ascii="GHEA Grapalat" w:hAnsi="GHEA Grapalat" w:cs="Sylfaen"/>
        </w:rPr>
      </w:pPr>
    </w:p>
    <w:p w14:paraId="5B22D6C1" w14:textId="77777777" w:rsidR="00E752B6" w:rsidRDefault="00E752B6" w:rsidP="00BE2572">
      <w:pPr>
        <w:rPr>
          <w:rFonts w:ascii="GHEA Grapalat" w:hAnsi="GHEA Grapalat" w:cs="Sylfaen"/>
          <w:lang w:val="hy-AM"/>
        </w:rPr>
      </w:pPr>
    </w:p>
    <w:p w14:paraId="62958D9E" w14:textId="77777777" w:rsidR="00E752B6" w:rsidRDefault="00E752B6" w:rsidP="00BE2572">
      <w:pPr>
        <w:rPr>
          <w:rFonts w:ascii="GHEA Grapalat" w:hAnsi="GHEA Grapalat" w:cs="Sylfaen"/>
          <w:lang w:val="hy-AM"/>
        </w:rPr>
      </w:pPr>
    </w:p>
    <w:p w14:paraId="1E66C8A2" w14:textId="77777777" w:rsidR="00E752B6" w:rsidRDefault="00E752B6" w:rsidP="00BE2572">
      <w:pPr>
        <w:rPr>
          <w:rFonts w:ascii="GHEA Grapalat" w:hAnsi="GHEA Grapalat" w:cs="Sylfaen"/>
          <w:lang w:val="hy-AM"/>
        </w:rPr>
      </w:pPr>
    </w:p>
    <w:p w14:paraId="682BA758" w14:textId="77777777" w:rsidR="00E752B6" w:rsidRDefault="00E752B6" w:rsidP="00BE2572">
      <w:pPr>
        <w:rPr>
          <w:rFonts w:ascii="GHEA Grapalat" w:hAnsi="GHEA Grapalat" w:cs="Sylfaen"/>
          <w:lang w:val="hy-AM"/>
        </w:rPr>
      </w:pPr>
    </w:p>
    <w:p w14:paraId="6DBFD985" w14:textId="77777777" w:rsidR="00E752B6" w:rsidRDefault="00E752B6" w:rsidP="00BE2572">
      <w:pPr>
        <w:rPr>
          <w:rFonts w:ascii="GHEA Grapalat" w:hAnsi="GHEA Grapalat" w:cs="Sylfaen"/>
          <w:lang w:val="hy-AM"/>
        </w:rPr>
      </w:pPr>
    </w:p>
    <w:p w14:paraId="7408BB80" w14:textId="77777777" w:rsidR="00E752B6" w:rsidRDefault="00E752B6" w:rsidP="00BE2572">
      <w:pPr>
        <w:rPr>
          <w:rFonts w:ascii="GHEA Grapalat" w:hAnsi="GHEA Grapalat" w:cs="Sylfaen"/>
          <w:lang w:val="hy-AM"/>
        </w:rPr>
      </w:pPr>
    </w:p>
    <w:p w14:paraId="0E0E04D4" w14:textId="77777777" w:rsidR="00E752B6" w:rsidRDefault="00E752B6" w:rsidP="00BE2572">
      <w:pPr>
        <w:rPr>
          <w:rFonts w:ascii="GHEA Grapalat" w:hAnsi="GHEA Grapalat" w:cs="Sylfaen"/>
          <w:lang w:val="hy-AM"/>
        </w:rPr>
      </w:pPr>
    </w:p>
    <w:p w14:paraId="4ADBFF13" w14:textId="77777777" w:rsidR="00E752B6" w:rsidRDefault="00E752B6" w:rsidP="00BE2572">
      <w:pPr>
        <w:rPr>
          <w:rFonts w:ascii="GHEA Grapalat" w:hAnsi="GHEA Grapalat" w:cs="Sylfaen"/>
          <w:lang w:val="hy-AM"/>
        </w:rPr>
      </w:pPr>
    </w:p>
    <w:p w14:paraId="74D54F5F" w14:textId="77777777" w:rsidR="00E752B6" w:rsidRDefault="00E752B6" w:rsidP="00BE2572">
      <w:pPr>
        <w:rPr>
          <w:rFonts w:ascii="GHEA Grapalat" w:hAnsi="GHEA Grapalat" w:cs="Sylfaen"/>
          <w:lang w:val="hy-AM"/>
        </w:rPr>
      </w:pPr>
    </w:p>
    <w:p w14:paraId="3652D6B0" w14:textId="77777777" w:rsidR="00E752B6" w:rsidRDefault="00E752B6" w:rsidP="00BE2572">
      <w:pPr>
        <w:rPr>
          <w:rFonts w:ascii="GHEA Grapalat" w:hAnsi="GHEA Grapalat" w:cs="Sylfaen"/>
          <w:lang w:val="hy-AM"/>
        </w:rPr>
      </w:pPr>
    </w:p>
    <w:p w14:paraId="2302FC6D"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49A96F2"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799DA856"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E540AD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4FF70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6C5D23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E1D702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A65480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A896B7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4EBB6B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1CDCDE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F60993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7E3AB3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42BC5E8"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4348785"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314888"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2B83C2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0E7BD11"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54D116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A1D9F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1B7F5F6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AD2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BE318C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3A28C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3BA47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720AC5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273F73D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7C43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A4942FD"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79BA3F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EE786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F8CCA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BFEF93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4D008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D1A6F65"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A3057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9B783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660A8F5"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53E8EF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5690A6F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AB6CE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E7D9D0F"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3FEF2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A3955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CA460F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92835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F66154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61C76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02B1E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14284B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E946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33CD2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392D2C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4A5A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191B03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D2133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C363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C6E68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885E44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C10752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AD007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1F7F62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0ABFC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01ED4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1F77F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EE9D80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5EC1D33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6A70D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478D47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A7C58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650D4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2BAFC4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A6C7B4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296FB7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1CE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7F7BA8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5BAE8D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8445B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374739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5838BC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BAD51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38A1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8986C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A8BAD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9D71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21A67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A0DBA3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150F8F2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2447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1C95D4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50C78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64D14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8BE320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391A26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D16285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F28C5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3FE33D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A181B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D16D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2525F1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8624E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1602D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577FA9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6D6A40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5F09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0675A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2DC4C2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CC4B2F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74332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ADC493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FF1DD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CD863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3A3194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30E0A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40B65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122A9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0F87E3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80E76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D925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E8CB1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694584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14:paraId="170FC78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50F4C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0CA85E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47FB71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9F2AA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F34C9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78E477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66CF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A2012F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B851B2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7047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A7C246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CB9BF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592A6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FBB85E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80CF7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88DB1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48C0A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F13268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76DE80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F22719"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0D2A3C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BE1DDE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0A2A13"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47FD0839"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1314D1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B6687A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0F11C30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6B4BC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546049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A2A76F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2282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908635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1D8510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2AA6C8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8906D1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7454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4E3A5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C3F23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53581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67BF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41A2FB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4BA65E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0576DD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B6CEA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B236DD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93A4E7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DFFD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80BDC2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A0AA6A8"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5A83B9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42040C4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4331015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1C87A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28BCE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87A37F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C28D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9CD519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4C0CAC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2CEC1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0D9C3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72F68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0CF047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A563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8FA5C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7C67E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50070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635C99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EA1A8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808CE9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4EA42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F327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04640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2147769"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1A5B34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82A06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650A2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E7F97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E22D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05256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7790FAE"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274DD43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EF100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4796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A53FD3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26CD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2A488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D259EE6"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20A1C34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D3EFB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0A02B3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0BA731B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82A93D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4777E7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73AAA3C"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607FF4C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E0C0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3B15FF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6BA2E9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9922E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0DBE0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E2EB26D"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65E020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EA02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2B2EFE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5AA54C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83F4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B53E6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CC03C90" w14:textId="77777777" w:rsidR="00BE2572" w:rsidRPr="00B138F3" w:rsidRDefault="00BE2572" w:rsidP="000745BE">
            <w:pPr>
              <w:widowControl w:val="0"/>
              <w:spacing w:after="120"/>
              <w:jc w:val="center"/>
              <w:rPr>
                <w:rFonts w:ascii="GHEA Grapalat" w:hAnsi="GHEA Grapalat"/>
                <w:sz w:val="18"/>
                <w:szCs w:val="18"/>
              </w:rPr>
            </w:pPr>
          </w:p>
        </w:tc>
      </w:tr>
    </w:tbl>
    <w:p w14:paraId="624CA811" w14:textId="77777777" w:rsidR="00BE2572" w:rsidRPr="00B138F3" w:rsidRDefault="00BE2572" w:rsidP="00BE2572">
      <w:pPr>
        <w:widowControl w:val="0"/>
        <w:spacing w:after="160"/>
        <w:ind w:left="567" w:right="565"/>
        <w:jc w:val="center"/>
        <w:rPr>
          <w:rFonts w:ascii="GHEA Grapalat" w:hAnsi="GHEA Grapalat"/>
          <w:b/>
        </w:rPr>
      </w:pPr>
    </w:p>
    <w:p w14:paraId="31D889E4" w14:textId="77777777" w:rsidR="00BE2572" w:rsidRPr="00B138F3" w:rsidRDefault="00BE2572" w:rsidP="00BE2572">
      <w:pPr>
        <w:widowControl w:val="0"/>
        <w:spacing w:after="160"/>
        <w:ind w:left="567" w:right="565"/>
        <w:jc w:val="center"/>
        <w:rPr>
          <w:rFonts w:ascii="GHEA Grapalat" w:hAnsi="GHEA Grapalat"/>
          <w:b/>
        </w:rPr>
      </w:pPr>
    </w:p>
    <w:p w14:paraId="5B2EB104" w14:textId="77777777" w:rsidR="00BE2572" w:rsidRPr="00B138F3" w:rsidRDefault="00BE2572" w:rsidP="00BE2572">
      <w:pPr>
        <w:widowControl w:val="0"/>
        <w:spacing w:after="160"/>
        <w:ind w:left="567" w:right="565"/>
        <w:jc w:val="center"/>
        <w:rPr>
          <w:rFonts w:ascii="GHEA Grapalat" w:hAnsi="GHEA Grapalat"/>
          <w:b/>
        </w:rPr>
      </w:pPr>
    </w:p>
    <w:p w14:paraId="2949C158" w14:textId="77777777" w:rsidR="00BE2572" w:rsidRPr="00B138F3" w:rsidRDefault="00BE2572" w:rsidP="00BE2572">
      <w:pPr>
        <w:widowControl w:val="0"/>
        <w:spacing w:after="160"/>
        <w:ind w:left="567" w:right="565"/>
        <w:jc w:val="center"/>
        <w:rPr>
          <w:rFonts w:ascii="GHEA Grapalat" w:hAnsi="GHEA Grapalat"/>
          <w:b/>
        </w:rPr>
      </w:pPr>
    </w:p>
    <w:p w14:paraId="0D8B0D1C" w14:textId="77777777" w:rsidR="00BE2572" w:rsidRPr="00B138F3" w:rsidRDefault="00BE2572" w:rsidP="00BE2572">
      <w:pPr>
        <w:widowControl w:val="0"/>
        <w:spacing w:after="160"/>
        <w:ind w:left="567" w:right="565"/>
        <w:jc w:val="center"/>
        <w:rPr>
          <w:rFonts w:ascii="GHEA Grapalat" w:hAnsi="GHEA Grapalat"/>
          <w:b/>
        </w:rPr>
      </w:pPr>
    </w:p>
    <w:p w14:paraId="2A82B13B" w14:textId="77777777" w:rsidR="00BE2572" w:rsidRPr="00B138F3" w:rsidRDefault="00BE2572" w:rsidP="00BE2572">
      <w:pPr>
        <w:widowControl w:val="0"/>
        <w:spacing w:after="160"/>
        <w:ind w:left="567" w:right="565"/>
        <w:jc w:val="center"/>
        <w:rPr>
          <w:rFonts w:ascii="GHEA Grapalat" w:hAnsi="GHEA Grapalat"/>
          <w:b/>
        </w:rPr>
      </w:pPr>
    </w:p>
    <w:p w14:paraId="72D5F7E7" w14:textId="77777777" w:rsidR="00BE2572" w:rsidRPr="00B138F3" w:rsidRDefault="00BE2572" w:rsidP="00BE2572">
      <w:pPr>
        <w:widowControl w:val="0"/>
        <w:spacing w:after="160"/>
        <w:ind w:left="567" w:right="565"/>
        <w:jc w:val="center"/>
        <w:rPr>
          <w:rFonts w:ascii="GHEA Grapalat" w:hAnsi="GHEA Grapalat"/>
          <w:b/>
        </w:rPr>
      </w:pPr>
    </w:p>
    <w:p w14:paraId="15944019" w14:textId="77777777" w:rsidR="00BE2572" w:rsidRPr="00B138F3" w:rsidRDefault="00BE2572" w:rsidP="00BE2572">
      <w:pPr>
        <w:widowControl w:val="0"/>
        <w:spacing w:after="160"/>
        <w:ind w:left="567" w:right="565"/>
        <w:jc w:val="center"/>
        <w:rPr>
          <w:rFonts w:ascii="GHEA Grapalat" w:hAnsi="GHEA Grapalat"/>
          <w:b/>
        </w:rPr>
      </w:pPr>
    </w:p>
    <w:p w14:paraId="736BB733" w14:textId="77777777" w:rsidR="00BE2572" w:rsidRPr="00B138F3" w:rsidRDefault="00BE2572" w:rsidP="00BE2572">
      <w:pPr>
        <w:widowControl w:val="0"/>
        <w:spacing w:after="160"/>
        <w:ind w:left="567" w:right="565"/>
        <w:jc w:val="center"/>
        <w:rPr>
          <w:rFonts w:ascii="GHEA Grapalat" w:hAnsi="GHEA Grapalat"/>
          <w:b/>
        </w:rPr>
      </w:pPr>
    </w:p>
    <w:p w14:paraId="0660219B" w14:textId="77777777" w:rsidR="00BE2572" w:rsidRPr="00B138F3" w:rsidRDefault="00BE2572" w:rsidP="00BE2572">
      <w:pPr>
        <w:widowControl w:val="0"/>
        <w:spacing w:after="160"/>
        <w:ind w:left="567" w:right="565"/>
        <w:jc w:val="center"/>
        <w:rPr>
          <w:rFonts w:ascii="GHEA Grapalat" w:hAnsi="GHEA Grapalat"/>
          <w:b/>
        </w:rPr>
      </w:pPr>
    </w:p>
    <w:p w14:paraId="30F5F760"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671FDCF6" w14:textId="77777777"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14:paraId="4C6CC752" w14:textId="079F211F" w:rsidR="003B2F27" w:rsidRPr="00C95D0C" w:rsidRDefault="003B2F27" w:rsidP="003B2F27">
      <w:pPr>
        <w:pStyle w:val="BodyTextIndent3"/>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5001FE">
        <w:rPr>
          <w:rFonts w:ascii="GHEA Grapalat" w:hAnsi="GHEA Grapalat"/>
          <w:b/>
          <w:sz w:val="24"/>
          <w:szCs w:val="24"/>
        </w:rPr>
        <w:t>запрос котировок</w:t>
      </w:r>
      <w:r w:rsidRPr="008C4631">
        <w:rPr>
          <w:rFonts w:ascii="GHEA Grapalat" w:hAnsi="GHEA Grapalat"/>
          <w:b/>
          <w:sz w:val="24"/>
          <w:szCs w:val="24"/>
        </w:rPr>
        <w:br/>
      </w:r>
      <w:r>
        <w:rPr>
          <w:rFonts w:ascii="GHEA Grapalat" w:hAnsi="GHEA Grapalat"/>
          <w:b/>
          <w:sz w:val="24"/>
          <w:szCs w:val="24"/>
        </w:rPr>
        <w:t xml:space="preserve">под кодом </w:t>
      </w:r>
      <w:r w:rsidR="00804AA7">
        <w:rPr>
          <w:rFonts w:ascii="GHEA Grapalat" w:hAnsi="GHEA Grapalat"/>
          <w:b/>
          <w:sz w:val="24"/>
          <w:szCs w:val="24"/>
        </w:rPr>
        <w:t>ԱՄԲՄԴ-ԳՀԾՁԲ-2026/01</w:t>
      </w:r>
      <w:r w:rsidR="003E4E11" w:rsidRPr="003E4E11">
        <w:rPr>
          <w:rFonts w:ascii="GHEA Grapalat" w:hAnsi="GHEA Grapalat"/>
          <w:i/>
        </w:rPr>
        <w:t xml:space="preserve"> </w:t>
      </w:r>
    </w:p>
    <w:p w14:paraId="04277B98" w14:textId="77777777" w:rsidR="003B2F27" w:rsidRPr="00AD29CE" w:rsidRDefault="003B2F27" w:rsidP="003B2F27">
      <w:pPr>
        <w:widowControl w:val="0"/>
        <w:spacing w:after="160" w:line="360" w:lineRule="auto"/>
        <w:jc w:val="right"/>
        <w:rPr>
          <w:rFonts w:ascii="GHEA Grapalat" w:hAnsi="GHEA Grapalat"/>
          <w:i/>
        </w:rPr>
      </w:pPr>
    </w:p>
    <w:p w14:paraId="79BD31C9" w14:textId="77777777"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14:paraId="6A2BD55E"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542"/>
      </w:tblGrid>
      <w:tr w:rsidR="003B2F27" w14:paraId="0731A6A8" w14:textId="77777777" w:rsidTr="005B7138">
        <w:tc>
          <w:tcPr>
            <w:tcW w:w="4643" w:type="dxa"/>
          </w:tcPr>
          <w:p w14:paraId="2EA55FF9"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95FB1B8"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16D32119" w14:textId="77777777" w:rsidR="003B2F27" w:rsidRPr="00D04EA3" w:rsidRDefault="003B2F27" w:rsidP="003B2F27">
      <w:pPr>
        <w:widowControl w:val="0"/>
        <w:spacing w:after="160" w:line="336" w:lineRule="auto"/>
        <w:jc w:val="center"/>
        <w:rPr>
          <w:rFonts w:ascii="GHEA Grapalat" w:hAnsi="GHEA Grapalat"/>
          <w:b/>
          <w:u w:val="single"/>
          <w:lang w:val="en-US"/>
        </w:rPr>
      </w:pPr>
    </w:p>
    <w:p w14:paraId="3CA97A0C"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4CBC0084"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636C9FD8"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593CFDC7"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13E0B31B" w14:textId="77777777"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14:paraId="2E43D74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BA732D5"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5856065F"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773F410D" w14:textId="77777777"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 xml:space="preserve">Не принимать услугу, с установлением по своему усмотрению разумного срока безвозмездной замены услуги ненадлежащего качества </w:t>
      </w:r>
      <w:proofErr w:type="gramStart"/>
      <w:r w:rsidRPr="00AD29CE">
        <w:rPr>
          <w:rFonts w:ascii="GHEA Grapalat" w:hAnsi="GHEA Grapalat"/>
        </w:rPr>
        <w:t>на услугу</w:t>
      </w:r>
      <w:proofErr w:type="gramEnd"/>
      <w:r w:rsidRPr="00AD29CE">
        <w:rPr>
          <w:rFonts w:ascii="GHEA Grapalat" w:hAnsi="GHEA Grapalat"/>
        </w:rPr>
        <w:t xml:space="preserve">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14:paraId="50AF880F"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 xml:space="preserve">Отказываться от исполнения договора и требовать возврата уплаченной за услугу суммы, а также требовать от Исполнителя </w:t>
      </w:r>
      <w:proofErr w:type="gramStart"/>
      <w:r w:rsidRPr="00AD29CE">
        <w:rPr>
          <w:rFonts w:ascii="GHEA Grapalat" w:hAnsi="GHEA Grapalat"/>
        </w:rPr>
        <w:t>уплаты</w:t>
      </w:r>
      <w:proofErr w:type="gramEnd"/>
      <w:r w:rsidRPr="00AD29CE">
        <w:rPr>
          <w:rFonts w:ascii="GHEA Grapalat" w:hAnsi="GHEA Grapalat"/>
        </w:rPr>
        <w:t xml:space="preserve"> предусмотренно</w:t>
      </w:r>
      <w:r>
        <w:rPr>
          <w:rFonts w:ascii="GHEA Grapalat" w:hAnsi="GHEA Grapalat"/>
        </w:rPr>
        <w:t>го пунктом 5.2 договора штрафа.</w:t>
      </w:r>
    </w:p>
    <w:p w14:paraId="7903767F"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4E5D82E"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0A321DE"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1D573497"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358950C2" w14:textId="77777777"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6FEBFC63" w14:textId="77777777"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w:t>
      </w:r>
      <w:r w:rsidR="00830C72" w:rsidRPr="00830C72">
        <w:rPr>
          <w:rFonts w:ascii="GHEA Grapalat" w:hAnsi="GHEA Grapalat"/>
          <w:i/>
          <w:sz w:val="20"/>
          <w:szCs w:val="20"/>
        </w:rPr>
        <w:lastRenderedPageBreak/>
        <w:t xml:space="preserve">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w:t>
      </w:r>
      <w:proofErr w:type="spellStart"/>
      <w:r w:rsidR="00830C72" w:rsidRPr="00830C72">
        <w:rPr>
          <w:rFonts w:ascii="GHEA Grapalat" w:hAnsi="GHEA Grapalat"/>
          <w:i/>
          <w:sz w:val="20"/>
          <w:szCs w:val="20"/>
        </w:rPr>
        <w:t>предусмотренней</w:t>
      </w:r>
      <w:proofErr w:type="spellEnd"/>
      <w:r w:rsidR="00830C72" w:rsidRPr="00830C72">
        <w:rPr>
          <w:rFonts w:ascii="GHEA Grapalat" w:hAnsi="GHEA Grapalat"/>
          <w:i/>
          <w:sz w:val="20"/>
          <w:szCs w:val="20"/>
        </w:rPr>
        <w:t xml:space="preserve"> пунктом 5.3 договора»</w:t>
      </w:r>
    </w:p>
    <w:p w14:paraId="4B3E60F8" w14:textId="77777777" w:rsidR="00830C72" w:rsidRDefault="00830C72">
      <w:pPr>
        <w:rPr>
          <w:rFonts w:ascii="GHEA Grapalat" w:hAnsi="GHEA Grapalat"/>
          <w:lang w:val="hy-AM"/>
        </w:rPr>
      </w:pPr>
    </w:p>
    <w:p w14:paraId="331ADF70"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14:paraId="28FAA142" w14:textId="77777777"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3209251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3E09B1B"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7AAB13A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101ECEE2"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08F37179"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7E54D95D"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1823BDA6" w14:textId="77777777"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w:t>
      </w:r>
      <w:proofErr w:type="gramStart"/>
      <w:r w:rsidRPr="001A081D">
        <w:rPr>
          <w:rFonts w:ascii="GHEA Grapalat" w:hAnsi="GHEA Grapalat"/>
        </w:rPr>
        <w:t xml:space="preserve">в </w:t>
      </w:r>
      <w:r w:rsidR="00D0407B" w:rsidRPr="001A081D">
        <w:rPr>
          <w:rFonts w:ascii="GHEA Grapalat" w:hAnsi="GHEA Grapalat"/>
        </w:rPr>
        <w:t>вследствие</w:t>
      </w:r>
      <w:proofErr w:type="gramEnd"/>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14:paraId="2E2F3C55"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 xml:space="preserve">явление в ходе выполнения строительных работ дополнительного объема работ, превышающего десять процентов </w:t>
      </w:r>
      <w:r w:rsidRPr="00675CA2">
        <w:rPr>
          <w:rFonts w:ascii="GHEA Grapalat" w:hAnsi="GHEA Grapalat"/>
        </w:rPr>
        <w:lastRenderedPageBreak/>
        <w:t>первоначального проекта, а размер штрафа равен двадцати пяти процентам стоимости работ дополнительного объема,</w:t>
      </w:r>
    </w:p>
    <w:p w14:paraId="652A571A"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FootnoteReference"/>
          <w:rFonts w:ascii="GHEA Grapalat" w:hAnsi="GHEA Grapalat"/>
        </w:rPr>
        <w:footnoteReference w:customMarkFollows="1" w:id="8"/>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14:paraId="245C7290"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09A3CA4B"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14:paraId="6B9459C3"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354488B9"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 xml:space="preserve">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w:t>
      </w:r>
      <w:r>
        <w:rPr>
          <w:rFonts w:ascii="GHEA Grapalat" w:hAnsi="GHEA Grapalat"/>
        </w:rPr>
        <w:lastRenderedPageBreak/>
        <w:t>Заказчик:</w:t>
      </w:r>
    </w:p>
    <w:p w14:paraId="213DF6DA"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6133D446"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1C635B6C"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5001FE" w:rsidRPr="005001FE">
        <w:rPr>
          <w:rFonts w:ascii="GHEA Grapalat" w:hAnsi="GHEA Grapalat"/>
        </w:rPr>
        <w:t>5</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2AB6F77B" w14:textId="77777777"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4840FAD5" w14:textId="77777777" w:rsidR="0034272D" w:rsidRDefault="0034272D" w:rsidP="003B2F27">
      <w:pPr>
        <w:widowControl w:val="0"/>
        <w:spacing w:after="160" w:line="336" w:lineRule="auto"/>
        <w:jc w:val="center"/>
        <w:rPr>
          <w:rFonts w:ascii="GHEA Grapalat" w:hAnsi="GHEA Grapalat"/>
          <w:b/>
        </w:rPr>
      </w:pPr>
    </w:p>
    <w:p w14:paraId="7FE38C5A"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578C43C4"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FootnoteReference"/>
          <w:rFonts w:ascii="GHEA Grapalat" w:hAnsi="GHEA Grapalat"/>
        </w:rPr>
        <w:footnoteReference w:customMarkFollows="1" w:id="9"/>
        <w:t>17</w:t>
      </w:r>
      <w:r>
        <w:rPr>
          <w:rFonts w:ascii="GHEA Grapalat" w:hAnsi="GHEA Grapalat"/>
        </w:rPr>
        <w:t>.</w:t>
      </w:r>
    </w:p>
    <w:p w14:paraId="3B10A5C6"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08B4622B"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0B26B8CE" w14:textId="77777777"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xml:space="preserve">, в случае принятия в </w:t>
      </w:r>
      <w:r w:rsidR="00874744" w:rsidRPr="00A93A45">
        <w:rPr>
          <w:rFonts w:ascii="GHEA Grapalat" w:hAnsi="GHEA Grapalat"/>
        </w:rPr>
        <w:lastRenderedPageBreak/>
        <w:t>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w:t>
      </w:r>
      <w:proofErr w:type="gramStart"/>
      <w:r w:rsidR="00603F00">
        <w:rPr>
          <w:rFonts w:ascii="GHEA Grapalat" w:hAnsi="GHEA Grapalat"/>
        </w:rPr>
        <w:t xml:space="preserve">ого </w:t>
      </w:r>
      <w:r w:rsidRPr="00AD29CE">
        <w:rPr>
          <w:rFonts w:ascii="GHEA Grapalat" w:hAnsi="GHEA Grapalat"/>
        </w:rPr>
        <w:t xml:space="preserve"> декабря</w:t>
      </w:r>
      <w:proofErr w:type="gramEnd"/>
      <w:r w:rsidRPr="00AD29CE">
        <w:rPr>
          <w:rFonts w:ascii="GHEA Grapalat" w:hAnsi="GHEA Grapalat"/>
        </w:rPr>
        <w:t xml:space="preserve"> данного года. </w:t>
      </w:r>
    </w:p>
    <w:p w14:paraId="678C7E9D" w14:textId="77777777"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14:paraId="13E24DB1" w14:textId="77777777" w:rsidR="00D932B2" w:rsidRDefault="00D932B2">
      <w:pPr>
        <w:rPr>
          <w:rFonts w:ascii="GHEA Grapalat" w:hAnsi="GHEA Grapalat"/>
          <w:b/>
        </w:rPr>
      </w:pPr>
    </w:p>
    <w:p w14:paraId="6BCB2E0E"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6CB2B61C"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1F01471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FootnoteReference"/>
          <w:rFonts w:ascii="GHEA Grapalat" w:hAnsi="GHEA Grapalat"/>
        </w:rPr>
        <w:footnoteReference w:customMarkFollows="1" w:id="10"/>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w:t>
      </w:r>
      <w:r w:rsidRPr="006E41D4">
        <w:rPr>
          <w:rFonts w:ascii="GHEA Grapalat" w:hAnsi="GHEA Grapalat"/>
        </w:rPr>
        <w:lastRenderedPageBreak/>
        <w:t xml:space="preserve">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10D4A9"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w:t>
      </w:r>
      <w:proofErr w:type="gramStart"/>
      <w:r w:rsidRPr="00AD29CE">
        <w:rPr>
          <w:rFonts w:ascii="GHEA Grapalat" w:hAnsi="GHEA Grapalat"/>
        </w:rPr>
        <w:t>от цены</w:t>
      </w:r>
      <w:proofErr w:type="gramEnd"/>
      <w:r w:rsidRPr="00AD29CE">
        <w:rPr>
          <w:rFonts w:ascii="GHEA Grapalat" w:hAnsi="GHEA Grapalat"/>
        </w:rPr>
        <w:t xml:space="preserve">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14:paraId="13BB1DAE"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0C6E5E3A"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14:paraId="01218B86"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EF24CD9"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307B1160" w14:textId="77777777" w:rsidR="003B2F27" w:rsidRPr="00AD29CE" w:rsidRDefault="003B2F27" w:rsidP="003B2F27">
      <w:pPr>
        <w:widowControl w:val="0"/>
        <w:spacing w:after="160" w:line="360" w:lineRule="auto"/>
        <w:ind w:firstLine="720"/>
        <w:jc w:val="center"/>
        <w:rPr>
          <w:rFonts w:ascii="GHEA Grapalat" w:hAnsi="GHEA Grapalat" w:cs="Sylfaen"/>
        </w:rPr>
      </w:pPr>
    </w:p>
    <w:p w14:paraId="7C566E82"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1ADA5AE1"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w:t>
      </w:r>
      <w:r w:rsidRPr="00AD29CE">
        <w:rPr>
          <w:rFonts w:ascii="GHEA Grapalat" w:hAnsi="GHEA Grapalat"/>
        </w:rPr>
        <w:lastRenderedPageBreak/>
        <w:t>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45DD21B6" w14:textId="77777777" w:rsidR="0043443E" w:rsidRPr="00E661BE" w:rsidRDefault="0043443E" w:rsidP="00810966">
      <w:pPr>
        <w:jc w:val="center"/>
        <w:rPr>
          <w:rFonts w:ascii="GHEA Grapalat" w:hAnsi="GHEA Grapalat"/>
          <w:b/>
        </w:rPr>
      </w:pPr>
    </w:p>
    <w:p w14:paraId="4F6310E4" w14:textId="77777777" w:rsidR="003B2F27" w:rsidRPr="00E661BE" w:rsidRDefault="003B2F27" w:rsidP="00810966">
      <w:pPr>
        <w:jc w:val="center"/>
        <w:rPr>
          <w:rFonts w:ascii="GHEA Grapalat" w:hAnsi="GHEA Grapalat"/>
          <w:b/>
        </w:rPr>
      </w:pPr>
      <w:r w:rsidRPr="00AD29CE">
        <w:rPr>
          <w:rFonts w:ascii="GHEA Grapalat" w:hAnsi="GHEA Grapalat"/>
          <w:b/>
        </w:rPr>
        <w:t>7. ИНЫЕ УСЛОВИЯ</w:t>
      </w:r>
    </w:p>
    <w:p w14:paraId="268BE980" w14:textId="77777777" w:rsidR="0043443E" w:rsidRPr="00E661BE" w:rsidRDefault="0043443E" w:rsidP="00810966">
      <w:pPr>
        <w:jc w:val="center"/>
        <w:rPr>
          <w:rFonts w:ascii="GHEA Grapalat" w:hAnsi="GHEA Grapalat" w:cs="Sylfaen"/>
          <w:b/>
        </w:rPr>
      </w:pPr>
    </w:p>
    <w:p w14:paraId="608991D7"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8ACC3BE" w14:textId="77777777"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FootnoteReference"/>
          <w:rFonts w:ascii="GHEA Grapalat" w:hAnsi="GHEA Grapalat" w:cs="Sylfaen"/>
        </w:rPr>
        <w:footnoteReference w:customMarkFollows="1" w:id="11"/>
        <w:t>21</w:t>
      </w:r>
    </w:p>
    <w:p w14:paraId="36DE134F"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0979BE3"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w:t>
      </w:r>
      <w:r w:rsidRPr="00844C3A">
        <w:rPr>
          <w:rFonts w:ascii="GHEA Grapalat" w:hAnsi="GHEA Grapalat"/>
          <w:spacing w:val="-4"/>
        </w:rPr>
        <w:lastRenderedPageBreak/>
        <w:t xml:space="preserve">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5344134E"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75A567E2"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658F3885"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4278240D"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60BE97B"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6208D698"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081D66EE"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w:t>
      </w:r>
      <w:proofErr w:type="gramStart"/>
      <w:r w:rsidRPr="00AD29CE">
        <w:rPr>
          <w:rFonts w:ascii="GHEA Grapalat" w:hAnsi="GHEA Grapalat"/>
        </w:rPr>
        <w:t>копии агентского договора и данных</w:t>
      </w:r>
      <w:proofErr w:type="gramEnd"/>
      <w:r w:rsidRPr="00AD29CE">
        <w:rPr>
          <w:rFonts w:ascii="GHEA Grapalat" w:hAnsi="GHEA Grapalat"/>
        </w:rPr>
        <w:t xml:space="preserve"> являющегося его стороной лица в течение пяти рабочих дней </w:t>
      </w:r>
      <w:r w:rsidRPr="00AD29CE">
        <w:rPr>
          <w:rFonts w:ascii="GHEA Grapalat" w:hAnsi="GHEA Grapalat"/>
        </w:rPr>
        <w:lastRenderedPageBreak/>
        <w:t>со дня внесения изменения</w:t>
      </w:r>
      <w:r w:rsidR="00F67ECE">
        <w:rPr>
          <w:rStyle w:val="FootnoteReference"/>
          <w:rFonts w:ascii="GHEA Grapalat" w:hAnsi="GHEA Grapalat"/>
        </w:rPr>
        <w:footnoteReference w:customMarkFollows="1" w:id="12"/>
        <w:t>22</w:t>
      </w:r>
      <w:r w:rsidRPr="00AD29CE">
        <w:rPr>
          <w:rFonts w:ascii="GHEA Grapalat" w:hAnsi="GHEA Grapalat"/>
        </w:rPr>
        <w:t>.</w:t>
      </w:r>
    </w:p>
    <w:p w14:paraId="6B02668A"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13"/>
        <w:t>23</w:t>
      </w:r>
      <w:r w:rsidRPr="00AD29CE">
        <w:rPr>
          <w:rFonts w:ascii="GHEA Grapalat" w:hAnsi="GHEA Grapalat"/>
        </w:rPr>
        <w:t>.</w:t>
      </w:r>
    </w:p>
    <w:p w14:paraId="5624B12B"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ADB455"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1AEC086F"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6C0C3ED9"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2CD3F156" w14:textId="77777777"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w:t>
      </w:r>
      <w:proofErr w:type="gramStart"/>
      <w:r w:rsidRPr="00AD29CE">
        <w:rPr>
          <w:rFonts w:ascii="GHEA Grapalat" w:hAnsi="GHEA Grapalat"/>
        </w:rPr>
        <w:t>надлежащим 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59DE364D"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14:paraId="3CD5FB71"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781C0539" w14:textId="77777777"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6601607A"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 xml:space="preserve">При этом расчет шестимесячного периода, данного настоящим пунктом для </w:t>
      </w:r>
      <w:proofErr w:type="spellStart"/>
      <w:r w:rsidR="00224C7B" w:rsidRPr="00224C7B">
        <w:rPr>
          <w:rFonts w:ascii="GHEA Grapalat" w:hAnsi="GHEA Grapalat"/>
          <w:color w:val="000000" w:themeColor="text1"/>
        </w:rPr>
        <w:t>предусмотрения</w:t>
      </w:r>
      <w:proofErr w:type="spellEnd"/>
      <w:r w:rsidR="00224C7B" w:rsidRPr="00224C7B">
        <w:rPr>
          <w:rFonts w:ascii="GHEA Grapalat" w:hAnsi="GHEA Grapalat"/>
          <w:color w:val="000000" w:themeColor="text1"/>
        </w:rPr>
        <w:t xml:space="preserve">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При этом Исполнитель заключает соглашение </w:t>
      </w:r>
      <w:proofErr w:type="gramStart"/>
      <w:r w:rsidR="005001FE" w:rsidRPr="005001FE">
        <w:rPr>
          <w:rFonts w:ascii="GHEA Grapalat" w:hAnsi="GHEA Grapalat"/>
        </w:rPr>
        <w:t xml:space="preserve">и </w:t>
      </w:r>
      <w:r w:rsidRPr="00842146">
        <w:rPr>
          <w:rFonts w:ascii="GHEA Grapalat" w:hAnsi="GHEA Grapalat"/>
        </w:rPr>
        <w:t xml:space="preserve"> в</w:t>
      </w:r>
      <w:proofErr w:type="gramEnd"/>
      <w:r w:rsidRPr="00842146">
        <w:rPr>
          <w:rFonts w:ascii="GHEA Grapalat" w:hAnsi="GHEA Grapalat"/>
        </w:rPr>
        <w:t xml:space="preserve">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5DDF236D" w14:textId="77777777" w:rsidR="003B2F27" w:rsidRPr="00AD29CE" w:rsidRDefault="003B2F27" w:rsidP="003B2F27">
      <w:pPr>
        <w:widowControl w:val="0"/>
        <w:spacing w:after="160" w:line="360" w:lineRule="auto"/>
        <w:rPr>
          <w:rFonts w:ascii="GHEA Grapalat" w:hAnsi="GHEA Grapalat"/>
        </w:rPr>
      </w:pPr>
    </w:p>
    <w:p w14:paraId="545EF725"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552D4A32" w14:textId="77777777" w:rsidTr="005B7138">
        <w:trPr>
          <w:jc w:val="center"/>
        </w:trPr>
        <w:tc>
          <w:tcPr>
            <w:tcW w:w="4536" w:type="dxa"/>
          </w:tcPr>
          <w:p w14:paraId="5A3C2B85"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515E686E"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2DD91902"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7CA11B6B" w14:textId="77777777" w:rsidR="003B2F27" w:rsidRDefault="003B2F27" w:rsidP="005B7138">
            <w:pPr>
              <w:widowControl w:val="0"/>
              <w:spacing w:after="160" w:line="360" w:lineRule="auto"/>
              <w:jc w:val="center"/>
              <w:rPr>
                <w:rFonts w:ascii="GHEA Grapalat" w:hAnsi="GHEA Grapalat"/>
                <w:lang w:val="en-US"/>
              </w:rPr>
            </w:pPr>
          </w:p>
          <w:p w14:paraId="4BA5D2D4"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3395EBB4"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19802652"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644AC7AB"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3DAC796" w14:textId="77777777" w:rsidR="003B2F27" w:rsidRDefault="003B2F27" w:rsidP="005B7138">
            <w:pPr>
              <w:widowControl w:val="0"/>
              <w:spacing w:after="160" w:line="360" w:lineRule="auto"/>
              <w:jc w:val="center"/>
              <w:rPr>
                <w:rFonts w:ascii="GHEA Grapalat" w:hAnsi="GHEA Grapalat"/>
                <w:lang w:val="en-US"/>
              </w:rPr>
            </w:pPr>
          </w:p>
          <w:p w14:paraId="1B277E84"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45843B80" w14:textId="77777777" w:rsidR="003B2F27" w:rsidRPr="00AD29CE" w:rsidRDefault="003B2F27" w:rsidP="003B2F27">
      <w:pPr>
        <w:widowControl w:val="0"/>
        <w:spacing w:after="160" w:line="360" w:lineRule="auto"/>
        <w:ind w:firstLine="709"/>
        <w:jc w:val="center"/>
        <w:rPr>
          <w:rFonts w:ascii="GHEA Grapalat" w:hAnsi="GHEA Grapalat"/>
          <w:b/>
        </w:rPr>
      </w:pPr>
    </w:p>
    <w:p w14:paraId="7CEB8772"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72B81A78"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1BDC69C1" w14:textId="77777777" w:rsidR="003B2F27" w:rsidRDefault="003B2F27" w:rsidP="003B2F27">
      <w:pPr>
        <w:rPr>
          <w:rFonts w:ascii="GHEA Grapalat" w:hAnsi="GHEA Grapalat"/>
        </w:rPr>
      </w:pPr>
      <w:r>
        <w:rPr>
          <w:rFonts w:ascii="GHEA Grapalat" w:hAnsi="GHEA Grapalat"/>
        </w:rPr>
        <w:br w:type="page"/>
      </w:r>
    </w:p>
    <w:p w14:paraId="71D1C3D6"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1752E7D3"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2943F86" w14:textId="77777777" w:rsidR="003B2F27" w:rsidRPr="00AD29CE" w:rsidRDefault="003B2F27" w:rsidP="003B2F27">
      <w:pPr>
        <w:widowControl w:val="0"/>
        <w:spacing w:after="160" w:line="360" w:lineRule="auto"/>
        <w:jc w:val="center"/>
        <w:rPr>
          <w:rFonts w:ascii="GHEA Grapalat" w:hAnsi="GHEA Grapalat"/>
        </w:rPr>
      </w:pPr>
    </w:p>
    <w:p w14:paraId="6C55E885" w14:textId="77777777"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4"/>
        <w:t>*</w:t>
      </w:r>
    </w:p>
    <w:p w14:paraId="36C62549" w14:textId="77777777"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tbl>
      <w:tblPr>
        <w:tblW w:w="11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1539"/>
        <w:gridCol w:w="1798"/>
        <w:gridCol w:w="48"/>
        <w:gridCol w:w="668"/>
        <w:gridCol w:w="2409"/>
        <w:gridCol w:w="709"/>
        <w:gridCol w:w="655"/>
        <w:gridCol w:w="260"/>
        <w:gridCol w:w="562"/>
        <w:gridCol w:w="1262"/>
        <w:gridCol w:w="1260"/>
      </w:tblGrid>
      <w:tr w:rsidR="005001FE" w:rsidRPr="00140186" w14:paraId="60B04951" w14:textId="77777777" w:rsidTr="00151260">
        <w:trPr>
          <w:gridBefore w:val="1"/>
          <w:wBefore w:w="621" w:type="dxa"/>
          <w:trHeight w:val="422"/>
          <w:jc w:val="center"/>
        </w:trPr>
        <w:tc>
          <w:tcPr>
            <w:tcW w:w="11170" w:type="dxa"/>
            <w:gridSpan w:val="11"/>
          </w:tcPr>
          <w:p w14:paraId="6A913BCE"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Услуги</w:t>
            </w:r>
          </w:p>
        </w:tc>
      </w:tr>
      <w:tr w:rsidR="005001FE" w:rsidRPr="00140186" w14:paraId="5B610D9B" w14:textId="77777777" w:rsidTr="00151260">
        <w:trPr>
          <w:gridBefore w:val="1"/>
          <w:wBefore w:w="621" w:type="dxa"/>
          <w:trHeight w:val="247"/>
          <w:jc w:val="center"/>
        </w:trPr>
        <w:tc>
          <w:tcPr>
            <w:tcW w:w="1539" w:type="dxa"/>
            <w:vMerge w:val="restart"/>
            <w:vAlign w:val="center"/>
          </w:tcPr>
          <w:p w14:paraId="65F98F73"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 xml:space="preserve">номер </w:t>
            </w:r>
            <w:proofErr w:type="spellStart"/>
            <w:proofErr w:type="gramStart"/>
            <w:r w:rsidRPr="00140186">
              <w:rPr>
                <w:rFonts w:ascii="GHEA Grapalat" w:hAnsi="GHEA Grapalat"/>
                <w:sz w:val="20"/>
              </w:rPr>
              <w:t>предусмот-ренного</w:t>
            </w:r>
            <w:proofErr w:type="spellEnd"/>
            <w:proofErr w:type="gramEnd"/>
            <w:r w:rsidRPr="00140186">
              <w:rPr>
                <w:rFonts w:ascii="GHEA Grapalat" w:hAnsi="GHEA Grapalat"/>
                <w:sz w:val="20"/>
              </w:rPr>
              <w:t xml:space="preserve"> приглашением лота</w:t>
            </w:r>
          </w:p>
        </w:tc>
        <w:tc>
          <w:tcPr>
            <w:tcW w:w="1846" w:type="dxa"/>
            <w:gridSpan w:val="2"/>
            <w:vMerge w:val="restart"/>
            <w:vAlign w:val="center"/>
          </w:tcPr>
          <w:p w14:paraId="3201259D"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промежуточный код, предусмотренный планом закупок по классификации ЕЗК (CPV)</w:t>
            </w:r>
          </w:p>
        </w:tc>
        <w:tc>
          <w:tcPr>
            <w:tcW w:w="3077" w:type="dxa"/>
            <w:gridSpan w:val="2"/>
            <w:vMerge w:val="restart"/>
            <w:vAlign w:val="center"/>
          </w:tcPr>
          <w:p w14:paraId="710CD505"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техническая характеристика</w:t>
            </w:r>
          </w:p>
        </w:tc>
        <w:tc>
          <w:tcPr>
            <w:tcW w:w="709" w:type="dxa"/>
            <w:vMerge w:val="restart"/>
            <w:vAlign w:val="center"/>
          </w:tcPr>
          <w:p w14:paraId="14550A9E"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единица измерения</w:t>
            </w:r>
          </w:p>
        </w:tc>
        <w:tc>
          <w:tcPr>
            <w:tcW w:w="655" w:type="dxa"/>
            <w:vMerge w:val="restart"/>
            <w:vAlign w:val="center"/>
          </w:tcPr>
          <w:p w14:paraId="1D851529" w14:textId="77777777" w:rsidR="005001FE" w:rsidRDefault="005001FE" w:rsidP="001D08B0">
            <w:pPr>
              <w:widowControl w:val="0"/>
              <w:spacing w:after="120"/>
              <w:jc w:val="center"/>
              <w:rPr>
                <w:rFonts w:ascii="GHEA Grapalat" w:hAnsi="GHEA Grapalat"/>
                <w:sz w:val="20"/>
              </w:rPr>
            </w:pPr>
            <w:r w:rsidRPr="00140186">
              <w:rPr>
                <w:rFonts w:ascii="GHEA Grapalat" w:hAnsi="GHEA Grapalat"/>
                <w:sz w:val="20"/>
              </w:rPr>
              <w:t>общая цена/</w:t>
            </w:r>
          </w:p>
          <w:p w14:paraId="15897D7F" w14:textId="77777777" w:rsidR="005001FE" w:rsidRPr="00140186" w:rsidRDefault="005001FE" w:rsidP="001D08B0">
            <w:pPr>
              <w:widowControl w:val="0"/>
              <w:spacing w:after="120"/>
              <w:jc w:val="center"/>
              <w:rPr>
                <w:rFonts w:ascii="GHEA Grapalat" w:hAnsi="GHEA Grapalat"/>
                <w:sz w:val="20"/>
              </w:rPr>
            </w:pPr>
            <w:proofErr w:type="spellStart"/>
            <w:r w:rsidRPr="00140186">
              <w:rPr>
                <w:rFonts w:ascii="GHEA Grapalat" w:hAnsi="GHEA Grapalat"/>
                <w:sz w:val="20"/>
              </w:rPr>
              <w:t>драмов</w:t>
            </w:r>
            <w:proofErr w:type="spellEnd"/>
            <w:r w:rsidRPr="00140186">
              <w:rPr>
                <w:rFonts w:ascii="GHEA Grapalat" w:hAnsi="GHEA Grapalat"/>
                <w:sz w:val="20"/>
              </w:rPr>
              <w:t xml:space="preserve"> РА</w:t>
            </w:r>
          </w:p>
        </w:tc>
        <w:tc>
          <w:tcPr>
            <w:tcW w:w="822" w:type="dxa"/>
            <w:gridSpan w:val="2"/>
            <w:vMerge w:val="restart"/>
            <w:vAlign w:val="center"/>
          </w:tcPr>
          <w:p w14:paraId="56A01C12"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общий объем</w:t>
            </w:r>
          </w:p>
        </w:tc>
        <w:tc>
          <w:tcPr>
            <w:tcW w:w="2522" w:type="dxa"/>
            <w:gridSpan w:val="2"/>
            <w:vAlign w:val="center"/>
          </w:tcPr>
          <w:p w14:paraId="5761BB73"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предоставления</w:t>
            </w:r>
          </w:p>
        </w:tc>
      </w:tr>
      <w:tr w:rsidR="005001FE" w:rsidRPr="00140186" w14:paraId="0D8D3EE0" w14:textId="77777777" w:rsidTr="00151260">
        <w:trPr>
          <w:gridBefore w:val="1"/>
          <w:wBefore w:w="621" w:type="dxa"/>
          <w:trHeight w:val="501"/>
          <w:jc w:val="center"/>
        </w:trPr>
        <w:tc>
          <w:tcPr>
            <w:tcW w:w="1539" w:type="dxa"/>
            <w:vMerge/>
            <w:vAlign w:val="center"/>
          </w:tcPr>
          <w:p w14:paraId="3553E38D" w14:textId="77777777" w:rsidR="005001FE" w:rsidRPr="00140186" w:rsidRDefault="005001FE" w:rsidP="001D08B0">
            <w:pPr>
              <w:widowControl w:val="0"/>
              <w:spacing w:after="120"/>
              <w:jc w:val="center"/>
              <w:rPr>
                <w:rFonts w:ascii="GHEA Grapalat" w:hAnsi="GHEA Grapalat"/>
                <w:sz w:val="20"/>
              </w:rPr>
            </w:pPr>
          </w:p>
        </w:tc>
        <w:tc>
          <w:tcPr>
            <w:tcW w:w="1846" w:type="dxa"/>
            <w:gridSpan w:val="2"/>
            <w:vMerge/>
            <w:vAlign w:val="center"/>
          </w:tcPr>
          <w:p w14:paraId="6E4D75CE" w14:textId="77777777" w:rsidR="005001FE" w:rsidRPr="00140186" w:rsidRDefault="005001FE" w:rsidP="001D08B0">
            <w:pPr>
              <w:widowControl w:val="0"/>
              <w:spacing w:after="120"/>
              <w:jc w:val="center"/>
              <w:rPr>
                <w:rFonts w:ascii="GHEA Grapalat" w:hAnsi="GHEA Grapalat"/>
                <w:sz w:val="20"/>
              </w:rPr>
            </w:pPr>
          </w:p>
        </w:tc>
        <w:tc>
          <w:tcPr>
            <w:tcW w:w="3077" w:type="dxa"/>
            <w:gridSpan w:val="2"/>
            <w:vMerge/>
            <w:vAlign w:val="center"/>
          </w:tcPr>
          <w:p w14:paraId="2CAD5B05" w14:textId="77777777" w:rsidR="005001FE" w:rsidRPr="00140186" w:rsidRDefault="005001FE" w:rsidP="001D08B0">
            <w:pPr>
              <w:widowControl w:val="0"/>
              <w:spacing w:after="120"/>
              <w:jc w:val="center"/>
              <w:rPr>
                <w:rFonts w:ascii="GHEA Grapalat" w:hAnsi="GHEA Grapalat"/>
                <w:sz w:val="20"/>
              </w:rPr>
            </w:pPr>
          </w:p>
        </w:tc>
        <w:tc>
          <w:tcPr>
            <w:tcW w:w="709" w:type="dxa"/>
            <w:vMerge/>
            <w:vAlign w:val="center"/>
          </w:tcPr>
          <w:p w14:paraId="118999F9" w14:textId="77777777" w:rsidR="005001FE" w:rsidRPr="00140186" w:rsidRDefault="005001FE" w:rsidP="001D08B0">
            <w:pPr>
              <w:widowControl w:val="0"/>
              <w:spacing w:after="120"/>
              <w:jc w:val="center"/>
              <w:rPr>
                <w:rFonts w:ascii="GHEA Grapalat" w:hAnsi="GHEA Grapalat"/>
                <w:sz w:val="20"/>
              </w:rPr>
            </w:pPr>
          </w:p>
        </w:tc>
        <w:tc>
          <w:tcPr>
            <w:tcW w:w="655" w:type="dxa"/>
            <w:vMerge/>
            <w:vAlign w:val="center"/>
          </w:tcPr>
          <w:p w14:paraId="66E4A00D" w14:textId="77777777" w:rsidR="005001FE" w:rsidRPr="00140186" w:rsidRDefault="005001FE" w:rsidP="001D08B0">
            <w:pPr>
              <w:widowControl w:val="0"/>
              <w:spacing w:after="120"/>
              <w:jc w:val="center"/>
              <w:rPr>
                <w:rFonts w:ascii="GHEA Grapalat" w:hAnsi="GHEA Grapalat"/>
                <w:sz w:val="20"/>
              </w:rPr>
            </w:pPr>
          </w:p>
        </w:tc>
        <w:tc>
          <w:tcPr>
            <w:tcW w:w="822" w:type="dxa"/>
            <w:gridSpan w:val="2"/>
            <w:vMerge/>
            <w:vAlign w:val="center"/>
          </w:tcPr>
          <w:p w14:paraId="6BDCEE35" w14:textId="77777777" w:rsidR="005001FE" w:rsidRPr="00140186" w:rsidRDefault="005001FE" w:rsidP="001D08B0">
            <w:pPr>
              <w:widowControl w:val="0"/>
              <w:spacing w:after="120"/>
              <w:jc w:val="center"/>
              <w:rPr>
                <w:rFonts w:ascii="GHEA Grapalat" w:hAnsi="GHEA Grapalat"/>
                <w:sz w:val="20"/>
              </w:rPr>
            </w:pPr>
          </w:p>
        </w:tc>
        <w:tc>
          <w:tcPr>
            <w:tcW w:w="1262" w:type="dxa"/>
            <w:vAlign w:val="center"/>
          </w:tcPr>
          <w:p w14:paraId="15AB5F24"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адрес</w:t>
            </w:r>
          </w:p>
        </w:tc>
        <w:tc>
          <w:tcPr>
            <w:tcW w:w="1260" w:type="dxa"/>
            <w:vAlign w:val="center"/>
          </w:tcPr>
          <w:p w14:paraId="6A6DB387" w14:textId="77777777" w:rsidR="005001FE" w:rsidRPr="00140186" w:rsidRDefault="005001FE" w:rsidP="001D08B0">
            <w:pPr>
              <w:widowControl w:val="0"/>
              <w:spacing w:after="120"/>
              <w:jc w:val="center"/>
              <w:rPr>
                <w:rFonts w:ascii="GHEA Grapalat" w:hAnsi="GHEA Grapalat"/>
                <w:sz w:val="20"/>
                <w:lang w:val="en-US"/>
              </w:rPr>
            </w:pPr>
            <w:r w:rsidRPr="00140186">
              <w:rPr>
                <w:rFonts w:ascii="GHEA Grapalat" w:hAnsi="GHEA Grapalat"/>
                <w:sz w:val="20"/>
              </w:rPr>
              <w:t>срок</w:t>
            </w:r>
            <w:r w:rsidRPr="00140186">
              <w:rPr>
                <w:rStyle w:val="FootnoteReference"/>
                <w:rFonts w:ascii="GHEA Grapalat" w:hAnsi="GHEA Grapalat"/>
                <w:sz w:val="20"/>
              </w:rPr>
              <w:footnoteReference w:customMarkFollows="1" w:id="15"/>
              <w:t>**</w:t>
            </w:r>
          </w:p>
        </w:tc>
      </w:tr>
      <w:tr w:rsidR="005001FE" w:rsidRPr="00140186" w14:paraId="1AF8320D" w14:textId="77777777" w:rsidTr="00151260">
        <w:trPr>
          <w:gridBefore w:val="1"/>
          <w:wBefore w:w="621" w:type="dxa"/>
          <w:trHeight w:val="277"/>
          <w:jc w:val="center"/>
        </w:trPr>
        <w:tc>
          <w:tcPr>
            <w:tcW w:w="1539" w:type="dxa"/>
            <w:vAlign w:val="center"/>
          </w:tcPr>
          <w:p w14:paraId="7EB1E260" w14:textId="77777777" w:rsidR="005001FE" w:rsidRPr="003E4E11" w:rsidRDefault="005001FE" w:rsidP="001D08B0">
            <w:pPr>
              <w:widowControl w:val="0"/>
              <w:spacing w:after="120"/>
              <w:jc w:val="center"/>
              <w:rPr>
                <w:rStyle w:val="y2iqfc"/>
                <w:rFonts w:ascii="inherit" w:hAnsi="inherit" w:cs="Courier New"/>
                <w:color w:val="202124"/>
                <w:sz w:val="18"/>
                <w:szCs w:val="18"/>
                <w:lang w:eastAsia="en-US" w:bidi="ar-SA"/>
              </w:rPr>
            </w:pPr>
            <w:r w:rsidRPr="003E4E11">
              <w:rPr>
                <w:rStyle w:val="y2iqfc"/>
                <w:rFonts w:ascii="inherit" w:hAnsi="inherit" w:cs="Courier New"/>
                <w:color w:val="202124"/>
                <w:sz w:val="18"/>
                <w:szCs w:val="18"/>
                <w:lang w:eastAsia="en-US" w:bidi="ar-SA"/>
              </w:rPr>
              <w:t>1</w:t>
            </w:r>
          </w:p>
        </w:tc>
        <w:tc>
          <w:tcPr>
            <w:tcW w:w="1846" w:type="dxa"/>
            <w:gridSpan w:val="2"/>
            <w:vAlign w:val="center"/>
          </w:tcPr>
          <w:p w14:paraId="292BB055" w14:textId="77777777" w:rsidR="008C4631" w:rsidRPr="00042F48" w:rsidRDefault="008C4631" w:rsidP="00C8073D">
            <w:pPr>
              <w:pStyle w:val="HTMLPreformatted"/>
              <w:rPr>
                <w:rStyle w:val="y2iqfc"/>
                <w:rFonts w:ascii="GHEA Grapalat" w:hAnsi="GHEA Grapalat"/>
                <w:color w:val="202124"/>
                <w:sz w:val="18"/>
                <w:szCs w:val="16"/>
                <w:lang w:val="ru-RU"/>
              </w:rPr>
            </w:pPr>
            <w:r w:rsidRPr="00042F48">
              <w:rPr>
                <w:rStyle w:val="y2iqfc"/>
                <w:rFonts w:ascii="GHEA Grapalat" w:hAnsi="GHEA Grapalat"/>
                <w:color w:val="202124"/>
                <w:sz w:val="18"/>
                <w:szCs w:val="16"/>
                <w:lang w:val="ru-RU"/>
              </w:rPr>
              <w:t>60131100</w:t>
            </w:r>
          </w:p>
          <w:p w14:paraId="09467643" w14:textId="76986664" w:rsidR="005001FE" w:rsidRPr="00042F48" w:rsidRDefault="005001FE" w:rsidP="00C8073D">
            <w:pPr>
              <w:pStyle w:val="HTMLPreformatted"/>
              <w:rPr>
                <w:rStyle w:val="y2iqfc"/>
                <w:rFonts w:ascii="GHEA Grapalat" w:hAnsi="GHEA Grapalat"/>
                <w:color w:val="202124"/>
                <w:sz w:val="18"/>
                <w:szCs w:val="16"/>
                <w:lang w:val="ru-RU"/>
              </w:rPr>
            </w:pPr>
          </w:p>
        </w:tc>
        <w:tc>
          <w:tcPr>
            <w:tcW w:w="3077" w:type="dxa"/>
            <w:gridSpan w:val="2"/>
            <w:vAlign w:val="center"/>
          </w:tcPr>
          <w:p w14:paraId="584B80EE" w14:textId="77777777" w:rsidR="00C8073D" w:rsidRPr="00042F48" w:rsidRDefault="00C8073D" w:rsidP="00C8073D">
            <w:pPr>
              <w:pStyle w:val="HTMLPreformatted"/>
              <w:rPr>
                <w:rStyle w:val="y2iqfc"/>
                <w:rFonts w:ascii="GHEA Grapalat" w:hAnsi="GHEA Grapalat"/>
                <w:color w:val="202124"/>
                <w:sz w:val="18"/>
                <w:szCs w:val="16"/>
                <w:lang w:val="ru-RU"/>
              </w:rPr>
            </w:pPr>
            <w:r w:rsidRPr="00042F48">
              <w:rPr>
                <w:rStyle w:val="y2iqfc"/>
                <w:rFonts w:ascii="GHEA Grapalat" w:hAnsi="GHEA Grapalat"/>
                <w:color w:val="202124"/>
                <w:sz w:val="18"/>
                <w:szCs w:val="16"/>
                <w:lang w:val="ru-RU"/>
              </w:rPr>
              <w:t xml:space="preserve">Обеспечение безопасной перевозки 125 учащихся и учителей ГНКО «Средняя школа </w:t>
            </w:r>
            <w:proofErr w:type="spellStart"/>
            <w:r w:rsidRPr="00042F48">
              <w:rPr>
                <w:rStyle w:val="y2iqfc"/>
                <w:rFonts w:ascii="GHEA Grapalat" w:hAnsi="GHEA Grapalat"/>
                <w:color w:val="202124"/>
                <w:sz w:val="18"/>
                <w:szCs w:val="16"/>
                <w:lang w:val="ru-RU"/>
              </w:rPr>
              <w:t>Базмагбюр</w:t>
            </w:r>
            <w:proofErr w:type="spellEnd"/>
            <w:r w:rsidRPr="00042F48">
              <w:rPr>
                <w:rStyle w:val="y2iqfc"/>
                <w:rFonts w:ascii="GHEA Grapalat" w:hAnsi="GHEA Grapalat"/>
                <w:color w:val="202124"/>
                <w:sz w:val="18"/>
                <w:szCs w:val="16"/>
                <w:lang w:val="ru-RU"/>
              </w:rPr>
              <w:t xml:space="preserve">» из центра населённого пункта Нор Кесария Армавирской области в среднюю школу села </w:t>
            </w:r>
            <w:proofErr w:type="spellStart"/>
            <w:r w:rsidRPr="00042F48">
              <w:rPr>
                <w:rStyle w:val="y2iqfc"/>
                <w:rFonts w:ascii="GHEA Grapalat" w:hAnsi="GHEA Grapalat"/>
                <w:color w:val="202124"/>
                <w:sz w:val="18"/>
                <w:szCs w:val="16"/>
                <w:lang w:val="ru-RU"/>
              </w:rPr>
              <w:t>Газарован</w:t>
            </w:r>
            <w:proofErr w:type="spellEnd"/>
            <w:r w:rsidRPr="00042F48">
              <w:rPr>
                <w:rStyle w:val="y2iqfc"/>
                <w:rFonts w:ascii="GHEA Grapalat" w:hAnsi="GHEA Grapalat"/>
                <w:color w:val="202124"/>
                <w:sz w:val="18"/>
                <w:szCs w:val="16"/>
                <w:lang w:val="ru-RU"/>
              </w:rPr>
              <w:t xml:space="preserve"> </w:t>
            </w:r>
            <w:proofErr w:type="spellStart"/>
            <w:r w:rsidRPr="00042F48">
              <w:rPr>
                <w:rStyle w:val="y2iqfc"/>
                <w:rFonts w:ascii="GHEA Grapalat" w:hAnsi="GHEA Grapalat"/>
                <w:color w:val="202124"/>
                <w:sz w:val="18"/>
                <w:szCs w:val="16"/>
                <w:lang w:val="ru-RU"/>
              </w:rPr>
              <w:t>Арагацотнской</w:t>
            </w:r>
            <w:proofErr w:type="spellEnd"/>
            <w:r w:rsidRPr="00042F48">
              <w:rPr>
                <w:rStyle w:val="y2iqfc"/>
                <w:rFonts w:ascii="GHEA Grapalat" w:hAnsi="GHEA Grapalat"/>
                <w:color w:val="202124"/>
                <w:sz w:val="18"/>
                <w:szCs w:val="16"/>
                <w:lang w:val="ru-RU"/>
              </w:rPr>
              <w:t xml:space="preserve"> области и обратно (протяжённость одного рейса — 3 км).</w:t>
            </w:r>
          </w:p>
          <w:p w14:paraId="3F7F7680" w14:textId="77777777" w:rsidR="00C8073D" w:rsidRPr="00042F48" w:rsidRDefault="00C8073D" w:rsidP="00C8073D">
            <w:pPr>
              <w:pStyle w:val="HTMLPreformatted"/>
              <w:rPr>
                <w:rStyle w:val="y2iqfc"/>
                <w:rFonts w:ascii="GHEA Grapalat" w:hAnsi="GHEA Grapalat"/>
                <w:color w:val="202124"/>
                <w:sz w:val="18"/>
                <w:szCs w:val="16"/>
                <w:lang w:val="ru-RU"/>
              </w:rPr>
            </w:pPr>
            <w:r w:rsidRPr="00042F48">
              <w:rPr>
                <w:rStyle w:val="y2iqfc"/>
                <w:rFonts w:ascii="GHEA Grapalat" w:hAnsi="GHEA Grapalat"/>
                <w:color w:val="202124"/>
                <w:sz w:val="18"/>
                <w:szCs w:val="16"/>
                <w:lang w:val="ru-RU"/>
              </w:rPr>
              <w:t>Перевозка осуществляется один раз в день: отправление — 13:35, возвращение — 17:45.</w:t>
            </w:r>
          </w:p>
          <w:p w14:paraId="17F1DA21" w14:textId="77777777" w:rsidR="00C8073D" w:rsidRPr="00042F48" w:rsidRDefault="00C8073D" w:rsidP="00C8073D">
            <w:pPr>
              <w:pStyle w:val="HTMLPreformatted"/>
              <w:rPr>
                <w:rStyle w:val="y2iqfc"/>
                <w:rFonts w:ascii="GHEA Grapalat" w:hAnsi="GHEA Grapalat"/>
                <w:color w:val="202124"/>
                <w:sz w:val="18"/>
                <w:szCs w:val="16"/>
                <w:lang w:val="ru-RU"/>
              </w:rPr>
            </w:pPr>
            <w:r w:rsidRPr="00042F48">
              <w:rPr>
                <w:rStyle w:val="y2iqfc"/>
                <w:rFonts w:ascii="GHEA Grapalat" w:hAnsi="GHEA Grapalat"/>
                <w:color w:val="202124"/>
                <w:sz w:val="18"/>
                <w:szCs w:val="16"/>
                <w:lang w:val="ru-RU"/>
              </w:rPr>
              <w:t>Срок оказания услуги: с 01.09.2025 по 19.12.2025,</w:t>
            </w:r>
          </w:p>
          <w:p w14:paraId="3449DE5C" w14:textId="77777777" w:rsidR="00C8073D" w:rsidRPr="00042F48" w:rsidRDefault="00C8073D" w:rsidP="00C8073D">
            <w:pPr>
              <w:pStyle w:val="HTMLPreformatted"/>
              <w:rPr>
                <w:rStyle w:val="y2iqfc"/>
                <w:rFonts w:ascii="GHEA Grapalat" w:hAnsi="GHEA Grapalat"/>
                <w:color w:val="202124"/>
                <w:sz w:val="18"/>
                <w:szCs w:val="16"/>
                <w:lang w:val="ru-RU"/>
              </w:rPr>
            </w:pPr>
            <w:r w:rsidRPr="00042F48">
              <w:rPr>
                <w:rStyle w:val="y2iqfc"/>
                <w:rFonts w:ascii="GHEA Grapalat" w:hAnsi="GHEA Grapalat"/>
                <w:color w:val="202124"/>
                <w:sz w:val="18"/>
                <w:szCs w:val="16"/>
                <w:lang w:val="ru-RU"/>
              </w:rPr>
              <w:t>в учебные дни при 5-дневном рабочем режиме, ориентировочно 75 рабочих дней.</w:t>
            </w:r>
          </w:p>
          <w:p w14:paraId="1DF8A240" w14:textId="77777777" w:rsidR="00C8073D" w:rsidRPr="00042F48" w:rsidRDefault="00C8073D" w:rsidP="00C8073D">
            <w:pPr>
              <w:pStyle w:val="HTMLPreformatted"/>
              <w:rPr>
                <w:rStyle w:val="y2iqfc"/>
                <w:rFonts w:ascii="GHEA Grapalat" w:hAnsi="GHEA Grapalat"/>
                <w:color w:val="202124"/>
                <w:sz w:val="18"/>
                <w:szCs w:val="16"/>
                <w:lang w:val="ru-RU"/>
              </w:rPr>
            </w:pPr>
            <w:r w:rsidRPr="00042F48">
              <w:rPr>
                <w:rStyle w:val="y2iqfc"/>
                <w:rFonts w:ascii="GHEA Grapalat" w:hAnsi="GHEA Grapalat"/>
                <w:color w:val="202124"/>
                <w:sz w:val="18"/>
                <w:szCs w:val="16"/>
                <w:lang w:val="ru-RU"/>
              </w:rPr>
              <w:t xml:space="preserve">Перевозка должна осуществляться транспортными средствами, </w:t>
            </w:r>
            <w:r w:rsidRPr="00042F48">
              <w:rPr>
                <w:rStyle w:val="y2iqfc"/>
                <w:rFonts w:ascii="GHEA Grapalat" w:hAnsi="GHEA Grapalat"/>
                <w:color w:val="202124"/>
                <w:sz w:val="18"/>
                <w:szCs w:val="16"/>
                <w:lang w:val="ru-RU"/>
              </w:rPr>
              <w:lastRenderedPageBreak/>
              <w:t>рассчитанными не менее чем на 25 пассажиров, технически исправными, чистыми, оснащёнными мягкими сиденьями, системой отопления, необходимым оборудованием (аптечка, огнетушитель и др.), а также шинами, соответствующими сезону и требованиям законодательства.</w:t>
            </w:r>
          </w:p>
          <w:p w14:paraId="3A7B7DCC" w14:textId="77777777" w:rsidR="00C8073D" w:rsidRPr="00042F48" w:rsidRDefault="00C8073D" w:rsidP="00C8073D">
            <w:pPr>
              <w:pStyle w:val="HTMLPreformatted"/>
              <w:rPr>
                <w:rStyle w:val="y2iqfc"/>
                <w:rFonts w:ascii="GHEA Grapalat" w:hAnsi="GHEA Grapalat"/>
                <w:color w:val="202124"/>
                <w:sz w:val="18"/>
                <w:szCs w:val="16"/>
                <w:lang w:val="ru-RU"/>
              </w:rPr>
            </w:pPr>
            <w:r w:rsidRPr="00042F48">
              <w:rPr>
                <w:rStyle w:val="y2iqfc"/>
                <w:rFonts w:ascii="GHEA Grapalat" w:hAnsi="GHEA Grapalat"/>
                <w:color w:val="202124"/>
                <w:sz w:val="18"/>
                <w:szCs w:val="16"/>
                <w:lang w:val="ru-RU"/>
              </w:rPr>
              <w:t>Водители должны иметь водительское удостоверение категории D.</w:t>
            </w:r>
          </w:p>
          <w:p w14:paraId="2E95DD91" w14:textId="77777777" w:rsidR="00C8073D" w:rsidRPr="00042F48" w:rsidRDefault="00C8073D" w:rsidP="00C8073D">
            <w:pPr>
              <w:pStyle w:val="HTMLPreformatted"/>
              <w:rPr>
                <w:rStyle w:val="y2iqfc"/>
                <w:rFonts w:ascii="GHEA Grapalat" w:hAnsi="GHEA Grapalat"/>
                <w:color w:val="202124"/>
                <w:sz w:val="18"/>
                <w:szCs w:val="16"/>
                <w:lang w:val="ru-RU"/>
              </w:rPr>
            </w:pPr>
            <w:r w:rsidRPr="00042F48">
              <w:rPr>
                <w:rStyle w:val="y2iqfc"/>
                <w:rFonts w:ascii="GHEA Grapalat" w:hAnsi="GHEA Grapalat"/>
                <w:color w:val="202124"/>
                <w:sz w:val="18"/>
                <w:szCs w:val="16"/>
                <w:lang w:val="ru-RU"/>
              </w:rPr>
              <w:t>Транспортные средства должны иметь действующий документ о прохождении технического осмотра и договор обязательного страхования ответственности.</w:t>
            </w:r>
          </w:p>
          <w:p w14:paraId="319EB818" w14:textId="77777777" w:rsidR="00C8073D" w:rsidRPr="00042F48" w:rsidRDefault="00C8073D" w:rsidP="00C8073D">
            <w:pPr>
              <w:pStyle w:val="HTMLPreformatted"/>
              <w:rPr>
                <w:rStyle w:val="y2iqfc"/>
                <w:rFonts w:ascii="GHEA Grapalat" w:hAnsi="GHEA Grapalat"/>
                <w:color w:val="202124"/>
                <w:sz w:val="18"/>
                <w:szCs w:val="16"/>
                <w:lang w:val="ru-RU"/>
              </w:rPr>
            </w:pPr>
            <w:r w:rsidRPr="00042F48">
              <w:rPr>
                <w:rStyle w:val="y2iqfc"/>
                <w:rFonts w:ascii="GHEA Grapalat" w:hAnsi="GHEA Grapalat"/>
                <w:color w:val="202124"/>
                <w:sz w:val="18"/>
                <w:szCs w:val="16"/>
                <w:lang w:val="ru-RU"/>
              </w:rPr>
              <w:t>В случае неисправности исполнитель обязан незамедлительно предоставить заменяющее транспортное средство.</w:t>
            </w:r>
          </w:p>
          <w:p w14:paraId="4B75AD85" w14:textId="77777777" w:rsidR="00C8073D" w:rsidRPr="00042F48" w:rsidRDefault="00C8073D" w:rsidP="00C8073D">
            <w:pPr>
              <w:pStyle w:val="HTMLPreformatted"/>
              <w:rPr>
                <w:rStyle w:val="y2iqfc"/>
                <w:rFonts w:ascii="GHEA Grapalat" w:hAnsi="GHEA Grapalat"/>
                <w:color w:val="202124"/>
                <w:sz w:val="18"/>
                <w:szCs w:val="16"/>
                <w:lang w:val="ru-RU"/>
              </w:rPr>
            </w:pPr>
            <w:r w:rsidRPr="00042F48">
              <w:rPr>
                <w:rStyle w:val="y2iqfc"/>
                <w:rFonts w:ascii="GHEA Grapalat" w:hAnsi="GHEA Grapalat"/>
                <w:color w:val="202124"/>
                <w:sz w:val="18"/>
                <w:szCs w:val="16"/>
                <w:lang w:val="ru-RU"/>
              </w:rPr>
              <w:t>Оплата производится за фактически оказанные услуги.</w:t>
            </w:r>
          </w:p>
          <w:p w14:paraId="2B68E187" w14:textId="7C8E9C35" w:rsidR="005001FE" w:rsidRPr="00042F48" w:rsidRDefault="00C8073D" w:rsidP="00C8073D">
            <w:pPr>
              <w:pStyle w:val="HTMLPreformatted"/>
              <w:rPr>
                <w:rStyle w:val="y2iqfc"/>
                <w:rFonts w:ascii="GHEA Grapalat" w:hAnsi="GHEA Grapalat"/>
                <w:color w:val="202124"/>
                <w:sz w:val="18"/>
                <w:szCs w:val="16"/>
                <w:lang w:val="ru-RU"/>
              </w:rPr>
            </w:pPr>
            <w:r w:rsidRPr="00042F48">
              <w:rPr>
                <w:rStyle w:val="y2iqfc"/>
                <w:rFonts w:ascii="GHEA Grapalat" w:hAnsi="GHEA Grapalat"/>
                <w:color w:val="202124"/>
                <w:sz w:val="18"/>
                <w:szCs w:val="16"/>
                <w:lang w:val="ru-RU"/>
              </w:rPr>
              <w:t>Тариф рассчитывается в соответствии с пунктом 6 Порядка, утверждённого приказом министра ОНКС РА от 21 декабря 2020 года № 47-Н.</w:t>
            </w:r>
          </w:p>
        </w:tc>
        <w:tc>
          <w:tcPr>
            <w:tcW w:w="709" w:type="dxa"/>
            <w:vAlign w:val="center"/>
          </w:tcPr>
          <w:p w14:paraId="71A0CAB0" w14:textId="77777777" w:rsidR="005001FE" w:rsidRPr="00042F48" w:rsidRDefault="005001FE" w:rsidP="00C8073D">
            <w:pPr>
              <w:pStyle w:val="HTMLPreformatted"/>
              <w:rPr>
                <w:rStyle w:val="y2iqfc"/>
                <w:rFonts w:ascii="GHEA Grapalat" w:hAnsi="GHEA Grapalat"/>
                <w:color w:val="202124"/>
                <w:sz w:val="18"/>
                <w:szCs w:val="16"/>
                <w:lang w:val="ru-RU"/>
              </w:rPr>
            </w:pPr>
            <w:r w:rsidRPr="00042F48">
              <w:rPr>
                <w:rStyle w:val="y2iqfc"/>
                <w:rFonts w:ascii="GHEA Grapalat" w:hAnsi="GHEA Grapalat"/>
                <w:color w:val="202124"/>
                <w:sz w:val="18"/>
                <w:szCs w:val="16"/>
                <w:lang w:val="ru-RU"/>
              </w:rPr>
              <w:lastRenderedPageBreak/>
              <w:t>драм</w:t>
            </w:r>
          </w:p>
        </w:tc>
        <w:tc>
          <w:tcPr>
            <w:tcW w:w="655" w:type="dxa"/>
            <w:vAlign w:val="center"/>
          </w:tcPr>
          <w:p w14:paraId="408CA930" w14:textId="77777777" w:rsidR="005001FE" w:rsidRPr="00042F48" w:rsidRDefault="005001FE" w:rsidP="00C8073D">
            <w:pPr>
              <w:pStyle w:val="HTMLPreformatted"/>
              <w:rPr>
                <w:rStyle w:val="y2iqfc"/>
                <w:rFonts w:ascii="GHEA Grapalat" w:hAnsi="GHEA Grapalat"/>
                <w:color w:val="202124"/>
                <w:sz w:val="18"/>
                <w:szCs w:val="16"/>
                <w:lang w:val="ru-RU"/>
              </w:rPr>
            </w:pPr>
          </w:p>
        </w:tc>
        <w:tc>
          <w:tcPr>
            <w:tcW w:w="822" w:type="dxa"/>
            <w:gridSpan w:val="2"/>
            <w:vAlign w:val="center"/>
          </w:tcPr>
          <w:p w14:paraId="6F437BF6" w14:textId="77777777" w:rsidR="005001FE" w:rsidRPr="00042F48" w:rsidRDefault="005001FE" w:rsidP="00C8073D">
            <w:pPr>
              <w:pStyle w:val="HTMLPreformatted"/>
              <w:rPr>
                <w:rStyle w:val="y2iqfc"/>
                <w:rFonts w:ascii="GHEA Grapalat" w:hAnsi="GHEA Grapalat"/>
                <w:color w:val="202124"/>
                <w:sz w:val="18"/>
                <w:szCs w:val="16"/>
                <w:lang w:val="ru-RU"/>
              </w:rPr>
            </w:pPr>
          </w:p>
        </w:tc>
        <w:tc>
          <w:tcPr>
            <w:tcW w:w="1262" w:type="dxa"/>
            <w:vAlign w:val="center"/>
          </w:tcPr>
          <w:p w14:paraId="568DA6B6" w14:textId="3EA239C4" w:rsidR="005001FE" w:rsidRPr="00042F48" w:rsidRDefault="00A35F35" w:rsidP="00C8073D">
            <w:pPr>
              <w:pStyle w:val="HTMLPreformatted"/>
              <w:rPr>
                <w:rStyle w:val="y2iqfc"/>
                <w:rFonts w:ascii="GHEA Grapalat" w:hAnsi="GHEA Grapalat"/>
                <w:color w:val="202124"/>
                <w:sz w:val="18"/>
                <w:szCs w:val="16"/>
                <w:lang w:val="ru-RU"/>
              </w:rPr>
            </w:pPr>
            <w:proofErr w:type="spellStart"/>
            <w:r w:rsidRPr="00042F48">
              <w:rPr>
                <w:rStyle w:val="y2iqfc"/>
                <w:rFonts w:ascii="GHEA Grapalat" w:hAnsi="GHEA Grapalat"/>
                <w:color w:val="202124"/>
                <w:sz w:val="18"/>
                <w:szCs w:val="16"/>
                <w:lang w:val="ru-RU"/>
              </w:rPr>
              <w:t>Арагацотнский</w:t>
            </w:r>
            <w:proofErr w:type="spellEnd"/>
            <w:r w:rsidRPr="00042F48">
              <w:rPr>
                <w:rStyle w:val="y2iqfc"/>
                <w:rFonts w:ascii="GHEA Grapalat" w:hAnsi="GHEA Grapalat"/>
                <w:color w:val="202124"/>
                <w:sz w:val="18"/>
                <w:szCs w:val="16"/>
                <w:lang w:val="ru-RU"/>
              </w:rPr>
              <w:t xml:space="preserve"> район, община </w:t>
            </w:r>
            <w:proofErr w:type="spellStart"/>
            <w:r w:rsidRPr="00042F48">
              <w:rPr>
                <w:rStyle w:val="y2iqfc"/>
                <w:rFonts w:ascii="GHEA Grapalat" w:hAnsi="GHEA Grapalat"/>
                <w:color w:val="202124"/>
                <w:sz w:val="18"/>
                <w:szCs w:val="16"/>
                <w:lang w:val="ru-RU"/>
              </w:rPr>
              <w:t>Базмагпюр</w:t>
            </w:r>
            <w:proofErr w:type="spellEnd"/>
          </w:p>
        </w:tc>
        <w:tc>
          <w:tcPr>
            <w:tcW w:w="1260" w:type="dxa"/>
            <w:vAlign w:val="center"/>
          </w:tcPr>
          <w:p w14:paraId="4B6C7603" w14:textId="6FE2C925" w:rsidR="005001FE" w:rsidRPr="00042F48" w:rsidRDefault="00C8073D" w:rsidP="00C8073D">
            <w:pPr>
              <w:pStyle w:val="HTMLPreformatted"/>
              <w:rPr>
                <w:rStyle w:val="y2iqfc"/>
                <w:rFonts w:ascii="GHEA Grapalat" w:hAnsi="GHEA Grapalat"/>
                <w:color w:val="202124"/>
                <w:sz w:val="18"/>
                <w:szCs w:val="16"/>
                <w:lang w:val="ru-RU"/>
              </w:rPr>
            </w:pPr>
            <w:r w:rsidRPr="00042F48">
              <w:rPr>
                <w:rStyle w:val="y2iqfc"/>
                <w:rFonts w:ascii="GHEA Grapalat" w:hAnsi="GHEA Grapalat"/>
                <w:color w:val="202124"/>
                <w:sz w:val="18"/>
                <w:szCs w:val="16"/>
                <w:lang w:val="ru-RU"/>
              </w:rPr>
              <w:t>07.01.2026-22.05.2026</w:t>
            </w:r>
          </w:p>
        </w:tc>
      </w:tr>
      <w:tr w:rsidR="005001FE" w:rsidRPr="00140186" w14:paraId="1B6D1E52" w14:textId="77777777" w:rsidTr="001512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3"/>
          <w:wAfter w:w="3084" w:type="dxa"/>
          <w:jc w:val="center"/>
        </w:trPr>
        <w:tc>
          <w:tcPr>
            <w:tcW w:w="3958" w:type="dxa"/>
            <w:gridSpan w:val="3"/>
          </w:tcPr>
          <w:p w14:paraId="3EA4D1D9" w14:textId="77777777" w:rsidR="005001FE" w:rsidRPr="00140186" w:rsidRDefault="005001FE" w:rsidP="001D08B0">
            <w:pPr>
              <w:widowControl w:val="0"/>
              <w:spacing w:after="160" w:line="360" w:lineRule="auto"/>
              <w:jc w:val="center"/>
              <w:rPr>
                <w:rFonts w:ascii="GHEA Grapalat" w:hAnsi="GHEA Grapalat" w:cs="Sylfaen"/>
                <w:b/>
                <w:bCs/>
              </w:rPr>
            </w:pPr>
            <w:r w:rsidRPr="00140186">
              <w:rPr>
                <w:rFonts w:ascii="GHEA Grapalat" w:hAnsi="GHEA Grapalat"/>
                <w:b/>
              </w:rPr>
              <w:t>ЗАКАЗЧИК</w:t>
            </w:r>
          </w:p>
          <w:p w14:paraId="5413435A" w14:textId="77777777" w:rsidR="005001FE" w:rsidRPr="00140186" w:rsidRDefault="005001FE" w:rsidP="001D08B0">
            <w:pPr>
              <w:widowControl w:val="0"/>
              <w:jc w:val="center"/>
              <w:rPr>
                <w:rFonts w:ascii="GHEA Grapalat" w:hAnsi="GHEA Grapalat"/>
              </w:rPr>
            </w:pPr>
            <w:r w:rsidRPr="00140186">
              <w:rPr>
                <w:rFonts w:ascii="GHEA Grapalat" w:hAnsi="GHEA Grapalat"/>
              </w:rPr>
              <w:t>___________________________</w:t>
            </w:r>
          </w:p>
          <w:p w14:paraId="020BC584" w14:textId="77777777" w:rsidR="005001FE" w:rsidRPr="00140186" w:rsidRDefault="005001FE" w:rsidP="001D08B0">
            <w:pPr>
              <w:widowControl w:val="0"/>
              <w:spacing w:after="160" w:line="360" w:lineRule="auto"/>
              <w:jc w:val="center"/>
              <w:rPr>
                <w:rFonts w:ascii="GHEA Grapalat" w:hAnsi="GHEA Grapalat"/>
                <w:vertAlign w:val="superscript"/>
              </w:rPr>
            </w:pPr>
            <w:r w:rsidRPr="00140186">
              <w:rPr>
                <w:rFonts w:ascii="GHEA Grapalat" w:hAnsi="GHEA Grapalat"/>
                <w:vertAlign w:val="superscript"/>
              </w:rPr>
              <w:t>/подпись/</w:t>
            </w:r>
          </w:p>
          <w:p w14:paraId="18A5090F" w14:textId="77777777" w:rsidR="005001FE" w:rsidRPr="00140186" w:rsidRDefault="005001FE" w:rsidP="001D08B0">
            <w:pPr>
              <w:widowControl w:val="0"/>
              <w:spacing w:after="160" w:line="360" w:lineRule="auto"/>
              <w:jc w:val="center"/>
              <w:rPr>
                <w:rFonts w:ascii="GHEA Grapalat" w:hAnsi="GHEA Grapalat"/>
              </w:rPr>
            </w:pPr>
            <w:r w:rsidRPr="00140186">
              <w:rPr>
                <w:rFonts w:ascii="GHEA Grapalat" w:hAnsi="GHEA Grapalat"/>
              </w:rPr>
              <w:t>М. П.</w:t>
            </w:r>
          </w:p>
        </w:tc>
        <w:tc>
          <w:tcPr>
            <w:tcW w:w="716" w:type="dxa"/>
            <w:gridSpan w:val="2"/>
          </w:tcPr>
          <w:p w14:paraId="0E594F75" w14:textId="77777777" w:rsidR="005001FE" w:rsidRPr="00140186" w:rsidRDefault="005001FE" w:rsidP="001D08B0">
            <w:pPr>
              <w:widowControl w:val="0"/>
              <w:spacing w:after="160" w:line="360" w:lineRule="auto"/>
              <w:jc w:val="center"/>
              <w:rPr>
                <w:rFonts w:ascii="GHEA Grapalat" w:hAnsi="GHEA Grapalat"/>
              </w:rPr>
            </w:pPr>
          </w:p>
        </w:tc>
        <w:tc>
          <w:tcPr>
            <w:tcW w:w="4033" w:type="dxa"/>
            <w:gridSpan w:val="4"/>
          </w:tcPr>
          <w:p w14:paraId="1349FF2B" w14:textId="77777777" w:rsidR="005001FE" w:rsidRPr="00140186" w:rsidRDefault="005001FE" w:rsidP="001D08B0">
            <w:pPr>
              <w:widowControl w:val="0"/>
              <w:spacing w:after="160" w:line="360" w:lineRule="auto"/>
              <w:jc w:val="center"/>
              <w:rPr>
                <w:rFonts w:ascii="GHEA Grapalat" w:hAnsi="GHEA Grapalat" w:cs="Sylfaen"/>
                <w:b/>
                <w:bCs/>
              </w:rPr>
            </w:pPr>
            <w:r w:rsidRPr="00140186">
              <w:rPr>
                <w:rFonts w:ascii="GHEA Grapalat" w:hAnsi="GHEA Grapalat"/>
                <w:b/>
              </w:rPr>
              <w:t>ИСПОЛНИТЕЛЬ</w:t>
            </w:r>
          </w:p>
          <w:p w14:paraId="18CEC8EC" w14:textId="77777777" w:rsidR="005001FE" w:rsidRPr="00140186" w:rsidRDefault="005001FE" w:rsidP="001D08B0">
            <w:pPr>
              <w:widowControl w:val="0"/>
              <w:jc w:val="center"/>
              <w:rPr>
                <w:rFonts w:ascii="GHEA Grapalat" w:hAnsi="GHEA Grapalat"/>
              </w:rPr>
            </w:pPr>
            <w:r w:rsidRPr="00140186">
              <w:rPr>
                <w:rFonts w:ascii="GHEA Grapalat" w:hAnsi="GHEA Grapalat"/>
              </w:rPr>
              <w:t>__________________________</w:t>
            </w:r>
          </w:p>
          <w:p w14:paraId="4FFED755" w14:textId="77777777" w:rsidR="005001FE" w:rsidRPr="00140186" w:rsidRDefault="005001FE" w:rsidP="001D08B0">
            <w:pPr>
              <w:widowControl w:val="0"/>
              <w:spacing w:after="160" w:line="360" w:lineRule="auto"/>
              <w:jc w:val="center"/>
              <w:rPr>
                <w:rFonts w:ascii="GHEA Grapalat" w:hAnsi="GHEA Grapalat"/>
                <w:vertAlign w:val="superscript"/>
              </w:rPr>
            </w:pPr>
            <w:r w:rsidRPr="00140186">
              <w:rPr>
                <w:rFonts w:ascii="GHEA Grapalat" w:hAnsi="GHEA Grapalat"/>
                <w:vertAlign w:val="superscript"/>
              </w:rPr>
              <w:t>/подпись/</w:t>
            </w:r>
          </w:p>
          <w:p w14:paraId="7E97AA4C" w14:textId="77777777" w:rsidR="005001FE" w:rsidRPr="00140186" w:rsidRDefault="005001FE" w:rsidP="001D08B0">
            <w:pPr>
              <w:widowControl w:val="0"/>
              <w:spacing w:after="160" w:line="360" w:lineRule="auto"/>
              <w:jc w:val="center"/>
              <w:rPr>
                <w:rFonts w:ascii="GHEA Grapalat" w:hAnsi="GHEA Grapalat"/>
              </w:rPr>
            </w:pPr>
            <w:r w:rsidRPr="00140186">
              <w:rPr>
                <w:rFonts w:ascii="GHEA Grapalat" w:hAnsi="GHEA Grapalat"/>
              </w:rPr>
              <w:t>М. П.</w:t>
            </w:r>
          </w:p>
        </w:tc>
      </w:tr>
    </w:tbl>
    <w:p w14:paraId="4430FB3E" w14:textId="77777777"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115F929A" w14:textId="77777777" w:rsidTr="005B7138">
        <w:trPr>
          <w:jc w:val="center"/>
        </w:trPr>
        <w:tc>
          <w:tcPr>
            <w:tcW w:w="4536" w:type="dxa"/>
          </w:tcPr>
          <w:p w14:paraId="26234FFE"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33C08E47"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7D1F0CCF"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B3B6B4B"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218FED19"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29878B2F"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4FF35F44"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469AA1B3"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353A1C61"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1A87DDDD" w14:textId="77777777"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14:paraId="69571870"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4D516085"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5F0B45E"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3E446320" w14:textId="77777777"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6"/>
        <w:t>*</w:t>
      </w:r>
    </w:p>
    <w:p w14:paraId="609B8875" w14:textId="77777777"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tbl>
      <w:tblPr>
        <w:tblW w:w="11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702"/>
        <w:gridCol w:w="709"/>
      </w:tblGrid>
      <w:tr w:rsidR="003B2F27" w:rsidRPr="00F412AC" w14:paraId="1EDED081" w14:textId="77777777" w:rsidTr="00151260">
        <w:trPr>
          <w:trHeight w:val="363"/>
          <w:jc w:val="center"/>
        </w:trPr>
        <w:tc>
          <w:tcPr>
            <w:tcW w:w="11761" w:type="dxa"/>
            <w:gridSpan w:val="16"/>
          </w:tcPr>
          <w:p w14:paraId="49CED56F"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14:paraId="4D2361B3" w14:textId="77777777" w:rsidTr="00151260">
        <w:trPr>
          <w:trHeight w:val="1781"/>
          <w:jc w:val="center"/>
        </w:trPr>
        <w:tc>
          <w:tcPr>
            <w:tcW w:w="1006" w:type="dxa"/>
            <w:vAlign w:val="center"/>
          </w:tcPr>
          <w:p w14:paraId="64F19BC9"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23F24D55"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218D6B28"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700" w:type="dxa"/>
            <w:gridSpan w:val="13"/>
            <w:vAlign w:val="center"/>
          </w:tcPr>
          <w:p w14:paraId="495496A0" w14:textId="3FB07FE0"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151260" w:rsidRPr="00151260">
              <w:rPr>
                <w:rFonts w:ascii="GHEA Grapalat" w:hAnsi="GHEA Grapalat"/>
                <w:sz w:val="16"/>
                <w:lang w:bidi="ar-EG"/>
              </w:rPr>
              <w:t>25</w:t>
            </w:r>
            <w:r>
              <w:rPr>
                <w:rFonts w:ascii="GHEA Grapalat" w:hAnsi="GHEA Grapalat"/>
                <w:sz w:val="16"/>
              </w:rPr>
              <w:t>г., по месяцам, в том числе</w:t>
            </w:r>
            <w:r>
              <w:rPr>
                <w:rStyle w:val="FootnoteReference"/>
                <w:rFonts w:ascii="GHEA Grapalat" w:hAnsi="GHEA Grapalat"/>
                <w:sz w:val="16"/>
              </w:rPr>
              <w:footnoteReference w:customMarkFollows="1" w:id="17"/>
              <w:t>**</w:t>
            </w:r>
          </w:p>
        </w:tc>
      </w:tr>
      <w:tr w:rsidR="003B2F27" w:rsidRPr="00F412AC" w14:paraId="75AC9723" w14:textId="77777777" w:rsidTr="00151260">
        <w:trPr>
          <w:trHeight w:val="742"/>
          <w:jc w:val="center"/>
        </w:trPr>
        <w:tc>
          <w:tcPr>
            <w:tcW w:w="1006" w:type="dxa"/>
          </w:tcPr>
          <w:p w14:paraId="6167E73E" w14:textId="77777777" w:rsidR="003B2F27" w:rsidRPr="00F412AC" w:rsidRDefault="003B2F27" w:rsidP="005B7138">
            <w:pPr>
              <w:widowControl w:val="0"/>
              <w:spacing w:after="120"/>
              <w:jc w:val="center"/>
              <w:rPr>
                <w:rFonts w:ascii="GHEA Grapalat" w:hAnsi="GHEA Grapalat"/>
                <w:sz w:val="16"/>
              </w:rPr>
            </w:pPr>
          </w:p>
        </w:tc>
        <w:tc>
          <w:tcPr>
            <w:tcW w:w="1212" w:type="dxa"/>
          </w:tcPr>
          <w:p w14:paraId="6A1F1FD8" w14:textId="77777777" w:rsidR="003B2F27" w:rsidRPr="00F412AC" w:rsidRDefault="003B2F27" w:rsidP="005B7138">
            <w:pPr>
              <w:widowControl w:val="0"/>
              <w:spacing w:after="120"/>
              <w:jc w:val="center"/>
              <w:rPr>
                <w:rFonts w:ascii="GHEA Grapalat" w:hAnsi="GHEA Grapalat"/>
                <w:sz w:val="16"/>
              </w:rPr>
            </w:pPr>
          </w:p>
        </w:tc>
        <w:tc>
          <w:tcPr>
            <w:tcW w:w="843" w:type="dxa"/>
          </w:tcPr>
          <w:p w14:paraId="47159801" w14:textId="77777777" w:rsidR="003B2F27" w:rsidRPr="00F412AC" w:rsidRDefault="003B2F27" w:rsidP="005B7138">
            <w:pPr>
              <w:widowControl w:val="0"/>
              <w:spacing w:after="120"/>
              <w:jc w:val="center"/>
              <w:rPr>
                <w:rFonts w:ascii="GHEA Grapalat" w:hAnsi="GHEA Grapalat"/>
                <w:sz w:val="16"/>
              </w:rPr>
            </w:pPr>
          </w:p>
        </w:tc>
        <w:tc>
          <w:tcPr>
            <w:tcW w:w="682" w:type="dxa"/>
            <w:vAlign w:val="center"/>
          </w:tcPr>
          <w:p w14:paraId="227545D7" w14:textId="77777777"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08051D07" w14:textId="77777777"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473759CD" w14:textId="77777777"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317CF985" w14:textId="77777777"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227D3A4F" w14:textId="77777777"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3932BE1E" w14:textId="77777777"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6AB4616F" w14:textId="77777777"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250AC5AE" w14:textId="77777777"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294E5C55" w14:textId="77777777"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3E390497" w14:textId="77777777"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2C71FB49" w14:textId="77777777"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702" w:type="dxa"/>
            <w:vAlign w:val="center"/>
          </w:tcPr>
          <w:p w14:paraId="2BC1DE9C" w14:textId="77777777"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709" w:type="dxa"/>
            <w:vAlign w:val="center"/>
          </w:tcPr>
          <w:p w14:paraId="4785DE43" w14:textId="77777777"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5001FE" w:rsidRPr="00F412AC" w14:paraId="73E82E80" w14:textId="77777777" w:rsidTr="00151260">
        <w:trPr>
          <w:trHeight w:val="363"/>
          <w:jc w:val="center"/>
        </w:trPr>
        <w:tc>
          <w:tcPr>
            <w:tcW w:w="1006" w:type="dxa"/>
            <w:vAlign w:val="center"/>
          </w:tcPr>
          <w:p w14:paraId="792F2202" w14:textId="77777777" w:rsidR="005001FE" w:rsidRPr="00140186" w:rsidRDefault="005001FE" w:rsidP="005001FE">
            <w:pPr>
              <w:widowControl w:val="0"/>
              <w:spacing w:after="120"/>
              <w:jc w:val="center"/>
              <w:rPr>
                <w:rFonts w:ascii="GHEA Grapalat" w:hAnsi="GHEA Grapalat"/>
                <w:sz w:val="16"/>
                <w:lang w:val="en-US"/>
              </w:rPr>
            </w:pPr>
            <w:r w:rsidRPr="00140186">
              <w:rPr>
                <w:rFonts w:ascii="GHEA Grapalat" w:hAnsi="GHEA Grapalat"/>
                <w:sz w:val="16"/>
                <w:lang w:val="en-US"/>
              </w:rPr>
              <w:t>1</w:t>
            </w:r>
          </w:p>
        </w:tc>
        <w:tc>
          <w:tcPr>
            <w:tcW w:w="1212" w:type="dxa"/>
            <w:vAlign w:val="center"/>
          </w:tcPr>
          <w:p w14:paraId="004A1700" w14:textId="77777777" w:rsidR="00151260" w:rsidRPr="00151260" w:rsidRDefault="00151260" w:rsidP="00151260">
            <w:pPr>
              <w:jc w:val="center"/>
              <w:rPr>
                <w:rFonts w:ascii="GHEA Grapalat" w:hAnsi="GHEA Grapalat"/>
                <w:sz w:val="16"/>
              </w:rPr>
            </w:pPr>
            <w:r w:rsidRPr="00151260">
              <w:rPr>
                <w:rFonts w:ascii="GHEA Grapalat" w:hAnsi="GHEA Grapalat"/>
                <w:sz w:val="16"/>
              </w:rPr>
              <w:t>60131100</w:t>
            </w:r>
          </w:p>
          <w:p w14:paraId="20389027" w14:textId="2DA078E1" w:rsidR="005001FE" w:rsidRPr="00151260" w:rsidRDefault="005001FE" w:rsidP="00151260">
            <w:pPr>
              <w:widowControl w:val="0"/>
              <w:jc w:val="center"/>
              <w:rPr>
                <w:rFonts w:ascii="GHEA Grapalat" w:hAnsi="GHEA Grapalat"/>
                <w:sz w:val="16"/>
              </w:rPr>
            </w:pPr>
          </w:p>
        </w:tc>
        <w:tc>
          <w:tcPr>
            <w:tcW w:w="843" w:type="dxa"/>
            <w:vAlign w:val="center"/>
          </w:tcPr>
          <w:p w14:paraId="34FEF186" w14:textId="77777777" w:rsidR="005001FE" w:rsidRPr="00151260" w:rsidRDefault="005001FE" w:rsidP="00151260">
            <w:pPr>
              <w:pStyle w:val="BodyTextIndent2"/>
              <w:widowControl w:val="0"/>
              <w:ind w:left="-55" w:right="-26" w:firstLine="0"/>
              <w:jc w:val="center"/>
              <w:rPr>
                <w:rFonts w:ascii="GHEA Grapalat" w:hAnsi="GHEA Grapalat"/>
                <w:sz w:val="16"/>
                <w:szCs w:val="24"/>
              </w:rPr>
            </w:pPr>
            <w:r w:rsidRPr="00151260">
              <w:rPr>
                <w:rFonts w:ascii="GHEA Grapalat" w:hAnsi="GHEA Grapalat"/>
                <w:sz w:val="16"/>
                <w:szCs w:val="24"/>
              </w:rPr>
              <w:t>Специализированные пассажирские перевозки</w:t>
            </w:r>
          </w:p>
          <w:p w14:paraId="338474DA" w14:textId="77777777" w:rsidR="005001FE" w:rsidRPr="00140186" w:rsidRDefault="005001FE" w:rsidP="00151260">
            <w:pPr>
              <w:widowControl w:val="0"/>
              <w:spacing w:after="120"/>
              <w:ind w:left="-55" w:right="-26"/>
              <w:jc w:val="center"/>
              <w:rPr>
                <w:rFonts w:ascii="GHEA Grapalat" w:hAnsi="GHEA Grapalat"/>
                <w:sz w:val="16"/>
              </w:rPr>
            </w:pPr>
          </w:p>
        </w:tc>
        <w:tc>
          <w:tcPr>
            <w:tcW w:w="682" w:type="dxa"/>
            <w:vAlign w:val="center"/>
          </w:tcPr>
          <w:p w14:paraId="7B839A7F" w14:textId="1C9D7CAF" w:rsidR="005001FE" w:rsidRPr="00F412AC" w:rsidRDefault="005001FE" w:rsidP="00151260">
            <w:pPr>
              <w:widowControl w:val="0"/>
              <w:spacing w:after="120"/>
              <w:jc w:val="center"/>
              <w:rPr>
                <w:rFonts w:ascii="GHEA Grapalat" w:hAnsi="GHEA Grapalat"/>
                <w:sz w:val="16"/>
              </w:rPr>
            </w:pPr>
          </w:p>
        </w:tc>
        <w:tc>
          <w:tcPr>
            <w:tcW w:w="813" w:type="dxa"/>
            <w:vAlign w:val="center"/>
          </w:tcPr>
          <w:p w14:paraId="02CAE909" w14:textId="13AADAED" w:rsidR="005001FE" w:rsidRPr="00F412AC" w:rsidRDefault="005001FE" w:rsidP="00151260">
            <w:pPr>
              <w:widowControl w:val="0"/>
              <w:spacing w:after="120"/>
              <w:jc w:val="center"/>
              <w:rPr>
                <w:rFonts w:ascii="GHEA Grapalat" w:hAnsi="GHEA Grapalat"/>
                <w:sz w:val="16"/>
              </w:rPr>
            </w:pPr>
          </w:p>
        </w:tc>
        <w:tc>
          <w:tcPr>
            <w:tcW w:w="563" w:type="dxa"/>
            <w:vAlign w:val="center"/>
          </w:tcPr>
          <w:p w14:paraId="3D5AAB27" w14:textId="183DBDE6" w:rsidR="005001FE" w:rsidRPr="00151260" w:rsidRDefault="005001FE" w:rsidP="00151260">
            <w:pPr>
              <w:widowControl w:val="0"/>
              <w:spacing w:after="120"/>
              <w:jc w:val="center"/>
              <w:rPr>
                <w:rFonts w:ascii="GHEA Grapalat" w:hAnsi="GHEA Grapalat"/>
                <w:sz w:val="16"/>
              </w:rPr>
            </w:pPr>
          </w:p>
        </w:tc>
        <w:tc>
          <w:tcPr>
            <w:tcW w:w="681" w:type="dxa"/>
            <w:vAlign w:val="center"/>
          </w:tcPr>
          <w:p w14:paraId="5A64C971" w14:textId="77BC9219" w:rsidR="005001FE" w:rsidRPr="00151260" w:rsidRDefault="005001FE" w:rsidP="00151260">
            <w:pPr>
              <w:widowControl w:val="0"/>
              <w:spacing w:after="120"/>
              <w:jc w:val="center"/>
              <w:rPr>
                <w:rFonts w:ascii="GHEA Grapalat" w:hAnsi="GHEA Grapalat"/>
                <w:sz w:val="16"/>
              </w:rPr>
            </w:pPr>
          </w:p>
        </w:tc>
        <w:tc>
          <w:tcPr>
            <w:tcW w:w="582" w:type="dxa"/>
            <w:vAlign w:val="center"/>
          </w:tcPr>
          <w:p w14:paraId="6790CF76" w14:textId="2A14B6FB" w:rsidR="005001FE" w:rsidRPr="00151260" w:rsidRDefault="005001FE" w:rsidP="00151260">
            <w:pPr>
              <w:widowControl w:val="0"/>
              <w:spacing w:after="120"/>
              <w:jc w:val="center"/>
              <w:rPr>
                <w:rFonts w:ascii="GHEA Grapalat" w:hAnsi="GHEA Grapalat"/>
                <w:sz w:val="16"/>
              </w:rPr>
            </w:pPr>
          </w:p>
        </w:tc>
        <w:tc>
          <w:tcPr>
            <w:tcW w:w="566" w:type="dxa"/>
            <w:vAlign w:val="center"/>
          </w:tcPr>
          <w:p w14:paraId="3973D2C9" w14:textId="528A98CC" w:rsidR="005001FE" w:rsidRPr="00151260" w:rsidRDefault="005001FE" w:rsidP="00151260">
            <w:pPr>
              <w:widowControl w:val="0"/>
              <w:spacing w:after="120"/>
              <w:jc w:val="center"/>
              <w:rPr>
                <w:rFonts w:ascii="GHEA Grapalat" w:hAnsi="GHEA Grapalat"/>
                <w:sz w:val="16"/>
              </w:rPr>
            </w:pPr>
          </w:p>
        </w:tc>
        <w:tc>
          <w:tcPr>
            <w:tcW w:w="601" w:type="dxa"/>
            <w:vAlign w:val="center"/>
          </w:tcPr>
          <w:p w14:paraId="2B6A3898" w14:textId="49FEE456" w:rsidR="005001FE" w:rsidRPr="00151260" w:rsidRDefault="005001FE" w:rsidP="00151260">
            <w:pPr>
              <w:widowControl w:val="0"/>
              <w:spacing w:after="120"/>
              <w:jc w:val="center"/>
              <w:rPr>
                <w:rFonts w:ascii="GHEA Grapalat" w:hAnsi="GHEA Grapalat"/>
                <w:sz w:val="16"/>
              </w:rPr>
            </w:pPr>
          </w:p>
        </w:tc>
        <w:tc>
          <w:tcPr>
            <w:tcW w:w="611" w:type="dxa"/>
            <w:vAlign w:val="center"/>
          </w:tcPr>
          <w:p w14:paraId="2509F550" w14:textId="660E3472" w:rsidR="005001FE" w:rsidRPr="00151260" w:rsidRDefault="005001FE" w:rsidP="00151260">
            <w:pPr>
              <w:widowControl w:val="0"/>
              <w:spacing w:after="120"/>
              <w:jc w:val="center"/>
              <w:rPr>
                <w:rFonts w:ascii="GHEA Grapalat" w:hAnsi="GHEA Grapalat"/>
                <w:sz w:val="16"/>
              </w:rPr>
            </w:pPr>
          </w:p>
        </w:tc>
        <w:tc>
          <w:tcPr>
            <w:tcW w:w="871" w:type="dxa"/>
            <w:vAlign w:val="center"/>
          </w:tcPr>
          <w:p w14:paraId="306826C2" w14:textId="7DCABEFF" w:rsidR="005001FE" w:rsidRPr="00151260" w:rsidRDefault="005001FE" w:rsidP="00151260">
            <w:pPr>
              <w:jc w:val="center"/>
              <w:rPr>
                <w:rFonts w:ascii="GHEA Grapalat" w:hAnsi="GHEA Grapalat"/>
                <w:sz w:val="16"/>
              </w:rPr>
            </w:pPr>
          </w:p>
        </w:tc>
        <w:tc>
          <w:tcPr>
            <w:tcW w:w="676" w:type="dxa"/>
            <w:vAlign w:val="center"/>
          </w:tcPr>
          <w:p w14:paraId="32E602FD" w14:textId="72C80091" w:rsidR="005001FE" w:rsidRPr="00151260" w:rsidRDefault="005001FE" w:rsidP="00151260">
            <w:pPr>
              <w:jc w:val="center"/>
              <w:rPr>
                <w:rFonts w:ascii="GHEA Grapalat" w:hAnsi="GHEA Grapalat"/>
                <w:sz w:val="16"/>
              </w:rPr>
            </w:pPr>
          </w:p>
        </w:tc>
        <w:tc>
          <w:tcPr>
            <w:tcW w:w="643" w:type="dxa"/>
            <w:vAlign w:val="center"/>
          </w:tcPr>
          <w:p w14:paraId="731B531E" w14:textId="38C4D910" w:rsidR="005001FE" w:rsidRPr="00151260" w:rsidRDefault="005001FE" w:rsidP="00151260">
            <w:pPr>
              <w:jc w:val="center"/>
              <w:rPr>
                <w:rFonts w:ascii="GHEA Grapalat" w:hAnsi="GHEA Grapalat"/>
                <w:sz w:val="16"/>
              </w:rPr>
            </w:pPr>
          </w:p>
        </w:tc>
        <w:tc>
          <w:tcPr>
            <w:tcW w:w="702" w:type="dxa"/>
            <w:vAlign w:val="center"/>
          </w:tcPr>
          <w:p w14:paraId="5D5948CF" w14:textId="3D77D220" w:rsidR="005001FE" w:rsidRPr="00151260" w:rsidRDefault="005001FE" w:rsidP="00151260">
            <w:pPr>
              <w:rPr>
                <w:rFonts w:ascii="GHEA Grapalat" w:hAnsi="GHEA Grapalat"/>
                <w:sz w:val="16"/>
              </w:rPr>
            </w:pPr>
          </w:p>
        </w:tc>
        <w:tc>
          <w:tcPr>
            <w:tcW w:w="709" w:type="dxa"/>
            <w:vAlign w:val="center"/>
          </w:tcPr>
          <w:p w14:paraId="0F8ECA00" w14:textId="12BED180" w:rsidR="005001FE" w:rsidRPr="00151260" w:rsidRDefault="005001FE" w:rsidP="00151260">
            <w:pPr>
              <w:rPr>
                <w:rFonts w:ascii="GHEA Grapalat" w:hAnsi="GHEA Grapalat"/>
                <w:sz w:val="16"/>
              </w:rPr>
            </w:pPr>
          </w:p>
        </w:tc>
      </w:tr>
    </w:tbl>
    <w:p w14:paraId="2D4CCFCC"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424D4DCC" w14:textId="77777777" w:rsidTr="005B7138">
        <w:trPr>
          <w:jc w:val="center"/>
        </w:trPr>
        <w:tc>
          <w:tcPr>
            <w:tcW w:w="4536" w:type="dxa"/>
          </w:tcPr>
          <w:p w14:paraId="76CCA324"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39B9AB6"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238AEAB2"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235A7972"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lastRenderedPageBreak/>
              <w:t>М. П.</w:t>
            </w:r>
          </w:p>
        </w:tc>
        <w:tc>
          <w:tcPr>
            <w:tcW w:w="760" w:type="dxa"/>
          </w:tcPr>
          <w:p w14:paraId="60F1C887"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36A6D323"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38FEB55D"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1E808DD9"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44CE883C"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lastRenderedPageBreak/>
              <w:t>М. П.</w:t>
            </w:r>
          </w:p>
        </w:tc>
      </w:tr>
    </w:tbl>
    <w:p w14:paraId="2AAE6972" w14:textId="77777777"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8"/>
          <w:footnotePr>
            <w:pos w:val="beneathText"/>
          </w:footnotePr>
          <w:pgSz w:w="11907" w:h="16840" w:code="9"/>
          <w:pgMar w:top="1134" w:right="1418" w:bottom="1560" w:left="1418" w:header="561" w:footer="561" w:gutter="0"/>
          <w:cols w:space="720"/>
          <w:titlePg/>
          <w:docGrid w:linePitch="326"/>
        </w:sectPr>
      </w:pPr>
    </w:p>
    <w:p w14:paraId="00100832"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0217081C"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89ED883"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799C87D9" w14:textId="77777777" w:rsidTr="005B7138">
        <w:trPr>
          <w:tblCellSpacing w:w="7" w:type="dxa"/>
          <w:jc w:val="center"/>
        </w:trPr>
        <w:tc>
          <w:tcPr>
            <w:tcW w:w="0" w:type="auto"/>
            <w:gridSpan w:val="2"/>
            <w:vAlign w:val="center"/>
          </w:tcPr>
          <w:p w14:paraId="10E505E2"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3D1F6CC5"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4B903FFF" w14:textId="77777777" w:rsidTr="005B7138">
        <w:trPr>
          <w:tblCellSpacing w:w="7" w:type="dxa"/>
          <w:jc w:val="center"/>
        </w:trPr>
        <w:tc>
          <w:tcPr>
            <w:tcW w:w="0" w:type="auto"/>
            <w:vAlign w:val="center"/>
          </w:tcPr>
          <w:p w14:paraId="05147836"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7D546423"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29929F9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7900DD2F"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1324DE9"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71E3A49B"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452EBAA8"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2CBB8BAF"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31EA8B72"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0DF46A36"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749B4C44"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4C9C4D1"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77F3EAB5" w14:textId="77777777" w:rsidR="003B2F27" w:rsidRPr="00AD29CE" w:rsidRDefault="003B2F27" w:rsidP="003B2F27">
      <w:pPr>
        <w:widowControl w:val="0"/>
        <w:spacing w:after="160" w:line="360" w:lineRule="auto"/>
        <w:ind w:firstLine="375"/>
        <w:rPr>
          <w:rFonts w:ascii="GHEA Grapalat" w:hAnsi="GHEA Grapalat"/>
          <w:iCs/>
          <w:color w:val="000000"/>
        </w:rPr>
      </w:pPr>
    </w:p>
    <w:p w14:paraId="6380101F"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42F76488"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27D88522" w14:textId="77777777"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14:paraId="38782705" w14:textId="77777777"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47DB119"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14FFF476" w14:textId="77777777"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3A520765"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77F26DD4"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w:t>
      </w:r>
      <w:proofErr w:type="gramStart"/>
      <w:r w:rsidRPr="00AD29CE">
        <w:rPr>
          <w:rFonts w:ascii="GHEA Grapalat" w:hAnsi="GHEA Grapalat"/>
          <w:color w:val="000000"/>
        </w:rPr>
        <w:t>_ ,</w:t>
      </w:r>
      <w:proofErr w:type="gramEnd"/>
      <w:r w:rsidRPr="00AD29CE">
        <w:rPr>
          <w:rFonts w:ascii="GHEA Grapalat" w:hAnsi="GHEA Grapalat"/>
          <w:color w:val="000000"/>
        </w:rPr>
        <w:t xml:space="preserve">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2A6C4A70"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23A2870E" w14:textId="77777777" w:rsidTr="005B7138">
        <w:trPr>
          <w:jc w:val="center"/>
        </w:trPr>
        <w:tc>
          <w:tcPr>
            <w:tcW w:w="357" w:type="dxa"/>
            <w:vMerge w:val="restart"/>
            <w:shd w:val="clear" w:color="auto" w:fill="auto"/>
            <w:vAlign w:val="center"/>
          </w:tcPr>
          <w:p w14:paraId="17707E3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51A78B9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1BE496B2" w14:textId="77777777" w:rsidTr="005B7138">
        <w:trPr>
          <w:jc w:val="center"/>
        </w:trPr>
        <w:tc>
          <w:tcPr>
            <w:tcW w:w="357" w:type="dxa"/>
            <w:vMerge/>
            <w:shd w:val="clear" w:color="auto" w:fill="auto"/>
          </w:tcPr>
          <w:p w14:paraId="2D23F93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581C26E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4B0DD5D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6CD19C7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406BF7F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09139E5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14:paraId="50AD1AA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4B53CB9E" w14:textId="77777777" w:rsidTr="005B7138">
        <w:trPr>
          <w:trHeight w:val="1105"/>
          <w:jc w:val="center"/>
        </w:trPr>
        <w:tc>
          <w:tcPr>
            <w:tcW w:w="357" w:type="dxa"/>
            <w:vMerge/>
            <w:tcBorders>
              <w:bottom w:val="single" w:sz="4" w:space="0" w:color="auto"/>
            </w:tcBorders>
            <w:shd w:val="clear" w:color="auto" w:fill="auto"/>
          </w:tcPr>
          <w:p w14:paraId="2B75E13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644DB77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148380A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13EB8A9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4E31A43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6175C37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7DD9C01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5AB343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33FEA6D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66D2F8EB" w14:textId="77777777" w:rsidTr="005B7138">
        <w:trPr>
          <w:jc w:val="center"/>
        </w:trPr>
        <w:tc>
          <w:tcPr>
            <w:tcW w:w="357" w:type="dxa"/>
            <w:shd w:val="clear" w:color="auto" w:fill="auto"/>
            <w:vAlign w:val="center"/>
          </w:tcPr>
          <w:p w14:paraId="68B73EB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58EEF0C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61975EB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0718EE8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6283109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5920A4D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546064C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1106371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367CA50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6CA57BCA" w14:textId="77777777" w:rsidTr="005B7138">
        <w:trPr>
          <w:jc w:val="center"/>
        </w:trPr>
        <w:tc>
          <w:tcPr>
            <w:tcW w:w="357" w:type="dxa"/>
            <w:shd w:val="clear" w:color="auto" w:fill="auto"/>
          </w:tcPr>
          <w:p w14:paraId="46A43C3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25A7ED7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364CD68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3CCDCD2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3E445D8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5FC4263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02FB95C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08ACCB4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6800400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14:paraId="238ADFD5"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21B9B424"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557DEE6D" w14:textId="77777777" w:rsidTr="005B7138">
        <w:trPr>
          <w:trHeight w:val="266"/>
          <w:tblCellSpacing w:w="7" w:type="dxa"/>
          <w:jc w:val="center"/>
        </w:trPr>
        <w:tc>
          <w:tcPr>
            <w:tcW w:w="0" w:type="auto"/>
            <w:vAlign w:val="center"/>
          </w:tcPr>
          <w:p w14:paraId="6C4080AC"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01953E26"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080D6FA1" w14:textId="77777777" w:rsidTr="005B7138">
        <w:trPr>
          <w:trHeight w:val="473"/>
          <w:tblCellSpacing w:w="7" w:type="dxa"/>
          <w:jc w:val="center"/>
        </w:trPr>
        <w:tc>
          <w:tcPr>
            <w:tcW w:w="0" w:type="auto"/>
            <w:vAlign w:val="center"/>
          </w:tcPr>
          <w:p w14:paraId="5B30B565"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76ABDB46"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3A0808BD"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6143FB52"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1767B4B9" w14:textId="77777777" w:rsidTr="005B7138">
        <w:trPr>
          <w:trHeight w:val="503"/>
          <w:tblCellSpacing w:w="7" w:type="dxa"/>
          <w:jc w:val="center"/>
        </w:trPr>
        <w:tc>
          <w:tcPr>
            <w:tcW w:w="0" w:type="auto"/>
            <w:vAlign w:val="center"/>
          </w:tcPr>
          <w:p w14:paraId="06802A1D"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7DDC5DF8"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0A0DDF38"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51391F04"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502CCECF" w14:textId="77777777" w:rsidTr="005B7138">
        <w:trPr>
          <w:trHeight w:val="281"/>
          <w:tblCellSpacing w:w="7" w:type="dxa"/>
          <w:jc w:val="center"/>
        </w:trPr>
        <w:tc>
          <w:tcPr>
            <w:tcW w:w="0" w:type="auto"/>
            <w:vAlign w:val="center"/>
          </w:tcPr>
          <w:p w14:paraId="008CCFA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35065D0F"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6206AFAE"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358E8B84" w14:textId="77777777" w:rsidR="003B2F27" w:rsidRDefault="003B2F27" w:rsidP="003B2F27">
      <w:pPr>
        <w:rPr>
          <w:rFonts w:ascii="GHEA Grapalat" w:hAnsi="GHEA Grapalat"/>
        </w:rPr>
      </w:pPr>
      <w:r>
        <w:rPr>
          <w:rFonts w:ascii="GHEA Grapalat" w:hAnsi="GHEA Grapalat"/>
        </w:rPr>
        <w:br w:type="page"/>
      </w:r>
    </w:p>
    <w:p w14:paraId="388B109C"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4A08F95A"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552D2E0" w14:textId="77777777" w:rsidR="003B2F27" w:rsidRPr="00AD29CE" w:rsidRDefault="003B2F27" w:rsidP="003B2F27">
      <w:pPr>
        <w:widowControl w:val="0"/>
        <w:spacing w:after="160" w:line="360" w:lineRule="auto"/>
        <w:rPr>
          <w:rFonts w:ascii="GHEA Grapalat" w:hAnsi="GHEA Grapalat"/>
        </w:rPr>
      </w:pPr>
    </w:p>
    <w:p w14:paraId="6570CBC4"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334609BA"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20EFF126"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30030AB5"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FBE9BAA"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4E66C7C3"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580A592F"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200C35A5"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0F72BF0E"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401833D5"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5E0CC8B4"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B89519C"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78DC168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B7C851F"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30BC708"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5DF76C4"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080911FD"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E58B393"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BEDDE5A"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0F77F545" w14:textId="77777777" w:rsidR="003B2F27" w:rsidRPr="00AD29CE" w:rsidRDefault="003B2F27" w:rsidP="005B7138">
            <w:pPr>
              <w:widowControl w:val="0"/>
              <w:spacing w:after="120"/>
              <w:rPr>
                <w:rFonts w:ascii="GHEA Grapalat" w:hAnsi="GHEA Grapalat" w:cs="Sylfaen"/>
              </w:rPr>
            </w:pPr>
          </w:p>
        </w:tc>
      </w:tr>
      <w:tr w:rsidR="003B2F27" w:rsidRPr="00AD29CE" w14:paraId="4C4401E9"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F03DA0B"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31D0CE9C"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292FEC1" w14:textId="77777777" w:rsidR="003B2F27" w:rsidRPr="00AD29CE" w:rsidRDefault="003B2F27" w:rsidP="005B7138">
            <w:pPr>
              <w:widowControl w:val="0"/>
              <w:spacing w:after="120"/>
              <w:rPr>
                <w:rFonts w:ascii="GHEA Grapalat" w:hAnsi="GHEA Grapalat" w:cs="Sylfaen"/>
              </w:rPr>
            </w:pPr>
          </w:p>
        </w:tc>
      </w:tr>
    </w:tbl>
    <w:p w14:paraId="680A32A4"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6A45A61A" w14:textId="77777777" w:rsidR="003B2F27" w:rsidRDefault="003B2F27" w:rsidP="003B2F27">
      <w:pPr>
        <w:rPr>
          <w:rFonts w:ascii="GHEA Grapalat" w:hAnsi="GHEA Grapalat" w:cs="Sylfaen"/>
        </w:rPr>
      </w:pPr>
      <w:r>
        <w:rPr>
          <w:rFonts w:ascii="GHEA Grapalat" w:hAnsi="GHEA Grapalat" w:cs="Sylfaen"/>
        </w:rPr>
        <w:br w:type="page"/>
      </w:r>
    </w:p>
    <w:p w14:paraId="0D021C33"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25008175"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325"/>
        <w:gridCol w:w="4745"/>
      </w:tblGrid>
      <w:tr w:rsidR="003B2F27" w:rsidRPr="00AD29CE" w14:paraId="5F00F0B9" w14:textId="77777777" w:rsidTr="005B7138">
        <w:tc>
          <w:tcPr>
            <w:tcW w:w="4785" w:type="dxa"/>
          </w:tcPr>
          <w:p w14:paraId="1F73306F"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2115DE61"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421FDFF8"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BE0031C"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69EC9009" w14:textId="77777777" w:rsidTr="005B7138">
        <w:trPr>
          <w:tblCellSpacing w:w="7" w:type="dxa"/>
          <w:jc w:val="center"/>
        </w:trPr>
        <w:tc>
          <w:tcPr>
            <w:tcW w:w="0" w:type="auto"/>
            <w:vAlign w:val="center"/>
          </w:tcPr>
          <w:p w14:paraId="3BE43718"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D22591A"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69C11BED"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0593900"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59C8448D" w14:textId="77777777" w:rsidTr="005B7138">
        <w:trPr>
          <w:tblCellSpacing w:w="7" w:type="dxa"/>
          <w:jc w:val="center"/>
        </w:trPr>
        <w:tc>
          <w:tcPr>
            <w:tcW w:w="0" w:type="auto"/>
            <w:vAlign w:val="center"/>
          </w:tcPr>
          <w:p w14:paraId="335E9DB6"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4FD50CEF"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B5E010B"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205AE322"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5BE35E67" w14:textId="77777777" w:rsidTr="005B7138">
        <w:trPr>
          <w:tblCellSpacing w:w="7" w:type="dxa"/>
          <w:jc w:val="center"/>
        </w:trPr>
        <w:tc>
          <w:tcPr>
            <w:tcW w:w="0" w:type="auto"/>
            <w:vAlign w:val="center"/>
          </w:tcPr>
          <w:p w14:paraId="72FAADB6"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15E70CD1"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3CA98343"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4E1D861E"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5DAF1280" w14:textId="77777777"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619DBC" w14:textId="77777777" w:rsidR="00DF1651" w:rsidRDefault="00DF1651">
      <w:r>
        <w:separator/>
      </w:r>
    </w:p>
  </w:endnote>
  <w:endnote w:type="continuationSeparator" w:id="0">
    <w:p w14:paraId="41D5359F" w14:textId="77777777" w:rsidR="00DF1651" w:rsidRDefault="00DF1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81950196"/>
      <w:docPartObj>
        <w:docPartGallery w:val="Page Numbers (Bottom of Page)"/>
        <w:docPartUnique/>
      </w:docPartObj>
    </w:sdtPr>
    <w:sdtEndPr>
      <w:rPr>
        <w:rFonts w:ascii="GHEA Grapalat" w:hAnsi="GHEA Grapalat"/>
        <w:sz w:val="24"/>
        <w:szCs w:val="24"/>
      </w:rPr>
    </w:sdtEndPr>
    <w:sdtContent>
      <w:p w14:paraId="0BA68083" w14:textId="5B9E2C50" w:rsidR="00E3441C" w:rsidRPr="00305BEC" w:rsidRDefault="00E3441C">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4C0232">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BF42B3" w14:textId="77777777" w:rsidR="00DF1651" w:rsidRDefault="00DF1651">
      <w:r>
        <w:separator/>
      </w:r>
    </w:p>
  </w:footnote>
  <w:footnote w:type="continuationSeparator" w:id="0">
    <w:p w14:paraId="7B018472" w14:textId="77777777" w:rsidR="00DF1651" w:rsidRDefault="00DF1651">
      <w:r>
        <w:continuationSeparator/>
      </w:r>
    </w:p>
  </w:footnote>
  <w:footnote w:id="1">
    <w:p w14:paraId="78BF7237" w14:textId="77777777" w:rsidR="00E3441C" w:rsidRDefault="00E3441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638D92FA" w14:textId="77777777" w:rsidR="00E3441C" w:rsidRDefault="00E3441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14:paraId="494C6958" w14:textId="77777777" w:rsidR="00E3441C" w:rsidRPr="009E2596" w:rsidRDefault="00E3441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2">
    <w:p w14:paraId="13723DB9" w14:textId="77777777" w:rsidR="00E3441C" w:rsidRPr="00A31673" w:rsidRDefault="00E3441C">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14:paraId="20B69323" w14:textId="77777777" w:rsidR="00E3441C" w:rsidRPr="00DE7706" w:rsidRDefault="00E3441C">
      <w:pPr>
        <w:pStyle w:val="FootnoteText"/>
      </w:pPr>
      <w:r>
        <w:rPr>
          <w:rStyle w:val="FootnoteReference"/>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4">
    <w:p w14:paraId="173770A5" w14:textId="77777777" w:rsidR="00E3441C" w:rsidRDefault="00E3441C" w:rsidP="006B3E56">
      <w:pPr>
        <w:jc w:val="both"/>
      </w:pPr>
    </w:p>
    <w:p w14:paraId="44E935FE" w14:textId="77777777" w:rsidR="00E3441C" w:rsidRDefault="00E3441C"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41C93920" w14:textId="77777777" w:rsidR="00E3441C" w:rsidRPr="00503980" w:rsidRDefault="00E3441C"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5FA15105" w14:textId="77777777" w:rsidR="00E3441C" w:rsidRPr="003905B4" w:rsidRDefault="00E3441C"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4AAE2932" w14:textId="77777777" w:rsidR="00E3441C" w:rsidRPr="008D64EE" w:rsidRDefault="00E3441C" w:rsidP="006B3E56">
      <w:pPr>
        <w:pStyle w:val="FootnoteText"/>
        <w:rPr>
          <w:rFonts w:asciiTheme="minorHAnsi" w:hAnsiTheme="minorHAnsi"/>
        </w:rPr>
      </w:pPr>
    </w:p>
  </w:footnote>
  <w:footnote w:id="5">
    <w:p w14:paraId="166F5116" w14:textId="77777777" w:rsidR="00E3441C" w:rsidRPr="00D3436F" w:rsidRDefault="00E3441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47867E60" w14:textId="77777777" w:rsidR="00E3441C" w:rsidRPr="00D3436F" w:rsidRDefault="00E3441C">
      <w:pPr>
        <w:pStyle w:val="FootnoteText"/>
        <w:rPr>
          <w:lang w:val="es-ES"/>
        </w:rPr>
      </w:pPr>
    </w:p>
  </w:footnote>
  <w:footnote w:id="6">
    <w:p w14:paraId="0DAB0A5C" w14:textId="77777777" w:rsidR="00E3441C" w:rsidRPr="008842CE" w:rsidRDefault="00E3441C" w:rsidP="003D2FE2">
      <w:pPr>
        <w:pStyle w:val="FootnoteText"/>
        <w:jc w:val="both"/>
      </w:pPr>
    </w:p>
  </w:footnote>
  <w:footnote w:id="7">
    <w:p w14:paraId="75B92AF5" w14:textId="77777777" w:rsidR="00E3441C" w:rsidRPr="008842CE" w:rsidRDefault="00E3441C" w:rsidP="000A214C">
      <w:pPr>
        <w:pStyle w:val="FootnoteText"/>
        <w:jc w:val="both"/>
      </w:pPr>
    </w:p>
  </w:footnote>
  <w:footnote w:id="8">
    <w:p w14:paraId="5BB1FA67" w14:textId="77777777" w:rsidR="00E3441C" w:rsidRPr="002A7C6E" w:rsidRDefault="00E3441C"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55E035EE" w14:textId="77777777" w:rsidR="00E3441C" w:rsidRPr="00D81E0E" w:rsidRDefault="00E3441C" w:rsidP="005A1ECB">
      <w:pPr>
        <w:pStyle w:val="FootnoteText"/>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9">
    <w:p w14:paraId="1581D69C" w14:textId="77777777" w:rsidR="00E3441C" w:rsidRPr="006F5F33" w:rsidRDefault="00E3441C"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3112EEC5" w14:textId="77777777" w:rsidR="00E3441C" w:rsidRPr="00892F7F" w:rsidRDefault="00E3441C"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3E5EDC13" w14:textId="77777777" w:rsidR="00E3441C" w:rsidRPr="0013046C" w:rsidRDefault="00E3441C" w:rsidP="003B2F27">
      <w:pPr>
        <w:pStyle w:val="FootnoteText"/>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582D9CF1" w14:textId="77777777" w:rsidR="00E3441C" w:rsidRPr="0013046C" w:rsidRDefault="00E3441C" w:rsidP="0067463A">
      <w:pPr>
        <w:pStyle w:val="FootnoteText"/>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68EAB3CC" w14:textId="77777777" w:rsidR="00E3441C" w:rsidRPr="006F5F33" w:rsidRDefault="00E3441C" w:rsidP="0067463A">
      <w:pPr>
        <w:pStyle w:val="FootnoteText"/>
        <w:jc w:val="both"/>
        <w:rPr>
          <w:rFonts w:ascii="GHEA Grapalat" w:hAnsi="GHEA Grapalat"/>
          <w:lang w:val="hy-AM"/>
        </w:rPr>
      </w:pPr>
      <w:r w:rsidRPr="006F5F33">
        <w:rPr>
          <w:rFonts w:ascii="GHEA Grapalat" w:hAnsi="GHEA Grapalat"/>
          <w:i/>
        </w:rPr>
        <w:t>.</w:t>
      </w:r>
    </w:p>
    <w:p w14:paraId="0F0088AE" w14:textId="77777777" w:rsidR="00E3441C" w:rsidRPr="006F5F33" w:rsidRDefault="00E3441C" w:rsidP="003B2F27">
      <w:pPr>
        <w:pStyle w:val="FootnoteText"/>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14:paraId="22884072" w14:textId="77777777" w:rsidR="00E3441C" w:rsidRPr="00576D9C" w:rsidRDefault="00E3441C" w:rsidP="003B2F27">
      <w:pPr>
        <w:pStyle w:val="FootnoteText"/>
        <w:jc w:val="both"/>
        <w:rPr>
          <w:rFonts w:ascii="GHEA Grapalat" w:hAnsi="GHEA Grapalat"/>
          <w:lang w:val="hy-AM"/>
        </w:rPr>
      </w:pPr>
    </w:p>
  </w:footnote>
  <w:footnote w:id="11">
    <w:p w14:paraId="601D28F5" w14:textId="77777777" w:rsidR="00E3441C" w:rsidRPr="006F5F33" w:rsidRDefault="00E3441C"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14:paraId="59B92D26" w14:textId="77777777" w:rsidR="00E3441C" w:rsidRPr="006F5F33" w:rsidRDefault="00E3441C"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14:paraId="3005E518" w14:textId="77777777" w:rsidR="00E3441C" w:rsidRPr="006F5F33" w:rsidRDefault="00E3441C"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4">
    <w:p w14:paraId="6D329ED6" w14:textId="77777777" w:rsidR="00E3441C" w:rsidRPr="00E40AC8" w:rsidRDefault="00E3441C" w:rsidP="003B2F27">
      <w:pPr>
        <w:pStyle w:val="FootnoteText"/>
        <w:jc w:val="both"/>
      </w:pPr>
      <w:r>
        <w:rPr>
          <w:rStyle w:val="FootnoteReference"/>
        </w:rPr>
        <w:t>*</w:t>
      </w:r>
      <w:r w:rsidR="00B243F5" w:rsidRPr="006E181F">
        <w:rPr>
          <w:rFonts w:ascii="GHEA Grapalat" w:eastAsiaTheme="minorEastAsia" w:hAnsi="GHEA Grapalat" w:cstheme="minorBidi"/>
          <w:i/>
          <w:sz w:val="22"/>
          <w:szCs w:val="22"/>
          <w:lang w:eastAsia="en-US"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274A63" w:rsidRPr="00941F04">
        <w:rPr>
          <w:rFonts w:ascii="GHEA Grapalat" w:eastAsiaTheme="minorEastAsia" w:hAnsi="GHEA Grapalat" w:cstheme="minorBidi"/>
          <w:i/>
          <w:sz w:val="22"/>
          <w:szCs w:val="22"/>
          <w:lang w:eastAsia="en-US" w:bidi="ar-SA"/>
        </w:rPr>
        <w:t>.</w:t>
      </w:r>
      <w:r w:rsidRPr="00AD29CE">
        <w:rPr>
          <w:rFonts w:ascii="GHEA Grapalat" w:hAnsi="GHEA Grapalat"/>
          <w:i/>
        </w:rPr>
        <w:t>.</w:t>
      </w:r>
    </w:p>
  </w:footnote>
  <w:footnote w:id="15">
    <w:p w14:paraId="4A045EC5" w14:textId="77777777" w:rsidR="005001FE" w:rsidRPr="00E40AC8" w:rsidRDefault="005001FE" w:rsidP="005001FE">
      <w:pPr>
        <w:pStyle w:val="FootnoteText"/>
        <w:jc w:val="both"/>
      </w:pPr>
      <w:r>
        <w:rPr>
          <w:rStyle w:val="FootnoteReference"/>
        </w:rPr>
        <w:t>**</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140186">
        <w:rPr>
          <w:rFonts w:ascii="GHEA Grapalat" w:hAnsi="GHEA Grapalat"/>
          <w:i/>
          <w:color w:val="000000"/>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16">
    <w:p w14:paraId="24B47C1E" w14:textId="77777777" w:rsidR="00E3441C" w:rsidRPr="00CA2754" w:rsidRDefault="00E3441C"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3B0A487D" w14:textId="77777777" w:rsidR="00E3441C" w:rsidRPr="00CA2754" w:rsidRDefault="00E3441C" w:rsidP="003B2F27">
      <w:pPr>
        <w:pStyle w:val="FootnoteText"/>
        <w:jc w:val="both"/>
        <w:rPr>
          <w:sz w:val="2"/>
          <w:szCs w:val="2"/>
        </w:rPr>
      </w:pPr>
    </w:p>
  </w:footnote>
  <w:footnote w:id="17">
    <w:p w14:paraId="148BC917" w14:textId="77777777" w:rsidR="00E3441C" w:rsidRPr="00CA2754" w:rsidRDefault="00E3441C"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860"/>
    <w:rsid w:val="00034CED"/>
    <w:rsid w:val="00036B65"/>
    <w:rsid w:val="000371A2"/>
    <w:rsid w:val="0003773F"/>
    <w:rsid w:val="00037DDE"/>
    <w:rsid w:val="00037E15"/>
    <w:rsid w:val="000408D8"/>
    <w:rsid w:val="000424BA"/>
    <w:rsid w:val="000428B6"/>
    <w:rsid w:val="00042BD4"/>
    <w:rsid w:val="00042F48"/>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576F6"/>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16F"/>
    <w:rsid w:val="000C67BB"/>
    <w:rsid w:val="000C6BA1"/>
    <w:rsid w:val="000C6E1C"/>
    <w:rsid w:val="000C6F81"/>
    <w:rsid w:val="000D07E4"/>
    <w:rsid w:val="000D0F13"/>
    <w:rsid w:val="000D10F1"/>
    <w:rsid w:val="000D16B6"/>
    <w:rsid w:val="000D180A"/>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260"/>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C85"/>
    <w:rsid w:val="001B1FC4"/>
    <w:rsid w:val="001B2164"/>
    <w:rsid w:val="001B32D9"/>
    <w:rsid w:val="001B37D2"/>
    <w:rsid w:val="001B3810"/>
    <w:rsid w:val="001B41EC"/>
    <w:rsid w:val="001B45A9"/>
    <w:rsid w:val="001B478E"/>
    <w:rsid w:val="001B65BD"/>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CB8"/>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BE1"/>
    <w:rsid w:val="00273D21"/>
    <w:rsid w:val="00274353"/>
    <w:rsid w:val="0027499F"/>
    <w:rsid w:val="00274A63"/>
    <w:rsid w:val="00274F0E"/>
    <w:rsid w:val="002754C4"/>
    <w:rsid w:val="0027573B"/>
    <w:rsid w:val="00276441"/>
    <w:rsid w:val="00276B03"/>
    <w:rsid w:val="0027775F"/>
    <w:rsid w:val="002777E4"/>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C7270"/>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3D8C"/>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C84"/>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4C"/>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4E11"/>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232"/>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01FE"/>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AC4"/>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5762A"/>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1EBD"/>
    <w:rsid w:val="006E35A0"/>
    <w:rsid w:val="006E49D7"/>
    <w:rsid w:val="006E50E4"/>
    <w:rsid w:val="006E5904"/>
    <w:rsid w:val="006E5CC5"/>
    <w:rsid w:val="006E724E"/>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A0C"/>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5B55"/>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4AA7"/>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53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47C2"/>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62"/>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631"/>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3FA"/>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49BE"/>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2A14"/>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69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35"/>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B39"/>
    <w:rsid w:val="00BD0D0A"/>
    <w:rsid w:val="00BD176C"/>
    <w:rsid w:val="00BD2440"/>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4E9"/>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A10"/>
    <w:rsid w:val="00C72D0E"/>
    <w:rsid w:val="00C72E21"/>
    <w:rsid w:val="00C73902"/>
    <w:rsid w:val="00C73E62"/>
    <w:rsid w:val="00C74E96"/>
    <w:rsid w:val="00C752FC"/>
    <w:rsid w:val="00C77407"/>
    <w:rsid w:val="00C8055A"/>
    <w:rsid w:val="00C806B2"/>
    <w:rsid w:val="00C8073D"/>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2B99"/>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7D5"/>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17272"/>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03CA"/>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590C"/>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651"/>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27206"/>
    <w:rsid w:val="00E301A8"/>
    <w:rsid w:val="00E30E01"/>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4FAA"/>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9B6DE3"/>
  <w15:docId w15:val="{1688648C-6009-4C97-A26E-886E9CF78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1260"/>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y2iqfc">
    <w:name w:val="y2iqfc"/>
    <w:basedOn w:val="DefaultParagraphFont"/>
    <w:rsid w:val="005001FE"/>
  </w:style>
  <w:style w:type="paragraph" w:styleId="HTMLPreformatted">
    <w:name w:val="HTML Preformatted"/>
    <w:basedOn w:val="Normal"/>
    <w:link w:val="HTMLPreformattedChar"/>
    <w:uiPriority w:val="99"/>
    <w:semiHidden/>
    <w:unhideWhenUsed/>
    <w:rsid w:val="00500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5001FE"/>
    <w:rPr>
      <w:rFonts w:ascii="Courier New" w:hAnsi="Courier New" w:cs="Courier New"/>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6594942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00040728">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22159982">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0DA79-0AC6-4962-8CDD-853CD42FF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94</Pages>
  <Words>19159</Words>
  <Characters>109208</Characters>
  <Application>Microsoft Office Word</Application>
  <DocSecurity>0</DocSecurity>
  <Lines>910</Lines>
  <Paragraphs>256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128111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User</cp:lastModifiedBy>
  <cp:revision>14</cp:revision>
  <cp:lastPrinted>2018-02-16T07:12:00Z</cp:lastPrinted>
  <dcterms:created xsi:type="dcterms:W3CDTF">2025-06-26T16:26:00Z</dcterms:created>
  <dcterms:modified xsi:type="dcterms:W3CDTF">2025-12-28T18:35:00Z</dcterms:modified>
</cp:coreProperties>
</file>