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7349E1">
        <w:rPr>
          <w:rFonts w:ascii="GHEA Grapalat" w:hAnsi="GHEA Grapalat"/>
          <w:i w:val="0"/>
          <w:sz w:val="24"/>
          <w:szCs w:val="24"/>
        </w:rPr>
        <w:t>05 августа</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E2F32">
        <w:rPr>
          <w:rFonts w:ascii="GHEA Grapalat" w:hAnsi="GHEA Grapalat"/>
          <w:b/>
          <w:i w:val="0"/>
          <w:sz w:val="24"/>
          <w:szCs w:val="24"/>
        </w:rPr>
        <w:t>GHAPDzB-HVKAK-2024-35</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proofErr w:type="spellStart"/>
      <w:r w:rsidR="003E2F32">
        <w:rPr>
          <w:rFonts w:ascii="GHEA Grapalat" w:hAnsi="GHEA Grapalat"/>
          <w:b/>
        </w:rPr>
        <w:t>хозтоваров</w:t>
      </w:r>
      <w:proofErr w:type="spellEnd"/>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067349">
        <w:rPr>
          <w:rFonts w:ascii="GHEA Grapalat" w:hAnsi="GHEA Grapalat"/>
          <w:b/>
          <w:i w:val="0"/>
          <w:spacing w:val="-6"/>
          <w:sz w:val="24"/>
          <w:szCs w:val="24"/>
        </w:rPr>
        <w:t>1</w:t>
      </w:r>
      <w:r w:rsidR="00E028C9" w:rsidRPr="00E028C9">
        <w:rPr>
          <w:rFonts w:ascii="GHEA Grapalat" w:hAnsi="GHEA Grapalat"/>
          <w:b/>
          <w:i w:val="0"/>
          <w:spacing w:val="-6"/>
          <w:sz w:val="24"/>
          <w:szCs w:val="24"/>
        </w:rPr>
        <w:t>4</w:t>
      </w:r>
      <w:r w:rsidR="003E2F32">
        <w:rPr>
          <w:rFonts w:ascii="GHEA Grapalat" w:hAnsi="GHEA Grapalat"/>
          <w:b/>
          <w:i w:val="0"/>
          <w:spacing w:val="-6"/>
          <w:sz w:val="24"/>
          <w:szCs w:val="24"/>
        </w:rPr>
        <w:t xml:space="preserve"> августа</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E2F32">
        <w:rPr>
          <w:rFonts w:ascii="GHEA Grapalat" w:hAnsi="GHEA Grapalat"/>
          <w:b/>
        </w:rPr>
        <w:t>GHAPDzB-HVKAK-2024-35</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067349">
        <w:rPr>
          <w:rFonts w:ascii="GHEA Grapalat" w:hAnsi="GHEA Grapalat"/>
        </w:rPr>
        <w:t>05 августа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BC0EE6">
        <w:rPr>
          <w:rFonts w:ascii="GHEA Grapalat" w:hAnsi="GHEA Grapalat"/>
          <w:b/>
        </w:rPr>
        <w:t>ХОЗТОВАРОВ</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BC0EE6">
        <w:rPr>
          <w:rFonts w:ascii="GHEA Grapalat" w:hAnsi="GHEA Grapalat"/>
          <w:b/>
        </w:rPr>
        <w:t>ХОЗТОВАРОВ</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E2F32">
        <w:rPr>
          <w:rFonts w:ascii="GHEA Grapalat" w:hAnsi="GHEA Grapalat"/>
          <w:b/>
        </w:rPr>
        <w:t>GHAPDzB-HVKAK-2024-35</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proofErr w:type="spellStart"/>
      <w:r w:rsidR="0015434B">
        <w:rPr>
          <w:rFonts w:ascii="GHEA Grapalat" w:hAnsi="GHEA Grapalat"/>
          <w:b/>
          <w:i w:val="0"/>
          <w:sz w:val="24"/>
          <w:szCs w:val="24"/>
        </w:rPr>
        <w:t>хозтоваров</w:t>
      </w:r>
      <w:proofErr w:type="spellEnd"/>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15434B">
        <w:rPr>
          <w:rFonts w:ascii="GHEA Grapalat" w:hAnsi="GHEA Grapalat"/>
          <w:b/>
          <w:i w:val="0"/>
          <w:sz w:val="24"/>
          <w:szCs w:val="24"/>
        </w:rPr>
        <w:t>4</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995FA5" w:rsidRPr="00521A49" w:rsidTr="00995FA5">
        <w:trPr>
          <w:jc w:val="center"/>
        </w:trPr>
        <w:tc>
          <w:tcPr>
            <w:tcW w:w="708" w:type="dxa"/>
            <w:vAlign w:val="center"/>
          </w:tcPr>
          <w:p w:rsidR="00995FA5" w:rsidRPr="00521A49" w:rsidRDefault="00995FA5"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300" w:type="dxa"/>
            <w:vAlign w:val="center"/>
          </w:tcPr>
          <w:p w:rsidR="00995FA5" w:rsidRPr="00995FA5" w:rsidRDefault="00E028C9" w:rsidP="0015434B">
            <w:pPr>
              <w:jc w:val="center"/>
              <w:rPr>
                <w:rFonts w:ascii="GHEA Grapalat" w:hAnsi="GHEA Grapalat"/>
                <w:lang w:val="hy-AM"/>
              </w:rPr>
            </w:pPr>
            <w:r>
              <w:rPr>
                <w:rFonts w:ascii="GHEA Grapalat" w:hAnsi="GHEA Grapalat"/>
                <w:lang w:val="en-GB"/>
              </w:rPr>
              <w:t>420</w:t>
            </w:r>
            <w:r w:rsidR="00995FA5" w:rsidRPr="00995FA5">
              <w:rPr>
                <w:rFonts w:ascii="GHEA Grapalat" w:hAnsi="GHEA Grapalat"/>
              </w:rPr>
              <w:t>,000</w:t>
            </w:r>
          </w:p>
        </w:tc>
        <w:tc>
          <w:tcPr>
            <w:tcW w:w="7962" w:type="dxa"/>
            <w:vAlign w:val="center"/>
          </w:tcPr>
          <w:p w:rsidR="00995FA5" w:rsidRPr="00995FA5" w:rsidRDefault="00995FA5" w:rsidP="00995FA5">
            <w:pPr>
              <w:rPr>
                <w:rFonts w:ascii="GHEA Grapalat" w:hAnsi="GHEA Grapalat"/>
              </w:rPr>
            </w:pPr>
            <w:r w:rsidRPr="00995FA5">
              <w:rPr>
                <w:rFonts w:ascii="GHEA Grapalat" w:hAnsi="GHEA Grapalat"/>
              </w:rPr>
              <w:t>Моющее средство 6</w:t>
            </w:r>
          </w:p>
        </w:tc>
      </w:tr>
      <w:tr w:rsidR="00995FA5" w:rsidRPr="00521A49" w:rsidTr="00995FA5">
        <w:trPr>
          <w:jc w:val="center"/>
        </w:trPr>
        <w:tc>
          <w:tcPr>
            <w:tcW w:w="708" w:type="dxa"/>
            <w:vAlign w:val="center"/>
          </w:tcPr>
          <w:p w:rsidR="00995FA5" w:rsidRDefault="00995FA5"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300" w:type="dxa"/>
            <w:vAlign w:val="center"/>
          </w:tcPr>
          <w:p w:rsidR="00995FA5" w:rsidRPr="00995FA5" w:rsidRDefault="00995FA5" w:rsidP="0015434B">
            <w:pPr>
              <w:jc w:val="center"/>
              <w:rPr>
                <w:rFonts w:ascii="GHEA Grapalat" w:hAnsi="GHEA Grapalat"/>
                <w:lang w:val="hy-AM"/>
              </w:rPr>
            </w:pPr>
            <w:r w:rsidRPr="00995FA5">
              <w:rPr>
                <w:rFonts w:ascii="GHEA Grapalat" w:hAnsi="GHEA Grapalat"/>
              </w:rPr>
              <w:t>21,000</w:t>
            </w:r>
          </w:p>
        </w:tc>
        <w:tc>
          <w:tcPr>
            <w:tcW w:w="7962" w:type="dxa"/>
            <w:vAlign w:val="center"/>
          </w:tcPr>
          <w:p w:rsidR="00995FA5" w:rsidRPr="00995FA5" w:rsidRDefault="00995FA5" w:rsidP="00995FA5">
            <w:pPr>
              <w:rPr>
                <w:rFonts w:ascii="GHEA Grapalat" w:hAnsi="GHEA Grapalat"/>
              </w:rPr>
            </w:pPr>
            <w:r w:rsidRPr="00995FA5">
              <w:rPr>
                <w:rFonts w:ascii="GHEA Grapalat" w:hAnsi="GHEA Grapalat"/>
              </w:rPr>
              <w:t>Стиральный порошок 6</w:t>
            </w:r>
          </w:p>
        </w:tc>
      </w:tr>
      <w:tr w:rsidR="00995FA5" w:rsidRPr="00521A49" w:rsidTr="00995FA5">
        <w:trPr>
          <w:jc w:val="center"/>
        </w:trPr>
        <w:tc>
          <w:tcPr>
            <w:tcW w:w="708" w:type="dxa"/>
            <w:vAlign w:val="center"/>
          </w:tcPr>
          <w:p w:rsidR="00995FA5" w:rsidRDefault="00995FA5"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3</w:t>
            </w:r>
          </w:p>
        </w:tc>
        <w:tc>
          <w:tcPr>
            <w:tcW w:w="1300" w:type="dxa"/>
            <w:vAlign w:val="center"/>
          </w:tcPr>
          <w:p w:rsidR="00995FA5" w:rsidRPr="00995FA5" w:rsidRDefault="00995FA5" w:rsidP="0015434B">
            <w:pPr>
              <w:jc w:val="center"/>
              <w:rPr>
                <w:rFonts w:ascii="GHEA Grapalat" w:hAnsi="GHEA Grapalat"/>
                <w:lang w:val="hy-AM"/>
              </w:rPr>
            </w:pPr>
            <w:r w:rsidRPr="00995FA5">
              <w:rPr>
                <w:rFonts w:ascii="GHEA Grapalat" w:hAnsi="GHEA Grapalat"/>
              </w:rPr>
              <w:t>125,000</w:t>
            </w:r>
          </w:p>
        </w:tc>
        <w:tc>
          <w:tcPr>
            <w:tcW w:w="7962" w:type="dxa"/>
            <w:vAlign w:val="center"/>
          </w:tcPr>
          <w:p w:rsidR="00995FA5" w:rsidRPr="00995FA5" w:rsidRDefault="00995FA5" w:rsidP="00995FA5">
            <w:pPr>
              <w:rPr>
                <w:rFonts w:ascii="GHEA Grapalat" w:hAnsi="GHEA Grapalat"/>
              </w:rPr>
            </w:pPr>
            <w:r w:rsidRPr="00995FA5">
              <w:rPr>
                <w:rFonts w:ascii="GHEA Grapalat" w:hAnsi="GHEA Grapalat"/>
              </w:rPr>
              <w:t>Удлинитель 1</w:t>
            </w:r>
          </w:p>
        </w:tc>
      </w:tr>
      <w:tr w:rsidR="00995FA5" w:rsidRPr="00521A49" w:rsidTr="00995FA5">
        <w:trPr>
          <w:trHeight w:val="70"/>
          <w:jc w:val="center"/>
        </w:trPr>
        <w:tc>
          <w:tcPr>
            <w:tcW w:w="708" w:type="dxa"/>
            <w:vAlign w:val="center"/>
          </w:tcPr>
          <w:p w:rsidR="00995FA5" w:rsidRDefault="00995FA5"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4</w:t>
            </w:r>
          </w:p>
        </w:tc>
        <w:tc>
          <w:tcPr>
            <w:tcW w:w="1300" w:type="dxa"/>
            <w:vAlign w:val="center"/>
          </w:tcPr>
          <w:p w:rsidR="00995FA5" w:rsidRPr="00995FA5" w:rsidRDefault="00995FA5" w:rsidP="0015434B">
            <w:pPr>
              <w:jc w:val="center"/>
              <w:rPr>
                <w:rFonts w:ascii="GHEA Grapalat" w:hAnsi="GHEA Grapalat"/>
                <w:lang w:val="hy-AM"/>
              </w:rPr>
            </w:pPr>
            <w:r w:rsidRPr="00995FA5">
              <w:rPr>
                <w:rFonts w:ascii="GHEA Grapalat" w:hAnsi="GHEA Grapalat"/>
              </w:rPr>
              <w:t>35,000</w:t>
            </w:r>
          </w:p>
        </w:tc>
        <w:tc>
          <w:tcPr>
            <w:tcW w:w="7962" w:type="dxa"/>
            <w:vAlign w:val="center"/>
          </w:tcPr>
          <w:p w:rsidR="00995FA5" w:rsidRPr="00995FA5" w:rsidRDefault="00995FA5" w:rsidP="00995FA5">
            <w:pPr>
              <w:rPr>
                <w:rFonts w:ascii="GHEA Grapalat" w:hAnsi="GHEA Grapalat"/>
                <w:color w:val="000000"/>
              </w:rPr>
            </w:pPr>
            <w:r w:rsidRPr="00995FA5">
              <w:rPr>
                <w:rFonts w:ascii="GHEA Grapalat" w:hAnsi="GHEA Grapalat"/>
                <w:color w:val="000000"/>
              </w:rPr>
              <w:t>Лестница</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E2F32">
        <w:rPr>
          <w:rFonts w:ascii="GHEA Grapalat" w:hAnsi="GHEA Grapalat"/>
          <w:b/>
          <w:sz w:val="22"/>
          <w:szCs w:val="22"/>
        </w:rPr>
        <w:t>GHAPDzB-HVKAK-2024-35</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32421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32421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32421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32421D"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32421D"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32421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E2F32">
        <w:rPr>
          <w:rFonts w:ascii="GHEA Grapalat" w:hAnsi="GHEA Grapalat"/>
          <w:b/>
          <w:sz w:val="22"/>
          <w:szCs w:val="22"/>
        </w:rPr>
        <w:t>GHAPDzB-HVKAK-2024-35</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E2F32">
        <w:rPr>
          <w:rFonts w:ascii="GHEA Grapalat" w:hAnsi="GHEA Grapalat"/>
          <w:b/>
          <w:sz w:val="22"/>
          <w:szCs w:val="22"/>
        </w:rPr>
        <w:t>GHAPDzB-HVKAK-2024-35</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E2F32">
        <w:rPr>
          <w:rFonts w:ascii="GHEA Grapalat" w:hAnsi="GHEA Grapalat"/>
          <w:b/>
          <w:sz w:val="22"/>
          <w:szCs w:val="22"/>
        </w:rPr>
        <w:t>GHAPDzB-HVKAK-2024-35</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E2F32">
        <w:rPr>
          <w:rFonts w:ascii="GHEA Grapalat" w:hAnsi="GHEA Grapalat"/>
          <w:b/>
          <w:sz w:val="22"/>
          <w:szCs w:val="22"/>
        </w:rPr>
        <w:t>GHAPDzB-HVKAK-2024-35</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071D1C" w:rsidRPr="00521A49" w:rsidRDefault="000B1AA0" w:rsidP="00962010">
      <w:pPr>
        <w:widowControl w:val="0"/>
        <w:spacing w:after="160"/>
        <w:jc w:val="center"/>
        <w:rPr>
          <w:rFonts w:ascii="GHEA Grapalat" w:hAnsi="GHEA Grapalat"/>
          <w:b/>
        </w:rPr>
      </w:pPr>
      <w:bookmarkStart w:id="5" w:name="_GoBack"/>
      <w:bookmarkEnd w:id="5"/>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9E1" w:rsidRDefault="007349E1">
      <w:r>
        <w:separator/>
      </w:r>
    </w:p>
  </w:endnote>
  <w:endnote w:type="continuationSeparator" w:id="0">
    <w:p w:rsidR="007349E1" w:rsidRDefault="00734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7349E1" w:rsidRPr="00C861E9" w:rsidRDefault="0032421D">
        <w:pPr>
          <w:pStyle w:val="a5"/>
          <w:jc w:val="center"/>
          <w:rPr>
            <w:rFonts w:ascii="GHEA Grapalat" w:hAnsi="GHEA Grapalat"/>
            <w:sz w:val="24"/>
            <w:szCs w:val="24"/>
          </w:rPr>
        </w:pPr>
        <w:r w:rsidRPr="00C861E9">
          <w:rPr>
            <w:rFonts w:ascii="GHEA Grapalat" w:hAnsi="GHEA Grapalat"/>
            <w:sz w:val="24"/>
            <w:szCs w:val="24"/>
          </w:rPr>
          <w:fldChar w:fldCharType="begin"/>
        </w:r>
        <w:r w:rsidR="007349E1"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028C9">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9E1" w:rsidRDefault="007349E1">
      <w:r>
        <w:separator/>
      </w:r>
    </w:p>
  </w:footnote>
  <w:footnote w:type="continuationSeparator" w:id="0">
    <w:p w:rsidR="007349E1" w:rsidRDefault="007349E1">
      <w:r>
        <w:continuationSeparator/>
      </w:r>
    </w:p>
  </w:footnote>
  <w:footnote w:id="1">
    <w:p w:rsidR="007349E1" w:rsidRPr="002D0715" w:rsidRDefault="007349E1">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7349E1" w:rsidRPr="00E72E35" w:rsidRDefault="007349E1">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7349E1" w:rsidRPr="00816F7D" w:rsidRDefault="007349E1"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349E1" w:rsidRPr="00DA04BC" w:rsidRDefault="007349E1"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7349E1" w:rsidRPr="00DA04BC" w:rsidRDefault="007349E1"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7349E1" w:rsidRPr="00DA04BC" w:rsidRDefault="007349E1"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7349E1" w:rsidRPr="00DA04BC" w:rsidRDefault="007349E1" w:rsidP="00DA04BC">
      <w:pPr>
        <w:jc w:val="both"/>
        <w:rPr>
          <w:rFonts w:ascii="Sylfaen" w:hAnsi="Sylfaen"/>
          <w:i/>
          <w:sz w:val="16"/>
          <w:szCs w:val="16"/>
        </w:rPr>
      </w:pPr>
    </w:p>
  </w:footnote>
  <w:footnote w:id="4">
    <w:p w:rsidR="007349E1" w:rsidRPr="00967242" w:rsidRDefault="007349E1"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7349E1" w:rsidRPr="00D3436F" w:rsidRDefault="007349E1">
      <w:pPr>
        <w:pStyle w:val="af2"/>
        <w:rPr>
          <w:lang w:val="es-ES"/>
        </w:rPr>
      </w:pPr>
    </w:p>
  </w:footnote>
  <w:footnote w:id="5">
    <w:p w:rsidR="007349E1" w:rsidRPr="008842CE" w:rsidRDefault="007349E1" w:rsidP="003D2FE2">
      <w:pPr>
        <w:pStyle w:val="af2"/>
        <w:jc w:val="both"/>
      </w:pPr>
    </w:p>
  </w:footnote>
  <w:footnote w:id="6">
    <w:p w:rsidR="007349E1" w:rsidRPr="002B6C9D" w:rsidRDefault="007349E1"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7349E1" w:rsidRPr="002B6C9D" w:rsidRDefault="007349E1" w:rsidP="00D3436F">
      <w:pPr>
        <w:pStyle w:val="af2"/>
        <w:widowControl w:val="0"/>
        <w:jc w:val="both"/>
        <w:rPr>
          <w:rFonts w:ascii="Sylfaen" w:hAnsi="Sylfaen"/>
          <w:sz w:val="16"/>
          <w:szCs w:val="16"/>
          <w:lang w:val="hy-AM"/>
        </w:rPr>
      </w:pPr>
    </w:p>
  </w:footnote>
  <w:footnote w:id="7">
    <w:p w:rsidR="007349E1" w:rsidRPr="0095788C" w:rsidRDefault="007349E1"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7349E1" w:rsidRPr="0095788C" w:rsidRDefault="007349E1"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349E1" w:rsidRPr="0095788C" w:rsidRDefault="007349E1">
      <w:pPr>
        <w:pStyle w:val="af2"/>
        <w:rPr>
          <w:rFonts w:ascii="Sylfaen" w:hAnsi="Sylfaen"/>
          <w:sz w:val="16"/>
          <w:szCs w:val="16"/>
          <w:lang w:val="hy-AM"/>
        </w:rPr>
      </w:pPr>
    </w:p>
  </w:footnote>
  <w:footnote w:id="9">
    <w:p w:rsidR="007349E1" w:rsidRPr="004F3AE2" w:rsidRDefault="007349E1"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7349E1" w:rsidRPr="008842CE" w:rsidRDefault="007349E1"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120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75</Pages>
  <Words>15693</Words>
  <Characters>114637</Characters>
  <Application>Microsoft Office Word</Application>
  <DocSecurity>0</DocSecurity>
  <Lines>955</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cp:revision>
  <cp:lastPrinted>2018-02-16T07:12:00Z</cp:lastPrinted>
  <dcterms:created xsi:type="dcterms:W3CDTF">2024-02-14T10:29:00Z</dcterms:created>
  <dcterms:modified xsi:type="dcterms:W3CDTF">2024-08-07T05:17:00Z</dcterms:modified>
</cp:coreProperties>
</file>