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0243F8" w:rsidRPr="000243F8">
        <w:rPr>
          <w:rFonts w:ascii="GHEA Grapalat" w:hAnsi="GHEA Grapalat"/>
          <w:i w:val="0"/>
          <w:sz w:val="24"/>
          <w:szCs w:val="24"/>
        </w:rPr>
        <w:t>2</w:t>
      </w:r>
      <w:r w:rsidR="00713E1E" w:rsidRPr="00713E1E">
        <w:rPr>
          <w:rFonts w:ascii="GHEA Grapalat" w:hAnsi="GHEA Grapalat"/>
          <w:i w:val="0"/>
          <w:sz w:val="24"/>
          <w:szCs w:val="24"/>
        </w:rPr>
        <w:t>3</w:t>
      </w:r>
      <w:r w:rsidR="00792156">
        <w:rPr>
          <w:rFonts w:ascii="GHEA Grapalat" w:hAnsi="GHEA Grapalat"/>
          <w:i w:val="0"/>
          <w:sz w:val="24"/>
          <w:szCs w:val="24"/>
        </w:rPr>
        <w:t xml:space="preserve">-го </w:t>
      </w:r>
      <w:r w:rsidR="00527AFE">
        <w:rPr>
          <w:rFonts w:ascii="GHEA Grapalat" w:hAnsi="GHEA Grapalat"/>
          <w:i w:val="0"/>
          <w:sz w:val="24"/>
          <w:szCs w:val="24"/>
        </w:rPr>
        <w:t>апреля</w:t>
      </w:r>
      <w:r w:rsidR="00C159DD">
        <w:rPr>
          <w:rFonts w:ascii="GHEA Grapalat" w:hAnsi="GHEA Grapalat"/>
          <w:i w:val="0"/>
          <w:sz w:val="24"/>
          <w:szCs w:val="24"/>
        </w:rPr>
        <w:t xml:space="preserve"> </w:t>
      </w:r>
      <w:r w:rsidR="00FE0DE3">
        <w:rPr>
          <w:rFonts w:ascii="GHEA Grapalat" w:hAnsi="GHEA Grapalat"/>
          <w:i w:val="0"/>
          <w:sz w:val="24"/>
          <w:szCs w:val="24"/>
        </w:rPr>
        <w:t>202</w:t>
      </w:r>
      <w:r w:rsidR="00CC689E">
        <w:rPr>
          <w:rFonts w:ascii="GHEA Grapalat" w:hAnsi="GHEA Grapalat"/>
          <w:i w:val="0"/>
          <w:sz w:val="24"/>
          <w:szCs w:val="24"/>
        </w:rPr>
        <w:t>5</w:t>
      </w:r>
      <w:r>
        <w:rPr>
          <w:rFonts w:ascii="GHEA Grapalat" w:hAnsi="GHEA Grapalat"/>
          <w:i w:val="0"/>
          <w:sz w:val="24"/>
          <w:szCs w:val="24"/>
        </w:rPr>
        <w:t xml:space="preserve"> года номер 1 </w:t>
      </w:r>
    </w:p>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0243F8">
        <w:rPr>
          <w:rFonts w:ascii="GHEA Grapalat" w:hAnsi="GHEA Grapalat"/>
          <w:b/>
          <w:i w:val="0"/>
          <w:sz w:val="24"/>
          <w:szCs w:val="24"/>
        </w:rPr>
        <w:t>GHTsDzB-HVKAK-</w:t>
      </w:r>
      <w:r w:rsidR="00713E1E">
        <w:rPr>
          <w:rFonts w:ascii="GHEA Grapalat" w:hAnsi="GHEA Grapalat"/>
          <w:b/>
          <w:i w:val="0"/>
          <w:sz w:val="24"/>
          <w:szCs w:val="24"/>
        </w:rPr>
        <w:t>2025-32</w:t>
      </w:r>
      <w:r>
        <w:rPr>
          <w:rFonts w:ascii="GHEA Grapalat" w:hAnsi="GHEA Grapalat"/>
          <w:b/>
          <w:i w:val="0"/>
          <w:sz w:val="24"/>
          <w:szCs w:val="24"/>
        </w:rPr>
        <w:t>»</w:t>
      </w:r>
    </w:p>
    <w:p w:rsidR="00FE0DE3" w:rsidRDefault="00FE0DE3" w:rsidP="00FE0DE3">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0243F8" w:rsidRPr="00A2539C">
        <w:rPr>
          <w:rFonts w:ascii="GHEA Grapalat" w:hAnsi="GHEA Grapalat"/>
          <w:b/>
          <w:i w:val="0"/>
          <w:sz w:val="24"/>
          <w:szCs w:val="24"/>
        </w:rPr>
        <w:t>на предоставление</w:t>
      </w:r>
      <w:r w:rsidR="000243F8" w:rsidRPr="00A2539C">
        <w:rPr>
          <w:rFonts w:ascii="GHEA Grapalat" w:hAnsi="GHEA Grapalat"/>
          <w:i w:val="0"/>
          <w:sz w:val="24"/>
          <w:szCs w:val="24"/>
        </w:rPr>
        <w:t xml:space="preserve"> </w:t>
      </w:r>
      <w:r w:rsidR="000243F8" w:rsidRPr="00DB23E1">
        <w:rPr>
          <w:rFonts w:ascii="GHEA Grapalat" w:hAnsi="GHEA Grapalat"/>
          <w:b/>
          <w:i w:val="0"/>
          <w:sz w:val="24"/>
          <w:szCs w:val="24"/>
        </w:rPr>
        <w:t xml:space="preserve">услуг </w:t>
      </w:r>
      <w:r w:rsidR="000243F8">
        <w:rPr>
          <w:rFonts w:ascii="GHEA Grapalat" w:hAnsi="GHEA Grapalat"/>
          <w:b/>
          <w:i w:val="0"/>
          <w:sz w:val="24"/>
          <w:szCs w:val="24"/>
        </w:rPr>
        <w:t xml:space="preserve">по </w:t>
      </w:r>
      <w:r w:rsidR="00A407EE">
        <w:rPr>
          <w:rFonts w:ascii="GHEA Grapalat" w:hAnsi="GHEA Grapalat"/>
          <w:b/>
          <w:i w:val="0"/>
          <w:sz w:val="24"/>
          <w:szCs w:val="24"/>
        </w:rPr>
        <w:t>разработке официального сайта</w:t>
      </w:r>
      <w:r>
        <w:rPr>
          <w:rFonts w:ascii="GHEA Grapalat" w:hAnsi="GHEA Grapalat"/>
          <w:b/>
          <w:i w:val="0"/>
          <w:sz w:val="24"/>
          <w:szCs w:val="24"/>
        </w:rPr>
        <w:t xml:space="preserve">. </w:t>
      </w:r>
    </w:p>
    <w:p w:rsidR="00357D48" w:rsidRPr="009044F1" w:rsidRDefault="00A20B69" w:rsidP="00FE0DE3">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BodyTextIndent"/>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77372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BodyTextIndent"/>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535F40" w:rsidRPr="0012656E">
        <w:rPr>
          <w:rFonts w:ascii="GHEA Grapalat" w:hAnsi="GHEA Grapalat"/>
          <w:b/>
          <w:i w:val="0"/>
          <w:sz w:val="24"/>
          <w:szCs w:val="24"/>
        </w:rPr>
        <w:t xml:space="preserve">г.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8471FA" w:rsidRPr="006A63C9">
        <w:rPr>
          <w:rFonts w:ascii="GHEA Grapalat" w:hAnsi="GHEA Grapalat"/>
          <w:b/>
          <w:i w:val="0"/>
          <w:sz w:val="24"/>
          <w:szCs w:val="24"/>
        </w:rPr>
        <w:t>29</w:t>
      </w:r>
      <w:r w:rsidR="00527AFE">
        <w:rPr>
          <w:rFonts w:ascii="GHEA Grapalat" w:hAnsi="GHEA Grapalat"/>
          <w:b/>
          <w:i w:val="0"/>
          <w:sz w:val="24"/>
          <w:szCs w:val="24"/>
        </w:rPr>
        <w:t xml:space="preserve"> апреля</w:t>
      </w:r>
      <w:r w:rsidR="00CC689E">
        <w:rPr>
          <w:rFonts w:ascii="GHEA Grapalat" w:hAnsi="GHEA Grapalat"/>
          <w:b/>
          <w:i w:val="0"/>
          <w:sz w:val="24"/>
          <w:szCs w:val="24"/>
        </w:rPr>
        <w:t xml:space="preserve"> 2025</w:t>
      </w:r>
      <w:r w:rsidR="0012656E" w:rsidRPr="0012656E">
        <w:rPr>
          <w:rFonts w:ascii="GHEA Grapalat" w:hAnsi="GHEA Grapalat"/>
          <w:b/>
          <w:i w:val="0"/>
          <w:sz w:val="24"/>
          <w:szCs w:val="24"/>
        </w:rPr>
        <w:t xml:space="preserve"> года.</w:t>
      </w:r>
    </w:p>
    <w:p w:rsidR="00F95DBF" w:rsidRPr="001B32D9" w:rsidRDefault="00F95DBF" w:rsidP="00FE0DE3">
      <w:pPr>
        <w:pStyle w:val="BodyTextIndent"/>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4C7808" w:rsidRDefault="00754697" w:rsidP="004C7808">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A407EE">
        <w:rPr>
          <w:rFonts w:ascii="GHEA Grapalat" w:hAnsi="GHEA Grapalat"/>
          <w:i w:val="0"/>
          <w:sz w:val="24"/>
          <w:szCs w:val="24"/>
        </w:rPr>
        <w:t xml:space="preserve"> </w:t>
      </w:r>
      <w:r w:rsidR="00A407EE" w:rsidRPr="00A407EE">
        <w:rPr>
          <w:rFonts w:ascii="GHEA Grapalat" w:hAnsi="GHEA Grapalat"/>
          <w:i w:val="0"/>
          <w:sz w:val="24"/>
          <w:szCs w:val="24"/>
        </w:rPr>
        <w:t xml:space="preserve">Вардану </w:t>
      </w:r>
      <w:proofErr w:type="spellStart"/>
      <w:r w:rsidR="00A407EE" w:rsidRPr="00A407EE">
        <w:rPr>
          <w:rFonts w:ascii="GHEA Grapalat" w:hAnsi="GHEA Grapalat"/>
          <w:i w:val="0"/>
          <w:sz w:val="24"/>
          <w:szCs w:val="24"/>
        </w:rPr>
        <w:t>Оганнисяну</w:t>
      </w:r>
      <w:proofErr w:type="spellEnd"/>
      <w:r w:rsidR="004C7808">
        <w:rPr>
          <w:rFonts w:ascii="GHEA Grapalat" w:hAnsi="GHEA Grapalat"/>
          <w:i w:val="0"/>
          <w:sz w:val="24"/>
          <w:szCs w:val="24"/>
        </w:rPr>
        <w:t>.</w:t>
      </w:r>
    </w:p>
    <w:p w:rsidR="004C7808" w:rsidRDefault="004C7808" w:rsidP="004C7808">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BodyTextIndent"/>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BodyText"/>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BodyText"/>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0243F8">
        <w:rPr>
          <w:rFonts w:ascii="GHEA Grapalat" w:hAnsi="GHEA Grapalat"/>
          <w:sz w:val="22"/>
          <w:szCs w:val="22"/>
        </w:rPr>
        <w:t>GHTsDzB-HVKAK-</w:t>
      </w:r>
      <w:r w:rsidR="00713E1E">
        <w:rPr>
          <w:rFonts w:ascii="GHEA Grapalat" w:hAnsi="GHEA Grapalat"/>
          <w:sz w:val="22"/>
          <w:szCs w:val="22"/>
        </w:rPr>
        <w:t>2025-32</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6A63C9" w:rsidRPr="00A64C71">
        <w:rPr>
          <w:rFonts w:ascii="GHEA Grapalat" w:hAnsi="GHEA Grapalat"/>
          <w:sz w:val="22"/>
          <w:szCs w:val="22"/>
        </w:rPr>
        <w:t>2</w:t>
      </w:r>
      <w:r w:rsidR="00713E1E" w:rsidRPr="00713E1E">
        <w:rPr>
          <w:rFonts w:ascii="GHEA Grapalat" w:hAnsi="GHEA Grapalat"/>
          <w:sz w:val="22"/>
          <w:szCs w:val="22"/>
        </w:rPr>
        <w:t>3</w:t>
      </w:r>
      <w:r w:rsidR="00527AFE">
        <w:rPr>
          <w:rFonts w:ascii="GHEA Grapalat" w:hAnsi="GHEA Grapalat"/>
          <w:sz w:val="22"/>
          <w:szCs w:val="22"/>
        </w:rPr>
        <w:t xml:space="preserve"> апреля</w:t>
      </w:r>
      <w:r w:rsidR="001734A4">
        <w:rPr>
          <w:rFonts w:ascii="GHEA Grapalat" w:hAnsi="GHEA Grapalat"/>
          <w:sz w:val="22"/>
          <w:szCs w:val="22"/>
        </w:rPr>
        <w:t xml:space="preserve"> 2025</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BodyText"/>
        <w:widowControl w:val="0"/>
        <w:spacing w:after="160"/>
        <w:ind w:right="-7" w:firstLine="567"/>
        <w:jc w:val="center"/>
        <w:rPr>
          <w:rFonts w:ascii="GHEA Grapalat" w:hAnsi="GHEA Grapalat"/>
          <w:lang w:val="hy-AM"/>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41256C" w:rsidRPr="00E063D7" w:rsidRDefault="0041256C" w:rsidP="0041256C">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rsidR="00A407EE" w:rsidRDefault="00CF3958" w:rsidP="00CF3958">
      <w:pPr>
        <w:pStyle w:val="BodyText"/>
        <w:widowControl w:val="0"/>
        <w:spacing w:after="160"/>
        <w:ind w:right="-7"/>
        <w:contextualSpacing/>
        <w:jc w:val="center"/>
        <w:rPr>
          <w:rFonts w:ascii="GHEA Grapalat" w:hAnsi="GHEA Grapalat"/>
          <w:b/>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УСЛУГ</w:t>
      </w:r>
      <w:r w:rsidR="00A407EE">
        <w:rPr>
          <w:rFonts w:ascii="GHEA Grapalat" w:hAnsi="GHEA Grapalat"/>
          <w:b/>
        </w:rPr>
        <w:t xml:space="preserve"> </w:t>
      </w:r>
    </w:p>
    <w:p w:rsidR="00A407EE" w:rsidRPr="00A407EE" w:rsidRDefault="00A407EE" w:rsidP="00CF3958">
      <w:pPr>
        <w:pStyle w:val="BodyText"/>
        <w:widowControl w:val="0"/>
        <w:spacing w:after="160"/>
        <w:ind w:right="-7"/>
        <w:contextualSpacing/>
        <w:jc w:val="center"/>
        <w:rPr>
          <w:rFonts w:ascii="GHEA Grapalat" w:hAnsi="GHEA Grapalat"/>
          <w:b/>
          <w:i/>
        </w:rPr>
      </w:pPr>
      <w:r w:rsidRPr="00A407EE">
        <w:rPr>
          <w:rFonts w:ascii="GHEA Grapalat" w:hAnsi="GHEA Grapalat"/>
          <w:b/>
          <w:i/>
        </w:rPr>
        <w:t>по</w:t>
      </w:r>
      <w:r w:rsidR="00CF3958" w:rsidRPr="00A407EE">
        <w:rPr>
          <w:rFonts w:ascii="GHEA Grapalat" w:hAnsi="GHEA Grapalat"/>
          <w:b/>
          <w:i/>
        </w:rPr>
        <w:t xml:space="preserve"> </w:t>
      </w:r>
      <w:r>
        <w:rPr>
          <w:rFonts w:ascii="GHEA Grapalat" w:hAnsi="GHEA Grapalat"/>
          <w:b/>
          <w:i/>
        </w:rPr>
        <w:t>разработке официального сайта</w:t>
      </w:r>
      <w:r w:rsidRPr="00A407EE">
        <w:rPr>
          <w:rFonts w:ascii="GHEA Grapalat" w:hAnsi="GHEA Grapalat"/>
          <w:b/>
          <w:i/>
        </w:rPr>
        <w:t xml:space="preserve"> </w:t>
      </w:r>
    </w:p>
    <w:p w:rsidR="00CF3958" w:rsidRPr="001A6617" w:rsidRDefault="00CF3958" w:rsidP="00CF3958">
      <w:pPr>
        <w:pStyle w:val="BodyText"/>
        <w:widowControl w:val="0"/>
        <w:spacing w:after="160"/>
        <w:ind w:right="-7"/>
        <w:contextualSpacing/>
        <w:jc w:val="center"/>
        <w:rPr>
          <w:rFonts w:ascii="GHEA Grapalat" w:hAnsi="GHEA Grapalat"/>
          <w:b/>
          <w:i/>
          <w:color w:val="0D0D0D" w:themeColor="text1" w:themeTint="F2"/>
        </w:rPr>
      </w:pPr>
      <w:r w:rsidRPr="00A37E73">
        <w:rPr>
          <w:rFonts w:ascii="GHEA Grapalat" w:hAnsi="GHEA Grapalat"/>
          <w:b/>
        </w:rPr>
        <w:t>ДЛЯ СВОИХ НУЖД</w:t>
      </w:r>
    </w:p>
    <w:p w:rsidR="0041256C" w:rsidRPr="009044F1" w:rsidRDefault="0041256C" w:rsidP="0041256C">
      <w:pPr>
        <w:pStyle w:val="BodyText"/>
        <w:widowControl w:val="0"/>
        <w:spacing w:after="160"/>
        <w:ind w:right="-7" w:firstLine="567"/>
        <w:jc w:val="center"/>
        <w:rPr>
          <w:rFonts w:ascii="GHEA Grapalat" w:hAnsi="GHEA Grapalat"/>
        </w:rPr>
      </w:pPr>
    </w:p>
    <w:p w:rsidR="0041256C" w:rsidRPr="009044F1" w:rsidRDefault="0041256C" w:rsidP="0041256C">
      <w:pPr>
        <w:pStyle w:val="BodyText"/>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77372B" w:rsidRPr="0041256C" w:rsidRDefault="0077372B" w:rsidP="0041256C">
      <w:pPr>
        <w:rPr>
          <w:rFonts w:ascii="GHEA Grapalat" w:hAnsi="GHEA Grapalat" w:cs="Sylfaen"/>
          <w:b/>
          <w:i/>
          <w:color w:val="FF0000"/>
        </w:rPr>
      </w:pP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A407EE" w:rsidRDefault="00CF3958" w:rsidP="00CF3958">
      <w:pPr>
        <w:pStyle w:val="BodyText"/>
        <w:widowControl w:val="0"/>
        <w:spacing w:after="0"/>
        <w:ind w:right="-7"/>
        <w:contextualSpacing/>
        <w:jc w:val="center"/>
        <w:rPr>
          <w:rFonts w:ascii="GHEA Grapalat" w:hAnsi="GHEA Grapalat"/>
          <w:b/>
          <w:sz w:val="20"/>
          <w:szCs w:val="20"/>
        </w:rPr>
      </w:pPr>
      <w:r w:rsidRPr="00CF3958">
        <w:rPr>
          <w:rFonts w:ascii="GHEA Grapalat" w:hAnsi="GHEA Grapalat"/>
          <w:b/>
          <w:sz w:val="20"/>
          <w:szCs w:val="20"/>
        </w:rPr>
        <w:t xml:space="preserve">ПРИГЛАШЕНИЯ НА ЗАПРОС </w:t>
      </w:r>
      <w:r w:rsidRPr="009E4774">
        <w:rPr>
          <w:rFonts w:ascii="GHEA Grapalat" w:hAnsi="GHEA Grapalat"/>
          <w:b/>
          <w:sz w:val="20"/>
          <w:szCs w:val="20"/>
        </w:rPr>
        <w:t xml:space="preserve">КОТИРОВОК, ОБЪЯВЛЕННЫЙ С ЦЕЛЬЮ ПРИОБРЕТЕНИЯ УСЛУГ </w:t>
      </w:r>
    </w:p>
    <w:p w:rsidR="00A407EE" w:rsidRPr="00A407EE" w:rsidRDefault="00A407EE" w:rsidP="00CF3958">
      <w:pPr>
        <w:pStyle w:val="BodyText"/>
        <w:widowControl w:val="0"/>
        <w:spacing w:after="0"/>
        <w:ind w:right="-7"/>
        <w:contextualSpacing/>
        <w:jc w:val="center"/>
        <w:rPr>
          <w:rFonts w:ascii="GHEA Grapalat" w:hAnsi="GHEA Grapalat"/>
          <w:b/>
          <w:i/>
        </w:rPr>
      </w:pPr>
      <w:r>
        <w:rPr>
          <w:rFonts w:ascii="GHEA Grapalat" w:hAnsi="GHEA Grapalat"/>
          <w:b/>
          <w:i/>
        </w:rPr>
        <w:t>п</w:t>
      </w:r>
      <w:r w:rsidRPr="00A407EE">
        <w:rPr>
          <w:rFonts w:ascii="GHEA Grapalat" w:hAnsi="GHEA Grapalat"/>
          <w:b/>
          <w:i/>
        </w:rPr>
        <w:t xml:space="preserve">о </w:t>
      </w:r>
      <w:r>
        <w:rPr>
          <w:rFonts w:ascii="GHEA Grapalat" w:hAnsi="GHEA Grapalat"/>
          <w:b/>
          <w:i/>
        </w:rPr>
        <w:t>разработке официального сайта</w:t>
      </w:r>
      <w:r w:rsidRPr="00A407EE">
        <w:rPr>
          <w:rFonts w:ascii="GHEA Grapalat" w:hAnsi="GHEA Grapalat"/>
          <w:b/>
          <w:i/>
        </w:rPr>
        <w:t xml:space="preserve"> </w:t>
      </w:r>
    </w:p>
    <w:p w:rsidR="00CF3958" w:rsidRPr="00CF3958" w:rsidRDefault="00CF3958" w:rsidP="00CF3958">
      <w:pPr>
        <w:pStyle w:val="BodyText"/>
        <w:widowControl w:val="0"/>
        <w:spacing w:after="0"/>
        <w:ind w:right="-7"/>
        <w:contextualSpacing/>
        <w:jc w:val="center"/>
        <w:rPr>
          <w:rFonts w:ascii="GHEA Grapalat" w:hAnsi="GHEA Grapalat"/>
          <w:b/>
          <w:i/>
          <w:color w:val="0D0D0D" w:themeColor="text1" w:themeTint="F2"/>
          <w:sz w:val="20"/>
          <w:szCs w:val="20"/>
        </w:rPr>
      </w:pPr>
      <w:r w:rsidRPr="009E4774">
        <w:rPr>
          <w:rFonts w:ascii="GHEA Grapalat" w:hAnsi="GHEA Grapalat"/>
          <w:b/>
          <w:sz w:val="20"/>
          <w:szCs w:val="20"/>
        </w:rPr>
        <w:t>ДЛЯ</w:t>
      </w:r>
      <w:r w:rsidRPr="00CF3958">
        <w:rPr>
          <w:rFonts w:ascii="GHEA Grapalat" w:hAnsi="GHEA Grapalat"/>
          <w:b/>
          <w:sz w:val="20"/>
          <w:szCs w:val="20"/>
        </w:rPr>
        <w:t xml:space="preserve">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A407EE" w:rsidRDefault="00E17B7F" w:rsidP="00AD798D">
      <w:pPr>
        <w:contextualSpacing/>
        <w:rPr>
          <w:rFonts w:ascii="GHEA Grapalat" w:hAnsi="GHEA Grapalat"/>
          <w:spacing w:val="-6"/>
        </w:rPr>
      </w:pPr>
      <w:r w:rsidRPr="00E17B7F">
        <w:rPr>
          <w:rFonts w:ascii="GHEA Grapalat" w:hAnsi="GHEA Grapalat"/>
          <w:spacing w:val="-6"/>
        </w:rPr>
        <w:t xml:space="preserve">        </w:t>
      </w:r>
    </w:p>
    <w:p w:rsidR="00A407EE" w:rsidRDefault="00A407EE">
      <w:pPr>
        <w:rPr>
          <w:rFonts w:ascii="GHEA Grapalat" w:hAnsi="GHEA Grapalat"/>
          <w:spacing w:val="-6"/>
        </w:rPr>
      </w:pPr>
      <w:r>
        <w:rPr>
          <w:rFonts w:ascii="GHEA Grapalat" w:hAnsi="GHEA Grapalat"/>
          <w:spacing w:val="-6"/>
        </w:rPr>
        <w:br w:type="page"/>
      </w:r>
    </w:p>
    <w:p w:rsidR="00096865" w:rsidRPr="006D2DF7" w:rsidRDefault="00E17B7F" w:rsidP="00AD798D">
      <w:pPr>
        <w:contextualSpacing/>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A407EE" w:rsidRDefault="00A407EE">
      <w:pPr>
        <w:rPr>
          <w:rFonts w:ascii="GHEA Grapalat" w:hAnsi="GHEA Grapalat"/>
        </w:rPr>
      </w:pPr>
      <w:r>
        <w:rPr>
          <w:rFonts w:ascii="GHEA Grapalat" w:hAnsi="GHEA Grapalat"/>
        </w:rPr>
        <w:br w:type="page"/>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83ED3" w:rsidRPr="00DB23E1">
        <w:rPr>
          <w:rFonts w:ascii="GHEA Grapalat" w:hAnsi="GHEA Grapalat"/>
          <w:b/>
          <w:i w:val="0"/>
          <w:sz w:val="24"/>
          <w:szCs w:val="24"/>
        </w:rPr>
        <w:t>услуг</w:t>
      </w:r>
      <w:r w:rsidR="009E4774" w:rsidRPr="009E4774">
        <w:rPr>
          <w:rFonts w:ascii="GHEA Grapalat" w:hAnsi="GHEA Grapalat"/>
          <w:b/>
          <w:i w:val="0"/>
          <w:sz w:val="24"/>
          <w:szCs w:val="24"/>
        </w:rPr>
        <w:t xml:space="preserve"> </w:t>
      </w:r>
      <w:r w:rsidR="009E4774">
        <w:rPr>
          <w:rFonts w:ascii="GHEA Grapalat" w:hAnsi="GHEA Grapalat"/>
          <w:b/>
          <w:i w:val="0"/>
          <w:sz w:val="24"/>
          <w:szCs w:val="24"/>
        </w:rPr>
        <w:t>по</w:t>
      </w:r>
      <w:r w:rsidR="00483ED3" w:rsidRPr="009E4774">
        <w:rPr>
          <w:rFonts w:ascii="GHEA Grapalat" w:hAnsi="GHEA Grapalat"/>
          <w:b/>
          <w:i w:val="0"/>
          <w:sz w:val="24"/>
          <w:szCs w:val="24"/>
        </w:rPr>
        <w:t xml:space="preserve"> </w:t>
      </w:r>
      <w:r w:rsidR="00A407EE">
        <w:rPr>
          <w:rFonts w:ascii="GHEA Grapalat" w:hAnsi="GHEA Grapalat"/>
          <w:b/>
          <w:i w:val="0"/>
          <w:sz w:val="24"/>
          <w:szCs w:val="24"/>
        </w:rPr>
        <w:t>разработке официального сайта</w:t>
      </w:r>
      <w:r w:rsidR="009E4774" w:rsidRPr="009E4774">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3E0F53">
        <w:rPr>
          <w:rFonts w:ascii="GHEA Grapalat" w:hAnsi="GHEA Grapalat"/>
          <w:b/>
          <w:i w:val="0"/>
          <w:sz w:val="24"/>
          <w:szCs w:val="24"/>
        </w:rPr>
        <w:t>1 лот</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p w:rsidR="00A407EE" w:rsidRPr="00970424" w:rsidRDefault="00A407EE" w:rsidP="00970424">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Драм РА</w:t>
            </w:r>
          </w:p>
        </w:tc>
        <w:tc>
          <w:tcPr>
            <w:tcW w:w="6600"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777754" w:rsidRDefault="00A407EE" w:rsidP="003E0F53">
            <w:pPr>
              <w:pStyle w:val="BodyTextIndent2"/>
              <w:spacing w:line="240" w:lineRule="auto"/>
              <w:ind w:firstLine="0"/>
              <w:jc w:val="center"/>
              <w:rPr>
                <w:rFonts w:ascii="GHEA Grapalat" w:hAnsi="GHEA Grapalat"/>
                <w:sz w:val="24"/>
                <w:szCs w:val="24"/>
              </w:rPr>
            </w:pPr>
            <w:r>
              <w:rPr>
                <w:rFonts w:ascii="GHEA Grapalat" w:hAnsi="GHEA Grapalat"/>
                <w:sz w:val="24"/>
                <w:szCs w:val="24"/>
              </w:rPr>
              <w:t xml:space="preserve">3 </w:t>
            </w:r>
            <w:r w:rsidR="00777754" w:rsidRPr="00777754">
              <w:rPr>
                <w:rFonts w:ascii="GHEA Grapalat" w:hAnsi="GHEA Grapalat"/>
                <w:sz w:val="24"/>
                <w:szCs w:val="24"/>
              </w:rPr>
              <w:t>500</w:t>
            </w:r>
            <w:r>
              <w:rPr>
                <w:rFonts w:ascii="GHEA Grapalat" w:hAnsi="GHEA Grapalat"/>
                <w:sz w:val="24"/>
                <w:szCs w:val="24"/>
              </w:rPr>
              <w:t xml:space="preserve"> </w:t>
            </w:r>
            <w:r w:rsidR="0077372B" w:rsidRPr="00777754">
              <w:rPr>
                <w:rFonts w:ascii="GHEA Grapalat" w:hAnsi="GHEA Grapalat"/>
                <w:sz w:val="24"/>
                <w:szCs w:val="24"/>
              </w:rPr>
              <w:t>000</w:t>
            </w:r>
          </w:p>
        </w:tc>
        <w:tc>
          <w:tcPr>
            <w:tcW w:w="6600" w:type="dxa"/>
            <w:vAlign w:val="center"/>
          </w:tcPr>
          <w:p w:rsidR="00AA73D2" w:rsidRPr="00A407EE" w:rsidRDefault="00A407EE" w:rsidP="00AA73D2">
            <w:pPr>
              <w:rPr>
                <w:rFonts w:ascii="GHEA Grapalat" w:hAnsi="GHEA Grapalat"/>
                <w:b/>
                <w:i/>
              </w:rPr>
            </w:pPr>
            <w:r w:rsidRPr="00A407EE">
              <w:rPr>
                <w:rFonts w:ascii="GHEA Grapalat" w:hAnsi="GHEA Grapalat"/>
                <w:b/>
                <w:i/>
              </w:rPr>
              <w:t xml:space="preserve">услуги по </w:t>
            </w:r>
            <w:r>
              <w:rPr>
                <w:rFonts w:ascii="GHEA Grapalat" w:hAnsi="GHEA Grapalat"/>
                <w:b/>
                <w:i/>
              </w:rPr>
              <w:t>разработке официального сайта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lastRenderedPageBreak/>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w:t>
      </w:r>
      <w:r w:rsidRPr="009044F1">
        <w:rPr>
          <w:rFonts w:ascii="GHEA Grapalat" w:hAnsi="GHEA Grapalat"/>
          <w:color w:val="000000"/>
        </w:rPr>
        <w:lastRenderedPageBreak/>
        <w:t>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w:t>
      </w:r>
      <w:r w:rsidRPr="009044F1">
        <w:rPr>
          <w:rFonts w:ascii="GHEA Grapalat" w:hAnsi="GHEA Grapalat"/>
        </w:rPr>
        <w:lastRenderedPageBreak/>
        <w:t xml:space="preserve">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843AD">
        <w:rPr>
          <w:rFonts w:ascii="GHEA Grapalat" w:hAnsi="GHEA Grapalat"/>
          <w:sz w:val="24"/>
          <w:szCs w:val="24"/>
        </w:rPr>
        <w:t xml:space="preserve">г.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BodyTextIndent2"/>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4A582A">
        <w:rPr>
          <w:rFonts w:ascii="GHEA Grapalat" w:hAnsi="GHEA Grapalat"/>
          <w:sz w:val="24"/>
          <w:szCs w:val="24"/>
        </w:rPr>
        <w:t xml:space="preserve">Вардан </w:t>
      </w:r>
      <w:proofErr w:type="spellStart"/>
      <w:r w:rsidR="004A582A">
        <w:rPr>
          <w:rFonts w:ascii="GHEA Grapalat" w:hAnsi="GHEA Grapalat"/>
          <w:sz w:val="24"/>
          <w:szCs w:val="24"/>
        </w:rPr>
        <w:t>Оганнисян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5A26BE" w:rsidRPr="005A26BE">
        <w:t xml:space="preserve"> </w:t>
      </w:r>
      <w:r w:rsidR="005A26BE">
        <w:rPr>
          <w:rFonts w:asciiTheme="minorHAnsi" w:hAnsiTheme="minorHAnsi"/>
        </w:rPr>
        <w:t>/</w:t>
      </w:r>
      <w:r w:rsidR="005A26BE" w:rsidRPr="005A26BE">
        <w:rPr>
          <w:rFonts w:ascii="GHEA Grapalat" w:hAnsi="GHEA Grapalat"/>
          <w:sz w:val="24"/>
          <w:szCs w:val="24"/>
        </w:rPr>
        <w:t>в виде суммы цен по каждому виду оказания услуг (согласно приложению № 1.1)</w:t>
      </w:r>
      <w:r w:rsidR="005A26BE">
        <w:rPr>
          <w:rFonts w:ascii="GHEA Grapalat" w:hAnsi="GHEA Grapalat"/>
          <w:sz w:val="24"/>
          <w:szCs w:val="24"/>
        </w:rPr>
        <w:t>/</w:t>
      </w:r>
      <w:r w:rsidRPr="009044F1">
        <w:rPr>
          <w:rFonts w:ascii="GHEA Grapalat" w:hAnsi="GHEA Grapalat"/>
          <w:sz w:val="24"/>
          <w:szCs w:val="24"/>
        </w:rPr>
        <w:t xml:space="preserve">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w:t>
      </w:r>
      <w:r w:rsidRPr="009044F1">
        <w:rPr>
          <w:rFonts w:ascii="GHEA Grapalat" w:hAnsi="GHEA Grapalat"/>
          <w:sz w:val="24"/>
          <w:szCs w:val="24"/>
        </w:rPr>
        <w:lastRenderedPageBreak/>
        <w:t>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BodyTextIndent2"/>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w:t>
      </w:r>
      <w:r w:rsidR="00E46770" w:rsidRPr="00B6749E">
        <w:rPr>
          <w:rFonts w:ascii="GHEA Grapalat" w:hAnsi="GHEA Grapalat"/>
          <w:sz w:val="24"/>
          <w:szCs w:val="24"/>
        </w:rPr>
        <w:lastRenderedPageBreak/>
        <w:t>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w:t>
      </w:r>
      <w:r w:rsidRPr="006D55DC">
        <w:rPr>
          <w:rFonts w:ascii="GHEA Grapalat" w:hAnsi="GHEA Grapalat"/>
        </w:rPr>
        <w:lastRenderedPageBreak/>
        <w:t>уполномоченный орган мотивированное решение о включении данного участника в список;</w:t>
      </w:r>
    </w:p>
    <w:p w:rsidR="006D55DC" w:rsidRPr="006D55DC" w:rsidRDefault="006D55DC" w:rsidP="00204A09">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050818" w:rsidRPr="00050818" w:rsidRDefault="00050818" w:rsidP="00050818">
      <w:pPr>
        <w:widowControl w:val="0"/>
        <w:tabs>
          <w:tab w:val="left" w:pos="1276"/>
        </w:tabs>
        <w:spacing w:after="160"/>
        <w:jc w:val="both"/>
        <w:rPr>
          <w:rFonts w:ascii="GHEA Grapalat" w:hAnsi="GHEA Grapalat"/>
        </w:rPr>
      </w:pPr>
      <w:r w:rsidRPr="00050818">
        <w:rPr>
          <w:rFonts w:ascii="GHEA Grapalat" w:hAnsi="GHEA Grapalat" w:cs="Sylfaen"/>
        </w:rPr>
        <w:t xml:space="preserve">     </w:t>
      </w:r>
      <w:r w:rsidRPr="00050818">
        <w:rPr>
          <w:rFonts w:ascii="GHEA Grapalat" w:hAnsi="GHEA Grapalat" w:cs="Sylfaen" w:hint="eastAsia"/>
        </w:rPr>
        <w:t>При</w:t>
      </w:r>
      <w:r w:rsidRPr="00050818">
        <w:rPr>
          <w:rFonts w:ascii="GHEA Grapalat" w:hAnsi="GHEA Grapalat" w:cs="Sylfaen"/>
        </w:rPr>
        <w:t xml:space="preserve"> </w:t>
      </w:r>
      <w:r w:rsidRPr="00050818">
        <w:rPr>
          <w:rFonts w:ascii="GHEA Grapalat" w:hAnsi="GHEA Grapalat" w:cs="Sylfaen" w:hint="eastAsia"/>
        </w:rPr>
        <w:t>этом</w:t>
      </w:r>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заявление</w:t>
      </w:r>
      <w:r w:rsidRPr="00050818">
        <w:rPr>
          <w:rFonts w:ascii="GHEA Grapalat" w:hAnsi="GHEA Grapalat" w:cs="Sylfaen"/>
        </w:rPr>
        <w:t>-</w:t>
      </w:r>
      <w:r w:rsidRPr="00050818">
        <w:rPr>
          <w:rFonts w:ascii="GHEA Grapalat" w:hAnsi="GHEA Grapalat" w:cs="Sylfaen" w:hint="eastAsia"/>
        </w:rPr>
        <w:t>объявление</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праве</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участие</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квалифицируется</w:t>
      </w:r>
      <w:r w:rsidRPr="00050818">
        <w:rPr>
          <w:rFonts w:ascii="GHEA Grapalat" w:hAnsi="GHEA Grapalat" w:cs="Sylfaen"/>
        </w:rPr>
        <w:t xml:space="preserve"> </w:t>
      </w:r>
      <w:r w:rsidRPr="00050818">
        <w:rPr>
          <w:rFonts w:ascii="GHEA Grapalat" w:hAnsi="GHEA Grapalat" w:cs="Sylfaen" w:hint="eastAsia"/>
        </w:rPr>
        <w:t>как</w:t>
      </w:r>
      <w:r w:rsidRPr="00050818">
        <w:rPr>
          <w:rFonts w:ascii="GHEA Grapalat" w:hAnsi="GHEA Grapalat" w:cs="Sylfaen"/>
        </w:rPr>
        <w:t xml:space="preserve"> </w:t>
      </w:r>
      <w:r w:rsidRPr="00050818">
        <w:rPr>
          <w:rFonts w:ascii="GHEA Grapalat" w:hAnsi="GHEA Grapalat" w:cs="Sylfaen" w:hint="eastAsia"/>
        </w:rPr>
        <w:t>несоответствующее</w:t>
      </w:r>
      <w:r w:rsidRPr="00050818">
        <w:rPr>
          <w:rFonts w:ascii="GHEA Grapalat" w:hAnsi="GHEA Grapalat" w:cs="Sylfaen"/>
        </w:rPr>
        <w:t xml:space="preserve"> </w:t>
      </w:r>
      <w:r w:rsidRPr="00050818">
        <w:rPr>
          <w:rFonts w:ascii="GHEA Grapalat" w:hAnsi="GHEA Grapalat" w:cs="Sylfaen" w:hint="eastAsia"/>
        </w:rPr>
        <w:t>действительности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предусмотренные</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w:t>
      </w:r>
      <w:r w:rsidRPr="00050818">
        <w:rPr>
          <w:rFonts w:ascii="GHEA Grapalat" w:hAnsi="GHEA Grapalat" w:cs="Sylfaen" w:hint="eastAsia"/>
        </w:rPr>
        <w:t>документы</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порядке</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сроки</w:t>
      </w:r>
      <w:r w:rsidRPr="00050818">
        <w:rPr>
          <w:rFonts w:ascii="GHEA Grapalat" w:hAnsi="GHEA Grapalat" w:cs="Sylfaen"/>
        </w:rPr>
        <w:t xml:space="preserve">, </w:t>
      </w:r>
      <w:r w:rsidRPr="00050818">
        <w:rPr>
          <w:rFonts w:ascii="GHEA Grapalat" w:hAnsi="GHEA Grapalat" w:cs="Sylfaen" w:hint="eastAsia"/>
        </w:rPr>
        <w:t>установленные</w:t>
      </w:r>
      <w:r w:rsidRPr="00050818">
        <w:rPr>
          <w:rFonts w:ascii="GHEA Grapalat" w:hAnsi="GHEA Grapalat" w:cs="Sylfaen"/>
        </w:rPr>
        <w:t xml:space="preserve"> </w:t>
      </w:r>
      <w:r w:rsidRPr="00050818">
        <w:rPr>
          <w:rFonts w:ascii="GHEA Grapalat" w:hAnsi="GHEA Grapalat" w:cs="Sylfaen" w:hint="eastAsia"/>
        </w:rPr>
        <w:t>настоящим</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отобранный</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процедура</w:t>
      </w:r>
      <w:r w:rsidRPr="00050818">
        <w:rPr>
          <w:rFonts w:ascii="GHEA Grapalat" w:hAnsi="GHEA Grapalat" w:cs="Sylfaen"/>
        </w:rPr>
        <w:t xml:space="preserve"> </w:t>
      </w:r>
      <w:r w:rsidRPr="00050818">
        <w:rPr>
          <w:rFonts w:ascii="GHEA Grapalat" w:hAnsi="GHEA Grapalat" w:cs="Sylfaen" w:hint="eastAsia"/>
        </w:rPr>
        <w:t>организована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соответствии</w:t>
      </w:r>
      <w:r w:rsidRPr="00050818">
        <w:rPr>
          <w:rFonts w:ascii="GHEA Grapalat" w:hAnsi="GHEA Grapalat" w:cs="Sylfaen"/>
        </w:rPr>
        <w:t xml:space="preserve"> </w:t>
      </w:r>
      <w:r w:rsidRPr="00050818">
        <w:rPr>
          <w:rFonts w:ascii="GHEA Grapalat" w:hAnsi="GHEA Grapalat" w:cs="Sylfaen" w:hint="eastAsia"/>
        </w:rPr>
        <w:t>с</w:t>
      </w:r>
      <w:r w:rsidRPr="00050818">
        <w:rPr>
          <w:rFonts w:ascii="GHEA Grapalat" w:hAnsi="GHEA Grapalat" w:cs="Sylfaen"/>
        </w:rPr>
        <w:t xml:space="preserve"> </w:t>
      </w:r>
      <w:r w:rsidRPr="00050818">
        <w:rPr>
          <w:rFonts w:ascii="GHEA Grapalat" w:hAnsi="GHEA Grapalat" w:cs="Sylfaen" w:hint="eastAsia"/>
        </w:rPr>
        <w:t>нормами</w:t>
      </w:r>
      <w:r w:rsidRPr="00050818">
        <w:rPr>
          <w:rFonts w:ascii="GHEA Grapalat" w:hAnsi="GHEA Grapalat" w:cs="Sylfaen"/>
        </w:rPr>
        <w:t xml:space="preserve">, </w:t>
      </w:r>
      <w:r w:rsidRPr="00050818">
        <w:rPr>
          <w:rFonts w:ascii="GHEA Grapalat" w:hAnsi="GHEA Grapalat" w:cs="Sylfaen" w:hint="eastAsia"/>
        </w:rPr>
        <w:t>предусмотренным</w:t>
      </w:r>
      <w:r w:rsidRPr="00050818">
        <w:rPr>
          <w:rFonts w:ascii="GHEA Grapalat" w:hAnsi="GHEA Grapalat" w:cs="Sylfaen"/>
        </w:rPr>
        <w:t xml:space="preserve"> </w:t>
      </w:r>
      <w:r w:rsidRPr="00050818">
        <w:rPr>
          <w:rFonts w:ascii="GHEA Grapalat" w:hAnsi="GHEA Grapalat" w:cs="Sylfaen" w:hint="eastAsia"/>
        </w:rPr>
        <w:t>частью</w:t>
      </w:r>
      <w:r w:rsidRPr="00050818">
        <w:rPr>
          <w:rFonts w:ascii="GHEA Grapalat" w:hAnsi="GHEA Grapalat" w:cs="Sylfaen"/>
        </w:rPr>
        <w:t xml:space="preserve"> 6 </w:t>
      </w:r>
      <w:r w:rsidRPr="00050818">
        <w:rPr>
          <w:rFonts w:ascii="GHEA Grapalat" w:hAnsi="GHEA Grapalat" w:cs="Sylfaen" w:hint="eastAsia"/>
        </w:rPr>
        <w:t>статьи</w:t>
      </w:r>
      <w:r w:rsidRPr="00050818">
        <w:rPr>
          <w:rFonts w:ascii="GHEA Grapalat" w:hAnsi="GHEA Grapalat" w:cs="Sylfaen"/>
        </w:rPr>
        <w:t xml:space="preserve"> 15 </w:t>
      </w:r>
      <w:r w:rsidRPr="00050818">
        <w:rPr>
          <w:rFonts w:ascii="GHEA Grapalat" w:hAnsi="GHEA Grapalat" w:cs="Sylfaen" w:hint="eastAsia"/>
        </w:rPr>
        <w:t>Закона</w:t>
      </w:r>
      <w:r w:rsidRPr="00050818">
        <w:rPr>
          <w:rFonts w:ascii="GHEA Grapalat" w:hAnsi="GHEA Grapalat" w:cs="Sylfaen"/>
        </w:rPr>
        <w:t xml:space="preserve"> </w:t>
      </w:r>
      <w:r w:rsidRPr="00050818">
        <w:rPr>
          <w:rFonts w:ascii="GHEA Grapalat" w:hAnsi="GHEA Grapalat" w:cs="Sylfaen" w:hint="eastAsia"/>
        </w:rPr>
        <w:t>РА</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результате</w:t>
      </w:r>
      <w:r w:rsidRPr="00050818">
        <w:rPr>
          <w:rFonts w:ascii="GHEA Grapalat" w:hAnsi="GHEA Grapalat" w:cs="Sylfaen"/>
        </w:rPr>
        <w:t xml:space="preserve"> </w:t>
      </w:r>
      <w:r w:rsidRPr="00050818">
        <w:rPr>
          <w:rFonts w:ascii="GHEA Grapalat" w:hAnsi="GHEA Grapalat" w:cs="Sylfaen" w:hint="eastAsia"/>
        </w:rPr>
        <w:t>этого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целях</w:t>
      </w:r>
      <w:r w:rsidRPr="00050818">
        <w:rPr>
          <w:rFonts w:ascii="GHEA Grapalat" w:hAnsi="GHEA Grapalat" w:cs="Sylfaen"/>
        </w:rPr>
        <w:t xml:space="preserve"> </w:t>
      </w:r>
      <w:r w:rsidRPr="00050818">
        <w:rPr>
          <w:rFonts w:ascii="GHEA Grapalat" w:hAnsi="GHEA Grapalat" w:cs="Sylfaen" w:hint="eastAsia"/>
        </w:rPr>
        <w:t>заключения</w:t>
      </w:r>
      <w:r w:rsidRPr="00050818">
        <w:rPr>
          <w:rFonts w:ascii="GHEA Grapalat" w:hAnsi="GHEA Grapalat" w:cs="Sylfaen"/>
        </w:rPr>
        <w:t xml:space="preserve"> </w:t>
      </w:r>
      <w:r w:rsidRPr="00050818">
        <w:rPr>
          <w:rFonts w:ascii="GHEA Grapalat" w:hAnsi="GHEA Grapalat" w:cs="Sylfaen" w:hint="eastAsia"/>
        </w:rPr>
        <w:t>соглашения</w:t>
      </w:r>
      <w:r w:rsidRPr="00050818">
        <w:rPr>
          <w:rFonts w:ascii="GHEA Grapalat" w:hAnsi="GHEA Grapalat" w:cs="Sylfaen"/>
        </w:rPr>
        <w:t xml:space="preserve"> </w:t>
      </w:r>
      <w:r w:rsidRPr="00050818">
        <w:rPr>
          <w:rFonts w:ascii="GHEA Grapalat" w:hAnsi="GHEA Grapalat" w:cs="Sylfaen" w:hint="eastAsia"/>
        </w:rPr>
        <w:t>лицо</w:t>
      </w:r>
      <w:r w:rsidRPr="00050818">
        <w:rPr>
          <w:rFonts w:ascii="GHEA Grapalat" w:hAnsi="GHEA Grapalat" w:cs="Sylfaen"/>
        </w:rPr>
        <w:t xml:space="preserve">, </w:t>
      </w:r>
      <w:r w:rsidRPr="00050818">
        <w:rPr>
          <w:rFonts w:ascii="GHEA Grapalat" w:hAnsi="GHEA Grapalat" w:cs="Sylfaen" w:hint="eastAsia"/>
        </w:rPr>
        <w:t>заключившее</w:t>
      </w:r>
      <w:r w:rsidRPr="00050818">
        <w:rPr>
          <w:rFonts w:ascii="GHEA Grapalat" w:hAnsi="GHEA Grapalat" w:cs="Sylfaen"/>
        </w:rPr>
        <w:t xml:space="preserve"> </w:t>
      </w:r>
      <w:r w:rsidRPr="00050818">
        <w:rPr>
          <w:rFonts w:ascii="GHEA Grapalat" w:hAnsi="GHEA Grapalat" w:cs="Sylfaen" w:hint="eastAsia"/>
        </w:rPr>
        <w:t>договор</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установленный</w:t>
      </w:r>
      <w:r w:rsidRPr="00050818">
        <w:rPr>
          <w:rFonts w:ascii="GHEA Grapalat" w:hAnsi="GHEA Grapalat" w:cs="Sylfaen"/>
        </w:rPr>
        <w:t xml:space="preserve"> </w:t>
      </w:r>
      <w:r w:rsidRPr="00050818">
        <w:rPr>
          <w:rFonts w:ascii="GHEA Grapalat" w:hAnsi="GHEA Grapalat" w:cs="Sylfaen" w:hint="eastAsia"/>
        </w:rPr>
        <w:t>срок</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представленного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виде</w:t>
      </w:r>
      <w:r w:rsidRPr="00050818">
        <w:rPr>
          <w:rFonts w:ascii="GHEA Grapalat" w:hAnsi="GHEA Grapalat" w:cs="Sylfaen"/>
        </w:rPr>
        <w:t xml:space="preserve"> </w:t>
      </w:r>
      <w:r w:rsidRPr="00050818">
        <w:rPr>
          <w:rFonts w:ascii="GHEA Grapalat" w:hAnsi="GHEA Grapalat" w:cs="Sylfaen" w:hint="eastAsia"/>
        </w:rPr>
        <w:t>односторонне</w:t>
      </w:r>
      <w:r w:rsidRPr="00050818">
        <w:rPr>
          <w:rFonts w:ascii="GHEA Grapalat" w:hAnsi="GHEA Grapalat" w:cs="Sylfaen"/>
        </w:rPr>
        <w:t xml:space="preserve"> </w:t>
      </w:r>
      <w:r w:rsidRPr="00050818">
        <w:rPr>
          <w:rFonts w:ascii="GHEA Grapalat" w:hAnsi="GHEA Grapalat" w:cs="Sylfaen" w:hint="eastAsia"/>
        </w:rPr>
        <w:t>утвержденного</w:t>
      </w:r>
      <w:r w:rsidRPr="00050818">
        <w:rPr>
          <w:rFonts w:ascii="GHEA Grapalat" w:hAnsi="GHEA Grapalat" w:cs="Sylfaen"/>
        </w:rPr>
        <w:t xml:space="preserve"> </w:t>
      </w:r>
      <w:r w:rsidRPr="00050818">
        <w:rPr>
          <w:rFonts w:ascii="GHEA Grapalat" w:hAnsi="GHEA Grapalat" w:cs="Sylfaen" w:hint="eastAsia"/>
        </w:rPr>
        <w:t>заявления</w:t>
      </w:r>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далее</w:t>
      </w:r>
      <w:r w:rsidRPr="00050818">
        <w:rPr>
          <w:rFonts w:ascii="GHEA Grapalat" w:hAnsi="GHEA Grapalat" w:cs="Sylfaen"/>
        </w:rPr>
        <w:t xml:space="preserve"> </w:t>
      </w:r>
      <w:r w:rsidRPr="00050818">
        <w:rPr>
          <w:rFonts w:ascii="GHEA Grapalat" w:hAnsi="GHEA Grapalat" w:cs="Sylfaen" w:hint="eastAsia"/>
        </w:rPr>
        <w:t>также</w:t>
      </w:r>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заменяет</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банковскую</w:t>
      </w:r>
      <w:r w:rsidRPr="00050818">
        <w:rPr>
          <w:rFonts w:ascii="GHEA Grapalat" w:hAnsi="GHEA Grapalat" w:cs="Sylfaen"/>
        </w:rPr>
        <w:t xml:space="preserve"> </w:t>
      </w:r>
      <w:r w:rsidRPr="00050818">
        <w:rPr>
          <w:rFonts w:ascii="GHEA Grapalat" w:hAnsi="GHEA Grapalat" w:cs="Sylfaen" w:hint="eastAsia"/>
        </w:rPr>
        <w:t>гарантию</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наличные</w:t>
      </w:r>
      <w:r w:rsidRPr="00050818">
        <w:rPr>
          <w:rFonts w:ascii="GHEA Grapalat" w:hAnsi="GHEA Grapalat" w:cs="Sylfaen"/>
        </w:rPr>
        <w:t xml:space="preserve"> </w:t>
      </w:r>
      <w:r w:rsidRPr="00050818">
        <w:rPr>
          <w:rFonts w:ascii="GHEA Grapalat" w:hAnsi="GHEA Grapalat" w:cs="Sylfaen" w:hint="eastAsia"/>
        </w:rPr>
        <w:t>деньги</w:t>
      </w:r>
      <w:r w:rsidRPr="00050818">
        <w:rPr>
          <w:rFonts w:ascii="GHEA Grapalat" w:hAnsi="GHEA Grapalat" w:cs="Sylfaen"/>
        </w:rPr>
        <w:t xml:space="preserve">, </w:t>
      </w:r>
      <w:r w:rsidRPr="00050818">
        <w:rPr>
          <w:rFonts w:ascii="GHEA Grapalat" w:hAnsi="GHEA Grapalat" w:cs="Sylfaen" w:hint="eastAsia"/>
        </w:rPr>
        <w:t>то</w:t>
      </w:r>
      <w:r w:rsidRPr="00050818">
        <w:rPr>
          <w:rFonts w:ascii="GHEA Grapalat" w:hAnsi="GHEA Grapalat" w:cs="Sylfaen"/>
        </w:rPr>
        <w:t xml:space="preserve"> </w:t>
      </w:r>
      <w:r w:rsidRPr="00050818">
        <w:rPr>
          <w:rFonts w:ascii="GHEA Grapalat" w:hAnsi="GHEA Grapalat" w:cs="Sylfaen" w:hint="eastAsia"/>
        </w:rPr>
        <w:t>это</w:t>
      </w:r>
      <w:r w:rsidRPr="00050818">
        <w:rPr>
          <w:rFonts w:ascii="GHEA Grapalat" w:hAnsi="GHEA Grapalat" w:cs="Sylfaen"/>
        </w:rPr>
        <w:t xml:space="preserve"> </w:t>
      </w:r>
      <w:r w:rsidRPr="00050818">
        <w:rPr>
          <w:rFonts w:ascii="GHEA Grapalat" w:hAnsi="GHEA Grapalat" w:cs="Sylfaen" w:hint="eastAsia"/>
        </w:rPr>
        <w:t>обстоятельство</w:t>
      </w:r>
      <w:r w:rsidRPr="00050818">
        <w:rPr>
          <w:rFonts w:ascii="GHEA Grapalat" w:hAnsi="GHEA Grapalat" w:cs="Sylfaen"/>
        </w:rPr>
        <w:t xml:space="preserve"> </w:t>
      </w:r>
      <w:r w:rsidRPr="00050818">
        <w:rPr>
          <w:rFonts w:ascii="GHEA Grapalat" w:hAnsi="GHEA Grapalat" w:cs="Sylfaen" w:hint="eastAsia"/>
        </w:rPr>
        <w:t>считается</w:t>
      </w:r>
      <w:r w:rsidRPr="00050818">
        <w:rPr>
          <w:rFonts w:ascii="GHEA Grapalat" w:hAnsi="GHEA Grapalat" w:cs="Sylfaen"/>
        </w:rPr>
        <w:t xml:space="preserve"> </w:t>
      </w:r>
      <w:r w:rsidRPr="00050818">
        <w:rPr>
          <w:rFonts w:ascii="GHEA Grapalat" w:hAnsi="GHEA Grapalat" w:cs="Sylfaen" w:hint="eastAsia"/>
        </w:rPr>
        <w:t>нарушением</w:t>
      </w:r>
      <w:r w:rsidRPr="00050818">
        <w:rPr>
          <w:rFonts w:ascii="GHEA Grapalat" w:hAnsi="GHEA Grapalat" w:cs="Sylfaen"/>
        </w:rPr>
        <w:t xml:space="preserve"> </w:t>
      </w: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BodyTextIndent2"/>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w:t>
      </w:r>
      <w:r w:rsidRPr="009044F1">
        <w:rPr>
          <w:rFonts w:ascii="GHEA Grapalat" w:hAnsi="GHEA Grapalat"/>
          <w:sz w:val="24"/>
          <w:szCs w:val="24"/>
        </w:rPr>
        <w:lastRenderedPageBreak/>
        <w:t>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BodyTextIndent2"/>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BodyTextIndent2"/>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 xml:space="preserve">то он </w:t>
      </w:r>
      <w:r w:rsidR="00B06EC9" w:rsidRPr="00681C1F">
        <w:rPr>
          <w:rFonts w:ascii="GHEA Grapalat" w:hAnsi="GHEA Grapalat"/>
          <w:color w:val="000000" w:themeColor="text1"/>
        </w:rPr>
        <w:lastRenderedPageBreak/>
        <w:t>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w:t>
      </w:r>
      <w:r w:rsidRPr="0014372B">
        <w:rPr>
          <w:rFonts w:ascii="GHEA Grapalat" w:hAnsi="GHEA Grapalat" w:cs="Sylfaen"/>
          <w:lang w:val="hy-AM"/>
        </w:rPr>
        <w:lastRenderedPageBreak/>
        <w:t xml:space="preserve">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Pr="0074650E">
        <w:rPr>
          <w:rFonts w:ascii="GHEA Grapalat" w:hAnsi="GHEA Grapalat"/>
        </w:rPr>
        <w:lastRenderedPageBreak/>
        <w:t>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w:t>
      </w:r>
      <w:proofErr w:type="gramStart"/>
      <w:r w:rsidRPr="00F2342B">
        <w:rPr>
          <w:rFonts w:ascii="GHEA Grapalat" w:hAnsi="GHEA Grapalat"/>
        </w:rPr>
        <w:t>возникновения основания возврата обеспечения</w:t>
      </w:r>
      <w:proofErr w:type="gramEnd"/>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w:t>
      </w:r>
      <w:r w:rsidRPr="000B56C9">
        <w:rPr>
          <w:rFonts w:ascii="GHEA Grapalat" w:hAnsi="GHEA Grapalat"/>
        </w:rPr>
        <w:lastRenderedPageBreak/>
        <w:t>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A582A" w:rsidRDefault="004A582A">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w:t>
      </w:r>
      <w:r w:rsidRPr="002658C9">
        <w:rPr>
          <w:rFonts w:ascii="GHEA Grapalat" w:hAnsi="GHEA Grapalat"/>
        </w:rPr>
        <w:lastRenderedPageBreak/>
        <w:t>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4A582A" w:rsidRDefault="00E24455" w:rsidP="00531CA1">
      <w:pPr>
        <w:widowControl w:val="0"/>
        <w:tabs>
          <w:tab w:val="left" w:pos="1134"/>
        </w:tabs>
        <w:ind w:firstLine="567"/>
        <w:contextualSpacing/>
        <w:rPr>
          <w:rFonts w:ascii="GHEA Grapalat" w:hAnsi="GHEA Grapalat"/>
          <w:b/>
          <w:bCs/>
        </w:rPr>
      </w:pPr>
      <w:r w:rsidRPr="004A582A">
        <w:rPr>
          <w:rFonts w:ascii="GHEA Grapalat" w:hAnsi="GHEA Grapalat"/>
          <w:b/>
          <w:bCs/>
        </w:rPr>
        <w:t>1)</w:t>
      </w:r>
      <w:r w:rsidRPr="004A582A">
        <w:rPr>
          <w:rFonts w:ascii="GHEA Grapalat" w:hAnsi="GHEA Grapalat"/>
          <w:b/>
          <w:bCs/>
        </w:rPr>
        <w:tab/>
        <w:t>наименование заказчика и место (адрес) подачи заявки;</w:t>
      </w:r>
    </w:p>
    <w:p w:rsidR="00E24455" w:rsidRPr="004A582A" w:rsidRDefault="00E24455" w:rsidP="00531CA1">
      <w:pPr>
        <w:widowControl w:val="0"/>
        <w:tabs>
          <w:tab w:val="left" w:pos="1134"/>
          <w:tab w:val="left" w:pos="6284"/>
        </w:tabs>
        <w:ind w:firstLine="567"/>
        <w:contextualSpacing/>
        <w:jc w:val="both"/>
        <w:rPr>
          <w:rFonts w:ascii="GHEA Grapalat" w:hAnsi="GHEA Grapalat"/>
          <w:b/>
          <w:bCs/>
        </w:rPr>
      </w:pPr>
      <w:r w:rsidRPr="004A582A">
        <w:rPr>
          <w:rFonts w:ascii="GHEA Grapalat" w:hAnsi="GHEA Grapalat"/>
          <w:b/>
          <w:bCs/>
        </w:rPr>
        <w:t>2)</w:t>
      </w:r>
      <w:r w:rsidRPr="004A582A">
        <w:rPr>
          <w:rFonts w:ascii="GHEA Grapalat" w:hAnsi="GHEA Grapalat"/>
          <w:b/>
          <w:bCs/>
        </w:rPr>
        <w:tab/>
        <w:t xml:space="preserve">код </w:t>
      </w:r>
      <w:r w:rsidR="00107A05" w:rsidRPr="004A582A">
        <w:rPr>
          <w:rFonts w:ascii="GHEA Grapalat" w:hAnsi="GHEA Grapalat"/>
          <w:b/>
          <w:bCs/>
        </w:rPr>
        <w:t>процедуры</w:t>
      </w:r>
      <w:r w:rsidRPr="004A582A">
        <w:rPr>
          <w:rFonts w:ascii="GHEA Grapalat" w:hAnsi="GHEA Grapalat"/>
          <w:b/>
          <w:bCs/>
        </w:rPr>
        <w:t>;</w:t>
      </w:r>
      <w:r w:rsidRPr="004A582A">
        <w:rPr>
          <w:rFonts w:ascii="GHEA Grapalat" w:hAnsi="GHEA Grapalat"/>
          <w:b/>
          <w:bCs/>
        </w:rPr>
        <w:tab/>
      </w:r>
    </w:p>
    <w:p w:rsidR="00E24455" w:rsidRPr="004A582A" w:rsidRDefault="00E24455" w:rsidP="00531CA1">
      <w:pPr>
        <w:widowControl w:val="0"/>
        <w:tabs>
          <w:tab w:val="left" w:pos="1134"/>
        </w:tabs>
        <w:ind w:firstLine="567"/>
        <w:contextualSpacing/>
        <w:jc w:val="both"/>
        <w:rPr>
          <w:rFonts w:ascii="GHEA Grapalat" w:hAnsi="GHEA Grapalat"/>
          <w:b/>
          <w:bCs/>
        </w:rPr>
      </w:pPr>
      <w:r w:rsidRPr="004A582A">
        <w:rPr>
          <w:rFonts w:ascii="GHEA Grapalat" w:hAnsi="GHEA Grapalat"/>
          <w:b/>
          <w:bCs/>
        </w:rPr>
        <w:t>3)</w:t>
      </w:r>
      <w:r w:rsidRPr="004A582A">
        <w:rPr>
          <w:rFonts w:ascii="GHEA Grapalat" w:hAnsi="GHEA Grapalat"/>
          <w:b/>
          <w:bCs/>
        </w:rPr>
        <w:tab/>
        <w:t>слова “не вскрывать до заседания по вскрытию заявок”;</w:t>
      </w:r>
    </w:p>
    <w:p w:rsidR="00E24455" w:rsidRPr="004A582A" w:rsidRDefault="00E24455" w:rsidP="00531CA1">
      <w:pPr>
        <w:widowControl w:val="0"/>
        <w:tabs>
          <w:tab w:val="left" w:pos="1134"/>
        </w:tabs>
        <w:ind w:firstLine="567"/>
        <w:contextualSpacing/>
        <w:jc w:val="both"/>
        <w:rPr>
          <w:rFonts w:ascii="GHEA Grapalat" w:hAnsi="GHEA Grapalat"/>
          <w:b/>
          <w:bCs/>
        </w:rPr>
      </w:pPr>
      <w:r w:rsidRPr="004A582A">
        <w:rPr>
          <w:rFonts w:ascii="GHEA Grapalat" w:hAnsi="GHEA Grapalat"/>
          <w:b/>
          <w:bCs/>
        </w:rPr>
        <w:t>4)</w:t>
      </w:r>
      <w:r w:rsidRPr="004A582A">
        <w:rPr>
          <w:rFonts w:ascii="GHEA Grapalat" w:hAnsi="GHEA Grapalat"/>
          <w:b/>
          <w:bCs/>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95A43" w:rsidRPr="00374F4A" w:rsidRDefault="00B95A43" w:rsidP="00B95A4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rsidR="006B3E56" w:rsidRPr="00EE5573" w:rsidRDefault="006F3CBD" w:rsidP="00B46D58">
      <w:pPr>
        <w:pStyle w:val="ListParagraph"/>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4A582A"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A582A"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A582A"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A582A"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A582A"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A582A"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4A582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4A582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4A582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A582A"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4A582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A9306E" w:rsidRPr="00BA30D4">
              <w:rPr>
                <w:rFonts w:ascii="GHEA Grapalat" w:eastAsia="GHEA Grapalat" w:hAnsi="GHEA Grapalat" w:cs="GHEA Grapalat"/>
              </w:rPr>
              <w:t>лица, в случае, если</w:t>
            </w:r>
            <w:proofErr w:type="gramEnd"/>
            <w:r w:rsidR="00A9306E" w:rsidRPr="00BA30D4">
              <w:rPr>
                <w:rFonts w:ascii="GHEA Grapalat" w:eastAsia="GHEA Grapalat" w:hAnsi="GHEA Grapalat" w:cs="GHEA Grapalat"/>
              </w:rPr>
              <w:t xml:space="preserve">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4A582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4A582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4A582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A582A"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4A582A"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4A582A"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4A582A"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4A582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4A582A"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4A582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4A582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0306ED">
        <w:rPr>
          <w:rFonts w:ascii="GHEA Grapalat" w:hAnsi="GHEA Grapalat"/>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w:t>
      </w:r>
      <w:r w:rsidRPr="000306ED">
        <w:rPr>
          <w:rFonts w:ascii="GHEA Grapalat" w:hAnsi="GHEA Grapalat"/>
        </w:rPr>
        <w:lastRenderedPageBreak/>
        <w:t>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w:t>
      </w:r>
      <w:r w:rsidRPr="000306ED">
        <w:rPr>
          <w:rFonts w:ascii="GHEA Grapalat" w:hAnsi="GHEA Grapalat"/>
        </w:rPr>
        <w:lastRenderedPageBreak/>
        <w:t xml:space="preserve">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BodyTextIndent3"/>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44DED" w:rsidRPr="00374F4A" w:rsidRDefault="00844DED" w:rsidP="00844DED">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rsidR="00844DED" w:rsidRPr="00844DED" w:rsidRDefault="00844DED" w:rsidP="00844DED">
      <w:pPr>
        <w:pStyle w:val="BodyTextIndent3"/>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w:t>
      </w:r>
      <w:r w:rsidRPr="00B138F3">
        <w:rPr>
          <w:rFonts w:ascii="GHEA Grapalat" w:hAnsi="GHEA Grapalat"/>
          <w:sz w:val="22"/>
          <w:szCs w:val="22"/>
        </w:rPr>
        <w:lastRenderedPageBreak/>
        <w:t>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w:t>
      </w:r>
      <w:r w:rsidRPr="00B138F3">
        <w:rPr>
          <w:rFonts w:ascii="GHEA Grapalat" w:hAnsi="GHEA Grapalat"/>
        </w:rPr>
        <w:lastRenderedPageBreak/>
        <w:t>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A86664" w:rsidRDefault="003B2F27" w:rsidP="003F4FD0">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BodyTextIndent3"/>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0243F8">
        <w:rPr>
          <w:rFonts w:ascii="GHEA Grapalat" w:hAnsi="GHEA Grapalat"/>
          <w:b/>
          <w:sz w:val="22"/>
          <w:szCs w:val="22"/>
        </w:rPr>
        <w:t>GHTsDzB-HVKAK-</w:t>
      </w:r>
      <w:r w:rsidR="00713E1E">
        <w:rPr>
          <w:rFonts w:ascii="GHEA Grapalat" w:hAnsi="GHEA Grapalat"/>
          <w:b/>
          <w:sz w:val="22"/>
          <w:szCs w:val="22"/>
        </w:rPr>
        <w:t>2025-32</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E62C64">
        <w:rPr>
          <w:rFonts w:ascii="GHEA Grapalat" w:hAnsi="GHEA Grapalat"/>
        </w:rPr>
        <w:t xml:space="preserve">С. </w:t>
      </w:r>
      <w:proofErr w:type="spellStart"/>
      <w:r w:rsidR="00E62C64">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16E91" w:rsidRPr="0072749F">
        <w:rPr>
          <w:rFonts w:ascii="GHEA Grapalat" w:hAnsi="GHEA Grapalat"/>
          <w:b/>
        </w:rPr>
        <w:t xml:space="preserve">услуг по </w:t>
      </w:r>
      <w:r w:rsidR="004A582A" w:rsidRPr="004A582A">
        <w:rPr>
          <w:rFonts w:ascii="GHEA Grapalat" w:hAnsi="GHEA Grapalat"/>
          <w:b/>
        </w:rPr>
        <w:t xml:space="preserve">разработке официального сайта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w:t>
      </w:r>
      <w:r w:rsidRPr="00AD29CE">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договору </w:t>
      </w:r>
      <w:r>
        <w:rPr>
          <w:rFonts w:ascii="GHEA Grapalat" w:hAnsi="GHEA Grapalat"/>
        </w:rPr>
        <w:lastRenderedPageBreak/>
        <w:t>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FootnoteReference"/>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386D41">
        <w:rPr>
          <w:rFonts w:ascii="GHEA Grapalat" w:hAnsi="GHEA Grapalat"/>
        </w:rPr>
        <w:t>25</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Pr="00F146DC"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456C67" w:rsidRDefault="00456C67" w:rsidP="00456C67">
      <w:pPr>
        <w:widowControl w:val="0"/>
        <w:ind w:firstLine="720"/>
        <w:contextualSpacing/>
        <w:jc w:val="both"/>
        <w:rPr>
          <w:rFonts w:ascii="GHEA Grapalat" w:hAnsi="GHEA Grapalat"/>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 xml:space="preserve">Изменения и дополнения могут быть внесены в договор исключительно с взаимного </w:t>
      </w:r>
      <w:r w:rsidRPr="00AD29CE">
        <w:rPr>
          <w:rFonts w:ascii="GHEA Grapalat" w:hAnsi="GHEA Grapalat"/>
        </w:rPr>
        <w:lastRenderedPageBreak/>
        <w:t>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w:t>
      </w:r>
      <w:r w:rsidRPr="00AD29CE">
        <w:rPr>
          <w:rFonts w:ascii="GHEA Grapalat" w:hAnsi="GHEA Grapalat"/>
        </w:rPr>
        <w:lastRenderedPageBreak/>
        <w:t xml:space="preserve">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w:t>
      </w:r>
      <w:proofErr w:type="gramStart"/>
      <w:r w:rsidRPr="00AD29CE">
        <w:rPr>
          <w:rFonts w:ascii="GHEA Grapalat" w:hAnsi="GHEA Grapalat"/>
        </w:rPr>
        <w:t>надлежащим 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4A582A">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C25E19" w:rsidRPr="00AD29CE">
        <w:rPr>
          <w:rFonts w:ascii="GHEA Grapalat" w:hAnsi="GHEA Grapalat"/>
        </w:rPr>
        <w:t xml:space="preserve">, № </w:t>
      </w:r>
      <w:r w:rsidR="00C25E19" w:rsidRPr="000243F8">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4A582A">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4A582A" w:rsidRDefault="004A582A" w:rsidP="004A582A">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6.</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Pr="00224C7B">
        <w:rPr>
          <w:rFonts w:ascii="GHEA Grapalat" w:hAnsi="GHEA Grapalat"/>
          <w:color w:val="000000" w:themeColor="text1"/>
        </w:rPr>
        <w:t>предусмотрения</w:t>
      </w:r>
      <w:proofErr w:type="spellEnd"/>
      <w:r w:rsidRPr="00224C7B">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w:t>
      </w:r>
      <w:r>
        <w:rPr>
          <w:rFonts w:ascii="GHEA Grapalat" w:hAnsi="GHEA Grapalat"/>
          <w:color w:val="000000" w:themeColor="text1"/>
        </w:rPr>
        <w:t>ных</w:t>
      </w:r>
      <w:r w:rsidRPr="00224C7B">
        <w:rPr>
          <w:rFonts w:ascii="GHEA Grapalat" w:hAnsi="GHEA Grapalat"/>
          <w:color w:val="000000" w:themeColor="text1"/>
        </w:rPr>
        <w:t xml:space="preserve"> </w:t>
      </w:r>
      <w:r>
        <w:rPr>
          <w:rFonts w:ascii="GHEA Grapalat" w:hAnsi="GHEA Grapalat"/>
          <w:color w:val="000000" w:themeColor="text1"/>
        </w:rPr>
        <w:t>услуг</w:t>
      </w:r>
      <w:r w:rsidRPr="00224C7B">
        <w:rPr>
          <w:rFonts w:ascii="GHEA Grapalat" w:hAnsi="GHEA Grapalat"/>
          <w:color w:val="000000" w:themeColor="text1"/>
        </w:rPr>
        <w:t>, установленного предыдущим соглашением.</w:t>
      </w:r>
      <w:r w:rsidRPr="00681C1F">
        <w:rPr>
          <w:color w:val="000000" w:themeColor="text1"/>
        </w:rPr>
        <w:t xml:space="preserve"> </w:t>
      </w:r>
      <w:r w:rsidRPr="00842146">
        <w:rPr>
          <w:rFonts w:ascii="GHEA Grapalat" w:hAnsi="GHEA Grapalat"/>
        </w:rPr>
        <w:t xml:space="preserve">Если </w:t>
      </w:r>
      <w:proofErr w:type="gramStart"/>
      <w:r w:rsidRPr="00842146">
        <w:rPr>
          <w:rFonts w:ascii="GHEA Grapalat" w:hAnsi="GHEA Grapalat"/>
        </w:rPr>
        <w:t>размер</w:t>
      </w:r>
      <w:proofErr w:type="gramEnd"/>
      <w:r w:rsidRPr="00842146">
        <w:rPr>
          <w:rFonts w:ascii="GHEA Grapalat" w:hAnsi="GHEA Grapalat"/>
        </w:rPr>
        <w:t xml:space="preserve"> выделенных для исполнения договора финансовых средств превышает </w:t>
      </w:r>
      <w:proofErr w:type="spellStart"/>
      <w:r w:rsidRPr="00842146">
        <w:rPr>
          <w:rFonts w:ascii="GHEA Grapalat" w:hAnsi="GHEA Grapalat"/>
        </w:rPr>
        <w:t>двадцатипятикратный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заключенo</w:t>
      </w:r>
      <w:proofErr w:type="spellEnd"/>
      <w:r w:rsidRPr="00842146">
        <w:rPr>
          <w:rFonts w:ascii="GHEA Grapalat" w:hAnsi="GHEA Grapalat"/>
        </w:rPr>
        <w:t xml:space="preserve"> соглашение в случае, если представленное</w:t>
      </w:r>
    </w:p>
    <w:p w:rsidR="004A582A" w:rsidRDefault="004A582A">
      <w:pPr>
        <w:rPr>
          <w:rFonts w:ascii="GHEA Grapalat" w:hAnsi="GHEA Grapalat"/>
        </w:rPr>
      </w:pPr>
      <w:r w:rsidRPr="00842146">
        <w:rPr>
          <w:rFonts w:ascii="GHEA Grapalat" w:hAnsi="GHEA Grapalat"/>
        </w:rPr>
        <w:t>Исполнителем в виде неустойки обеспечений квалификации и договора заменяется</w:t>
      </w:r>
    </w:p>
    <w:p w:rsidR="004A582A" w:rsidRDefault="004A582A" w:rsidP="004A582A">
      <w:pPr>
        <w:widowControl w:val="0"/>
        <w:tabs>
          <w:tab w:val="left" w:pos="1276"/>
        </w:tabs>
        <w:ind w:firstLine="567"/>
        <w:jc w:val="both"/>
        <w:rPr>
          <w:rFonts w:ascii="GHEA Grapalat" w:hAnsi="GHEA Grapalat"/>
        </w:rPr>
      </w:pPr>
      <w:r>
        <w:rPr>
          <w:rFonts w:ascii="GHEA Grapalat" w:hAnsi="GHEA Grapalat"/>
        </w:rPr>
        <w:t>----------------------------------------</w:t>
      </w:r>
      <w:r w:rsidRPr="00842146">
        <w:rPr>
          <w:rFonts w:ascii="GHEA Grapalat" w:hAnsi="GHEA Grapalat"/>
        </w:rPr>
        <w:t xml:space="preserve"> </w:t>
      </w:r>
      <w:r>
        <w:rPr>
          <w:rFonts w:ascii="GHEA Grapalat" w:hAnsi="GHEA Grapalat"/>
        </w:rPr>
        <w:t xml:space="preserve"> </w:t>
      </w:r>
    </w:p>
    <w:p w:rsidR="004A582A" w:rsidRPr="00A915F5" w:rsidRDefault="004A582A" w:rsidP="004A582A">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proofErr w:type="gramStart"/>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proofErr w:type="gramEnd"/>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rsidR="004A582A" w:rsidRPr="00AD29CE" w:rsidRDefault="004A582A" w:rsidP="004A582A">
      <w:pPr>
        <w:widowControl w:val="0"/>
        <w:tabs>
          <w:tab w:val="left" w:pos="1276"/>
        </w:tabs>
        <w:ind w:firstLine="567"/>
        <w:jc w:val="both"/>
        <w:rPr>
          <w:rFonts w:ascii="GHEA Grapalat" w:hAnsi="GHEA Grapalat"/>
        </w:rPr>
      </w:pPr>
      <w:r w:rsidRPr="00842146">
        <w:rPr>
          <w:rFonts w:ascii="GHEA Grapalat" w:hAnsi="GHEA Grapalat"/>
        </w:rPr>
        <w:lastRenderedPageBreak/>
        <w:t>гарантией или наличными деньгами, с учетом требований абзаца "</w:t>
      </w:r>
      <w:proofErr w:type="spellStart"/>
      <w:r>
        <w:rPr>
          <w:rFonts w:ascii="GHEA Grapalat" w:hAnsi="GHEA Grapalat"/>
        </w:rPr>
        <w:t>в</w:t>
      </w:r>
      <w:r w:rsidRPr="00842146">
        <w:rPr>
          <w:rFonts w:ascii="GHEA Grapalat" w:hAnsi="GHEA Grapalat"/>
        </w:rPr>
        <w:t>"подпункта</w:t>
      </w:r>
      <w:proofErr w:type="spellEnd"/>
      <w:r w:rsidRPr="00842146">
        <w:rPr>
          <w:rFonts w:ascii="GHEA Grapalat" w:hAnsi="GHEA Grapalat"/>
        </w:rPr>
        <w:t xml:space="preserve"> 1</w:t>
      </w:r>
      <w:r>
        <w:rPr>
          <w:rFonts w:ascii="GHEA Grapalat" w:hAnsi="GHEA Grapalat"/>
        </w:rPr>
        <w:t xml:space="preserve"> и </w:t>
      </w:r>
      <w:r w:rsidRPr="00842146">
        <w:rPr>
          <w:rFonts w:ascii="GHEA Grapalat" w:hAnsi="GHEA Grapalat"/>
        </w:rPr>
        <w:t xml:space="preserve">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w:t>
      </w:r>
      <w:proofErr w:type="gramStart"/>
      <w:r w:rsidRPr="00842146">
        <w:rPr>
          <w:rFonts w:ascii="GHEA Grapalat" w:hAnsi="GHEA Grapalat"/>
        </w:rPr>
        <w:t xml:space="preserve">течение </w:t>
      </w:r>
      <w:r w:rsidRPr="00506E29">
        <w:rPr>
          <w:rFonts w:ascii="GHEA Grapalat" w:hAnsi="GHEA Grapalat"/>
        </w:rPr>
        <w:t xml:space="preserve"> </w:t>
      </w:r>
      <w:r>
        <w:rPr>
          <w:rFonts w:ascii="GHEA Grapalat" w:hAnsi="GHEA Grapalat"/>
        </w:rPr>
        <w:t>10</w:t>
      </w:r>
      <w:proofErr w:type="gramEnd"/>
      <w:r w:rsidRPr="00506E29">
        <w:rPr>
          <w:rFonts w:ascii="GHEA Grapalat" w:hAnsi="GHEA Grapalat"/>
        </w:rPr>
        <w:t xml:space="preserve"> </w:t>
      </w:r>
      <w:r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Pr="00360C67">
        <w:rPr>
          <w:rFonts w:ascii="GHEA Grapalat" w:hAnsi="GHEA Grapalat"/>
          <w:vertAlign w:val="superscript"/>
        </w:rPr>
        <w:t>25</w:t>
      </w:r>
    </w:p>
    <w:p w:rsidR="004A582A" w:rsidRPr="00AD29CE" w:rsidRDefault="004A582A" w:rsidP="004A582A">
      <w:pPr>
        <w:widowControl w:val="0"/>
        <w:tabs>
          <w:tab w:val="left" w:pos="1276"/>
        </w:tabs>
        <w:ind w:firstLine="567"/>
        <w:contextualSpacing/>
        <w:jc w:val="both"/>
        <w:rPr>
          <w:rFonts w:ascii="GHEA Grapalat" w:hAnsi="GHEA Grapalat"/>
          <w:bCs/>
        </w:rPr>
      </w:pP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4A582A" w:rsidRDefault="004A582A" w:rsidP="004A582A">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4A582A" w:rsidRPr="006F5F33" w:rsidRDefault="004A582A" w:rsidP="004A582A">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4A582A" w:rsidRPr="009E00B3" w:rsidRDefault="004A582A" w:rsidP="004A582A">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4A582A" w:rsidRPr="00506E29" w:rsidRDefault="004A582A" w:rsidP="004A582A">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4A582A" w:rsidRPr="00E40AC8" w:rsidRDefault="004A582A" w:rsidP="004A582A">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4A582A" w:rsidRPr="00AD29CE" w:rsidRDefault="004A582A" w:rsidP="004A582A">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1873"/>
        <w:gridCol w:w="1606"/>
        <w:gridCol w:w="1183"/>
        <w:gridCol w:w="1365"/>
        <w:gridCol w:w="828"/>
        <w:gridCol w:w="1053"/>
        <w:gridCol w:w="1394"/>
      </w:tblGrid>
      <w:tr w:rsidR="004A582A" w:rsidRPr="00E40AC8" w:rsidTr="004A582A">
        <w:trPr>
          <w:trHeight w:val="422"/>
          <w:jc w:val="center"/>
        </w:trPr>
        <w:tc>
          <w:tcPr>
            <w:tcW w:w="11197" w:type="dxa"/>
            <w:gridSpan w:val="8"/>
          </w:tcPr>
          <w:p w:rsidR="004A582A" w:rsidRPr="00E40AC8" w:rsidRDefault="004A582A" w:rsidP="004A582A">
            <w:pPr>
              <w:widowControl w:val="0"/>
              <w:spacing w:after="120"/>
              <w:jc w:val="center"/>
              <w:rPr>
                <w:rFonts w:ascii="GHEA Grapalat" w:hAnsi="GHEA Grapalat"/>
                <w:sz w:val="20"/>
              </w:rPr>
            </w:pPr>
            <w:r w:rsidRPr="00E40AC8">
              <w:rPr>
                <w:rFonts w:ascii="GHEA Grapalat" w:hAnsi="GHEA Grapalat"/>
                <w:sz w:val="20"/>
              </w:rPr>
              <w:t>Услуги</w:t>
            </w:r>
          </w:p>
        </w:tc>
      </w:tr>
      <w:tr w:rsidR="004A582A" w:rsidRPr="00E40AC8" w:rsidTr="006552A1">
        <w:trPr>
          <w:trHeight w:val="247"/>
          <w:jc w:val="center"/>
        </w:trPr>
        <w:tc>
          <w:tcPr>
            <w:tcW w:w="1895" w:type="dxa"/>
            <w:vMerge w:val="restart"/>
            <w:vAlign w:val="center"/>
          </w:tcPr>
          <w:p w:rsidR="004A582A" w:rsidRPr="00E40AC8" w:rsidRDefault="004A582A" w:rsidP="004A582A">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73" w:type="dxa"/>
            <w:vMerge w:val="restart"/>
            <w:vAlign w:val="center"/>
          </w:tcPr>
          <w:p w:rsidR="004A582A" w:rsidRPr="00E40AC8" w:rsidRDefault="004A582A" w:rsidP="004A582A">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4A582A" w:rsidRPr="00E40AC8" w:rsidRDefault="004A582A" w:rsidP="004A582A">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83" w:type="dxa"/>
            <w:vMerge w:val="restart"/>
            <w:vAlign w:val="center"/>
          </w:tcPr>
          <w:p w:rsidR="004A582A" w:rsidRPr="00E40AC8" w:rsidRDefault="004A582A" w:rsidP="004A582A">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5" w:type="dxa"/>
            <w:vMerge w:val="restart"/>
            <w:vAlign w:val="center"/>
          </w:tcPr>
          <w:p w:rsidR="004A582A" w:rsidRPr="00E40AC8" w:rsidRDefault="004A582A" w:rsidP="004A582A">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28" w:type="dxa"/>
            <w:vMerge w:val="restart"/>
            <w:vAlign w:val="center"/>
          </w:tcPr>
          <w:p w:rsidR="004A582A" w:rsidRPr="00E40AC8" w:rsidRDefault="004A582A" w:rsidP="004A582A">
            <w:pPr>
              <w:widowControl w:val="0"/>
              <w:spacing w:after="120"/>
              <w:jc w:val="center"/>
              <w:rPr>
                <w:rFonts w:ascii="GHEA Grapalat" w:hAnsi="GHEA Grapalat"/>
                <w:sz w:val="20"/>
              </w:rPr>
            </w:pPr>
            <w:r w:rsidRPr="00E40AC8">
              <w:rPr>
                <w:rFonts w:ascii="GHEA Grapalat" w:hAnsi="GHEA Grapalat"/>
                <w:sz w:val="20"/>
              </w:rPr>
              <w:t>общий объем</w:t>
            </w:r>
          </w:p>
        </w:tc>
        <w:tc>
          <w:tcPr>
            <w:tcW w:w="2447" w:type="dxa"/>
            <w:gridSpan w:val="2"/>
            <w:vAlign w:val="center"/>
          </w:tcPr>
          <w:p w:rsidR="004A582A" w:rsidRPr="00E40AC8" w:rsidRDefault="004A582A" w:rsidP="004A582A">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4A582A" w:rsidRPr="00E40AC8" w:rsidTr="006552A1">
        <w:trPr>
          <w:trHeight w:val="501"/>
          <w:jc w:val="center"/>
        </w:trPr>
        <w:tc>
          <w:tcPr>
            <w:tcW w:w="1895" w:type="dxa"/>
            <w:vMerge/>
            <w:vAlign w:val="center"/>
          </w:tcPr>
          <w:p w:rsidR="004A582A" w:rsidRPr="00E40AC8" w:rsidRDefault="004A582A" w:rsidP="004A582A">
            <w:pPr>
              <w:widowControl w:val="0"/>
              <w:spacing w:after="120"/>
              <w:jc w:val="center"/>
              <w:rPr>
                <w:rFonts w:ascii="GHEA Grapalat" w:hAnsi="GHEA Grapalat"/>
                <w:sz w:val="20"/>
              </w:rPr>
            </w:pPr>
          </w:p>
        </w:tc>
        <w:tc>
          <w:tcPr>
            <w:tcW w:w="1873" w:type="dxa"/>
            <w:vMerge/>
            <w:vAlign w:val="center"/>
          </w:tcPr>
          <w:p w:rsidR="004A582A" w:rsidRPr="00E40AC8" w:rsidRDefault="004A582A" w:rsidP="004A582A">
            <w:pPr>
              <w:widowControl w:val="0"/>
              <w:spacing w:after="120"/>
              <w:jc w:val="center"/>
              <w:rPr>
                <w:rFonts w:ascii="GHEA Grapalat" w:hAnsi="GHEA Grapalat"/>
                <w:sz w:val="20"/>
              </w:rPr>
            </w:pPr>
          </w:p>
        </w:tc>
        <w:tc>
          <w:tcPr>
            <w:tcW w:w="1606" w:type="dxa"/>
            <w:vMerge/>
            <w:vAlign w:val="center"/>
          </w:tcPr>
          <w:p w:rsidR="004A582A" w:rsidRPr="00E40AC8" w:rsidRDefault="004A582A" w:rsidP="004A582A">
            <w:pPr>
              <w:widowControl w:val="0"/>
              <w:spacing w:after="120"/>
              <w:jc w:val="center"/>
              <w:rPr>
                <w:rFonts w:ascii="GHEA Grapalat" w:hAnsi="GHEA Grapalat"/>
                <w:sz w:val="20"/>
              </w:rPr>
            </w:pPr>
          </w:p>
        </w:tc>
        <w:tc>
          <w:tcPr>
            <w:tcW w:w="1183" w:type="dxa"/>
            <w:vMerge/>
            <w:vAlign w:val="center"/>
          </w:tcPr>
          <w:p w:rsidR="004A582A" w:rsidRPr="00E40AC8" w:rsidRDefault="004A582A" w:rsidP="004A582A">
            <w:pPr>
              <w:widowControl w:val="0"/>
              <w:spacing w:after="120"/>
              <w:jc w:val="center"/>
              <w:rPr>
                <w:rFonts w:ascii="GHEA Grapalat" w:hAnsi="GHEA Grapalat"/>
                <w:sz w:val="20"/>
              </w:rPr>
            </w:pPr>
          </w:p>
        </w:tc>
        <w:tc>
          <w:tcPr>
            <w:tcW w:w="1365" w:type="dxa"/>
            <w:vMerge/>
            <w:vAlign w:val="center"/>
          </w:tcPr>
          <w:p w:rsidR="004A582A" w:rsidRPr="00E40AC8" w:rsidRDefault="004A582A" w:rsidP="004A582A">
            <w:pPr>
              <w:widowControl w:val="0"/>
              <w:spacing w:after="120"/>
              <w:jc w:val="center"/>
              <w:rPr>
                <w:rFonts w:ascii="GHEA Grapalat" w:hAnsi="GHEA Grapalat"/>
                <w:sz w:val="20"/>
              </w:rPr>
            </w:pPr>
          </w:p>
        </w:tc>
        <w:tc>
          <w:tcPr>
            <w:tcW w:w="828" w:type="dxa"/>
            <w:vMerge/>
            <w:vAlign w:val="center"/>
          </w:tcPr>
          <w:p w:rsidR="004A582A" w:rsidRPr="00E40AC8" w:rsidRDefault="004A582A" w:rsidP="004A582A">
            <w:pPr>
              <w:widowControl w:val="0"/>
              <w:spacing w:after="120"/>
              <w:jc w:val="center"/>
              <w:rPr>
                <w:rFonts w:ascii="GHEA Grapalat" w:hAnsi="GHEA Grapalat"/>
                <w:sz w:val="20"/>
              </w:rPr>
            </w:pPr>
          </w:p>
        </w:tc>
        <w:tc>
          <w:tcPr>
            <w:tcW w:w="1053" w:type="dxa"/>
            <w:vAlign w:val="center"/>
          </w:tcPr>
          <w:p w:rsidR="004A582A" w:rsidRPr="00E40AC8" w:rsidRDefault="004A582A" w:rsidP="004A582A">
            <w:pPr>
              <w:widowControl w:val="0"/>
              <w:spacing w:after="120"/>
              <w:jc w:val="center"/>
              <w:rPr>
                <w:rFonts w:ascii="GHEA Grapalat" w:hAnsi="GHEA Grapalat"/>
                <w:sz w:val="20"/>
              </w:rPr>
            </w:pPr>
            <w:r w:rsidRPr="00E40AC8">
              <w:rPr>
                <w:rFonts w:ascii="GHEA Grapalat" w:hAnsi="GHEA Grapalat"/>
                <w:sz w:val="20"/>
              </w:rPr>
              <w:t>адрес</w:t>
            </w:r>
          </w:p>
        </w:tc>
        <w:tc>
          <w:tcPr>
            <w:tcW w:w="1394" w:type="dxa"/>
            <w:vAlign w:val="center"/>
          </w:tcPr>
          <w:p w:rsidR="004A582A" w:rsidRPr="00E40AC8" w:rsidRDefault="004A582A" w:rsidP="004A582A">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0"/>
              <w:t>**</w:t>
            </w:r>
          </w:p>
        </w:tc>
      </w:tr>
      <w:tr w:rsidR="006552A1" w:rsidRPr="00E40AC8" w:rsidTr="006552A1">
        <w:trPr>
          <w:trHeight w:val="277"/>
          <w:jc w:val="center"/>
        </w:trPr>
        <w:tc>
          <w:tcPr>
            <w:tcW w:w="1895" w:type="dxa"/>
          </w:tcPr>
          <w:p w:rsidR="006552A1" w:rsidRPr="00E40AC8" w:rsidRDefault="006552A1" w:rsidP="006552A1">
            <w:pPr>
              <w:widowControl w:val="0"/>
              <w:spacing w:after="120"/>
              <w:jc w:val="center"/>
              <w:rPr>
                <w:rFonts w:ascii="GHEA Grapalat" w:hAnsi="GHEA Grapalat"/>
                <w:sz w:val="20"/>
              </w:rPr>
            </w:pPr>
            <w:r>
              <w:rPr>
                <w:rFonts w:ascii="GHEA Grapalat" w:hAnsi="GHEA Grapalat"/>
                <w:sz w:val="20"/>
              </w:rPr>
              <w:t>1</w:t>
            </w:r>
          </w:p>
        </w:tc>
        <w:tc>
          <w:tcPr>
            <w:tcW w:w="1873" w:type="dxa"/>
            <w:vAlign w:val="center"/>
          </w:tcPr>
          <w:p w:rsidR="006552A1" w:rsidRPr="001514F9" w:rsidRDefault="006552A1" w:rsidP="006552A1">
            <w:pPr>
              <w:jc w:val="center"/>
              <w:rPr>
                <w:rFonts w:ascii="GHEA Grapalat" w:hAnsi="GHEA Grapalat"/>
                <w:sz w:val="20"/>
                <w:lang w:val="es-ES"/>
              </w:rPr>
            </w:pPr>
            <w:r w:rsidRPr="001514F9">
              <w:rPr>
                <w:rFonts w:ascii="GHEA Grapalat" w:hAnsi="GHEA Grapalat" w:cs="Calibri"/>
                <w:sz w:val="20"/>
                <w:szCs w:val="20"/>
              </w:rPr>
              <w:t>72411300</w:t>
            </w:r>
          </w:p>
        </w:tc>
        <w:tc>
          <w:tcPr>
            <w:tcW w:w="1606" w:type="dxa"/>
          </w:tcPr>
          <w:p w:rsidR="006552A1" w:rsidRPr="00F412AC" w:rsidRDefault="006552A1" w:rsidP="006552A1">
            <w:pPr>
              <w:widowControl w:val="0"/>
              <w:spacing w:after="120"/>
              <w:jc w:val="center"/>
              <w:rPr>
                <w:rFonts w:ascii="GHEA Grapalat" w:hAnsi="GHEA Grapalat"/>
                <w:sz w:val="16"/>
              </w:rPr>
            </w:pPr>
            <w:r>
              <w:rPr>
                <w:rFonts w:ascii="GHEA Grapalat" w:hAnsi="GHEA Grapalat"/>
                <w:sz w:val="16"/>
              </w:rPr>
              <w:t>Представлено ниже</w:t>
            </w:r>
          </w:p>
        </w:tc>
        <w:tc>
          <w:tcPr>
            <w:tcW w:w="1183" w:type="dxa"/>
          </w:tcPr>
          <w:p w:rsidR="006552A1" w:rsidRPr="00E40AC8" w:rsidRDefault="006552A1" w:rsidP="006552A1">
            <w:pPr>
              <w:widowControl w:val="0"/>
              <w:spacing w:after="120"/>
              <w:jc w:val="center"/>
              <w:rPr>
                <w:rFonts w:ascii="GHEA Grapalat" w:hAnsi="GHEA Grapalat"/>
                <w:sz w:val="20"/>
              </w:rPr>
            </w:pPr>
            <w:r>
              <w:rPr>
                <w:rFonts w:ascii="GHEA Grapalat" w:hAnsi="GHEA Grapalat"/>
                <w:sz w:val="20"/>
              </w:rPr>
              <w:t>драм</w:t>
            </w:r>
          </w:p>
        </w:tc>
        <w:tc>
          <w:tcPr>
            <w:tcW w:w="1365" w:type="dxa"/>
          </w:tcPr>
          <w:p w:rsidR="006552A1" w:rsidRPr="00E40AC8" w:rsidRDefault="006552A1" w:rsidP="006552A1">
            <w:pPr>
              <w:widowControl w:val="0"/>
              <w:spacing w:after="120"/>
              <w:jc w:val="center"/>
              <w:rPr>
                <w:rFonts w:ascii="GHEA Grapalat" w:hAnsi="GHEA Grapalat"/>
                <w:sz w:val="20"/>
              </w:rPr>
            </w:pPr>
          </w:p>
        </w:tc>
        <w:tc>
          <w:tcPr>
            <w:tcW w:w="828" w:type="dxa"/>
          </w:tcPr>
          <w:p w:rsidR="006552A1" w:rsidRPr="00E40AC8" w:rsidRDefault="006552A1" w:rsidP="006552A1">
            <w:pPr>
              <w:widowControl w:val="0"/>
              <w:spacing w:after="120"/>
              <w:jc w:val="center"/>
              <w:rPr>
                <w:rFonts w:ascii="GHEA Grapalat" w:hAnsi="GHEA Grapalat"/>
                <w:sz w:val="20"/>
              </w:rPr>
            </w:pPr>
            <w:r>
              <w:rPr>
                <w:rFonts w:ascii="GHEA Grapalat" w:hAnsi="GHEA Grapalat"/>
                <w:sz w:val="20"/>
              </w:rPr>
              <w:t>1</w:t>
            </w:r>
          </w:p>
        </w:tc>
        <w:tc>
          <w:tcPr>
            <w:tcW w:w="1053" w:type="dxa"/>
          </w:tcPr>
          <w:p w:rsidR="006552A1" w:rsidRPr="00E40AC8" w:rsidRDefault="006552A1" w:rsidP="006552A1">
            <w:pPr>
              <w:widowControl w:val="0"/>
              <w:spacing w:after="120"/>
              <w:jc w:val="center"/>
              <w:rPr>
                <w:rFonts w:ascii="GHEA Grapalat" w:hAnsi="GHEA Grapalat"/>
                <w:sz w:val="20"/>
              </w:rPr>
            </w:pPr>
            <w:proofErr w:type="spellStart"/>
            <w:r>
              <w:rPr>
                <w:rFonts w:ascii="GHEA Grapalat" w:hAnsi="GHEA Grapalat"/>
                <w:sz w:val="20"/>
              </w:rPr>
              <w:t>г.Ереван</w:t>
            </w:r>
            <w:proofErr w:type="spellEnd"/>
            <w:r>
              <w:rPr>
                <w:rFonts w:ascii="GHEA Grapalat" w:hAnsi="GHEA Grapalat"/>
                <w:sz w:val="20"/>
              </w:rPr>
              <w:t xml:space="preserve">, </w:t>
            </w:r>
            <w:proofErr w:type="spellStart"/>
            <w:r>
              <w:rPr>
                <w:rFonts w:ascii="GHEA Grapalat" w:hAnsi="GHEA Grapalat"/>
                <w:sz w:val="20"/>
              </w:rPr>
              <w:t>Гераци</w:t>
            </w:r>
            <w:proofErr w:type="spellEnd"/>
            <w:r>
              <w:rPr>
                <w:rFonts w:ascii="GHEA Grapalat" w:hAnsi="GHEA Grapalat"/>
                <w:sz w:val="20"/>
              </w:rPr>
              <w:t xml:space="preserve"> 12</w:t>
            </w:r>
          </w:p>
        </w:tc>
        <w:tc>
          <w:tcPr>
            <w:tcW w:w="1394" w:type="dxa"/>
          </w:tcPr>
          <w:p w:rsidR="006552A1" w:rsidRPr="00E40AC8" w:rsidRDefault="006552A1" w:rsidP="006552A1">
            <w:pPr>
              <w:widowControl w:val="0"/>
              <w:spacing w:after="120"/>
              <w:jc w:val="center"/>
              <w:rPr>
                <w:rFonts w:ascii="GHEA Grapalat" w:hAnsi="GHEA Grapalat"/>
                <w:sz w:val="20"/>
              </w:rPr>
            </w:pPr>
            <w:r>
              <w:rPr>
                <w:rFonts w:ascii="GHEA Grapalat" w:hAnsi="GHEA Grapalat"/>
                <w:sz w:val="20"/>
              </w:rPr>
              <w:t xml:space="preserve">60 календарных дней </w:t>
            </w:r>
            <w:r w:rsidR="00FE1FFE">
              <w:rPr>
                <w:rFonts w:ascii="GHEA Grapalat" w:hAnsi="GHEA Grapalat"/>
                <w:sz w:val="20"/>
              </w:rPr>
              <w:t>с</w:t>
            </w:r>
            <w:r>
              <w:rPr>
                <w:rFonts w:ascii="GHEA Grapalat" w:hAnsi="GHEA Grapalat"/>
                <w:sz w:val="20"/>
              </w:rPr>
              <w:t xml:space="preserve"> начала поступления Договора в силу</w:t>
            </w:r>
          </w:p>
        </w:tc>
      </w:tr>
      <w:tr w:rsidR="006552A1" w:rsidRPr="005F51B7" w:rsidTr="00A90605">
        <w:trPr>
          <w:trHeight w:val="439"/>
          <w:jc w:val="center"/>
        </w:trPr>
        <w:tc>
          <w:tcPr>
            <w:tcW w:w="11197" w:type="dxa"/>
            <w:gridSpan w:val="8"/>
          </w:tcPr>
          <w:p w:rsidR="006552A1" w:rsidRDefault="005F51B7" w:rsidP="006552A1">
            <w:pPr>
              <w:widowControl w:val="0"/>
              <w:spacing w:after="120"/>
              <w:jc w:val="center"/>
              <w:rPr>
                <w:rFonts w:ascii="GHEA Grapalat" w:hAnsi="GHEA Grapalat"/>
                <w:sz w:val="20"/>
              </w:rPr>
            </w:pPr>
            <w:r w:rsidRPr="005F51B7">
              <w:rPr>
                <w:rFonts w:ascii="GHEA Grapalat" w:hAnsi="GHEA Grapalat"/>
                <w:sz w:val="20"/>
              </w:rPr>
              <w:t>Техническое задание на разработку официального сайта Национального центра по контролю и профилактике заболеваний Министерства здравоохранения Республики Армения /дизайн интернет (</w:t>
            </w:r>
            <w:proofErr w:type="spellStart"/>
            <w:r w:rsidRPr="005F51B7">
              <w:rPr>
                <w:rFonts w:ascii="GHEA Grapalat" w:hAnsi="GHEA Grapalat"/>
                <w:sz w:val="20"/>
              </w:rPr>
              <w:t>www</w:t>
            </w:r>
            <w:proofErr w:type="spellEnd"/>
            <w:r w:rsidRPr="005F51B7">
              <w:rPr>
                <w:rFonts w:ascii="GHEA Grapalat" w:hAnsi="GHEA Grapalat"/>
                <w:sz w:val="20"/>
              </w:rPr>
              <w:t>) страницы/ и подготовку анимационных и видео роликов, фотосъемки для продвижения сайта</w:t>
            </w:r>
          </w:p>
          <w:p w:rsidR="005F51B7" w:rsidRDefault="005F51B7" w:rsidP="006552A1">
            <w:pPr>
              <w:widowControl w:val="0"/>
              <w:spacing w:after="120"/>
              <w:jc w:val="center"/>
              <w:rPr>
                <w:rFonts w:ascii="GHEA Grapalat" w:hAnsi="GHEA Grapalat"/>
                <w:sz w:val="20"/>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Целевая аудитория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Широкие слои общества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Специалисты здравоохранения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СМИ и журналисты</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Международные организации, посольства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Пользователи медицинских услуг</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lastRenderedPageBreak/>
              <w:t>• Исследователи и научное сообщество</w:t>
            </w:r>
          </w:p>
          <w:p w:rsidR="005F51B7" w:rsidRP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Внешний интерфейс</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Веб-сайт должен иметь минималистичный, чистый дизайн.</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Адаптивный макет — он должен хорошо работать на экранах всех размеров (подход, ориентированный в первую очередь на мобильные устройства)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Современный и удобный пользовательский интерфейс (UX/UI)</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Интерактивные элементы и анимация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Должны соответствовать стандартам доступности, например, для людей с ограниченными возможностями.</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xml:space="preserve">• Сайт должен быть максимально быстрым, с использованием оптимизации кода, кэширования и плагинов </w:t>
            </w:r>
            <w:proofErr w:type="spellStart"/>
            <w:r w:rsidRPr="005F51B7">
              <w:rPr>
                <w:rFonts w:ascii="GHEA Grapalat" w:hAnsi="GHEA Grapalat"/>
                <w:sz w:val="20"/>
              </w:rPr>
              <w:t>WordPress</w:t>
            </w:r>
            <w:proofErr w:type="spellEnd"/>
            <w:r w:rsidRPr="005F51B7">
              <w:rPr>
                <w:rFonts w:ascii="GHEA Grapalat" w:hAnsi="GHEA Grapalat"/>
                <w:sz w:val="20"/>
              </w:rPr>
              <w:t>.</w:t>
            </w:r>
          </w:p>
          <w:p w:rsidR="005F51B7" w:rsidRDefault="005F51B7" w:rsidP="005F51B7">
            <w:pPr>
              <w:widowControl w:val="0"/>
              <w:spacing w:after="120"/>
              <w:rPr>
                <w:rFonts w:ascii="GHEA Grapalat" w:hAnsi="GHEA Grapalat"/>
                <w:sz w:val="20"/>
              </w:rPr>
            </w:pPr>
            <w:r w:rsidRPr="005F51B7">
              <w:rPr>
                <w:rFonts w:ascii="GHEA Grapalat" w:hAnsi="GHEA Grapalat"/>
                <w:sz w:val="20"/>
              </w:rPr>
              <w:t>• Двуязычный интерфейс: армянский и английский, с возможностью добавления дополнительных языков</w:t>
            </w:r>
          </w:p>
          <w:p w:rsid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proofErr w:type="spellStart"/>
            <w:r w:rsidRPr="005F51B7">
              <w:rPr>
                <w:rFonts w:ascii="GHEA Grapalat" w:hAnsi="GHEA Grapalat"/>
                <w:sz w:val="20"/>
              </w:rPr>
              <w:t>Бэкэнд</w:t>
            </w:r>
            <w:proofErr w:type="spellEnd"/>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xml:space="preserve">• Сайт должен быть создан с использованием системы </w:t>
            </w:r>
            <w:proofErr w:type="spellStart"/>
            <w:r w:rsidRPr="005F51B7">
              <w:rPr>
                <w:rFonts w:ascii="GHEA Grapalat" w:hAnsi="GHEA Grapalat"/>
                <w:sz w:val="20"/>
              </w:rPr>
              <w:t>WordPress</w:t>
            </w:r>
            <w:proofErr w:type="spellEnd"/>
            <w:r w:rsidRPr="005F51B7">
              <w:rPr>
                <w:rFonts w:ascii="GHEA Grapalat" w:hAnsi="GHEA Grapalat"/>
                <w:sz w:val="20"/>
              </w:rPr>
              <w:t xml:space="preserve"> CMS.</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xml:space="preserve">• Конструктор страниц </w:t>
            </w:r>
            <w:proofErr w:type="spellStart"/>
            <w:r w:rsidRPr="005F51B7">
              <w:rPr>
                <w:rFonts w:ascii="GHEA Grapalat" w:hAnsi="GHEA Grapalat"/>
                <w:sz w:val="20"/>
              </w:rPr>
              <w:t>Elementor</w:t>
            </w:r>
            <w:proofErr w:type="spellEnd"/>
            <w:r w:rsidRPr="005F51B7">
              <w:rPr>
                <w:rFonts w:ascii="GHEA Grapalat" w:hAnsi="GHEA Grapalat"/>
                <w:sz w:val="20"/>
              </w:rPr>
              <w:t>, позволяющий полностью редактировать сайт и вносить изменения на уровне пользователя.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Инфраструктура веб-сайта должна быть основана на современных и безопасных технологиях, таких как защита от DDOS-атак и использование SSL-сертификатов.</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Количество ссылок на внешние ресурсы и плагины на сайте должно быть сведено к минимуму.</w:t>
            </w:r>
          </w:p>
          <w:p w:rsidR="005F51B7" w:rsidRDefault="005F51B7" w:rsidP="005F51B7">
            <w:pPr>
              <w:widowControl w:val="0"/>
              <w:spacing w:after="120"/>
              <w:rPr>
                <w:rFonts w:ascii="GHEA Grapalat" w:hAnsi="GHEA Grapalat"/>
                <w:sz w:val="20"/>
              </w:rPr>
            </w:pPr>
            <w:r w:rsidRPr="005F51B7">
              <w:rPr>
                <w:rFonts w:ascii="GHEA Grapalat" w:hAnsi="GHEA Grapalat"/>
                <w:sz w:val="20"/>
              </w:rPr>
              <w:t xml:space="preserve">• Интеграция SSL-сертификата </w:t>
            </w:r>
            <w:proofErr w:type="spellStart"/>
            <w:r w:rsidRPr="005F51B7">
              <w:rPr>
                <w:rFonts w:ascii="GHEA Grapalat" w:hAnsi="GHEA Grapalat"/>
                <w:sz w:val="20"/>
              </w:rPr>
              <w:t>Let’s</w:t>
            </w:r>
            <w:proofErr w:type="spellEnd"/>
            <w:r w:rsidRPr="005F51B7">
              <w:rPr>
                <w:rFonts w:ascii="GHEA Grapalat" w:hAnsi="GHEA Grapalat"/>
                <w:sz w:val="20"/>
              </w:rPr>
              <w:t xml:space="preserve"> </w:t>
            </w:r>
            <w:proofErr w:type="spellStart"/>
            <w:r w:rsidRPr="005F51B7">
              <w:rPr>
                <w:rFonts w:ascii="GHEA Grapalat" w:hAnsi="GHEA Grapalat"/>
                <w:sz w:val="20"/>
              </w:rPr>
              <w:t>Encrypt</w:t>
            </w:r>
            <w:proofErr w:type="spellEnd"/>
          </w:p>
          <w:p w:rsid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NCDC дополнительно предоставит карту сайта.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Раздел новостей и блога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Возможность внесения изменений на уровне пользователя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Публикация, редактирование и удаление новостей (с поддержкой форматов изображений и видео).</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Публикация, изменение и удаление информации/данных, предоставленных департаментами NCDC (каждый департамент будет иметь свой собственный раздел на веб-сайте, где они будут публиковать данные, NCDC может предоставить формат данных и то, как данные должны быть представлены для каждого департамента).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Поддержка файлов мультимедиа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Раздел галереи с возможностью публикации и удаления.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Интеграция с социальными сетями с возможностью делиться контентом</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Возможность вставки в материалы интерактивных таблиц, графиков, карт и изображений. Вот перевод:</w:t>
            </w:r>
          </w:p>
          <w:p w:rsidR="005F51B7" w:rsidRDefault="005F51B7" w:rsidP="005F51B7">
            <w:pPr>
              <w:widowControl w:val="0"/>
              <w:spacing w:after="120"/>
              <w:rPr>
                <w:rFonts w:ascii="GHEA Grapalat" w:hAnsi="GHEA Grapalat"/>
                <w:sz w:val="20"/>
              </w:rPr>
            </w:pPr>
            <w:r w:rsidRPr="005F51B7">
              <w:rPr>
                <w:rFonts w:ascii="GHEA Grapalat" w:hAnsi="GHEA Grapalat"/>
                <w:sz w:val="20"/>
              </w:rPr>
              <w:t>• NCDC предоставит форматы файлов, необходимые для загрузки на веб-сайт.</w:t>
            </w:r>
          </w:p>
          <w:p w:rsid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Структура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Сайт должен включать в себя следующие разделы в соответствии со структурой:</w:t>
            </w:r>
          </w:p>
          <w:p w:rsidR="005F51B7" w:rsidRP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r>
              <w:rPr>
                <w:rFonts w:ascii="GHEA Grapalat" w:hAnsi="GHEA Grapalat"/>
                <w:sz w:val="20"/>
              </w:rPr>
              <w:lastRenderedPageBreak/>
              <w:t>ГЛАВНОЕ</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О НАС</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Структура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Центральный офис</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Филиалы</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Устав</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Сотрудничество</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Сертификаты</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Вакансии</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НАУЧНЫЙ</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Ученый совет</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Образовательные пособия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Исследовательские проекты</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Публикации и отчеты</w:t>
            </w:r>
          </w:p>
          <w:p w:rsidR="005F51B7" w:rsidRPr="005F51B7" w:rsidRDefault="005F51B7" w:rsidP="005F51B7">
            <w:pPr>
              <w:widowControl w:val="0"/>
              <w:spacing w:after="120"/>
              <w:rPr>
                <w:rFonts w:ascii="GHEA Grapalat" w:hAnsi="GHEA Grapalat"/>
                <w:sz w:val="20"/>
              </w:rPr>
            </w:pPr>
            <w:r>
              <w:rPr>
                <w:rFonts w:ascii="GHEA Grapalat" w:hAnsi="GHEA Grapalat"/>
                <w:sz w:val="20"/>
              </w:rPr>
              <w:t>ДЕЯТЕЛЬНО</w:t>
            </w:r>
            <w:r w:rsidRPr="005F51B7">
              <w:rPr>
                <w:rFonts w:ascii="GHEA Grapalat" w:hAnsi="GHEA Grapalat"/>
                <w:sz w:val="20"/>
              </w:rPr>
              <w:t>СТЬ</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Услуги</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Ситуация с пандемией</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Программы</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Отчеты</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БИБЛИОТЕКА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Новости</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Видеотека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Отчеты</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Аналитика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Информационные бюллетени</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Объявления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Коронавирус заболевание</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Контролируемые инфекционные заболевания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ЗАКОНОДАТЕЛЬСТВО</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Законы</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Решения правительства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Министерские приказы</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Международное законодательство</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КОНТАКТЫ</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Обратитесь к специалисту</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Контакты</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Карта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lastRenderedPageBreak/>
              <w:t>• Функция поиска по ключевым словам</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Раздел новостей и блога</w:t>
            </w:r>
          </w:p>
          <w:p w:rsidR="005F51B7" w:rsidRP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Интеграция с социальными сетями с возможностью делиться контентом</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Возможность встраивать интерактивные таблицы, графики, карты и изображения в материалы</w:t>
            </w:r>
          </w:p>
          <w:p w:rsidR="005F51B7" w:rsidRP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Особые требования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Простая и доступная система управления контентом</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Разделение на уровне пользователя (администратор, редактор и т. д.)</w:t>
            </w:r>
          </w:p>
          <w:p w:rsidR="005F51B7" w:rsidRDefault="005F51B7" w:rsidP="005F51B7">
            <w:pPr>
              <w:widowControl w:val="0"/>
              <w:spacing w:after="120"/>
              <w:rPr>
                <w:rFonts w:ascii="GHEA Grapalat" w:hAnsi="GHEA Grapalat"/>
                <w:sz w:val="20"/>
              </w:rPr>
            </w:pPr>
            <w:r w:rsidRPr="005F51B7">
              <w:rPr>
                <w:rFonts w:ascii="GHEA Grapalat" w:hAnsi="GHEA Grapalat"/>
                <w:sz w:val="20"/>
              </w:rPr>
              <w:t>• Перенос текущего содержимого веб-сайта,</w:t>
            </w:r>
          </w:p>
          <w:p w:rsidR="005F51B7" w:rsidRDefault="005F51B7" w:rsidP="005F51B7">
            <w:pPr>
              <w:widowControl w:val="0"/>
              <w:spacing w:after="120"/>
              <w:rPr>
                <w:rFonts w:ascii="GHEA Grapalat" w:hAnsi="GHEA Grapalat"/>
                <w:sz w:val="20"/>
              </w:rPr>
            </w:pPr>
          </w:p>
          <w:p w:rsid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Требования к хостингу</w:t>
            </w:r>
          </w:p>
          <w:p w:rsidR="005F51B7" w:rsidRP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Минимальные требования к хостингу веб-сайта должны отражать следующие технические характеристики:</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Оперативная память - 4 ГБ</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Место на диске - 40 ГБ</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Трафик - 20ТБ</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IPv4</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xml:space="preserve">Кэш объектов </w:t>
            </w:r>
            <w:proofErr w:type="spellStart"/>
            <w:r w:rsidRPr="005F51B7">
              <w:rPr>
                <w:rFonts w:ascii="GHEA Grapalat" w:hAnsi="GHEA Grapalat"/>
                <w:sz w:val="20"/>
              </w:rPr>
              <w:t>Redis</w:t>
            </w:r>
            <w:proofErr w:type="spellEnd"/>
            <w:r w:rsidRPr="005F51B7">
              <w:rPr>
                <w:rFonts w:ascii="GHEA Grapalat" w:hAnsi="GHEA Grapalat"/>
                <w:sz w:val="20"/>
              </w:rPr>
              <w:t xml:space="preserve"> (если возможно)</w:t>
            </w:r>
          </w:p>
          <w:p w:rsidR="005F51B7" w:rsidRPr="005F51B7" w:rsidRDefault="005F51B7" w:rsidP="005F51B7">
            <w:pPr>
              <w:widowControl w:val="0"/>
              <w:spacing w:after="120"/>
              <w:rPr>
                <w:rFonts w:ascii="GHEA Grapalat" w:hAnsi="GHEA Grapalat"/>
                <w:sz w:val="20"/>
              </w:rPr>
            </w:pPr>
            <w:proofErr w:type="spellStart"/>
            <w:r w:rsidRPr="005F51B7">
              <w:rPr>
                <w:rFonts w:ascii="GHEA Grapalat" w:hAnsi="GHEA Grapalat"/>
                <w:sz w:val="20"/>
              </w:rPr>
              <w:t>php_версия</w:t>
            </w:r>
            <w:proofErr w:type="spellEnd"/>
            <w:r w:rsidRPr="005F51B7">
              <w:rPr>
                <w:rFonts w:ascii="GHEA Grapalat" w:hAnsi="GHEA Grapalat"/>
                <w:sz w:val="20"/>
              </w:rPr>
              <w:t>: 8.3</w:t>
            </w:r>
          </w:p>
          <w:p w:rsidR="005F51B7" w:rsidRPr="005F51B7" w:rsidRDefault="005F51B7" w:rsidP="005F51B7">
            <w:pPr>
              <w:widowControl w:val="0"/>
              <w:spacing w:after="120"/>
              <w:rPr>
                <w:rFonts w:ascii="GHEA Grapalat" w:hAnsi="GHEA Grapalat"/>
                <w:sz w:val="20"/>
              </w:rPr>
            </w:pPr>
            <w:proofErr w:type="spellStart"/>
            <w:r w:rsidRPr="005F51B7">
              <w:rPr>
                <w:rFonts w:ascii="GHEA Grapalat" w:hAnsi="GHEA Grapalat"/>
                <w:sz w:val="20"/>
              </w:rPr>
              <w:t>макс_входные_переменные</w:t>
            </w:r>
            <w:proofErr w:type="spellEnd"/>
            <w:r w:rsidRPr="005F51B7">
              <w:rPr>
                <w:rFonts w:ascii="GHEA Grapalat" w:hAnsi="GHEA Grapalat"/>
                <w:sz w:val="20"/>
              </w:rPr>
              <w:t xml:space="preserve"> = 3000</w:t>
            </w:r>
          </w:p>
          <w:p w:rsidR="005F51B7" w:rsidRPr="005F51B7" w:rsidRDefault="005F51B7" w:rsidP="005F51B7">
            <w:pPr>
              <w:widowControl w:val="0"/>
              <w:spacing w:after="120"/>
              <w:rPr>
                <w:rFonts w:ascii="GHEA Grapalat" w:hAnsi="GHEA Grapalat"/>
                <w:sz w:val="20"/>
              </w:rPr>
            </w:pPr>
            <w:proofErr w:type="spellStart"/>
            <w:r w:rsidRPr="005F51B7">
              <w:rPr>
                <w:rFonts w:ascii="GHEA Grapalat" w:hAnsi="GHEA Grapalat"/>
                <w:sz w:val="20"/>
              </w:rPr>
              <w:t>ограничение_времени</w:t>
            </w:r>
            <w:proofErr w:type="spellEnd"/>
            <w:r w:rsidRPr="005F51B7">
              <w:rPr>
                <w:rFonts w:ascii="GHEA Grapalat" w:hAnsi="GHEA Grapalat"/>
                <w:sz w:val="20"/>
              </w:rPr>
              <w:t>: 1000</w:t>
            </w:r>
          </w:p>
          <w:p w:rsidR="005F51B7" w:rsidRPr="005F51B7" w:rsidRDefault="005F51B7" w:rsidP="005F51B7">
            <w:pPr>
              <w:widowControl w:val="0"/>
              <w:spacing w:after="120"/>
              <w:rPr>
                <w:rFonts w:ascii="GHEA Grapalat" w:hAnsi="GHEA Grapalat"/>
                <w:sz w:val="20"/>
              </w:rPr>
            </w:pPr>
            <w:proofErr w:type="spellStart"/>
            <w:r w:rsidRPr="005F51B7">
              <w:rPr>
                <w:rFonts w:ascii="GHEA Grapalat" w:hAnsi="GHEA Grapalat"/>
                <w:sz w:val="20"/>
              </w:rPr>
              <w:t>ограничение_памяти</w:t>
            </w:r>
            <w:proofErr w:type="spellEnd"/>
            <w:r w:rsidRPr="005F51B7">
              <w:rPr>
                <w:rFonts w:ascii="GHEA Grapalat" w:hAnsi="GHEA Grapalat"/>
                <w:sz w:val="20"/>
              </w:rPr>
              <w:t>: 1032M</w:t>
            </w:r>
          </w:p>
          <w:p w:rsidR="005F51B7" w:rsidRPr="005F51B7" w:rsidRDefault="005F51B7" w:rsidP="005F51B7">
            <w:pPr>
              <w:widowControl w:val="0"/>
              <w:spacing w:after="120"/>
              <w:rPr>
                <w:rFonts w:ascii="GHEA Grapalat" w:hAnsi="GHEA Grapalat"/>
                <w:sz w:val="20"/>
              </w:rPr>
            </w:pPr>
            <w:proofErr w:type="spellStart"/>
            <w:r w:rsidRPr="005F51B7">
              <w:rPr>
                <w:rFonts w:ascii="GHEA Grapalat" w:hAnsi="GHEA Grapalat"/>
                <w:sz w:val="20"/>
              </w:rPr>
              <w:t>макс_время_ввода</w:t>
            </w:r>
            <w:proofErr w:type="spellEnd"/>
            <w:r w:rsidRPr="005F51B7">
              <w:rPr>
                <w:rFonts w:ascii="GHEA Grapalat" w:hAnsi="GHEA Grapalat"/>
                <w:sz w:val="20"/>
              </w:rPr>
              <w:t>: 1000</w:t>
            </w:r>
          </w:p>
          <w:p w:rsidR="005F51B7" w:rsidRPr="005F51B7" w:rsidRDefault="005F51B7" w:rsidP="005F51B7">
            <w:pPr>
              <w:widowControl w:val="0"/>
              <w:spacing w:after="120"/>
              <w:rPr>
                <w:rFonts w:ascii="GHEA Grapalat" w:hAnsi="GHEA Grapalat"/>
                <w:sz w:val="20"/>
              </w:rPr>
            </w:pPr>
            <w:proofErr w:type="spellStart"/>
            <w:r w:rsidRPr="005F51B7">
              <w:rPr>
                <w:rFonts w:ascii="GHEA Grapalat" w:hAnsi="GHEA Grapalat"/>
                <w:sz w:val="20"/>
              </w:rPr>
              <w:t>макс_время_выполнения</w:t>
            </w:r>
            <w:proofErr w:type="spellEnd"/>
            <w:r w:rsidRPr="005F51B7">
              <w:rPr>
                <w:rFonts w:ascii="GHEA Grapalat" w:hAnsi="GHEA Grapalat"/>
                <w:sz w:val="20"/>
              </w:rPr>
              <w:t>: 1000</w:t>
            </w:r>
          </w:p>
          <w:p w:rsidR="005F51B7" w:rsidRPr="005F51B7" w:rsidRDefault="005F51B7" w:rsidP="005F51B7">
            <w:pPr>
              <w:widowControl w:val="0"/>
              <w:spacing w:after="120"/>
              <w:rPr>
                <w:rFonts w:ascii="GHEA Grapalat" w:hAnsi="GHEA Grapalat"/>
                <w:sz w:val="20"/>
              </w:rPr>
            </w:pPr>
            <w:proofErr w:type="spellStart"/>
            <w:r w:rsidRPr="005F51B7">
              <w:rPr>
                <w:rFonts w:ascii="GHEA Grapalat" w:hAnsi="GHEA Grapalat"/>
                <w:sz w:val="20"/>
              </w:rPr>
              <w:t>максимальный_размер_файла_загрузки</w:t>
            </w:r>
            <w:proofErr w:type="spellEnd"/>
            <w:r w:rsidRPr="005F51B7">
              <w:rPr>
                <w:rFonts w:ascii="GHEA Grapalat" w:hAnsi="GHEA Grapalat"/>
                <w:sz w:val="20"/>
              </w:rPr>
              <w:t>: 128M</w:t>
            </w:r>
          </w:p>
          <w:p w:rsidR="005F51B7" w:rsidRPr="005F51B7" w:rsidRDefault="005F51B7" w:rsidP="005F51B7">
            <w:pPr>
              <w:widowControl w:val="0"/>
              <w:spacing w:after="120"/>
              <w:rPr>
                <w:rFonts w:ascii="GHEA Grapalat" w:hAnsi="GHEA Grapalat"/>
                <w:sz w:val="20"/>
                <w:lang w:val="en-US"/>
              </w:rPr>
            </w:pPr>
            <w:proofErr w:type="spellStart"/>
            <w:r w:rsidRPr="005F51B7">
              <w:rPr>
                <w:rFonts w:ascii="GHEA Grapalat" w:hAnsi="GHEA Grapalat"/>
                <w:sz w:val="20"/>
                <w:lang w:val="en-US"/>
              </w:rPr>
              <w:t>php_post_max_size</w:t>
            </w:r>
            <w:proofErr w:type="spellEnd"/>
            <w:r w:rsidRPr="005F51B7">
              <w:rPr>
                <w:rFonts w:ascii="GHEA Grapalat" w:hAnsi="GHEA Grapalat"/>
                <w:sz w:val="20"/>
                <w:lang w:val="en-US"/>
              </w:rPr>
              <w:t>: 128M</w:t>
            </w:r>
          </w:p>
          <w:p w:rsidR="005F51B7" w:rsidRPr="005F51B7" w:rsidRDefault="005F51B7" w:rsidP="005F51B7">
            <w:pPr>
              <w:widowControl w:val="0"/>
              <w:spacing w:after="120"/>
              <w:rPr>
                <w:rFonts w:ascii="GHEA Grapalat" w:hAnsi="GHEA Grapalat"/>
                <w:sz w:val="20"/>
                <w:lang w:val="en-US"/>
              </w:rPr>
            </w:pPr>
            <w:proofErr w:type="spellStart"/>
            <w:r w:rsidRPr="005F51B7">
              <w:rPr>
                <w:rFonts w:ascii="GHEA Grapalat" w:hAnsi="GHEA Grapalat"/>
                <w:sz w:val="20"/>
                <w:lang w:val="en-US"/>
              </w:rPr>
              <w:t>imagick_availability</w:t>
            </w:r>
            <w:proofErr w:type="spellEnd"/>
            <w:r w:rsidRPr="005F51B7">
              <w:rPr>
                <w:rFonts w:ascii="GHEA Grapalat" w:hAnsi="GHEA Grapalat"/>
                <w:sz w:val="20"/>
                <w:lang w:val="en-US"/>
              </w:rPr>
              <w:t xml:space="preserve">: </w:t>
            </w:r>
            <w:r w:rsidRPr="005F51B7">
              <w:rPr>
                <w:rFonts w:ascii="GHEA Grapalat" w:hAnsi="GHEA Grapalat"/>
                <w:sz w:val="20"/>
              </w:rPr>
              <w:t>правда</w:t>
            </w:r>
          </w:p>
          <w:p w:rsidR="005F51B7" w:rsidRPr="005F51B7" w:rsidRDefault="005F51B7" w:rsidP="005F51B7">
            <w:pPr>
              <w:widowControl w:val="0"/>
              <w:spacing w:after="120"/>
              <w:rPr>
                <w:rFonts w:ascii="GHEA Grapalat" w:hAnsi="GHEA Grapalat"/>
                <w:sz w:val="20"/>
                <w:lang w:val="en-US"/>
              </w:rPr>
            </w:pPr>
            <w:proofErr w:type="spellStart"/>
            <w:r w:rsidRPr="005F51B7">
              <w:rPr>
                <w:rFonts w:ascii="GHEA Grapalat" w:hAnsi="GHEA Grapalat"/>
                <w:sz w:val="20"/>
                <w:lang w:val="en-US"/>
              </w:rPr>
              <w:t>pretty_permalinks</w:t>
            </w:r>
            <w:proofErr w:type="spellEnd"/>
            <w:r w:rsidRPr="005F51B7">
              <w:rPr>
                <w:rFonts w:ascii="GHEA Grapalat" w:hAnsi="GHEA Grapalat"/>
                <w:sz w:val="20"/>
                <w:lang w:val="en-US"/>
              </w:rPr>
              <w:t xml:space="preserve">: </w:t>
            </w:r>
            <w:r w:rsidRPr="005F51B7">
              <w:rPr>
                <w:rFonts w:ascii="GHEA Grapalat" w:hAnsi="GHEA Grapalat"/>
                <w:sz w:val="20"/>
              </w:rPr>
              <w:t>правда</w:t>
            </w:r>
          </w:p>
          <w:p w:rsidR="005F51B7" w:rsidRDefault="005F51B7" w:rsidP="005F51B7">
            <w:pPr>
              <w:widowControl w:val="0"/>
              <w:spacing w:after="120"/>
              <w:rPr>
                <w:rFonts w:ascii="GHEA Grapalat" w:hAnsi="GHEA Grapalat"/>
                <w:sz w:val="20"/>
                <w:lang w:val="en-US"/>
              </w:rPr>
            </w:pPr>
            <w:r w:rsidRPr="005F51B7">
              <w:rPr>
                <w:rFonts w:ascii="GHEA Grapalat" w:hAnsi="GHEA Grapalat"/>
                <w:sz w:val="20"/>
              </w:rPr>
              <w:t>расширение</w:t>
            </w:r>
            <w:r w:rsidRPr="005F51B7">
              <w:rPr>
                <w:rFonts w:ascii="GHEA Grapalat" w:hAnsi="GHEA Grapalat"/>
                <w:sz w:val="20"/>
                <w:lang w:val="en-US"/>
              </w:rPr>
              <w:t xml:space="preserve">: </w:t>
            </w:r>
            <w:proofErr w:type="spellStart"/>
            <w:r w:rsidRPr="005F51B7">
              <w:rPr>
                <w:rFonts w:ascii="GHEA Grapalat" w:hAnsi="GHEA Grapalat"/>
                <w:sz w:val="20"/>
                <w:lang w:val="en-US"/>
              </w:rPr>
              <w:t>mysqli</w:t>
            </w:r>
            <w:proofErr w:type="spellEnd"/>
          </w:p>
          <w:p w:rsidR="005F51B7" w:rsidRDefault="005F51B7" w:rsidP="005F51B7">
            <w:pPr>
              <w:widowControl w:val="0"/>
              <w:spacing w:after="120"/>
              <w:rPr>
                <w:rFonts w:ascii="GHEA Grapalat" w:hAnsi="GHEA Grapalat"/>
                <w:sz w:val="20"/>
                <w:lang w:val="en-US"/>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lang w:val="en-US"/>
              </w:rPr>
              <w:t>SEO</w:t>
            </w:r>
            <w:r w:rsidRPr="005F51B7">
              <w:rPr>
                <w:rFonts w:ascii="GHEA Grapalat" w:hAnsi="GHEA Grapalat"/>
                <w:sz w:val="20"/>
              </w:rPr>
              <w:t>-анализ</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Поисковая оптимизация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xml:space="preserve">• Чистая структура </w:t>
            </w:r>
            <w:r w:rsidRPr="005F51B7">
              <w:rPr>
                <w:rFonts w:ascii="GHEA Grapalat" w:hAnsi="GHEA Grapalat"/>
                <w:sz w:val="20"/>
                <w:lang w:val="en-US"/>
              </w:rPr>
              <w:t>URL</w:t>
            </w:r>
            <w:r w:rsidRPr="005F51B7">
              <w:rPr>
                <w:rFonts w:ascii="GHEA Grapalat" w:hAnsi="GHEA Grapalat"/>
                <w:sz w:val="20"/>
              </w:rPr>
              <w:t xml:space="preserve">, </w:t>
            </w:r>
            <w:proofErr w:type="spellStart"/>
            <w:r w:rsidRPr="005F51B7">
              <w:rPr>
                <w:rFonts w:ascii="GHEA Grapalat" w:hAnsi="GHEA Grapalat"/>
                <w:sz w:val="20"/>
              </w:rPr>
              <w:t>метатеги</w:t>
            </w:r>
            <w:proofErr w:type="spellEnd"/>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lastRenderedPageBreak/>
              <w:t xml:space="preserve">• Интеграция </w:t>
            </w:r>
            <w:r w:rsidRPr="005F51B7">
              <w:rPr>
                <w:rFonts w:ascii="GHEA Grapalat" w:hAnsi="GHEA Grapalat"/>
                <w:sz w:val="20"/>
                <w:lang w:val="en-US"/>
              </w:rPr>
              <w:t>Google</w:t>
            </w:r>
            <w:r w:rsidRPr="005F51B7">
              <w:rPr>
                <w:rFonts w:ascii="GHEA Grapalat" w:hAnsi="GHEA Grapalat"/>
                <w:sz w:val="20"/>
              </w:rPr>
              <w:t xml:space="preserve"> </w:t>
            </w:r>
            <w:r w:rsidRPr="005F51B7">
              <w:rPr>
                <w:rFonts w:ascii="GHEA Grapalat" w:hAnsi="GHEA Grapalat"/>
                <w:sz w:val="20"/>
                <w:lang w:val="en-US"/>
              </w:rPr>
              <w:t>Analytics</w:t>
            </w:r>
            <w:r w:rsidRPr="005F51B7">
              <w:rPr>
                <w:rFonts w:ascii="GHEA Grapalat" w:hAnsi="GHEA Grapalat"/>
                <w:sz w:val="20"/>
              </w:rPr>
              <w:t xml:space="preserve"> и </w:t>
            </w:r>
            <w:r w:rsidRPr="005F51B7">
              <w:rPr>
                <w:rFonts w:ascii="GHEA Grapalat" w:hAnsi="GHEA Grapalat"/>
                <w:sz w:val="20"/>
                <w:lang w:val="en-US"/>
              </w:rPr>
              <w:t>Search</w:t>
            </w:r>
            <w:r w:rsidRPr="005F51B7">
              <w:rPr>
                <w:rFonts w:ascii="GHEA Grapalat" w:hAnsi="GHEA Grapalat"/>
                <w:sz w:val="20"/>
              </w:rPr>
              <w:t xml:space="preserve"> </w:t>
            </w:r>
            <w:r w:rsidRPr="005F51B7">
              <w:rPr>
                <w:rFonts w:ascii="GHEA Grapalat" w:hAnsi="GHEA Grapalat"/>
                <w:sz w:val="20"/>
                <w:lang w:val="en-US"/>
              </w:rPr>
              <w:t>Console</w:t>
            </w:r>
            <w:r w:rsidRPr="005F51B7">
              <w:rPr>
                <w:rFonts w:ascii="GHEA Grapalat" w:hAnsi="GHEA Grapalat"/>
                <w:sz w:val="20"/>
              </w:rPr>
              <w:t xml:space="preserve">, настройка и настройка необходимого формата отчетности (общее количество посещений, количество посещений каждого раздела, количество переходов по ссылкам, часы активного посещения). Счет предоставлен </w:t>
            </w:r>
            <w:r w:rsidRPr="005F51B7">
              <w:rPr>
                <w:rFonts w:ascii="GHEA Grapalat" w:hAnsi="GHEA Grapalat"/>
                <w:sz w:val="20"/>
                <w:lang w:val="en-US"/>
              </w:rPr>
              <w:t>NCDC</w:t>
            </w:r>
            <w:r w:rsidRPr="005F51B7">
              <w:rPr>
                <w:rFonts w:ascii="GHEA Grapalat" w:hAnsi="GHEA Grapalat"/>
                <w:sz w:val="20"/>
              </w:rPr>
              <w:t>.</w:t>
            </w:r>
          </w:p>
          <w:p w:rsidR="005F51B7" w:rsidRP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Техническое обслуживание и поддержка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Обучение управлению веб-сайтом</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Мониторинг обновлений и проблем безопасности</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Решение проблем и оптимизация</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Немедленное устранение проблем безопасности</w:t>
            </w:r>
          </w:p>
          <w:p w:rsidR="005F51B7" w:rsidRP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Требования к анимации</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Производство 6 1-минутных 2</w:t>
            </w:r>
            <w:r w:rsidRPr="005F51B7">
              <w:rPr>
                <w:rFonts w:ascii="GHEA Grapalat" w:hAnsi="GHEA Grapalat"/>
                <w:sz w:val="20"/>
                <w:lang w:val="en-US"/>
              </w:rPr>
              <w:t>D</w:t>
            </w:r>
            <w:r w:rsidRPr="005F51B7">
              <w:rPr>
                <w:rFonts w:ascii="GHEA Grapalat" w:hAnsi="GHEA Grapalat"/>
                <w:sz w:val="20"/>
              </w:rPr>
              <w:t>-видеороликов.</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В видеороликах должен присутствовать персонаж, представляющий веб-сайт. Тип видео должен быть образовательным. Размеры: 3840</w:t>
            </w:r>
            <w:r w:rsidRPr="005F51B7">
              <w:rPr>
                <w:rFonts w:ascii="GHEA Grapalat" w:hAnsi="GHEA Grapalat"/>
                <w:sz w:val="20"/>
                <w:lang w:val="en-US"/>
              </w:rPr>
              <w:t>x</w:t>
            </w:r>
            <w:r w:rsidRPr="005F51B7">
              <w:rPr>
                <w:rFonts w:ascii="GHEA Grapalat" w:hAnsi="GHEA Grapalat"/>
                <w:sz w:val="20"/>
              </w:rPr>
              <w:t>2160.</w:t>
            </w:r>
          </w:p>
          <w:p w:rsidR="005F51B7" w:rsidRDefault="005F51B7" w:rsidP="005F51B7">
            <w:pPr>
              <w:widowControl w:val="0"/>
              <w:spacing w:after="120"/>
              <w:rPr>
                <w:rFonts w:ascii="GHEA Grapalat" w:hAnsi="GHEA Grapalat"/>
                <w:sz w:val="20"/>
              </w:rPr>
            </w:pPr>
            <w:r w:rsidRPr="005F51B7">
              <w:rPr>
                <w:rFonts w:ascii="GHEA Grapalat" w:hAnsi="GHEA Grapalat"/>
                <w:sz w:val="20"/>
              </w:rPr>
              <w:t>Видео необходимо собрать в 24 вертикальных клипа продолжительностью до 15 секунд и размером 1080</w:t>
            </w:r>
            <w:r w:rsidRPr="005F51B7">
              <w:rPr>
                <w:rFonts w:ascii="GHEA Grapalat" w:hAnsi="GHEA Grapalat"/>
                <w:sz w:val="20"/>
                <w:lang w:val="en-US"/>
              </w:rPr>
              <w:t>x</w:t>
            </w:r>
            <w:r w:rsidRPr="005F51B7">
              <w:rPr>
                <w:rFonts w:ascii="GHEA Grapalat" w:hAnsi="GHEA Grapalat"/>
                <w:sz w:val="20"/>
              </w:rPr>
              <w:t>1920.</w:t>
            </w:r>
          </w:p>
          <w:p w:rsidR="005F51B7" w:rsidRDefault="005F51B7" w:rsidP="005F51B7">
            <w:pPr>
              <w:widowControl w:val="0"/>
              <w:spacing w:after="120"/>
              <w:rPr>
                <w:rFonts w:ascii="GHEA Grapalat" w:hAnsi="GHEA Grapalat"/>
                <w:sz w:val="20"/>
              </w:rPr>
            </w:pP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Требования к фотографиям</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 xml:space="preserve">Для размещения на сайте необходимо сделать не менее 50 изображений. Для фотосъемки должны использоваться приборы с техническими характеристиками не </w:t>
            </w:r>
            <w:proofErr w:type="gramStart"/>
            <w:r w:rsidRPr="005F51B7">
              <w:rPr>
                <w:rFonts w:ascii="GHEA Grapalat" w:hAnsi="GHEA Grapalat"/>
                <w:sz w:val="20"/>
              </w:rPr>
              <w:t>ниже перечисленных</w:t>
            </w:r>
            <w:proofErr w:type="gramEnd"/>
            <w:r w:rsidRPr="005F51B7">
              <w:rPr>
                <w:rFonts w:ascii="GHEA Grapalat" w:hAnsi="GHEA Grapalat"/>
                <w:sz w:val="20"/>
              </w:rPr>
              <w:t xml:space="preserve"> ниже приборов и оборудования. Камера: </w:t>
            </w:r>
            <w:proofErr w:type="spellStart"/>
            <w:r w:rsidRPr="005F51B7">
              <w:rPr>
                <w:rFonts w:ascii="GHEA Grapalat" w:hAnsi="GHEA Grapalat"/>
                <w:sz w:val="20"/>
              </w:rPr>
              <w:t>Canon</w:t>
            </w:r>
            <w:proofErr w:type="spellEnd"/>
            <w:r w:rsidRPr="005F51B7">
              <w:rPr>
                <w:rFonts w:ascii="GHEA Grapalat" w:hAnsi="GHEA Grapalat"/>
                <w:sz w:val="20"/>
              </w:rPr>
              <w:t xml:space="preserve"> R5 45 МП. Огни. 2 шт. </w:t>
            </w:r>
            <w:proofErr w:type="spellStart"/>
            <w:r w:rsidRPr="005F51B7">
              <w:rPr>
                <w:rFonts w:ascii="GHEA Grapalat" w:hAnsi="GHEA Grapalat"/>
                <w:sz w:val="20"/>
              </w:rPr>
              <w:t>софтбокса</w:t>
            </w:r>
            <w:proofErr w:type="spellEnd"/>
            <w:r w:rsidRPr="005F51B7">
              <w:rPr>
                <w:rFonts w:ascii="GHEA Grapalat" w:hAnsi="GHEA Grapalat"/>
                <w:sz w:val="20"/>
              </w:rPr>
              <w:t xml:space="preserve"> </w:t>
            </w:r>
            <w:proofErr w:type="spellStart"/>
            <w:r w:rsidRPr="005F51B7">
              <w:rPr>
                <w:rFonts w:ascii="GHEA Grapalat" w:hAnsi="GHEA Grapalat"/>
                <w:sz w:val="20"/>
              </w:rPr>
              <w:t>Godox</w:t>
            </w:r>
            <w:proofErr w:type="spellEnd"/>
            <w:r w:rsidRPr="005F51B7">
              <w:rPr>
                <w:rFonts w:ascii="GHEA Grapalat" w:hAnsi="GHEA Grapalat"/>
                <w:sz w:val="20"/>
              </w:rPr>
              <w:t xml:space="preserve"> </w:t>
            </w:r>
            <w:proofErr w:type="spellStart"/>
            <w:r w:rsidRPr="005F51B7">
              <w:rPr>
                <w:rFonts w:ascii="GHEA Grapalat" w:hAnsi="GHEA Grapalat"/>
                <w:sz w:val="20"/>
              </w:rPr>
              <w:t>Octa</w:t>
            </w:r>
            <w:proofErr w:type="spellEnd"/>
            <w:r w:rsidRPr="005F51B7">
              <w:rPr>
                <w:rFonts w:ascii="GHEA Grapalat" w:hAnsi="GHEA Grapalat"/>
                <w:sz w:val="20"/>
              </w:rPr>
              <w:t xml:space="preserve">, </w:t>
            </w:r>
            <w:proofErr w:type="spellStart"/>
            <w:r w:rsidRPr="005F51B7">
              <w:rPr>
                <w:rFonts w:ascii="GHEA Grapalat" w:hAnsi="GHEA Grapalat"/>
                <w:sz w:val="20"/>
              </w:rPr>
              <w:t>софтбокс</w:t>
            </w:r>
            <w:proofErr w:type="spellEnd"/>
            <w:r w:rsidRPr="005F51B7">
              <w:rPr>
                <w:rFonts w:ascii="GHEA Grapalat" w:hAnsi="GHEA Grapalat"/>
                <w:sz w:val="20"/>
              </w:rPr>
              <w:t xml:space="preserve"> </w:t>
            </w:r>
            <w:proofErr w:type="spellStart"/>
            <w:r w:rsidRPr="005F51B7">
              <w:rPr>
                <w:rFonts w:ascii="GHEA Grapalat" w:hAnsi="GHEA Grapalat"/>
                <w:sz w:val="20"/>
              </w:rPr>
              <w:t>Godox</w:t>
            </w:r>
            <w:proofErr w:type="spellEnd"/>
            <w:r w:rsidRPr="005F51B7">
              <w:rPr>
                <w:rFonts w:ascii="GHEA Grapalat" w:hAnsi="GHEA Grapalat"/>
                <w:sz w:val="20"/>
              </w:rPr>
              <w:t xml:space="preserve"> AD-S60S, 1 шт. белый параболический зонт </w:t>
            </w:r>
            <w:proofErr w:type="spellStart"/>
            <w:r w:rsidRPr="005F51B7">
              <w:rPr>
                <w:rFonts w:ascii="GHEA Grapalat" w:hAnsi="GHEA Grapalat"/>
                <w:sz w:val="20"/>
              </w:rPr>
              <w:t>Godox</w:t>
            </w:r>
            <w:proofErr w:type="spellEnd"/>
            <w:r w:rsidRPr="005F51B7">
              <w:rPr>
                <w:rFonts w:ascii="GHEA Grapalat" w:hAnsi="GHEA Grapalat"/>
                <w:sz w:val="20"/>
              </w:rPr>
              <w:t xml:space="preserve">, 2 шт. </w:t>
            </w:r>
            <w:proofErr w:type="spellStart"/>
            <w:r w:rsidRPr="005F51B7">
              <w:rPr>
                <w:rFonts w:ascii="GHEA Grapalat" w:hAnsi="GHEA Grapalat"/>
                <w:sz w:val="20"/>
              </w:rPr>
              <w:t>Godox</w:t>
            </w:r>
            <w:proofErr w:type="spellEnd"/>
            <w:r w:rsidRPr="005F51B7">
              <w:rPr>
                <w:rFonts w:ascii="GHEA Grapalat" w:hAnsi="GHEA Grapalat"/>
                <w:sz w:val="20"/>
              </w:rPr>
              <w:t xml:space="preserve"> SK400II-V. Объективы: объектив RF 24-70 мм f/2.8 L IS USM, объектив RF 50 мм f/1.2 L USM, объектив RF 85 мм f/1.2 L USM, объектив EF 16-35 мм f/2.8L III USM.</w:t>
            </w:r>
          </w:p>
          <w:p w:rsidR="005F51B7" w:rsidRPr="005F51B7" w:rsidRDefault="005F51B7" w:rsidP="005F51B7">
            <w:pPr>
              <w:widowControl w:val="0"/>
              <w:spacing w:after="120"/>
              <w:rPr>
                <w:rFonts w:ascii="GHEA Grapalat" w:hAnsi="GHEA Grapalat"/>
                <w:sz w:val="20"/>
              </w:rPr>
            </w:pPr>
          </w:p>
          <w:p w:rsidR="005F51B7" w:rsidRPr="005E7F82" w:rsidRDefault="005F51B7" w:rsidP="005F51B7">
            <w:pPr>
              <w:widowControl w:val="0"/>
              <w:spacing w:after="120"/>
              <w:rPr>
                <w:rFonts w:ascii="GHEA Grapalat" w:hAnsi="GHEA Grapalat"/>
                <w:sz w:val="20"/>
                <w:lang w:val="hy-AM"/>
              </w:rPr>
            </w:pPr>
            <w:r w:rsidRPr="005F51B7">
              <w:rPr>
                <w:rFonts w:ascii="GHEA Grapalat" w:hAnsi="GHEA Grapalat"/>
                <w:sz w:val="20"/>
              </w:rPr>
              <w:t>График проекта</w:t>
            </w:r>
          </w:p>
          <w:p w:rsidR="005F51B7" w:rsidRPr="005F51B7" w:rsidRDefault="005F51B7" w:rsidP="005F51B7">
            <w:pPr>
              <w:widowControl w:val="0"/>
              <w:spacing w:after="120"/>
              <w:rPr>
                <w:rFonts w:ascii="GHEA Grapalat" w:hAnsi="GHEA Grapalat"/>
                <w:sz w:val="20"/>
              </w:rPr>
            </w:pPr>
            <w:r w:rsidRPr="005F51B7">
              <w:rPr>
                <w:rFonts w:ascii="GHEA Grapalat" w:hAnsi="GHEA Grapalat"/>
                <w:sz w:val="20"/>
              </w:rPr>
              <w:t>Проект должен быть реализован в течение 2 месяцев, включая разработку дизайна веб-сайта, программирование веб-сайта, перенос контента, контроль качества и окончательный запуск. Окончательный запуск нового сайта и закрытие старого должны быть завершены в течение не более одного рабочего дня. Новый сайт должен работать без сбоев сразу после запуска.</w:t>
            </w:r>
          </w:p>
        </w:tc>
      </w:tr>
    </w:tbl>
    <w:p w:rsidR="004A582A" w:rsidRPr="005F51B7" w:rsidRDefault="004A582A" w:rsidP="004A582A">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4A582A" w:rsidRPr="00AD29CE" w:rsidTr="004A582A">
        <w:trPr>
          <w:jc w:val="center"/>
        </w:trPr>
        <w:tc>
          <w:tcPr>
            <w:tcW w:w="4536" w:type="dxa"/>
          </w:tcPr>
          <w:p w:rsidR="004A582A" w:rsidRPr="00AD29CE" w:rsidRDefault="004A582A" w:rsidP="004A582A">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4A582A" w:rsidRPr="00E40AC8" w:rsidRDefault="004A582A" w:rsidP="004A582A">
            <w:pPr>
              <w:widowControl w:val="0"/>
              <w:jc w:val="center"/>
              <w:rPr>
                <w:rFonts w:ascii="GHEA Grapalat" w:hAnsi="GHEA Grapalat"/>
                <w:lang w:val="en-US"/>
              </w:rPr>
            </w:pPr>
            <w:r>
              <w:rPr>
                <w:rFonts w:ascii="GHEA Grapalat" w:hAnsi="GHEA Grapalat"/>
                <w:lang w:val="en-US"/>
              </w:rPr>
              <w:t>___________________________</w:t>
            </w:r>
          </w:p>
          <w:p w:rsidR="004A582A" w:rsidRPr="00E40AC8" w:rsidRDefault="004A582A" w:rsidP="004A582A">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4A582A" w:rsidRPr="00AD29CE" w:rsidRDefault="004A582A" w:rsidP="004A582A">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4A582A" w:rsidRPr="00AD29CE" w:rsidRDefault="004A582A" w:rsidP="004A582A">
            <w:pPr>
              <w:widowControl w:val="0"/>
              <w:spacing w:after="160" w:line="360" w:lineRule="auto"/>
              <w:jc w:val="center"/>
              <w:rPr>
                <w:rFonts w:ascii="GHEA Grapalat" w:hAnsi="GHEA Grapalat"/>
              </w:rPr>
            </w:pPr>
          </w:p>
        </w:tc>
        <w:tc>
          <w:tcPr>
            <w:tcW w:w="4343" w:type="dxa"/>
          </w:tcPr>
          <w:p w:rsidR="004A582A" w:rsidRPr="00AD29CE" w:rsidRDefault="004A582A" w:rsidP="004A582A">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4A582A" w:rsidRPr="00E40AC8" w:rsidRDefault="004A582A" w:rsidP="004A582A">
            <w:pPr>
              <w:widowControl w:val="0"/>
              <w:jc w:val="center"/>
              <w:rPr>
                <w:rFonts w:ascii="GHEA Grapalat" w:hAnsi="GHEA Grapalat"/>
                <w:lang w:val="en-US"/>
              </w:rPr>
            </w:pPr>
            <w:r>
              <w:rPr>
                <w:rFonts w:ascii="GHEA Grapalat" w:hAnsi="GHEA Grapalat"/>
                <w:lang w:val="en-US"/>
              </w:rPr>
              <w:t>__________________________</w:t>
            </w:r>
          </w:p>
          <w:p w:rsidR="004A582A" w:rsidRPr="00E40AC8" w:rsidRDefault="004A582A" w:rsidP="004A582A">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4A582A" w:rsidRPr="00AD29CE" w:rsidRDefault="004A582A" w:rsidP="004A582A">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4A582A" w:rsidRPr="00CA2754" w:rsidRDefault="004A582A" w:rsidP="004A582A">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1"/>
        <w:t>*</w:t>
      </w:r>
    </w:p>
    <w:p w:rsidR="004A582A" w:rsidRPr="00AD29CE" w:rsidRDefault="004A582A" w:rsidP="004A582A">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562"/>
        <w:gridCol w:w="2250"/>
        <w:gridCol w:w="916"/>
        <w:gridCol w:w="720"/>
        <w:gridCol w:w="630"/>
        <w:gridCol w:w="810"/>
        <w:gridCol w:w="810"/>
        <w:gridCol w:w="810"/>
        <w:gridCol w:w="630"/>
        <w:gridCol w:w="704"/>
        <w:gridCol w:w="630"/>
      </w:tblGrid>
      <w:tr w:rsidR="004A582A" w:rsidRPr="00F412AC" w:rsidTr="0019381B">
        <w:trPr>
          <w:trHeight w:val="363"/>
          <w:jc w:val="center"/>
        </w:trPr>
        <w:tc>
          <w:tcPr>
            <w:tcW w:w="11478" w:type="dxa"/>
            <w:gridSpan w:val="12"/>
          </w:tcPr>
          <w:p w:rsidR="004A582A" w:rsidRPr="00F412AC" w:rsidRDefault="004A582A" w:rsidP="004A582A">
            <w:pPr>
              <w:widowControl w:val="0"/>
              <w:spacing w:after="120"/>
              <w:jc w:val="center"/>
              <w:rPr>
                <w:rFonts w:ascii="GHEA Grapalat" w:hAnsi="GHEA Grapalat"/>
                <w:sz w:val="16"/>
              </w:rPr>
            </w:pPr>
            <w:r w:rsidRPr="00F412AC">
              <w:rPr>
                <w:rFonts w:ascii="GHEA Grapalat" w:hAnsi="GHEA Grapalat"/>
                <w:sz w:val="16"/>
              </w:rPr>
              <w:t>Услуги</w:t>
            </w:r>
          </w:p>
        </w:tc>
      </w:tr>
      <w:tr w:rsidR="004A582A" w:rsidRPr="00F412AC" w:rsidTr="0019381B">
        <w:trPr>
          <w:trHeight w:val="1781"/>
          <w:jc w:val="center"/>
        </w:trPr>
        <w:tc>
          <w:tcPr>
            <w:tcW w:w="1006" w:type="dxa"/>
            <w:vAlign w:val="center"/>
          </w:tcPr>
          <w:p w:rsidR="004A582A" w:rsidRPr="00F412AC" w:rsidRDefault="004A582A" w:rsidP="004A582A">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562" w:type="dxa"/>
            <w:vAlign w:val="center"/>
          </w:tcPr>
          <w:p w:rsidR="004A582A" w:rsidRPr="00F412AC" w:rsidRDefault="004A582A" w:rsidP="004A582A">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50" w:type="dxa"/>
            <w:vAlign w:val="center"/>
          </w:tcPr>
          <w:p w:rsidR="004A582A" w:rsidRPr="00F412AC" w:rsidRDefault="004A582A" w:rsidP="004A582A">
            <w:pPr>
              <w:widowControl w:val="0"/>
              <w:spacing w:after="120"/>
              <w:jc w:val="center"/>
              <w:rPr>
                <w:rFonts w:ascii="GHEA Grapalat" w:hAnsi="GHEA Grapalat"/>
                <w:sz w:val="16"/>
              </w:rPr>
            </w:pPr>
            <w:r w:rsidRPr="00F412AC">
              <w:rPr>
                <w:rFonts w:ascii="GHEA Grapalat" w:hAnsi="GHEA Grapalat"/>
                <w:sz w:val="16"/>
              </w:rPr>
              <w:t>наименование</w:t>
            </w:r>
          </w:p>
        </w:tc>
        <w:tc>
          <w:tcPr>
            <w:tcW w:w="6660" w:type="dxa"/>
            <w:gridSpan w:val="9"/>
            <w:vAlign w:val="center"/>
          </w:tcPr>
          <w:p w:rsidR="004A582A" w:rsidRPr="00CA2754" w:rsidRDefault="004A582A" w:rsidP="00081D20">
            <w:pPr>
              <w:widowControl w:val="0"/>
              <w:spacing w:after="120"/>
              <w:jc w:val="center"/>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Pr>
                <w:rFonts w:ascii="GHEA Grapalat" w:hAnsi="GHEA Grapalat"/>
                <w:sz w:val="16"/>
              </w:rPr>
              <w:t>25г., по месяцам, в том числе</w:t>
            </w:r>
            <w:r>
              <w:rPr>
                <w:rStyle w:val="FootnoteReference"/>
                <w:rFonts w:ascii="GHEA Grapalat" w:hAnsi="GHEA Grapalat"/>
                <w:sz w:val="16"/>
              </w:rPr>
              <w:footnoteReference w:customMarkFollows="1" w:id="12"/>
              <w:t>**</w:t>
            </w:r>
          </w:p>
        </w:tc>
      </w:tr>
      <w:tr w:rsidR="004A582A" w:rsidRPr="00F412AC" w:rsidTr="00FF1088">
        <w:trPr>
          <w:trHeight w:val="158"/>
          <w:jc w:val="center"/>
        </w:trPr>
        <w:tc>
          <w:tcPr>
            <w:tcW w:w="1006" w:type="dxa"/>
            <w:vAlign w:val="center"/>
          </w:tcPr>
          <w:p w:rsidR="004A582A" w:rsidRPr="00BF1E08" w:rsidRDefault="004A582A" w:rsidP="004A582A">
            <w:pPr>
              <w:jc w:val="center"/>
              <w:rPr>
                <w:rFonts w:ascii="GHEA Grapalat" w:hAnsi="GHEA Grapalat" w:cs="Calibri"/>
                <w:sz w:val="20"/>
                <w:szCs w:val="20"/>
              </w:rPr>
            </w:pPr>
            <w:r w:rsidRPr="00BF1E08">
              <w:rPr>
                <w:rFonts w:ascii="GHEA Grapalat" w:hAnsi="GHEA Grapalat" w:cs="Calibri"/>
                <w:sz w:val="20"/>
                <w:szCs w:val="20"/>
              </w:rPr>
              <w:t>1</w:t>
            </w:r>
          </w:p>
        </w:tc>
        <w:tc>
          <w:tcPr>
            <w:tcW w:w="1562" w:type="dxa"/>
            <w:vAlign w:val="center"/>
          </w:tcPr>
          <w:p w:rsidR="004A582A" w:rsidRPr="001514F9" w:rsidRDefault="004A582A" w:rsidP="004A582A">
            <w:pPr>
              <w:jc w:val="center"/>
              <w:rPr>
                <w:rFonts w:ascii="GHEA Grapalat" w:hAnsi="GHEA Grapalat"/>
                <w:sz w:val="20"/>
                <w:lang w:val="es-ES"/>
              </w:rPr>
            </w:pPr>
            <w:r w:rsidRPr="001514F9">
              <w:rPr>
                <w:rFonts w:ascii="GHEA Grapalat" w:hAnsi="GHEA Grapalat" w:cs="Calibri"/>
                <w:sz w:val="20"/>
                <w:szCs w:val="20"/>
              </w:rPr>
              <w:t>72411300</w:t>
            </w:r>
          </w:p>
        </w:tc>
        <w:tc>
          <w:tcPr>
            <w:tcW w:w="2250" w:type="dxa"/>
          </w:tcPr>
          <w:p w:rsidR="004A582A" w:rsidRPr="00F412AC" w:rsidRDefault="004A582A" w:rsidP="004A582A">
            <w:pPr>
              <w:widowControl w:val="0"/>
              <w:spacing w:after="120"/>
              <w:jc w:val="center"/>
              <w:rPr>
                <w:rFonts w:ascii="GHEA Grapalat" w:hAnsi="GHEA Grapalat"/>
                <w:sz w:val="16"/>
              </w:rPr>
            </w:pPr>
            <w:r>
              <w:rPr>
                <w:rFonts w:ascii="GHEA Grapalat" w:hAnsi="GHEA Grapalat"/>
                <w:sz w:val="16"/>
              </w:rPr>
              <w:t xml:space="preserve">Услуги по </w:t>
            </w:r>
            <w:r w:rsidRPr="004A582A">
              <w:rPr>
                <w:rFonts w:ascii="GHEA Grapalat" w:hAnsi="GHEA Grapalat"/>
                <w:sz w:val="16"/>
              </w:rPr>
              <w:t>разработке официального сайта</w:t>
            </w:r>
          </w:p>
        </w:tc>
        <w:tc>
          <w:tcPr>
            <w:tcW w:w="916" w:type="dxa"/>
            <w:vAlign w:val="center"/>
          </w:tcPr>
          <w:p w:rsidR="004A582A" w:rsidRPr="00F412AC" w:rsidRDefault="004A582A" w:rsidP="00FF108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720" w:type="dxa"/>
            <w:vAlign w:val="center"/>
          </w:tcPr>
          <w:p w:rsidR="004A582A" w:rsidRPr="00F412AC" w:rsidRDefault="004A582A" w:rsidP="00FF108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30" w:type="dxa"/>
            <w:vAlign w:val="center"/>
          </w:tcPr>
          <w:p w:rsidR="004A582A" w:rsidRPr="00F412AC" w:rsidRDefault="004A582A" w:rsidP="00FF108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810" w:type="dxa"/>
            <w:vAlign w:val="center"/>
          </w:tcPr>
          <w:p w:rsidR="004A582A" w:rsidRPr="00F412AC" w:rsidRDefault="004A582A" w:rsidP="00FF108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10" w:type="dxa"/>
            <w:vAlign w:val="center"/>
          </w:tcPr>
          <w:p w:rsidR="004A582A" w:rsidRPr="00F412AC" w:rsidRDefault="004A582A" w:rsidP="00FF108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810" w:type="dxa"/>
            <w:vAlign w:val="center"/>
          </w:tcPr>
          <w:p w:rsidR="004A582A" w:rsidRPr="00F412AC" w:rsidRDefault="004A582A" w:rsidP="00FF108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30" w:type="dxa"/>
            <w:vAlign w:val="center"/>
          </w:tcPr>
          <w:p w:rsidR="004A582A" w:rsidRPr="00F412AC" w:rsidRDefault="004A582A" w:rsidP="00FF108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704" w:type="dxa"/>
            <w:vAlign w:val="center"/>
          </w:tcPr>
          <w:p w:rsidR="004A582A" w:rsidRPr="00F412AC" w:rsidRDefault="004A582A" w:rsidP="00FF108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30" w:type="dxa"/>
            <w:vAlign w:val="center"/>
          </w:tcPr>
          <w:p w:rsidR="004A582A" w:rsidRPr="00CA2754" w:rsidRDefault="004A582A" w:rsidP="004A582A">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bl>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firstRow="0" w:lastRow="0" w:firstColumn="0" w:lastColumn="0" w:noHBand="0" w:noVBand="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BodyTextIndent"/>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BodyTextIndent"/>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NormalWeb"/>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rsidR="00081284" w:rsidRPr="00A33C34" w:rsidRDefault="00081284" w:rsidP="00081284">
      <w:pPr>
        <w:rPr>
          <w:rFonts w:ascii="GHEA Grapalat" w:hAnsi="GHEA Grapalat"/>
          <w:vertAlign w:val="superscript"/>
          <w:lang w:val="es-ES"/>
        </w:rPr>
      </w:pPr>
    </w:p>
    <w:p w:rsidR="00081284" w:rsidRPr="00A33C34" w:rsidRDefault="00081284" w:rsidP="00081284">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w:t>
      </w:r>
      <w:proofErr w:type="gramStart"/>
      <w:r w:rsidRPr="00A33C34">
        <w:rPr>
          <w:rFonts w:ascii="GHEA Grapalat" w:hAnsi="GHEA Grapalat" w:cs="Sylfaen"/>
          <w:sz w:val="20"/>
          <w:szCs w:val="20"/>
        </w:rPr>
        <w:t>с 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582A" w:rsidRDefault="004A582A">
      <w:r>
        <w:separator/>
      </w:r>
    </w:p>
  </w:endnote>
  <w:endnote w:type="continuationSeparator" w:id="0">
    <w:p w:rsidR="004A582A" w:rsidRDefault="004A5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03841"/>
      <w:docPartObj>
        <w:docPartGallery w:val="Page Numbers (Bottom of Page)"/>
        <w:docPartUnique/>
      </w:docPartObj>
    </w:sdtPr>
    <w:sdtEndPr>
      <w:rPr>
        <w:rFonts w:ascii="GHEA Grapalat" w:hAnsi="GHEA Grapalat"/>
        <w:sz w:val="24"/>
        <w:szCs w:val="24"/>
      </w:rPr>
    </w:sdtEndPr>
    <w:sdtContent>
      <w:p w:rsidR="004A582A" w:rsidRPr="003E450C" w:rsidRDefault="004A582A">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1</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582A" w:rsidRPr="00305BEC" w:rsidRDefault="004A582A">
    <w:pPr>
      <w:pStyle w:val="Footer"/>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582A" w:rsidRDefault="004A582A">
      <w:r>
        <w:separator/>
      </w:r>
    </w:p>
  </w:footnote>
  <w:footnote w:type="continuationSeparator" w:id="0">
    <w:p w:rsidR="004A582A" w:rsidRDefault="004A582A">
      <w:r>
        <w:continuationSeparator/>
      </w:r>
    </w:p>
  </w:footnote>
  <w:footnote w:id="1">
    <w:p w:rsidR="004A582A" w:rsidRPr="00A31673" w:rsidRDefault="004A582A">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A582A" w:rsidRDefault="004A582A" w:rsidP="006B3E56">
      <w:pPr>
        <w:jc w:val="both"/>
      </w:pPr>
    </w:p>
    <w:p w:rsidR="004A582A" w:rsidRPr="00503980" w:rsidRDefault="004A582A"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A582A" w:rsidRPr="00503980" w:rsidRDefault="004A582A"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4A582A" w:rsidRPr="00503980" w:rsidRDefault="004A582A"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4A582A" w:rsidRDefault="004A582A" w:rsidP="006B3E56">
      <w:pPr>
        <w:pStyle w:val="FootnoteText"/>
        <w:rPr>
          <w:rFonts w:asciiTheme="minorHAnsi" w:hAnsiTheme="minorHAnsi"/>
          <w:lang w:val="af-ZA"/>
        </w:rPr>
      </w:pPr>
    </w:p>
  </w:footnote>
  <w:footnote w:id="3">
    <w:p w:rsidR="004A582A" w:rsidRPr="00D3436F" w:rsidRDefault="004A582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A582A" w:rsidRPr="009C4E45" w:rsidRDefault="004A582A">
      <w:pPr>
        <w:pStyle w:val="FootnoteText"/>
        <w:rPr>
          <w:rFonts w:ascii="GHEA Grapalat" w:hAnsi="GHEA Grapalat"/>
          <w:color w:val="FF0000"/>
          <w:sz w:val="28"/>
          <w:szCs w:val="28"/>
        </w:rPr>
      </w:pPr>
    </w:p>
  </w:footnote>
  <w:footnote w:id="4">
    <w:p w:rsidR="004A582A" w:rsidRPr="008842CE" w:rsidRDefault="004A582A" w:rsidP="003D2FE2">
      <w:pPr>
        <w:pStyle w:val="FootnoteText"/>
        <w:jc w:val="both"/>
      </w:pPr>
    </w:p>
  </w:footnote>
  <w:footnote w:id="5">
    <w:p w:rsidR="004A582A" w:rsidRPr="008842CE" w:rsidRDefault="004A582A" w:rsidP="000A214C">
      <w:pPr>
        <w:pStyle w:val="FootnoteText"/>
        <w:jc w:val="both"/>
      </w:pPr>
    </w:p>
  </w:footnote>
  <w:footnote w:id="6">
    <w:p w:rsidR="004A582A" w:rsidRPr="006F5F33" w:rsidRDefault="004A582A"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4A582A" w:rsidRPr="006F5F33" w:rsidRDefault="004A582A"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4A582A" w:rsidRPr="006F5F33" w:rsidRDefault="004A582A"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4A582A" w:rsidRPr="00E40AC8" w:rsidRDefault="004A582A" w:rsidP="004A582A">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Pr="006E181F">
        <w:rPr>
          <w:rFonts w:ascii="GHEA Grapalat" w:eastAsiaTheme="minorEastAsia" w:hAnsi="GHEA Grapalat" w:cstheme="minorBidi"/>
          <w:i/>
          <w:sz w:val="22"/>
          <w:szCs w:val="22"/>
          <w:lang w:eastAsia="en-US" w:bidi="ar-SA"/>
        </w:rPr>
        <w:t>ускуг</w:t>
      </w:r>
      <w:proofErr w:type="spellEnd"/>
      <w:r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w:t>
      </w:r>
      <w:proofErr w:type="gramStart"/>
      <w:r w:rsidRPr="006E181F">
        <w:rPr>
          <w:rFonts w:ascii="GHEA Grapalat" w:eastAsiaTheme="minorEastAsia" w:hAnsi="GHEA Grapalat" w:cstheme="minorBidi"/>
          <w:i/>
          <w:sz w:val="22"/>
          <w:szCs w:val="22"/>
          <w:lang w:eastAsia="en-US" w:bidi="ar-SA"/>
        </w:rPr>
        <w:t>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10">
    <w:p w:rsidR="004A582A" w:rsidRPr="00E40AC8" w:rsidRDefault="004A582A" w:rsidP="004A582A">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11">
    <w:p w:rsidR="004A582A" w:rsidRPr="00CA2754" w:rsidRDefault="004A582A" w:rsidP="004A582A">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4A582A" w:rsidRPr="00CA2754" w:rsidRDefault="004A582A" w:rsidP="004A582A">
      <w:pPr>
        <w:pStyle w:val="FootnoteText"/>
        <w:jc w:val="both"/>
        <w:rPr>
          <w:sz w:val="2"/>
          <w:szCs w:val="2"/>
        </w:rPr>
      </w:pPr>
    </w:p>
  </w:footnote>
  <w:footnote w:id="12">
    <w:p w:rsidR="004A582A" w:rsidRPr="00CA2754" w:rsidRDefault="004A582A" w:rsidP="004A582A">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30721"/>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4D2"/>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23E"/>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1D20"/>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1B"/>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582A"/>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F82"/>
    <w:rsid w:val="005F0715"/>
    <w:rsid w:val="005F09CE"/>
    <w:rsid w:val="005F0A8F"/>
    <w:rsid w:val="005F1793"/>
    <w:rsid w:val="005F1A20"/>
    <w:rsid w:val="005F1DBB"/>
    <w:rsid w:val="005F1F95"/>
    <w:rsid w:val="005F25EF"/>
    <w:rsid w:val="005F2F3B"/>
    <w:rsid w:val="005F3AEC"/>
    <w:rsid w:val="005F44DA"/>
    <w:rsid w:val="005F51B7"/>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2A1"/>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3E1E"/>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7EE"/>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FAB"/>
    <w:rsid w:val="00FE1FFE"/>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088"/>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9428B7E"/>
  <w15:docId w15:val="{3361C02D-8031-42CE-B400-7E5AE40F1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41256C"/>
  </w:style>
  <w:style w:type="character" w:customStyle="1" w:styleId="ezkurwreuab5ozgtqnkl">
    <w:name w:val="ezkurwreuab5ozgtqnkl"/>
    <w:basedOn w:val="DefaultParagraphFont"/>
    <w:rsid w:val="00281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3523B-C611-4898-899E-007226039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2491</TotalTime>
  <Pages>74</Pages>
  <Words>20318</Words>
  <Characters>115815</Characters>
  <Application>Microsoft Office Word</Application>
  <DocSecurity>0</DocSecurity>
  <Lines>965</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135862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1618</cp:revision>
  <cp:lastPrinted>2018-02-16T07:12:00Z</cp:lastPrinted>
  <dcterms:created xsi:type="dcterms:W3CDTF">2019-10-28T07:04:00Z</dcterms:created>
  <dcterms:modified xsi:type="dcterms:W3CDTF">2025-04-23T08:36:00Z</dcterms:modified>
</cp:coreProperties>
</file>