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065231"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lang w:val="en-US"/>
        </w:rPr>
        <w:t>1</w:t>
      </w:r>
      <w:r w:rsidR="008F62CC" w:rsidRPr="00930389">
        <w:rPr>
          <w:rFonts w:ascii="GHEA Grapalat" w:hAnsi="GHEA Grapalat"/>
          <w:i w:val="0"/>
          <w:sz w:val="24"/>
          <w:szCs w:val="24"/>
        </w:rPr>
        <w:t>0</w:t>
      </w:r>
      <w:r w:rsidR="008516DE" w:rsidRPr="001E66DB">
        <w:rPr>
          <w:rFonts w:ascii="GHEA Grapalat" w:hAnsi="GHEA Grapalat"/>
          <w:i w:val="0"/>
          <w:sz w:val="24"/>
          <w:szCs w:val="24"/>
        </w:rPr>
        <w:t xml:space="preserve">-го </w:t>
      </w:r>
      <w:proofErr w:type="spellStart"/>
      <w:r>
        <w:rPr>
          <w:rFonts w:ascii="GHEA Grapalat" w:hAnsi="GHEA Grapalat"/>
          <w:i w:val="0"/>
          <w:sz w:val="24"/>
          <w:szCs w:val="24"/>
          <w:lang w:val="en-US"/>
        </w:rPr>
        <w:t>февраля</w:t>
      </w:r>
      <w:proofErr w:type="spellEnd"/>
      <w:r w:rsidR="008516DE" w:rsidRPr="001E66DB">
        <w:rPr>
          <w:rFonts w:ascii="GHEA Grapalat" w:hAnsi="GHEA Grapalat"/>
          <w:i w:val="0"/>
          <w:sz w:val="24"/>
          <w:szCs w:val="24"/>
        </w:rPr>
        <w:t xml:space="preserve"> 202</w:t>
      </w:r>
      <w:r w:rsidR="008F62CC" w:rsidRPr="00930389">
        <w:rPr>
          <w:rFonts w:ascii="GHEA Grapalat" w:hAnsi="GHEA Grapalat"/>
          <w:i w:val="0"/>
          <w:sz w:val="24"/>
          <w:szCs w:val="24"/>
        </w:rPr>
        <w:t>2</w:t>
      </w:r>
      <w:r w:rsidR="008516DE" w:rsidRPr="001E66DB">
        <w:rPr>
          <w:rFonts w:ascii="GHEA Grapalat" w:hAnsi="GHEA Grapalat"/>
          <w:i w:val="0"/>
          <w:sz w:val="24"/>
          <w:szCs w:val="24"/>
        </w:rPr>
        <w:t xml:space="preserve">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065231">
        <w:rPr>
          <w:rFonts w:ascii="GHEA Grapalat" w:hAnsi="GHEA Grapalat"/>
          <w:b/>
          <w:i w:val="0"/>
          <w:sz w:val="24"/>
          <w:szCs w:val="24"/>
        </w:rPr>
        <w:t>GHAPDzB-HVKAK-2022-21</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F26402" w:rsidRPr="00F26402">
        <w:rPr>
          <w:rFonts w:cs="Arial LatArm"/>
          <w:b/>
          <w:spacing w:val="6"/>
        </w:rPr>
        <w:t>спецодежды и</w:t>
      </w:r>
      <w:r>
        <w:rPr>
          <w:rFonts w:cs="Arial LatArm"/>
          <w:b/>
          <w:lang w:val="af-ZA"/>
        </w:rPr>
        <w:t xml:space="preserve"> </w:t>
      </w:r>
      <w:r w:rsidR="00E94476">
        <w:rPr>
          <w:b/>
          <w:lang w:val="af-ZA"/>
        </w:rPr>
        <w:t>аксесуаров для холодильных комнат</w:t>
      </w:r>
      <w:r>
        <w:t xml:space="preserve"> (далее</w:t>
      </w:r>
      <w:r>
        <w:rPr>
          <w:rFonts w:cs="Arial LatArm"/>
        </w:rPr>
        <w:t xml:space="preserve"> </w:t>
      </w:r>
      <w:r w:rsidR="00F91972" w:rsidRPr="008F62CC">
        <w:rPr>
          <w:rFonts w:cs="Arial LatArm"/>
        </w:rPr>
        <w:t>-</w:t>
      </w:r>
      <w:r>
        <w:rPr>
          <w:rFonts w:cs="Arial LatArm"/>
        </w:rPr>
        <w:t xml:space="preserve">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8F3569" w:rsidRPr="008F3569">
        <w:rPr>
          <w:rFonts w:cs="Arial LatArm"/>
          <w:b/>
        </w:rPr>
        <w:t>18</w:t>
      </w:r>
      <w:r w:rsidRPr="00EA2C86">
        <w:rPr>
          <w:b/>
        </w:rPr>
        <w:t>-го</w:t>
      </w:r>
      <w:r w:rsidRPr="00EA2C86">
        <w:rPr>
          <w:rFonts w:cs="Arial LatArm"/>
          <w:b/>
        </w:rPr>
        <w:t xml:space="preserve"> </w:t>
      </w:r>
      <w:r w:rsidR="008F3569" w:rsidRPr="00563039">
        <w:rPr>
          <w:b/>
        </w:rPr>
        <w:t xml:space="preserve">февраля </w:t>
      </w:r>
      <w:r w:rsidRPr="00EA2C86">
        <w:rPr>
          <w:b/>
        </w:rPr>
        <w:t>202</w:t>
      </w:r>
      <w:r w:rsidR="009F1ED0" w:rsidRPr="004916D2">
        <w:rPr>
          <w:b/>
        </w:rPr>
        <w:t>2</w:t>
      </w:r>
      <w:r w:rsidRPr="00EA2C86">
        <w:rPr>
          <w:b/>
        </w:rPr>
        <w:t xml:space="preserve">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65231" w:rsidRDefault="00485954" w:rsidP="00485954">
      <w:pPr>
        <w:rPr>
          <w:b/>
          <w:color w:val="FF0000"/>
        </w:rPr>
      </w:pPr>
    </w:p>
    <w:p w:rsidR="00485954" w:rsidRPr="00026252" w:rsidRDefault="00485954" w:rsidP="00485954">
      <w:r w:rsidRPr="00C642D0">
        <w:rPr>
          <w:b/>
          <w:color w:val="FF0000"/>
        </w:rPr>
        <w:t>Процедура осуществляется на основании части 6 статьи 15 закона Республики Армения "О</w:t>
      </w:r>
      <w:r w:rsidRPr="00C642D0">
        <w:rPr>
          <w:rFonts w:ascii="Courier New" w:hAnsi="Courier New" w:cs="Courier New"/>
          <w:b/>
          <w:color w:val="FF0000"/>
          <w:lang w:val="en-US"/>
        </w:rPr>
        <w:t> </w:t>
      </w:r>
      <w:r w:rsidRPr="00C642D0">
        <w:rPr>
          <w:b/>
          <w:color w:val="FF0000"/>
        </w:rPr>
        <w:t>закупках"</w:t>
      </w:r>
    </w:p>
    <w:p w:rsidR="00915A97" w:rsidRPr="00D5443D" w:rsidRDefault="00915A97" w:rsidP="00CD65C1">
      <w:pPr>
        <w:rPr>
          <w:sz w:val="16"/>
          <w:szCs w:val="16"/>
        </w:rPr>
      </w:pPr>
    </w:p>
    <w:p w:rsidR="00485954" w:rsidRDefault="00485954">
      <w:pPr>
        <w:widowControl/>
        <w:tabs>
          <w:tab w:val="clear" w:pos="1134"/>
        </w:tabs>
        <w:ind w:firstLine="0"/>
        <w:jc w:val="left"/>
        <w:rPr>
          <w:i/>
        </w:rPr>
      </w:pPr>
      <w:r>
        <w:rPr>
          <w:i/>
        </w:rP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065231">
        <w:rPr>
          <w:i/>
        </w:rPr>
        <w:t>GHAPDzB-HVKAK-2022-21</w:t>
      </w:r>
      <w:r w:rsidRPr="00C756FC">
        <w:rPr>
          <w:i/>
        </w:rPr>
        <w:t>»</w:t>
      </w:r>
      <w:r w:rsidRPr="00C756FC">
        <w:rPr>
          <w:i/>
        </w:rPr>
        <w:br/>
        <w:t xml:space="preserve">  № 1 от </w:t>
      </w:r>
      <w:r w:rsidR="00563039" w:rsidRPr="00563039">
        <w:rPr>
          <w:i/>
        </w:rPr>
        <w:t>1</w:t>
      </w:r>
      <w:r w:rsidR="004916D2" w:rsidRPr="0095563D">
        <w:rPr>
          <w:i/>
        </w:rPr>
        <w:t>0</w:t>
      </w:r>
      <w:r w:rsidR="008F4A83" w:rsidRPr="008F4A83">
        <w:rPr>
          <w:i/>
        </w:rPr>
        <w:t>-</w:t>
      </w:r>
      <w:r w:rsidRPr="00C756FC">
        <w:rPr>
          <w:i/>
        </w:rPr>
        <w:t xml:space="preserve">го </w:t>
      </w:r>
      <w:r w:rsidR="00563039" w:rsidRPr="00563039">
        <w:rPr>
          <w:i/>
        </w:rPr>
        <w:t>февраля</w:t>
      </w:r>
      <w:r w:rsidR="0095563D" w:rsidRPr="0095563D">
        <w:rPr>
          <w:i/>
        </w:rPr>
        <w:t xml:space="preserve">  </w:t>
      </w:r>
      <w:r w:rsidRPr="00C756FC">
        <w:rPr>
          <w:i/>
        </w:rPr>
        <w:t>202</w:t>
      </w:r>
      <w:r w:rsidR="0095563D" w:rsidRPr="00491E4F">
        <w:rPr>
          <w:i/>
        </w:rPr>
        <w:t>2</w:t>
      </w:r>
      <w:r w:rsidRPr="00C756FC">
        <w:rPr>
          <w:i/>
        </w:rPr>
        <w:t>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563039" w:rsidRPr="00563039">
        <w:rPr>
          <w:b/>
        </w:rPr>
        <w:t>СПЕЦОДЕЖДЫ И АКСЕСУАРОВ ДЛЯ ХОЛОДИЛЬНЫХ КОМНАТ</w:t>
      </w:r>
      <w:r w:rsidR="00563039" w:rsidRPr="00C756FC">
        <w:rPr>
          <w:b/>
        </w:rPr>
        <w:t xml:space="preserve"> ДЛЯ НУЖД</w:t>
      </w:r>
      <w:r w:rsidR="00B33645" w:rsidRPr="00C756FC">
        <w:rPr>
          <w:b/>
        </w:rPr>
        <w:t xml:space="preserve">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89488B" w:rsidRPr="00F26402">
        <w:rPr>
          <w:rFonts w:cs="Arial LatArm"/>
          <w:b/>
          <w:spacing w:val="6"/>
        </w:rPr>
        <w:t>СПЕЦОДЕЖДЫ И</w:t>
      </w:r>
      <w:r w:rsidR="0089488B">
        <w:rPr>
          <w:rFonts w:cs="Arial LatArm"/>
          <w:b/>
          <w:lang w:val="af-ZA"/>
        </w:rPr>
        <w:t xml:space="preserve"> </w:t>
      </w:r>
      <w:r w:rsidR="0089488B">
        <w:rPr>
          <w:b/>
          <w:lang w:val="af-ZA"/>
        </w:rPr>
        <w:t>АКСЕСУАРОВ ДЛЯ ХОЛОДИЛЬНЫХ КОМНАТ</w:t>
      </w:r>
      <w:r w:rsidR="0089488B" w:rsidRPr="00274A77">
        <w:rPr>
          <w:b/>
        </w:rPr>
        <w:t xml:space="preserve"> ДЛЯ НУЖД ГНО «НАЦИОНАЛЬНОГО ЦЕНТРА ПО КОНТРОЛЮ И ПРОФИЛАКТИКЕ </w:t>
      </w:r>
      <w:r w:rsidRPr="00274A77">
        <w:rPr>
          <w:b/>
        </w:rPr>
        <w:t>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065231">
        <w:rPr>
          <w:b/>
        </w:rPr>
        <w:t>GHAPDzB-HVKAK-2022-21</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6925FA" w:rsidRPr="00F26402">
        <w:rPr>
          <w:rFonts w:cs="Arial LatArm"/>
          <w:b/>
          <w:spacing w:val="6"/>
        </w:rPr>
        <w:t>спецодежды и</w:t>
      </w:r>
      <w:r w:rsidR="006925FA">
        <w:rPr>
          <w:rFonts w:cs="Arial LatArm"/>
          <w:b/>
          <w:lang w:val="af-ZA"/>
        </w:rPr>
        <w:t xml:space="preserve"> </w:t>
      </w:r>
      <w:r w:rsidR="006925FA">
        <w:rPr>
          <w:b/>
          <w:lang w:val="af-ZA"/>
        </w:rPr>
        <w:t xml:space="preserve">аксесуаров для холодильных комнат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D5D17">
        <w:rPr>
          <w:rFonts w:cs="Arial LatArm"/>
          <w:b/>
          <w:i/>
          <w:color w:val="0D0D0D" w:themeColor="text1" w:themeTint="F2"/>
          <w:sz w:val="22"/>
          <w:szCs w:val="22"/>
        </w:rPr>
        <w:t xml:space="preserve">» </w:t>
      </w:r>
      <w:r w:rsidRPr="008D5D17">
        <w:rPr>
          <w:rStyle w:val="Emphasis"/>
          <w:rFonts w:cs="Arial"/>
          <w:b/>
          <w:bCs/>
          <w:i w:val="0"/>
          <w:color w:val="0D0D0D" w:themeColor="text1" w:themeTint="F2"/>
          <w:sz w:val="22"/>
          <w:szCs w:val="22"/>
          <w:shd w:val="clear" w:color="auto" w:fill="FFFFFF"/>
        </w:rPr>
        <w:t>МЗ РА</w:t>
      </w:r>
      <w:r w:rsidRPr="008D5D17">
        <w:rPr>
          <w:b/>
          <w:i/>
        </w:rPr>
        <w:t>,</w:t>
      </w:r>
      <w:r w:rsidRPr="009044F1">
        <w:t xml:space="preserve">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E144B7" w:rsidRPr="00E144B7">
        <w:rPr>
          <w:rFonts w:cs="Arial LatArm"/>
          <w:b/>
        </w:rPr>
        <w:t>9</w:t>
      </w:r>
      <w:r w:rsidRPr="008F26BA">
        <w:rPr>
          <w:b/>
        </w:rPr>
        <w:t xml:space="preserve"> </w:t>
      </w:r>
      <w:r w:rsidRPr="00B53C19">
        <w:rPr>
          <w:b/>
        </w:rPr>
        <w:t>лот</w:t>
      </w:r>
      <w:r w:rsidR="00E144B7" w:rsidRPr="00E144B7">
        <w:rPr>
          <w:b/>
        </w:rPr>
        <w:t>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E144B7">
            <w:pPr>
              <w:rPr>
                <w:lang w:val="en-US"/>
              </w:rPr>
            </w:pPr>
            <w:r w:rsidRPr="00E47DF9">
              <w:rPr>
                <w:lang w:val="en-US"/>
              </w:rPr>
              <w:t>1-</w:t>
            </w:r>
            <w:r w:rsidR="00E144B7">
              <w:rPr>
                <w:lang w:val="en-US"/>
              </w:rPr>
              <w:t>9</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 xml:space="preserve">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lastRenderedPageBreak/>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lastRenderedPageBreak/>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предусмотренным настоящим приглашением условиям, в противном случае, </w:t>
      </w:r>
      <w:r w:rsidRPr="009044F1">
        <w:lastRenderedPageBreak/>
        <w:t>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lastRenderedPageBreak/>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lastRenderedPageBreak/>
        <w:t xml:space="preserve">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lastRenderedPageBreak/>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lastRenderedPageBreak/>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xml:space="preserve">" календарных </w:t>
      </w:r>
      <w:r w:rsidRPr="009044F1">
        <w:lastRenderedPageBreak/>
        <w:t>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w:t>
      </w:r>
      <w:r w:rsidR="000E4039" w:rsidRPr="000E4039">
        <w:lastRenderedPageBreak/>
        <w:t xml:space="preserve">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 xml:space="preserve">сли процедура закупки организована на основании части 6 статьи 15 </w:t>
      </w:r>
      <w:r w:rsidR="0076763C" w:rsidRPr="00250377">
        <w:lastRenderedPageBreak/>
        <w:t>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lastRenderedPageBreak/>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w:t>
      </w:r>
      <w:r w:rsidRPr="00457CCA">
        <w:lastRenderedPageBreak/>
        <w:t xml:space="preserve">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w:t>
      </w:r>
      <w:r w:rsidR="002C605B">
        <w:lastRenderedPageBreak/>
        <w:t>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lastRenderedPageBreak/>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65231">
        <w:rPr>
          <w:rFonts w:ascii="GHEA Grapalat" w:hAnsi="GHEA Grapalat"/>
          <w:b/>
          <w:sz w:val="22"/>
          <w:szCs w:val="22"/>
        </w:rPr>
        <w:t>GHAPDzB-HVKAK-2022-21</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065231">
        <w:rPr>
          <w:b/>
          <w:sz w:val="22"/>
          <w:szCs w:val="22"/>
        </w:rPr>
        <w:t>GHAPDzB-HVKAK-2022-21</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065231">
        <w:rPr>
          <w:rFonts w:ascii="GHEA Grapalat" w:hAnsi="GHEA Grapalat"/>
          <w:b/>
          <w:sz w:val="22"/>
          <w:szCs w:val="22"/>
        </w:rPr>
        <w:t>GHAPDzB-HVKAK-2022-21</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lastRenderedPageBreak/>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065231">
        <w:rPr>
          <w:rFonts w:ascii="GHEA Grapalat" w:hAnsi="GHEA Grapalat"/>
          <w:b/>
          <w:sz w:val="22"/>
          <w:szCs w:val="22"/>
        </w:rPr>
        <w:t>GHAPDzB-HVKAK-2022-21</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65231">
        <w:rPr>
          <w:rFonts w:ascii="GHEA Grapalat" w:hAnsi="GHEA Grapalat"/>
          <w:b/>
          <w:sz w:val="22"/>
          <w:szCs w:val="22"/>
        </w:rPr>
        <w:t>GHAPDzB-HVKAK-2022-21</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065231">
        <w:rPr>
          <w:b/>
          <w:sz w:val="22"/>
          <w:szCs w:val="22"/>
        </w:rPr>
        <w:t>GHAPDzB-HVKAK-2022-21</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A96BFB">
        <w:tc>
          <w:tcPr>
            <w:tcW w:w="1042" w:type="dxa"/>
            <w:vMerge w:val="restart"/>
            <w:vAlign w:val="center"/>
          </w:tcPr>
          <w:p w:rsidR="00F22E21" w:rsidRDefault="00F22E21" w:rsidP="00A96BFB">
            <w:pPr>
              <w:jc w:val="center"/>
              <w:rPr>
                <w:b/>
                <w:sz w:val="20"/>
                <w:szCs w:val="20"/>
              </w:rPr>
            </w:pPr>
          </w:p>
          <w:p w:rsidR="00F22E21" w:rsidRPr="00206AF8" w:rsidRDefault="00F22E21" w:rsidP="00A96BFB">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A96BFB">
            <w:pPr>
              <w:jc w:val="center"/>
              <w:rPr>
                <w:b/>
                <w:bCs/>
                <w:sz w:val="20"/>
                <w:szCs w:val="20"/>
              </w:rPr>
            </w:pPr>
            <w:r w:rsidRPr="00206AF8">
              <w:rPr>
                <w:b/>
                <w:sz w:val="20"/>
                <w:szCs w:val="20"/>
              </w:rPr>
              <w:t>Предлагаемый товар</w:t>
            </w:r>
          </w:p>
        </w:tc>
      </w:tr>
      <w:tr w:rsidR="00F22E21" w:rsidRPr="00206AF8" w:rsidTr="00A96BFB">
        <w:trPr>
          <w:trHeight w:val="696"/>
        </w:trPr>
        <w:tc>
          <w:tcPr>
            <w:tcW w:w="1042" w:type="dxa"/>
            <w:vMerge/>
            <w:vAlign w:val="center"/>
          </w:tcPr>
          <w:p w:rsidR="00F22E21" w:rsidRPr="00206AF8" w:rsidRDefault="00F22E21" w:rsidP="00A96BFB">
            <w:pPr>
              <w:jc w:val="center"/>
              <w:rPr>
                <w:b/>
                <w:bCs/>
                <w:sz w:val="20"/>
                <w:szCs w:val="20"/>
              </w:rPr>
            </w:pPr>
          </w:p>
        </w:tc>
        <w:tc>
          <w:tcPr>
            <w:tcW w:w="1605" w:type="dxa"/>
            <w:vAlign w:val="center"/>
          </w:tcPr>
          <w:p w:rsidR="00F22E21" w:rsidRDefault="00F22E21" w:rsidP="00A96BFB">
            <w:pPr>
              <w:jc w:val="center"/>
              <w:rPr>
                <w:b/>
                <w:sz w:val="20"/>
                <w:szCs w:val="20"/>
              </w:rPr>
            </w:pPr>
            <w:r>
              <w:rPr>
                <w:b/>
                <w:sz w:val="20"/>
                <w:szCs w:val="20"/>
              </w:rPr>
              <w:t>фирменное</w:t>
            </w:r>
          </w:p>
          <w:p w:rsidR="00F22E21" w:rsidRPr="00206AF8" w:rsidRDefault="00F22E21" w:rsidP="00A96BFB">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A96BFB">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A96BFB">
            <w:pPr>
              <w:jc w:val="center"/>
              <w:rPr>
                <w:b/>
                <w:bCs/>
                <w:sz w:val="20"/>
                <w:szCs w:val="20"/>
                <w:lang w:val="hy-AM"/>
              </w:rPr>
            </w:pPr>
            <w:r>
              <w:rPr>
                <w:b/>
                <w:bCs/>
                <w:sz w:val="20"/>
                <w:szCs w:val="20"/>
              </w:rPr>
              <w:t>марка</w:t>
            </w:r>
          </w:p>
        </w:tc>
        <w:tc>
          <w:tcPr>
            <w:tcW w:w="1727" w:type="dxa"/>
            <w:vAlign w:val="center"/>
          </w:tcPr>
          <w:p w:rsidR="00F22E21" w:rsidRPr="00206AF8" w:rsidRDefault="00F22E21" w:rsidP="00A96BFB">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A96BFB">
            <w:pPr>
              <w:jc w:val="center"/>
              <w:rPr>
                <w:b/>
                <w:bCs/>
                <w:sz w:val="20"/>
                <w:szCs w:val="20"/>
              </w:rPr>
            </w:pPr>
            <w:r w:rsidRPr="00206AF8">
              <w:rPr>
                <w:b/>
                <w:sz w:val="20"/>
                <w:szCs w:val="20"/>
              </w:rPr>
              <w:t>технические характеристики</w:t>
            </w: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r w:rsidR="00F22E21" w:rsidRPr="00206AF8" w:rsidTr="00A96BFB">
        <w:tc>
          <w:tcPr>
            <w:tcW w:w="1042" w:type="dxa"/>
          </w:tcPr>
          <w:p w:rsidR="00F22E21" w:rsidRPr="00206AF8" w:rsidRDefault="00F22E21" w:rsidP="00A96BFB">
            <w:pPr>
              <w:pStyle w:val="Heading3"/>
              <w:keepNext w:val="0"/>
              <w:spacing w:line="240" w:lineRule="auto"/>
              <w:jc w:val="left"/>
              <w:rPr>
                <w:rFonts w:ascii="GHEA Grapalat" w:hAnsi="GHEA Grapalat"/>
                <w:b/>
              </w:rPr>
            </w:pPr>
          </w:p>
        </w:tc>
        <w:tc>
          <w:tcPr>
            <w:tcW w:w="1605" w:type="dxa"/>
          </w:tcPr>
          <w:p w:rsidR="00F22E21" w:rsidRPr="00206AF8" w:rsidRDefault="00F22E21" w:rsidP="00A96BFB">
            <w:pPr>
              <w:pStyle w:val="Heading3"/>
              <w:keepNext w:val="0"/>
              <w:spacing w:line="240" w:lineRule="auto"/>
              <w:jc w:val="left"/>
              <w:rPr>
                <w:rFonts w:ascii="GHEA Grapalat" w:hAnsi="GHEA Grapalat"/>
                <w:b/>
              </w:rPr>
            </w:pPr>
          </w:p>
        </w:tc>
        <w:tc>
          <w:tcPr>
            <w:tcW w:w="1463" w:type="dxa"/>
          </w:tcPr>
          <w:p w:rsidR="00F22E21" w:rsidRPr="00206AF8" w:rsidRDefault="00F22E21" w:rsidP="00A96BFB">
            <w:pPr>
              <w:pStyle w:val="Heading3"/>
              <w:keepNext w:val="0"/>
              <w:spacing w:line="240" w:lineRule="auto"/>
              <w:jc w:val="left"/>
              <w:rPr>
                <w:rFonts w:ascii="GHEA Grapalat" w:hAnsi="GHEA Grapalat"/>
                <w:b/>
              </w:rPr>
            </w:pPr>
          </w:p>
        </w:tc>
        <w:tc>
          <w:tcPr>
            <w:tcW w:w="1699" w:type="dxa"/>
          </w:tcPr>
          <w:p w:rsidR="00F22E21" w:rsidRPr="00206AF8" w:rsidRDefault="00F22E21" w:rsidP="00A96BFB">
            <w:pPr>
              <w:pStyle w:val="Heading3"/>
              <w:keepNext w:val="0"/>
              <w:spacing w:line="240" w:lineRule="auto"/>
              <w:jc w:val="left"/>
              <w:rPr>
                <w:rFonts w:ascii="GHEA Grapalat" w:hAnsi="GHEA Grapalat"/>
                <w:b/>
              </w:rPr>
            </w:pPr>
          </w:p>
        </w:tc>
        <w:tc>
          <w:tcPr>
            <w:tcW w:w="1727" w:type="dxa"/>
          </w:tcPr>
          <w:p w:rsidR="00F22E21" w:rsidRPr="00206AF8" w:rsidRDefault="00F22E21" w:rsidP="00A96BFB">
            <w:pPr>
              <w:pStyle w:val="Heading3"/>
              <w:keepNext w:val="0"/>
              <w:spacing w:line="240" w:lineRule="auto"/>
              <w:jc w:val="left"/>
              <w:rPr>
                <w:rFonts w:ascii="GHEA Grapalat" w:hAnsi="GHEA Grapalat"/>
                <w:b/>
              </w:rPr>
            </w:pPr>
          </w:p>
        </w:tc>
        <w:tc>
          <w:tcPr>
            <w:tcW w:w="1750" w:type="dxa"/>
          </w:tcPr>
          <w:p w:rsidR="00F22E21" w:rsidRPr="00206AF8" w:rsidRDefault="00F22E21" w:rsidP="00A96BFB">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65231">
        <w:rPr>
          <w:rFonts w:ascii="GHEA Grapalat" w:hAnsi="GHEA Grapalat"/>
          <w:b/>
          <w:sz w:val="22"/>
          <w:szCs w:val="22"/>
        </w:rPr>
        <w:t>GHAPDzB-HVKAK-2022-21</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A96BFB">
            <w:pPr>
              <w:spacing w:before="240" w:after="240"/>
              <w:ind w:left="993" w:hanging="851"/>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487"/>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361"/>
        </w:trPr>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1E67EF" w:rsidP="00A96BFB">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1E67EF" w:rsidP="00A96BFB">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1E67EF" w:rsidP="00A96BFB">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1E67EF" w:rsidP="00A96BFB">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B047A2"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1E67EF" w:rsidP="00A96BFB">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1E67EF" w:rsidP="00A96BFB">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6"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7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943"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A96BFB">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1E67EF" w:rsidP="00A96BFB">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1E67EF" w:rsidP="00A96BFB">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A96BFB">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A96BFB">
        <w:trPr>
          <w:trHeight w:val="924"/>
        </w:trPr>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A96BFB">
        <w:trPr>
          <w:trHeight w:val="684"/>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A96BFB">
            <w:pPr>
              <w:spacing w:before="240" w:after="240"/>
              <w:rPr>
                <w:rFonts w:eastAsia="GHEA Grapalat" w:cs="GHEA Grapalat"/>
              </w:rPr>
            </w:pPr>
          </w:p>
        </w:tc>
      </w:tr>
      <w:tr w:rsidR="00F22E21" w:rsidRPr="00FD1EE4" w:rsidTr="00A96BFB">
        <w:trPr>
          <w:trHeight w:val="1282"/>
        </w:trPr>
        <w:tc>
          <w:tcPr>
            <w:tcW w:w="4508"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1E67EF" w:rsidP="00A96BFB">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1E67EF" w:rsidP="00A96BFB">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A96BFB">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A96BFB">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A96BFB">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A96BFB">
        <w:tc>
          <w:tcPr>
            <w:tcW w:w="9016" w:type="dxa"/>
            <w:gridSpan w:val="2"/>
            <w:vAlign w:val="center"/>
          </w:tcPr>
          <w:p w:rsidR="00F22E21" w:rsidRPr="00FD1EE4" w:rsidRDefault="001E67EF" w:rsidP="00A96BFB">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1E67EF" w:rsidP="00A96BFB">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1E67EF" w:rsidP="00A96BFB">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1E67EF" w:rsidP="00A96BFB">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1E67EF" w:rsidP="00A96BFB">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7"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rPr>
          <w:trHeight w:val="853"/>
        </w:trPr>
        <w:tc>
          <w:tcPr>
            <w:tcW w:w="2835" w:type="dxa"/>
            <w:vMerge w:val="restart"/>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r w:rsidR="00F22E21" w:rsidRPr="00FD1EE4" w:rsidTr="00A96BFB">
        <w:trPr>
          <w:trHeight w:val="850"/>
        </w:trPr>
        <w:tc>
          <w:tcPr>
            <w:tcW w:w="2835" w:type="dxa"/>
            <w:vMerge/>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A96BFB">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A96BFB">
            <w:pPr>
              <w:spacing w:before="240" w:after="240"/>
              <w:rPr>
                <w:rFonts w:eastAsia="GHEA Grapalat" w:cs="GHEA Grapalat"/>
              </w:rPr>
            </w:pPr>
          </w:p>
        </w:tc>
      </w:tr>
      <w:tr w:rsidR="00F22E21" w:rsidRPr="00FD1EE4" w:rsidTr="00A96BFB">
        <w:tc>
          <w:tcPr>
            <w:tcW w:w="2835" w:type="dxa"/>
            <w:shd w:val="clear" w:color="auto" w:fill="D9E2F3"/>
            <w:vAlign w:val="center"/>
          </w:tcPr>
          <w:p w:rsidR="00F22E21" w:rsidRPr="00FD1EE4" w:rsidRDefault="00F22E21" w:rsidP="00A96BF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A96BFB">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A96BFB">
        <w:tc>
          <w:tcPr>
            <w:tcW w:w="9016" w:type="dxa"/>
            <w:shd w:val="clear" w:color="auto" w:fill="DBE5F1" w:themeFill="accent1" w:themeFillTint="33"/>
          </w:tcPr>
          <w:p w:rsidR="00F22E21" w:rsidRPr="00FD1EE4" w:rsidRDefault="00F22E21" w:rsidP="00A96BFB">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A96BFB">
        <w:trPr>
          <w:trHeight w:val="10187"/>
        </w:trPr>
        <w:tc>
          <w:tcPr>
            <w:tcW w:w="9016" w:type="dxa"/>
          </w:tcPr>
          <w:p w:rsidR="00F22E21" w:rsidRPr="00FD1EE4" w:rsidRDefault="00F22E21" w:rsidP="00A96BFB">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65231">
        <w:rPr>
          <w:rFonts w:ascii="GHEA Grapalat" w:hAnsi="GHEA Grapalat"/>
          <w:b/>
          <w:sz w:val="22"/>
          <w:szCs w:val="22"/>
        </w:rPr>
        <w:t>GHAPDzB-HVKAK-2022-21</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065231">
        <w:rPr>
          <w:b/>
          <w:sz w:val="22"/>
          <w:szCs w:val="22"/>
        </w:rPr>
        <w:t>GHAPDzB-HVKAK-2022-21</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A96BFB">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A96BFB">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A96BFB">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A96BFB">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A96BFB">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A96BFB">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Общая цена</w:t>
            </w:r>
          </w:p>
          <w:p w:rsidR="00F22E21" w:rsidRPr="005744FC" w:rsidRDefault="00F22E21" w:rsidP="00A96BFB">
            <w:pPr>
              <w:jc w:val="center"/>
              <w:rPr>
                <w:b/>
                <w:bCs/>
                <w:sz w:val="20"/>
                <w:szCs w:val="20"/>
              </w:rPr>
            </w:pPr>
            <w:r w:rsidRPr="005744FC">
              <w:rPr>
                <w:b/>
                <w:sz w:val="20"/>
                <w:szCs w:val="20"/>
              </w:rPr>
              <w:t>/прописью и цифрами/</w:t>
            </w:r>
          </w:p>
        </w:tc>
      </w:tr>
      <w:tr w:rsidR="00F22E21" w:rsidRPr="005744FC" w:rsidTr="00A96BF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A96BFB">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A96BFB">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A96BFB">
            <w:pPr>
              <w:jc w:val="center"/>
              <w:rPr>
                <w:i/>
                <w:sz w:val="20"/>
                <w:szCs w:val="20"/>
              </w:rPr>
            </w:pPr>
            <w:r>
              <w:rPr>
                <w:b/>
                <w:i/>
                <w:sz w:val="20"/>
                <w:szCs w:val="20"/>
                <w:lang w:val="en-US"/>
              </w:rPr>
              <w:t>5</w:t>
            </w:r>
            <w:r w:rsidRPr="005744FC">
              <w:rPr>
                <w:b/>
                <w:i/>
                <w:sz w:val="20"/>
                <w:szCs w:val="20"/>
              </w:rPr>
              <w:t>=3+4</w:t>
            </w: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A96BFB">
            <w:pPr>
              <w:jc w:val="center"/>
              <w:rPr>
                <w:sz w:val="20"/>
                <w:szCs w:val="20"/>
              </w:rPr>
            </w:pPr>
          </w:p>
        </w:tc>
      </w:tr>
      <w:tr w:rsidR="00F22E21" w:rsidRPr="005744FC" w:rsidTr="00A96BF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A96BFB">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A96BFB">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065231">
        <w:rPr>
          <w:b/>
          <w:sz w:val="22"/>
          <w:szCs w:val="22"/>
        </w:rPr>
        <w:t>GHAPDzB-HVKAK-2022-21</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065231">
        <w:rPr>
          <w:b/>
          <w:sz w:val="22"/>
          <w:szCs w:val="22"/>
        </w:rPr>
        <w:t>GHAPDzB-HVKAK-2022-21</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065231">
        <w:rPr>
          <w:b/>
          <w:sz w:val="22"/>
          <w:szCs w:val="22"/>
        </w:rPr>
        <w:t>GHAPDzB-HVKAK-2022-21</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065231">
        <w:rPr>
          <w:b/>
          <w:sz w:val="22"/>
          <w:szCs w:val="22"/>
        </w:rPr>
        <w:t>GHAPDzB-HVKAK-2022-21</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065231">
        <w:rPr>
          <w:rFonts w:ascii="GHEA Grapalat" w:hAnsi="GHEA Grapalat"/>
          <w:b/>
          <w:sz w:val="24"/>
          <w:szCs w:val="24"/>
        </w:rPr>
        <w:t>GHAPDzB-HVKAK-2022-21</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6D2" w:rsidRDefault="004916D2" w:rsidP="00B360E2">
      <w:r>
        <w:separator/>
      </w:r>
    </w:p>
  </w:endnote>
  <w:endnote w:type="continuationSeparator" w:id="0">
    <w:p w:rsidR="004916D2" w:rsidRDefault="004916D2"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4916D2" w:rsidRPr="00C861E9" w:rsidRDefault="001E67EF" w:rsidP="00B360E2">
        <w:pPr>
          <w:pStyle w:val="Footer"/>
        </w:pPr>
        <w:fldSimple w:instr=" PAGE   \* MERGEFORMAT ">
          <w:r w:rsidR="00E144B7">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4916D2" w:rsidRPr="00C861E9" w:rsidRDefault="001E67EF">
        <w:pPr>
          <w:pStyle w:val="Footer"/>
          <w:jc w:val="center"/>
          <w:rPr>
            <w:sz w:val="24"/>
            <w:szCs w:val="24"/>
          </w:rPr>
        </w:pPr>
        <w:r w:rsidRPr="00C861E9">
          <w:rPr>
            <w:sz w:val="24"/>
            <w:szCs w:val="24"/>
          </w:rPr>
          <w:fldChar w:fldCharType="begin"/>
        </w:r>
        <w:r w:rsidR="004916D2" w:rsidRPr="00C861E9">
          <w:rPr>
            <w:sz w:val="24"/>
            <w:szCs w:val="24"/>
          </w:rPr>
          <w:instrText xml:space="preserve"> PAGE   \* MERGEFORMAT </w:instrText>
        </w:r>
        <w:r w:rsidRPr="00C861E9">
          <w:rPr>
            <w:sz w:val="24"/>
            <w:szCs w:val="24"/>
          </w:rPr>
          <w:fldChar w:fldCharType="separate"/>
        </w:r>
        <w:r w:rsidR="00F26402">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6D2" w:rsidRDefault="004916D2" w:rsidP="00B360E2">
      <w:r>
        <w:separator/>
      </w:r>
    </w:p>
  </w:footnote>
  <w:footnote w:type="continuationSeparator" w:id="0">
    <w:p w:rsidR="004916D2" w:rsidRDefault="004916D2" w:rsidP="00B360E2">
      <w:r>
        <w:continuationSeparator/>
      </w:r>
    </w:p>
  </w:footnote>
  <w:footnote w:id="1">
    <w:p w:rsidR="004916D2" w:rsidRPr="00A31673" w:rsidRDefault="004916D2"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4916D2" w:rsidRPr="008416BA" w:rsidRDefault="004916D2"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916D2" w:rsidRDefault="004916D2" w:rsidP="00F22E21"/>
    <w:p w:rsidR="004916D2" w:rsidRPr="008B70EB" w:rsidRDefault="004916D2"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916D2" w:rsidRPr="008B70EB" w:rsidRDefault="004916D2"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4916D2" w:rsidRPr="008B70EB" w:rsidRDefault="004916D2"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4916D2" w:rsidRDefault="004916D2" w:rsidP="00F22E21">
      <w:pPr>
        <w:rPr>
          <w:rFonts w:asciiTheme="minorHAnsi" w:hAnsiTheme="minorHAnsi"/>
          <w:lang w:val="af-ZA"/>
        </w:rPr>
      </w:pPr>
    </w:p>
  </w:footnote>
  <w:footnote w:id="3">
    <w:p w:rsidR="004916D2" w:rsidRPr="00D3436F" w:rsidRDefault="004916D2"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4916D2" w:rsidRPr="00D3436F" w:rsidRDefault="004916D2" w:rsidP="00F22E21">
      <w:pPr>
        <w:pStyle w:val="FootnoteText"/>
        <w:rPr>
          <w:lang w:val="es-ES"/>
        </w:rPr>
      </w:pPr>
    </w:p>
  </w:footnote>
  <w:footnote w:id="4">
    <w:p w:rsidR="004916D2" w:rsidRPr="008842CE" w:rsidRDefault="004916D2" w:rsidP="00602C9A">
      <w:pPr>
        <w:pStyle w:val="FootnoteText"/>
      </w:pPr>
    </w:p>
  </w:footnote>
  <w:footnote w:id="5">
    <w:p w:rsidR="004916D2" w:rsidRPr="00343969" w:rsidRDefault="004916D2" w:rsidP="00602C9A">
      <w:pPr>
        <w:pStyle w:val="FootnoteText"/>
        <w:rPr>
          <w:rFonts w:asciiTheme="minorHAnsi" w:hAnsiTheme="minorHAnsi"/>
        </w:rPr>
      </w:pPr>
    </w:p>
  </w:footnote>
  <w:footnote w:id="6">
    <w:p w:rsidR="004916D2" w:rsidRPr="00D3436F" w:rsidRDefault="004916D2"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4916D2" w:rsidRPr="00402BC3" w:rsidRDefault="004916D2"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4916D2" w:rsidRPr="00552088" w:rsidRDefault="004916D2"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4916D2" w:rsidRPr="00D3436F" w:rsidRDefault="004916D2" w:rsidP="00B360E2">
      <w:pPr>
        <w:pStyle w:val="FootnoteText"/>
        <w:rPr>
          <w:lang w:val="hy-AM"/>
        </w:rPr>
      </w:pPr>
    </w:p>
  </w:footnote>
  <w:footnote w:id="8">
    <w:p w:rsidR="004916D2" w:rsidRPr="008842CE" w:rsidRDefault="004916D2"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4916D2" w:rsidRPr="00D3436F" w:rsidRDefault="004916D2" w:rsidP="00B360E2">
      <w:pPr>
        <w:pStyle w:val="FootnoteText"/>
        <w:rPr>
          <w:lang w:val="hy-AM"/>
        </w:rPr>
      </w:pPr>
    </w:p>
  </w:footnote>
  <w:footnote w:id="9">
    <w:p w:rsidR="004916D2" w:rsidRPr="00D3436F" w:rsidRDefault="004916D2"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4916D2" w:rsidRPr="008842CE" w:rsidRDefault="004916D2"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4916D2" w:rsidRPr="00D3436F" w:rsidRDefault="004916D2" w:rsidP="00B360E2">
      <w:pPr>
        <w:pStyle w:val="FootnoteText"/>
        <w:rPr>
          <w:lang w:val="hy-AM"/>
        </w:rPr>
      </w:pPr>
    </w:p>
  </w:footnote>
  <w:footnote w:id="11">
    <w:p w:rsidR="004916D2" w:rsidRPr="00E861BF" w:rsidRDefault="004916D2"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231"/>
    <w:rsid w:val="00065C3B"/>
    <w:rsid w:val="00065C4E"/>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67EF"/>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F8A"/>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542"/>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7BC"/>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3FE"/>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54"/>
    <w:rsid w:val="004859E2"/>
    <w:rsid w:val="004862B6"/>
    <w:rsid w:val="00486B55"/>
    <w:rsid w:val="00487402"/>
    <w:rsid w:val="004874EC"/>
    <w:rsid w:val="00490743"/>
    <w:rsid w:val="004916D2"/>
    <w:rsid w:val="00491E4F"/>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039"/>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32B2"/>
    <w:rsid w:val="00685962"/>
    <w:rsid w:val="00685A30"/>
    <w:rsid w:val="00685C48"/>
    <w:rsid w:val="00687E34"/>
    <w:rsid w:val="0069041C"/>
    <w:rsid w:val="006906E8"/>
    <w:rsid w:val="00691009"/>
    <w:rsid w:val="006912BB"/>
    <w:rsid w:val="0069157D"/>
    <w:rsid w:val="006925FA"/>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488B"/>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955"/>
    <w:rsid w:val="008D5D17"/>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3569"/>
    <w:rsid w:val="008F4A83"/>
    <w:rsid w:val="008F527F"/>
    <w:rsid w:val="008F62CC"/>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0389"/>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63D"/>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AF4"/>
    <w:rsid w:val="009F1E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96BFB"/>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2D94"/>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FC2"/>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194"/>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4B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476"/>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402"/>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972"/>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5FF3B-ADDA-4CC7-96F2-F5CE70ED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81</Pages>
  <Words>15877</Words>
  <Characters>115193</Characters>
  <Application>Microsoft Office Word</Application>
  <DocSecurity>0</DocSecurity>
  <Lines>959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130809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1116</cp:revision>
  <cp:lastPrinted>2018-02-16T07:12:00Z</cp:lastPrinted>
  <dcterms:created xsi:type="dcterms:W3CDTF">2019-10-28T07:04:00Z</dcterms:created>
  <dcterms:modified xsi:type="dcterms:W3CDTF">2022-02-10T11:54:00Z</dcterms:modified>
</cp:coreProperties>
</file>