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9044F1" w:rsidRDefault="00096865" w:rsidP="00B46D58">
      <w:pPr>
        <w:pStyle w:val="aa"/>
        <w:widowControl w:val="0"/>
        <w:spacing w:after="160"/>
        <w:ind w:right="-7" w:firstLine="567"/>
        <w:jc w:val="right"/>
        <w:rPr>
          <w:rFonts w:ascii="GHEA Grapalat" w:hAnsi="GHEA Grapalat" w:cs="Sylfaen"/>
          <w:i/>
          <w:u w:val="single"/>
        </w:rPr>
      </w:pPr>
      <w:bookmarkStart w:id="0" w:name="_GoBack"/>
      <w:bookmarkEnd w:id="0"/>
      <w:r w:rsidRPr="009044F1">
        <w:rPr>
          <w:rFonts w:ascii="GHEA Grapalat" w:hAnsi="GHEA Grapalat"/>
          <w:i/>
          <w:u w:val="single"/>
        </w:rPr>
        <w:t>Типовая форма</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1C19B0" w:rsidRPr="00362494" w:rsidRDefault="001C19B0" w:rsidP="001C19B0">
      <w:pPr>
        <w:widowControl w:val="0"/>
        <w:spacing w:line="360" w:lineRule="auto"/>
        <w:jc w:val="center"/>
        <w:rPr>
          <w:rFonts w:ascii="GHEA Grapalat" w:hAnsi="GHEA Grapalat"/>
        </w:rPr>
      </w:pPr>
      <w:r w:rsidRPr="00362494">
        <w:rPr>
          <w:rFonts w:ascii="GHEA Grapalat" w:hAnsi="GHEA Grapalat"/>
        </w:rPr>
        <w:t>О ЗАПРОСЕ КОТИРОВОК</w:t>
      </w:r>
    </w:p>
    <w:p w:rsidR="00642EFE" w:rsidRPr="00BA7128" w:rsidRDefault="00BA7128" w:rsidP="00B46D58">
      <w:pPr>
        <w:pStyle w:val="a3"/>
        <w:widowControl w:val="0"/>
        <w:spacing w:after="160" w:line="240" w:lineRule="auto"/>
        <w:ind w:firstLine="0"/>
        <w:jc w:val="center"/>
        <w:rPr>
          <w:rFonts w:ascii="GHEA Grapalat" w:hAnsi="GHEA Grapalat"/>
          <w:i w:val="0"/>
          <w:sz w:val="24"/>
          <w:szCs w:val="24"/>
        </w:rPr>
      </w:pPr>
      <w:r>
        <w:rPr>
          <w:rStyle w:val="af6"/>
          <w:rFonts w:ascii="GHEA Grapalat" w:hAnsi="GHEA Grapalat"/>
          <w:i w:val="0"/>
          <w:sz w:val="24"/>
          <w:szCs w:val="24"/>
        </w:rPr>
        <w:footnoteReference w:customMarkFollows="1" w:id="1"/>
        <w:t>*</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1C19B0" w:rsidRPr="00413678">
        <w:rPr>
          <w:rFonts w:ascii="GHEA Grapalat" w:hAnsi="GHEA Grapalat"/>
          <w:i w:val="0"/>
          <w:sz w:val="24"/>
          <w:szCs w:val="24"/>
        </w:rPr>
        <w:t>3</w:t>
      </w:r>
      <w:r w:rsidRPr="009044F1">
        <w:rPr>
          <w:rFonts w:ascii="GHEA Grapalat" w:hAnsi="GHEA Grapalat"/>
          <w:i w:val="0"/>
          <w:sz w:val="24"/>
          <w:szCs w:val="24"/>
        </w:rPr>
        <w:t>" "</w:t>
      </w:r>
      <w:r w:rsidR="001C19B0" w:rsidRPr="00413678">
        <w:rPr>
          <w:rFonts w:ascii="GHEA Grapalat" w:hAnsi="GHEA Grapalat"/>
          <w:i w:val="0"/>
          <w:sz w:val="24"/>
          <w:szCs w:val="24"/>
        </w:rPr>
        <w:t>12</w:t>
      </w:r>
      <w:r w:rsidRPr="009044F1">
        <w:rPr>
          <w:rFonts w:ascii="GHEA Grapalat" w:hAnsi="GHEA Grapalat"/>
          <w:i w:val="0"/>
          <w:sz w:val="24"/>
          <w:szCs w:val="24"/>
        </w:rPr>
        <w:t>" 20</w:t>
      </w:r>
      <w:r w:rsidR="001C19B0" w:rsidRPr="00413678">
        <w:rPr>
          <w:rFonts w:ascii="GHEA Grapalat" w:hAnsi="GHEA Grapalat"/>
          <w:i w:val="0"/>
          <w:sz w:val="24"/>
          <w:szCs w:val="24"/>
        </w:rPr>
        <w:t>19</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1C19B0" w:rsidRPr="00362494">
        <w:rPr>
          <w:rFonts w:ascii="GHEA Grapalat" w:hAnsi="GHEA Grapalat"/>
          <w:sz w:val="24"/>
          <w:szCs w:val="24"/>
        </w:rPr>
        <w:t>№</w:t>
      </w:r>
      <w:r w:rsidR="001C19B0" w:rsidRPr="00413678">
        <w:rPr>
          <w:rFonts w:ascii="GHEA Grapalat" w:hAnsi="GHEA Grapalat"/>
          <w:i w:val="0"/>
          <w:sz w:val="24"/>
          <w:szCs w:val="24"/>
        </w:rPr>
        <w:t>1</w:t>
      </w:r>
      <w:r w:rsidRPr="009044F1">
        <w:rPr>
          <w:rFonts w:ascii="GHEA Grapalat" w:hAnsi="GHEA Grapalat"/>
          <w:i w:val="0"/>
          <w:sz w:val="24"/>
          <w:szCs w:val="24"/>
        </w:rPr>
        <w:t xml:space="preserve">" </w:t>
      </w:r>
    </w:p>
    <w:p w:rsidR="0091042F" w:rsidRPr="00413678"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1C19B0" w:rsidRPr="00362494">
        <w:rPr>
          <w:rFonts w:ascii="Sylfaen" w:hAnsi="Sylfaen"/>
          <w:b/>
        </w:rPr>
        <w:t>АМД-Г</w:t>
      </w:r>
      <w:r w:rsidR="001C19B0" w:rsidRPr="00362494">
        <w:rPr>
          <w:rFonts w:ascii="Sylfaen" w:hAnsi="Sylfaen"/>
          <w:b/>
          <w:lang w:val="en-US"/>
        </w:rPr>
        <w:t>H</w:t>
      </w:r>
      <w:r w:rsidR="001C19B0" w:rsidRPr="00362494">
        <w:rPr>
          <w:rFonts w:ascii="Sylfaen" w:hAnsi="Sylfaen"/>
          <w:b/>
        </w:rPr>
        <w:t>-APDzB-20/1-49</w:t>
      </w:r>
    </w:p>
    <w:p w:rsidR="0091042F" w:rsidRPr="009044F1" w:rsidRDefault="0091042F" w:rsidP="00B46D58">
      <w:pPr>
        <w:pStyle w:val="a3"/>
        <w:widowControl w:val="0"/>
        <w:spacing w:after="160" w:line="240" w:lineRule="auto"/>
        <w:rPr>
          <w:rFonts w:ascii="GHEA Grapalat" w:hAnsi="GHEA Grapalat"/>
          <w:i w:val="0"/>
          <w:sz w:val="24"/>
          <w:szCs w:val="24"/>
        </w:rPr>
      </w:pPr>
    </w:p>
    <w:p w:rsidR="00311076" w:rsidRPr="004775ED" w:rsidRDefault="00642EFE" w:rsidP="00B46D58">
      <w:pPr>
        <w:pStyle w:val="a3"/>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1C19B0" w:rsidRPr="007A6BE1">
        <w:rPr>
          <w:rFonts w:ascii="Sylfaen" w:hAnsi="Sylfaen"/>
          <w:sz w:val="24"/>
          <w:szCs w:val="24"/>
        </w:rPr>
        <w:t>Авшарская средняя школа, Араратской области</w:t>
      </w:r>
      <w:r w:rsidR="001C19B0" w:rsidRPr="007A6BE1">
        <w:rPr>
          <w:rFonts w:ascii="Sylfaen" w:hAnsi="Sylfaen"/>
          <w:sz w:val="24"/>
          <w:szCs w:val="24"/>
          <w:lang w:val="af-ZA"/>
        </w:rPr>
        <w:t xml:space="preserve">» </w:t>
      </w:r>
      <w:r w:rsidR="001C19B0" w:rsidRPr="007A6BE1">
        <w:rPr>
          <w:rFonts w:ascii="Sylfaen" w:hAnsi="Sylfaen" w:cs="Arial"/>
          <w:sz w:val="24"/>
          <w:szCs w:val="24"/>
          <w:lang w:val="af-ZA"/>
        </w:rPr>
        <w:t>ГНО</w:t>
      </w:r>
      <w:r w:rsidR="001C19B0">
        <w:rPr>
          <w:rFonts w:ascii="Sylfaen" w:hAnsi="Sylfaen" w:cs="Arial"/>
          <w:sz w:val="24"/>
          <w:szCs w:val="24"/>
          <w:lang w:val="af-ZA"/>
        </w:rPr>
        <w:t xml:space="preserve"> </w:t>
      </w:r>
      <w:r w:rsidRPr="009044F1">
        <w:rPr>
          <w:rFonts w:ascii="GHEA Grapalat" w:hAnsi="GHEA Grapalat"/>
          <w:i w:val="0"/>
          <w:sz w:val="24"/>
          <w:szCs w:val="24"/>
        </w:rPr>
        <w:t xml:space="preserve"> находящийся по адресу</w:t>
      </w:r>
      <w:r w:rsidR="001C19B0" w:rsidRPr="001C19B0">
        <w:rPr>
          <w:rFonts w:ascii="Sylfaen" w:hAnsi="Sylfaen"/>
          <w:sz w:val="24"/>
          <w:szCs w:val="24"/>
        </w:rPr>
        <w:t xml:space="preserve"> </w:t>
      </w:r>
      <w:r w:rsidR="001C19B0" w:rsidRPr="00362494">
        <w:rPr>
          <w:rFonts w:ascii="Sylfaen" w:hAnsi="Sylfaen"/>
          <w:sz w:val="24"/>
          <w:szCs w:val="24"/>
        </w:rPr>
        <w:t>в село Авшар ,ул. Маштоц 13, в области Арарат РА</w:t>
      </w:r>
    </w:p>
    <w:p w:rsidR="00347499" w:rsidRPr="003A1EBB" w:rsidRDefault="00A12C95" w:rsidP="00B46D58">
      <w:pPr>
        <w:pStyle w:val="a3"/>
        <w:widowControl w:val="0"/>
        <w:tabs>
          <w:tab w:val="left" w:pos="7230"/>
        </w:tabs>
        <w:spacing w:after="160" w:line="240" w:lineRule="auto"/>
        <w:ind w:left="1985" w:firstLine="0"/>
        <w:rPr>
          <w:rFonts w:ascii="GHEA Grapalat" w:hAnsi="GHEA Grapalat"/>
          <w:i w:val="0"/>
          <w:sz w:val="16"/>
          <w:szCs w:val="16"/>
        </w:rPr>
      </w:pPr>
      <w:r w:rsidRPr="004775ED">
        <w:rPr>
          <w:rFonts w:ascii="GHEA Grapalat" w:hAnsi="GHEA Grapalat"/>
          <w:sz w:val="16"/>
          <w:szCs w:val="16"/>
        </w:rPr>
        <w:t>(наименование заказчика)</w:t>
      </w:r>
      <w:r w:rsidR="004775ED" w:rsidRPr="003A1EBB">
        <w:rPr>
          <w:rFonts w:ascii="GHEA Grapalat" w:hAnsi="GHEA Grapalat"/>
          <w:sz w:val="16"/>
          <w:szCs w:val="16"/>
        </w:rPr>
        <w:tab/>
      </w:r>
    </w:p>
    <w:p w:rsidR="00642EFE" w:rsidRPr="009044F1" w:rsidRDefault="00642EFE" w:rsidP="00B46D58">
      <w:pPr>
        <w:pStyle w:val="a3"/>
        <w:widowControl w:val="0"/>
        <w:spacing w:after="160" w:line="240" w:lineRule="auto"/>
        <w:ind w:firstLine="0"/>
        <w:rPr>
          <w:rFonts w:ascii="GHEA Grapalat" w:hAnsi="GHEA Grapalat"/>
          <w:i w:val="0"/>
          <w:sz w:val="24"/>
          <w:szCs w:val="24"/>
        </w:rPr>
      </w:pP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782D60" w:rsidRPr="00782D60" w:rsidRDefault="00A20B69" w:rsidP="00B46D58">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EF521C" w:rsidP="00B46D58">
      <w:pPr>
        <w:pStyle w:val="a3"/>
        <w:widowControl w:val="0"/>
        <w:spacing w:line="240" w:lineRule="auto"/>
        <w:ind w:firstLine="0"/>
        <w:rPr>
          <w:rFonts w:ascii="GHEA Grapalat" w:hAnsi="GHEA Grapalat"/>
          <w:i w:val="0"/>
          <w:sz w:val="24"/>
          <w:szCs w:val="24"/>
        </w:rPr>
      </w:pPr>
      <w:r w:rsidRPr="00362494">
        <w:rPr>
          <w:rFonts w:ascii="GHEA Grapalat" w:hAnsi="GHEA Grapalat"/>
          <w:sz w:val="24"/>
          <w:szCs w:val="24"/>
          <w:u w:val="single"/>
        </w:rPr>
        <w:t>Пищевых продуктов</w:t>
      </w:r>
      <w:r w:rsidRPr="009044F1">
        <w:rPr>
          <w:rFonts w:ascii="GHEA Grapalat" w:hAnsi="GHEA Grapalat"/>
          <w:i w:val="0"/>
          <w:sz w:val="24"/>
          <w:szCs w:val="24"/>
        </w:rPr>
        <w:t xml:space="preserve"> </w:t>
      </w:r>
      <w:r w:rsidR="00782D60">
        <w:rPr>
          <w:rFonts w:ascii="GHEA Grapalat" w:hAnsi="GHEA Grapalat"/>
          <w:i w:val="0"/>
          <w:sz w:val="24"/>
          <w:szCs w:val="24"/>
        </w:rPr>
        <w:t>_ (далее — договор).</w:t>
      </w:r>
    </w:p>
    <w:p w:rsidR="00311076" w:rsidRPr="003A1EBB" w:rsidRDefault="00782D60" w:rsidP="00B46D58">
      <w:pPr>
        <w:pStyle w:val="a3"/>
        <w:widowControl w:val="0"/>
        <w:spacing w:after="160" w:line="240" w:lineRule="auto"/>
        <w:ind w:left="2835" w:firstLine="0"/>
        <w:rPr>
          <w:rFonts w:ascii="GHEA Grapalat" w:hAnsi="GHEA Grapalat"/>
          <w:i w:val="0"/>
          <w:sz w:val="16"/>
          <w:szCs w:val="16"/>
        </w:rPr>
      </w:pPr>
      <w:r w:rsidRPr="00782D60">
        <w:rPr>
          <w:rFonts w:ascii="GHEA Grapalat" w:hAnsi="GHEA Grapalat"/>
          <w:i w:val="0"/>
          <w:sz w:val="16"/>
          <w:szCs w:val="16"/>
        </w:rPr>
        <w:t>Н</w:t>
      </w:r>
      <w:r w:rsidR="00642EFE" w:rsidRPr="00782D60">
        <w:rPr>
          <w:rFonts w:ascii="GHEA Grapalat" w:hAnsi="GHEA Grapalat"/>
          <w:i w:val="0"/>
          <w:sz w:val="16"/>
          <w:szCs w:val="16"/>
        </w:rPr>
        <w:t>аименование</w:t>
      </w:r>
      <w:r w:rsidRPr="003A1EBB">
        <w:rPr>
          <w:rFonts w:ascii="GHEA Grapalat" w:hAnsi="GHEA Grapalat"/>
          <w:i w:val="0"/>
          <w:sz w:val="16"/>
          <w:szCs w:val="16"/>
        </w:rPr>
        <w:t xml:space="preserve"> </w:t>
      </w:r>
      <w:r w:rsidRPr="00782D60">
        <w:rPr>
          <w:rFonts w:ascii="GHEA Grapalat" w:hAnsi="GHEA Grapalat"/>
          <w:i w:val="0"/>
          <w:sz w:val="16"/>
          <w:szCs w:val="16"/>
        </w:rPr>
        <w:t>товара</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413678"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0E2427" w:rsidRPr="009044F1" w:rsidRDefault="000E242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rsidR="007E15A7" w:rsidRPr="009044F1" w:rsidRDefault="0067765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в бумажной форме необходимо обратиться к заказчику до __</w:t>
      </w:r>
      <w:r w:rsidR="001C19B0" w:rsidRPr="00413678">
        <w:rPr>
          <w:rFonts w:ascii="GHEA Grapalat" w:hAnsi="GHEA Grapalat"/>
          <w:i w:val="0"/>
          <w:sz w:val="24"/>
          <w:szCs w:val="24"/>
        </w:rPr>
        <w:t>14</w:t>
      </w:r>
      <w:r w:rsidRPr="009044F1">
        <w:rPr>
          <w:rFonts w:ascii="GHEA Grapalat" w:hAnsi="GHEA Grapalat"/>
          <w:i w:val="0"/>
          <w:sz w:val="24"/>
          <w:szCs w:val="24"/>
        </w:rPr>
        <w:t>__ часов</w:t>
      </w:r>
      <w:r w:rsidR="00971F4A" w:rsidRPr="00971F4A">
        <w:rPr>
          <w:rFonts w:ascii="GHEA Grapalat" w:hAnsi="GHEA Grapalat"/>
          <w:i w:val="0"/>
          <w:sz w:val="24"/>
          <w:szCs w:val="24"/>
        </w:rPr>
        <w:t xml:space="preserve"> </w:t>
      </w:r>
      <w:r w:rsidRPr="00971F4A">
        <w:rPr>
          <w:rFonts w:ascii="GHEA Grapalat" w:hAnsi="GHEA Grapalat"/>
          <w:i w:val="0"/>
          <w:sz w:val="24"/>
          <w:szCs w:val="24"/>
        </w:rPr>
        <w:t>_</w:t>
      </w:r>
      <w:r w:rsidR="001C19B0" w:rsidRPr="00413678">
        <w:rPr>
          <w:rFonts w:ascii="GHEA Grapalat" w:hAnsi="GHEA Grapalat"/>
          <w:i w:val="0"/>
          <w:sz w:val="24"/>
          <w:szCs w:val="24"/>
        </w:rPr>
        <w:t>7</w:t>
      </w:r>
      <w:r w:rsidRPr="00971F4A">
        <w:rPr>
          <w:rFonts w:ascii="GHEA Grapalat" w:hAnsi="GHEA Grapalat"/>
          <w:i w:val="0"/>
          <w:sz w:val="24"/>
          <w:szCs w:val="24"/>
        </w:rPr>
        <w:t>___</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(или</w:t>
      </w:r>
      <w:r w:rsidR="00971F4A">
        <w:rPr>
          <w:rFonts w:ascii="Courier New" w:hAnsi="Courier New" w:cs="Courier New"/>
          <w:i w:val="0"/>
          <w:sz w:val="24"/>
          <w:szCs w:val="24"/>
          <w:lang w:val="en-US"/>
        </w:rPr>
        <w:t> </w:t>
      </w:r>
      <w:r w:rsidRPr="009044F1">
        <w:rPr>
          <w:rFonts w:ascii="GHEA Grapalat" w:hAnsi="GHEA Grapalat"/>
          <w:i w:val="0"/>
          <w:sz w:val="24"/>
          <w:szCs w:val="24"/>
        </w:rPr>
        <w:t>в</w:t>
      </w:r>
      <w:r w:rsidR="00971F4A">
        <w:rPr>
          <w:rFonts w:ascii="Courier New" w:hAnsi="Courier New" w:cs="Courier New"/>
          <w:i w:val="0"/>
          <w:sz w:val="24"/>
          <w:szCs w:val="24"/>
          <w:lang w:val="en-US"/>
        </w:rPr>
        <w:t> </w:t>
      </w:r>
      <w:r w:rsidRPr="009044F1">
        <w:rPr>
          <w:rFonts w:ascii="GHEA Grapalat" w:hAnsi="GHEA Grapalat"/>
          <w:i w:val="0"/>
          <w:sz w:val="24"/>
          <w:szCs w:val="24"/>
        </w:rPr>
        <w:t>случае представления вместе с заявлением копии выданного банком док</w:t>
      </w:r>
      <w:r w:rsidR="00971F4A">
        <w:rPr>
          <w:rFonts w:ascii="GHEA Grapalat" w:hAnsi="GHEA Grapalat"/>
          <w:i w:val="0"/>
          <w:sz w:val="24"/>
          <w:szCs w:val="24"/>
        </w:rPr>
        <w:t>умента, подтверждающего уплату __</w:t>
      </w:r>
      <w:r w:rsidR="00971F4A" w:rsidRPr="00971F4A">
        <w:rPr>
          <w:rFonts w:ascii="GHEA Grapalat" w:hAnsi="GHEA Grapalat"/>
          <w:i w:val="0"/>
          <w:sz w:val="24"/>
          <w:szCs w:val="24"/>
        </w:rPr>
        <w:t>_______</w:t>
      </w:r>
      <w:r w:rsidR="00971F4A">
        <w:rPr>
          <w:rFonts w:ascii="GHEA Grapalat" w:hAnsi="GHEA Grapalat"/>
          <w:i w:val="0"/>
          <w:sz w:val="24"/>
          <w:szCs w:val="24"/>
        </w:rPr>
        <w:t xml:space="preserve">__ </w:t>
      </w:r>
      <w:r w:rsidRPr="009044F1">
        <w:rPr>
          <w:rFonts w:ascii="GHEA Grapalat" w:hAnsi="GHEA Grapalat"/>
          <w:i w:val="0"/>
          <w:sz w:val="24"/>
          <w:szCs w:val="24"/>
        </w:rPr>
        <w:t>драмов РА, которые не</w:t>
      </w:r>
      <w:r w:rsidR="001B32D9">
        <w:rPr>
          <w:lang w:val="en-US"/>
        </w:rPr>
        <w:t> </w:t>
      </w:r>
      <w:r w:rsidRPr="009044F1">
        <w:rPr>
          <w:rFonts w:ascii="GHEA Grapalat" w:hAnsi="GHEA Grapalat"/>
          <w:i w:val="0"/>
          <w:sz w:val="24"/>
          <w:szCs w:val="24"/>
        </w:rPr>
        <w:t>могут превышать размер производимых расходов на копирование и доставку приглашения</w:t>
      </w:r>
      <w:r w:rsidRPr="009044F1">
        <w:rPr>
          <w:rStyle w:val="af6"/>
          <w:rFonts w:ascii="GHEA Grapalat" w:hAnsi="GHEA Grapalat"/>
          <w:i w:val="0"/>
          <w:sz w:val="24"/>
          <w:szCs w:val="24"/>
        </w:rPr>
        <w:footnoteReference w:id="3"/>
      </w:r>
      <w:r w:rsidRPr="009044F1">
        <w:rPr>
          <w:rFonts w:ascii="GHEA Grapalat" w:hAnsi="GHEA Grapalat"/>
          <w:i w:val="0"/>
          <w:sz w:val="24"/>
          <w:szCs w:val="24"/>
        </w:rPr>
        <w:t xml:space="preserve">) в первый рабочий день, </w:t>
      </w:r>
      <w:r w:rsidRPr="009044F1">
        <w:rPr>
          <w:rFonts w:ascii="GHEA Grapalat" w:hAnsi="GHEA Grapalat"/>
          <w:i w:val="0"/>
          <w:sz w:val="24"/>
          <w:szCs w:val="24"/>
        </w:rPr>
        <w:lastRenderedPageBreak/>
        <w:t>следующий за получением такого требования (п</w:t>
      </w:r>
      <w:r w:rsidR="00971F4A">
        <w:rPr>
          <w:rFonts w:ascii="GHEA Grapalat" w:hAnsi="GHEA Grapalat"/>
          <w:i w:val="0"/>
          <w:sz w:val="24"/>
          <w:szCs w:val="24"/>
        </w:rPr>
        <w:t>латеж необходимо внести на счет</w:t>
      </w:r>
      <w:r w:rsidRPr="009044F1">
        <w:rPr>
          <w:rFonts w:ascii="GHEA Grapalat" w:hAnsi="GHEA Grapalat"/>
          <w:i w:val="0"/>
          <w:sz w:val="24"/>
          <w:szCs w:val="24"/>
        </w:rPr>
        <w:t xml:space="preserve"> __</w:t>
      </w:r>
      <w:r w:rsidR="00971F4A" w:rsidRPr="00971F4A">
        <w:rPr>
          <w:rFonts w:ascii="GHEA Grapalat" w:hAnsi="GHEA Grapalat"/>
          <w:i w:val="0"/>
          <w:sz w:val="24"/>
          <w:szCs w:val="24"/>
        </w:rPr>
        <w:t>_______</w:t>
      </w:r>
      <w:r w:rsidRPr="009044F1">
        <w:rPr>
          <w:rFonts w:ascii="GHEA Grapalat" w:hAnsi="GHEA Grapalat"/>
          <w:i w:val="0"/>
          <w:sz w:val="24"/>
          <w:szCs w:val="24"/>
        </w:rPr>
        <w:t>____________________</w:t>
      </w:r>
      <w:r w:rsidRPr="009044F1">
        <w:rPr>
          <w:rStyle w:val="af6"/>
          <w:rFonts w:ascii="GHEA Grapalat" w:hAnsi="GHEA Grapalat"/>
          <w:i w:val="0"/>
          <w:sz w:val="24"/>
          <w:szCs w:val="24"/>
        </w:rPr>
        <w:footnoteReference w:id="4"/>
      </w:r>
      <w:r w:rsidRPr="009044F1">
        <w:rPr>
          <w:rFonts w:ascii="GHEA Grapalat" w:hAnsi="GHEA Grapalat"/>
          <w:i w:val="0"/>
          <w:sz w:val="24"/>
          <w:szCs w:val="24"/>
        </w:rPr>
        <w:t>).</w:t>
      </w:r>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1C19B0" w:rsidRPr="007A6BE1" w:rsidRDefault="001C19B0" w:rsidP="001C19B0">
      <w:pPr>
        <w:widowControl w:val="0"/>
        <w:spacing w:line="360" w:lineRule="auto"/>
        <w:ind w:firstLine="567"/>
        <w:jc w:val="both"/>
        <w:rPr>
          <w:rFonts w:ascii="GHEA Grapalat" w:hAnsi="GHEA Grapalat"/>
        </w:rPr>
      </w:pPr>
      <w:r w:rsidRPr="00362494">
        <w:rPr>
          <w:rFonts w:ascii="GHEA Grapalat" w:hAnsi="GHEA Grapalat"/>
        </w:rPr>
        <w:t xml:space="preserve">Заявки на запрос котировок необходимо подавать по  </w:t>
      </w:r>
      <w:r w:rsidRPr="00362494">
        <w:rPr>
          <w:rFonts w:ascii="Arial LatArm" w:hAnsi="Arial LatArm"/>
          <w:i/>
          <w:sz w:val="20"/>
          <w:szCs w:val="20"/>
        </w:rPr>
        <w:t xml:space="preserve"> </w:t>
      </w:r>
      <w:r w:rsidRPr="00362494">
        <w:rPr>
          <w:rFonts w:ascii="GHEA Grapalat" w:hAnsi="GHEA Grapalat"/>
        </w:rPr>
        <w:t xml:space="preserve">село </w:t>
      </w:r>
      <w:r w:rsidRPr="007A6BE1">
        <w:rPr>
          <w:rFonts w:ascii="GHEA Grapalat" w:hAnsi="GHEA Grapalat"/>
        </w:rPr>
        <w:t>Авшар ,ул. Маштоц 13, в области Арарат, РА.</w:t>
      </w:r>
    </w:p>
    <w:p w:rsidR="003F6ED1" w:rsidRPr="000F11E5" w:rsidRDefault="003F6ED1" w:rsidP="003F6ED1">
      <w:pPr>
        <w:pStyle w:val="a3"/>
        <w:widowControl w:val="0"/>
        <w:spacing w:after="160"/>
        <w:ind w:firstLine="567"/>
        <w:rPr>
          <w:rFonts w:ascii="GHEA Grapalat" w:hAnsi="GHEA Grapalat"/>
          <w:i w:val="0"/>
          <w:spacing w:val="6"/>
          <w:sz w:val="24"/>
          <w:szCs w:val="24"/>
        </w:rPr>
      </w:pPr>
    </w:p>
    <w:p w:rsidR="003F6ED1" w:rsidRPr="000F11E5" w:rsidRDefault="003F6ED1" w:rsidP="001516B2">
      <w:pPr>
        <w:pStyle w:val="a3"/>
        <w:widowControl w:val="0"/>
        <w:spacing w:after="160" w:line="240" w:lineRule="auto"/>
        <w:ind w:firstLine="0"/>
        <w:contextualSpacing/>
        <w:rPr>
          <w:rFonts w:ascii="GHEA Grapalat" w:hAnsi="GHEA Grapalat"/>
          <w:i w:val="0"/>
          <w:sz w:val="24"/>
          <w:szCs w:val="24"/>
        </w:rPr>
      </w:pPr>
      <w:r w:rsidRPr="000F0CA8">
        <w:rPr>
          <w:rFonts w:ascii="GHEA Grapalat" w:hAnsi="GHEA Grapalat"/>
          <w:i w:val="0"/>
          <w:sz w:val="24"/>
          <w:szCs w:val="24"/>
        </w:rPr>
        <w:t>в документарной форме, до ____</w:t>
      </w:r>
      <w:r w:rsidR="001C19B0" w:rsidRPr="00413678">
        <w:rPr>
          <w:rFonts w:ascii="GHEA Grapalat" w:hAnsi="GHEA Grapalat"/>
          <w:i w:val="0"/>
          <w:sz w:val="24"/>
          <w:szCs w:val="24"/>
        </w:rPr>
        <w:t>14</w:t>
      </w:r>
      <w:r w:rsidRPr="000F0CA8">
        <w:rPr>
          <w:rFonts w:ascii="GHEA Grapalat" w:hAnsi="GHEA Grapalat"/>
          <w:i w:val="0"/>
          <w:sz w:val="24"/>
          <w:szCs w:val="24"/>
        </w:rPr>
        <w:t>__часов ___</w:t>
      </w:r>
      <w:r w:rsidR="001C19B0" w:rsidRPr="00413678">
        <w:rPr>
          <w:rFonts w:ascii="GHEA Grapalat" w:hAnsi="GHEA Grapalat"/>
          <w:i w:val="0"/>
          <w:sz w:val="24"/>
          <w:szCs w:val="24"/>
        </w:rPr>
        <w:t>7</w:t>
      </w:r>
      <w:r w:rsidRPr="000F0CA8">
        <w:rPr>
          <w:rFonts w:ascii="GHEA Grapalat" w:hAnsi="GHEA Grapalat"/>
          <w:i w:val="0"/>
          <w:sz w:val="24"/>
          <w:szCs w:val="24"/>
        </w:rPr>
        <w:t>_-го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1C19B0" w:rsidRPr="00362494" w:rsidRDefault="003F6ED1" w:rsidP="001C19B0">
      <w:pPr>
        <w:widowControl w:val="0"/>
        <w:spacing w:line="360" w:lineRule="auto"/>
        <w:ind w:firstLine="567"/>
        <w:jc w:val="both"/>
        <w:rPr>
          <w:rFonts w:ascii="GHEA Grapalat" w:hAnsi="GHEA Grapalat"/>
        </w:rPr>
      </w:pPr>
      <w:r w:rsidRPr="000F0CA8">
        <w:rPr>
          <w:rFonts w:ascii="GHEA Grapalat" w:hAnsi="GHEA Grapalat"/>
        </w:rPr>
        <w:t xml:space="preserve">Вскрытие заявок будет проводиться по адресу </w:t>
      </w:r>
      <w:r w:rsidR="001C19B0" w:rsidRPr="00362494">
        <w:rPr>
          <w:rFonts w:ascii="GHEA Grapalat" w:hAnsi="GHEA Grapalat"/>
        </w:rPr>
        <w:t>село Авшар ,ул. Маштоц 13, в области Арарат, РА., в 14</w:t>
      </w:r>
      <w:r w:rsidR="001C19B0" w:rsidRPr="00362494">
        <w:rPr>
          <w:rFonts w:ascii="GHEA Grapalat" w:hAnsi="GHEA Grapalat"/>
          <w:vertAlign w:val="superscript"/>
        </w:rPr>
        <w:t>00</w:t>
      </w:r>
      <w:r w:rsidR="001C19B0" w:rsidRPr="00362494">
        <w:rPr>
          <w:rFonts w:ascii="GHEA Grapalat" w:hAnsi="GHEA Grapalat"/>
        </w:rPr>
        <w:t>часов "17" "12" "2019г".</w:t>
      </w:r>
    </w:p>
    <w:p w:rsidR="00BE1C5E" w:rsidRPr="001B32D9" w:rsidRDefault="001305C6"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1C19B0" w:rsidRPr="00362494" w:rsidRDefault="001C19B0" w:rsidP="001C19B0">
      <w:pPr>
        <w:widowControl w:val="0"/>
        <w:jc w:val="both"/>
        <w:rPr>
          <w:rFonts w:ascii="GHEA Grapalat" w:hAnsi="GHEA Grapalat"/>
        </w:rPr>
      </w:pPr>
      <w:r w:rsidRPr="001C19B0">
        <w:rPr>
          <w:rFonts w:ascii="GHEA Grapalat" w:hAnsi="GHEA Grapalat"/>
        </w:rPr>
        <w:t xml:space="preserve"> </w:t>
      </w:r>
      <w:r w:rsidRPr="00362494">
        <w:rPr>
          <w:rFonts w:ascii="GHEA Grapalat" w:hAnsi="GHEA Grapalat"/>
        </w:rPr>
        <w:t>Сатеник Закарян</w:t>
      </w:r>
    </w:p>
    <w:p w:rsidR="00754697" w:rsidRPr="003A1EBB" w:rsidRDefault="00BE1C5E" w:rsidP="00B46D58">
      <w:pPr>
        <w:pStyle w:val="a3"/>
        <w:widowControl w:val="0"/>
        <w:spacing w:line="240" w:lineRule="auto"/>
        <w:ind w:firstLine="0"/>
        <w:rPr>
          <w:rFonts w:ascii="GHEA Grapalat" w:hAnsi="GHEA Grapalat"/>
          <w:i w:val="0"/>
          <w:sz w:val="24"/>
          <w:szCs w:val="24"/>
        </w:rPr>
      </w:pPr>
      <w:r w:rsidRPr="00BE1C5E">
        <w:rPr>
          <w:rFonts w:ascii="GHEA Grapalat" w:hAnsi="GHEA Grapalat"/>
          <w:i w:val="0"/>
          <w:sz w:val="24"/>
          <w:szCs w:val="24"/>
        </w:rPr>
        <w:t>________</w:t>
      </w:r>
      <w:r w:rsidR="00754697" w:rsidRPr="00D3423E">
        <w:rPr>
          <w:rFonts w:ascii="GHEA Grapalat" w:hAnsi="GHEA Grapalat"/>
          <w:i w:val="0"/>
          <w:sz w:val="24"/>
          <w:szCs w:val="24"/>
        </w:rPr>
        <w:t>_________________</w:t>
      </w:r>
    </w:p>
    <w:p w:rsidR="009F18D0" w:rsidRPr="003A1EBB" w:rsidRDefault="009F18D0" w:rsidP="00B46D58">
      <w:pPr>
        <w:pStyle w:val="a3"/>
        <w:widowControl w:val="0"/>
        <w:spacing w:after="160" w:line="240" w:lineRule="auto"/>
        <w:ind w:left="993" w:firstLine="0"/>
        <w:rPr>
          <w:rFonts w:ascii="GHEA Grapalat" w:hAnsi="GHEA Grapalat"/>
          <w:i w:val="0"/>
          <w:sz w:val="16"/>
          <w:szCs w:val="16"/>
        </w:rPr>
      </w:pPr>
      <w:r w:rsidRPr="00BE1C5E">
        <w:rPr>
          <w:rFonts w:ascii="GHEA Grapalat" w:hAnsi="GHEA Grapalat"/>
          <w:i w:val="0"/>
          <w:sz w:val="16"/>
          <w:szCs w:val="16"/>
        </w:rPr>
        <w:t>имя, фамилия</w:t>
      </w:r>
    </w:p>
    <w:p w:rsidR="001C19B0" w:rsidRPr="00413678" w:rsidRDefault="00754697" w:rsidP="00B46D58">
      <w:pPr>
        <w:pStyle w:val="a3"/>
        <w:widowControl w:val="0"/>
        <w:spacing w:after="160" w:line="240" w:lineRule="auto"/>
        <w:ind w:left="1701" w:firstLine="0"/>
        <w:rPr>
          <w:rFonts w:ascii="GHEA Grapalat" w:hAnsi="GHEA Grapalat"/>
          <w:sz w:val="24"/>
          <w:szCs w:val="24"/>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sidR="001C19B0" w:rsidRPr="00362494">
        <w:rPr>
          <w:rFonts w:ascii="GHEA Grapalat" w:hAnsi="GHEA Grapalat"/>
          <w:sz w:val="24"/>
          <w:szCs w:val="24"/>
        </w:rPr>
        <w:t>+374 93045578</w:t>
      </w:r>
    </w:p>
    <w:p w:rsidR="00754697" w:rsidRPr="009044F1" w:rsidRDefault="001C19B0" w:rsidP="00B46D58">
      <w:pPr>
        <w:pStyle w:val="a3"/>
        <w:widowControl w:val="0"/>
        <w:spacing w:after="160" w:line="240" w:lineRule="auto"/>
        <w:ind w:left="1701" w:firstLine="0"/>
        <w:rPr>
          <w:rFonts w:ascii="GHEA Grapalat" w:hAnsi="GHEA Grapalat"/>
          <w:i w:val="0"/>
          <w:sz w:val="24"/>
          <w:szCs w:val="24"/>
          <w:u w:val="single"/>
        </w:rPr>
      </w:pPr>
      <w:r>
        <w:rPr>
          <w:rFonts w:ascii="GHEA Grapalat" w:hAnsi="GHEA Grapalat"/>
          <w:i w:val="0"/>
          <w:sz w:val="24"/>
          <w:szCs w:val="24"/>
        </w:rPr>
        <w:t xml:space="preserve">Электронная почта </w:t>
      </w:r>
      <w:r w:rsidRPr="00362494">
        <w:rPr>
          <w:rFonts w:ascii="GHEA Grapalat" w:hAnsi="GHEA Grapalat"/>
          <w:sz w:val="24"/>
          <w:szCs w:val="24"/>
        </w:rPr>
        <w:t>avshar@schools..am</w:t>
      </w:r>
    </w:p>
    <w:p w:rsidR="001C19B0" w:rsidRPr="00362494" w:rsidRDefault="001C19B0" w:rsidP="001C19B0">
      <w:pPr>
        <w:widowControl w:val="0"/>
        <w:rPr>
          <w:rFonts w:ascii="GHEA Grapalat" w:hAnsi="GHEA Grapalat"/>
          <w:u w:val="single"/>
        </w:rPr>
      </w:pPr>
      <w:r w:rsidRPr="00413678">
        <w:rPr>
          <w:rFonts w:ascii="GHEA Grapalat" w:hAnsi="GHEA Grapalat"/>
        </w:rPr>
        <w:t xml:space="preserve">                             </w:t>
      </w:r>
      <w:r w:rsidR="00754697" w:rsidRPr="009044F1">
        <w:rPr>
          <w:rFonts w:ascii="GHEA Grapalat" w:hAnsi="GHEA Grapalat"/>
        </w:rPr>
        <w:t>Заказчик _</w:t>
      </w:r>
      <w:r w:rsidRPr="00362494">
        <w:rPr>
          <w:rFonts w:ascii="GHEA Grapalat" w:hAnsi="GHEA Grapalat"/>
        </w:rPr>
        <w:t xml:space="preserve">&lt;&lt; Авшарская средняя школа </w:t>
      </w:r>
      <w:r w:rsidRPr="00362494">
        <w:rPr>
          <w:rFonts w:ascii="Sylfaen" w:hAnsi="Sylfaen"/>
          <w:lang w:val="af-ZA"/>
        </w:rPr>
        <w:t>&gt;&gt;</w:t>
      </w:r>
      <w:r w:rsidRPr="00362494">
        <w:rPr>
          <w:rFonts w:ascii="Sylfaen" w:hAnsi="Sylfaen" w:cs="Arial"/>
          <w:lang w:val="af-ZA"/>
        </w:rPr>
        <w:t>ГНО</w:t>
      </w:r>
    </w:p>
    <w:p w:rsidR="00754697" w:rsidRPr="009044F1" w:rsidRDefault="00754697" w:rsidP="00B46D58">
      <w:pPr>
        <w:pStyle w:val="a3"/>
        <w:widowControl w:val="0"/>
        <w:spacing w:line="240" w:lineRule="auto"/>
        <w:ind w:left="1701" w:firstLine="0"/>
        <w:jc w:val="left"/>
        <w:rPr>
          <w:rFonts w:ascii="GHEA Grapalat" w:hAnsi="GHEA Grapalat"/>
          <w:i w:val="0"/>
          <w:sz w:val="24"/>
          <w:szCs w:val="24"/>
          <w:u w:val="single"/>
        </w:rPr>
      </w:pPr>
    </w:p>
    <w:p w:rsidR="00915A97" w:rsidRPr="00D5443D" w:rsidRDefault="001F1DF7" w:rsidP="00B46D58">
      <w:pPr>
        <w:pStyle w:val="a3"/>
        <w:widowControl w:val="0"/>
        <w:spacing w:after="160" w:line="240" w:lineRule="auto"/>
        <w:ind w:left="3969" w:firstLine="0"/>
        <w:rPr>
          <w:rFonts w:ascii="GHEA Grapalat" w:hAnsi="GHEA Grapalat"/>
          <w:i w:val="0"/>
          <w:sz w:val="16"/>
          <w:szCs w:val="16"/>
        </w:rPr>
      </w:pPr>
      <w:r w:rsidRPr="00915A97">
        <w:rPr>
          <w:rFonts w:ascii="GHEA Grapalat" w:hAnsi="GHEA Grapalat"/>
          <w:i w:val="0"/>
          <w:sz w:val="16"/>
          <w:szCs w:val="16"/>
        </w:rPr>
        <w:t>Н</w:t>
      </w:r>
      <w:r w:rsidR="009F18D0" w:rsidRPr="00915A97">
        <w:rPr>
          <w:rFonts w:ascii="GHEA Grapalat" w:hAnsi="GHEA Grapalat"/>
          <w:i w:val="0"/>
          <w:sz w:val="16"/>
          <w:szCs w:val="16"/>
        </w:rPr>
        <w:t>аименование</w:t>
      </w:r>
      <w:r>
        <w:rPr>
          <w:rFonts w:ascii="GHEA Grapalat" w:hAnsi="GHEA Grapalat"/>
          <w:i w:val="0"/>
          <w:sz w:val="16"/>
          <w:szCs w:val="16"/>
          <w:lang w:val="hy-AM"/>
        </w:rPr>
        <w:t xml:space="preserve"> </w:t>
      </w:r>
      <w:r w:rsidR="00915A97">
        <w:rPr>
          <w:rFonts w:ascii="GHEA Grapalat" w:hAnsi="GHEA Grapalat" w:cs="Sylfaen"/>
          <w:b/>
        </w:rPr>
        <w:br w:type="page"/>
      </w:r>
    </w:p>
    <w:p w:rsidR="001C19B0" w:rsidRPr="00362494" w:rsidRDefault="001C19B0" w:rsidP="001C19B0">
      <w:pPr>
        <w:widowControl w:val="0"/>
        <w:spacing w:line="360" w:lineRule="auto"/>
        <w:ind w:firstLine="567"/>
        <w:jc w:val="right"/>
        <w:rPr>
          <w:rFonts w:ascii="GHEA Grapalat" w:hAnsi="GHEA Grapalat" w:cs="Sylfaen"/>
          <w:i/>
        </w:rPr>
      </w:pPr>
      <w:r w:rsidRPr="00362494">
        <w:rPr>
          <w:rFonts w:ascii="GHEA Grapalat" w:hAnsi="GHEA Grapalat"/>
          <w:i/>
        </w:rPr>
        <w:lastRenderedPageBreak/>
        <w:t>Утверждено</w:t>
      </w:r>
    </w:p>
    <w:p w:rsidR="001C19B0" w:rsidRPr="00362494" w:rsidRDefault="001C19B0" w:rsidP="001C19B0">
      <w:pPr>
        <w:widowControl w:val="0"/>
        <w:spacing w:line="360" w:lineRule="auto"/>
        <w:ind w:firstLine="567"/>
        <w:jc w:val="right"/>
        <w:rPr>
          <w:rFonts w:ascii="GHEA Grapalat" w:hAnsi="GHEA Grapalat"/>
        </w:rPr>
      </w:pPr>
      <w:r w:rsidRPr="00362494">
        <w:rPr>
          <w:rFonts w:ascii="GHEA Grapalat" w:hAnsi="GHEA Grapalat"/>
        </w:rPr>
        <w:t>Решением Оценочной комиссии запроса котировок</w:t>
      </w:r>
      <w:r w:rsidRPr="00362494">
        <w:rPr>
          <w:rFonts w:ascii="GHEA Grapalat" w:hAnsi="GHEA Grapalat" w:cs="Sylfaen"/>
          <w:i/>
        </w:rPr>
        <w:br/>
      </w:r>
      <w:r w:rsidRPr="00362494">
        <w:rPr>
          <w:rFonts w:ascii="GHEA Grapalat" w:hAnsi="GHEA Grapalat"/>
          <w:i/>
        </w:rPr>
        <w:t>№ 1</w:t>
      </w:r>
      <w:r w:rsidRPr="00362494">
        <w:rPr>
          <w:rFonts w:ascii="GHEA Grapalat" w:hAnsi="GHEA Grapalat"/>
          <w:i/>
        </w:rPr>
        <w:tab/>
        <w:t>от 03.12.2019г.</w:t>
      </w:r>
      <w:r w:rsidRPr="00362494">
        <w:rPr>
          <w:rFonts w:ascii="GHEA Grapalat" w:hAnsi="GHEA Grapalat" w:cs="Times Armenian"/>
          <w:i/>
        </w:rPr>
        <w:br/>
      </w:r>
      <w:r w:rsidRPr="00362494">
        <w:rPr>
          <w:rFonts w:ascii="GHEA Grapalat" w:hAnsi="GHEA Grapalat"/>
          <w:i/>
        </w:rPr>
        <w:t xml:space="preserve">под кодом </w:t>
      </w:r>
      <w:r w:rsidRPr="00362494">
        <w:rPr>
          <w:rFonts w:ascii="Sylfaen" w:hAnsi="Sylfaen"/>
          <w:i/>
        </w:rPr>
        <w:t>АМД-ГH-APDzB-20/1-49</w:t>
      </w:r>
    </w:p>
    <w:p w:rsidR="001C19B0" w:rsidRPr="00362494" w:rsidRDefault="001C19B0" w:rsidP="001C19B0">
      <w:pPr>
        <w:widowControl w:val="0"/>
        <w:spacing w:line="360" w:lineRule="auto"/>
        <w:ind w:right="-7"/>
        <w:rPr>
          <w:rFonts w:ascii="GHEA Grapalat" w:hAnsi="GHEA Grapalat"/>
          <w:lang w:val="af-ZA"/>
        </w:rPr>
      </w:pPr>
      <w:r w:rsidRPr="007A6BE1">
        <w:rPr>
          <w:rFonts w:ascii="GHEA Grapalat" w:hAnsi="GHEA Grapalat"/>
        </w:rPr>
        <w:t xml:space="preserve">                                                         </w:t>
      </w:r>
      <w:r w:rsidRPr="00362494">
        <w:rPr>
          <w:rFonts w:ascii="Sylfaen" w:hAnsi="Sylfaen"/>
          <w:lang w:val="af-ZA"/>
        </w:rPr>
        <w:t xml:space="preserve">« </w:t>
      </w:r>
      <w:r w:rsidRPr="00362494">
        <w:rPr>
          <w:rFonts w:ascii="Sylfaen" w:hAnsi="Sylfaen"/>
        </w:rPr>
        <w:t>Авшарская средняя школа ,Араратской области</w:t>
      </w:r>
      <w:r w:rsidRPr="00362494">
        <w:rPr>
          <w:rFonts w:ascii="Sylfaen" w:hAnsi="Sylfaen"/>
          <w:lang w:val="af-ZA"/>
        </w:rPr>
        <w:t xml:space="preserve">» </w:t>
      </w:r>
      <w:r w:rsidRPr="00362494">
        <w:rPr>
          <w:rFonts w:ascii="Sylfaen" w:hAnsi="Sylfaen" w:cs="Arial"/>
          <w:lang w:val="af-ZA"/>
        </w:rPr>
        <w:t>ГНО</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96865" w:rsidRPr="009044F1" w:rsidRDefault="001C19B0" w:rsidP="001C19B0">
      <w:pPr>
        <w:pStyle w:val="aa"/>
        <w:widowControl w:val="0"/>
        <w:spacing w:after="160"/>
        <w:ind w:right="-7"/>
        <w:rPr>
          <w:rFonts w:ascii="GHEA Grapalat" w:hAnsi="GHEA Grapalat" w:cs="Sylfaen"/>
        </w:rPr>
      </w:pPr>
      <w:r w:rsidRPr="00413678">
        <w:rPr>
          <w:rFonts w:ascii="GHEA Grapalat" w:hAnsi="GHEA Grapalat"/>
        </w:rPr>
        <w:t xml:space="preserve">                                                                          </w:t>
      </w:r>
      <w:r w:rsidR="000763E5">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1C19B0" w:rsidRPr="00362494" w:rsidRDefault="001C19B0" w:rsidP="001C19B0">
      <w:pPr>
        <w:rPr>
          <w:rFonts w:ascii="Sylfaen" w:hAnsi="Sylfaen" w:cs="Arial"/>
          <w:lang w:val="af-ZA"/>
        </w:rPr>
      </w:pPr>
      <w:r w:rsidRPr="00362494">
        <w:rPr>
          <w:rFonts w:ascii="GHEA Grapalat" w:hAnsi="GHEA Grapalat"/>
        </w:rPr>
        <w:t xml:space="preserve">НА ЗАПРОС КОТИРОВОК, ОБЪЯВЛЕННЫЙ С ЦЕЛЬЮ ПРИОБРЕТЕНИЯ </w:t>
      </w:r>
      <w:r w:rsidRPr="00362494">
        <w:rPr>
          <w:rFonts w:ascii="GHEA Grapalat" w:hAnsi="GHEA Grapalat"/>
          <w:u w:val="single"/>
        </w:rPr>
        <w:t xml:space="preserve">Пищевых продуктов  </w:t>
      </w:r>
      <w:r w:rsidRPr="00362494">
        <w:rPr>
          <w:rFonts w:ascii="GHEA Grapalat" w:hAnsi="GHEA Grapalat"/>
        </w:rPr>
        <w:t xml:space="preserve">ДЛЯ НУЖД </w:t>
      </w:r>
      <w:r w:rsidRPr="00362494">
        <w:rPr>
          <w:rFonts w:ascii="Sylfaen" w:hAnsi="Sylfaen"/>
          <w:lang w:val="af-ZA"/>
        </w:rPr>
        <w:t xml:space="preserve">« </w:t>
      </w:r>
      <w:r w:rsidRPr="00362494">
        <w:rPr>
          <w:rFonts w:ascii="Sylfaen" w:hAnsi="Sylfaen"/>
        </w:rPr>
        <w:t>Авшарская средняя школа ,Араратской области</w:t>
      </w:r>
      <w:r w:rsidRPr="00362494">
        <w:rPr>
          <w:rFonts w:ascii="Sylfaen" w:hAnsi="Sylfaen"/>
          <w:lang w:val="af-ZA"/>
        </w:rPr>
        <w:t xml:space="preserve">» </w:t>
      </w:r>
      <w:r w:rsidRPr="00362494">
        <w:rPr>
          <w:rFonts w:ascii="Sylfaen" w:hAnsi="Sylfaen" w:cs="Arial"/>
          <w:lang w:val="af-ZA"/>
        </w:rPr>
        <w:t>ГНО</w:t>
      </w:r>
    </w:p>
    <w:p w:rsidR="001C19B0" w:rsidRPr="00413678" w:rsidRDefault="001C19B0" w:rsidP="001C19B0">
      <w:pPr>
        <w:rPr>
          <w:rFonts w:ascii="GHEA Grapalat" w:hAnsi="GHEA Grapalat"/>
        </w:rPr>
      </w:pPr>
    </w:p>
    <w:p w:rsidR="001A43A4" w:rsidRPr="001C19B0" w:rsidRDefault="00096865" w:rsidP="001C19B0">
      <w:pPr>
        <w:rPr>
          <w:rFonts w:ascii="GHEA Grapalat" w:hAnsi="GHEA Grapalat"/>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615B35" w:rsidRPr="00EC400D" w:rsidRDefault="001C19B0" w:rsidP="001C19B0">
      <w:pPr>
        <w:widowControl w:val="0"/>
        <w:rPr>
          <w:rFonts w:ascii="GHEA Grapalat" w:hAnsi="GHEA Grapalat"/>
          <w:sz w:val="20"/>
          <w:szCs w:val="20"/>
        </w:rPr>
      </w:pPr>
      <w:r w:rsidRPr="00362494">
        <w:rPr>
          <w:rFonts w:ascii="GHEA Grapalat" w:hAnsi="GHEA Grapalat"/>
        </w:rPr>
        <w:t xml:space="preserve">Пищевые продукты </w:t>
      </w:r>
      <w:r w:rsidRPr="00413678">
        <w:rPr>
          <w:rFonts w:ascii="GHEA Grapalat" w:hAnsi="GHEA Grapalat"/>
        </w:rPr>
        <w:t xml:space="preserve">   </w:t>
      </w:r>
      <w:r w:rsidR="005D7731" w:rsidRPr="002E069D">
        <w:rPr>
          <w:rFonts w:ascii="GHEA Grapalat" w:hAnsi="GHEA Grapalat"/>
          <w:b/>
        </w:rPr>
        <w:t>ДЛЯ НУЖД</w:t>
      </w:r>
      <w:r w:rsidR="00EB5576" w:rsidRPr="00EC400D">
        <w:rPr>
          <w:rFonts w:ascii="GHEA Grapalat" w:hAnsi="GHEA Grapalat"/>
        </w:rPr>
        <w:t xml:space="preserve"> </w:t>
      </w:r>
      <w:r w:rsidRPr="00362494">
        <w:rPr>
          <w:rFonts w:ascii="Sylfaen" w:hAnsi="Sylfaen"/>
          <w:lang w:val="af-ZA"/>
        </w:rPr>
        <w:t>«</w:t>
      </w:r>
      <w:r w:rsidRPr="00362494">
        <w:t xml:space="preserve"> </w:t>
      </w:r>
      <w:r w:rsidRPr="00362494">
        <w:rPr>
          <w:rFonts w:ascii="Sylfaen" w:hAnsi="Sylfaen"/>
          <w:lang w:val="af-ZA"/>
        </w:rPr>
        <w:t xml:space="preserve">Авшарская средняя школа,  </w:t>
      </w:r>
      <w:r w:rsidRPr="00362494">
        <w:rPr>
          <w:rFonts w:ascii="Sylfaen" w:hAnsi="Sylfaen"/>
        </w:rPr>
        <w:t>Араратской области</w:t>
      </w:r>
      <w:r w:rsidRPr="00362494">
        <w:rPr>
          <w:rFonts w:ascii="Sylfaen" w:hAnsi="Sylfaen"/>
          <w:lang w:val="af-ZA"/>
        </w:rPr>
        <w:t xml:space="preserve">» </w:t>
      </w:r>
      <w:r w:rsidRPr="00362494">
        <w:rPr>
          <w:rFonts w:ascii="Sylfaen" w:hAnsi="Sylfaen" w:cs="Arial"/>
          <w:lang w:val="af-ZA"/>
        </w:rPr>
        <w:t>ГНО</w:t>
      </w:r>
      <w:r w:rsidR="00EC400D" w:rsidRPr="00EC400D">
        <w:rPr>
          <w:rFonts w:ascii="GHEA Grapalat" w:hAnsi="GHEA Grapalat"/>
          <w:sz w:val="20"/>
          <w:szCs w:val="20"/>
        </w:rPr>
        <w:tab/>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1C19B0" w:rsidRPr="00362494">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5"/>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1C19B0" w:rsidRPr="00362494" w:rsidRDefault="00096865" w:rsidP="001C19B0">
      <w:pPr>
        <w:widowControl w:val="0"/>
        <w:spacing w:line="360" w:lineRule="auto"/>
        <w:jc w:val="center"/>
        <w:rPr>
          <w:rFonts w:ascii="GHEA Grapalat" w:hAnsi="GHEA Grapalat"/>
          <w:b/>
        </w:rPr>
      </w:pPr>
      <w:r w:rsidRPr="009044F1">
        <w:rPr>
          <w:rFonts w:ascii="GHEA Grapalat" w:hAnsi="GHEA Grapalat"/>
          <w:b/>
        </w:rPr>
        <w:t xml:space="preserve">ИНСТРУКЦИЯ ПО ПОДГОТОВКЕ ЗАЯВКИ </w:t>
      </w:r>
      <w:r w:rsidR="001C19B0" w:rsidRPr="00362494">
        <w:rPr>
          <w:rFonts w:ascii="GHEA Grapalat" w:hAnsi="GHEA Grapalat"/>
          <w:b/>
        </w:rPr>
        <w:t>НА ЗАПРОС КОТИРОВОК</w:t>
      </w:r>
    </w:p>
    <w:p w:rsidR="00096865" w:rsidRPr="001C19B0" w:rsidRDefault="001C19B0" w:rsidP="001C19B0">
      <w:pPr>
        <w:widowControl w:val="0"/>
        <w:spacing w:after="160"/>
        <w:rPr>
          <w:rFonts w:ascii="GHEA Grapalat" w:hAnsi="GHEA Grapalat"/>
          <w:b/>
        </w:rPr>
      </w:pPr>
      <w:r w:rsidRPr="00413678">
        <w:rPr>
          <w:rFonts w:ascii="GHEA Grapalat" w:hAnsi="GHEA Grapalat"/>
          <w:b/>
        </w:rPr>
        <w:lastRenderedPageBreak/>
        <w:t xml:space="preserve">            </w:t>
      </w:r>
      <w:r w:rsidR="00096865" w:rsidRPr="009044F1">
        <w:rPr>
          <w:rFonts w:ascii="GHEA Grapalat" w:hAnsi="GHEA Grapalat"/>
        </w:rPr>
        <w:t>1.</w:t>
      </w:r>
      <w:r w:rsidR="00096865"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1C19B0" w:rsidRPr="00362494">
        <w:rPr>
          <w:rFonts w:ascii="GHEA Grapalat" w:hAnsi="GHEA Grapalat"/>
          <w:spacing w:val="-6"/>
        </w:rPr>
        <w:t>запросе котировок</w:t>
      </w:r>
      <w:r w:rsidR="00096865" w:rsidRPr="006D2DF7">
        <w:rPr>
          <w:rFonts w:ascii="GHEA Grapalat" w:hAnsi="GHEA Grapalat"/>
          <w:spacing w:val="-6"/>
        </w:rPr>
        <w:t xml:space="preserve">, проводимом под кодом </w:t>
      </w:r>
      <w:r w:rsidR="001C19B0" w:rsidRPr="00362494">
        <w:rPr>
          <w:rFonts w:ascii="Sylfaen" w:hAnsi="Sylfaen"/>
        </w:rPr>
        <w:t>АМД-</w:t>
      </w:r>
      <w:r w:rsidR="001C19B0" w:rsidRPr="00362494">
        <w:rPr>
          <w:rFonts w:ascii="Sylfaen" w:hAnsi="Sylfaen"/>
          <w:i/>
        </w:rPr>
        <w:t>ГH-APDzB-20</w:t>
      </w:r>
      <w:r w:rsidR="001C19B0" w:rsidRPr="00362494">
        <w:rPr>
          <w:rFonts w:ascii="Sylfaen" w:hAnsi="Sylfaen"/>
        </w:rPr>
        <w:t>/1-49</w:t>
      </w:r>
      <w:r w:rsidR="001C19B0"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w:t>
      </w:r>
      <w:r w:rsidR="001C19B0" w:rsidRPr="00362494">
        <w:rPr>
          <w:rFonts w:ascii="GHEA Grapalat" w:hAnsi="GHEA Grapalat"/>
          <w:sz w:val="16"/>
        </w:rPr>
        <w:t>&lt;&lt;</w:t>
      </w:r>
      <w:r w:rsidR="001C19B0" w:rsidRPr="00362494">
        <w:rPr>
          <w:rFonts w:ascii="GHEA Grapalat" w:hAnsi="GHEA Grapalat"/>
        </w:rPr>
        <w:t xml:space="preserve">Авшарская средняя школа &gt;&gt; </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"Наименование предмета закупки" (далее — также товар) для нужд "Наименование заказчика", которые сгруппированы в лоты "</w:t>
      </w:r>
      <w:r w:rsidR="001C19B0" w:rsidRPr="00413678">
        <w:rPr>
          <w:rFonts w:ascii="GHEA Grapalat" w:hAnsi="GHEA Grapalat"/>
          <w:i w:val="0"/>
          <w:sz w:val="24"/>
          <w:szCs w:val="24"/>
        </w:rPr>
        <w:t>17</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1C19B0" w:rsidRPr="009044F1" w:rsidTr="008C1CE9">
        <w:trPr>
          <w:jc w:val="center"/>
        </w:trPr>
        <w:tc>
          <w:tcPr>
            <w:tcW w:w="1530" w:type="dxa"/>
            <w:vAlign w:val="center"/>
          </w:tcPr>
          <w:p w:rsidR="001C19B0" w:rsidRPr="009044F1" w:rsidRDefault="001C19B0"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bottom"/>
          </w:tcPr>
          <w:p w:rsidR="001C19B0" w:rsidRPr="001C19B0" w:rsidRDefault="001C19B0" w:rsidP="00A45F02">
            <w:r w:rsidRPr="001C19B0">
              <w:rPr>
                <w:rFonts w:ascii="Calibri" w:hAnsi="Calibri" w:cs="Calibri"/>
              </w:rPr>
              <w:t>хлеб</w:t>
            </w:r>
          </w:p>
        </w:tc>
      </w:tr>
      <w:tr w:rsidR="001C19B0" w:rsidRPr="009044F1" w:rsidTr="008C1CE9">
        <w:trPr>
          <w:trHeight w:val="455"/>
          <w:jc w:val="center"/>
        </w:trPr>
        <w:tc>
          <w:tcPr>
            <w:tcW w:w="1530" w:type="dxa"/>
            <w:vAlign w:val="center"/>
          </w:tcPr>
          <w:p w:rsidR="001C19B0" w:rsidRPr="009044F1" w:rsidRDefault="001C19B0"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7704" w:type="dxa"/>
            <w:vAlign w:val="bottom"/>
          </w:tcPr>
          <w:p w:rsidR="001C19B0" w:rsidRPr="001C19B0" w:rsidRDefault="001C19B0" w:rsidP="00A45F02">
            <w:r w:rsidRPr="001C19B0">
              <w:rPr>
                <w:rFonts w:ascii="Sylfaen" w:hAnsi="Sylfaen"/>
              </w:rPr>
              <w:t>чечевица</w:t>
            </w:r>
          </w:p>
        </w:tc>
      </w:tr>
      <w:tr w:rsidR="001C19B0" w:rsidRPr="009044F1" w:rsidTr="008C1CE9">
        <w:trPr>
          <w:jc w:val="center"/>
        </w:trPr>
        <w:tc>
          <w:tcPr>
            <w:tcW w:w="1530" w:type="dxa"/>
            <w:vAlign w:val="center"/>
          </w:tcPr>
          <w:p w:rsidR="001C19B0" w:rsidRPr="001C19B0" w:rsidRDefault="001C19B0" w:rsidP="00B46D58">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3</w:t>
            </w:r>
          </w:p>
        </w:tc>
        <w:tc>
          <w:tcPr>
            <w:tcW w:w="7704" w:type="dxa"/>
            <w:vAlign w:val="bottom"/>
          </w:tcPr>
          <w:p w:rsidR="001C19B0" w:rsidRPr="001C19B0" w:rsidRDefault="001C19B0" w:rsidP="00A45F02">
            <w:r w:rsidRPr="001C19B0">
              <w:rPr>
                <w:rFonts w:ascii="Sylfaen" w:hAnsi="Sylfaen"/>
              </w:rPr>
              <w:t>рис</w:t>
            </w:r>
          </w:p>
        </w:tc>
      </w:tr>
      <w:tr w:rsidR="001C19B0" w:rsidRPr="009044F1" w:rsidTr="008C1CE9">
        <w:trPr>
          <w:jc w:val="center"/>
        </w:trPr>
        <w:tc>
          <w:tcPr>
            <w:tcW w:w="1530" w:type="dxa"/>
            <w:vAlign w:val="center"/>
          </w:tcPr>
          <w:p w:rsidR="001C19B0" w:rsidRPr="001C19B0" w:rsidRDefault="001C19B0" w:rsidP="00B46D58">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4</w:t>
            </w:r>
          </w:p>
        </w:tc>
        <w:tc>
          <w:tcPr>
            <w:tcW w:w="7704" w:type="dxa"/>
            <w:vAlign w:val="bottom"/>
          </w:tcPr>
          <w:p w:rsidR="001C19B0" w:rsidRPr="001C19B0" w:rsidRDefault="001C19B0" w:rsidP="00A45F02">
            <w:r w:rsidRPr="001C19B0">
              <w:rPr>
                <w:rFonts w:ascii="Sylfaen" w:hAnsi="Sylfaen"/>
              </w:rPr>
              <w:t>гречиха</w:t>
            </w:r>
          </w:p>
        </w:tc>
      </w:tr>
      <w:tr w:rsidR="001C19B0" w:rsidRPr="009044F1" w:rsidTr="008C1CE9">
        <w:trPr>
          <w:jc w:val="center"/>
        </w:trPr>
        <w:tc>
          <w:tcPr>
            <w:tcW w:w="1530" w:type="dxa"/>
            <w:vAlign w:val="center"/>
          </w:tcPr>
          <w:p w:rsidR="001C19B0" w:rsidRPr="001C19B0" w:rsidRDefault="001C19B0" w:rsidP="00B46D58">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5</w:t>
            </w:r>
          </w:p>
        </w:tc>
        <w:tc>
          <w:tcPr>
            <w:tcW w:w="7704" w:type="dxa"/>
            <w:vAlign w:val="bottom"/>
          </w:tcPr>
          <w:p w:rsidR="001C19B0" w:rsidRPr="001C19B0" w:rsidRDefault="001C19B0" w:rsidP="00A45F02">
            <w:r w:rsidRPr="001C19B0">
              <w:rPr>
                <w:rFonts w:ascii="Sylfaen" w:hAnsi="Sylfaen"/>
              </w:rPr>
              <w:t>макароны</w:t>
            </w:r>
          </w:p>
        </w:tc>
      </w:tr>
      <w:tr w:rsidR="001C19B0" w:rsidRPr="009044F1" w:rsidTr="008C1CE9">
        <w:trPr>
          <w:jc w:val="center"/>
        </w:trPr>
        <w:tc>
          <w:tcPr>
            <w:tcW w:w="1530" w:type="dxa"/>
            <w:vAlign w:val="center"/>
          </w:tcPr>
          <w:p w:rsidR="001C19B0" w:rsidRPr="001C19B0" w:rsidRDefault="001C19B0" w:rsidP="00B46D58">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6</w:t>
            </w:r>
          </w:p>
        </w:tc>
        <w:tc>
          <w:tcPr>
            <w:tcW w:w="7704" w:type="dxa"/>
            <w:vAlign w:val="bottom"/>
          </w:tcPr>
          <w:p w:rsidR="001C19B0" w:rsidRPr="001C19B0" w:rsidRDefault="001C19B0" w:rsidP="00A45F02">
            <w:r w:rsidRPr="001C19B0">
              <w:rPr>
                <w:rFonts w:ascii="Sylfaen" w:hAnsi="Sylfaen"/>
              </w:rPr>
              <w:t>масло</w:t>
            </w:r>
          </w:p>
        </w:tc>
      </w:tr>
      <w:tr w:rsidR="001C19B0" w:rsidRPr="009044F1" w:rsidTr="008C1CE9">
        <w:trPr>
          <w:jc w:val="center"/>
        </w:trPr>
        <w:tc>
          <w:tcPr>
            <w:tcW w:w="1530" w:type="dxa"/>
            <w:vAlign w:val="center"/>
          </w:tcPr>
          <w:p w:rsidR="001C19B0" w:rsidRPr="001C19B0" w:rsidRDefault="001C19B0" w:rsidP="00B46D58">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7</w:t>
            </w:r>
          </w:p>
        </w:tc>
        <w:tc>
          <w:tcPr>
            <w:tcW w:w="7704" w:type="dxa"/>
            <w:vAlign w:val="bottom"/>
          </w:tcPr>
          <w:p w:rsidR="001C19B0" w:rsidRPr="001C19B0" w:rsidRDefault="001C19B0" w:rsidP="00A45F02">
            <w:r w:rsidRPr="001C19B0">
              <w:rPr>
                <w:rFonts w:ascii="Sylfaen" w:hAnsi="Sylfaen"/>
              </w:rPr>
              <w:t>Куриная грудка</w:t>
            </w:r>
          </w:p>
        </w:tc>
      </w:tr>
      <w:tr w:rsidR="001C19B0" w:rsidRPr="009044F1" w:rsidTr="008C1CE9">
        <w:trPr>
          <w:jc w:val="center"/>
        </w:trPr>
        <w:tc>
          <w:tcPr>
            <w:tcW w:w="1530" w:type="dxa"/>
            <w:vAlign w:val="center"/>
          </w:tcPr>
          <w:p w:rsidR="001C19B0" w:rsidRPr="001C19B0" w:rsidRDefault="001C19B0" w:rsidP="00B46D58">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8</w:t>
            </w:r>
          </w:p>
        </w:tc>
        <w:tc>
          <w:tcPr>
            <w:tcW w:w="7704" w:type="dxa"/>
            <w:vAlign w:val="bottom"/>
          </w:tcPr>
          <w:p w:rsidR="001C19B0" w:rsidRPr="001C19B0" w:rsidRDefault="001C19B0" w:rsidP="00A45F02">
            <w:r w:rsidRPr="001C19B0">
              <w:rPr>
                <w:rFonts w:ascii="Sylfaen" w:hAnsi="Sylfaen"/>
              </w:rPr>
              <w:t>Сливочное масло</w:t>
            </w:r>
          </w:p>
        </w:tc>
      </w:tr>
      <w:tr w:rsidR="001C19B0" w:rsidRPr="009044F1" w:rsidTr="008C1CE9">
        <w:trPr>
          <w:jc w:val="center"/>
        </w:trPr>
        <w:tc>
          <w:tcPr>
            <w:tcW w:w="1530" w:type="dxa"/>
            <w:vAlign w:val="center"/>
          </w:tcPr>
          <w:p w:rsidR="001C19B0" w:rsidRPr="001C19B0" w:rsidRDefault="001C19B0" w:rsidP="00B46D58">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9</w:t>
            </w:r>
          </w:p>
        </w:tc>
        <w:tc>
          <w:tcPr>
            <w:tcW w:w="7704" w:type="dxa"/>
            <w:vAlign w:val="bottom"/>
          </w:tcPr>
          <w:p w:rsidR="001C19B0" w:rsidRPr="001C19B0" w:rsidRDefault="001C19B0" w:rsidP="00A45F02">
            <w:r w:rsidRPr="001C19B0">
              <w:rPr>
                <w:rFonts w:ascii="Sylfaen" w:hAnsi="Sylfaen"/>
              </w:rPr>
              <w:t>сметана</w:t>
            </w:r>
          </w:p>
        </w:tc>
      </w:tr>
      <w:tr w:rsidR="001C19B0" w:rsidRPr="009044F1" w:rsidTr="008C1CE9">
        <w:trPr>
          <w:jc w:val="center"/>
        </w:trPr>
        <w:tc>
          <w:tcPr>
            <w:tcW w:w="1530" w:type="dxa"/>
            <w:vAlign w:val="center"/>
          </w:tcPr>
          <w:p w:rsidR="001C19B0" w:rsidRPr="001C19B0" w:rsidRDefault="001C19B0" w:rsidP="00B46D58">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10</w:t>
            </w:r>
          </w:p>
        </w:tc>
        <w:tc>
          <w:tcPr>
            <w:tcW w:w="7704" w:type="dxa"/>
            <w:vAlign w:val="bottom"/>
          </w:tcPr>
          <w:p w:rsidR="001C19B0" w:rsidRPr="001C19B0" w:rsidRDefault="001C19B0" w:rsidP="00A45F02">
            <w:r w:rsidRPr="001C19B0">
              <w:rPr>
                <w:rFonts w:ascii="Sylfaen" w:hAnsi="Sylfaen"/>
              </w:rPr>
              <w:t>Томатная паста</w:t>
            </w:r>
          </w:p>
        </w:tc>
      </w:tr>
      <w:tr w:rsidR="001C19B0" w:rsidRPr="009044F1" w:rsidTr="008C1CE9">
        <w:trPr>
          <w:jc w:val="center"/>
        </w:trPr>
        <w:tc>
          <w:tcPr>
            <w:tcW w:w="1530" w:type="dxa"/>
            <w:vAlign w:val="center"/>
          </w:tcPr>
          <w:p w:rsidR="001C19B0" w:rsidRPr="001C19B0" w:rsidRDefault="001C19B0" w:rsidP="00B46D58">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11</w:t>
            </w:r>
          </w:p>
        </w:tc>
        <w:tc>
          <w:tcPr>
            <w:tcW w:w="7704" w:type="dxa"/>
            <w:vAlign w:val="bottom"/>
          </w:tcPr>
          <w:p w:rsidR="001C19B0" w:rsidRPr="001C19B0" w:rsidRDefault="001C19B0" w:rsidP="00A45F02">
            <w:r w:rsidRPr="001C19B0">
              <w:rPr>
                <w:rFonts w:ascii="Sylfaen" w:hAnsi="Sylfaen"/>
              </w:rPr>
              <w:t>морковь</w:t>
            </w:r>
          </w:p>
        </w:tc>
      </w:tr>
      <w:tr w:rsidR="001C19B0" w:rsidRPr="009044F1" w:rsidTr="008C1CE9">
        <w:trPr>
          <w:jc w:val="center"/>
        </w:trPr>
        <w:tc>
          <w:tcPr>
            <w:tcW w:w="1530" w:type="dxa"/>
            <w:vAlign w:val="center"/>
          </w:tcPr>
          <w:p w:rsidR="001C19B0" w:rsidRPr="001C19B0" w:rsidRDefault="001C19B0" w:rsidP="00B46D58">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12</w:t>
            </w:r>
          </w:p>
        </w:tc>
        <w:tc>
          <w:tcPr>
            <w:tcW w:w="7704" w:type="dxa"/>
            <w:vAlign w:val="bottom"/>
          </w:tcPr>
          <w:p w:rsidR="001C19B0" w:rsidRPr="001C19B0" w:rsidRDefault="001C19B0" w:rsidP="00A45F02">
            <w:r w:rsidRPr="001C19B0">
              <w:rPr>
                <w:rFonts w:ascii="Sylfaen" w:hAnsi="Sylfaen"/>
              </w:rPr>
              <w:t>Свекла</w:t>
            </w:r>
          </w:p>
        </w:tc>
      </w:tr>
      <w:tr w:rsidR="001C19B0" w:rsidRPr="009044F1" w:rsidTr="008C1CE9">
        <w:trPr>
          <w:jc w:val="center"/>
        </w:trPr>
        <w:tc>
          <w:tcPr>
            <w:tcW w:w="1530" w:type="dxa"/>
            <w:vAlign w:val="center"/>
          </w:tcPr>
          <w:p w:rsidR="001C19B0" w:rsidRPr="001C19B0" w:rsidRDefault="001C19B0" w:rsidP="00B46D58">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13</w:t>
            </w:r>
          </w:p>
        </w:tc>
        <w:tc>
          <w:tcPr>
            <w:tcW w:w="7704" w:type="dxa"/>
            <w:vAlign w:val="bottom"/>
          </w:tcPr>
          <w:p w:rsidR="001C19B0" w:rsidRPr="001C19B0" w:rsidRDefault="001C19B0" w:rsidP="00A45F02">
            <w:r w:rsidRPr="001C19B0">
              <w:rPr>
                <w:rFonts w:ascii="Sylfaen" w:hAnsi="Sylfaen"/>
              </w:rPr>
              <w:t>картофель</w:t>
            </w:r>
          </w:p>
        </w:tc>
      </w:tr>
      <w:tr w:rsidR="001C19B0" w:rsidRPr="009044F1" w:rsidTr="008C1CE9">
        <w:trPr>
          <w:jc w:val="center"/>
        </w:trPr>
        <w:tc>
          <w:tcPr>
            <w:tcW w:w="1530" w:type="dxa"/>
            <w:vAlign w:val="center"/>
          </w:tcPr>
          <w:p w:rsidR="001C19B0" w:rsidRPr="001C19B0" w:rsidRDefault="001C19B0" w:rsidP="00B46D58">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14</w:t>
            </w:r>
          </w:p>
        </w:tc>
        <w:tc>
          <w:tcPr>
            <w:tcW w:w="7704" w:type="dxa"/>
            <w:vAlign w:val="bottom"/>
          </w:tcPr>
          <w:p w:rsidR="001C19B0" w:rsidRPr="001C19B0" w:rsidRDefault="001C19B0" w:rsidP="00A45F02">
            <w:r w:rsidRPr="001C19B0">
              <w:rPr>
                <w:rFonts w:ascii="Sylfaen" w:hAnsi="Sylfaen"/>
              </w:rPr>
              <w:t>капуста</w:t>
            </w:r>
          </w:p>
        </w:tc>
      </w:tr>
      <w:tr w:rsidR="001C19B0" w:rsidRPr="009044F1" w:rsidTr="008C1CE9">
        <w:trPr>
          <w:jc w:val="center"/>
        </w:trPr>
        <w:tc>
          <w:tcPr>
            <w:tcW w:w="1530" w:type="dxa"/>
            <w:vAlign w:val="center"/>
          </w:tcPr>
          <w:p w:rsidR="001C19B0" w:rsidRPr="001C19B0" w:rsidRDefault="001C19B0" w:rsidP="00B46D58">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15</w:t>
            </w:r>
          </w:p>
        </w:tc>
        <w:tc>
          <w:tcPr>
            <w:tcW w:w="7704" w:type="dxa"/>
            <w:vAlign w:val="bottom"/>
          </w:tcPr>
          <w:p w:rsidR="001C19B0" w:rsidRPr="001C19B0" w:rsidRDefault="001C19B0" w:rsidP="00A45F02">
            <w:r w:rsidRPr="001C19B0">
              <w:rPr>
                <w:rFonts w:ascii="Sylfaen" w:hAnsi="Sylfaen"/>
              </w:rPr>
              <w:t>соль</w:t>
            </w:r>
          </w:p>
        </w:tc>
      </w:tr>
      <w:tr w:rsidR="001C19B0" w:rsidRPr="009044F1" w:rsidTr="008C1CE9">
        <w:trPr>
          <w:jc w:val="center"/>
        </w:trPr>
        <w:tc>
          <w:tcPr>
            <w:tcW w:w="1530" w:type="dxa"/>
            <w:vAlign w:val="center"/>
          </w:tcPr>
          <w:p w:rsidR="001C19B0" w:rsidRPr="001C19B0" w:rsidRDefault="001C19B0" w:rsidP="00B46D58">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16</w:t>
            </w:r>
          </w:p>
        </w:tc>
        <w:tc>
          <w:tcPr>
            <w:tcW w:w="7704" w:type="dxa"/>
            <w:vAlign w:val="bottom"/>
          </w:tcPr>
          <w:p w:rsidR="001C19B0" w:rsidRPr="001C19B0" w:rsidRDefault="001C19B0" w:rsidP="00A45F02">
            <w:r w:rsidRPr="001C19B0">
              <w:rPr>
                <w:rFonts w:ascii="Sylfaen" w:hAnsi="Sylfaen"/>
              </w:rPr>
              <w:t>лук</w:t>
            </w:r>
          </w:p>
        </w:tc>
      </w:tr>
      <w:tr w:rsidR="001C19B0" w:rsidRPr="009044F1" w:rsidTr="008C1CE9">
        <w:trPr>
          <w:jc w:val="center"/>
        </w:trPr>
        <w:tc>
          <w:tcPr>
            <w:tcW w:w="1530" w:type="dxa"/>
            <w:vAlign w:val="center"/>
          </w:tcPr>
          <w:p w:rsidR="001C19B0" w:rsidRPr="001C19B0" w:rsidRDefault="001C19B0" w:rsidP="00B46D58">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17</w:t>
            </w:r>
          </w:p>
        </w:tc>
        <w:tc>
          <w:tcPr>
            <w:tcW w:w="7704" w:type="dxa"/>
            <w:vAlign w:val="bottom"/>
          </w:tcPr>
          <w:p w:rsidR="001C19B0" w:rsidRPr="001C19B0" w:rsidRDefault="001C19B0" w:rsidP="00A45F02">
            <w:r w:rsidRPr="001C19B0">
              <w:rPr>
                <w:rFonts w:ascii="Sylfaen" w:hAnsi="Sylfaen"/>
              </w:rPr>
              <w:t>компот</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23"/>
        <w:widowControl w:val="0"/>
        <w:spacing w:after="160" w:line="240" w:lineRule="auto"/>
        <w:ind w:firstLine="567"/>
        <w:rPr>
          <w:rFonts w:ascii="GHEA Grapalat" w:hAnsi="GHEA Grapalat"/>
          <w:sz w:val="24"/>
          <w:szCs w:val="24"/>
        </w:rPr>
      </w:pPr>
    </w:p>
    <w:p w:rsidR="0085236E" w:rsidRPr="009044F1" w:rsidRDefault="00845AA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0"/>
        <w:gridCol w:w="3776"/>
      </w:tblGrid>
      <w:tr w:rsidR="0085236E" w:rsidRPr="009044F1" w:rsidTr="006D1826">
        <w:trPr>
          <w:jc w:val="center"/>
        </w:trPr>
        <w:tc>
          <w:tcPr>
            <w:tcW w:w="6356" w:type="dxa"/>
            <w:gridSpan w:val="2"/>
          </w:tcPr>
          <w:p w:rsidR="0085236E" w:rsidRPr="009044F1" w:rsidRDefault="0085236E" w:rsidP="00B46D58">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5236E" w:rsidRPr="009044F1" w:rsidTr="006D1826">
        <w:trPr>
          <w:jc w:val="center"/>
        </w:trPr>
        <w:tc>
          <w:tcPr>
            <w:tcW w:w="2580" w:type="dxa"/>
            <w:vAlign w:val="center"/>
          </w:tcPr>
          <w:p w:rsidR="0085236E" w:rsidRPr="009044F1" w:rsidRDefault="0085236E" w:rsidP="00B46D58">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rsidR="0085236E" w:rsidRPr="009044F1" w:rsidRDefault="0085236E" w:rsidP="00B46D58">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85236E" w:rsidRPr="009044F1" w:rsidTr="006D1826">
        <w:trPr>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r w:rsidR="0085236E" w:rsidRPr="009044F1" w:rsidTr="006D1826">
        <w:trPr>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bl>
    <w:p w:rsidR="0085236E" w:rsidRPr="009044F1" w:rsidRDefault="0085236E"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 xml:space="preserve">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w:t>
      </w:r>
      <w:r w:rsidRPr="009044F1">
        <w:rPr>
          <w:rFonts w:ascii="GHEA Grapalat" w:hAnsi="GHEA Grapalat"/>
          <w:color w:val="000000"/>
        </w:rPr>
        <w:lastRenderedPageBreak/>
        <w:t>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 xml:space="preserve">ни одна из сторон договора о совместной деятельности не может подать отдельную </w:t>
      </w:r>
      <w:r w:rsidR="000A6B75" w:rsidRPr="009044F1">
        <w:rPr>
          <w:rFonts w:ascii="GHEA Grapalat" w:hAnsi="GHEA Grapalat"/>
          <w:sz w:val="24"/>
          <w:szCs w:val="24"/>
        </w:rPr>
        <w:lastRenderedPageBreak/>
        <w:t>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6"/>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w:t>
      </w:r>
      <w:r w:rsidR="00F9791A" w:rsidRPr="00F9791A">
        <w:rPr>
          <w:rFonts w:ascii="GHEA Grapalat" w:hAnsi="GHEA Grapalat"/>
          <w:lang w:val="hy-AM"/>
        </w:rPr>
        <w:lastRenderedPageBreak/>
        <w:t xml:space="preserve">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7"/>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Default="0009686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A70E4C" w:rsidRPr="009044F1">
        <w:rPr>
          <w:rFonts w:ascii="GHEA Grapalat" w:hAnsi="GHEA Grapalat"/>
          <w:sz w:val="24"/>
          <w:szCs w:val="24"/>
        </w:rPr>
        <w:t xml:space="preserve"> </w:t>
      </w:r>
      <w:r w:rsidRPr="009044F1">
        <w:rPr>
          <w:rFonts w:ascii="GHEA Grapalat" w:hAnsi="GHEA Grapalat"/>
          <w:sz w:val="24"/>
          <w:szCs w:val="24"/>
        </w:rPr>
        <w:t>не позднее, чем "</w:t>
      </w:r>
      <w:r w:rsidR="00413678" w:rsidRPr="00413678">
        <w:rPr>
          <w:rFonts w:ascii="Sylfaen" w:hAnsi="Sylfaen"/>
          <w:i/>
          <w:sz w:val="24"/>
          <w:szCs w:val="24"/>
        </w:rPr>
        <w:t xml:space="preserve"> </w:t>
      </w:r>
      <w:r w:rsidR="00413678" w:rsidRPr="00362494">
        <w:rPr>
          <w:rFonts w:ascii="Sylfaen" w:hAnsi="Sylfaen"/>
          <w:i/>
          <w:sz w:val="24"/>
          <w:szCs w:val="24"/>
        </w:rPr>
        <w:t>село Авшарская средняя школа,  Араратской области» ГНО</w:t>
      </w:r>
      <w:r w:rsidR="00413678" w:rsidRPr="00362494">
        <w:rPr>
          <w:rFonts w:ascii="GHEA Grapalat" w:hAnsi="GHEA Grapalat"/>
          <w:sz w:val="24"/>
          <w:szCs w:val="24"/>
        </w:rPr>
        <w:t xml:space="preserve"> позднее, чем "14</w:t>
      </w:r>
      <w:r w:rsidR="00413678" w:rsidRPr="00362494">
        <w:rPr>
          <w:rFonts w:ascii="GHEA Grapalat" w:hAnsi="GHEA Grapalat"/>
          <w:sz w:val="24"/>
          <w:szCs w:val="24"/>
          <w:vertAlign w:val="superscript"/>
        </w:rPr>
        <w:t>00</w:t>
      </w:r>
      <w:r w:rsidR="00413678" w:rsidRPr="00362494">
        <w:rPr>
          <w:rFonts w:ascii="GHEA Grapalat" w:hAnsi="GHEA Grapalat"/>
          <w:sz w:val="24"/>
          <w:szCs w:val="24"/>
        </w:rPr>
        <w:t>" часов "7"</w:t>
      </w:r>
      <w:r w:rsidRPr="009044F1">
        <w:rPr>
          <w:rFonts w:ascii="GHEA Grapalat" w:hAnsi="GHEA Grapalat"/>
          <w:sz w:val="24"/>
          <w:szCs w:val="24"/>
        </w:rPr>
        <w:t xml:space="preserve">го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sidR="00AA7117">
        <w:rPr>
          <w:rFonts w:ascii="GHEA Grapalat" w:hAnsi="GHEA Grapalat"/>
          <w:sz w:val="24"/>
          <w:szCs w:val="24"/>
        </w:rPr>
        <w:t xml:space="preserve"> </w:t>
      </w:r>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w:t>
      </w:r>
      <w:r>
        <w:rPr>
          <w:rFonts w:ascii="GHEA Grapalat" w:hAnsi="GHEA Grapalat"/>
          <w:sz w:val="24"/>
          <w:szCs w:val="24"/>
          <w:vertAlign w:val="subscript"/>
        </w:rPr>
        <w:t>место подачи заявок</w:t>
      </w:r>
      <w:r>
        <w:rPr>
          <w:rFonts w:ascii="GHEA Grapalat" w:hAnsi="GHEA Grapalat"/>
          <w:sz w:val="24"/>
          <w:szCs w:val="24"/>
        </w:rPr>
        <w:t>" не позднее, чем "</w:t>
      </w:r>
      <w:r>
        <w:rPr>
          <w:rFonts w:ascii="GHEA Grapalat" w:hAnsi="GHEA Grapalat"/>
          <w:sz w:val="24"/>
          <w:szCs w:val="24"/>
          <w:vertAlign w:val="subscript"/>
        </w:rPr>
        <w:t>окончательный срок подачи заявок</w:t>
      </w:r>
      <w:r>
        <w:rPr>
          <w:rFonts w:ascii="GHEA Grapalat" w:hAnsi="GHEA Grapalat"/>
          <w:sz w:val="24"/>
          <w:szCs w:val="24"/>
        </w:rPr>
        <w:t xml:space="preserve">" часов "—"-го дня с даты опубликования в бюллетене объявления и приглашения на настоящую процедуру.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Pr>
          <w:rFonts w:ascii="GHEA Grapalat" w:hAnsi="GHEA Grapalat"/>
          <w:sz w:val="24"/>
          <w:szCs w:val="24"/>
          <w:vertAlign w:val="subscript"/>
        </w:rPr>
        <w:t>имя, фамилия секретаря комиссии</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lastRenderedPageBreak/>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EA6AE0">
        <w:rPr>
          <w:rStyle w:val="af6"/>
          <w:rFonts w:ascii="GHEA Grapalat" w:hAnsi="GHEA Grapalat" w:cs="Sylfaen"/>
          <w:sz w:val="24"/>
          <w:szCs w:val="24"/>
        </w:rPr>
        <w:footnoteReference w:customMarkFollows="1" w:id="8"/>
        <w:t>7</w:t>
      </w:r>
      <w:r w:rsidR="005F25EF">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af6"/>
          <w:rFonts w:ascii="GHEA Grapalat" w:hAnsi="GHEA Grapalat"/>
        </w:rPr>
        <w:footnoteReference w:customMarkFollows="1" w:id="9"/>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 xml:space="preserve">Участник заявкой в порядке, установленном настоящим Приглашением, представляет </w:t>
      </w:r>
      <w:r w:rsidRPr="009044F1">
        <w:rPr>
          <w:rFonts w:ascii="GHEA Grapalat" w:hAnsi="GHEA Grapalat"/>
        </w:rPr>
        <w:lastRenderedPageBreak/>
        <w:t>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0A7528" w:rsidRPr="009044F1" w:rsidRDefault="000A7528" w:rsidP="00B46D58">
      <w:pPr>
        <w:widowControl w:val="0"/>
        <w:tabs>
          <w:tab w:val="left" w:pos="1134"/>
        </w:tabs>
        <w:spacing w:after="160"/>
        <w:ind w:firstLine="567"/>
        <w:jc w:val="both"/>
        <w:rPr>
          <w:rFonts w:ascii="GHEA Grapalat" w:hAnsi="GHEA Grapalat"/>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sidR="008463FB">
        <w:rPr>
          <w:rFonts w:ascii="GHEA Grapalat" w:hAnsi="GHEA Grapalat"/>
        </w:rPr>
        <w:t>10</w:t>
      </w:r>
      <w:r w:rsidR="008463FB" w:rsidRPr="009044F1">
        <w:rPr>
          <w:rFonts w:ascii="GHEA Grapalat" w:hAnsi="GHEA Grapalat"/>
        </w:rPr>
        <w:t xml:space="preserve"> </w:t>
      </w:r>
      <w:r w:rsidRPr="009044F1">
        <w:rPr>
          <w:rFonts w:ascii="GHEA Grapalat" w:hAnsi="GHEA Grapalat"/>
        </w:rPr>
        <w:t>млн. драмов РА, однако представленные по</w:t>
      </w:r>
      <w:r w:rsidR="003A6791">
        <w:rPr>
          <w:rFonts w:ascii="Courier New" w:hAnsi="Courier New" w:cs="Courier New"/>
          <w:lang w:val="en-US"/>
        </w:rPr>
        <w:t> </w:t>
      </w:r>
      <w:r w:rsidRPr="009044F1">
        <w:rPr>
          <w:rFonts w:ascii="GHEA Grapalat" w:hAnsi="GHEA Grapalat"/>
        </w:rPr>
        <w:t>отдельным лотам ценовые предложения не превышают этого размера, то</w:t>
      </w:r>
      <w:r w:rsidR="00E70FC4">
        <w:rPr>
          <w:rFonts w:ascii="Courier New" w:hAnsi="Courier New" w:cs="Courier New"/>
          <w:lang w:val="en-US"/>
        </w:rPr>
        <w:t> </w:t>
      </w:r>
      <w:r w:rsidRPr="009044F1">
        <w:rPr>
          <w:rFonts w:ascii="GHEA Grapalat" w:hAnsi="GHEA Grapalat"/>
        </w:rPr>
        <w:t>обеспечение заявки не представляется;</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2A2F79">
        <w:rPr>
          <w:rStyle w:val="af6"/>
        </w:rPr>
        <w:footnoteReference w:customMarkFollows="1" w:id="10"/>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413678" w:rsidRPr="00413678">
        <w:rPr>
          <w:rFonts w:ascii="GHEA Grapalat" w:hAnsi="GHEA Grapalat"/>
          <w:sz w:val="24"/>
          <w:szCs w:val="24"/>
        </w:rPr>
        <w:t>7</w:t>
      </w:r>
      <w:r w:rsidRPr="009044F1">
        <w:rPr>
          <w:rFonts w:ascii="GHEA Grapalat" w:hAnsi="GHEA Grapalat"/>
          <w:sz w:val="24"/>
          <w:szCs w:val="24"/>
        </w:rPr>
        <w:t>"-ый день в "</w:t>
      </w:r>
      <w:r w:rsidR="00413678" w:rsidRPr="00413678">
        <w:rPr>
          <w:rFonts w:ascii="GHEA Grapalat" w:hAnsi="GHEA Grapalat"/>
          <w:sz w:val="24"/>
          <w:szCs w:val="24"/>
        </w:rPr>
        <w:t>14</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w:t>
      </w:r>
      <w:r w:rsidR="00576D5D" w:rsidRPr="009044F1">
        <w:rPr>
          <w:rFonts w:ascii="GHEA Grapalat" w:hAnsi="GHEA Grapalat"/>
        </w:rPr>
        <w:lastRenderedPageBreak/>
        <w:t>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af6"/>
          <w:rFonts w:ascii="GHEA Grapalat" w:hAnsi="GHEA Grapalat"/>
          <w:i w:val="0"/>
          <w:sz w:val="24"/>
          <w:szCs w:val="24"/>
        </w:rPr>
        <w:footnoteReference w:customMarkFollows="1" w:id="11"/>
        <w:t>10</w:t>
      </w:r>
      <w:r w:rsidR="00A01157">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 xml:space="preserve">или если наименьшие цены равны, то процедура закупки объявляется несостоявшейся на основании </w:t>
      </w:r>
      <w:r w:rsidR="009B6D58" w:rsidRPr="009044F1">
        <w:rPr>
          <w:rFonts w:ascii="GHEA Grapalat" w:hAnsi="GHEA Grapalat"/>
          <w:sz w:val="24"/>
          <w:szCs w:val="24"/>
        </w:rPr>
        <w:lastRenderedPageBreak/>
        <w:t>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12"/>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 xml:space="preserve">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w:t>
      </w:r>
      <w:r w:rsidRPr="009044F1">
        <w:rPr>
          <w:rFonts w:ascii="GHEA Grapalat" w:hAnsi="GHEA Grapalat"/>
        </w:rPr>
        <w:lastRenderedPageBreak/>
        <w:t>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5631F"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банковской гарантии (</w:t>
      </w:r>
      <w:r w:rsidR="005C1C99">
        <w:rPr>
          <w:rFonts w:ascii="GHEA Grapalat" w:hAnsi="GHEA Grapalat"/>
        </w:rPr>
        <w:t>П</w:t>
      </w:r>
      <w:r w:rsidR="001647D2" w:rsidRPr="001647D2">
        <w:rPr>
          <w:rFonts w:ascii="GHEA Grapalat" w:hAnsi="GHEA Grapalat"/>
        </w:rPr>
        <w:t>риложение 4), которое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9A0467">
        <w:rPr>
          <w:rStyle w:val="af6"/>
          <w:rFonts w:ascii="GHEA Grapalat" w:hAnsi="GHEA Grapalat"/>
        </w:rPr>
        <w:footnoteReference w:customMarkFollows="1" w:id="13"/>
        <w:t>12</w:t>
      </w:r>
      <w:r w:rsidRPr="0027573B">
        <w:rPr>
          <w:rFonts w:ascii="GHEA Grapalat" w:hAnsi="GHEA Grapalat"/>
        </w:rPr>
        <w:t xml:space="preserve"> </w:t>
      </w:r>
      <w:r w:rsidR="00853CBA" w:rsidRPr="0027573B">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14"/>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 xml:space="preserve">4", открытый в Центральном казначействе на имя </w:t>
      </w:r>
      <w:r w:rsidRPr="009044F1">
        <w:rPr>
          <w:rFonts w:ascii="GHEA Grapalat" w:hAnsi="GHEA Grapalat"/>
        </w:rPr>
        <w:lastRenderedPageBreak/>
        <w:t>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5"/>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w:t>
      </w:r>
      <w:r w:rsidRPr="009044F1">
        <w:rPr>
          <w:rFonts w:ascii="GHEA Grapalat" w:hAnsi="GHEA Grapalat"/>
        </w:rPr>
        <w:lastRenderedPageBreak/>
        <w:t xml:space="preserve">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w:t>
      </w:r>
      <w:r w:rsidRPr="009044F1">
        <w:rPr>
          <w:rFonts w:ascii="GHEA Grapalat" w:hAnsi="GHEA Grapalat"/>
        </w:rPr>
        <w:lastRenderedPageBreak/>
        <w:t>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 xml:space="preserve">вправе принимать следующие решения относительно действий или бездействия </w:t>
      </w:r>
      <w:r w:rsidRPr="009044F1">
        <w:rPr>
          <w:rFonts w:ascii="GHEA Grapalat" w:hAnsi="GHEA Grapalat"/>
        </w:rPr>
        <w:lastRenderedPageBreak/>
        <w:t>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EF521C" w:rsidRPr="00362494">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6"/>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7"/>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 xml:space="preserve">исключением документов, представленных либо утвержденных 3-ьей стороной, в </w:t>
      </w:r>
      <w:r w:rsidRPr="002658C9">
        <w:rPr>
          <w:rFonts w:ascii="GHEA Grapalat" w:hAnsi="GHEA Grapalat"/>
        </w:rPr>
        <w:lastRenderedPageBreak/>
        <w:t>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413678" w:rsidRDefault="00654E19" w:rsidP="00B46D58">
      <w:pPr>
        <w:pStyle w:val="norm"/>
        <w:widowControl w:val="0"/>
        <w:spacing w:after="160" w:line="240" w:lineRule="auto"/>
        <w:ind w:firstLine="284"/>
        <w:jc w:val="right"/>
        <w:rPr>
          <w:rFonts w:ascii="GHEA Grapalat" w:hAnsi="GHEA Grapalat"/>
          <w:b/>
          <w:sz w:val="24"/>
          <w:szCs w:val="24"/>
        </w:rPr>
      </w:pPr>
    </w:p>
    <w:p w:rsidR="00654E19" w:rsidRPr="00413678" w:rsidRDefault="00654E19" w:rsidP="00B46D58">
      <w:pPr>
        <w:pStyle w:val="norm"/>
        <w:widowControl w:val="0"/>
        <w:spacing w:after="160" w:line="240" w:lineRule="auto"/>
        <w:ind w:firstLine="284"/>
        <w:jc w:val="right"/>
        <w:rPr>
          <w:rFonts w:ascii="GHEA Grapalat" w:hAnsi="GHEA Grapalat"/>
          <w:b/>
          <w:sz w:val="24"/>
          <w:szCs w:val="24"/>
        </w:rPr>
      </w:pPr>
    </w:p>
    <w:p w:rsidR="00654E19" w:rsidRPr="00413678" w:rsidRDefault="00654E19" w:rsidP="00B46D58">
      <w:pPr>
        <w:pStyle w:val="norm"/>
        <w:widowControl w:val="0"/>
        <w:spacing w:after="160" w:line="240" w:lineRule="auto"/>
        <w:ind w:firstLine="284"/>
        <w:jc w:val="right"/>
        <w:rPr>
          <w:rFonts w:ascii="GHEA Grapalat" w:hAnsi="GHEA Grapalat"/>
          <w:b/>
          <w:sz w:val="24"/>
          <w:szCs w:val="24"/>
        </w:rPr>
      </w:pPr>
    </w:p>
    <w:p w:rsidR="00654E19" w:rsidRPr="00413678"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413678" w:rsidRPr="00362494" w:rsidRDefault="00B2572B" w:rsidP="00413678">
      <w:pPr>
        <w:widowControl w:val="0"/>
        <w:spacing w:line="360" w:lineRule="auto"/>
        <w:ind w:firstLine="567"/>
        <w:jc w:val="right"/>
        <w:rPr>
          <w:rFonts w:ascii="GHEA Grapalat" w:hAnsi="GHEA Grapalat"/>
        </w:rPr>
      </w:pPr>
      <w:r w:rsidRPr="00BF4E90">
        <w:rPr>
          <w:rFonts w:ascii="GHEA Grapalat" w:hAnsi="GHEA Grapalat"/>
          <w:b/>
        </w:rPr>
        <w:t xml:space="preserve">к Приглашению на </w:t>
      </w:r>
      <w:r w:rsidR="00413678" w:rsidRPr="00362494">
        <w:rPr>
          <w:rFonts w:ascii="GHEA Grapalat" w:hAnsi="GHEA Grapalat"/>
          <w:b/>
        </w:rPr>
        <w:t>ЗАПРОС КОТИРОВОК</w:t>
      </w:r>
      <w:r w:rsidR="00123294" w:rsidRPr="00BF4E90">
        <w:rPr>
          <w:rFonts w:ascii="GHEA Grapalat" w:hAnsi="GHEA Grapalat" w:cs="Arial"/>
          <w:b/>
        </w:rPr>
        <w:br/>
      </w:r>
      <w:r w:rsidRPr="00374F4A">
        <w:rPr>
          <w:rFonts w:ascii="GHEA Grapalat" w:hAnsi="GHEA Grapalat"/>
          <w:b/>
        </w:rPr>
        <w:t xml:space="preserve">под кодом </w:t>
      </w:r>
      <w:r w:rsidR="00413678" w:rsidRPr="00362494">
        <w:rPr>
          <w:rFonts w:ascii="Sylfaen" w:hAnsi="Sylfaen"/>
          <w:i/>
        </w:rPr>
        <w:t>АМД-ГH-APDzB-20/1-49</w:t>
      </w:r>
    </w:p>
    <w:p w:rsidR="00B2572B" w:rsidRPr="00374F4A" w:rsidRDefault="00B2572B" w:rsidP="00413678">
      <w:pPr>
        <w:pStyle w:val="31"/>
        <w:widowControl w:val="0"/>
        <w:spacing w:after="160" w:line="240" w:lineRule="auto"/>
        <w:jc w:val="right"/>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413678" w:rsidRPr="00362494">
        <w:rPr>
          <w:rFonts w:ascii="GHEA Grapalat" w:hAnsi="GHEA Grapalat"/>
          <w:sz w:val="24"/>
          <w:szCs w:val="24"/>
        </w:rPr>
        <w:t>ЗАПРОС КОТИРОВОК</w:t>
      </w:r>
    </w:p>
    <w:p w:rsidR="00B2572B" w:rsidRPr="00374F4A" w:rsidRDefault="00B2572B" w:rsidP="00B46D58">
      <w:pPr>
        <w:widowControl w:val="0"/>
        <w:spacing w:after="120"/>
        <w:jc w:val="center"/>
        <w:rPr>
          <w:rFonts w:ascii="GHEA Grapalat" w:hAnsi="GHEA Grapalat"/>
        </w:rPr>
      </w:pPr>
    </w:p>
    <w:p w:rsidR="00374F4A" w:rsidRPr="00C4157A" w:rsidRDefault="00413678" w:rsidP="00B46D58">
      <w:pPr>
        <w:jc w:val="both"/>
        <w:rPr>
          <w:rFonts w:ascii="GHEA Grapalat" w:hAnsi="GHEA Grapalat"/>
        </w:rPr>
      </w:pPr>
      <w:r w:rsidRPr="007A6BE1">
        <w:rPr>
          <w:rFonts w:ascii="Sylfaen" w:hAnsi="Sylfaen"/>
          <w:lang w:val="af-ZA"/>
        </w:rPr>
        <w:t xml:space="preserve">« </w:t>
      </w:r>
      <w:r w:rsidRPr="007A6BE1">
        <w:rPr>
          <w:rFonts w:ascii="Sylfaen" w:hAnsi="Sylfaen"/>
        </w:rPr>
        <w:t>Авшарская средняя школа, Араратской области</w:t>
      </w:r>
      <w:r w:rsidRPr="007A6BE1">
        <w:rPr>
          <w:rFonts w:ascii="Sylfaen" w:hAnsi="Sylfaen"/>
          <w:lang w:val="af-ZA"/>
        </w:rPr>
        <w:t xml:space="preserve">» </w:t>
      </w:r>
      <w:r w:rsidRPr="007A6BE1">
        <w:rPr>
          <w:rFonts w:ascii="Sylfaen" w:hAnsi="Sylfaen" w:cs="Arial"/>
          <w:lang w:val="af-ZA"/>
        </w:rPr>
        <w:t>ГНО</w:t>
      </w:r>
      <w:r w:rsidRPr="00DA5EA0">
        <w:rPr>
          <w:rFonts w:ascii="GHEA Grapalat" w:hAnsi="GHEA Grapalat"/>
        </w:rPr>
        <w:t xml:space="preserve"> </w:t>
      </w:r>
      <w:r w:rsidR="00374F4A"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EF521C" w:rsidRPr="00EF521C" w:rsidRDefault="00374F4A" w:rsidP="00EF521C">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sidR="00413678" w:rsidRPr="00413678">
        <w:rPr>
          <w:rFonts w:ascii="GHEA Grapalat" w:hAnsi="GHEA Grapalat"/>
        </w:rPr>
        <w:t>1-17</w:t>
      </w:r>
      <w:r w:rsidRPr="00C4157A">
        <w:rPr>
          <w:rFonts w:ascii="GHEA Grapalat" w:hAnsi="GHEA Grapalat"/>
        </w:rPr>
        <w:t>_</w:t>
      </w:r>
      <w:r w:rsidRPr="00A11905">
        <w:rPr>
          <w:rFonts w:ascii="GHEA Grapalat" w:hAnsi="GHEA Grapalat"/>
        </w:rPr>
        <w:t xml:space="preserve"> </w:t>
      </w:r>
      <w:r w:rsidRPr="00DA5EA0">
        <w:rPr>
          <w:rFonts w:ascii="GHEA Grapalat" w:hAnsi="GHEA Grapalat"/>
        </w:rPr>
        <w:t>объявленного</w:t>
      </w:r>
    </w:p>
    <w:p w:rsidR="00EF521C" w:rsidRPr="00EF521C" w:rsidRDefault="00EF521C" w:rsidP="00EF521C">
      <w:pPr>
        <w:jc w:val="both"/>
        <w:rPr>
          <w:rFonts w:ascii="GHEA Grapalat" w:hAnsi="GHEA Grapalat"/>
          <w:sz w:val="20"/>
          <w:szCs w:val="20"/>
          <w:u w:val="single"/>
        </w:rPr>
      </w:pPr>
      <w:r w:rsidRPr="007A6BE1">
        <w:rPr>
          <w:rFonts w:ascii="Sylfaen" w:hAnsi="Sylfaen"/>
          <w:lang w:val="af-ZA"/>
        </w:rPr>
        <w:t xml:space="preserve"> </w:t>
      </w:r>
      <w:r w:rsidRPr="007A6BE1">
        <w:rPr>
          <w:rFonts w:ascii="Sylfaen" w:hAnsi="Sylfaen"/>
        </w:rPr>
        <w:t>Авшарская средняя школа, Араратской области</w:t>
      </w:r>
      <w:r w:rsidRPr="007A6BE1">
        <w:rPr>
          <w:rFonts w:ascii="Sylfaen" w:hAnsi="Sylfaen"/>
          <w:lang w:val="af-ZA"/>
        </w:rPr>
        <w:t xml:space="preserve">» </w:t>
      </w:r>
      <w:r w:rsidRPr="007A6BE1">
        <w:rPr>
          <w:rFonts w:ascii="Sylfaen" w:hAnsi="Sylfaen" w:cs="Arial"/>
          <w:lang w:val="af-ZA"/>
        </w:rPr>
        <w:t>ГНО</w:t>
      </w:r>
      <w:r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F521C">
        <w:rPr>
          <w:rFonts w:ascii="Sylfaen" w:hAnsi="Sylfaen"/>
          <w:i/>
          <w:sz w:val="20"/>
          <w:szCs w:val="20"/>
        </w:rPr>
        <w:t>АМД-ГH-APDzB-20/1-49</w:t>
      </w:r>
    </w:p>
    <w:p w:rsidR="00374F4A" w:rsidRPr="00BD0FD1" w:rsidRDefault="00374F4A" w:rsidP="00B46D58">
      <w:pPr>
        <w:jc w:val="both"/>
        <w:rPr>
          <w:rFonts w:ascii="GHEA Grapalat" w:hAnsi="GHEA Grapalat" w:cs="Sylfaen"/>
        </w:rPr>
      </w:pP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413678" w:rsidP="00B46D58">
      <w:pPr>
        <w:spacing w:after="160"/>
        <w:jc w:val="both"/>
        <w:rPr>
          <w:rFonts w:ascii="GHEA Grapalat" w:hAnsi="GHEA Grapalat"/>
        </w:rPr>
      </w:pPr>
      <w:r w:rsidRPr="00413678">
        <w:rPr>
          <w:rFonts w:ascii="GHEA Grapalat" w:hAnsi="GHEA Grapalat"/>
        </w:rPr>
        <w:t>ЗАПРОС КОТИРОВОК</w:t>
      </w:r>
      <w:r w:rsidRPr="00DA5EA0">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lastRenderedPageBreak/>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413678" w:rsidRPr="00413678" w:rsidRDefault="006B3E56" w:rsidP="00413678">
      <w:pPr>
        <w:widowControl w:val="0"/>
        <w:spacing w:line="360" w:lineRule="auto"/>
        <w:ind w:firstLine="567"/>
        <w:jc w:val="right"/>
        <w:rPr>
          <w:rFonts w:ascii="GHEA Grapalat" w:hAnsi="GHEA Grapalat"/>
          <w:sz w:val="20"/>
          <w:szCs w:val="20"/>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413678" w:rsidRPr="00413678">
        <w:rPr>
          <w:rFonts w:ascii="GHEA Grapalat" w:hAnsi="GHEA Grapalat"/>
        </w:rPr>
        <w:t xml:space="preserve">запрос катировке  </w:t>
      </w:r>
      <w:r w:rsidR="00B225D5" w:rsidRPr="00D3436F">
        <w:rPr>
          <w:rFonts w:ascii="GHEA Grapalat" w:hAnsi="GHEA Grapalat"/>
        </w:rPr>
        <w:t>конкурс</w:t>
      </w:r>
      <w:r>
        <w:rPr>
          <w:rFonts w:ascii="GHEA Grapalat" w:hAnsi="GHEA Grapalat"/>
        </w:rPr>
        <w:t xml:space="preserve"> под кодом </w:t>
      </w:r>
      <w:r w:rsidR="00413678" w:rsidRPr="00413678">
        <w:rPr>
          <w:rFonts w:ascii="Sylfaen" w:hAnsi="Sylfaen"/>
          <w:i/>
          <w:sz w:val="20"/>
          <w:szCs w:val="20"/>
        </w:rPr>
        <w:t>АМД-ГH-APDzB-20/1-49</w:t>
      </w: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413678" w:rsidRPr="00413678" w:rsidRDefault="006B3E56" w:rsidP="00413678">
      <w:pPr>
        <w:widowControl w:val="0"/>
        <w:spacing w:line="360" w:lineRule="auto"/>
        <w:ind w:firstLine="567"/>
        <w:jc w:val="right"/>
        <w:rPr>
          <w:rFonts w:ascii="GHEA Grapalat" w:hAnsi="GHEA Grapalat"/>
          <w:sz w:val="20"/>
          <w:szCs w:val="20"/>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413678" w:rsidRPr="00413678">
        <w:rPr>
          <w:rFonts w:ascii="Sylfaen" w:hAnsi="Sylfaen"/>
          <w:i/>
          <w:sz w:val="20"/>
          <w:szCs w:val="20"/>
        </w:rPr>
        <w:t>АМД-ГH-APDzB-20/1-49</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 xml:space="preserve">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w:t>
      </w:r>
      <w:r>
        <w:rPr>
          <w:rFonts w:ascii="GHEA Grapalat" w:hAnsi="GHEA Grapalat"/>
        </w:rPr>
        <w:lastRenderedPageBreak/>
        <w:t>(реальные бенефициары)</w:t>
      </w:r>
      <w:r>
        <w:rPr>
          <w:rStyle w:val="af6"/>
          <w:rFonts w:ascii="GHEA Grapalat" w:hAnsi="GHEA Grapalat"/>
          <w:sz w:val="28"/>
          <w:szCs w:val="28"/>
        </w:rPr>
        <w:footnoteReference w:customMarkFollows="1" w:id="18"/>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7"/>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93891" w:rsidRDefault="00F36AD3" w:rsidP="00413678">
      <w:pPr>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413678" w:rsidRPr="00362494" w:rsidRDefault="00413678" w:rsidP="00413678">
      <w:pPr>
        <w:widowControl w:val="0"/>
        <w:spacing w:line="360" w:lineRule="auto"/>
        <w:ind w:firstLine="567"/>
        <w:jc w:val="right"/>
        <w:rPr>
          <w:rFonts w:ascii="GHEA Grapalat" w:hAnsi="GHEA Grapalat"/>
        </w:rPr>
      </w:pPr>
      <w:r w:rsidRPr="00362494">
        <w:rPr>
          <w:rFonts w:ascii="GHEA Grapalat" w:hAnsi="GHEA Grapalat"/>
        </w:rPr>
        <w:t>Решением Оценочной комиссии запроса котировок</w:t>
      </w:r>
      <w:r w:rsidRPr="00362494">
        <w:rPr>
          <w:rFonts w:ascii="GHEA Grapalat" w:hAnsi="GHEA Grapalat" w:cs="Sylfaen"/>
          <w:i/>
        </w:rPr>
        <w:br/>
      </w:r>
      <w:r w:rsidRPr="00362494">
        <w:rPr>
          <w:rFonts w:ascii="GHEA Grapalat" w:hAnsi="GHEA Grapalat"/>
          <w:i/>
        </w:rPr>
        <w:t>№ 1</w:t>
      </w:r>
      <w:r w:rsidRPr="00362494">
        <w:rPr>
          <w:rFonts w:ascii="GHEA Grapalat" w:hAnsi="GHEA Grapalat"/>
          <w:i/>
        </w:rPr>
        <w:tab/>
        <w:t>от 03.12.2019г.</w:t>
      </w:r>
      <w:r w:rsidRPr="00362494">
        <w:rPr>
          <w:rFonts w:ascii="GHEA Grapalat" w:hAnsi="GHEA Grapalat" w:cs="Times Armenian"/>
          <w:i/>
        </w:rPr>
        <w:br/>
      </w:r>
      <w:r w:rsidRPr="00362494">
        <w:rPr>
          <w:rFonts w:ascii="GHEA Grapalat" w:hAnsi="GHEA Grapalat"/>
          <w:i/>
        </w:rPr>
        <w:t xml:space="preserve">под кодом </w:t>
      </w:r>
      <w:r w:rsidRPr="00362494">
        <w:rPr>
          <w:rFonts w:ascii="Sylfaen" w:hAnsi="Sylfaen"/>
          <w:i/>
        </w:rPr>
        <w:t>АМД-ГH-APDzB-20/1-49</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413678" w:rsidRPr="00413678">
        <w:rPr>
          <w:rFonts w:ascii="Sylfaen" w:hAnsi="Sylfaen"/>
          <w:i/>
          <w:sz w:val="20"/>
          <w:szCs w:val="20"/>
        </w:rPr>
        <w:t>АМД-ГH-APDzB-20/1-49</w:t>
      </w:r>
      <w:r w:rsidRPr="009044F1">
        <w:rPr>
          <w:rFonts w:ascii="GHEA Grapalat" w:hAnsi="GHEA Grapalat"/>
        </w:rPr>
        <w:t xml:space="preserve">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413678" w:rsidRPr="00413678" w:rsidRDefault="00413678" w:rsidP="00413678">
      <w:pPr>
        <w:widowControl w:val="0"/>
        <w:spacing w:line="360" w:lineRule="auto"/>
        <w:ind w:firstLine="567"/>
        <w:jc w:val="right"/>
        <w:rPr>
          <w:rFonts w:ascii="GHEA Grapalat" w:hAnsi="GHEA Grapalat"/>
          <w:sz w:val="20"/>
          <w:szCs w:val="20"/>
        </w:rPr>
      </w:pPr>
      <w:r w:rsidRPr="00362494">
        <w:rPr>
          <w:rFonts w:ascii="GHEA Grapalat" w:hAnsi="GHEA Grapalat"/>
        </w:rPr>
        <w:t>Решением Оценочной комиссии запроса котировок</w:t>
      </w:r>
      <w:r w:rsidRPr="00362494">
        <w:rPr>
          <w:rFonts w:ascii="GHEA Grapalat" w:hAnsi="GHEA Grapalat" w:cs="Sylfaen"/>
          <w:i/>
        </w:rPr>
        <w:br/>
      </w:r>
      <w:r w:rsidRPr="00362494">
        <w:rPr>
          <w:rFonts w:ascii="GHEA Grapalat" w:hAnsi="GHEA Grapalat"/>
          <w:i/>
        </w:rPr>
        <w:t>№ 1</w:t>
      </w:r>
      <w:r w:rsidRPr="00362494">
        <w:rPr>
          <w:rFonts w:ascii="GHEA Grapalat" w:hAnsi="GHEA Grapalat"/>
          <w:i/>
        </w:rPr>
        <w:tab/>
        <w:t>от 03.12.2019г.</w:t>
      </w:r>
      <w:r w:rsidRPr="00362494">
        <w:rPr>
          <w:rFonts w:ascii="GHEA Grapalat" w:hAnsi="GHEA Grapalat" w:cs="Times Armenian"/>
          <w:i/>
        </w:rPr>
        <w:br/>
      </w:r>
      <w:r w:rsidRPr="00362494">
        <w:rPr>
          <w:rFonts w:ascii="GHEA Grapalat" w:hAnsi="GHEA Grapalat"/>
          <w:i/>
        </w:rPr>
        <w:t xml:space="preserve">под кодом </w:t>
      </w:r>
      <w:r w:rsidRPr="00413678">
        <w:rPr>
          <w:rFonts w:ascii="Sylfaen" w:hAnsi="Sylfaen"/>
          <w:i/>
          <w:sz w:val="20"/>
          <w:szCs w:val="20"/>
        </w:rPr>
        <w:t>АМД-ГH-APDzB-20/1-49</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413678" w:rsidRPr="00413678" w:rsidRDefault="00B2572B" w:rsidP="00413678">
      <w:pPr>
        <w:widowControl w:val="0"/>
        <w:spacing w:line="360" w:lineRule="auto"/>
        <w:ind w:firstLine="567"/>
        <w:jc w:val="right"/>
        <w:rPr>
          <w:rFonts w:ascii="GHEA Grapalat" w:hAnsi="GHEA Grapalat"/>
          <w:sz w:val="20"/>
          <w:szCs w:val="20"/>
        </w:rPr>
      </w:pPr>
      <w:r w:rsidRPr="005744FC">
        <w:rPr>
          <w:rFonts w:ascii="GHEA Grapalat" w:hAnsi="GHEA Grapalat"/>
          <w:spacing w:val="-6"/>
        </w:rPr>
        <w:t xml:space="preserve">Рассмотрев приглашение на открытый конкурс под кодом </w:t>
      </w:r>
      <w:r w:rsidR="00413678" w:rsidRPr="00413678">
        <w:rPr>
          <w:rFonts w:ascii="Sylfaen" w:hAnsi="Sylfaen"/>
          <w:i/>
          <w:sz w:val="20"/>
          <w:szCs w:val="20"/>
        </w:rPr>
        <w:t>АМД-ГH-APDzB-20/1-49</w:t>
      </w:r>
    </w:p>
    <w:p w:rsidR="005646FC" w:rsidRPr="008842CE" w:rsidRDefault="005744FC" w:rsidP="00413678">
      <w:pPr>
        <w:widowControl w:val="0"/>
        <w:spacing w:after="160"/>
        <w:ind w:firstLine="567"/>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19"/>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413678" w:rsidRPr="00362494" w:rsidRDefault="00413678" w:rsidP="00413678">
      <w:pPr>
        <w:widowControl w:val="0"/>
        <w:spacing w:line="360" w:lineRule="auto"/>
        <w:ind w:firstLine="567"/>
        <w:jc w:val="right"/>
        <w:rPr>
          <w:rFonts w:ascii="GHEA Grapalat" w:hAnsi="GHEA Grapalat"/>
        </w:rPr>
      </w:pPr>
      <w:r w:rsidRPr="00362494">
        <w:rPr>
          <w:rFonts w:ascii="GHEA Grapalat" w:hAnsi="GHEA Grapalat"/>
        </w:rPr>
        <w:t>Решением Оценочной комиссии запроса котировок</w:t>
      </w:r>
      <w:r w:rsidRPr="00362494">
        <w:rPr>
          <w:rFonts w:ascii="GHEA Grapalat" w:hAnsi="GHEA Grapalat" w:cs="Sylfaen"/>
          <w:i/>
        </w:rPr>
        <w:br/>
      </w:r>
      <w:r w:rsidRPr="00362494">
        <w:rPr>
          <w:rFonts w:ascii="GHEA Grapalat" w:hAnsi="GHEA Grapalat"/>
          <w:i/>
        </w:rPr>
        <w:t>№ 1</w:t>
      </w:r>
      <w:r w:rsidRPr="00362494">
        <w:rPr>
          <w:rFonts w:ascii="GHEA Grapalat" w:hAnsi="GHEA Grapalat"/>
          <w:i/>
        </w:rPr>
        <w:tab/>
        <w:t>от 03.12.2019г.</w:t>
      </w:r>
      <w:r w:rsidRPr="00362494">
        <w:rPr>
          <w:rFonts w:ascii="GHEA Grapalat" w:hAnsi="GHEA Grapalat" w:cs="Times Armenian"/>
          <w:i/>
        </w:rPr>
        <w:br/>
      </w:r>
      <w:r w:rsidRPr="00362494">
        <w:rPr>
          <w:rFonts w:ascii="GHEA Grapalat" w:hAnsi="GHEA Grapalat"/>
          <w:i/>
        </w:rPr>
        <w:t xml:space="preserve">под кодом </w:t>
      </w:r>
      <w:r w:rsidRPr="00362494">
        <w:rPr>
          <w:rFonts w:ascii="Sylfaen" w:hAnsi="Sylfaen"/>
          <w:i/>
        </w:rPr>
        <w:t>АМД-ГH-APDzB-20/1-49</w:t>
      </w:r>
    </w:p>
    <w:p w:rsidR="00742F7B" w:rsidRPr="00B138F3" w:rsidRDefault="00742F7B" w:rsidP="00742F7B">
      <w:pPr>
        <w:pStyle w:val="31"/>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af4"/>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af5"/>
          <w:rFonts w:ascii="GHEA Grapalat" w:hAnsi="GHEA Grapalat"/>
          <w:sz w:val="16"/>
          <w:szCs w:val="16"/>
        </w:rPr>
        <w:t xml:space="preserve">                                                                                                       </w:t>
      </w:r>
      <w:r w:rsidRPr="00B138F3">
        <w:rPr>
          <w:rStyle w:val="af5"/>
          <w:rFonts w:ascii="GHEA Grapalat" w:hAnsi="GHEA Grapalat"/>
          <w:b w:val="0"/>
          <w:sz w:val="16"/>
          <w:szCs w:val="16"/>
        </w:rPr>
        <w:t>наименование участника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копия протокола заседания оценочной комиссии об отклонении заявки,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183DD8">
        <w:rPr>
          <w:rFonts w:ascii="GHEA Grapalat" w:eastAsiaTheme="minorHAnsi" w:hAnsi="GHEA Grapalat" w:cstheme="minorBidi"/>
        </w:rPr>
        <w:t>2) настоящая гарантия.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lastRenderedPageBreak/>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a3"/>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rsidR="00413678" w:rsidRPr="00413678" w:rsidRDefault="00413678" w:rsidP="00413678">
      <w:pPr>
        <w:widowControl w:val="0"/>
        <w:spacing w:line="360" w:lineRule="auto"/>
        <w:ind w:firstLine="567"/>
        <w:jc w:val="right"/>
        <w:rPr>
          <w:rFonts w:ascii="GHEA Grapalat" w:hAnsi="GHEA Grapalat"/>
          <w:sz w:val="20"/>
          <w:szCs w:val="20"/>
        </w:rPr>
      </w:pPr>
      <w:r w:rsidRPr="00362494">
        <w:rPr>
          <w:rFonts w:ascii="GHEA Grapalat" w:hAnsi="GHEA Grapalat"/>
        </w:rPr>
        <w:t>Решением Оценочной комиссии запроса котировок</w:t>
      </w:r>
      <w:r w:rsidRPr="00362494">
        <w:rPr>
          <w:rFonts w:ascii="GHEA Grapalat" w:hAnsi="GHEA Grapalat" w:cs="Sylfaen"/>
          <w:i/>
        </w:rPr>
        <w:br/>
      </w:r>
      <w:r w:rsidRPr="00362494">
        <w:rPr>
          <w:rFonts w:ascii="GHEA Grapalat" w:hAnsi="GHEA Grapalat"/>
          <w:i/>
        </w:rPr>
        <w:t>№ 1</w:t>
      </w:r>
      <w:r w:rsidRPr="00362494">
        <w:rPr>
          <w:rFonts w:ascii="GHEA Grapalat" w:hAnsi="GHEA Grapalat"/>
          <w:i/>
        </w:rPr>
        <w:tab/>
        <w:t>от 03.12.2019г.</w:t>
      </w:r>
      <w:r w:rsidRPr="00362494">
        <w:rPr>
          <w:rFonts w:ascii="GHEA Grapalat" w:hAnsi="GHEA Grapalat" w:cs="Times Armenian"/>
          <w:i/>
        </w:rPr>
        <w:br/>
      </w:r>
      <w:r w:rsidRPr="00362494">
        <w:rPr>
          <w:rFonts w:ascii="GHEA Grapalat" w:hAnsi="GHEA Grapalat"/>
          <w:i/>
        </w:rPr>
        <w:t xml:space="preserve">под кодом </w:t>
      </w:r>
      <w:r w:rsidRPr="00413678">
        <w:rPr>
          <w:rFonts w:ascii="Sylfaen" w:hAnsi="Sylfaen"/>
          <w:i/>
          <w:sz w:val="20"/>
          <w:szCs w:val="20"/>
        </w:rPr>
        <w:t>АМД-ГH-APDzB-20/1-49</w:t>
      </w:r>
    </w:p>
    <w:p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lastRenderedPageBreak/>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принципалом, до</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rsidR="00413678" w:rsidRPr="00413678" w:rsidRDefault="00413678" w:rsidP="00413678">
      <w:pPr>
        <w:widowControl w:val="0"/>
        <w:spacing w:line="360" w:lineRule="auto"/>
        <w:ind w:firstLine="567"/>
        <w:jc w:val="right"/>
        <w:rPr>
          <w:rFonts w:ascii="GHEA Grapalat" w:hAnsi="GHEA Grapalat"/>
          <w:sz w:val="20"/>
          <w:szCs w:val="20"/>
        </w:rPr>
      </w:pPr>
      <w:r w:rsidRPr="00362494">
        <w:rPr>
          <w:rFonts w:ascii="GHEA Grapalat" w:hAnsi="GHEA Grapalat"/>
        </w:rPr>
        <w:t>Оценочной комиссии запроса котировок</w:t>
      </w:r>
      <w:r w:rsidRPr="00362494">
        <w:rPr>
          <w:rFonts w:ascii="GHEA Grapalat" w:hAnsi="GHEA Grapalat" w:cs="Sylfaen"/>
          <w:i/>
        </w:rPr>
        <w:br/>
      </w:r>
      <w:r w:rsidRPr="00362494">
        <w:rPr>
          <w:rFonts w:ascii="GHEA Grapalat" w:hAnsi="GHEA Grapalat"/>
          <w:i/>
        </w:rPr>
        <w:t>№ 1</w:t>
      </w:r>
      <w:r w:rsidRPr="00362494">
        <w:rPr>
          <w:rFonts w:ascii="GHEA Grapalat" w:hAnsi="GHEA Grapalat"/>
          <w:i/>
        </w:rPr>
        <w:tab/>
        <w:t>от 03.12.2019г.</w:t>
      </w:r>
      <w:r w:rsidRPr="00362494">
        <w:rPr>
          <w:rFonts w:ascii="GHEA Grapalat" w:hAnsi="GHEA Grapalat" w:cs="Times Armenian"/>
          <w:i/>
        </w:rPr>
        <w:br/>
      </w:r>
      <w:r w:rsidRPr="00362494">
        <w:rPr>
          <w:rFonts w:ascii="GHEA Grapalat" w:hAnsi="GHEA Grapalat"/>
          <w:i/>
        </w:rPr>
        <w:t xml:space="preserve">под кодом </w:t>
      </w:r>
      <w:r w:rsidRPr="00413678">
        <w:rPr>
          <w:rFonts w:ascii="Sylfaen" w:hAnsi="Sylfaen"/>
          <w:i/>
          <w:sz w:val="20"/>
          <w:szCs w:val="20"/>
        </w:rPr>
        <w:t>АМД-ГH-APDzB-20/1-49</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0"/>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413678" w:rsidRPr="007A6BE1">
        <w:rPr>
          <w:rFonts w:ascii="Sylfaen" w:hAnsi="Sylfaen"/>
          <w:lang w:val="af-ZA"/>
        </w:rPr>
        <w:t xml:space="preserve">« </w:t>
      </w:r>
      <w:r w:rsidR="00413678" w:rsidRPr="007A6BE1">
        <w:rPr>
          <w:rFonts w:ascii="Sylfaen" w:hAnsi="Sylfaen"/>
        </w:rPr>
        <w:t>Авшарская средняя школа, Араратской области</w:t>
      </w:r>
      <w:r w:rsidR="00413678" w:rsidRPr="007A6BE1">
        <w:rPr>
          <w:rFonts w:ascii="Sylfaen" w:hAnsi="Sylfaen"/>
          <w:lang w:val="af-ZA"/>
        </w:rPr>
        <w:t xml:space="preserve">» </w:t>
      </w:r>
      <w:r w:rsidR="00413678" w:rsidRPr="007A6BE1">
        <w:rPr>
          <w:rFonts w:ascii="Sylfaen" w:hAnsi="Sylfaen" w:cs="Arial"/>
          <w:lang w:val="af-ZA"/>
        </w:rPr>
        <w:t>ГНО</w:t>
      </w:r>
      <w:r w:rsidR="00413678" w:rsidRPr="00362494">
        <w:rPr>
          <w:rFonts w:ascii="GHEA Grapalat" w:hAnsi="GHEA Grapalat"/>
        </w:rPr>
        <w:t xml:space="preserve">, </w:t>
      </w:r>
      <w:r w:rsidRPr="00B138F3">
        <w:rPr>
          <w:rFonts w:ascii="GHEA Grapalat" w:hAnsi="GHEA Grapalat"/>
          <w:spacing w:val="-6"/>
          <w:sz w:val="22"/>
          <w:szCs w:val="22"/>
        </w:rPr>
        <w:t xml:space="preserve"> *(далее — Заказчик) </w:t>
      </w:r>
    </w:p>
    <w:p w:rsidR="00413678" w:rsidRPr="00413678" w:rsidRDefault="003D2FE2" w:rsidP="00413678">
      <w:pPr>
        <w:widowControl w:val="0"/>
        <w:spacing w:line="360" w:lineRule="auto"/>
        <w:rPr>
          <w:rFonts w:ascii="GHEA Grapalat" w:hAnsi="GHEA Grapalat"/>
          <w:sz w:val="20"/>
          <w:szCs w:val="20"/>
        </w:rPr>
      </w:pPr>
      <w:r w:rsidRPr="00B138F3">
        <w:rPr>
          <w:rFonts w:ascii="GHEA Grapalat" w:hAnsi="GHEA Grapalat"/>
          <w:sz w:val="22"/>
          <w:szCs w:val="22"/>
        </w:rPr>
        <w:t xml:space="preserve">процедуре закупок под кодом </w:t>
      </w:r>
      <w:r w:rsidR="00413678" w:rsidRPr="00413678">
        <w:rPr>
          <w:rFonts w:ascii="Sylfaen" w:hAnsi="Sylfaen"/>
          <w:i/>
          <w:sz w:val="20"/>
          <w:szCs w:val="20"/>
        </w:rPr>
        <w:t>АМД-ГH-APDzB-20/1-49</w:t>
      </w:r>
    </w:p>
    <w:p w:rsidR="003D2FE2" w:rsidRPr="00B138F3" w:rsidRDefault="003D2FE2" w:rsidP="00413678">
      <w:pPr>
        <w:widowControl w:val="0"/>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Sylfaen" w:hAnsi="Sylfaen" w:cs="Sylfaen"/>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w:t>
      </w:r>
      <w:r w:rsidRPr="00B138F3">
        <w:rPr>
          <w:rFonts w:ascii="GHEA Grapalat" w:hAnsi="GHEA Grapalat"/>
          <w:sz w:val="22"/>
          <w:szCs w:val="22"/>
        </w:rPr>
        <w:lastRenderedPageBreak/>
        <w:t xml:space="preserve">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413678" w:rsidRPr="00362494" w:rsidRDefault="00413678" w:rsidP="00413678">
      <w:pPr>
        <w:widowControl w:val="0"/>
        <w:spacing w:line="360" w:lineRule="auto"/>
        <w:jc w:val="center"/>
        <w:rPr>
          <w:rFonts w:ascii="GHEA Grapalat" w:hAnsi="GHEA Grapalat"/>
          <w:b/>
        </w:rPr>
      </w:pPr>
      <w:r w:rsidRPr="00362494">
        <w:rPr>
          <w:rFonts w:ascii="GHEA Grapalat" w:hAnsi="GHEA Grapalat"/>
          <w:b/>
        </w:rPr>
        <w:t>---------------------------------</w:t>
      </w:r>
    </w:p>
    <w:p w:rsidR="00413678" w:rsidRPr="00362494" w:rsidRDefault="00413678" w:rsidP="00413678">
      <w:pPr>
        <w:widowControl w:val="0"/>
        <w:spacing w:line="360" w:lineRule="auto"/>
        <w:jc w:val="center"/>
        <w:rPr>
          <w:rFonts w:ascii="GHEA Grapalat" w:hAnsi="GHEA Grapalat"/>
          <w:b/>
        </w:rPr>
      </w:pPr>
      <w:r w:rsidRPr="00362494">
        <w:rPr>
          <w:rFonts w:ascii="GHEA Grapalat" w:hAnsi="GHEA Grapalat"/>
          <w:b/>
        </w:rPr>
        <w:t>/ подпись /</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B138F3" w:rsidTr="00BC52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BC52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BC526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BC526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BC526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BC526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BC526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BC526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BC526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BC526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BC526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BC52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BC526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BC526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BC526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BC52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BC526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413678" w:rsidRPr="00362494">
              <w:rPr>
                <w:rFonts w:ascii="Sylfaen" w:hAnsi="Sylfaen"/>
                <w:i/>
              </w:rPr>
              <w:t xml:space="preserve"> Авшарская средняя школа, Араратской области» ГНО</w:t>
            </w:r>
          </w:p>
        </w:tc>
      </w:tr>
      <w:tr w:rsidR="00B138F3" w:rsidRPr="00B138F3" w:rsidTr="00BC52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BC526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BC526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BC526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413678" w:rsidRPr="00362494">
              <w:rPr>
                <w:rFonts w:ascii="GHEA Grapalat" w:hAnsi="GHEA Grapalat" w:cs="Arial"/>
                <w:sz w:val="20"/>
                <w:szCs w:val="20"/>
              </w:rPr>
              <w:t xml:space="preserve">04104122  </w:t>
            </w:r>
          </w:p>
        </w:tc>
      </w:tr>
      <w:tr w:rsidR="00B138F3" w:rsidRPr="00B138F3" w:rsidTr="00BC526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BC526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413678" w:rsidRPr="00362494">
              <w:rPr>
                <w:rFonts w:ascii="GHEA Grapalat" w:hAnsi="GHEA Grapalat"/>
                <w:sz w:val="20"/>
                <w:szCs w:val="20"/>
              </w:rPr>
              <w:t xml:space="preserve"> Центральное казначейство Минфин РА</w:t>
            </w:r>
          </w:p>
        </w:tc>
      </w:tr>
      <w:tr w:rsidR="00B138F3" w:rsidRPr="00B138F3" w:rsidTr="00BC526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BC526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413678" w:rsidRPr="00362494">
              <w:rPr>
                <w:rFonts w:ascii="GHEA Grapalat" w:hAnsi="GHEA Grapalat" w:cs="Arial"/>
                <w:sz w:val="20"/>
                <w:szCs w:val="20"/>
              </w:rPr>
              <w:t>90428000245</w:t>
            </w:r>
          </w:p>
        </w:tc>
      </w:tr>
      <w:tr w:rsidR="00B138F3" w:rsidRPr="00B138F3" w:rsidTr="00BC526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BC526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BC526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BC526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BC526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BC526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BC526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BC526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BC526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BC526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BC526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BC526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BC526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BC526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BC526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BC526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BC5263">
            <w:pPr>
              <w:widowControl w:val="0"/>
              <w:spacing w:after="160"/>
              <w:rPr>
                <w:rFonts w:ascii="GHEA Grapalat" w:hAnsi="GHEA Grapalat" w:cs="Sylfaen"/>
              </w:rPr>
            </w:pPr>
          </w:p>
          <w:p w:rsidR="00C3421C" w:rsidRPr="00B138F3" w:rsidRDefault="00C3421C" w:rsidP="00BC526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BC5263">
            <w:pPr>
              <w:widowControl w:val="0"/>
              <w:spacing w:after="160"/>
              <w:rPr>
                <w:rFonts w:ascii="GHEA Grapalat" w:hAnsi="GHEA Grapalat" w:cs="Sylfaen"/>
              </w:rPr>
            </w:pPr>
          </w:p>
          <w:p w:rsidR="00C3421C" w:rsidRPr="00B138F3" w:rsidRDefault="00C3421C" w:rsidP="00BC526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BC5263">
            <w:pPr>
              <w:widowControl w:val="0"/>
              <w:spacing w:after="160"/>
              <w:rPr>
                <w:rFonts w:ascii="GHEA Grapalat" w:hAnsi="GHEA Grapalat" w:cs="Sylfaen"/>
              </w:rPr>
            </w:pPr>
          </w:p>
          <w:p w:rsidR="00C3421C" w:rsidRPr="00B138F3" w:rsidRDefault="00C3421C" w:rsidP="00BC526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BC526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BC526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BC5263">
            <w:pPr>
              <w:widowControl w:val="0"/>
              <w:spacing w:after="160"/>
              <w:rPr>
                <w:rFonts w:ascii="GHEA Grapalat" w:hAnsi="GHEA Grapalat" w:cs="Sylfaen"/>
              </w:rPr>
            </w:pPr>
          </w:p>
          <w:p w:rsidR="00C3421C" w:rsidRPr="00B138F3" w:rsidRDefault="00C3421C" w:rsidP="00BC526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BC5263">
            <w:pPr>
              <w:widowControl w:val="0"/>
              <w:spacing w:after="160"/>
              <w:jc w:val="right"/>
              <w:rPr>
                <w:rFonts w:ascii="GHEA Grapalat" w:hAnsi="GHEA Grapalat" w:cs="Tahoma"/>
              </w:rPr>
            </w:pPr>
          </w:p>
          <w:p w:rsidR="00C3421C" w:rsidRPr="00B138F3" w:rsidRDefault="00C3421C" w:rsidP="00BC526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BC5263">
            <w:pPr>
              <w:widowControl w:val="0"/>
              <w:spacing w:after="160"/>
              <w:rPr>
                <w:rFonts w:ascii="GHEA Grapalat" w:hAnsi="GHEA Grapalat" w:cs="Sylfaen"/>
              </w:rPr>
            </w:pPr>
          </w:p>
          <w:p w:rsidR="00C3421C" w:rsidRPr="00B138F3" w:rsidRDefault="00C3421C" w:rsidP="00BC526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BC526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BC526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BC5263">
            <w:pPr>
              <w:widowControl w:val="0"/>
              <w:spacing w:after="160"/>
              <w:rPr>
                <w:rFonts w:ascii="GHEA Grapalat" w:hAnsi="GHEA Grapalat"/>
              </w:rPr>
            </w:pPr>
          </w:p>
          <w:p w:rsidR="00C3421C" w:rsidRPr="00B138F3" w:rsidRDefault="00C3421C" w:rsidP="00BC526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BC526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BC5263">
            <w:pPr>
              <w:widowControl w:val="0"/>
              <w:spacing w:after="160"/>
              <w:rPr>
                <w:rFonts w:ascii="GHEA Grapalat" w:hAnsi="GHEA Grapalat" w:cs="Tahoma"/>
              </w:rPr>
            </w:pPr>
          </w:p>
          <w:p w:rsidR="00C3421C" w:rsidRPr="00B138F3" w:rsidRDefault="00C3421C" w:rsidP="00BC526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BC526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BC5263">
            <w:pPr>
              <w:widowControl w:val="0"/>
              <w:spacing w:after="160"/>
              <w:rPr>
                <w:rFonts w:ascii="GHEA Grapalat" w:hAnsi="GHEA Grapalat" w:cs="Tahoma"/>
              </w:rPr>
            </w:pPr>
          </w:p>
          <w:p w:rsidR="00C3421C" w:rsidRPr="00B138F3" w:rsidRDefault="00C3421C" w:rsidP="00BC526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BC526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BC5263">
            <w:pPr>
              <w:widowControl w:val="0"/>
              <w:spacing w:after="160"/>
              <w:rPr>
                <w:rFonts w:ascii="GHEA Grapalat" w:hAnsi="GHEA Grapalat" w:cs="Arial"/>
              </w:rPr>
            </w:pPr>
          </w:p>
        </w:tc>
      </w:tr>
      <w:tr w:rsidR="00B138F3" w:rsidRPr="00B138F3" w:rsidTr="00BC526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BC526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BC5263">
            <w:pPr>
              <w:widowControl w:val="0"/>
              <w:spacing w:after="160"/>
              <w:rPr>
                <w:rFonts w:ascii="GHEA Grapalat" w:hAnsi="GHEA Grapalat" w:cs="Sylfaen"/>
              </w:rPr>
            </w:pPr>
          </w:p>
          <w:p w:rsidR="00C3421C" w:rsidRPr="00B138F3" w:rsidRDefault="00C3421C" w:rsidP="00BC526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BC526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BC5263">
            <w:pPr>
              <w:widowControl w:val="0"/>
              <w:spacing w:after="160"/>
              <w:rPr>
                <w:rFonts w:ascii="GHEA Grapalat" w:hAnsi="GHEA Grapalat"/>
              </w:rPr>
            </w:pPr>
          </w:p>
          <w:p w:rsidR="00C3421C" w:rsidRPr="00B138F3" w:rsidRDefault="00C3421C" w:rsidP="00BC526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BC526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BC526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BC526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BC526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BC526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BC526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BC526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BC526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BC526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BC526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lastRenderedPageBreak/>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lastRenderedPageBreak/>
              <w:t>проставляется электронная подпись плательщика</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BC526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p>
        </w:tc>
      </w:tr>
      <w:tr w:rsidR="00FF3DE9"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w:t>
            </w:r>
            <w:r w:rsidRPr="00B138F3">
              <w:rPr>
                <w:rFonts w:ascii="GHEA Grapalat" w:hAnsi="GHEA Grapalat"/>
                <w:sz w:val="18"/>
                <w:szCs w:val="18"/>
              </w:rPr>
              <w:lastRenderedPageBreak/>
              <w:t>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BC526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w:t>
            </w:r>
            <w:r w:rsidRPr="00B138F3">
              <w:rPr>
                <w:rFonts w:ascii="GHEA Grapalat" w:hAnsi="GHEA Grapalat"/>
                <w:sz w:val="18"/>
                <w:szCs w:val="18"/>
              </w:rPr>
              <w:lastRenderedPageBreak/>
              <w:t>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BC526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413678" w:rsidRPr="00362494" w:rsidRDefault="00413678" w:rsidP="00413678">
      <w:pPr>
        <w:widowControl w:val="0"/>
        <w:spacing w:line="360" w:lineRule="auto"/>
        <w:jc w:val="right"/>
        <w:rPr>
          <w:rFonts w:ascii="GHEA Grapalat" w:hAnsi="GHEA Grapalat"/>
          <w:i/>
        </w:rPr>
      </w:pPr>
      <w:r w:rsidRPr="00362494">
        <w:rPr>
          <w:rFonts w:ascii="GHEA Grapalat" w:hAnsi="GHEA Grapalat"/>
          <w:i/>
        </w:rPr>
        <w:t xml:space="preserve">к Договору под кодом </w:t>
      </w:r>
      <w:r w:rsidRPr="00362494">
        <w:rPr>
          <w:rFonts w:ascii="Sylfaen" w:hAnsi="Sylfaen"/>
          <w:i/>
        </w:rPr>
        <w:t>АМД-ГH-APDzB-20/1-49</w:t>
      </w:r>
      <w:r w:rsidRPr="00362494">
        <w:rPr>
          <w:rFonts w:ascii="GHEA Grapalat" w:hAnsi="GHEA Grapalat"/>
          <w:i/>
        </w:rPr>
        <w:t xml:space="preserve"> </w:t>
      </w:r>
      <w:r w:rsidRPr="00362494">
        <w:rPr>
          <w:rFonts w:ascii="GHEA Grapalat" w:hAnsi="GHEA Grapalat"/>
          <w:i/>
        </w:rPr>
        <w:br/>
        <w:t>заключенному "</w:t>
      </w:r>
      <w:r w:rsidRPr="00362494">
        <w:rPr>
          <w:rFonts w:ascii="GHEA Grapalat" w:hAnsi="GHEA Grapalat"/>
          <w:i/>
        </w:rPr>
        <w:tab/>
        <w:t>"</w:t>
      </w:r>
      <w:r w:rsidRPr="00362494">
        <w:rPr>
          <w:rFonts w:ascii="GHEA Grapalat" w:hAnsi="GHEA Grapalat"/>
          <w:i/>
        </w:rPr>
        <w:tab/>
        <w:t>20</w:t>
      </w:r>
      <w:r w:rsidRPr="00362494">
        <w:rPr>
          <w:rFonts w:ascii="GHEA Grapalat" w:hAnsi="GHEA Grapalat"/>
          <w:i/>
        </w:rPr>
        <w:tab/>
        <w:t>г.</w:t>
      </w:r>
    </w:p>
    <w:p w:rsidR="00235549" w:rsidRPr="00B138F3" w:rsidRDefault="00235549" w:rsidP="00235549">
      <w:pPr>
        <w:pStyle w:val="31"/>
        <w:widowControl w:val="0"/>
        <w:spacing w:after="160" w:line="240" w:lineRule="auto"/>
        <w:jc w:val="right"/>
        <w:rPr>
          <w:rFonts w:ascii="GHEA Grapalat" w:hAnsi="GHEA Grapalat" w:cs="Arial"/>
          <w:b/>
          <w:sz w:val="24"/>
          <w:szCs w:val="24"/>
        </w:rPr>
      </w:pP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lastRenderedPageBreak/>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af5"/>
          <w:rFonts w:ascii="GHEA Grapalat" w:hAnsi="GHEA Grapalat"/>
          <w:b w:val="0"/>
          <w:sz w:val="20"/>
          <w:szCs w:val="20"/>
        </w:rPr>
        <w:t xml:space="preserve">   </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 xml:space="preserve">                                    </w:t>
      </w:r>
      <w:r w:rsidR="00875F09" w:rsidRPr="00B138F3">
        <w:rPr>
          <w:rStyle w:val="af5"/>
          <w:rFonts w:ascii="GHEA Grapalat" w:hAnsi="GHEA Grapalat"/>
          <w:b w:val="0"/>
          <w:sz w:val="20"/>
          <w:szCs w:val="20"/>
        </w:rPr>
        <w:t xml:space="preserve">        </w:t>
      </w:r>
      <w:r w:rsidRPr="00B138F3">
        <w:rPr>
          <w:rStyle w:val="af5"/>
          <w:rFonts w:ascii="GHEA Grapalat" w:hAnsi="GHEA Grapalat"/>
          <w:b w:val="0"/>
          <w:sz w:val="20"/>
          <w:szCs w:val="20"/>
        </w:rPr>
        <w:t>наименование отобранного участника</w:t>
      </w:r>
    </w:p>
    <w:p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138F3" w:rsidRDefault="005B3A59" w:rsidP="00EE62ED">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приципалом,</w:t>
      </w:r>
    </w:p>
    <w:p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eastAsiaTheme="minorHAnsi" w:cstheme="minorBidi"/>
          <w:lang w:val="hy-AM"/>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EE62ED">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eastAsiaTheme="minorHAnsi" w:cstheme="minorBidi"/>
        </w:rPr>
      </w:pPr>
    </w:p>
    <w:p w:rsidR="005B3A59" w:rsidRPr="00B138F3" w:rsidRDefault="005B3A59" w:rsidP="005B3A59">
      <w:pPr>
        <w:pStyle w:val="af4"/>
        <w:shd w:val="clear" w:color="auto" w:fill="FFFFFF"/>
        <w:spacing w:before="0" w:beforeAutospacing="0" w:after="0" w:afterAutospacing="0"/>
        <w:ind w:firstLine="375"/>
        <w:rPr>
          <w:rStyle w:val="af5"/>
          <w:rFonts w:ascii="GHEA Grapalat" w:hAnsi="GHEA Grapalat"/>
          <w:b w:val="0"/>
          <w:bCs w:val="0"/>
          <w:sz w:val="20"/>
          <w:szCs w:val="20"/>
        </w:rPr>
      </w:pPr>
    </w:p>
    <w:p w:rsidR="001005B0" w:rsidRPr="00B138F3" w:rsidRDefault="001005B0" w:rsidP="005B3A59">
      <w:pPr>
        <w:widowControl w:val="0"/>
        <w:spacing w:after="160"/>
        <w:ind w:left="567" w:right="565"/>
        <w:jc w:val="both"/>
        <w:rPr>
          <w:rFonts w:ascii="GHEA Grapalat" w:hAnsi="GHEA Grapalat"/>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413678" w:rsidRPr="00362494" w:rsidRDefault="00413678" w:rsidP="00413678">
      <w:pPr>
        <w:widowControl w:val="0"/>
        <w:spacing w:line="360" w:lineRule="auto"/>
        <w:jc w:val="right"/>
        <w:rPr>
          <w:rFonts w:ascii="GHEA Grapalat" w:hAnsi="GHEA Grapalat"/>
          <w:i/>
        </w:rPr>
      </w:pPr>
      <w:r w:rsidRPr="00362494">
        <w:rPr>
          <w:rFonts w:ascii="GHEA Grapalat" w:hAnsi="GHEA Grapalat"/>
          <w:i/>
        </w:rPr>
        <w:t xml:space="preserve">к Договору под кодом </w:t>
      </w:r>
      <w:r w:rsidRPr="00362494">
        <w:rPr>
          <w:rFonts w:ascii="Sylfaen" w:hAnsi="Sylfaen"/>
          <w:i/>
        </w:rPr>
        <w:t>АМД-ГH-APDzB-20/1-49</w:t>
      </w:r>
      <w:r w:rsidRPr="00362494">
        <w:rPr>
          <w:rFonts w:ascii="GHEA Grapalat" w:hAnsi="GHEA Grapalat"/>
          <w:i/>
        </w:rPr>
        <w:t xml:space="preserve"> </w:t>
      </w:r>
      <w:r w:rsidRPr="00362494">
        <w:rPr>
          <w:rFonts w:ascii="GHEA Grapalat" w:hAnsi="GHEA Grapalat"/>
          <w:i/>
        </w:rPr>
        <w:br/>
        <w:t>заключенному "</w:t>
      </w:r>
      <w:r w:rsidRPr="00362494">
        <w:rPr>
          <w:rFonts w:ascii="GHEA Grapalat" w:hAnsi="GHEA Grapalat"/>
          <w:i/>
        </w:rPr>
        <w:tab/>
        <w:t>"</w:t>
      </w:r>
      <w:r w:rsidRPr="00362494">
        <w:rPr>
          <w:rFonts w:ascii="GHEA Grapalat" w:hAnsi="GHEA Grapalat"/>
          <w:i/>
        </w:rPr>
        <w:tab/>
        <w:t>20</w:t>
      </w:r>
      <w:r w:rsidRPr="00362494">
        <w:rPr>
          <w:rFonts w:ascii="GHEA Grapalat" w:hAnsi="GHEA Grapalat"/>
          <w:i/>
        </w:rPr>
        <w:tab/>
        <w:t>г.</w:t>
      </w:r>
    </w:p>
    <w:p w:rsidR="000A214C" w:rsidRPr="00B138F3" w:rsidRDefault="000A214C" w:rsidP="000A214C">
      <w:pPr>
        <w:widowControl w:val="0"/>
        <w:spacing w:after="160"/>
        <w:jc w:val="right"/>
        <w:rPr>
          <w:rFonts w:ascii="GHEA Grapalat" w:hAnsi="GHEA Grapalat" w:cs="GHEA Grapalat"/>
          <w:i/>
        </w:rPr>
      </w:pP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BC5263">
        <w:tc>
          <w:tcPr>
            <w:tcW w:w="4786" w:type="dxa"/>
          </w:tcPr>
          <w:p w:rsidR="000A214C" w:rsidRPr="00B138F3" w:rsidRDefault="000A214C" w:rsidP="00BC526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BC526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1"/>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tblPr>
      <w:tblGrid>
        <w:gridCol w:w="5616"/>
        <w:gridCol w:w="5364"/>
      </w:tblGrid>
      <w:tr w:rsidR="00B138F3" w:rsidRPr="00B138F3" w:rsidTr="00BC52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BC526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BC52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BC526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BC526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BC526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BC526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BC526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BC526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BC526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BC526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BC526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BC52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BC526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BC526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BC526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BC52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BC526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413678" w:rsidRPr="00362494">
              <w:rPr>
                <w:rFonts w:ascii="Sylfaen" w:hAnsi="Sylfaen"/>
                <w:i/>
              </w:rPr>
              <w:t xml:space="preserve"> Авшарская средняя школа, Араратской области» ГНО</w:t>
            </w:r>
          </w:p>
        </w:tc>
      </w:tr>
      <w:tr w:rsidR="00B138F3" w:rsidRPr="00B138F3" w:rsidTr="00BC526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BC526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BC526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BC526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413678" w:rsidRPr="00362494">
              <w:rPr>
                <w:rFonts w:ascii="GHEA Grapalat" w:hAnsi="GHEA Grapalat" w:cs="Arial"/>
                <w:sz w:val="20"/>
                <w:szCs w:val="20"/>
              </w:rPr>
              <w:t xml:space="preserve">: 04104122  </w:t>
            </w:r>
          </w:p>
        </w:tc>
      </w:tr>
      <w:tr w:rsidR="00B138F3" w:rsidRPr="00B138F3" w:rsidTr="00BC526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BC526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BC526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BC526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413678" w:rsidRPr="00362494">
              <w:rPr>
                <w:rFonts w:ascii="GHEA Grapalat" w:hAnsi="GHEA Grapalat" w:cs="Arial"/>
                <w:sz w:val="20"/>
                <w:szCs w:val="20"/>
              </w:rPr>
              <w:t>90428000245</w:t>
            </w:r>
          </w:p>
        </w:tc>
      </w:tr>
      <w:tr w:rsidR="00B138F3" w:rsidRPr="00B138F3" w:rsidTr="00BC526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BC526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BC526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BC526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BC526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BC526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BC526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BC526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BC526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BC526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BC526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BC526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BC526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BC526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BC526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BC526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BC5263">
            <w:pPr>
              <w:widowControl w:val="0"/>
              <w:spacing w:after="160"/>
              <w:rPr>
                <w:rFonts w:ascii="GHEA Grapalat" w:hAnsi="GHEA Grapalat" w:cs="Sylfaen"/>
              </w:rPr>
            </w:pPr>
          </w:p>
          <w:p w:rsidR="00BE2572" w:rsidRPr="00B138F3" w:rsidRDefault="00BE2572" w:rsidP="00BC526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BC5263">
            <w:pPr>
              <w:widowControl w:val="0"/>
              <w:spacing w:after="160"/>
              <w:rPr>
                <w:rFonts w:ascii="GHEA Grapalat" w:hAnsi="GHEA Grapalat" w:cs="Sylfaen"/>
              </w:rPr>
            </w:pPr>
          </w:p>
          <w:p w:rsidR="00BE2572" w:rsidRPr="00B138F3" w:rsidRDefault="00BE2572" w:rsidP="00BC526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BC5263">
            <w:pPr>
              <w:widowControl w:val="0"/>
              <w:spacing w:after="160"/>
              <w:rPr>
                <w:rFonts w:ascii="GHEA Grapalat" w:hAnsi="GHEA Grapalat" w:cs="Sylfaen"/>
              </w:rPr>
            </w:pPr>
          </w:p>
          <w:p w:rsidR="00BE2572" w:rsidRPr="00B138F3" w:rsidRDefault="00BE2572" w:rsidP="00BC526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BC526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BC526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BC5263">
            <w:pPr>
              <w:widowControl w:val="0"/>
              <w:spacing w:after="160"/>
              <w:rPr>
                <w:rFonts w:ascii="GHEA Grapalat" w:hAnsi="GHEA Grapalat" w:cs="Sylfaen"/>
              </w:rPr>
            </w:pPr>
          </w:p>
          <w:p w:rsidR="00BE2572" w:rsidRPr="00B138F3" w:rsidRDefault="00BE2572" w:rsidP="00BC526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BC5263">
            <w:pPr>
              <w:widowControl w:val="0"/>
              <w:spacing w:after="160"/>
              <w:jc w:val="right"/>
              <w:rPr>
                <w:rFonts w:ascii="GHEA Grapalat" w:hAnsi="GHEA Grapalat" w:cs="Tahoma"/>
              </w:rPr>
            </w:pPr>
          </w:p>
          <w:p w:rsidR="00BE2572" w:rsidRPr="00B138F3" w:rsidRDefault="00BE2572" w:rsidP="00BC526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BC5263">
            <w:pPr>
              <w:widowControl w:val="0"/>
              <w:spacing w:after="160"/>
              <w:rPr>
                <w:rFonts w:ascii="GHEA Grapalat" w:hAnsi="GHEA Grapalat" w:cs="Sylfaen"/>
              </w:rPr>
            </w:pPr>
          </w:p>
          <w:p w:rsidR="00BE2572" w:rsidRPr="00B138F3" w:rsidRDefault="00BE2572" w:rsidP="00BC526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BC526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BC526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BC5263">
            <w:pPr>
              <w:widowControl w:val="0"/>
              <w:spacing w:after="160"/>
              <w:rPr>
                <w:rFonts w:ascii="GHEA Grapalat" w:hAnsi="GHEA Grapalat"/>
              </w:rPr>
            </w:pPr>
          </w:p>
          <w:p w:rsidR="00BE2572" w:rsidRPr="00B138F3" w:rsidRDefault="00BE2572" w:rsidP="00BC526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BC526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BC5263">
            <w:pPr>
              <w:widowControl w:val="0"/>
              <w:spacing w:after="160"/>
              <w:rPr>
                <w:rFonts w:ascii="GHEA Grapalat" w:hAnsi="GHEA Grapalat" w:cs="Tahoma"/>
              </w:rPr>
            </w:pPr>
          </w:p>
          <w:p w:rsidR="00BE2572" w:rsidRPr="00B138F3" w:rsidRDefault="00BE2572" w:rsidP="00BC526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BC526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BC5263">
            <w:pPr>
              <w:widowControl w:val="0"/>
              <w:spacing w:after="160"/>
              <w:rPr>
                <w:rFonts w:ascii="GHEA Grapalat" w:hAnsi="GHEA Grapalat" w:cs="Tahoma"/>
              </w:rPr>
            </w:pPr>
          </w:p>
          <w:p w:rsidR="00BE2572" w:rsidRPr="00B138F3" w:rsidRDefault="00BE2572" w:rsidP="00BC526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BC526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BC5263">
            <w:pPr>
              <w:widowControl w:val="0"/>
              <w:spacing w:after="160"/>
              <w:rPr>
                <w:rFonts w:ascii="GHEA Grapalat" w:hAnsi="GHEA Grapalat" w:cs="Arial"/>
              </w:rPr>
            </w:pPr>
          </w:p>
        </w:tc>
      </w:tr>
      <w:tr w:rsidR="00B138F3" w:rsidRPr="00B138F3" w:rsidTr="00BC526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BC526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BC5263">
            <w:pPr>
              <w:widowControl w:val="0"/>
              <w:spacing w:after="160"/>
              <w:rPr>
                <w:rFonts w:ascii="GHEA Grapalat" w:hAnsi="GHEA Grapalat" w:cs="Sylfaen"/>
              </w:rPr>
            </w:pPr>
          </w:p>
          <w:p w:rsidR="00BE2572" w:rsidRPr="00B138F3" w:rsidRDefault="00BE2572" w:rsidP="00BC526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BC526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BC5263">
            <w:pPr>
              <w:widowControl w:val="0"/>
              <w:spacing w:after="160"/>
              <w:rPr>
                <w:rFonts w:ascii="GHEA Grapalat" w:hAnsi="GHEA Grapalat"/>
              </w:rPr>
            </w:pPr>
          </w:p>
          <w:p w:rsidR="00BE2572" w:rsidRPr="00B138F3" w:rsidRDefault="00BE2572" w:rsidP="00BC526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BC526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BC526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BC526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BC526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BC526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BC526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BC526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BC526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BC526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BC526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lastRenderedPageBreak/>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lastRenderedPageBreak/>
              <w:t>проставляется электронная подпись плательщика</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BC526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p>
        </w:tc>
      </w:tr>
      <w:tr w:rsidR="00B138F3"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p>
        </w:tc>
      </w:tr>
      <w:tr w:rsidR="00FF3DE9" w:rsidRPr="00B138F3" w:rsidTr="00BC52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w:t>
            </w:r>
            <w:r w:rsidRPr="00B138F3">
              <w:rPr>
                <w:rFonts w:ascii="GHEA Grapalat" w:hAnsi="GHEA Grapalat"/>
                <w:sz w:val="18"/>
                <w:szCs w:val="18"/>
              </w:rPr>
              <w:lastRenderedPageBreak/>
              <w:t>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BC526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w:t>
            </w:r>
            <w:r w:rsidRPr="00B138F3">
              <w:rPr>
                <w:rFonts w:ascii="GHEA Grapalat" w:hAnsi="GHEA Grapalat"/>
                <w:sz w:val="18"/>
                <w:szCs w:val="18"/>
              </w:rPr>
              <w:lastRenderedPageBreak/>
              <w:t>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BC526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413678" w:rsidRPr="00362494" w:rsidRDefault="00413678" w:rsidP="00413678">
      <w:pPr>
        <w:widowControl w:val="0"/>
        <w:spacing w:line="360" w:lineRule="auto"/>
        <w:ind w:firstLine="567"/>
        <w:jc w:val="right"/>
        <w:rPr>
          <w:rFonts w:ascii="GHEA Grapalat" w:hAnsi="GHEA Grapalat" w:cs="GHEA Grapalat"/>
          <w:i/>
        </w:rPr>
      </w:pPr>
      <w:r w:rsidRPr="00362494">
        <w:rPr>
          <w:rFonts w:ascii="GHEA Grapalat" w:hAnsi="GHEA Grapalat"/>
          <w:i/>
        </w:rPr>
        <w:t>к Приглашению на запрос котировок</w:t>
      </w:r>
      <w:r w:rsidRPr="00362494">
        <w:rPr>
          <w:rFonts w:ascii="GHEA Grapalat" w:hAnsi="GHEA Grapalat" w:cs="GHEA Grapalat"/>
          <w:i/>
        </w:rPr>
        <w:br/>
      </w:r>
      <w:r w:rsidRPr="00362494">
        <w:rPr>
          <w:rFonts w:ascii="GHEA Grapalat" w:hAnsi="GHEA Grapalat"/>
          <w:i/>
        </w:rPr>
        <w:t xml:space="preserve">под кодом </w:t>
      </w:r>
      <w:r w:rsidRPr="00362494">
        <w:rPr>
          <w:rFonts w:ascii="Sylfaen" w:hAnsi="Sylfaen"/>
          <w:i/>
        </w:rPr>
        <w:t>АМД-ГH-APDzB-20/1-49</w:t>
      </w:r>
    </w:p>
    <w:p w:rsidR="00071D1C" w:rsidRPr="00B138F3" w:rsidRDefault="00071D1C" w:rsidP="00B46D58">
      <w:pPr>
        <w:pStyle w:val="31"/>
        <w:widowControl w:val="0"/>
        <w:spacing w:after="160" w:line="240" w:lineRule="auto"/>
        <w:jc w:val="right"/>
        <w:rPr>
          <w:rFonts w:ascii="GHEA Grapalat" w:hAnsi="GHEA Grapalat" w:cs="Sylfaen"/>
          <w:b/>
          <w:sz w:val="24"/>
          <w:szCs w:val="24"/>
        </w:rPr>
      </w:pP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 xml:space="preserve">отказываться от исполнения договора и требовать возврата уплаченной за товар </w:t>
      </w:r>
      <w:r w:rsidRPr="00B138F3">
        <w:rPr>
          <w:rFonts w:ascii="GHEA Grapalat" w:hAnsi="GHEA Grapalat"/>
        </w:rPr>
        <w:lastRenderedPageBreak/>
        <w:t>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 xml:space="preserve">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w:t>
      </w:r>
      <w:r w:rsidRPr="00B138F3">
        <w:rPr>
          <w:rFonts w:ascii="GHEA Grapalat" w:hAnsi="GHEA Grapalat"/>
        </w:rPr>
        <w:lastRenderedPageBreak/>
        <w:t>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драмов Республики Армения, </w:t>
      </w:r>
      <w:r w:rsidRPr="00B138F3">
        <w:rPr>
          <w:rFonts w:ascii="GHEA Grapalat" w:hAnsi="GHEA Grapalat"/>
        </w:rPr>
        <w:lastRenderedPageBreak/>
        <w:t>включая НДС</w:t>
      </w:r>
      <w:r w:rsidR="00D043FA" w:rsidRPr="00B138F3">
        <w:rPr>
          <w:rStyle w:val="af6"/>
          <w:rFonts w:ascii="GHEA Grapalat" w:hAnsi="GHEA Grapalat"/>
        </w:rPr>
        <w:footnoteReference w:customMarkFollows="1" w:id="22"/>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23"/>
        <w:t>18</w:t>
      </w:r>
      <w:r w:rsidR="00C45B20"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4"/>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lastRenderedPageBreak/>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5"/>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lastRenderedPageBreak/>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6"/>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 xml:space="preserve">Каждый случай изменения договора под воздействием не зависящих от сторон договора </w:t>
      </w:r>
      <w:r w:rsidRPr="00B138F3">
        <w:rPr>
          <w:rFonts w:ascii="GHEA Grapalat" w:hAnsi="GHEA Grapalat"/>
        </w:rPr>
        <w:lastRenderedPageBreak/>
        <w:t>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7"/>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28"/>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r w:rsidRPr="00B138F3">
        <w:rPr>
          <w:rFonts w:ascii="GHEA Grapalat" w:hAnsi="GHEA Grapalat"/>
          <w:spacing w:val="-6"/>
        </w:rPr>
        <w:lastRenderedPageBreak/>
        <w:t>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006E50E4">
        <w:rPr>
          <w:rFonts w:ascii="GHEA Grapalat" w:hAnsi="GHEA Grapalat"/>
          <w:lang w:val="hy-AM"/>
        </w:rPr>
        <w:t xml:space="preserve"> </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r w:rsidRPr="00B138F3">
        <w:rPr>
          <w:rFonts w:ascii="GHEA Grapalat" w:hAnsi="GHEA Grapalat"/>
        </w:rPr>
        <w:t xml:space="preserve">договора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af6"/>
          <w:rFonts w:ascii="GHEA Grapalat" w:hAnsi="GHEA Grapalat"/>
        </w:rPr>
        <w:footnoteReference w:customMarkFollows="1" w:id="29"/>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413678" w:rsidRDefault="00F83E0A" w:rsidP="00413678">
            <w:pPr>
              <w:widowControl w:val="0"/>
              <w:spacing w:line="360" w:lineRule="auto"/>
              <w:jc w:val="center"/>
              <w:rPr>
                <w:rFonts w:ascii="GHEA Grapalat" w:hAnsi="GHEA Grapalat"/>
                <w:b/>
                <w:lang w:val="en-US"/>
              </w:rPr>
            </w:pPr>
            <w:r w:rsidRPr="00413678">
              <w:rPr>
                <w:rFonts w:ascii="GHEA Grapalat" w:hAnsi="GHEA Grapalat"/>
              </w:rPr>
              <w:t>___</w:t>
            </w:r>
            <w:r w:rsidR="00413678" w:rsidRPr="00362494">
              <w:rPr>
                <w:rFonts w:ascii="GHEA Grapalat" w:hAnsi="GHEA Grapalat"/>
                <w:b/>
              </w:rPr>
              <w:t>«Авшарская</w:t>
            </w:r>
            <w:r w:rsidR="00413678">
              <w:rPr>
                <w:rFonts w:ascii="GHEA Grapalat" w:hAnsi="GHEA Grapalat"/>
                <w:b/>
              </w:rPr>
              <w:t xml:space="preserve"> средняя школа Араратского </w:t>
            </w:r>
            <w:r w:rsidR="00413678" w:rsidRPr="00362494">
              <w:rPr>
                <w:rFonts w:ascii="GHEA Grapalat" w:hAnsi="GHEA Grapalat"/>
                <w:b/>
              </w:rPr>
              <w:t xml:space="preserve"> Республики Армения школа »ГНКО улица Ереван Центральное Казначейство RA: 90428000245</w:t>
            </w:r>
          </w:p>
          <w:p w:rsidR="00413678" w:rsidRPr="00362494" w:rsidRDefault="00413678" w:rsidP="00413678">
            <w:pPr>
              <w:widowControl w:val="0"/>
              <w:spacing w:line="360" w:lineRule="auto"/>
              <w:jc w:val="center"/>
              <w:rPr>
                <w:rFonts w:ascii="GHEA Grapalat" w:hAnsi="GHEA Grapalat"/>
                <w:b/>
              </w:rPr>
            </w:pPr>
            <w:r w:rsidRPr="00362494">
              <w:rPr>
                <w:rFonts w:ascii="GHEA Grapalat" w:hAnsi="GHEA Grapalat"/>
                <w:b/>
              </w:rPr>
              <w:t xml:space="preserve">   AVC: 04104122  </w:t>
            </w:r>
          </w:p>
          <w:p w:rsidR="00413678" w:rsidRPr="00362494" w:rsidRDefault="00413678" w:rsidP="00413678">
            <w:pPr>
              <w:widowControl w:val="0"/>
              <w:spacing w:line="360" w:lineRule="auto"/>
              <w:jc w:val="center"/>
              <w:rPr>
                <w:rFonts w:ascii="GHEA Grapalat" w:hAnsi="GHEA Grapalat"/>
                <w:b/>
              </w:rPr>
            </w:pPr>
            <w:r w:rsidRPr="00362494">
              <w:rPr>
                <w:rFonts w:ascii="GHEA Grapalat" w:hAnsi="GHEA Grapalat"/>
                <w:b/>
              </w:rPr>
              <w:t>---------------------------------</w:t>
            </w:r>
          </w:p>
          <w:p w:rsidR="00071D1C" w:rsidRPr="00B138F3" w:rsidRDefault="00F83E0A" w:rsidP="00413678">
            <w:pPr>
              <w:widowControl w:val="0"/>
              <w:jc w:val="center"/>
              <w:rPr>
                <w:rFonts w:ascii="GHEA Grapalat" w:hAnsi="GHEA Grapalat"/>
                <w:lang w:val="en-US"/>
              </w:rPr>
            </w:pPr>
            <w:r w:rsidRPr="00B138F3">
              <w:rPr>
                <w:rFonts w:ascii="GHEA Grapalat" w:hAnsi="GHEA Grapalat"/>
                <w:lang w:val="en-US"/>
              </w:rPr>
              <w:t>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1"/>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8D5356" w:rsidRPr="00362494" w:rsidRDefault="008D5356" w:rsidP="008D5356">
      <w:pPr>
        <w:widowControl w:val="0"/>
        <w:spacing w:line="360" w:lineRule="auto"/>
        <w:jc w:val="right"/>
        <w:rPr>
          <w:rFonts w:ascii="GHEA Grapalat" w:hAnsi="GHEA Grapalat"/>
          <w:i/>
        </w:rPr>
      </w:pPr>
      <w:r w:rsidRPr="00362494">
        <w:rPr>
          <w:rFonts w:ascii="GHEA Grapalat" w:hAnsi="GHEA Grapalat"/>
          <w:i/>
        </w:rPr>
        <w:t xml:space="preserve">к Договору под кодом </w:t>
      </w:r>
      <w:r w:rsidRPr="00362494">
        <w:rPr>
          <w:rFonts w:ascii="Sylfaen" w:hAnsi="Sylfaen"/>
          <w:i/>
        </w:rPr>
        <w:t>АМД-ГH-APDzB-20/1-49</w:t>
      </w:r>
      <w:r w:rsidRPr="00362494">
        <w:rPr>
          <w:rFonts w:ascii="GHEA Grapalat" w:hAnsi="GHEA Grapalat"/>
          <w:i/>
        </w:rPr>
        <w:br/>
        <w:t>заключенному "</w:t>
      </w:r>
      <w:r w:rsidRPr="00362494">
        <w:rPr>
          <w:rFonts w:ascii="GHEA Grapalat" w:hAnsi="GHEA Grapalat"/>
          <w:i/>
        </w:rPr>
        <w:tab/>
        <w:t>"</w:t>
      </w:r>
      <w:r w:rsidRPr="00362494">
        <w:rPr>
          <w:rFonts w:ascii="GHEA Grapalat" w:hAnsi="GHEA Grapalat"/>
          <w:i/>
        </w:rPr>
        <w:tab/>
        <w:t>20</w:t>
      </w:r>
      <w:r w:rsidRPr="00362494">
        <w:rPr>
          <w:rFonts w:ascii="GHEA Grapalat" w:hAnsi="GHEA Grapalat"/>
          <w:i/>
        </w:rPr>
        <w:tab/>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30"/>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1"/>
        <w:gridCol w:w="2713"/>
        <w:gridCol w:w="1559"/>
        <w:gridCol w:w="1925"/>
        <w:gridCol w:w="1467"/>
        <w:gridCol w:w="1085"/>
        <w:gridCol w:w="1249"/>
        <w:gridCol w:w="850"/>
        <w:gridCol w:w="20"/>
        <w:gridCol w:w="1114"/>
        <w:gridCol w:w="1019"/>
        <w:gridCol w:w="11"/>
        <w:gridCol w:w="955"/>
        <w:gridCol w:w="1142"/>
      </w:tblGrid>
      <w:tr w:rsidR="00B138F3" w:rsidRPr="00B138F3" w:rsidTr="00317BD2">
        <w:trPr>
          <w:jc w:val="center"/>
        </w:trPr>
        <w:tc>
          <w:tcPr>
            <w:tcW w:w="16350" w:type="dxa"/>
            <w:gridSpan w:val="14"/>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413678">
        <w:trPr>
          <w:trHeight w:val="219"/>
          <w:jc w:val="center"/>
        </w:trPr>
        <w:tc>
          <w:tcPr>
            <w:tcW w:w="1241"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3"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925"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31"/>
              <w:t>**</w:t>
            </w:r>
          </w:p>
        </w:tc>
        <w:tc>
          <w:tcPr>
            <w:tcW w:w="1467"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249"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850"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1134" w:type="dxa"/>
            <w:gridSpan w:val="2"/>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3127" w:type="dxa"/>
            <w:gridSpan w:val="4"/>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413678">
        <w:trPr>
          <w:trHeight w:val="445"/>
          <w:jc w:val="center"/>
        </w:trPr>
        <w:tc>
          <w:tcPr>
            <w:tcW w:w="1241" w:type="dxa"/>
            <w:vMerge/>
            <w:vAlign w:val="center"/>
          </w:tcPr>
          <w:p w:rsidR="00071D1C" w:rsidRPr="00B138F3" w:rsidRDefault="00071D1C" w:rsidP="00B46D58">
            <w:pPr>
              <w:widowControl w:val="0"/>
              <w:jc w:val="center"/>
              <w:rPr>
                <w:rFonts w:ascii="GHEA Grapalat" w:hAnsi="GHEA Grapalat"/>
                <w:sz w:val="16"/>
                <w:szCs w:val="16"/>
              </w:rPr>
            </w:pPr>
          </w:p>
        </w:tc>
        <w:tc>
          <w:tcPr>
            <w:tcW w:w="2713" w:type="dxa"/>
            <w:vMerge/>
            <w:vAlign w:val="center"/>
          </w:tcPr>
          <w:p w:rsidR="00071D1C" w:rsidRPr="00B138F3" w:rsidRDefault="00071D1C" w:rsidP="00B46D58">
            <w:pPr>
              <w:widowControl w:val="0"/>
              <w:jc w:val="center"/>
              <w:rPr>
                <w:rFonts w:ascii="GHEA Grapalat" w:hAnsi="GHEA Grapalat"/>
                <w:sz w:val="16"/>
                <w:szCs w:val="16"/>
              </w:rPr>
            </w:pPr>
          </w:p>
        </w:tc>
        <w:tc>
          <w:tcPr>
            <w:tcW w:w="1559" w:type="dxa"/>
            <w:vMerge/>
            <w:vAlign w:val="center"/>
          </w:tcPr>
          <w:p w:rsidR="00071D1C" w:rsidRPr="00B138F3" w:rsidRDefault="00071D1C" w:rsidP="00B46D58">
            <w:pPr>
              <w:widowControl w:val="0"/>
              <w:jc w:val="center"/>
              <w:rPr>
                <w:rFonts w:ascii="GHEA Grapalat" w:hAnsi="GHEA Grapalat"/>
                <w:sz w:val="16"/>
                <w:szCs w:val="16"/>
              </w:rPr>
            </w:pPr>
          </w:p>
        </w:tc>
        <w:tc>
          <w:tcPr>
            <w:tcW w:w="1925" w:type="dxa"/>
            <w:vMerge/>
            <w:vAlign w:val="center"/>
          </w:tcPr>
          <w:p w:rsidR="00071D1C" w:rsidRPr="00B138F3" w:rsidRDefault="00071D1C" w:rsidP="00B46D58">
            <w:pPr>
              <w:widowControl w:val="0"/>
              <w:jc w:val="center"/>
              <w:rPr>
                <w:rFonts w:ascii="GHEA Grapalat" w:hAnsi="GHEA Grapalat"/>
                <w:sz w:val="16"/>
                <w:szCs w:val="16"/>
              </w:rPr>
            </w:pPr>
          </w:p>
        </w:tc>
        <w:tc>
          <w:tcPr>
            <w:tcW w:w="1467" w:type="dxa"/>
            <w:vMerge/>
            <w:vAlign w:val="center"/>
          </w:tcPr>
          <w:p w:rsidR="00071D1C" w:rsidRPr="00B138F3" w:rsidRDefault="00071D1C" w:rsidP="00B46D58">
            <w:pPr>
              <w:widowControl w:val="0"/>
              <w:jc w:val="center"/>
              <w:rPr>
                <w:rFonts w:ascii="GHEA Grapalat" w:hAnsi="GHEA Grapalat"/>
                <w:sz w:val="16"/>
                <w:szCs w:val="16"/>
              </w:rPr>
            </w:pPr>
          </w:p>
        </w:tc>
        <w:tc>
          <w:tcPr>
            <w:tcW w:w="1085" w:type="dxa"/>
            <w:vMerge/>
            <w:vAlign w:val="center"/>
          </w:tcPr>
          <w:p w:rsidR="00071D1C" w:rsidRPr="00B138F3" w:rsidRDefault="00071D1C" w:rsidP="00B46D58">
            <w:pPr>
              <w:widowControl w:val="0"/>
              <w:jc w:val="center"/>
              <w:rPr>
                <w:rFonts w:ascii="GHEA Grapalat" w:hAnsi="GHEA Grapalat"/>
                <w:sz w:val="16"/>
                <w:szCs w:val="16"/>
              </w:rPr>
            </w:pPr>
          </w:p>
        </w:tc>
        <w:tc>
          <w:tcPr>
            <w:tcW w:w="1249" w:type="dxa"/>
            <w:vMerge/>
            <w:vAlign w:val="center"/>
          </w:tcPr>
          <w:p w:rsidR="00071D1C" w:rsidRPr="00B138F3" w:rsidRDefault="00071D1C" w:rsidP="00B46D58">
            <w:pPr>
              <w:widowControl w:val="0"/>
              <w:jc w:val="center"/>
              <w:rPr>
                <w:rFonts w:ascii="GHEA Grapalat" w:hAnsi="GHEA Grapalat"/>
                <w:sz w:val="16"/>
                <w:szCs w:val="16"/>
              </w:rPr>
            </w:pPr>
          </w:p>
        </w:tc>
        <w:tc>
          <w:tcPr>
            <w:tcW w:w="850" w:type="dxa"/>
            <w:vMerge/>
            <w:vAlign w:val="center"/>
          </w:tcPr>
          <w:p w:rsidR="00071D1C" w:rsidRPr="00B138F3" w:rsidRDefault="00071D1C" w:rsidP="00B46D58">
            <w:pPr>
              <w:widowControl w:val="0"/>
              <w:jc w:val="center"/>
              <w:rPr>
                <w:rFonts w:ascii="GHEA Grapalat" w:hAnsi="GHEA Grapalat"/>
                <w:sz w:val="16"/>
                <w:szCs w:val="16"/>
              </w:rPr>
            </w:pPr>
          </w:p>
        </w:tc>
        <w:tc>
          <w:tcPr>
            <w:tcW w:w="1134" w:type="dxa"/>
            <w:gridSpan w:val="2"/>
            <w:vMerge/>
            <w:vAlign w:val="center"/>
          </w:tcPr>
          <w:p w:rsidR="00071D1C" w:rsidRPr="00B138F3" w:rsidRDefault="00071D1C" w:rsidP="00B46D58">
            <w:pPr>
              <w:widowControl w:val="0"/>
              <w:jc w:val="center"/>
              <w:rPr>
                <w:rFonts w:ascii="GHEA Grapalat" w:hAnsi="GHEA Grapalat"/>
                <w:sz w:val="16"/>
                <w:szCs w:val="16"/>
              </w:rPr>
            </w:pPr>
          </w:p>
        </w:tc>
        <w:tc>
          <w:tcPr>
            <w:tcW w:w="1019"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966" w:type="dxa"/>
            <w:gridSpan w:val="2"/>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142" w:type="dxa"/>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32"/>
              <w:t>***</w:t>
            </w:r>
          </w:p>
        </w:tc>
      </w:tr>
      <w:tr w:rsidR="00413678" w:rsidRPr="00B138F3" w:rsidTr="00413678">
        <w:trPr>
          <w:trHeight w:val="246"/>
          <w:jc w:val="center"/>
        </w:trPr>
        <w:tc>
          <w:tcPr>
            <w:tcW w:w="1241" w:type="dxa"/>
            <w:vAlign w:val="center"/>
          </w:tcPr>
          <w:p w:rsidR="00413678" w:rsidRPr="00362494" w:rsidRDefault="00413678" w:rsidP="00A45F02">
            <w:pPr>
              <w:jc w:val="center"/>
              <w:rPr>
                <w:rFonts w:ascii="Sylfaen" w:hAnsi="Sylfaen" w:cs="Sylfaen"/>
              </w:rPr>
            </w:pPr>
            <w:r w:rsidRPr="00362494">
              <w:rPr>
                <w:rFonts w:ascii="Sylfaen" w:hAnsi="Sylfaen" w:cs="Sylfaen"/>
              </w:rPr>
              <w:t>1</w:t>
            </w:r>
          </w:p>
        </w:tc>
        <w:tc>
          <w:tcPr>
            <w:tcW w:w="2713" w:type="dxa"/>
            <w:vAlign w:val="center"/>
          </w:tcPr>
          <w:p w:rsidR="00413678" w:rsidRPr="00362494" w:rsidRDefault="00413678" w:rsidP="00A45F02">
            <w:pPr>
              <w:jc w:val="center"/>
              <w:rPr>
                <w:rFonts w:ascii="Calibri" w:hAnsi="Calibri" w:cs="Calibri"/>
                <w:lang w:val="en-US"/>
              </w:rPr>
            </w:pPr>
            <w:r w:rsidRPr="00362494">
              <w:rPr>
                <w:rFonts w:ascii="Calibri" w:hAnsi="Calibri" w:cs="Calibri"/>
                <w:lang w:val="en-US"/>
              </w:rPr>
              <w:t>15811120</w:t>
            </w:r>
          </w:p>
        </w:tc>
        <w:tc>
          <w:tcPr>
            <w:tcW w:w="1559" w:type="dxa"/>
            <w:vAlign w:val="center"/>
          </w:tcPr>
          <w:p w:rsidR="00413678" w:rsidRPr="00362494" w:rsidRDefault="00413678" w:rsidP="00A45F02">
            <w:pPr>
              <w:rPr>
                <w:rFonts w:ascii="Calibri" w:hAnsi="Calibri" w:cs="Calibri"/>
                <w:lang w:val="en-US"/>
              </w:rPr>
            </w:pPr>
            <w:r w:rsidRPr="00362494">
              <w:rPr>
                <w:rFonts w:ascii="Sylfaen" w:hAnsi="Sylfaen" w:cs="Sylfaen"/>
                <w:lang w:val="en-US"/>
              </w:rPr>
              <w:t xml:space="preserve"> Хлеб</w:t>
            </w:r>
          </w:p>
        </w:tc>
        <w:tc>
          <w:tcPr>
            <w:tcW w:w="1925" w:type="dxa"/>
          </w:tcPr>
          <w:p w:rsidR="00413678" w:rsidRPr="00413678" w:rsidRDefault="00413678" w:rsidP="00A45F02">
            <w:pPr>
              <w:widowControl w:val="0"/>
              <w:spacing w:after="120"/>
              <w:jc w:val="center"/>
              <w:rPr>
                <w:rFonts w:ascii="GHEA Grapalat" w:hAnsi="GHEA Grapalat"/>
                <w:sz w:val="16"/>
                <w:szCs w:val="16"/>
                <w:lang w:val="en-US"/>
              </w:rPr>
            </w:pPr>
          </w:p>
        </w:tc>
        <w:tc>
          <w:tcPr>
            <w:tcW w:w="1467" w:type="dxa"/>
            <w:vAlign w:val="center"/>
          </w:tcPr>
          <w:p w:rsidR="00413678" w:rsidRPr="00362494" w:rsidRDefault="00413678" w:rsidP="00A45F02">
            <w:pPr>
              <w:jc w:val="both"/>
              <w:rPr>
                <w:rFonts w:ascii="Sylfaen" w:hAnsi="Sylfaen" w:cs="Sylfaen"/>
                <w:bCs/>
                <w:color w:val="000000"/>
                <w:sz w:val="18"/>
                <w:szCs w:val="18"/>
              </w:rPr>
            </w:pPr>
            <w:r w:rsidRPr="00362494">
              <w:rPr>
                <w:rFonts w:ascii="Sylfaen" w:hAnsi="Sylfaen" w:cs="Sylfaen"/>
                <w:sz w:val="18"/>
                <w:szCs w:val="18"/>
                <w:lang w:val="hy-AM"/>
              </w:rPr>
              <w:t>Хлеб</w:t>
            </w:r>
            <w:r w:rsidRPr="00362494">
              <w:rPr>
                <w:rFonts w:ascii="Sylfaen" w:hAnsi="Sylfaen" w:cs="Sylfaen"/>
                <w:sz w:val="18"/>
                <w:szCs w:val="18"/>
              </w:rPr>
              <w:t xml:space="preserve"> </w:t>
            </w:r>
            <w:r w:rsidRPr="00362494">
              <w:rPr>
                <w:rFonts w:ascii="Sylfaen" w:hAnsi="Sylfaen" w:cs="Sylfaen"/>
                <w:sz w:val="18"/>
                <w:szCs w:val="18"/>
                <w:lang w:val="hy-AM"/>
              </w:rPr>
              <w:t xml:space="preserve">из пшеничной муки первого типа, AST 31-99. Безопасность в соответствии с гигиеническими нормами N 2-III-4.9-01-2010 и статьей 8 Закона РА «О безопасности пищевых продуктов». </w:t>
            </w:r>
            <w:r w:rsidRPr="00362494">
              <w:rPr>
                <w:rFonts w:ascii="Sylfaen" w:hAnsi="Sylfaen" w:cs="Sylfaen"/>
                <w:sz w:val="18"/>
                <w:szCs w:val="18"/>
                <w:lang w:val="hy-AM"/>
              </w:rPr>
              <w:lastRenderedPageBreak/>
              <w:t xml:space="preserve">Остаточный срок годности не менее 90%, </w:t>
            </w:r>
          </w:p>
        </w:tc>
        <w:tc>
          <w:tcPr>
            <w:tcW w:w="1085" w:type="dxa"/>
            <w:vAlign w:val="center"/>
          </w:tcPr>
          <w:p w:rsidR="00413678" w:rsidRPr="00362494" w:rsidRDefault="00413678" w:rsidP="00A45F02">
            <w:pPr>
              <w:jc w:val="center"/>
              <w:rPr>
                <w:rFonts w:ascii="Sylfaen" w:hAnsi="Sylfaen" w:cs="Sylfaen"/>
              </w:rPr>
            </w:pPr>
            <w:r w:rsidRPr="00362494">
              <w:rPr>
                <w:rFonts w:ascii="Sylfaen" w:hAnsi="Sylfaen" w:cs="Sylfaen"/>
              </w:rPr>
              <w:lastRenderedPageBreak/>
              <w:t>кг</w:t>
            </w:r>
          </w:p>
        </w:tc>
        <w:tc>
          <w:tcPr>
            <w:tcW w:w="1249" w:type="dxa"/>
          </w:tcPr>
          <w:p w:rsidR="00413678" w:rsidRPr="00362494" w:rsidRDefault="00413678" w:rsidP="00A45F02">
            <w:pPr>
              <w:widowControl w:val="0"/>
              <w:spacing w:after="120"/>
              <w:jc w:val="center"/>
              <w:rPr>
                <w:rFonts w:ascii="GHEA Grapalat" w:hAnsi="GHEA Grapalat"/>
                <w:sz w:val="16"/>
                <w:szCs w:val="16"/>
              </w:rPr>
            </w:pPr>
          </w:p>
        </w:tc>
        <w:tc>
          <w:tcPr>
            <w:tcW w:w="850" w:type="dxa"/>
          </w:tcPr>
          <w:p w:rsidR="00413678" w:rsidRPr="00362494" w:rsidRDefault="00413678" w:rsidP="00A45F02">
            <w:pPr>
              <w:widowControl w:val="0"/>
              <w:spacing w:after="120"/>
              <w:jc w:val="center"/>
              <w:rPr>
                <w:rFonts w:ascii="GHEA Grapalat" w:hAnsi="GHEA Grapalat"/>
                <w:sz w:val="16"/>
                <w:szCs w:val="16"/>
              </w:rPr>
            </w:pPr>
          </w:p>
        </w:tc>
        <w:tc>
          <w:tcPr>
            <w:tcW w:w="1134" w:type="dxa"/>
            <w:gridSpan w:val="2"/>
            <w:vAlign w:val="center"/>
          </w:tcPr>
          <w:p w:rsidR="00413678" w:rsidRPr="00362494" w:rsidRDefault="00413678" w:rsidP="00A45F02">
            <w:pPr>
              <w:jc w:val="center"/>
              <w:rPr>
                <w:rFonts w:ascii="Sylfaen" w:hAnsi="Sylfaen" w:cs="Sylfaen"/>
                <w:lang w:val="en-US"/>
              </w:rPr>
            </w:pPr>
            <w:r w:rsidRPr="00362494">
              <w:rPr>
                <w:rFonts w:ascii="Sylfaen" w:hAnsi="Sylfaen" w:cs="Sylfaen"/>
                <w:lang w:val="en-US"/>
              </w:rPr>
              <w:t>2405.76</w:t>
            </w:r>
          </w:p>
        </w:tc>
        <w:tc>
          <w:tcPr>
            <w:tcW w:w="1019" w:type="dxa"/>
          </w:tcPr>
          <w:p w:rsidR="00413678" w:rsidRPr="00362494" w:rsidRDefault="00413678" w:rsidP="00A45F02">
            <w:r w:rsidRPr="00362494">
              <w:t xml:space="preserve">Авшарская средняя школа </w:t>
            </w:r>
          </w:p>
        </w:tc>
        <w:tc>
          <w:tcPr>
            <w:tcW w:w="966" w:type="dxa"/>
            <w:gridSpan w:val="2"/>
            <w:vAlign w:val="center"/>
          </w:tcPr>
          <w:p w:rsidR="00413678" w:rsidRPr="00F12E50" w:rsidRDefault="00413678" w:rsidP="00A45F02">
            <w:pPr>
              <w:jc w:val="center"/>
              <w:rPr>
                <w:rFonts w:ascii="Sylfaen" w:hAnsi="Sylfaen" w:cs="Sylfaen"/>
                <w:sz w:val="20"/>
                <w:szCs w:val="20"/>
                <w:lang w:val="en-US"/>
              </w:rPr>
            </w:pPr>
            <w:r w:rsidRPr="00F12E50">
              <w:rPr>
                <w:rFonts w:ascii="Sylfaen" w:hAnsi="Sylfaen" w:cs="Sylfaen"/>
                <w:sz w:val="20"/>
                <w:szCs w:val="20"/>
                <w:lang w:val="en-US"/>
              </w:rPr>
              <w:t>2405.76</w:t>
            </w:r>
          </w:p>
        </w:tc>
        <w:tc>
          <w:tcPr>
            <w:tcW w:w="1142" w:type="dxa"/>
          </w:tcPr>
          <w:p w:rsidR="00413678" w:rsidRPr="00362494" w:rsidRDefault="00413678" w:rsidP="00A45F02">
            <w:pPr>
              <w:widowControl w:val="0"/>
              <w:spacing w:after="120"/>
              <w:jc w:val="center"/>
              <w:rPr>
                <w:rFonts w:ascii="GHEA Grapalat" w:hAnsi="GHEA Grapalat"/>
                <w:sz w:val="16"/>
                <w:szCs w:val="16"/>
                <w:lang w:val="en-US"/>
              </w:rPr>
            </w:pPr>
            <w:r w:rsidRPr="00362494">
              <w:rPr>
                <w:rFonts w:ascii="GHEA Grapalat" w:hAnsi="GHEA Grapalat"/>
                <w:sz w:val="16"/>
                <w:szCs w:val="16"/>
                <w:lang w:val="en-US"/>
              </w:rPr>
              <w:t>Повседневно</w:t>
            </w:r>
          </w:p>
        </w:tc>
      </w:tr>
      <w:tr w:rsidR="00413678" w:rsidRPr="00B138F3" w:rsidTr="00413678">
        <w:trPr>
          <w:jc w:val="center"/>
        </w:trPr>
        <w:tc>
          <w:tcPr>
            <w:tcW w:w="1241" w:type="dxa"/>
            <w:vAlign w:val="center"/>
          </w:tcPr>
          <w:p w:rsidR="00413678" w:rsidRPr="00362494" w:rsidRDefault="00413678" w:rsidP="00A45F02">
            <w:pPr>
              <w:jc w:val="center"/>
              <w:rPr>
                <w:rFonts w:ascii="Sylfaen" w:hAnsi="Sylfaen" w:cs="Sylfaen"/>
                <w:lang w:val="en-US"/>
              </w:rPr>
            </w:pPr>
            <w:r w:rsidRPr="00362494">
              <w:rPr>
                <w:rFonts w:ascii="Sylfaen" w:hAnsi="Sylfaen" w:cs="Sylfaen"/>
                <w:lang w:val="en-US"/>
              </w:rPr>
              <w:lastRenderedPageBreak/>
              <w:t>2</w:t>
            </w:r>
          </w:p>
        </w:tc>
        <w:tc>
          <w:tcPr>
            <w:tcW w:w="2713" w:type="dxa"/>
            <w:vAlign w:val="center"/>
          </w:tcPr>
          <w:p w:rsidR="00413678" w:rsidRPr="00362494" w:rsidRDefault="00413678" w:rsidP="00A45F02">
            <w:pPr>
              <w:jc w:val="center"/>
              <w:rPr>
                <w:rFonts w:ascii="Calibri" w:hAnsi="Calibri" w:cs="Calibri"/>
                <w:lang w:val="en-US"/>
              </w:rPr>
            </w:pPr>
            <w:r w:rsidRPr="00362494">
              <w:rPr>
                <w:rFonts w:ascii="Calibri" w:hAnsi="Calibri" w:cs="Calibri"/>
                <w:lang w:val="en-US"/>
              </w:rPr>
              <w:t>15331153</w:t>
            </w:r>
          </w:p>
        </w:tc>
        <w:tc>
          <w:tcPr>
            <w:tcW w:w="1559" w:type="dxa"/>
            <w:vAlign w:val="center"/>
          </w:tcPr>
          <w:p w:rsidR="00413678" w:rsidRPr="00362494" w:rsidRDefault="00413678" w:rsidP="00A45F02">
            <w:pPr>
              <w:rPr>
                <w:rFonts w:ascii="Sylfaen" w:hAnsi="Sylfaen" w:cs="Sylfaen"/>
                <w:lang w:val="en-US"/>
              </w:rPr>
            </w:pPr>
            <w:r w:rsidRPr="00362494">
              <w:rPr>
                <w:rFonts w:ascii="Sylfaen" w:hAnsi="Sylfaen" w:cs="Sylfaen"/>
                <w:lang w:val="en-US"/>
              </w:rPr>
              <w:t>Чечевица</w:t>
            </w:r>
          </w:p>
        </w:tc>
        <w:tc>
          <w:tcPr>
            <w:tcW w:w="1925" w:type="dxa"/>
          </w:tcPr>
          <w:p w:rsidR="00413678" w:rsidRPr="00362494" w:rsidRDefault="00413678" w:rsidP="00A45F02">
            <w:pPr>
              <w:widowControl w:val="0"/>
              <w:spacing w:after="120"/>
              <w:jc w:val="center"/>
              <w:rPr>
                <w:rFonts w:ascii="Sylfaen" w:hAnsi="Sylfaen" w:cs="Sylfaen"/>
                <w:sz w:val="18"/>
                <w:szCs w:val="18"/>
                <w:lang w:val="hy-AM"/>
              </w:rPr>
            </w:pPr>
          </w:p>
        </w:tc>
        <w:tc>
          <w:tcPr>
            <w:tcW w:w="1467" w:type="dxa"/>
            <w:vAlign w:val="center"/>
          </w:tcPr>
          <w:p w:rsidR="00413678" w:rsidRPr="00362494" w:rsidRDefault="00413678" w:rsidP="00A45F02">
            <w:pPr>
              <w:jc w:val="both"/>
              <w:rPr>
                <w:rFonts w:ascii="Sylfaen" w:hAnsi="Sylfaen" w:cs="Sylfaen"/>
                <w:sz w:val="18"/>
                <w:szCs w:val="18"/>
                <w:lang w:val="hy-AM"/>
              </w:rPr>
            </w:pPr>
            <w:r w:rsidRPr="00362494">
              <w:rPr>
                <w:rFonts w:ascii="Sylfaen" w:hAnsi="Sylfaen" w:cs="Sylfaen"/>
                <w:sz w:val="18"/>
                <w:szCs w:val="18"/>
                <w:lang w:val="hy-AM"/>
              </w:rPr>
              <w:t>Чечевица РА или эквивалентная Чистая, сухая - не более 14% влаги, средняя сухость - не более 14,0-17,0% ГОСТ 7066-77. Безопасность в соответствии с гигиеническими нормами N 9-III-4.9-01-2010 и статьей 9 Закона РА «О безопасности пищевых продуктов».</w:t>
            </w:r>
          </w:p>
        </w:tc>
        <w:tc>
          <w:tcPr>
            <w:tcW w:w="1085" w:type="dxa"/>
            <w:vAlign w:val="center"/>
          </w:tcPr>
          <w:p w:rsidR="00413678" w:rsidRPr="00362494" w:rsidRDefault="008550FF" w:rsidP="00A45F02">
            <w:pPr>
              <w:jc w:val="center"/>
              <w:rPr>
                <w:rFonts w:ascii="Sylfaen" w:hAnsi="Sylfaen" w:cs="Sylfaen"/>
              </w:rPr>
            </w:pPr>
            <w:r w:rsidRPr="00362494">
              <w:rPr>
                <w:rFonts w:ascii="Sylfaen" w:hAnsi="Sylfaen" w:cs="Sylfaen"/>
              </w:rPr>
              <w:t>кг</w:t>
            </w:r>
          </w:p>
        </w:tc>
        <w:tc>
          <w:tcPr>
            <w:tcW w:w="1249" w:type="dxa"/>
          </w:tcPr>
          <w:p w:rsidR="00413678" w:rsidRPr="00362494" w:rsidRDefault="00413678" w:rsidP="00A45F02">
            <w:pPr>
              <w:widowControl w:val="0"/>
              <w:spacing w:after="120"/>
              <w:jc w:val="center"/>
              <w:rPr>
                <w:rFonts w:ascii="GHEA Grapalat" w:hAnsi="GHEA Grapalat"/>
                <w:sz w:val="16"/>
                <w:szCs w:val="16"/>
              </w:rPr>
            </w:pPr>
          </w:p>
        </w:tc>
        <w:tc>
          <w:tcPr>
            <w:tcW w:w="870" w:type="dxa"/>
            <w:gridSpan w:val="2"/>
          </w:tcPr>
          <w:p w:rsidR="00413678" w:rsidRPr="00362494" w:rsidRDefault="00413678" w:rsidP="00A45F02">
            <w:pPr>
              <w:widowControl w:val="0"/>
              <w:spacing w:after="120"/>
              <w:jc w:val="center"/>
              <w:rPr>
                <w:rFonts w:ascii="GHEA Grapalat" w:hAnsi="GHEA Grapalat"/>
                <w:sz w:val="16"/>
                <w:szCs w:val="16"/>
              </w:rPr>
            </w:pPr>
          </w:p>
        </w:tc>
        <w:tc>
          <w:tcPr>
            <w:tcW w:w="1114" w:type="dxa"/>
          </w:tcPr>
          <w:p w:rsidR="00413678" w:rsidRPr="00362494" w:rsidRDefault="00413678" w:rsidP="00A45F02">
            <w:pPr>
              <w:widowControl w:val="0"/>
              <w:spacing w:after="120"/>
              <w:jc w:val="center"/>
              <w:rPr>
                <w:rFonts w:ascii="GHEA Grapalat" w:hAnsi="GHEA Grapalat"/>
                <w:sz w:val="16"/>
                <w:szCs w:val="16"/>
              </w:rPr>
            </w:pPr>
            <w:r w:rsidRPr="00362494">
              <w:rPr>
                <w:rFonts w:ascii="Sylfaen" w:hAnsi="Sylfaen" w:cs="Sylfaen"/>
                <w:lang w:val="en-US"/>
              </w:rPr>
              <w:t>240.576</w:t>
            </w:r>
          </w:p>
        </w:tc>
        <w:tc>
          <w:tcPr>
            <w:tcW w:w="1019" w:type="dxa"/>
            <w:vAlign w:val="center"/>
          </w:tcPr>
          <w:p w:rsidR="00413678" w:rsidRPr="00362494" w:rsidRDefault="00413678" w:rsidP="00A45F02">
            <w:pPr>
              <w:jc w:val="center"/>
              <w:rPr>
                <w:rFonts w:ascii="Sylfaen" w:hAnsi="Sylfaen" w:cs="Sylfaen"/>
                <w:lang w:val="en-US"/>
              </w:rPr>
            </w:pPr>
            <w:r w:rsidRPr="00362494">
              <w:t>Авшарская средняя школа</w:t>
            </w:r>
          </w:p>
        </w:tc>
        <w:tc>
          <w:tcPr>
            <w:tcW w:w="966" w:type="dxa"/>
            <w:gridSpan w:val="2"/>
          </w:tcPr>
          <w:p w:rsidR="00413678" w:rsidRPr="00F12E50" w:rsidRDefault="00413678" w:rsidP="00A45F02">
            <w:pPr>
              <w:rPr>
                <w:sz w:val="20"/>
                <w:szCs w:val="20"/>
              </w:rPr>
            </w:pPr>
            <w:r w:rsidRPr="00F12E50">
              <w:rPr>
                <w:rFonts w:ascii="Sylfaen" w:hAnsi="Sylfaen" w:cs="Sylfaen"/>
                <w:sz w:val="20"/>
                <w:szCs w:val="20"/>
                <w:lang w:val="en-US"/>
              </w:rPr>
              <w:t>240.576</w:t>
            </w:r>
          </w:p>
        </w:tc>
        <w:tc>
          <w:tcPr>
            <w:tcW w:w="1142" w:type="dxa"/>
            <w:vAlign w:val="center"/>
          </w:tcPr>
          <w:p w:rsidR="00413678" w:rsidRPr="00362494" w:rsidRDefault="00413678" w:rsidP="00A45F02">
            <w:pPr>
              <w:jc w:val="center"/>
              <w:rPr>
                <w:rFonts w:ascii="Sylfaen" w:hAnsi="Sylfaen" w:cs="Sylfaen"/>
                <w:lang w:val="en-US"/>
              </w:rPr>
            </w:pPr>
          </w:p>
        </w:tc>
      </w:tr>
      <w:tr w:rsidR="00413678" w:rsidRPr="00B138F3" w:rsidTr="00620A26">
        <w:trPr>
          <w:jc w:val="center"/>
        </w:trPr>
        <w:tc>
          <w:tcPr>
            <w:tcW w:w="1241" w:type="dxa"/>
            <w:vAlign w:val="center"/>
          </w:tcPr>
          <w:p w:rsidR="00413678" w:rsidRPr="00362494" w:rsidRDefault="00413678" w:rsidP="00A45F02">
            <w:pPr>
              <w:jc w:val="center"/>
              <w:rPr>
                <w:rFonts w:ascii="Sylfaen" w:hAnsi="Sylfaen" w:cs="Sylfaen"/>
                <w:lang w:val="en-US"/>
              </w:rPr>
            </w:pPr>
            <w:r w:rsidRPr="00362494">
              <w:rPr>
                <w:rFonts w:ascii="Sylfaen" w:hAnsi="Sylfaen" w:cs="Sylfaen"/>
                <w:lang w:val="en-US"/>
              </w:rPr>
              <w:t>3</w:t>
            </w:r>
          </w:p>
        </w:tc>
        <w:tc>
          <w:tcPr>
            <w:tcW w:w="2713" w:type="dxa"/>
            <w:vAlign w:val="center"/>
          </w:tcPr>
          <w:p w:rsidR="00413678" w:rsidRPr="00362494" w:rsidRDefault="00413678" w:rsidP="00A45F02">
            <w:pPr>
              <w:jc w:val="center"/>
              <w:rPr>
                <w:rFonts w:ascii="Calibri" w:hAnsi="Calibri" w:cs="Calibri"/>
                <w:lang w:val="en-US"/>
              </w:rPr>
            </w:pPr>
            <w:r w:rsidRPr="00362494">
              <w:rPr>
                <w:rFonts w:ascii="Calibri" w:hAnsi="Calibri" w:cs="Calibri"/>
                <w:lang w:val="en-US"/>
              </w:rPr>
              <w:t>3211300</w:t>
            </w:r>
          </w:p>
        </w:tc>
        <w:tc>
          <w:tcPr>
            <w:tcW w:w="1559" w:type="dxa"/>
            <w:vAlign w:val="center"/>
          </w:tcPr>
          <w:p w:rsidR="00413678" w:rsidRPr="00362494" w:rsidRDefault="00413678" w:rsidP="00A45F02">
            <w:pPr>
              <w:rPr>
                <w:rFonts w:ascii="Sylfaen" w:hAnsi="Sylfaen" w:cs="Sylfaen"/>
                <w:lang w:val="en-US"/>
              </w:rPr>
            </w:pPr>
            <w:r w:rsidRPr="00362494">
              <w:rPr>
                <w:rFonts w:ascii="Sylfaen" w:hAnsi="Sylfaen" w:cs="Sylfaen"/>
                <w:lang w:val="en-US"/>
              </w:rPr>
              <w:t>Рис</w:t>
            </w:r>
          </w:p>
        </w:tc>
        <w:tc>
          <w:tcPr>
            <w:tcW w:w="1925" w:type="dxa"/>
          </w:tcPr>
          <w:p w:rsidR="00413678" w:rsidRPr="00362494" w:rsidRDefault="00413678" w:rsidP="00A45F02">
            <w:pPr>
              <w:widowControl w:val="0"/>
              <w:spacing w:after="120"/>
              <w:jc w:val="center"/>
              <w:rPr>
                <w:rFonts w:ascii="Sylfaen" w:hAnsi="Sylfaen" w:cs="Sylfaen"/>
                <w:sz w:val="18"/>
                <w:szCs w:val="18"/>
                <w:lang w:val="hy-AM"/>
              </w:rPr>
            </w:pPr>
          </w:p>
        </w:tc>
        <w:tc>
          <w:tcPr>
            <w:tcW w:w="1467" w:type="dxa"/>
            <w:vAlign w:val="center"/>
          </w:tcPr>
          <w:p w:rsidR="00413678" w:rsidRPr="00362494" w:rsidRDefault="00413678" w:rsidP="00A45F02">
            <w:pPr>
              <w:jc w:val="both"/>
              <w:rPr>
                <w:rFonts w:ascii="Sylfaen" w:hAnsi="Sylfaen" w:cs="Sylfaen"/>
                <w:sz w:val="18"/>
                <w:szCs w:val="18"/>
                <w:lang w:val="hy-AM"/>
              </w:rPr>
            </w:pPr>
            <w:r w:rsidRPr="00362494">
              <w:rPr>
                <w:rFonts w:ascii="Sylfaen" w:hAnsi="Sylfaen" w:cs="Sylfaen"/>
                <w:sz w:val="18"/>
                <w:szCs w:val="18"/>
                <w:lang w:val="hy-AM"/>
              </w:rPr>
              <w:t xml:space="preserve">Рис Белый, крупный, высококачественный, длинный тип, не сломанный, ширина делится на 1-4 типа, в зависимости от типа влажности от 13% до 15%, ГОСТ 6293-90. Безопасность в </w:t>
            </w:r>
            <w:r w:rsidRPr="00362494">
              <w:rPr>
                <w:rFonts w:ascii="Sylfaen" w:hAnsi="Sylfaen" w:cs="Sylfaen"/>
                <w:sz w:val="18"/>
                <w:szCs w:val="18"/>
                <w:lang w:val="hy-AM"/>
              </w:rPr>
              <w:lastRenderedPageBreak/>
              <w:t>соответствии с N 2-III-4.9-01-2010 гигиеническими</w:t>
            </w:r>
          </w:p>
        </w:tc>
        <w:tc>
          <w:tcPr>
            <w:tcW w:w="1085" w:type="dxa"/>
            <w:vAlign w:val="center"/>
          </w:tcPr>
          <w:p w:rsidR="00413678" w:rsidRPr="00362494" w:rsidRDefault="008550FF" w:rsidP="00A45F02">
            <w:pPr>
              <w:jc w:val="center"/>
              <w:rPr>
                <w:rFonts w:ascii="Sylfaen" w:hAnsi="Sylfaen" w:cs="Sylfaen"/>
              </w:rPr>
            </w:pPr>
            <w:r w:rsidRPr="00362494">
              <w:rPr>
                <w:rFonts w:ascii="Sylfaen" w:hAnsi="Sylfaen" w:cs="Sylfaen"/>
              </w:rPr>
              <w:lastRenderedPageBreak/>
              <w:t>кг</w:t>
            </w:r>
          </w:p>
        </w:tc>
        <w:tc>
          <w:tcPr>
            <w:tcW w:w="1249" w:type="dxa"/>
          </w:tcPr>
          <w:p w:rsidR="00413678" w:rsidRPr="00362494" w:rsidRDefault="00413678" w:rsidP="00A45F02">
            <w:pPr>
              <w:widowControl w:val="0"/>
              <w:spacing w:after="120"/>
              <w:jc w:val="center"/>
              <w:rPr>
                <w:rFonts w:ascii="GHEA Grapalat" w:hAnsi="GHEA Grapalat"/>
                <w:sz w:val="16"/>
                <w:szCs w:val="16"/>
              </w:rPr>
            </w:pPr>
          </w:p>
        </w:tc>
        <w:tc>
          <w:tcPr>
            <w:tcW w:w="870" w:type="dxa"/>
            <w:gridSpan w:val="2"/>
          </w:tcPr>
          <w:p w:rsidR="00413678" w:rsidRPr="00362494" w:rsidRDefault="00413678" w:rsidP="00A45F02">
            <w:pPr>
              <w:widowControl w:val="0"/>
              <w:spacing w:after="120"/>
              <w:jc w:val="center"/>
              <w:rPr>
                <w:rFonts w:ascii="GHEA Grapalat" w:hAnsi="GHEA Grapalat"/>
                <w:sz w:val="16"/>
                <w:szCs w:val="16"/>
              </w:rPr>
            </w:pPr>
          </w:p>
        </w:tc>
        <w:tc>
          <w:tcPr>
            <w:tcW w:w="1114" w:type="dxa"/>
            <w:vAlign w:val="center"/>
          </w:tcPr>
          <w:p w:rsidR="00413678" w:rsidRPr="00362494" w:rsidRDefault="00413678" w:rsidP="00A45F02">
            <w:pPr>
              <w:jc w:val="center"/>
              <w:rPr>
                <w:rFonts w:ascii="Sylfaen" w:hAnsi="Sylfaen" w:cs="Sylfaen"/>
                <w:lang w:val="en-US"/>
              </w:rPr>
            </w:pPr>
            <w:r w:rsidRPr="00362494">
              <w:rPr>
                <w:rFonts w:ascii="Sylfaen" w:hAnsi="Sylfaen" w:cs="Sylfaen"/>
                <w:lang w:val="en-US"/>
              </w:rPr>
              <w:t>300.72</w:t>
            </w:r>
          </w:p>
        </w:tc>
        <w:tc>
          <w:tcPr>
            <w:tcW w:w="1019" w:type="dxa"/>
          </w:tcPr>
          <w:p w:rsidR="00413678" w:rsidRPr="00362494" w:rsidRDefault="00413678" w:rsidP="00A45F02">
            <w:r w:rsidRPr="00362494">
              <w:t xml:space="preserve">Авшарская средняя школа </w:t>
            </w:r>
          </w:p>
        </w:tc>
        <w:tc>
          <w:tcPr>
            <w:tcW w:w="966" w:type="dxa"/>
            <w:gridSpan w:val="2"/>
            <w:vAlign w:val="center"/>
          </w:tcPr>
          <w:p w:rsidR="00413678" w:rsidRPr="00362494" w:rsidRDefault="00413678" w:rsidP="00A45F02">
            <w:pPr>
              <w:jc w:val="center"/>
              <w:rPr>
                <w:rFonts w:ascii="Sylfaen" w:hAnsi="Sylfaen" w:cs="Sylfaen"/>
                <w:lang w:val="en-US"/>
              </w:rPr>
            </w:pPr>
            <w:r w:rsidRPr="00362494">
              <w:rPr>
                <w:rFonts w:ascii="Sylfaen" w:hAnsi="Sylfaen" w:cs="Sylfaen"/>
                <w:lang w:val="en-US"/>
              </w:rPr>
              <w:t>300.72</w:t>
            </w:r>
          </w:p>
        </w:tc>
        <w:tc>
          <w:tcPr>
            <w:tcW w:w="1142" w:type="dxa"/>
          </w:tcPr>
          <w:p w:rsidR="00413678" w:rsidRPr="00362494" w:rsidRDefault="00413678" w:rsidP="00A45F02">
            <w:pPr>
              <w:widowControl w:val="0"/>
              <w:spacing w:after="120"/>
              <w:jc w:val="center"/>
              <w:rPr>
                <w:rFonts w:ascii="GHEA Grapalat" w:hAnsi="GHEA Grapalat"/>
                <w:sz w:val="16"/>
                <w:szCs w:val="16"/>
                <w:lang w:val="en-US"/>
              </w:rPr>
            </w:pPr>
            <w:r w:rsidRPr="00362494">
              <w:rPr>
                <w:rFonts w:ascii="GHEA Grapalat" w:hAnsi="GHEA Grapalat"/>
                <w:sz w:val="16"/>
                <w:szCs w:val="16"/>
                <w:lang w:val="en-US"/>
              </w:rPr>
              <w:t>ежемесячно</w:t>
            </w:r>
          </w:p>
        </w:tc>
      </w:tr>
      <w:tr w:rsidR="00413678" w:rsidRPr="00B138F3" w:rsidTr="00BB2962">
        <w:trPr>
          <w:jc w:val="center"/>
        </w:trPr>
        <w:tc>
          <w:tcPr>
            <w:tcW w:w="1241" w:type="dxa"/>
            <w:vAlign w:val="center"/>
          </w:tcPr>
          <w:p w:rsidR="00413678" w:rsidRPr="00362494" w:rsidRDefault="00413678" w:rsidP="00A45F02">
            <w:pPr>
              <w:jc w:val="center"/>
              <w:rPr>
                <w:rFonts w:ascii="Sylfaen" w:hAnsi="Sylfaen" w:cs="Sylfaen"/>
                <w:lang w:val="en-US"/>
              </w:rPr>
            </w:pPr>
            <w:r w:rsidRPr="00362494">
              <w:rPr>
                <w:rFonts w:ascii="Sylfaen" w:hAnsi="Sylfaen" w:cs="Sylfaen"/>
                <w:lang w:val="en-US"/>
              </w:rPr>
              <w:lastRenderedPageBreak/>
              <w:t>4</w:t>
            </w:r>
          </w:p>
        </w:tc>
        <w:tc>
          <w:tcPr>
            <w:tcW w:w="2713" w:type="dxa"/>
            <w:vAlign w:val="center"/>
          </w:tcPr>
          <w:p w:rsidR="00413678" w:rsidRPr="00362494" w:rsidRDefault="00413678" w:rsidP="00A45F02">
            <w:pPr>
              <w:jc w:val="center"/>
              <w:rPr>
                <w:rFonts w:ascii="Calibri" w:hAnsi="Calibri" w:cs="Calibri"/>
                <w:lang w:val="en-US"/>
              </w:rPr>
            </w:pPr>
            <w:r w:rsidRPr="00362494">
              <w:rPr>
                <w:rFonts w:ascii="Calibri" w:hAnsi="Calibri" w:cs="Calibri"/>
                <w:lang w:val="en-US"/>
              </w:rPr>
              <w:t>15616000</w:t>
            </w:r>
          </w:p>
        </w:tc>
        <w:tc>
          <w:tcPr>
            <w:tcW w:w="1559" w:type="dxa"/>
            <w:vAlign w:val="center"/>
          </w:tcPr>
          <w:p w:rsidR="00413678" w:rsidRPr="00362494" w:rsidRDefault="00413678" w:rsidP="00A45F02">
            <w:pPr>
              <w:rPr>
                <w:rFonts w:ascii="Sylfaen" w:hAnsi="Sylfaen" w:cs="Sylfaen"/>
                <w:lang w:val="en-US"/>
              </w:rPr>
            </w:pPr>
            <w:r w:rsidRPr="00362494">
              <w:rPr>
                <w:rFonts w:ascii="Sylfaen" w:hAnsi="Sylfaen" w:cs="Sylfaen"/>
                <w:lang w:val="en-US"/>
              </w:rPr>
              <w:t>Гречка</w:t>
            </w:r>
          </w:p>
        </w:tc>
        <w:tc>
          <w:tcPr>
            <w:tcW w:w="1925" w:type="dxa"/>
          </w:tcPr>
          <w:p w:rsidR="00413678" w:rsidRPr="00362494" w:rsidRDefault="00413678" w:rsidP="00A45F02">
            <w:pPr>
              <w:widowControl w:val="0"/>
              <w:spacing w:after="120"/>
              <w:jc w:val="center"/>
              <w:rPr>
                <w:rFonts w:ascii="Sylfaen" w:hAnsi="Sylfaen" w:cs="Sylfaen"/>
                <w:sz w:val="18"/>
                <w:szCs w:val="18"/>
                <w:lang w:val="hy-AM"/>
              </w:rPr>
            </w:pPr>
          </w:p>
        </w:tc>
        <w:tc>
          <w:tcPr>
            <w:tcW w:w="1467" w:type="dxa"/>
            <w:vAlign w:val="center"/>
          </w:tcPr>
          <w:p w:rsidR="00413678" w:rsidRPr="00362494" w:rsidRDefault="00413678" w:rsidP="00A45F02">
            <w:pPr>
              <w:jc w:val="both"/>
              <w:rPr>
                <w:rFonts w:ascii="Sylfaen" w:hAnsi="Sylfaen" w:cs="Sylfaen"/>
                <w:sz w:val="18"/>
                <w:szCs w:val="18"/>
                <w:lang w:val="hy-AM"/>
              </w:rPr>
            </w:pPr>
            <w:r w:rsidRPr="00362494">
              <w:rPr>
                <w:rFonts w:ascii="Sylfaen" w:hAnsi="Sylfaen" w:cs="Sylfaen"/>
                <w:sz w:val="18"/>
                <w:szCs w:val="18"/>
                <w:lang w:val="hy-AM"/>
              </w:rPr>
              <w:t>Гречиха Типа I, влажность не более 14,0%, зерна не менее 97,5%, в фабричных мешках, ГОСТ 5550-74. Безопасность в соответствии с N 2-III-4.9-01-2010 гигиеническими нормами и статьей 9 Закона о безопасности пищевых продуктов</w:t>
            </w:r>
          </w:p>
        </w:tc>
        <w:tc>
          <w:tcPr>
            <w:tcW w:w="1085" w:type="dxa"/>
            <w:vAlign w:val="center"/>
          </w:tcPr>
          <w:p w:rsidR="00413678" w:rsidRPr="00362494" w:rsidRDefault="008550FF" w:rsidP="00A45F02">
            <w:pPr>
              <w:jc w:val="center"/>
              <w:rPr>
                <w:rFonts w:ascii="Sylfaen" w:hAnsi="Sylfaen" w:cs="Sylfaen"/>
              </w:rPr>
            </w:pPr>
            <w:r w:rsidRPr="00362494">
              <w:rPr>
                <w:rFonts w:ascii="Sylfaen" w:hAnsi="Sylfaen" w:cs="Sylfaen"/>
              </w:rPr>
              <w:t>кг</w:t>
            </w:r>
          </w:p>
        </w:tc>
        <w:tc>
          <w:tcPr>
            <w:tcW w:w="1249" w:type="dxa"/>
          </w:tcPr>
          <w:p w:rsidR="00413678" w:rsidRPr="00362494" w:rsidRDefault="00413678" w:rsidP="00A45F02">
            <w:pPr>
              <w:widowControl w:val="0"/>
              <w:spacing w:after="120"/>
              <w:jc w:val="center"/>
              <w:rPr>
                <w:rFonts w:ascii="GHEA Grapalat" w:hAnsi="GHEA Grapalat"/>
                <w:sz w:val="16"/>
                <w:szCs w:val="16"/>
              </w:rPr>
            </w:pPr>
          </w:p>
        </w:tc>
        <w:tc>
          <w:tcPr>
            <w:tcW w:w="870" w:type="dxa"/>
            <w:gridSpan w:val="2"/>
          </w:tcPr>
          <w:p w:rsidR="00413678" w:rsidRPr="00362494" w:rsidRDefault="00413678" w:rsidP="00A45F02">
            <w:pPr>
              <w:widowControl w:val="0"/>
              <w:spacing w:after="120"/>
              <w:jc w:val="center"/>
              <w:rPr>
                <w:rFonts w:ascii="GHEA Grapalat" w:hAnsi="GHEA Grapalat"/>
                <w:sz w:val="16"/>
                <w:szCs w:val="16"/>
              </w:rPr>
            </w:pPr>
          </w:p>
        </w:tc>
        <w:tc>
          <w:tcPr>
            <w:tcW w:w="1114" w:type="dxa"/>
            <w:vAlign w:val="center"/>
          </w:tcPr>
          <w:p w:rsidR="00413678" w:rsidRPr="00362494" w:rsidRDefault="00413678" w:rsidP="00A45F02">
            <w:pPr>
              <w:jc w:val="center"/>
              <w:rPr>
                <w:rFonts w:ascii="Sylfaen" w:hAnsi="Sylfaen" w:cs="Sylfaen"/>
                <w:lang w:val="en-US"/>
              </w:rPr>
            </w:pPr>
            <w:r w:rsidRPr="00362494">
              <w:rPr>
                <w:rFonts w:ascii="Sylfaen" w:hAnsi="Sylfaen" w:cs="Sylfaen"/>
                <w:lang w:val="en-US"/>
              </w:rPr>
              <w:t>300.72</w:t>
            </w:r>
          </w:p>
        </w:tc>
        <w:tc>
          <w:tcPr>
            <w:tcW w:w="1019" w:type="dxa"/>
          </w:tcPr>
          <w:p w:rsidR="00413678" w:rsidRPr="00362494" w:rsidRDefault="00413678" w:rsidP="00A45F02">
            <w:r w:rsidRPr="00362494">
              <w:t xml:space="preserve">Авшарская средняя школа </w:t>
            </w:r>
          </w:p>
        </w:tc>
        <w:tc>
          <w:tcPr>
            <w:tcW w:w="966" w:type="dxa"/>
            <w:gridSpan w:val="2"/>
            <w:vAlign w:val="center"/>
          </w:tcPr>
          <w:p w:rsidR="00413678" w:rsidRPr="00362494" w:rsidRDefault="00413678" w:rsidP="00A45F02">
            <w:pPr>
              <w:jc w:val="center"/>
              <w:rPr>
                <w:rFonts w:ascii="Sylfaen" w:hAnsi="Sylfaen" w:cs="Sylfaen"/>
                <w:lang w:val="en-US"/>
              </w:rPr>
            </w:pPr>
            <w:r w:rsidRPr="00362494">
              <w:rPr>
                <w:rFonts w:ascii="Sylfaen" w:hAnsi="Sylfaen" w:cs="Sylfaen"/>
                <w:lang w:val="en-US"/>
              </w:rPr>
              <w:t>300.72</w:t>
            </w:r>
          </w:p>
        </w:tc>
        <w:tc>
          <w:tcPr>
            <w:tcW w:w="1142" w:type="dxa"/>
          </w:tcPr>
          <w:p w:rsidR="00413678" w:rsidRPr="00362494" w:rsidRDefault="00413678" w:rsidP="00A45F02">
            <w:pPr>
              <w:widowControl w:val="0"/>
              <w:spacing w:after="120"/>
              <w:jc w:val="center"/>
              <w:rPr>
                <w:rFonts w:ascii="GHEA Grapalat" w:hAnsi="GHEA Grapalat"/>
                <w:sz w:val="16"/>
                <w:szCs w:val="16"/>
                <w:lang w:val="en-US"/>
              </w:rPr>
            </w:pPr>
            <w:r w:rsidRPr="00362494">
              <w:rPr>
                <w:rFonts w:ascii="GHEA Grapalat" w:hAnsi="GHEA Grapalat"/>
                <w:sz w:val="16"/>
                <w:szCs w:val="16"/>
                <w:lang w:val="en-US"/>
              </w:rPr>
              <w:t>ежемесячно</w:t>
            </w:r>
          </w:p>
        </w:tc>
      </w:tr>
      <w:tr w:rsidR="00413678" w:rsidRPr="00B138F3" w:rsidTr="00BA636B">
        <w:trPr>
          <w:jc w:val="center"/>
        </w:trPr>
        <w:tc>
          <w:tcPr>
            <w:tcW w:w="1241" w:type="dxa"/>
            <w:vAlign w:val="center"/>
          </w:tcPr>
          <w:p w:rsidR="00413678" w:rsidRPr="00362494" w:rsidRDefault="00413678" w:rsidP="00A45F02">
            <w:pPr>
              <w:jc w:val="center"/>
              <w:rPr>
                <w:rFonts w:ascii="Sylfaen" w:hAnsi="Sylfaen" w:cs="Sylfaen"/>
              </w:rPr>
            </w:pPr>
            <w:r w:rsidRPr="00362494">
              <w:rPr>
                <w:rFonts w:ascii="Sylfaen" w:hAnsi="Sylfaen" w:cs="Sylfaen"/>
              </w:rPr>
              <w:t>5</w:t>
            </w:r>
          </w:p>
        </w:tc>
        <w:tc>
          <w:tcPr>
            <w:tcW w:w="2713" w:type="dxa"/>
            <w:vAlign w:val="center"/>
          </w:tcPr>
          <w:p w:rsidR="00413678" w:rsidRPr="00362494" w:rsidRDefault="00413678" w:rsidP="00A45F02">
            <w:pPr>
              <w:rPr>
                <w:rFonts w:ascii="Calibri" w:hAnsi="Calibri" w:cs="Calibri"/>
                <w:lang w:val="en-US"/>
              </w:rPr>
            </w:pPr>
            <w:r w:rsidRPr="00362494">
              <w:rPr>
                <w:rFonts w:ascii="Calibri" w:hAnsi="Calibri" w:cs="Calibri"/>
                <w:lang w:val="en-US"/>
              </w:rPr>
              <w:t>15851100</w:t>
            </w:r>
          </w:p>
        </w:tc>
        <w:tc>
          <w:tcPr>
            <w:tcW w:w="1559" w:type="dxa"/>
            <w:vAlign w:val="center"/>
          </w:tcPr>
          <w:p w:rsidR="00413678" w:rsidRPr="00362494" w:rsidRDefault="00413678" w:rsidP="00A45F02">
            <w:pPr>
              <w:rPr>
                <w:rFonts w:ascii="Calibri" w:hAnsi="Calibri" w:cs="Calibri"/>
              </w:rPr>
            </w:pPr>
            <w:r w:rsidRPr="00362494">
              <w:rPr>
                <w:rFonts w:ascii="Sylfaen" w:hAnsi="Sylfaen" w:cs="Sylfaen"/>
              </w:rPr>
              <w:t>макароны</w:t>
            </w:r>
          </w:p>
        </w:tc>
        <w:tc>
          <w:tcPr>
            <w:tcW w:w="1925" w:type="dxa"/>
          </w:tcPr>
          <w:p w:rsidR="00413678" w:rsidRPr="00362494" w:rsidRDefault="00413678" w:rsidP="00A45F02">
            <w:pPr>
              <w:widowControl w:val="0"/>
              <w:spacing w:after="120"/>
              <w:jc w:val="center"/>
              <w:rPr>
                <w:rFonts w:ascii="GHEA Grapalat" w:hAnsi="GHEA Grapalat"/>
                <w:sz w:val="16"/>
                <w:szCs w:val="16"/>
              </w:rPr>
            </w:pPr>
            <w:r w:rsidRPr="00362494">
              <w:rPr>
                <w:rFonts w:ascii="Sylfaen" w:hAnsi="Sylfaen" w:cs="Sylfaen"/>
                <w:bCs/>
                <w:color w:val="000000"/>
                <w:sz w:val="18"/>
                <w:szCs w:val="18"/>
              </w:rPr>
              <w:t>RA или эквивалент</w:t>
            </w:r>
          </w:p>
        </w:tc>
        <w:tc>
          <w:tcPr>
            <w:tcW w:w="1467" w:type="dxa"/>
            <w:vAlign w:val="center"/>
          </w:tcPr>
          <w:p w:rsidR="00413678" w:rsidRPr="00362494" w:rsidRDefault="00413678" w:rsidP="00A45F02">
            <w:pPr>
              <w:jc w:val="both"/>
              <w:rPr>
                <w:rFonts w:ascii="Sylfaen" w:hAnsi="Sylfaen" w:cs="Sylfaen"/>
                <w:bCs/>
                <w:color w:val="000000"/>
                <w:sz w:val="18"/>
                <w:szCs w:val="18"/>
              </w:rPr>
            </w:pPr>
            <w:r w:rsidRPr="00362494">
              <w:rPr>
                <w:rFonts w:ascii="Sylfaen" w:hAnsi="Sylfaen" w:cs="Sylfaen"/>
                <w:bCs/>
                <w:color w:val="000000"/>
                <w:sz w:val="18"/>
                <w:szCs w:val="18"/>
              </w:rPr>
              <w:t xml:space="preserve">Паста Паста антипригарная паста, жареная, ГОСТ 87592 или эквивалент. Безопасность в соответствии с гигиеническими нормами N2III4.9012010 и статьей 9 Закона РА «О безопасности </w:t>
            </w:r>
            <w:r w:rsidRPr="00362494">
              <w:rPr>
                <w:rFonts w:ascii="Sylfaen" w:hAnsi="Sylfaen" w:cs="Sylfaen"/>
                <w:bCs/>
                <w:color w:val="000000"/>
                <w:sz w:val="18"/>
                <w:szCs w:val="18"/>
              </w:rPr>
              <w:lastRenderedPageBreak/>
              <w:t xml:space="preserve">пищевых продуктов» </w:t>
            </w:r>
          </w:p>
        </w:tc>
        <w:tc>
          <w:tcPr>
            <w:tcW w:w="1085" w:type="dxa"/>
            <w:vAlign w:val="center"/>
          </w:tcPr>
          <w:p w:rsidR="00413678" w:rsidRPr="00362494" w:rsidRDefault="00413678" w:rsidP="00A45F02">
            <w:pPr>
              <w:jc w:val="center"/>
              <w:rPr>
                <w:rFonts w:ascii="Sylfaen" w:hAnsi="Sylfaen" w:cs="Sylfaen"/>
              </w:rPr>
            </w:pPr>
            <w:r w:rsidRPr="00362494">
              <w:rPr>
                <w:rFonts w:ascii="Sylfaen" w:hAnsi="Sylfaen" w:cs="Sylfaen"/>
              </w:rPr>
              <w:lastRenderedPageBreak/>
              <w:t>кг</w:t>
            </w:r>
          </w:p>
        </w:tc>
        <w:tc>
          <w:tcPr>
            <w:tcW w:w="1249" w:type="dxa"/>
          </w:tcPr>
          <w:p w:rsidR="00413678" w:rsidRPr="00362494" w:rsidRDefault="00413678" w:rsidP="00A45F02">
            <w:pPr>
              <w:widowControl w:val="0"/>
              <w:spacing w:after="120"/>
              <w:jc w:val="center"/>
              <w:rPr>
                <w:rFonts w:ascii="GHEA Grapalat" w:hAnsi="GHEA Grapalat"/>
                <w:sz w:val="16"/>
                <w:szCs w:val="16"/>
              </w:rPr>
            </w:pPr>
          </w:p>
        </w:tc>
        <w:tc>
          <w:tcPr>
            <w:tcW w:w="870" w:type="dxa"/>
            <w:gridSpan w:val="2"/>
          </w:tcPr>
          <w:p w:rsidR="00413678" w:rsidRPr="00362494" w:rsidRDefault="00413678" w:rsidP="00A45F02">
            <w:pPr>
              <w:widowControl w:val="0"/>
              <w:spacing w:after="120"/>
              <w:jc w:val="center"/>
              <w:rPr>
                <w:rFonts w:ascii="GHEA Grapalat" w:hAnsi="GHEA Grapalat"/>
                <w:sz w:val="16"/>
                <w:szCs w:val="16"/>
              </w:rPr>
            </w:pPr>
          </w:p>
        </w:tc>
        <w:tc>
          <w:tcPr>
            <w:tcW w:w="1114" w:type="dxa"/>
            <w:vAlign w:val="center"/>
          </w:tcPr>
          <w:p w:rsidR="00413678" w:rsidRPr="00362494" w:rsidRDefault="00413678" w:rsidP="00A45F02">
            <w:pPr>
              <w:rPr>
                <w:rFonts w:ascii="Sylfaen" w:hAnsi="Sylfaen" w:cs="Sylfaen"/>
                <w:lang w:val="en-US"/>
              </w:rPr>
            </w:pPr>
            <w:r w:rsidRPr="00362494">
              <w:rPr>
                <w:rFonts w:ascii="Sylfaen" w:hAnsi="Sylfaen" w:cs="Sylfaen"/>
                <w:lang w:val="en-US"/>
              </w:rPr>
              <w:t>300.72</w:t>
            </w:r>
          </w:p>
        </w:tc>
        <w:tc>
          <w:tcPr>
            <w:tcW w:w="1019" w:type="dxa"/>
          </w:tcPr>
          <w:p w:rsidR="00413678" w:rsidRPr="00362494" w:rsidRDefault="00413678" w:rsidP="00A45F02">
            <w:r w:rsidRPr="00362494">
              <w:t xml:space="preserve">Авшарская средняя школа </w:t>
            </w:r>
          </w:p>
        </w:tc>
        <w:tc>
          <w:tcPr>
            <w:tcW w:w="966" w:type="dxa"/>
            <w:gridSpan w:val="2"/>
            <w:vAlign w:val="center"/>
          </w:tcPr>
          <w:p w:rsidR="00413678" w:rsidRPr="00362494" w:rsidRDefault="00413678" w:rsidP="00A45F02">
            <w:pPr>
              <w:jc w:val="center"/>
              <w:rPr>
                <w:rFonts w:ascii="Sylfaen" w:hAnsi="Sylfaen" w:cs="Sylfaen"/>
              </w:rPr>
            </w:pPr>
            <w:r w:rsidRPr="00362494">
              <w:rPr>
                <w:rFonts w:ascii="Sylfaen" w:hAnsi="Sylfaen" w:cs="Sylfaen"/>
              </w:rPr>
              <w:t>300.72</w:t>
            </w:r>
          </w:p>
        </w:tc>
        <w:tc>
          <w:tcPr>
            <w:tcW w:w="1142" w:type="dxa"/>
          </w:tcPr>
          <w:p w:rsidR="00413678" w:rsidRPr="00362494" w:rsidRDefault="00413678" w:rsidP="00A45F02">
            <w:pPr>
              <w:widowControl w:val="0"/>
              <w:spacing w:after="120"/>
              <w:jc w:val="center"/>
              <w:rPr>
                <w:rFonts w:ascii="GHEA Grapalat" w:hAnsi="GHEA Grapalat"/>
                <w:sz w:val="16"/>
                <w:szCs w:val="16"/>
              </w:rPr>
            </w:pPr>
            <w:r w:rsidRPr="00362494">
              <w:rPr>
                <w:rFonts w:ascii="GHEA Grapalat" w:hAnsi="GHEA Grapalat"/>
                <w:sz w:val="16"/>
                <w:szCs w:val="16"/>
              </w:rPr>
              <w:t>ежемесячно</w:t>
            </w:r>
          </w:p>
        </w:tc>
      </w:tr>
      <w:tr w:rsidR="00413678" w:rsidRPr="00B138F3" w:rsidTr="00D927B3">
        <w:trPr>
          <w:jc w:val="center"/>
        </w:trPr>
        <w:tc>
          <w:tcPr>
            <w:tcW w:w="1241" w:type="dxa"/>
            <w:vAlign w:val="center"/>
          </w:tcPr>
          <w:p w:rsidR="00413678" w:rsidRPr="00362494" w:rsidRDefault="00413678" w:rsidP="00A45F02">
            <w:pPr>
              <w:jc w:val="center"/>
              <w:rPr>
                <w:rFonts w:ascii="Sylfaen" w:hAnsi="Sylfaen" w:cs="Sylfaen"/>
                <w:lang w:val="en-US"/>
              </w:rPr>
            </w:pPr>
            <w:r w:rsidRPr="00362494">
              <w:rPr>
                <w:rFonts w:ascii="Sylfaen" w:hAnsi="Sylfaen" w:cs="Sylfaen"/>
                <w:lang w:val="en-US"/>
              </w:rPr>
              <w:lastRenderedPageBreak/>
              <w:t>6</w:t>
            </w:r>
          </w:p>
        </w:tc>
        <w:tc>
          <w:tcPr>
            <w:tcW w:w="2713" w:type="dxa"/>
            <w:vAlign w:val="center"/>
          </w:tcPr>
          <w:p w:rsidR="00413678" w:rsidRPr="00362494" w:rsidRDefault="00413678" w:rsidP="00A45F02">
            <w:pPr>
              <w:jc w:val="center"/>
              <w:rPr>
                <w:rFonts w:ascii="Calibri" w:hAnsi="Calibri" w:cs="Calibri"/>
                <w:lang w:val="en-US"/>
              </w:rPr>
            </w:pPr>
            <w:r w:rsidRPr="00362494">
              <w:rPr>
                <w:rFonts w:ascii="Calibri" w:hAnsi="Calibri" w:cs="Calibri"/>
                <w:lang w:val="en-US"/>
              </w:rPr>
              <w:t>15421100</w:t>
            </w:r>
          </w:p>
        </w:tc>
        <w:tc>
          <w:tcPr>
            <w:tcW w:w="1559" w:type="dxa"/>
            <w:vAlign w:val="center"/>
          </w:tcPr>
          <w:p w:rsidR="00413678" w:rsidRPr="00362494" w:rsidRDefault="00413678" w:rsidP="00A45F02">
            <w:pPr>
              <w:rPr>
                <w:rFonts w:ascii="Calibri" w:hAnsi="Calibri" w:cs="Calibri"/>
                <w:lang w:val="en-US"/>
              </w:rPr>
            </w:pPr>
            <w:r w:rsidRPr="00362494">
              <w:rPr>
                <w:rFonts w:ascii="Calibri" w:hAnsi="Calibri" w:cs="Calibri"/>
                <w:lang w:val="en-US"/>
              </w:rPr>
              <w:t>Растительное масло</w:t>
            </w:r>
          </w:p>
        </w:tc>
        <w:tc>
          <w:tcPr>
            <w:tcW w:w="1925" w:type="dxa"/>
          </w:tcPr>
          <w:p w:rsidR="00413678" w:rsidRPr="00362494" w:rsidRDefault="00413678" w:rsidP="00A45F02">
            <w:pPr>
              <w:widowControl w:val="0"/>
              <w:spacing w:after="120"/>
              <w:jc w:val="center"/>
              <w:rPr>
                <w:rFonts w:ascii="GHEA Grapalat" w:hAnsi="GHEA Grapalat"/>
                <w:sz w:val="16"/>
                <w:szCs w:val="16"/>
              </w:rPr>
            </w:pPr>
          </w:p>
        </w:tc>
        <w:tc>
          <w:tcPr>
            <w:tcW w:w="1467" w:type="dxa"/>
            <w:vAlign w:val="center"/>
          </w:tcPr>
          <w:p w:rsidR="00413678" w:rsidRPr="00362494" w:rsidRDefault="00413678" w:rsidP="00A45F02">
            <w:pPr>
              <w:jc w:val="both"/>
              <w:rPr>
                <w:rFonts w:ascii="Sylfaen" w:hAnsi="Sylfaen" w:cs="Sylfaen"/>
                <w:bCs/>
                <w:color w:val="000000"/>
                <w:sz w:val="18"/>
                <w:szCs w:val="18"/>
                <w:lang w:val="hy-AM"/>
              </w:rPr>
            </w:pPr>
            <w:r w:rsidRPr="00362494">
              <w:rPr>
                <w:rFonts w:ascii="Sylfaen" w:hAnsi="Sylfaen" w:cs="Sylfaen"/>
                <w:bCs/>
                <w:color w:val="000000"/>
                <w:sz w:val="18"/>
                <w:szCs w:val="18"/>
                <w:lang w:val="hy-AM"/>
              </w:rPr>
              <w:t>Готовится путем отжима и отжима семян подсолнечника, высокого качества, рафинированного, без запаха, упаковывается в бутылки объемом до 1 или 3 л, ГОСТ1129-93. Безопасность в соответствии со стандартами гигиены N2III4.9012010 и статьей 9 Закона РА «О безопасности пищевых продуктов»</w:t>
            </w:r>
          </w:p>
        </w:tc>
        <w:tc>
          <w:tcPr>
            <w:tcW w:w="1085" w:type="dxa"/>
            <w:vAlign w:val="center"/>
          </w:tcPr>
          <w:p w:rsidR="00413678" w:rsidRPr="008550FF" w:rsidRDefault="008550FF" w:rsidP="00A45F02">
            <w:pPr>
              <w:jc w:val="center"/>
              <w:rPr>
                <w:rFonts w:ascii="Sylfaen" w:hAnsi="Sylfaen" w:cs="Sylfaen"/>
                <w:lang w:val="en-US"/>
              </w:rPr>
            </w:pPr>
            <w:r>
              <w:rPr>
                <w:rFonts w:ascii="Sylfaen" w:hAnsi="Sylfaen" w:cs="Sylfaen"/>
                <w:lang w:val="en-US"/>
              </w:rPr>
              <w:t>л</w:t>
            </w:r>
          </w:p>
        </w:tc>
        <w:tc>
          <w:tcPr>
            <w:tcW w:w="1249" w:type="dxa"/>
          </w:tcPr>
          <w:p w:rsidR="00413678" w:rsidRPr="00362494" w:rsidRDefault="00413678" w:rsidP="00A45F02">
            <w:pPr>
              <w:widowControl w:val="0"/>
              <w:spacing w:after="120"/>
              <w:jc w:val="center"/>
              <w:rPr>
                <w:rFonts w:ascii="GHEA Grapalat" w:hAnsi="GHEA Grapalat"/>
                <w:sz w:val="16"/>
                <w:szCs w:val="16"/>
              </w:rPr>
            </w:pPr>
          </w:p>
        </w:tc>
        <w:tc>
          <w:tcPr>
            <w:tcW w:w="870" w:type="dxa"/>
            <w:gridSpan w:val="2"/>
          </w:tcPr>
          <w:p w:rsidR="00413678" w:rsidRPr="00362494" w:rsidRDefault="00413678" w:rsidP="00A45F02">
            <w:pPr>
              <w:widowControl w:val="0"/>
              <w:spacing w:after="120"/>
              <w:jc w:val="center"/>
              <w:rPr>
                <w:rFonts w:ascii="GHEA Grapalat" w:hAnsi="GHEA Grapalat"/>
                <w:sz w:val="16"/>
                <w:szCs w:val="16"/>
              </w:rPr>
            </w:pPr>
          </w:p>
        </w:tc>
        <w:tc>
          <w:tcPr>
            <w:tcW w:w="1114" w:type="dxa"/>
            <w:vAlign w:val="center"/>
          </w:tcPr>
          <w:p w:rsidR="00413678" w:rsidRPr="00362494" w:rsidRDefault="00413678" w:rsidP="00A45F02">
            <w:pPr>
              <w:jc w:val="center"/>
              <w:rPr>
                <w:rFonts w:ascii="Sylfaen" w:hAnsi="Sylfaen" w:cs="Sylfaen"/>
                <w:lang w:val="en-US"/>
              </w:rPr>
            </w:pPr>
            <w:r w:rsidRPr="00362494">
              <w:rPr>
                <w:rFonts w:ascii="Sylfaen" w:hAnsi="Sylfaen" w:cs="Sylfaen"/>
                <w:lang w:val="en-US"/>
              </w:rPr>
              <w:t>330.792</w:t>
            </w:r>
          </w:p>
        </w:tc>
        <w:tc>
          <w:tcPr>
            <w:tcW w:w="1019" w:type="dxa"/>
          </w:tcPr>
          <w:p w:rsidR="00413678" w:rsidRPr="00362494" w:rsidRDefault="00413678" w:rsidP="00A45F02">
            <w:r w:rsidRPr="00362494">
              <w:t xml:space="preserve">Авшарская средняя школа </w:t>
            </w:r>
          </w:p>
        </w:tc>
        <w:tc>
          <w:tcPr>
            <w:tcW w:w="966" w:type="dxa"/>
            <w:gridSpan w:val="2"/>
            <w:vAlign w:val="center"/>
          </w:tcPr>
          <w:p w:rsidR="00413678" w:rsidRPr="00F12E50" w:rsidRDefault="00413678" w:rsidP="00A45F02">
            <w:pPr>
              <w:jc w:val="center"/>
              <w:rPr>
                <w:rFonts w:ascii="Sylfaen" w:hAnsi="Sylfaen" w:cs="Sylfaen"/>
                <w:sz w:val="20"/>
                <w:szCs w:val="20"/>
                <w:lang w:val="en-US"/>
              </w:rPr>
            </w:pPr>
            <w:r w:rsidRPr="00F12E50">
              <w:rPr>
                <w:rFonts w:ascii="Sylfaen" w:hAnsi="Sylfaen" w:cs="Sylfaen"/>
                <w:sz w:val="20"/>
                <w:szCs w:val="20"/>
                <w:lang w:val="en-US"/>
              </w:rPr>
              <w:t>330.792</w:t>
            </w:r>
          </w:p>
        </w:tc>
        <w:tc>
          <w:tcPr>
            <w:tcW w:w="1142" w:type="dxa"/>
          </w:tcPr>
          <w:p w:rsidR="00413678" w:rsidRPr="00362494" w:rsidRDefault="00413678" w:rsidP="00A45F02">
            <w:pPr>
              <w:widowControl w:val="0"/>
              <w:spacing w:after="120"/>
              <w:jc w:val="center"/>
              <w:rPr>
                <w:rFonts w:ascii="GHEA Grapalat" w:hAnsi="GHEA Grapalat"/>
                <w:sz w:val="16"/>
                <w:szCs w:val="16"/>
                <w:lang w:val="en-US"/>
              </w:rPr>
            </w:pPr>
            <w:r w:rsidRPr="00362494">
              <w:rPr>
                <w:rFonts w:ascii="GHEA Grapalat" w:hAnsi="GHEA Grapalat"/>
                <w:sz w:val="16"/>
                <w:szCs w:val="16"/>
                <w:lang w:val="en-US"/>
              </w:rPr>
              <w:t>ежемесячно</w:t>
            </w:r>
          </w:p>
        </w:tc>
      </w:tr>
      <w:tr w:rsidR="00413678" w:rsidRPr="00B138F3" w:rsidTr="0065635D">
        <w:trPr>
          <w:jc w:val="center"/>
        </w:trPr>
        <w:tc>
          <w:tcPr>
            <w:tcW w:w="1241" w:type="dxa"/>
            <w:vAlign w:val="center"/>
          </w:tcPr>
          <w:p w:rsidR="00413678" w:rsidRPr="00362494" w:rsidRDefault="00413678" w:rsidP="00A45F02">
            <w:pPr>
              <w:jc w:val="center"/>
              <w:rPr>
                <w:rFonts w:ascii="Sylfaen" w:hAnsi="Sylfaen" w:cs="Sylfaen"/>
                <w:lang w:val="en-US"/>
              </w:rPr>
            </w:pPr>
            <w:r w:rsidRPr="00362494">
              <w:rPr>
                <w:rFonts w:ascii="Sylfaen" w:hAnsi="Sylfaen" w:cs="Sylfaen"/>
                <w:lang w:val="en-US"/>
              </w:rPr>
              <w:t>7</w:t>
            </w:r>
          </w:p>
        </w:tc>
        <w:tc>
          <w:tcPr>
            <w:tcW w:w="2713" w:type="dxa"/>
            <w:vAlign w:val="center"/>
          </w:tcPr>
          <w:p w:rsidR="00413678" w:rsidRPr="00362494" w:rsidRDefault="00413678" w:rsidP="00A45F02">
            <w:pPr>
              <w:jc w:val="center"/>
              <w:rPr>
                <w:rFonts w:ascii="Calibri" w:hAnsi="Calibri" w:cs="Calibri"/>
                <w:lang w:val="en-US"/>
              </w:rPr>
            </w:pPr>
            <w:r w:rsidRPr="00362494">
              <w:rPr>
                <w:rFonts w:ascii="Calibri" w:hAnsi="Calibri" w:cs="Calibri"/>
                <w:lang w:val="en-US"/>
              </w:rPr>
              <w:t>15112150</w:t>
            </w:r>
          </w:p>
        </w:tc>
        <w:tc>
          <w:tcPr>
            <w:tcW w:w="1559" w:type="dxa"/>
            <w:vAlign w:val="center"/>
          </w:tcPr>
          <w:p w:rsidR="00413678" w:rsidRPr="00362494" w:rsidRDefault="00413678" w:rsidP="00A45F02">
            <w:pPr>
              <w:rPr>
                <w:rFonts w:ascii="Calibri" w:hAnsi="Calibri" w:cs="Calibri"/>
                <w:lang w:val="en-US"/>
              </w:rPr>
            </w:pPr>
            <w:r w:rsidRPr="00362494">
              <w:rPr>
                <w:rFonts w:ascii="Calibri" w:hAnsi="Calibri" w:cs="Calibri"/>
                <w:lang w:val="en-US"/>
              </w:rPr>
              <w:t>Куриная грудка</w:t>
            </w:r>
          </w:p>
        </w:tc>
        <w:tc>
          <w:tcPr>
            <w:tcW w:w="1925" w:type="dxa"/>
          </w:tcPr>
          <w:p w:rsidR="00413678" w:rsidRPr="00362494" w:rsidRDefault="00413678" w:rsidP="00A45F02"/>
        </w:tc>
        <w:tc>
          <w:tcPr>
            <w:tcW w:w="1467" w:type="dxa"/>
            <w:vAlign w:val="center"/>
          </w:tcPr>
          <w:p w:rsidR="00413678" w:rsidRPr="00362494" w:rsidRDefault="00413678" w:rsidP="00A45F02">
            <w:pPr>
              <w:jc w:val="both"/>
              <w:rPr>
                <w:rFonts w:ascii="Sylfaen" w:hAnsi="Sylfaen" w:cs="Sylfaen"/>
                <w:bCs/>
                <w:color w:val="000000"/>
                <w:sz w:val="18"/>
                <w:szCs w:val="18"/>
                <w:lang w:val="hy-AM"/>
              </w:rPr>
            </w:pPr>
            <w:r w:rsidRPr="00362494">
              <w:rPr>
                <w:rFonts w:ascii="Sylfaen" w:hAnsi="Sylfaen" w:cs="Sylfaen"/>
                <w:bCs/>
                <w:color w:val="000000"/>
                <w:sz w:val="18"/>
                <w:szCs w:val="18"/>
                <w:lang w:val="hy-AM"/>
              </w:rPr>
              <w:t>Куриная грудка, замороженная в кости, чистая, бескровная, без побочных запахов, ГОСТ 25391-82. Безопасность в соответствии с гигиеническими нормами N2-</w:t>
            </w:r>
            <w:r w:rsidRPr="00362494">
              <w:rPr>
                <w:rFonts w:ascii="Sylfaen" w:hAnsi="Sylfaen" w:cs="Sylfaen"/>
                <w:bCs/>
                <w:color w:val="000000"/>
                <w:sz w:val="18"/>
                <w:szCs w:val="18"/>
                <w:lang w:val="hy-AM"/>
              </w:rPr>
              <w:lastRenderedPageBreak/>
              <w:t>III-4.9-01-2010 и статьей 9 Закона РА «О безопасности пищевых продуктов».</w:t>
            </w:r>
          </w:p>
        </w:tc>
        <w:tc>
          <w:tcPr>
            <w:tcW w:w="1085" w:type="dxa"/>
            <w:vAlign w:val="center"/>
          </w:tcPr>
          <w:p w:rsidR="00413678" w:rsidRPr="00362494" w:rsidRDefault="008550FF" w:rsidP="00A45F02">
            <w:pPr>
              <w:jc w:val="center"/>
              <w:rPr>
                <w:rFonts w:ascii="Sylfaen" w:hAnsi="Sylfaen" w:cs="Sylfaen"/>
              </w:rPr>
            </w:pPr>
            <w:r w:rsidRPr="00362494">
              <w:rPr>
                <w:rFonts w:ascii="Sylfaen" w:hAnsi="Sylfaen" w:cs="Sylfaen"/>
              </w:rPr>
              <w:lastRenderedPageBreak/>
              <w:t>кг</w:t>
            </w:r>
          </w:p>
        </w:tc>
        <w:tc>
          <w:tcPr>
            <w:tcW w:w="1249" w:type="dxa"/>
          </w:tcPr>
          <w:p w:rsidR="00413678" w:rsidRPr="00362494" w:rsidRDefault="00413678" w:rsidP="00A45F02">
            <w:pPr>
              <w:widowControl w:val="0"/>
              <w:spacing w:after="120"/>
              <w:jc w:val="center"/>
              <w:rPr>
                <w:rFonts w:ascii="GHEA Grapalat" w:hAnsi="GHEA Grapalat"/>
                <w:sz w:val="16"/>
                <w:szCs w:val="16"/>
              </w:rPr>
            </w:pPr>
          </w:p>
        </w:tc>
        <w:tc>
          <w:tcPr>
            <w:tcW w:w="870" w:type="dxa"/>
            <w:gridSpan w:val="2"/>
          </w:tcPr>
          <w:p w:rsidR="00413678" w:rsidRPr="00362494" w:rsidRDefault="00413678" w:rsidP="00A45F02">
            <w:pPr>
              <w:widowControl w:val="0"/>
              <w:spacing w:after="120"/>
              <w:jc w:val="center"/>
              <w:rPr>
                <w:rFonts w:ascii="GHEA Grapalat" w:hAnsi="GHEA Grapalat"/>
                <w:sz w:val="16"/>
                <w:szCs w:val="16"/>
              </w:rPr>
            </w:pPr>
          </w:p>
        </w:tc>
        <w:tc>
          <w:tcPr>
            <w:tcW w:w="1114" w:type="dxa"/>
            <w:vAlign w:val="center"/>
          </w:tcPr>
          <w:p w:rsidR="00413678" w:rsidRPr="00362494" w:rsidRDefault="00413678" w:rsidP="00A45F02">
            <w:pPr>
              <w:jc w:val="center"/>
              <w:rPr>
                <w:rFonts w:ascii="Sylfaen" w:hAnsi="Sylfaen" w:cs="Sylfaen"/>
                <w:lang w:val="en-US"/>
              </w:rPr>
            </w:pPr>
            <w:r w:rsidRPr="00362494">
              <w:rPr>
                <w:rFonts w:ascii="Sylfaen" w:hAnsi="Sylfaen" w:cs="Sylfaen"/>
                <w:lang w:val="en-US"/>
              </w:rPr>
              <w:t>390.936</w:t>
            </w:r>
          </w:p>
        </w:tc>
        <w:tc>
          <w:tcPr>
            <w:tcW w:w="1019" w:type="dxa"/>
          </w:tcPr>
          <w:p w:rsidR="00413678" w:rsidRPr="00362494" w:rsidRDefault="00413678" w:rsidP="00A45F02">
            <w:r w:rsidRPr="00362494">
              <w:t xml:space="preserve">Авшарская средняя школа </w:t>
            </w:r>
          </w:p>
        </w:tc>
        <w:tc>
          <w:tcPr>
            <w:tcW w:w="966" w:type="dxa"/>
            <w:gridSpan w:val="2"/>
            <w:vAlign w:val="center"/>
          </w:tcPr>
          <w:p w:rsidR="00413678" w:rsidRPr="00F12E50" w:rsidRDefault="00413678" w:rsidP="00A45F02">
            <w:pPr>
              <w:jc w:val="center"/>
              <w:rPr>
                <w:rFonts w:ascii="Sylfaen" w:hAnsi="Sylfaen" w:cs="Sylfaen"/>
                <w:sz w:val="20"/>
                <w:szCs w:val="20"/>
                <w:lang w:val="en-US"/>
              </w:rPr>
            </w:pPr>
            <w:r w:rsidRPr="00F12E50">
              <w:rPr>
                <w:rFonts w:ascii="Sylfaen" w:hAnsi="Sylfaen" w:cs="Sylfaen"/>
                <w:sz w:val="20"/>
                <w:szCs w:val="20"/>
                <w:lang w:val="en-US"/>
              </w:rPr>
              <w:t>390.936</w:t>
            </w:r>
          </w:p>
        </w:tc>
        <w:tc>
          <w:tcPr>
            <w:tcW w:w="1142" w:type="dxa"/>
          </w:tcPr>
          <w:p w:rsidR="00413678" w:rsidRPr="00362494" w:rsidRDefault="00413678" w:rsidP="00A45F02">
            <w:pPr>
              <w:widowControl w:val="0"/>
              <w:spacing w:after="120"/>
              <w:jc w:val="center"/>
              <w:rPr>
                <w:rFonts w:ascii="GHEA Grapalat" w:hAnsi="GHEA Grapalat"/>
                <w:sz w:val="16"/>
                <w:szCs w:val="16"/>
                <w:lang w:val="en-US"/>
              </w:rPr>
            </w:pPr>
            <w:r w:rsidRPr="00362494">
              <w:rPr>
                <w:rFonts w:ascii="GHEA Grapalat" w:hAnsi="GHEA Grapalat"/>
                <w:sz w:val="16"/>
                <w:szCs w:val="16"/>
                <w:lang w:val="en-US"/>
              </w:rPr>
              <w:t>еженедельно</w:t>
            </w:r>
          </w:p>
        </w:tc>
      </w:tr>
      <w:tr w:rsidR="00413678" w:rsidRPr="00B138F3" w:rsidTr="001007FC">
        <w:trPr>
          <w:jc w:val="center"/>
        </w:trPr>
        <w:tc>
          <w:tcPr>
            <w:tcW w:w="1241" w:type="dxa"/>
            <w:vAlign w:val="center"/>
          </w:tcPr>
          <w:p w:rsidR="00413678" w:rsidRPr="00362494" w:rsidRDefault="00413678" w:rsidP="00A45F02">
            <w:pPr>
              <w:jc w:val="center"/>
              <w:rPr>
                <w:rFonts w:ascii="Sylfaen" w:hAnsi="Sylfaen" w:cs="Sylfaen"/>
                <w:lang w:val="en-US"/>
              </w:rPr>
            </w:pPr>
            <w:r w:rsidRPr="00362494">
              <w:rPr>
                <w:rFonts w:ascii="Sylfaen" w:hAnsi="Sylfaen" w:cs="Sylfaen"/>
                <w:lang w:val="en-US"/>
              </w:rPr>
              <w:lastRenderedPageBreak/>
              <w:t>8</w:t>
            </w:r>
          </w:p>
        </w:tc>
        <w:tc>
          <w:tcPr>
            <w:tcW w:w="2713" w:type="dxa"/>
            <w:vAlign w:val="center"/>
          </w:tcPr>
          <w:p w:rsidR="00413678" w:rsidRPr="00362494" w:rsidRDefault="00413678" w:rsidP="00A45F02">
            <w:pPr>
              <w:jc w:val="center"/>
              <w:rPr>
                <w:rFonts w:ascii="Calibri" w:hAnsi="Calibri" w:cs="Calibri"/>
                <w:lang w:val="en-US"/>
              </w:rPr>
            </w:pPr>
            <w:r w:rsidRPr="00362494">
              <w:rPr>
                <w:rFonts w:ascii="Calibri" w:hAnsi="Calibri" w:cs="Calibri"/>
                <w:lang w:val="en-US"/>
              </w:rPr>
              <w:t>15530000</w:t>
            </w:r>
          </w:p>
        </w:tc>
        <w:tc>
          <w:tcPr>
            <w:tcW w:w="1559" w:type="dxa"/>
            <w:vAlign w:val="center"/>
          </w:tcPr>
          <w:p w:rsidR="00413678" w:rsidRPr="00362494" w:rsidRDefault="00413678" w:rsidP="00A45F02">
            <w:pPr>
              <w:rPr>
                <w:rFonts w:ascii="Sylfaen" w:hAnsi="Sylfaen" w:cs="Sylfaen"/>
                <w:lang w:val="en-US"/>
              </w:rPr>
            </w:pPr>
            <w:r w:rsidRPr="00362494">
              <w:rPr>
                <w:rFonts w:ascii="Sylfaen" w:hAnsi="Sylfaen" w:cs="Sylfaen"/>
                <w:lang w:val="en-US"/>
              </w:rPr>
              <w:t>Сливочное масло</w:t>
            </w:r>
          </w:p>
        </w:tc>
        <w:tc>
          <w:tcPr>
            <w:tcW w:w="1925" w:type="dxa"/>
          </w:tcPr>
          <w:p w:rsidR="00413678" w:rsidRPr="00362494" w:rsidRDefault="00413678" w:rsidP="00A45F02"/>
        </w:tc>
        <w:tc>
          <w:tcPr>
            <w:tcW w:w="1467" w:type="dxa"/>
            <w:vAlign w:val="center"/>
          </w:tcPr>
          <w:p w:rsidR="00413678" w:rsidRPr="00362494" w:rsidRDefault="00413678" w:rsidP="00A45F02">
            <w:pPr>
              <w:jc w:val="both"/>
              <w:rPr>
                <w:rFonts w:ascii="Sylfaen" w:hAnsi="Sylfaen" w:cs="Sylfaen"/>
                <w:bCs/>
                <w:color w:val="000000"/>
                <w:sz w:val="18"/>
                <w:szCs w:val="18"/>
                <w:lang w:val="hy-AM"/>
              </w:rPr>
            </w:pPr>
            <w:r w:rsidRPr="00362494">
              <w:rPr>
                <w:rFonts w:ascii="Sylfaen" w:hAnsi="Sylfaen" w:cs="Sylfaen"/>
                <w:bCs/>
                <w:color w:val="000000"/>
                <w:sz w:val="18"/>
                <w:szCs w:val="18"/>
                <w:lang w:val="hy-AM"/>
              </w:rPr>
              <w:t>Масло сливочное , насыщенность:</w:t>
            </w:r>
          </w:p>
          <w:p w:rsidR="00413678" w:rsidRPr="00362494" w:rsidRDefault="00413678" w:rsidP="00A45F02">
            <w:pPr>
              <w:jc w:val="both"/>
              <w:rPr>
                <w:rFonts w:ascii="Sylfaen" w:hAnsi="Sylfaen" w:cs="Sylfaen"/>
                <w:bCs/>
                <w:color w:val="000000"/>
                <w:sz w:val="18"/>
                <w:szCs w:val="18"/>
                <w:lang w:val="hy-AM"/>
              </w:rPr>
            </w:pPr>
            <w:r w:rsidRPr="00362494">
              <w:rPr>
                <w:rFonts w:ascii="Sylfaen" w:hAnsi="Sylfaen" w:cs="Sylfaen"/>
                <w:bCs/>
                <w:color w:val="000000"/>
                <w:sz w:val="18"/>
                <w:szCs w:val="18"/>
                <w:lang w:val="hy-AM"/>
              </w:rPr>
              <w:t>82,9%, высокое качество , свежее состояние , влажность 15,7%, твердые не- нефтяные компоненты 1,4%</w:t>
            </w:r>
          </w:p>
          <w:p w:rsidR="00413678" w:rsidRPr="00362494" w:rsidRDefault="00413678" w:rsidP="00A45F02">
            <w:pPr>
              <w:jc w:val="both"/>
              <w:rPr>
                <w:rFonts w:ascii="Sylfaen" w:hAnsi="Sylfaen" w:cs="Sylfaen"/>
                <w:bCs/>
                <w:color w:val="000000"/>
                <w:sz w:val="18"/>
                <w:szCs w:val="18"/>
                <w:lang w:val="hy-AM"/>
              </w:rPr>
            </w:pPr>
            <w:r w:rsidRPr="00362494">
              <w:rPr>
                <w:rFonts w:ascii="Sylfaen" w:hAnsi="Sylfaen" w:cs="Sylfaen"/>
                <w:bCs/>
                <w:color w:val="000000"/>
                <w:sz w:val="18"/>
                <w:szCs w:val="18"/>
                <w:lang w:val="hy-AM"/>
              </w:rPr>
              <w:t>3090 кДж / 100 г энергетической ценности ,</w:t>
            </w:r>
          </w:p>
          <w:p w:rsidR="00413678" w:rsidRPr="00362494" w:rsidRDefault="00413678" w:rsidP="00A45F02">
            <w:pPr>
              <w:jc w:val="both"/>
              <w:rPr>
                <w:rFonts w:ascii="Sylfaen" w:hAnsi="Sylfaen" w:cs="Sylfaen"/>
                <w:bCs/>
                <w:color w:val="000000"/>
                <w:sz w:val="18"/>
                <w:szCs w:val="18"/>
                <w:lang w:val="hy-AM"/>
              </w:rPr>
            </w:pPr>
            <w:r w:rsidRPr="00362494">
              <w:rPr>
                <w:rFonts w:ascii="Sylfaen" w:hAnsi="Sylfaen" w:cs="Sylfaen"/>
                <w:bCs/>
                <w:color w:val="000000"/>
                <w:sz w:val="18"/>
                <w:szCs w:val="18"/>
                <w:lang w:val="hy-AM"/>
              </w:rPr>
              <w:t>25 кг завод упаковки</w:t>
            </w:r>
          </w:p>
          <w:p w:rsidR="00413678" w:rsidRPr="00362494" w:rsidRDefault="00413678" w:rsidP="00A45F02">
            <w:pPr>
              <w:jc w:val="both"/>
              <w:rPr>
                <w:rFonts w:ascii="Sylfaen" w:hAnsi="Sylfaen" w:cs="Sylfaen"/>
                <w:bCs/>
                <w:color w:val="000000"/>
                <w:sz w:val="18"/>
                <w:szCs w:val="18"/>
                <w:lang w:val="hy-AM"/>
              </w:rPr>
            </w:pPr>
            <w:r w:rsidRPr="00362494">
              <w:rPr>
                <w:rFonts w:ascii="Sylfaen" w:hAnsi="Sylfaen" w:cs="Sylfaen"/>
                <w:bCs/>
                <w:color w:val="000000"/>
                <w:sz w:val="18"/>
                <w:szCs w:val="18"/>
                <w:lang w:val="hy-AM"/>
              </w:rPr>
              <w:t>с участием. Безопасность и маркировка, в соответствии с « продовольственной безопасности на » The Закон 8 - й статьи .</w:t>
            </w:r>
          </w:p>
        </w:tc>
        <w:tc>
          <w:tcPr>
            <w:tcW w:w="1085" w:type="dxa"/>
            <w:vAlign w:val="center"/>
          </w:tcPr>
          <w:p w:rsidR="00413678" w:rsidRPr="00362494" w:rsidRDefault="008550FF" w:rsidP="00A45F02">
            <w:pPr>
              <w:jc w:val="center"/>
              <w:rPr>
                <w:rFonts w:ascii="Sylfaen" w:hAnsi="Sylfaen" w:cs="Sylfaen"/>
              </w:rPr>
            </w:pPr>
            <w:r w:rsidRPr="00362494">
              <w:rPr>
                <w:rFonts w:ascii="Sylfaen" w:hAnsi="Sylfaen" w:cs="Sylfaen"/>
              </w:rPr>
              <w:t>кг</w:t>
            </w:r>
          </w:p>
        </w:tc>
        <w:tc>
          <w:tcPr>
            <w:tcW w:w="1249" w:type="dxa"/>
          </w:tcPr>
          <w:p w:rsidR="00413678" w:rsidRPr="00362494" w:rsidRDefault="00413678" w:rsidP="00A45F02">
            <w:pPr>
              <w:widowControl w:val="0"/>
              <w:spacing w:after="120"/>
              <w:jc w:val="center"/>
              <w:rPr>
                <w:rFonts w:ascii="GHEA Grapalat" w:hAnsi="GHEA Grapalat"/>
                <w:sz w:val="16"/>
                <w:szCs w:val="16"/>
              </w:rPr>
            </w:pPr>
          </w:p>
        </w:tc>
        <w:tc>
          <w:tcPr>
            <w:tcW w:w="870" w:type="dxa"/>
            <w:gridSpan w:val="2"/>
          </w:tcPr>
          <w:p w:rsidR="00413678" w:rsidRPr="00362494" w:rsidRDefault="00413678" w:rsidP="00A45F02">
            <w:pPr>
              <w:widowControl w:val="0"/>
              <w:spacing w:after="120"/>
              <w:jc w:val="center"/>
              <w:rPr>
                <w:rFonts w:ascii="GHEA Grapalat" w:hAnsi="GHEA Grapalat"/>
                <w:sz w:val="16"/>
                <w:szCs w:val="16"/>
              </w:rPr>
            </w:pPr>
          </w:p>
        </w:tc>
        <w:tc>
          <w:tcPr>
            <w:tcW w:w="1114" w:type="dxa"/>
            <w:vAlign w:val="center"/>
          </w:tcPr>
          <w:p w:rsidR="00413678" w:rsidRPr="00362494" w:rsidRDefault="00413678" w:rsidP="00A45F02">
            <w:pPr>
              <w:jc w:val="center"/>
              <w:rPr>
                <w:rFonts w:ascii="Sylfaen" w:hAnsi="Sylfaen" w:cs="Sylfaen"/>
                <w:lang w:val="en-US"/>
              </w:rPr>
            </w:pPr>
            <w:r w:rsidRPr="00362494">
              <w:rPr>
                <w:rFonts w:ascii="Sylfaen" w:hAnsi="Sylfaen" w:cs="Sylfaen"/>
                <w:lang w:val="en-US"/>
              </w:rPr>
              <w:t>120.288</w:t>
            </w:r>
          </w:p>
        </w:tc>
        <w:tc>
          <w:tcPr>
            <w:tcW w:w="1019" w:type="dxa"/>
          </w:tcPr>
          <w:p w:rsidR="00413678" w:rsidRPr="00362494" w:rsidRDefault="00413678" w:rsidP="00A45F02">
            <w:r w:rsidRPr="00362494">
              <w:t xml:space="preserve">Авшарская средняя школа </w:t>
            </w:r>
          </w:p>
        </w:tc>
        <w:tc>
          <w:tcPr>
            <w:tcW w:w="966" w:type="dxa"/>
            <w:gridSpan w:val="2"/>
            <w:vAlign w:val="center"/>
          </w:tcPr>
          <w:p w:rsidR="00413678" w:rsidRPr="00F12E50" w:rsidRDefault="00413678" w:rsidP="00A45F02">
            <w:pPr>
              <w:jc w:val="center"/>
              <w:rPr>
                <w:rFonts w:ascii="Sylfaen" w:hAnsi="Sylfaen" w:cs="Sylfaen"/>
                <w:sz w:val="20"/>
                <w:szCs w:val="20"/>
                <w:lang w:val="en-US"/>
              </w:rPr>
            </w:pPr>
            <w:r w:rsidRPr="00F12E50">
              <w:rPr>
                <w:rFonts w:ascii="Sylfaen" w:hAnsi="Sylfaen" w:cs="Sylfaen"/>
                <w:sz w:val="20"/>
                <w:szCs w:val="20"/>
                <w:lang w:val="en-US"/>
              </w:rPr>
              <w:t>120.2884</w:t>
            </w:r>
          </w:p>
        </w:tc>
        <w:tc>
          <w:tcPr>
            <w:tcW w:w="1142" w:type="dxa"/>
          </w:tcPr>
          <w:p w:rsidR="00413678" w:rsidRPr="00362494" w:rsidRDefault="00413678" w:rsidP="00A45F02">
            <w:pPr>
              <w:widowControl w:val="0"/>
              <w:spacing w:after="120"/>
              <w:jc w:val="center"/>
              <w:rPr>
                <w:rFonts w:ascii="GHEA Grapalat" w:hAnsi="GHEA Grapalat"/>
                <w:sz w:val="16"/>
                <w:szCs w:val="16"/>
                <w:lang w:val="en-US"/>
              </w:rPr>
            </w:pPr>
            <w:r w:rsidRPr="00362494">
              <w:rPr>
                <w:rFonts w:ascii="GHEA Grapalat" w:hAnsi="GHEA Grapalat"/>
                <w:sz w:val="16"/>
                <w:szCs w:val="16"/>
                <w:lang w:val="en-US"/>
              </w:rPr>
              <w:t>еженедельно</w:t>
            </w:r>
          </w:p>
        </w:tc>
      </w:tr>
      <w:tr w:rsidR="00413678" w:rsidRPr="00B138F3" w:rsidTr="004215C7">
        <w:trPr>
          <w:jc w:val="center"/>
        </w:trPr>
        <w:tc>
          <w:tcPr>
            <w:tcW w:w="1241" w:type="dxa"/>
            <w:vAlign w:val="center"/>
          </w:tcPr>
          <w:p w:rsidR="00413678" w:rsidRPr="00362494" w:rsidRDefault="00413678" w:rsidP="00A45F02">
            <w:pPr>
              <w:jc w:val="center"/>
              <w:rPr>
                <w:rFonts w:ascii="Sylfaen" w:hAnsi="Sylfaen" w:cs="Sylfaen"/>
                <w:lang w:val="en-US"/>
              </w:rPr>
            </w:pPr>
            <w:r w:rsidRPr="00362494">
              <w:rPr>
                <w:rFonts w:ascii="Sylfaen" w:hAnsi="Sylfaen" w:cs="Sylfaen"/>
                <w:lang w:val="en-US"/>
              </w:rPr>
              <w:t>9</w:t>
            </w:r>
          </w:p>
        </w:tc>
        <w:tc>
          <w:tcPr>
            <w:tcW w:w="2713" w:type="dxa"/>
            <w:vAlign w:val="center"/>
          </w:tcPr>
          <w:p w:rsidR="00413678" w:rsidRPr="00362494" w:rsidRDefault="00413678" w:rsidP="00A45F02">
            <w:pPr>
              <w:jc w:val="center"/>
              <w:rPr>
                <w:rFonts w:ascii="Calibri" w:hAnsi="Calibri" w:cs="Calibri"/>
                <w:lang w:val="en-US"/>
              </w:rPr>
            </w:pPr>
            <w:r w:rsidRPr="00362494">
              <w:rPr>
                <w:rFonts w:ascii="Calibri" w:hAnsi="Calibri" w:cs="Calibri"/>
                <w:lang w:val="en-US"/>
              </w:rPr>
              <w:t>15512000</w:t>
            </w:r>
          </w:p>
        </w:tc>
        <w:tc>
          <w:tcPr>
            <w:tcW w:w="1559" w:type="dxa"/>
            <w:vAlign w:val="center"/>
          </w:tcPr>
          <w:p w:rsidR="00413678" w:rsidRPr="00362494" w:rsidRDefault="00413678" w:rsidP="00A45F02">
            <w:pPr>
              <w:rPr>
                <w:rFonts w:ascii="Sylfaen" w:hAnsi="Sylfaen" w:cs="Sylfaen"/>
                <w:lang w:val="en-US"/>
              </w:rPr>
            </w:pPr>
            <w:r w:rsidRPr="00362494">
              <w:rPr>
                <w:rFonts w:ascii="Sylfaen" w:hAnsi="Sylfaen" w:cs="Sylfaen"/>
                <w:lang w:val="en-US"/>
              </w:rPr>
              <w:t>сметана</w:t>
            </w:r>
          </w:p>
        </w:tc>
        <w:tc>
          <w:tcPr>
            <w:tcW w:w="1925" w:type="dxa"/>
          </w:tcPr>
          <w:p w:rsidR="00413678" w:rsidRPr="00362494" w:rsidRDefault="00413678" w:rsidP="00A45F02"/>
        </w:tc>
        <w:tc>
          <w:tcPr>
            <w:tcW w:w="1467" w:type="dxa"/>
            <w:vAlign w:val="center"/>
          </w:tcPr>
          <w:p w:rsidR="00413678" w:rsidRPr="00362494" w:rsidRDefault="00413678" w:rsidP="00A45F02">
            <w:pPr>
              <w:jc w:val="both"/>
              <w:rPr>
                <w:rFonts w:ascii="Sylfaen" w:hAnsi="Sylfaen" w:cs="Sylfaen"/>
                <w:bCs/>
                <w:color w:val="000000"/>
                <w:sz w:val="18"/>
                <w:szCs w:val="18"/>
                <w:lang w:val="hy-AM"/>
              </w:rPr>
            </w:pPr>
            <w:r w:rsidRPr="00362494">
              <w:rPr>
                <w:rFonts w:ascii="Sylfaen" w:hAnsi="Sylfaen" w:cs="Sylfaen"/>
                <w:bCs/>
                <w:color w:val="000000"/>
                <w:sz w:val="18"/>
                <w:szCs w:val="18"/>
                <w:lang w:val="hy-AM"/>
              </w:rPr>
              <w:t xml:space="preserve">Сметана из РА или аналога Коровье парное молоко, </w:t>
            </w:r>
            <w:r w:rsidRPr="00362494">
              <w:rPr>
                <w:rFonts w:ascii="Sylfaen" w:hAnsi="Sylfaen" w:cs="Sylfaen"/>
                <w:bCs/>
                <w:color w:val="000000"/>
                <w:sz w:val="18"/>
                <w:szCs w:val="18"/>
                <w:lang w:val="hy-AM"/>
              </w:rPr>
              <w:lastRenderedPageBreak/>
              <w:t>жирность не менее 20%, кислотность: 65-100 т или эквивалент. Безопасность согласно гигиеническим нормам N 9-III-4.9-01-2010 и статье 9 Закона РА «О безопасности пищевых продуктов».</w:t>
            </w:r>
          </w:p>
        </w:tc>
        <w:tc>
          <w:tcPr>
            <w:tcW w:w="1085" w:type="dxa"/>
            <w:vAlign w:val="center"/>
          </w:tcPr>
          <w:p w:rsidR="00413678" w:rsidRPr="00362494" w:rsidRDefault="008550FF" w:rsidP="00A45F02">
            <w:pPr>
              <w:jc w:val="center"/>
              <w:rPr>
                <w:rFonts w:ascii="Sylfaen" w:hAnsi="Sylfaen" w:cs="Sylfaen"/>
              </w:rPr>
            </w:pPr>
            <w:r w:rsidRPr="00362494">
              <w:rPr>
                <w:rFonts w:ascii="Sylfaen" w:hAnsi="Sylfaen" w:cs="Sylfaen"/>
              </w:rPr>
              <w:lastRenderedPageBreak/>
              <w:t>кг</w:t>
            </w:r>
          </w:p>
        </w:tc>
        <w:tc>
          <w:tcPr>
            <w:tcW w:w="1249" w:type="dxa"/>
          </w:tcPr>
          <w:p w:rsidR="00413678" w:rsidRPr="00362494" w:rsidRDefault="00413678" w:rsidP="00A45F02">
            <w:pPr>
              <w:widowControl w:val="0"/>
              <w:spacing w:after="120"/>
              <w:jc w:val="center"/>
              <w:rPr>
                <w:rFonts w:ascii="GHEA Grapalat" w:hAnsi="GHEA Grapalat"/>
                <w:sz w:val="16"/>
                <w:szCs w:val="16"/>
              </w:rPr>
            </w:pPr>
          </w:p>
        </w:tc>
        <w:tc>
          <w:tcPr>
            <w:tcW w:w="870" w:type="dxa"/>
            <w:gridSpan w:val="2"/>
          </w:tcPr>
          <w:p w:rsidR="00413678" w:rsidRPr="00362494" w:rsidRDefault="00413678" w:rsidP="00A45F02">
            <w:pPr>
              <w:widowControl w:val="0"/>
              <w:spacing w:after="120"/>
              <w:jc w:val="center"/>
              <w:rPr>
                <w:rFonts w:ascii="GHEA Grapalat" w:hAnsi="GHEA Grapalat"/>
                <w:sz w:val="16"/>
                <w:szCs w:val="16"/>
              </w:rPr>
            </w:pPr>
          </w:p>
        </w:tc>
        <w:tc>
          <w:tcPr>
            <w:tcW w:w="1114" w:type="dxa"/>
            <w:vAlign w:val="center"/>
          </w:tcPr>
          <w:p w:rsidR="00413678" w:rsidRPr="00362494" w:rsidRDefault="00413678" w:rsidP="00A45F02">
            <w:pPr>
              <w:jc w:val="center"/>
              <w:rPr>
                <w:rFonts w:ascii="Sylfaen" w:hAnsi="Sylfaen" w:cs="Sylfaen"/>
                <w:lang w:val="en-US"/>
              </w:rPr>
            </w:pPr>
            <w:r w:rsidRPr="00362494">
              <w:rPr>
                <w:rFonts w:ascii="Sylfaen" w:hAnsi="Sylfaen" w:cs="Sylfaen"/>
                <w:lang w:val="en-US"/>
              </w:rPr>
              <w:t>180.432</w:t>
            </w:r>
          </w:p>
        </w:tc>
        <w:tc>
          <w:tcPr>
            <w:tcW w:w="1019" w:type="dxa"/>
          </w:tcPr>
          <w:p w:rsidR="00413678" w:rsidRPr="00362494" w:rsidRDefault="00413678" w:rsidP="00A45F02">
            <w:r w:rsidRPr="00362494">
              <w:t>Авшарская средня</w:t>
            </w:r>
            <w:r w:rsidRPr="00362494">
              <w:lastRenderedPageBreak/>
              <w:t xml:space="preserve">я школа </w:t>
            </w:r>
          </w:p>
        </w:tc>
        <w:tc>
          <w:tcPr>
            <w:tcW w:w="966" w:type="dxa"/>
            <w:gridSpan w:val="2"/>
            <w:vAlign w:val="center"/>
          </w:tcPr>
          <w:p w:rsidR="00413678" w:rsidRPr="00F12E50" w:rsidRDefault="00413678" w:rsidP="00A45F02">
            <w:pPr>
              <w:jc w:val="center"/>
              <w:rPr>
                <w:rFonts w:ascii="Sylfaen" w:hAnsi="Sylfaen" w:cs="Sylfaen"/>
                <w:sz w:val="22"/>
                <w:szCs w:val="22"/>
                <w:lang w:val="en-US"/>
              </w:rPr>
            </w:pPr>
            <w:r w:rsidRPr="00F12E50">
              <w:rPr>
                <w:rFonts w:ascii="Sylfaen" w:hAnsi="Sylfaen" w:cs="Sylfaen"/>
                <w:sz w:val="22"/>
                <w:szCs w:val="22"/>
                <w:lang w:val="en-US"/>
              </w:rPr>
              <w:lastRenderedPageBreak/>
              <w:t>180.432</w:t>
            </w:r>
          </w:p>
        </w:tc>
        <w:tc>
          <w:tcPr>
            <w:tcW w:w="1142" w:type="dxa"/>
          </w:tcPr>
          <w:p w:rsidR="00413678" w:rsidRPr="00362494" w:rsidRDefault="00413678" w:rsidP="00A45F02">
            <w:pPr>
              <w:widowControl w:val="0"/>
              <w:spacing w:after="120"/>
              <w:jc w:val="center"/>
              <w:rPr>
                <w:rFonts w:ascii="GHEA Grapalat" w:hAnsi="GHEA Grapalat"/>
                <w:sz w:val="16"/>
                <w:szCs w:val="16"/>
              </w:rPr>
            </w:pPr>
            <w:r w:rsidRPr="00362494">
              <w:rPr>
                <w:rFonts w:ascii="GHEA Grapalat" w:hAnsi="GHEA Grapalat"/>
                <w:sz w:val="16"/>
                <w:szCs w:val="16"/>
              </w:rPr>
              <w:t>еженедельно</w:t>
            </w:r>
          </w:p>
        </w:tc>
      </w:tr>
      <w:tr w:rsidR="00413678" w:rsidRPr="00B138F3" w:rsidTr="00413678">
        <w:trPr>
          <w:jc w:val="center"/>
        </w:trPr>
        <w:tc>
          <w:tcPr>
            <w:tcW w:w="1241" w:type="dxa"/>
          </w:tcPr>
          <w:p w:rsidR="00413678" w:rsidRPr="00362494" w:rsidRDefault="00413678" w:rsidP="00A45F02">
            <w:r w:rsidRPr="00362494">
              <w:lastRenderedPageBreak/>
              <w:t>10</w:t>
            </w:r>
          </w:p>
        </w:tc>
        <w:tc>
          <w:tcPr>
            <w:tcW w:w="2713" w:type="dxa"/>
          </w:tcPr>
          <w:p w:rsidR="00413678" w:rsidRPr="00362494" w:rsidRDefault="00413678" w:rsidP="00A45F02">
            <w:r w:rsidRPr="00362494">
              <w:t>5333100</w:t>
            </w:r>
          </w:p>
        </w:tc>
        <w:tc>
          <w:tcPr>
            <w:tcW w:w="1559" w:type="dxa"/>
          </w:tcPr>
          <w:p w:rsidR="00413678" w:rsidRPr="00362494" w:rsidRDefault="00413678" w:rsidP="00A45F02">
            <w:r w:rsidRPr="00362494">
              <w:t>Томатная паста</w:t>
            </w:r>
          </w:p>
        </w:tc>
        <w:tc>
          <w:tcPr>
            <w:tcW w:w="1925" w:type="dxa"/>
          </w:tcPr>
          <w:p w:rsidR="00413678" w:rsidRPr="00362494" w:rsidRDefault="00413678" w:rsidP="00A45F02"/>
        </w:tc>
        <w:tc>
          <w:tcPr>
            <w:tcW w:w="1467" w:type="dxa"/>
          </w:tcPr>
          <w:p w:rsidR="00413678" w:rsidRPr="00362494" w:rsidRDefault="00413678" w:rsidP="00A45F02">
            <w:r w:rsidRPr="00362494">
              <w:t>Высшего или первого качества, в стекляной или металической посуде, упаковка до 10дм</w:t>
            </w:r>
            <w:r w:rsidRPr="00362494">
              <w:rPr>
                <w:vertAlign w:val="superscript"/>
              </w:rPr>
              <w:t xml:space="preserve">3 </w:t>
            </w:r>
            <w:r w:rsidRPr="00362494">
              <w:t xml:space="preserve">вместимости. Безопасность и маркировка, в соответствии с « продовольственной </w:t>
            </w:r>
            <w:r w:rsidRPr="00362494">
              <w:lastRenderedPageBreak/>
              <w:t>безопасности  Закон 8 - й статьи .</w:t>
            </w:r>
          </w:p>
        </w:tc>
        <w:tc>
          <w:tcPr>
            <w:tcW w:w="1085" w:type="dxa"/>
          </w:tcPr>
          <w:p w:rsidR="00413678" w:rsidRPr="00362494" w:rsidRDefault="008550FF" w:rsidP="00A45F02">
            <w:r w:rsidRPr="00362494">
              <w:rPr>
                <w:rFonts w:ascii="Sylfaen" w:hAnsi="Sylfaen" w:cs="Sylfaen"/>
              </w:rPr>
              <w:lastRenderedPageBreak/>
              <w:t>кг</w:t>
            </w:r>
          </w:p>
        </w:tc>
        <w:tc>
          <w:tcPr>
            <w:tcW w:w="1249" w:type="dxa"/>
          </w:tcPr>
          <w:p w:rsidR="00413678" w:rsidRPr="00362494" w:rsidRDefault="00413678" w:rsidP="00A45F02"/>
        </w:tc>
        <w:tc>
          <w:tcPr>
            <w:tcW w:w="870" w:type="dxa"/>
            <w:gridSpan w:val="2"/>
          </w:tcPr>
          <w:p w:rsidR="00413678" w:rsidRPr="00362494" w:rsidRDefault="00413678" w:rsidP="00A45F02"/>
        </w:tc>
        <w:tc>
          <w:tcPr>
            <w:tcW w:w="1114" w:type="dxa"/>
          </w:tcPr>
          <w:p w:rsidR="00413678" w:rsidRPr="00362494" w:rsidRDefault="00413678" w:rsidP="00A45F02">
            <w:r w:rsidRPr="00362494">
              <w:t>90.216</w:t>
            </w:r>
          </w:p>
        </w:tc>
        <w:tc>
          <w:tcPr>
            <w:tcW w:w="1019" w:type="dxa"/>
          </w:tcPr>
          <w:p w:rsidR="00413678" w:rsidRPr="00362494" w:rsidRDefault="00413678" w:rsidP="00A45F02">
            <w:r w:rsidRPr="00362494">
              <w:t xml:space="preserve">Авшарская средняя школа </w:t>
            </w:r>
          </w:p>
        </w:tc>
        <w:tc>
          <w:tcPr>
            <w:tcW w:w="966" w:type="dxa"/>
            <w:gridSpan w:val="2"/>
          </w:tcPr>
          <w:p w:rsidR="00413678" w:rsidRPr="00362494" w:rsidRDefault="00413678" w:rsidP="00A45F02">
            <w:r w:rsidRPr="00362494">
              <w:t>90.216</w:t>
            </w:r>
          </w:p>
        </w:tc>
        <w:tc>
          <w:tcPr>
            <w:tcW w:w="1142" w:type="dxa"/>
          </w:tcPr>
          <w:p w:rsidR="00413678" w:rsidRPr="00362494" w:rsidRDefault="00413678" w:rsidP="00A45F02">
            <w:r w:rsidRPr="00362494">
              <w:t>ежемесячно</w:t>
            </w:r>
          </w:p>
        </w:tc>
      </w:tr>
      <w:tr w:rsidR="00413678" w:rsidRPr="00B138F3" w:rsidTr="00413678">
        <w:trPr>
          <w:jc w:val="center"/>
        </w:trPr>
        <w:tc>
          <w:tcPr>
            <w:tcW w:w="1241" w:type="dxa"/>
          </w:tcPr>
          <w:p w:rsidR="00413678" w:rsidRPr="00362494" w:rsidRDefault="00413678" w:rsidP="00A45F02">
            <w:pPr>
              <w:rPr>
                <w:lang w:val="en-US"/>
              </w:rPr>
            </w:pPr>
            <w:r w:rsidRPr="00362494">
              <w:rPr>
                <w:lang w:val="en-US"/>
              </w:rPr>
              <w:lastRenderedPageBreak/>
              <w:t>11</w:t>
            </w:r>
          </w:p>
        </w:tc>
        <w:tc>
          <w:tcPr>
            <w:tcW w:w="2713" w:type="dxa"/>
          </w:tcPr>
          <w:p w:rsidR="00413678" w:rsidRPr="00362494" w:rsidRDefault="00413678" w:rsidP="00A45F02">
            <w:pPr>
              <w:rPr>
                <w:lang w:val="en-US"/>
              </w:rPr>
            </w:pPr>
            <w:r w:rsidRPr="00362494">
              <w:rPr>
                <w:lang w:val="en-US"/>
              </w:rPr>
              <w:t>03221110</w:t>
            </w:r>
          </w:p>
        </w:tc>
        <w:tc>
          <w:tcPr>
            <w:tcW w:w="1559" w:type="dxa"/>
          </w:tcPr>
          <w:p w:rsidR="00413678" w:rsidRPr="00362494" w:rsidRDefault="00413678" w:rsidP="00A45F02">
            <w:r w:rsidRPr="00362494">
              <w:t>морковь</w:t>
            </w:r>
          </w:p>
        </w:tc>
        <w:tc>
          <w:tcPr>
            <w:tcW w:w="1925" w:type="dxa"/>
          </w:tcPr>
          <w:p w:rsidR="00413678" w:rsidRPr="00362494" w:rsidRDefault="00413678" w:rsidP="00A45F02"/>
        </w:tc>
        <w:tc>
          <w:tcPr>
            <w:tcW w:w="1467" w:type="dxa"/>
          </w:tcPr>
          <w:p w:rsidR="00413678" w:rsidRPr="00362494" w:rsidRDefault="00413678" w:rsidP="00A45F02">
            <w:r w:rsidRPr="00362494">
              <w:t xml:space="preserve">Свежий, цельный, здоровый, чистый, безвредный, солнечный и отборный. ГОСТ 26767-85 Безопасность, упаковка и маркировка согласно Правительству РА 2006. Статья 8 Закона Республики Армения «О техническом регулировании свежих фруктов и овощей» и </w:t>
            </w:r>
            <w:r w:rsidRPr="00362494">
              <w:lastRenderedPageBreak/>
              <w:t>«О безопасности пищевых продуктов», утвержденная Указом № 1913-N от 21 декабря.</w:t>
            </w:r>
          </w:p>
        </w:tc>
        <w:tc>
          <w:tcPr>
            <w:tcW w:w="1085" w:type="dxa"/>
          </w:tcPr>
          <w:p w:rsidR="00413678" w:rsidRPr="00362494" w:rsidRDefault="008550FF" w:rsidP="00A45F02">
            <w:r w:rsidRPr="00362494">
              <w:rPr>
                <w:rFonts w:ascii="Sylfaen" w:hAnsi="Sylfaen" w:cs="Sylfaen"/>
              </w:rPr>
              <w:lastRenderedPageBreak/>
              <w:t>кг</w:t>
            </w:r>
          </w:p>
        </w:tc>
        <w:tc>
          <w:tcPr>
            <w:tcW w:w="1249" w:type="dxa"/>
          </w:tcPr>
          <w:p w:rsidR="00413678" w:rsidRPr="00362494" w:rsidRDefault="00413678" w:rsidP="00A45F02"/>
        </w:tc>
        <w:tc>
          <w:tcPr>
            <w:tcW w:w="870" w:type="dxa"/>
            <w:gridSpan w:val="2"/>
          </w:tcPr>
          <w:p w:rsidR="00413678" w:rsidRPr="00362494" w:rsidRDefault="00413678" w:rsidP="00A45F02"/>
        </w:tc>
        <w:tc>
          <w:tcPr>
            <w:tcW w:w="1114" w:type="dxa"/>
          </w:tcPr>
          <w:p w:rsidR="00413678" w:rsidRPr="00362494" w:rsidRDefault="00413678" w:rsidP="00A45F02">
            <w:pPr>
              <w:rPr>
                <w:lang w:val="en-US"/>
              </w:rPr>
            </w:pPr>
            <w:r w:rsidRPr="00362494">
              <w:rPr>
                <w:lang w:val="en-US"/>
              </w:rPr>
              <w:t>150.36</w:t>
            </w:r>
          </w:p>
        </w:tc>
        <w:tc>
          <w:tcPr>
            <w:tcW w:w="1019" w:type="dxa"/>
          </w:tcPr>
          <w:p w:rsidR="00413678" w:rsidRPr="00362494" w:rsidRDefault="00413678" w:rsidP="00A45F02">
            <w:r w:rsidRPr="00362494">
              <w:t xml:space="preserve">Авшарская средняя школа </w:t>
            </w:r>
          </w:p>
        </w:tc>
        <w:tc>
          <w:tcPr>
            <w:tcW w:w="966" w:type="dxa"/>
            <w:gridSpan w:val="2"/>
          </w:tcPr>
          <w:p w:rsidR="00413678" w:rsidRPr="00362494" w:rsidRDefault="00413678" w:rsidP="00A45F02">
            <w:pPr>
              <w:rPr>
                <w:lang w:val="en-US"/>
              </w:rPr>
            </w:pPr>
            <w:r w:rsidRPr="00362494">
              <w:rPr>
                <w:lang w:val="en-US"/>
              </w:rPr>
              <w:t>150.36</w:t>
            </w:r>
          </w:p>
        </w:tc>
        <w:tc>
          <w:tcPr>
            <w:tcW w:w="1142" w:type="dxa"/>
          </w:tcPr>
          <w:p w:rsidR="00413678" w:rsidRPr="00362494" w:rsidRDefault="00413678" w:rsidP="00A45F02">
            <w:r w:rsidRPr="00362494">
              <w:t>еженедельно</w:t>
            </w:r>
          </w:p>
        </w:tc>
      </w:tr>
      <w:tr w:rsidR="00413678" w:rsidRPr="00B138F3" w:rsidTr="00BC2B6F">
        <w:trPr>
          <w:jc w:val="center"/>
        </w:trPr>
        <w:tc>
          <w:tcPr>
            <w:tcW w:w="1241" w:type="dxa"/>
            <w:vAlign w:val="center"/>
          </w:tcPr>
          <w:p w:rsidR="00413678" w:rsidRPr="00362494" w:rsidRDefault="00413678" w:rsidP="00A45F02">
            <w:pPr>
              <w:jc w:val="center"/>
              <w:rPr>
                <w:rFonts w:ascii="Sylfaen" w:hAnsi="Sylfaen" w:cs="Sylfaen"/>
                <w:lang w:val="en-US"/>
              </w:rPr>
            </w:pPr>
            <w:r w:rsidRPr="00362494">
              <w:rPr>
                <w:rFonts w:ascii="Sylfaen" w:hAnsi="Sylfaen" w:cs="Sylfaen"/>
                <w:lang w:val="en-US"/>
              </w:rPr>
              <w:lastRenderedPageBreak/>
              <w:t>12</w:t>
            </w:r>
          </w:p>
        </w:tc>
        <w:tc>
          <w:tcPr>
            <w:tcW w:w="2713" w:type="dxa"/>
            <w:vAlign w:val="center"/>
          </w:tcPr>
          <w:p w:rsidR="00413678" w:rsidRPr="00362494" w:rsidRDefault="00413678" w:rsidP="00A45F02">
            <w:pPr>
              <w:jc w:val="center"/>
              <w:rPr>
                <w:rFonts w:ascii="Calibri" w:hAnsi="Calibri" w:cs="Calibri"/>
                <w:lang w:val="en-US"/>
              </w:rPr>
            </w:pPr>
            <w:r w:rsidRPr="00362494">
              <w:rPr>
                <w:rFonts w:ascii="Calibri" w:hAnsi="Calibri" w:cs="Calibri"/>
                <w:lang w:val="en-US"/>
              </w:rPr>
              <w:t>322100</w:t>
            </w:r>
          </w:p>
        </w:tc>
        <w:tc>
          <w:tcPr>
            <w:tcW w:w="1559" w:type="dxa"/>
            <w:vAlign w:val="center"/>
          </w:tcPr>
          <w:p w:rsidR="00413678" w:rsidRPr="00362494" w:rsidRDefault="00413678" w:rsidP="00A45F02">
            <w:pPr>
              <w:rPr>
                <w:rFonts w:ascii="Calibri" w:hAnsi="Calibri" w:cs="Calibri"/>
                <w:lang w:val="en-US"/>
              </w:rPr>
            </w:pPr>
            <w:r w:rsidRPr="00362494">
              <w:rPr>
                <w:rFonts w:ascii="Calibri" w:hAnsi="Calibri" w:cs="Calibri"/>
                <w:lang w:val="en-US"/>
              </w:rPr>
              <w:t>свекла</w:t>
            </w:r>
          </w:p>
        </w:tc>
        <w:tc>
          <w:tcPr>
            <w:tcW w:w="1925" w:type="dxa"/>
          </w:tcPr>
          <w:p w:rsidR="00413678" w:rsidRPr="00362494" w:rsidRDefault="00413678" w:rsidP="00A45F02">
            <w:pPr>
              <w:rPr>
                <w:rFonts w:ascii="Sylfaen" w:hAnsi="Sylfaen" w:cs="Sylfaen"/>
                <w:sz w:val="18"/>
                <w:szCs w:val="18"/>
                <w:lang w:val="hy-AM"/>
              </w:rPr>
            </w:pPr>
          </w:p>
        </w:tc>
        <w:tc>
          <w:tcPr>
            <w:tcW w:w="1467" w:type="dxa"/>
            <w:vAlign w:val="center"/>
          </w:tcPr>
          <w:p w:rsidR="00413678" w:rsidRPr="00362494" w:rsidRDefault="00413678" w:rsidP="00A45F02">
            <w:pPr>
              <w:jc w:val="both"/>
              <w:rPr>
                <w:rFonts w:ascii="Sylfaen" w:hAnsi="Sylfaen" w:cs="TimesArmenianPSMT"/>
                <w:sz w:val="18"/>
                <w:szCs w:val="18"/>
              </w:rPr>
            </w:pPr>
            <w:r w:rsidRPr="00362494">
              <w:rPr>
                <w:rFonts w:ascii="Sylfaen" w:hAnsi="Sylfaen" w:cs="TimesArmenianPSMT"/>
                <w:sz w:val="18"/>
                <w:szCs w:val="18"/>
              </w:rPr>
              <w:t>Внешний вид: корни свежие , целые, без болезней, сухие, незагрязненные, без трещин и повреждений.</w:t>
            </w:r>
          </w:p>
          <w:p w:rsidR="00413678" w:rsidRPr="00362494" w:rsidRDefault="00413678" w:rsidP="00A45F02">
            <w:pPr>
              <w:jc w:val="both"/>
              <w:rPr>
                <w:rFonts w:ascii="Sylfaen" w:hAnsi="Sylfaen" w:cs="TimesArmenianPSMT"/>
                <w:sz w:val="18"/>
                <w:szCs w:val="18"/>
              </w:rPr>
            </w:pPr>
            <w:r w:rsidRPr="00362494">
              <w:rPr>
                <w:rFonts w:ascii="Sylfaen" w:hAnsi="Sylfaen" w:cs="TimesArmenianPSMT"/>
                <w:sz w:val="18"/>
                <w:szCs w:val="18"/>
              </w:rPr>
              <w:t>Внутренняя структура: ядро сочное, темно-красное, разных оттенков .</w:t>
            </w:r>
          </w:p>
          <w:p w:rsidR="00413678" w:rsidRPr="00362494" w:rsidRDefault="00413678" w:rsidP="00A45F02">
            <w:pPr>
              <w:jc w:val="both"/>
              <w:rPr>
                <w:rFonts w:ascii="Sylfaen" w:hAnsi="Sylfaen" w:cs="TimesArmenianPSMT"/>
                <w:sz w:val="18"/>
                <w:szCs w:val="18"/>
              </w:rPr>
            </w:pPr>
            <w:r w:rsidRPr="00362494">
              <w:rPr>
                <w:rFonts w:ascii="Sylfaen" w:hAnsi="Sylfaen" w:cs="TimesArmenianPSMT"/>
                <w:sz w:val="18"/>
                <w:szCs w:val="18"/>
              </w:rPr>
              <w:t>Размер плода корня  5-14 см. , допускаются отклонения от указанных  размеров и механических повреждений не более 5 %  общего количества  не больше глубиной 3 мм.</w:t>
            </w:r>
          </w:p>
          <w:p w:rsidR="00413678" w:rsidRPr="00362494" w:rsidRDefault="00413678" w:rsidP="00A45F02">
            <w:pPr>
              <w:jc w:val="both"/>
              <w:rPr>
                <w:rFonts w:ascii="Sylfaen" w:hAnsi="Sylfaen" w:cs="TimesArmenianPSMT"/>
                <w:sz w:val="18"/>
                <w:szCs w:val="18"/>
              </w:rPr>
            </w:pPr>
            <w:r w:rsidRPr="00362494">
              <w:rPr>
                <w:rFonts w:ascii="Sylfaen" w:hAnsi="Sylfaen" w:cs="TimesArmenianPSMT"/>
                <w:sz w:val="18"/>
                <w:szCs w:val="18"/>
              </w:rPr>
              <w:lastRenderedPageBreak/>
              <w:t>Количество почвы , покрытой плод корня не более 1%</w:t>
            </w:r>
          </w:p>
        </w:tc>
        <w:tc>
          <w:tcPr>
            <w:tcW w:w="1085" w:type="dxa"/>
            <w:vAlign w:val="center"/>
          </w:tcPr>
          <w:p w:rsidR="00413678" w:rsidRPr="00362494" w:rsidRDefault="008550FF" w:rsidP="00A45F02">
            <w:pPr>
              <w:jc w:val="center"/>
              <w:rPr>
                <w:rFonts w:ascii="Sylfaen" w:hAnsi="Sylfaen" w:cs="Sylfaen"/>
              </w:rPr>
            </w:pPr>
            <w:r w:rsidRPr="00362494">
              <w:rPr>
                <w:rFonts w:ascii="Sylfaen" w:hAnsi="Sylfaen" w:cs="Sylfaen"/>
              </w:rPr>
              <w:lastRenderedPageBreak/>
              <w:t>кг</w:t>
            </w:r>
          </w:p>
        </w:tc>
        <w:tc>
          <w:tcPr>
            <w:tcW w:w="1249" w:type="dxa"/>
          </w:tcPr>
          <w:p w:rsidR="00413678" w:rsidRPr="00362494" w:rsidRDefault="00413678" w:rsidP="00A45F02">
            <w:pPr>
              <w:widowControl w:val="0"/>
              <w:spacing w:after="120"/>
              <w:jc w:val="center"/>
              <w:rPr>
                <w:rFonts w:ascii="GHEA Grapalat" w:hAnsi="GHEA Grapalat"/>
                <w:sz w:val="16"/>
                <w:szCs w:val="16"/>
              </w:rPr>
            </w:pPr>
          </w:p>
        </w:tc>
        <w:tc>
          <w:tcPr>
            <w:tcW w:w="870" w:type="dxa"/>
            <w:gridSpan w:val="2"/>
          </w:tcPr>
          <w:p w:rsidR="00413678" w:rsidRPr="00362494" w:rsidRDefault="00413678" w:rsidP="00A45F02">
            <w:pPr>
              <w:widowControl w:val="0"/>
              <w:spacing w:after="120"/>
              <w:jc w:val="center"/>
              <w:rPr>
                <w:rFonts w:ascii="GHEA Grapalat" w:hAnsi="GHEA Grapalat"/>
                <w:sz w:val="16"/>
                <w:szCs w:val="16"/>
              </w:rPr>
            </w:pPr>
          </w:p>
        </w:tc>
        <w:tc>
          <w:tcPr>
            <w:tcW w:w="1114" w:type="dxa"/>
            <w:vAlign w:val="center"/>
          </w:tcPr>
          <w:p w:rsidR="00413678" w:rsidRPr="00362494" w:rsidRDefault="00413678" w:rsidP="00A45F02">
            <w:pPr>
              <w:jc w:val="center"/>
              <w:rPr>
                <w:rFonts w:ascii="Sylfaen" w:hAnsi="Sylfaen" w:cs="Sylfaen"/>
                <w:lang w:val="en-US"/>
              </w:rPr>
            </w:pPr>
            <w:r w:rsidRPr="00362494">
              <w:rPr>
                <w:rFonts w:ascii="Sylfaen" w:hAnsi="Sylfaen" w:cs="Sylfaen"/>
                <w:lang w:val="en-US"/>
              </w:rPr>
              <w:t>150.36</w:t>
            </w:r>
          </w:p>
        </w:tc>
        <w:tc>
          <w:tcPr>
            <w:tcW w:w="1019" w:type="dxa"/>
          </w:tcPr>
          <w:p w:rsidR="00413678" w:rsidRPr="00362494" w:rsidRDefault="00413678" w:rsidP="00A45F02">
            <w:r w:rsidRPr="00362494">
              <w:t xml:space="preserve">Авшарская средняя школа </w:t>
            </w:r>
          </w:p>
        </w:tc>
        <w:tc>
          <w:tcPr>
            <w:tcW w:w="966" w:type="dxa"/>
            <w:gridSpan w:val="2"/>
            <w:vAlign w:val="center"/>
          </w:tcPr>
          <w:p w:rsidR="00413678" w:rsidRPr="00362494" w:rsidRDefault="00413678" w:rsidP="00A45F02">
            <w:pPr>
              <w:jc w:val="center"/>
              <w:rPr>
                <w:rFonts w:ascii="Sylfaen" w:hAnsi="Sylfaen" w:cs="Sylfaen"/>
                <w:lang w:val="en-US"/>
              </w:rPr>
            </w:pPr>
            <w:r w:rsidRPr="00362494">
              <w:rPr>
                <w:rFonts w:ascii="Sylfaen" w:hAnsi="Sylfaen" w:cs="Sylfaen"/>
                <w:lang w:val="en-US"/>
              </w:rPr>
              <w:t>150.36</w:t>
            </w:r>
          </w:p>
        </w:tc>
        <w:tc>
          <w:tcPr>
            <w:tcW w:w="1142" w:type="dxa"/>
          </w:tcPr>
          <w:p w:rsidR="00413678" w:rsidRPr="00362494" w:rsidRDefault="00413678" w:rsidP="00A45F02">
            <w:pPr>
              <w:widowControl w:val="0"/>
              <w:spacing w:after="120"/>
              <w:jc w:val="center"/>
              <w:rPr>
                <w:rFonts w:ascii="GHEA Grapalat" w:hAnsi="GHEA Grapalat"/>
                <w:sz w:val="16"/>
                <w:szCs w:val="16"/>
                <w:lang w:val="en-US"/>
              </w:rPr>
            </w:pPr>
            <w:r w:rsidRPr="00362494">
              <w:rPr>
                <w:rFonts w:ascii="GHEA Grapalat" w:hAnsi="GHEA Grapalat"/>
                <w:sz w:val="16"/>
                <w:szCs w:val="16"/>
                <w:lang w:val="en-US"/>
              </w:rPr>
              <w:t>еженедельно</w:t>
            </w:r>
          </w:p>
        </w:tc>
      </w:tr>
      <w:tr w:rsidR="00F65488" w:rsidRPr="00B138F3" w:rsidTr="00336D1A">
        <w:trPr>
          <w:jc w:val="center"/>
        </w:trPr>
        <w:tc>
          <w:tcPr>
            <w:tcW w:w="1241" w:type="dxa"/>
            <w:vAlign w:val="center"/>
          </w:tcPr>
          <w:p w:rsidR="00F65488" w:rsidRPr="00362494" w:rsidRDefault="00F65488" w:rsidP="00A45F02">
            <w:pPr>
              <w:jc w:val="center"/>
              <w:rPr>
                <w:rFonts w:ascii="Sylfaen" w:hAnsi="Sylfaen" w:cs="Sylfaen"/>
                <w:lang w:val="en-US"/>
              </w:rPr>
            </w:pPr>
            <w:r w:rsidRPr="00362494">
              <w:rPr>
                <w:rFonts w:ascii="Sylfaen" w:hAnsi="Sylfaen" w:cs="Sylfaen"/>
                <w:lang w:val="en-US"/>
              </w:rPr>
              <w:lastRenderedPageBreak/>
              <w:t>13</w:t>
            </w:r>
          </w:p>
        </w:tc>
        <w:tc>
          <w:tcPr>
            <w:tcW w:w="2713" w:type="dxa"/>
            <w:vAlign w:val="center"/>
          </w:tcPr>
          <w:p w:rsidR="00F65488" w:rsidRPr="00362494" w:rsidRDefault="00F65488" w:rsidP="00A45F02">
            <w:pPr>
              <w:jc w:val="center"/>
              <w:rPr>
                <w:rFonts w:ascii="Calibri" w:hAnsi="Calibri" w:cs="Calibri"/>
                <w:lang w:val="en-US"/>
              </w:rPr>
            </w:pPr>
            <w:r w:rsidRPr="00362494">
              <w:rPr>
                <w:rFonts w:ascii="Calibri" w:hAnsi="Calibri" w:cs="Calibri"/>
                <w:lang w:val="en-US"/>
              </w:rPr>
              <w:t>15313000</w:t>
            </w:r>
          </w:p>
        </w:tc>
        <w:tc>
          <w:tcPr>
            <w:tcW w:w="1559" w:type="dxa"/>
            <w:vAlign w:val="center"/>
          </w:tcPr>
          <w:p w:rsidR="00F65488" w:rsidRPr="00362494" w:rsidRDefault="00F65488" w:rsidP="00A45F02">
            <w:pPr>
              <w:rPr>
                <w:rFonts w:ascii="Calibri" w:hAnsi="Calibri" w:cs="Calibri"/>
                <w:lang w:val="en-US"/>
              </w:rPr>
            </w:pPr>
            <w:r w:rsidRPr="00362494">
              <w:rPr>
                <w:rFonts w:ascii="Calibri" w:hAnsi="Calibri" w:cs="Calibri"/>
                <w:lang w:val="en-US"/>
              </w:rPr>
              <w:t>картофель</w:t>
            </w:r>
          </w:p>
        </w:tc>
        <w:tc>
          <w:tcPr>
            <w:tcW w:w="1925" w:type="dxa"/>
          </w:tcPr>
          <w:p w:rsidR="00F65488" w:rsidRPr="00362494" w:rsidRDefault="00F65488" w:rsidP="00A45F02">
            <w:pPr>
              <w:rPr>
                <w:rFonts w:ascii="Sylfaen" w:hAnsi="Sylfaen" w:cs="Sylfaen"/>
                <w:sz w:val="18"/>
                <w:szCs w:val="18"/>
                <w:lang w:val="hy-AM"/>
              </w:rPr>
            </w:pPr>
          </w:p>
        </w:tc>
        <w:tc>
          <w:tcPr>
            <w:tcW w:w="1467" w:type="dxa"/>
            <w:vAlign w:val="center"/>
          </w:tcPr>
          <w:p w:rsidR="00F65488" w:rsidRPr="00362494" w:rsidRDefault="00F65488" w:rsidP="00A45F02">
            <w:pPr>
              <w:jc w:val="both"/>
              <w:rPr>
                <w:rFonts w:ascii="Sylfaen" w:hAnsi="Sylfaen" w:cs="TimesArmenianPSMT"/>
                <w:sz w:val="18"/>
                <w:szCs w:val="18"/>
                <w:lang w:val="hy-AM"/>
              </w:rPr>
            </w:pPr>
            <w:r w:rsidRPr="00362494">
              <w:rPr>
                <w:rFonts w:ascii="Sylfaen" w:hAnsi="Sylfaen" w:cs="TimesArmenianPSMT"/>
                <w:sz w:val="18"/>
                <w:szCs w:val="18"/>
                <w:lang w:val="hy-AM"/>
              </w:rPr>
              <w:t>Ранний и поздний, тип I, без повреждений, без травм, диаметр узкой части не менее 4 см, чистота ассортимента не менее 90%, упаковка без экструзии. Безопасность и маркировка согласно Правительству РА 2006 Статья 8 Закона РА «О свежих фруктах и овощах» и статья 8 Закона РА «О безопасности пищевых продуктов», утвержденная Указом № 1913-N от 21 декабря.</w:t>
            </w:r>
          </w:p>
        </w:tc>
        <w:tc>
          <w:tcPr>
            <w:tcW w:w="1085" w:type="dxa"/>
            <w:vAlign w:val="center"/>
          </w:tcPr>
          <w:p w:rsidR="00F65488" w:rsidRPr="00362494" w:rsidRDefault="008550FF" w:rsidP="00A45F02">
            <w:pPr>
              <w:jc w:val="center"/>
              <w:rPr>
                <w:rFonts w:ascii="Sylfaen" w:hAnsi="Sylfaen" w:cs="Sylfaen"/>
              </w:rPr>
            </w:pPr>
            <w:r w:rsidRPr="00362494">
              <w:rPr>
                <w:rFonts w:ascii="Sylfaen" w:hAnsi="Sylfaen" w:cs="Sylfaen"/>
              </w:rPr>
              <w:t>кг</w:t>
            </w:r>
          </w:p>
        </w:tc>
        <w:tc>
          <w:tcPr>
            <w:tcW w:w="1249" w:type="dxa"/>
          </w:tcPr>
          <w:p w:rsidR="00F65488" w:rsidRPr="00362494" w:rsidRDefault="00F65488" w:rsidP="00A45F02">
            <w:pPr>
              <w:widowControl w:val="0"/>
              <w:spacing w:after="120"/>
              <w:jc w:val="center"/>
              <w:rPr>
                <w:rFonts w:ascii="GHEA Grapalat" w:hAnsi="GHEA Grapalat"/>
                <w:sz w:val="16"/>
                <w:szCs w:val="16"/>
              </w:rPr>
            </w:pPr>
          </w:p>
        </w:tc>
        <w:tc>
          <w:tcPr>
            <w:tcW w:w="870" w:type="dxa"/>
            <w:gridSpan w:val="2"/>
          </w:tcPr>
          <w:p w:rsidR="00F65488" w:rsidRPr="00362494" w:rsidRDefault="00F65488" w:rsidP="00A45F02">
            <w:pPr>
              <w:widowControl w:val="0"/>
              <w:spacing w:after="120"/>
              <w:jc w:val="center"/>
              <w:rPr>
                <w:rFonts w:ascii="GHEA Grapalat" w:hAnsi="GHEA Grapalat"/>
                <w:sz w:val="16"/>
                <w:szCs w:val="16"/>
              </w:rPr>
            </w:pPr>
          </w:p>
        </w:tc>
        <w:tc>
          <w:tcPr>
            <w:tcW w:w="1114" w:type="dxa"/>
            <w:vAlign w:val="center"/>
          </w:tcPr>
          <w:p w:rsidR="00F65488" w:rsidRPr="00362494" w:rsidRDefault="00F65488" w:rsidP="00A45F02">
            <w:pPr>
              <w:jc w:val="center"/>
              <w:rPr>
                <w:rFonts w:ascii="Sylfaen" w:hAnsi="Sylfaen" w:cs="Sylfaen"/>
                <w:lang w:val="en-US"/>
              </w:rPr>
            </w:pPr>
            <w:r w:rsidRPr="00362494">
              <w:rPr>
                <w:rFonts w:ascii="Sylfaen" w:hAnsi="Sylfaen" w:cs="Sylfaen"/>
                <w:lang w:val="en-US"/>
              </w:rPr>
              <w:t>601.44</w:t>
            </w:r>
          </w:p>
        </w:tc>
        <w:tc>
          <w:tcPr>
            <w:tcW w:w="1019" w:type="dxa"/>
          </w:tcPr>
          <w:p w:rsidR="00F65488" w:rsidRPr="00362494" w:rsidRDefault="00F65488" w:rsidP="00A45F02">
            <w:r w:rsidRPr="00362494">
              <w:t xml:space="preserve">Авшарская средняя школа </w:t>
            </w:r>
          </w:p>
        </w:tc>
        <w:tc>
          <w:tcPr>
            <w:tcW w:w="966" w:type="dxa"/>
            <w:gridSpan w:val="2"/>
            <w:vAlign w:val="center"/>
          </w:tcPr>
          <w:p w:rsidR="00F65488" w:rsidRPr="00362494" w:rsidRDefault="00F65488" w:rsidP="00A45F02">
            <w:pPr>
              <w:jc w:val="center"/>
              <w:rPr>
                <w:rFonts w:ascii="Sylfaen" w:hAnsi="Sylfaen" w:cs="Sylfaen"/>
                <w:lang w:val="en-US"/>
              </w:rPr>
            </w:pPr>
            <w:r w:rsidRPr="00362494">
              <w:rPr>
                <w:rFonts w:ascii="Sylfaen" w:hAnsi="Sylfaen" w:cs="Sylfaen"/>
                <w:lang w:val="en-US"/>
              </w:rPr>
              <w:t>601.44</w:t>
            </w:r>
          </w:p>
        </w:tc>
        <w:tc>
          <w:tcPr>
            <w:tcW w:w="1142" w:type="dxa"/>
          </w:tcPr>
          <w:p w:rsidR="00F65488" w:rsidRPr="00362494" w:rsidRDefault="00F65488" w:rsidP="00A45F02">
            <w:pPr>
              <w:widowControl w:val="0"/>
              <w:spacing w:after="120"/>
              <w:jc w:val="center"/>
              <w:rPr>
                <w:rFonts w:ascii="GHEA Grapalat" w:hAnsi="GHEA Grapalat"/>
                <w:sz w:val="16"/>
                <w:szCs w:val="16"/>
              </w:rPr>
            </w:pPr>
            <w:r w:rsidRPr="00362494">
              <w:rPr>
                <w:rFonts w:ascii="GHEA Grapalat" w:hAnsi="GHEA Grapalat"/>
                <w:sz w:val="16"/>
                <w:szCs w:val="16"/>
              </w:rPr>
              <w:t>ежемесячно</w:t>
            </w:r>
          </w:p>
        </w:tc>
      </w:tr>
      <w:tr w:rsidR="00F65488" w:rsidRPr="00B138F3" w:rsidTr="00F84928">
        <w:trPr>
          <w:jc w:val="center"/>
        </w:trPr>
        <w:tc>
          <w:tcPr>
            <w:tcW w:w="1241" w:type="dxa"/>
            <w:vAlign w:val="center"/>
          </w:tcPr>
          <w:p w:rsidR="00F65488" w:rsidRPr="00362494" w:rsidRDefault="00F65488" w:rsidP="00A45F02">
            <w:pPr>
              <w:jc w:val="center"/>
              <w:rPr>
                <w:rFonts w:ascii="Sylfaen" w:hAnsi="Sylfaen" w:cs="Sylfaen"/>
                <w:lang w:val="en-US"/>
              </w:rPr>
            </w:pPr>
            <w:r w:rsidRPr="00362494">
              <w:rPr>
                <w:rFonts w:ascii="Sylfaen" w:hAnsi="Sylfaen" w:cs="Sylfaen"/>
                <w:lang w:val="en-US"/>
              </w:rPr>
              <w:t>14</w:t>
            </w:r>
          </w:p>
        </w:tc>
        <w:tc>
          <w:tcPr>
            <w:tcW w:w="2713" w:type="dxa"/>
            <w:vAlign w:val="center"/>
          </w:tcPr>
          <w:p w:rsidR="00F65488" w:rsidRPr="00362494" w:rsidRDefault="00F65488" w:rsidP="00A45F02">
            <w:pPr>
              <w:jc w:val="center"/>
              <w:rPr>
                <w:rFonts w:ascii="Calibri" w:hAnsi="Calibri" w:cs="Calibri"/>
                <w:lang w:val="en-US"/>
              </w:rPr>
            </w:pPr>
            <w:r w:rsidRPr="00362494">
              <w:rPr>
                <w:rFonts w:ascii="Calibri" w:hAnsi="Calibri" w:cs="Calibri"/>
                <w:lang w:val="en-US"/>
              </w:rPr>
              <w:t>32214501</w:t>
            </w:r>
          </w:p>
        </w:tc>
        <w:tc>
          <w:tcPr>
            <w:tcW w:w="1559" w:type="dxa"/>
            <w:vAlign w:val="center"/>
          </w:tcPr>
          <w:p w:rsidR="00F65488" w:rsidRPr="00362494" w:rsidRDefault="00F65488" w:rsidP="00A45F02">
            <w:pPr>
              <w:rPr>
                <w:rFonts w:ascii="Calibri" w:hAnsi="Calibri" w:cs="Calibri"/>
                <w:lang w:val="en-US"/>
              </w:rPr>
            </w:pPr>
            <w:r w:rsidRPr="00362494">
              <w:rPr>
                <w:rFonts w:ascii="Calibri" w:hAnsi="Calibri" w:cs="Calibri"/>
                <w:lang w:val="en-US"/>
              </w:rPr>
              <w:t>капуста</w:t>
            </w:r>
          </w:p>
        </w:tc>
        <w:tc>
          <w:tcPr>
            <w:tcW w:w="1925" w:type="dxa"/>
          </w:tcPr>
          <w:p w:rsidR="00F65488" w:rsidRPr="00362494" w:rsidRDefault="00F65488" w:rsidP="00A45F02">
            <w:pPr>
              <w:rPr>
                <w:rFonts w:ascii="Sylfaen" w:hAnsi="Sylfaen" w:cs="Sylfaen"/>
                <w:sz w:val="18"/>
                <w:szCs w:val="18"/>
                <w:lang w:val="hy-AM"/>
              </w:rPr>
            </w:pPr>
          </w:p>
        </w:tc>
        <w:tc>
          <w:tcPr>
            <w:tcW w:w="1467" w:type="dxa"/>
            <w:vAlign w:val="center"/>
          </w:tcPr>
          <w:p w:rsidR="00F65488" w:rsidRPr="00362494" w:rsidRDefault="00F65488" w:rsidP="00A45F02">
            <w:pPr>
              <w:jc w:val="both"/>
              <w:rPr>
                <w:rFonts w:ascii="Sylfaen" w:hAnsi="Sylfaen" w:cs="TimesArmenianPSMT"/>
                <w:sz w:val="18"/>
                <w:szCs w:val="18"/>
                <w:lang w:val="hy-AM"/>
              </w:rPr>
            </w:pPr>
            <w:r w:rsidRPr="00362494">
              <w:rPr>
                <w:rFonts w:ascii="Sylfaen" w:hAnsi="Sylfaen" w:cs="TimesArmenianPSMT"/>
                <w:sz w:val="18"/>
                <w:szCs w:val="18"/>
                <w:lang w:val="hy-AM"/>
              </w:rPr>
              <w:t xml:space="preserve">Внешний вид: головы свежие, цельные, без </w:t>
            </w:r>
            <w:r w:rsidRPr="00362494">
              <w:rPr>
                <w:rFonts w:ascii="Sylfaen" w:hAnsi="Sylfaen" w:cs="TimesArmenianPSMT"/>
                <w:sz w:val="18"/>
                <w:szCs w:val="18"/>
                <w:lang w:val="hy-AM"/>
              </w:rPr>
              <w:lastRenderedPageBreak/>
              <w:t>болезней, без болезней, чистые, одиночные ботанические, без травм. ГОСТ 26768-85, 55% подростков, 45% подростков. Головки должны быть полностью сформированы, устойчивы, не хрупки и не согнуты.</w:t>
            </w:r>
          </w:p>
        </w:tc>
        <w:tc>
          <w:tcPr>
            <w:tcW w:w="1085" w:type="dxa"/>
            <w:vAlign w:val="center"/>
          </w:tcPr>
          <w:p w:rsidR="00F65488" w:rsidRPr="00362494" w:rsidRDefault="008550FF" w:rsidP="00A45F02">
            <w:pPr>
              <w:jc w:val="center"/>
              <w:rPr>
                <w:rFonts w:ascii="Sylfaen" w:hAnsi="Sylfaen" w:cs="Sylfaen"/>
              </w:rPr>
            </w:pPr>
            <w:r w:rsidRPr="00362494">
              <w:rPr>
                <w:rFonts w:ascii="Sylfaen" w:hAnsi="Sylfaen" w:cs="Sylfaen"/>
              </w:rPr>
              <w:lastRenderedPageBreak/>
              <w:t>кг</w:t>
            </w:r>
          </w:p>
        </w:tc>
        <w:tc>
          <w:tcPr>
            <w:tcW w:w="1249" w:type="dxa"/>
          </w:tcPr>
          <w:p w:rsidR="00F65488" w:rsidRPr="00362494" w:rsidRDefault="00F65488" w:rsidP="00A45F02">
            <w:pPr>
              <w:widowControl w:val="0"/>
              <w:spacing w:after="120"/>
              <w:jc w:val="center"/>
              <w:rPr>
                <w:rFonts w:ascii="GHEA Grapalat" w:hAnsi="GHEA Grapalat"/>
                <w:sz w:val="16"/>
                <w:szCs w:val="16"/>
              </w:rPr>
            </w:pPr>
          </w:p>
        </w:tc>
        <w:tc>
          <w:tcPr>
            <w:tcW w:w="870" w:type="dxa"/>
            <w:gridSpan w:val="2"/>
          </w:tcPr>
          <w:p w:rsidR="00F65488" w:rsidRPr="00362494" w:rsidRDefault="00F65488" w:rsidP="00A45F02">
            <w:pPr>
              <w:widowControl w:val="0"/>
              <w:spacing w:after="120"/>
              <w:jc w:val="center"/>
              <w:rPr>
                <w:rFonts w:ascii="GHEA Grapalat" w:hAnsi="GHEA Grapalat"/>
                <w:sz w:val="16"/>
                <w:szCs w:val="16"/>
              </w:rPr>
            </w:pPr>
          </w:p>
        </w:tc>
        <w:tc>
          <w:tcPr>
            <w:tcW w:w="1114" w:type="dxa"/>
            <w:vAlign w:val="center"/>
          </w:tcPr>
          <w:p w:rsidR="00F65488" w:rsidRPr="00362494" w:rsidRDefault="00F65488" w:rsidP="00A45F02">
            <w:pPr>
              <w:jc w:val="center"/>
              <w:rPr>
                <w:rFonts w:ascii="Sylfaen" w:hAnsi="Sylfaen" w:cs="Sylfaen"/>
                <w:lang w:val="en-US"/>
              </w:rPr>
            </w:pPr>
            <w:r w:rsidRPr="00362494">
              <w:rPr>
                <w:rFonts w:ascii="Sylfaen" w:hAnsi="Sylfaen" w:cs="Sylfaen"/>
                <w:lang w:val="en-US"/>
              </w:rPr>
              <w:t>601.44</w:t>
            </w:r>
          </w:p>
        </w:tc>
        <w:tc>
          <w:tcPr>
            <w:tcW w:w="1019" w:type="dxa"/>
          </w:tcPr>
          <w:p w:rsidR="00F65488" w:rsidRPr="00362494" w:rsidRDefault="00F65488" w:rsidP="00A45F02">
            <w:r w:rsidRPr="00362494">
              <w:t xml:space="preserve">Авшарская </w:t>
            </w:r>
            <w:r w:rsidRPr="00362494">
              <w:lastRenderedPageBreak/>
              <w:t xml:space="preserve">средняя школа </w:t>
            </w:r>
          </w:p>
        </w:tc>
        <w:tc>
          <w:tcPr>
            <w:tcW w:w="966" w:type="dxa"/>
            <w:gridSpan w:val="2"/>
            <w:vAlign w:val="center"/>
          </w:tcPr>
          <w:p w:rsidR="00F65488" w:rsidRPr="00362494" w:rsidRDefault="00F65488" w:rsidP="00A45F02">
            <w:pPr>
              <w:jc w:val="center"/>
              <w:rPr>
                <w:rFonts w:ascii="Sylfaen" w:hAnsi="Sylfaen" w:cs="Sylfaen"/>
                <w:lang w:val="en-US"/>
              </w:rPr>
            </w:pPr>
            <w:r w:rsidRPr="00362494">
              <w:rPr>
                <w:rFonts w:ascii="Sylfaen" w:hAnsi="Sylfaen" w:cs="Sylfaen"/>
                <w:lang w:val="en-US"/>
              </w:rPr>
              <w:lastRenderedPageBreak/>
              <w:t>601.44</w:t>
            </w:r>
          </w:p>
        </w:tc>
        <w:tc>
          <w:tcPr>
            <w:tcW w:w="1142" w:type="dxa"/>
          </w:tcPr>
          <w:p w:rsidR="00F65488" w:rsidRPr="00362494" w:rsidRDefault="00F65488" w:rsidP="00A45F02">
            <w:pPr>
              <w:widowControl w:val="0"/>
              <w:spacing w:after="120"/>
              <w:jc w:val="center"/>
              <w:rPr>
                <w:rFonts w:ascii="GHEA Grapalat" w:hAnsi="GHEA Grapalat"/>
                <w:sz w:val="16"/>
                <w:szCs w:val="16"/>
              </w:rPr>
            </w:pPr>
            <w:r w:rsidRPr="00362494">
              <w:rPr>
                <w:rFonts w:ascii="GHEA Grapalat" w:hAnsi="GHEA Grapalat"/>
                <w:sz w:val="16"/>
                <w:szCs w:val="16"/>
              </w:rPr>
              <w:t>еженедельно</w:t>
            </w:r>
          </w:p>
        </w:tc>
      </w:tr>
      <w:tr w:rsidR="00F65488" w:rsidRPr="00B138F3" w:rsidTr="006D38B9">
        <w:trPr>
          <w:jc w:val="center"/>
        </w:trPr>
        <w:tc>
          <w:tcPr>
            <w:tcW w:w="1241" w:type="dxa"/>
            <w:vAlign w:val="center"/>
          </w:tcPr>
          <w:p w:rsidR="00F65488" w:rsidRPr="00362494" w:rsidRDefault="00F65488" w:rsidP="00A45F02">
            <w:pPr>
              <w:jc w:val="center"/>
              <w:rPr>
                <w:rFonts w:ascii="Sylfaen" w:hAnsi="Sylfaen" w:cs="Sylfaen"/>
                <w:lang w:val="en-US"/>
              </w:rPr>
            </w:pPr>
            <w:r w:rsidRPr="00362494">
              <w:rPr>
                <w:rFonts w:ascii="Sylfaen" w:hAnsi="Sylfaen" w:cs="Sylfaen"/>
                <w:lang w:val="en-US"/>
              </w:rPr>
              <w:lastRenderedPageBreak/>
              <w:t>15</w:t>
            </w:r>
          </w:p>
        </w:tc>
        <w:tc>
          <w:tcPr>
            <w:tcW w:w="2713" w:type="dxa"/>
            <w:vAlign w:val="center"/>
          </w:tcPr>
          <w:p w:rsidR="00F65488" w:rsidRPr="00362494" w:rsidRDefault="00F65488" w:rsidP="00A45F02">
            <w:pPr>
              <w:jc w:val="center"/>
              <w:rPr>
                <w:rFonts w:ascii="Calibri" w:hAnsi="Calibri" w:cs="Calibri"/>
                <w:lang w:val="en-US"/>
              </w:rPr>
            </w:pPr>
            <w:r w:rsidRPr="00362494">
              <w:rPr>
                <w:rFonts w:ascii="Calibri" w:hAnsi="Calibri" w:cs="Calibri"/>
                <w:lang w:val="en-US"/>
              </w:rPr>
              <w:t>15872400</w:t>
            </w:r>
          </w:p>
        </w:tc>
        <w:tc>
          <w:tcPr>
            <w:tcW w:w="1559" w:type="dxa"/>
            <w:vAlign w:val="center"/>
          </w:tcPr>
          <w:p w:rsidR="00F65488" w:rsidRPr="00362494" w:rsidRDefault="00F65488" w:rsidP="00A45F02">
            <w:pPr>
              <w:rPr>
                <w:rFonts w:ascii="Calibri" w:hAnsi="Calibri" w:cs="Calibri"/>
                <w:lang w:val="en-US"/>
              </w:rPr>
            </w:pPr>
            <w:r w:rsidRPr="00362494">
              <w:rPr>
                <w:rFonts w:ascii="Calibri" w:hAnsi="Calibri" w:cs="Calibri"/>
                <w:lang w:val="en-US"/>
              </w:rPr>
              <w:t>соль</w:t>
            </w:r>
          </w:p>
        </w:tc>
        <w:tc>
          <w:tcPr>
            <w:tcW w:w="1925" w:type="dxa"/>
          </w:tcPr>
          <w:p w:rsidR="00F65488" w:rsidRPr="00362494" w:rsidRDefault="00F65488" w:rsidP="00A45F02">
            <w:pPr>
              <w:rPr>
                <w:rFonts w:ascii="Sylfaen" w:hAnsi="Sylfaen" w:cs="Sylfaen"/>
                <w:sz w:val="18"/>
                <w:szCs w:val="18"/>
                <w:lang w:val="hy-AM"/>
              </w:rPr>
            </w:pPr>
          </w:p>
        </w:tc>
        <w:tc>
          <w:tcPr>
            <w:tcW w:w="1467" w:type="dxa"/>
            <w:vAlign w:val="center"/>
          </w:tcPr>
          <w:p w:rsidR="00F65488" w:rsidRPr="00362494" w:rsidRDefault="00F65488" w:rsidP="00A45F02">
            <w:pPr>
              <w:jc w:val="both"/>
              <w:rPr>
                <w:rFonts w:ascii="Sylfaen" w:hAnsi="Sylfaen" w:cs="TimesArmenianPSMT"/>
                <w:sz w:val="18"/>
                <w:szCs w:val="18"/>
                <w:lang w:val="hy-AM"/>
              </w:rPr>
            </w:pPr>
            <w:r w:rsidRPr="00362494">
              <w:rPr>
                <w:rFonts w:ascii="Sylfaen" w:hAnsi="Sylfaen" w:cs="TimesArmenianPSMT"/>
                <w:sz w:val="18"/>
                <w:szCs w:val="18"/>
                <w:lang w:val="hy-AM"/>
              </w:rPr>
              <w:t>Шрот высокого качества, йодированный АСТ 239-2005 Срок годности не менее 12 месяцев с даты изготовления.</w:t>
            </w:r>
          </w:p>
        </w:tc>
        <w:tc>
          <w:tcPr>
            <w:tcW w:w="1085" w:type="dxa"/>
            <w:vAlign w:val="center"/>
          </w:tcPr>
          <w:p w:rsidR="00F65488" w:rsidRPr="00362494" w:rsidRDefault="008550FF" w:rsidP="00A45F02">
            <w:pPr>
              <w:jc w:val="center"/>
              <w:rPr>
                <w:rFonts w:ascii="Sylfaen" w:hAnsi="Sylfaen" w:cs="Sylfaen"/>
              </w:rPr>
            </w:pPr>
            <w:r w:rsidRPr="00362494">
              <w:rPr>
                <w:rFonts w:ascii="Sylfaen" w:hAnsi="Sylfaen" w:cs="Sylfaen"/>
              </w:rPr>
              <w:t>кг</w:t>
            </w:r>
          </w:p>
        </w:tc>
        <w:tc>
          <w:tcPr>
            <w:tcW w:w="1249" w:type="dxa"/>
          </w:tcPr>
          <w:p w:rsidR="00F65488" w:rsidRPr="00362494" w:rsidRDefault="00F65488" w:rsidP="00A45F02">
            <w:pPr>
              <w:widowControl w:val="0"/>
              <w:spacing w:after="120"/>
              <w:jc w:val="center"/>
              <w:rPr>
                <w:rFonts w:ascii="GHEA Grapalat" w:hAnsi="GHEA Grapalat"/>
                <w:sz w:val="16"/>
                <w:szCs w:val="16"/>
              </w:rPr>
            </w:pPr>
          </w:p>
        </w:tc>
        <w:tc>
          <w:tcPr>
            <w:tcW w:w="870" w:type="dxa"/>
            <w:gridSpan w:val="2"/>
          </w:tcPr>
          <w:p w:rsidR="00F65488" w:rsidRPr="00362494" w:rsidRDefault="00F65488" w:rsidP="00A45F02">
            <w:pPr>
              <w:widowControl w:val="0"/>
              <w:spacing w:after="120"/>
              <w:jc w:val="center"/>
              <w:rPr>
                <w:rFonts w:ascii="GHEA Grapalat" w:hAnsi="GHEA Grapalat"/>
                <w:sz w:val="16"/>
                <w:szCs w:val="16"/>
              </w:rPr>
            </w:pPr>
          </w:p>
        </w:tc>
        <w:tc>
          <w:tcPr>
            <w:tcW w:w="1114" w:type="dxa"/>
            <w:vAlign w:val="center"/>
          </w:tcPr>
          <w:p w:rsidR="00F65488" w:rsidRPr="00362494" w:rsidRDefault="00F65488" w:rsidP="00A45F02">
            <w:pPr>
              <w:jc w:val="center"/>
              <w:rPr>
                <w:rFonts w:ascii="Sylfaen" w:hAnsi="Sylfaen" w:cs="Sylfaen"/>
                <w:lang w:val="en-US"/>
              </w:rPr>
            </w:pPr>
            <w:r w:rsidRPr="00362494">
              <w:rPr>
                <w:rFonts w:ascii="Sylfaen" w:hAnsi="Sylfaen" w:cs="Sylfaen"/>
                <w:lang w:val="en-US"/>
              </w:rPr>
              <w:t>90.216</w:t>
            </w:r>
          </w:p>
        </w:tc>
        <w:tc>
          <w:tcPr>
            <w:tcW w:w="1019" w:type="dxa"/>
          </w:tcPr>
          <w:p w:rsidR="00F65488" w:rsidRPr="00362494" w:rsidRDefault="00F65488" w:rsidP="00A45F02">
            <w:r w:rsidRPr="00362494">
              <w:t xml:space="preserve">Авшарская средняя школа </w:t>
            </w:r>
          </w:p>
        </w:tc>
        <w:tc>
          <w:tcPr>
            <w:tcW w:w="966" w:type="dxa"/>
            <w:gridSpan w:val="2"/>
            <w:vAlign w:val="center"/>
          </w:tcPr>
          <w:p w:rsidR="00F65488" w:rsidRPr="00362494" w:rsidRDefault="00F65488" w:rsidP="00A45F02">
            <w:pPr>
              <w:jc w:val="center"/>
              <w:rPr>
                <w:rFonts w:ascii="Sylfaen" w:hAnsi="Sylfaen" w:cs="Sylfaen"/>
                <w:lang w:val="en-US"/>
              </w:rPr>
            </w:pPr>
            <w:r w:rsidRPr="00362494">
              <w:rPr>
                <w:rFonts w:ascii="Sylfaen" w:hAnsi="Sylfaen" w:cs="Sylfaen"/>
                <w:lang w:val="en-US"/>
              </w:rPr>
              <w:t>90.216</w:t>
            </w:r>
          </w:p>
        </w:tc>
        <w:tc>
          <w:tcPr>
            <w:tcW w:w="1142" w:type="dxa"/>
          </w:tcPr>
          <w:p w:rsidR="00F65488" w:rsidRPr="00362494" w:rsidRDefault="00F65488" w:rsidP="00A45F02">
            <w:pPr>
              <w:widowControl w:val="0"/>
              <w:spacing w:after="120"/>
              <w:jc w:val="center"/>
              <w:rPr>
                <w:rFonts w:ascii="GHEA Grapalat" w:hAnsi="GHEA Grapalat"/>
                <w:sz w:val="16"/>
                <w:szCs w:val="16"/>
              </w:rPr>
            </w:pPr>
            <w:r w:rsidRPr="00362494">
              <w:rPr>
                <w:rFonts w:ascii="GHEA Grapalat" w:hAnsi="GHEA Grapalat"/>
                <w:sz w:val="16"/>
                <w:szCs w:val="16"/>
              </w:rPr>
              <w:t>ежемесячно</w:t>
            </w:r>
          </w:p>
        </w:tc>
      </w:tr>
      <w:tr w:rsidR="00F65488" w:rsidRPr="00B138F3" w:rsidTr="0074095E">
        <w:trPr>
          <w:jc w:val="center"/>
        </w:trPr>
        <w:tc>
          <w:tcPr>
            <w:tcW w:w="1241" w:type="dxa"/>
            <w:vAlign w:val="center"/>
          </w:tcPr>
          <w:p w:rsidR="00F65488" w:rsidRPr="00362494" w:rsidRDefault="00F65488" w:rsidP="00A45F02">
            <w:pPr>
              <w:jc w:val="center"/>
              <w:rPr>
                <w:rFonts w:ascii="Sylfaen" w:hAnsi="Sylfaen" w:cs="Sylfaen"/>
                <w:lang w:val="en-US"/>
              </w:rPr>
            </w:pPr>
            <w:r w:rsidRPr="00362494">
              <w:rPr>
                <w:rFonts w:ascii="Sylfaen" w:hAnsi="Sylfaen" w:cs="Sylfaen"/>
                <w:lang w:val="en-US"/>
              </w:rPr>
              <w:t>16</w:t>
            </w:r>
          </w:p>
        </w:tc>
        <w:tc>
          <w:tcPr>
            <w:tcW w:w="2713" w:type="dxa"/>
            <w:vAlign w:val="center"/>
          </w:tcPr>
          <w:p w:rsidR="00F65488" w:rsidRPr="00362494" w:rsidRDefault="00F65488" w:rsidP="00A45F02">
            <w:pPr>
              <w:jc w:val="center"/>
              <w:rPr>
                <w:rFonts w:ascii="Calibri" w:hAnsi="Calibri" w:cs="Calibri"/>
                <w:lang w:val="en-US"/>
              </w:rPr>
            </w:pPr>
            <w:r w:rsidRPr="00362494">
              <w:rPr>
                <w:rFonts w:ascii="Calibri" w:hAnsi="Calibri" w:cs="Calibri"/>
                <w:lang w:val="en-US"/>
              </w:rPr>
              <w:t>03221111</w:t>
            </w:r>
          </w:p>
        </w:tc>
        <w:tc>
          <w:tcPr>
            <w:tcW w:w="1559" w:type="dxa"/>
            <w:vAlign w:val="center"/>
          </w:tcPr>
          <w:p w:rsidR="00F65488" w:rsidRPr="00362494" w:rsidRDefault="00F65488" w:rsidP="00A45F02">
            <w:pPr>
              <w:rPr>
                <w:rFonts w:ascii="Calibri" w:hAnsi="Calibri" w:cs="Calibri"/>
                <w:lang w:val="en-US"/>
              </w:rPr>
            </w:pPr>
            <w:r w:rsidRPr="00362494">
              <w:rPr>
                <w:rFonts w:ascii="Calibri" w:hAnsi="Calibri" w:cs="Calibri"/>
                <w:lang w:val="en-US"/>
              </w:rPr>
              <w:t>Лук (голова)</w:t>
            </w:r>
          </w:p>
        </w:tc>
        <w:tc>
          <w:tcPr>
            <w:tcW w:w="1925" w:type="dxa"/>
          </w:tcPr>
          <w:p w:rsidR="00F65488" w:rsidRPr="00362494" w:rsidRDefault="00F65488" w:rsidP="00A45F02">
            <w:pPr>
              <w:rPr>
                <w:rFonts w:ascii="Sylfaen" w:hAnsi="Sylfaen" w:cs="Sylfaen"/>
                <w:sz w:val="18"/>
                <w:szCs w:val="18"/>
                <w:lang w:val="hy-AM"/>
              </w:rPr>
            </w:pPr>
          </w:p>
        </w:tc>
        <w:tc>
          <w:tcPr>
            <w:tcW w:w="1467" w:type="dxa"/>
            <w:vAlign w:val="center"/>
          </w:tcPr>
          <w:p w:rsidR="00F65488" w:rsidRPr="00362494" w:rsidRDefault="00F65488" w:rsidP="00A45F02">
            <w:pPr>
              <w:jc w:val="both"/>
              <w:rPr>
                <w:rFonts w:ascii="Sylfaen" w:hAnsi="Sylfaen" w:cs="TimesArmenianPSMT"/>
                <w:sz w:val="18"/>
                <w:szCs w:val="18"/>
                <w:lang w:val="hy-AM"/>
              </w:rPr>
            </w:pPr>
            <w:r w:rsidRPr="00362494">
              <w:rPr>
                <w:rFonts w:ascii="Sylfaen" w:hAnsi="Sylfaen" w:cs="TimesArmenianPSMT"/>
                <w:sz w:val="18"/>
                <w:szCs w:val="18"/>
                <w:lang w:val="hy-AM"/>
              </w:rPr>
              <w:t>Лук Зеленый лук Диаметр нежной, свежей, полудрагоценной, узкой порции не менее 3 см. В соответствии с нормами и стандартами РА</w:t>
            </w:r>
          </w:p>
        </w:tc>
        <w:tc>
          <w:tcPr>
            <w:tcW w:w="1085" w:type="dxa"/>
            <w:vAlign w:val="center"/>
          </w:tcPr>
          <w:p w:rsidR="00F65488" w:rsidRPr="00362494" w:rsidRDefault="008550FF" w:rsidP="00A45F02">
            <w:pPr>
              <w:jc w:val="center"/>
              <w:rPr>
                <w:rFonts w:ascii="Sylfaen" w:hAnsi="Sylfaen" w:cs="Sylfaen"/>
              </w:rPr>
            </w:pPr>
            <w:r w:rsidRPr="00362494">
              <w:rPr>
                <w:rFonts w:ascii="Sylfaen" w:hAnsi="Sylfaen" w:cs="Sylfaen"/>
              </w:rPr>
              <w:t>кг</w:t>
            </w:r>
          </w:p>
        </w:tc>
        <w:tc>
          <w:tcPr>
            <w:tcW w:w="1249" w:type="dxa"/>
          </w:tcPr>
          <w:p w:rsidR="00F65488" w:rsidRPr="00362494" w:rsidRDefault="00F65488" w:rsidP="00A45F02">
            <w:pPr>
              <w:widowControl w:val="0"/>
              <w:spacing w:after="120"/>
              <w:jc w:val="center"/>
              <w:rPr>
                <w:rFonts w:ascii="GHEA Grapalat" w:hAnsi="GHEA Grapalat"/>
                <w:sz w:val="16"/>
                <w:szCs w:val="16"/>
              </w:rPr>
            </w:pPr>
          </w:p>
        </w:tc>
        <w:tc>
          <w:tcPr>
            <w:tcW w:w="870" w:type="dxa"/>
            <w:gridSpan w:val="2"/>
          </w:tcPr>
          <w:p w:rsidR="00F65488" w:rsidRPr="00362494" w:rsidRDefault="00F65488" w:rsidP="00A45F02">
            <w:pPr>
              <w:widowControl w:val="0"/>
              <w:spacing w:after="120"/>
              <w:jc w:val="center"/>
              <w:rPr>
                <w:rFonts w:ascii="GHEA Grapalat" w:hAnsi="GHEA Grapalat"/>
                <w:sz w:val="16"/>
                <w:szCs w:val="16"/>
              </w:rPr>
            </w:pPr>
          </w:p>
        </w:tc>
        <w:tc>
          <w:tcPr>
            <w:tcW w:w="1114" w:type="dxa"/>
            <w:vAlign w:val="center"/>
          </w:tcPr>
          <w:p w:rsidR="00F65488" w:rsidRPr="00362494" w:rsidRDefault="00F65488" w:rsidP="00A45F02">
            <w:pPr>
              <w:jc w:val="center"/>
              <w:rPr>
                <w:rFonts w:ascii="Sylfaen" w:hAnsi="Sylfaen" w:cs="Sylfaen"/>
                <w:lang w:val="en-US"/>
              </w:rPr>
            </w:pPr>
            <w:r w:rsidRPr="00362494">
              <w:rPr>
                <w:rFonts w:ascii="Sylfaen" w:hAnsi="Sylfaen" w:cs="Sylfaen"/>
                <w:lang w:val="en-US"/>
              </w:rPr>
              <w:t>90.216</w:t>
            </w:r>
          </w:p>
        </w:tc>
        <w:tc>
          <w:tcPr>
            <w:tcW w:w="1019" w:type="dxa"/>
          </w:tcPr>
          <w:p w:rsidR="00F65488" w:rsidRPr="00362494" w:rsidRDefault="00F65488" w:rsidP="00A45F02">
            <w:r w:rsidRPr="00362494">
              <w:t xml:space="preserve">Авшарская средняя школа </w:t>
            </w:r>
          </w:p>
        </w:tc>
        <w:tc>
          <w:tcPr>
            <w:tcW w:w="966" w:type="dxa"/>
            <w:gridSpan w:val="2"/>
            <w:vAlign w:val="center"/>
          </w:tcPr>
          <w:p w:rsidR="00F65488" w:rsidRPr="00362494" w:rsidRDefault="00F65488" w:rsidP="00A45F02">
            <w:pPr>
              <w:jc w:val="center"/>
              <w:rPr>
                <w:rFonts w:ascii="Sylfaen" w:hAnsi="Sylfaen" w:cs="Sylfaen"/>
                <w:lang w:val="en-US"/>
              </w:rPr>
            </w:pPr>
            <w:r w:rsidRPr="00362494">
              <w:rPr>
                <w:rFonts w:ascii="Sylfaen" w:hAnsi="Sylfaen" w:cs="Sylfaen"/>
                <w:lang w:val="en-US"/>
              </w:rPr>
              <w:t>90.216</w:t>
            </w:r>
          </w:p>
        </w:tc>
        <w:tc>
          <w:tcPr>
            <w:tcW w:w="1142" w:type="dxa"/>
          </w:tcPr>
          <w:p w:rsidR="00F65488" w:rsidRPr="00362494" w:rsidRDefault="00F65488" w:rsidP="00A45F02">
            <w:pPr>
              <w:widowControl w:val="0"/>
              <w:spacing w:after="120"/>
              <w:jc w:val="center"/>
              <w:rPr>
                <w:rFonts w:ascii="GHEA Grapalat" w:hAnsi="GHEA Grapalat"/>
                <w:sz w:val="16"/>
                <w:szCs w:val="16"/>
              </w:rPr>
            </w:pPr>
            <w:r w:rsidRPr="00362494">
              <w:rPr>
                <w:rFonts w:ascii="GHEA Grapalat" w:hAnsi="GHEA Grapalat"/>
                <w:sz w:val="16"/>
                <w:szCs w:val="16"/>
              </w:rPr>
              <w:t>ежемесячно</w:t>
            </w:r>
          </w:p>
        </w:tc>
      </w:tr>
      <w:tr w:rsidR="00F65488" w:rsidRPr="00B138F3" w:rsidTr="000438A5">
        <w:trPr>
          <w:trHeight w:val="407"/>
          <w:jc w:val="center"/>
        </w:trPr>
        <w:tc>
          <w:tcPr>
            <w:tcW w:w="1241" w:type="dxa"/>
            <w:tcBorders>
              <w:bottom w:val="nil"/>
            </w:tcBorders>
            <w:vAlign w:val="center"/>
          </w:tcPr>
          <w:p w:rsidR="00F65488" w:rsidRPr="00362494" w:rsidRDefault="00F65488" w:rsidP="00A45F02">
            <w:pPr>
              <w:jc w:val="center"/>
              <w:rPr>
                <w:rFonts w:ascii="Sylfaen" w:hAnsi="Sylfaen" w:cs="Sylfaen"/>
                <w:lang w:val="en-US"/>
              </w:rPr>
            </w:pPr>
            <w:r w:rsidRPr="00362494">
              <w:rPr>
                <w:rFonts w:ascii="Sylfaen" w:hAnsi="Sylfaen" w:cs="Sylfaen"/>
                <w:lang w:val="en-US"/>
              </w:rPr>
              <w:lastRenderedPageBreak/>
              <w:t>17</w:t>
            </w:r>
          </w:p>
        </w:tc>
        <w:tc>
          <w:tcPr>
            <w:tcW w:w="2713" w:type="dxa"/>
            <w:tcBorders>
              <w:bottom w:val="nil"/>
            </w:tcBorders>
            <w:vAlign w:val="center"/>
          </w:tcPr>
          <w:p w:rsidR="00F65488" w:rsidRPr="00362494" w:rsidRDefault="00F65488" w:rsidP="00A45F02">
            <w:pPr>
              <w:jc w:val="center"/>
              <w:rPr>
                <w:rFonts w:ascii="Calibri" w:hAnsi="Calibri" w:cs="Calibri"/>
                <w:lang w:val="en-US"/>
              </w:rPr>
            </w:pPr>
            <w:r w:rsidRPr="00362494">
              <w:rPr>
                <w:rFonts w:ascii="Calibri" w:hAnsi="Calibri" w:cs="Calibri"/>
                <w:lang w:val="en-US"/>
              </w:rPr>
              <w:t>15300000</w:t>
            </w:r>
          </w:p>
        </w:tc>
        <w:tc>
          <w:tcPr>
            <w:tcW w:w="1559" w:type="dxa"/>
            <w:tcBorders>
              <w:bottom w:val="nil"/>
            </w:tcBorders>
            <w:vAlign w:val="center"/>
          </w:tcPr>
          <w:p w:rsidR="00F65488" w:rsidRPr="00362494" w:rsidRDefault="00F65488" w:rsidP="00A45F02">
            <w:pPr>
              <w:rPr>
                <w:rFonts w:ascii="Calibri" w:hAnsi="Calibri" w:cs="Calibri"/>
                <w:lang w:val="en-US"/>
              </w:rPr>
            </w:pPr>
            <w:r w:rsidRPr="00362494">
              <w:rPr>
                <w:rFonts w:ascii="Calibri" w:hAnsi="Calibri" w:cs="Calibri"/>
                <w:lang w:val="en-US"/>
              </w:rPr>
              <w:t>Компот</w:t>
            </w:r>
          </w:p>
        </w:tc>
        <w:tc>
          <w:tcPr>
            <w:tcW w:w="1925" w:type="dxa"/>
            <w:tcBorders>
              <w:bottom w:val="nil"/>
            </w:tcBorders>
          </w:tcPr>
          <w:p w:rsidR="00F65488" w:rsidRPr="00362494" w:rsidRDefault="00F65488" w:rsidP="00A45F02">
            <w:pPr>
              <w:rPr>
                <w:rFonts w:ascii="Sylfaen" w:hAnsi="Sylfaen" w:cs="Sylfaen"/>
                <w:sz w:val="18"/>
                <w:szCs w:val="18"/>
                <w:lang w:val="hy-AM"/>
              </w:rPr>
            </w:pPr>
          </w:p>
        </w:tc>
        <w:tc>
          <w:tcPr>
            <w:tcW w:w="1467" w:type="dxa"/>
            <w:tcBorders>
              <w:bottom w:val="nil"/>
            </w:tcBorders>
            <w:vAlign w:val="center"/>
          </w:tcPr>
          <w:p w:rsidR="00F65488" w:rsidRPr="00362494" w:rsidRDefault="00F65488" w:rsidP="00A45F02">
            <w:pPr>
              <w:jc w:val="both"/>
              <w:rPr>
                <w:rFonts w:ascii="Sylfaen" w:hAnsi="Sylfaen" w:cs="TimesArmenianPSMT"/>
                <w:sz w:val="18"/>
                <w:szCs w:val="18"/>
                <w:lang w:val="hy-AM"/>
              </w:rPr>
            </w:pPr>
            <w:r w:rsidRPr="00362494">
              <w:rPr>
                <w:rFonts w:ascii="Sylfaen" w:hAnsi="Sylfaen" w:cs="TimesArmenianPSMT"/>
                <w:sz w:val="18"/>
                <w:szCs w:val="18"/>
                <w:lang w:val="hy-AM"/>
              </w:rPr>
              <w:t>Компоты используются для:</w:t>
            </w:r>
          </w:p>
          <w:p w:rsidR="00F65488" w:rsidRPr="00362494" w:rsidRDefault="00F65488" w:rsidP="00A45F02">
            <w:pPr>
              <w:jc w:val="both"/>
              <w:rPr>
                <w:rFonts w:ascii="Sylfaen" w:hAnsi="Sylfaen" w:cs="TimesArmenianPSMT"/>
                <w:sz w:val="18"/>
                <w:szCs w:val="18"/>
                <w:lang w:val="hy-AM"/>
              </w:rPr>
            </w:pPr>
            <w:r w:rsidRPr="00362494">
              <w:rPr>
                <w:rFonts w:ascii="Sylfaen" w:hAnsi="Sylfaen" w:cs="TimesArmenianPSMT"/>
                <w:sz w:val="18"/>
                <w:szCs w:val="18"/>
                <w:lang w:val="hy-AM"/>
              </w:rPr>
              <w:t xml:space="preserve">свежие фрукты и ягоды, сахар по ГОСТ 21, вода питьевая по Н2-111-42-1, санитарно-гигиенические нормы и правила, лимонная кислота пищевая по ГОСТ 908, контейнеры до 1,0 л, стеклянные контейнеры, упакованные в блоки: термо На август 25951 года этикетка на контейнере для компостирования должна иметь этикетку на дату истечения срока годности. Соблюдать требования МНТЦ 021/2011 «О безопасности </w:t>
            </w:r>
            <w:r w:rsidRPr="00362494">
              <w:rPr>
                <w:rFonts w:ascii="Sylfaen" w:hAnsi="Sylfaen" w:cs="TimesArmenianPSMT"/>
                <w:sz w:val="18"/>
                <w:szCs w:val="18"/>
                <w:lang w:val="hy-AM"/>
              </w:rPr>
              <w:lastRenderedPageBreak/>
              <w:t>пищевых продуктов», МНТЦ 022/2011 «О маркировке пищевых продуктов», МНТЦ 005/2011 «О безопасности упаковки». Основная масса плодов высушена не менее чем на 13%, растворимое сухое вещество в массе должно быть не менее 12%, стерилизовано.</w:t>
            </w:r>
          </w:p>
        </w:tc>
        <w:tc>
          <w:tcPr>
            <w:tcW w:w="1085" w:type="dxa"/>
            <w:tcBorders>
              <w:bottom w:val="nil"/>
            </w:tcBorders>
            <w:vAlign w:val="center"/>
          </w:tcPr>
          <w:p w:rsidR="00F65488" w:rsidRPr="008550FF" w:rsidRDefault="008550FF" w:rsidP="00A45F02">
            <w:pPr>
              <w:jc w:val="center"/>
              <w:rPr>
                <w:rFonts w:ascii="Sylfaen" w:hAnsi="Sylfaen" w:cs="Sylfaen"/>
                <w:lang w:val="en-US"/>
              </w:rPr>
            </w:pPr>
            <w:r>
              <w:rPr>
                <w:rFonts w:ascii="Sylfaen" w:hAnsi="Sylfaen" w:cs="Sylfaen"/>
                <w:lang w:val="en-US"/>
              </w:rPr>
              <w:lastRenderedPageBreak/>
              <w:t>л</w:t>
            </w:r>
          </w:p>
        </w:tc>
        <w:tc>
          <w:tcPr>
            <w:tcW w:w="1249" w:type="dxa"/>
            <w:tcBorders>
              <w:bottom w:val="nil"/>
            </w:tcBorders>
          </w:tcPr>
          <w:p w:rsidR="00F65488" w:rsidRPr="00362494" w:rsidRDefault="00F65488" w:rsidP="00A45F02">
            <w:pPr>
              <w:widowControl w:val="0"/>
              <w:spacing w:after="120"/>
              <w:jc w:val="center"/>
              <w:rPr>
                <w:rFonts w:ascii="GHEA Grapalat" w:hAnsi="GHEA Grapalat"/>
                <w:sz w:val="16"/>
                <w:szCs w:val="16"/>
              </w:rPr>
            </w:pPr>
          </w:p>
        </w:tc>
        <w:tc>
          <w:tcPr>
            <w:tcW w:w="870" w:type="dxa"/>
            <w:gridSpan w:val="2"/>
            <w:tcBorders>
              <w:bottom w:val="nil"/>
            </w:tcBorders>
          </w:tcPr>
          <w:p w:rsidR="00F65488" w:rsidRPr="00362494" w:rsidRDefault="00F65488" w:rsidP="00A45F02">
            <w:pPr>
              <w:widowControl w:val="0"/>
              <w:spacing w:after="120"/>
              <w:jc w:val="center"/>
              <w:rPr>
                <w:rFonts w:ascii="GHEA Grapalat" w:hAnsi="GHEA Grapalat"/>
                <w:sz w:val="16"/>
                <w:szCs w:val="16"/>
              </w:rPr>
            </w:pPr>
          </w:p>
        </w:tc>
        <w:tc>
          <w:tcPr>
            <w:tcW w:w="1114" w:type="dxa"/>
            <w:tcBorders>
              <w:bottom w:val="nil"/>
            </w:tcBorders>
            <w:vAlign w:val="center"/>
          </w:tcPr>
          <w:p w:rsidR="00F65488" w:rsidRPr="00362494" w:rsidRDefault="00F65488" w:rsidP="00A45F02">
            <w:pPr>
              <w:jc w:val="center"/>
              <w:rPr>
                <w:rFonts w:ascii="Sylfaen" w:hAnsi="Sylfaen" w:cs="Sylfaen"/>
                <w:lang w:val="en-US"/>
              </w:rPr>
            </w:pPr>
            <w:r w:rsidRPr="00362494">
              <w:rPr>
                <w:rFonts w:ascii="Sylfaen" w:hAnsi="Sylfaen" w:cs="Sylfaen"/>
                <w:lang w:val="en-US"/>
              </w:rPr>
              <w:t>902.16</w:t>
            </w:r>
          </w:p>
        </w:tc>
        <w:tc>
          <w:tcPr>
            <w:tcW w:w="1019" w:type="dxa"/>
            <w:tcBorders>
              <w:bottom w:val="nil"/>
            </w:tcBorders>
          </w:tcPr>
          <w:p w:rsidR="00F65488" w:rsidRPr="00362494" w:rsidRDefault="00F65488" w:rsidP="00A45F02">
            <w:r w:rsidRPr="00362494">
              <w:t xml:space="preserve">Авшарская средняя школа </w:t>
            </w:r>
          </w:p>
        </w:tc>
        <w:tc>
          <w:tcPr>
            <w:tcW w:w="966" w:type="dxa"/>
            <w:gridSpan w:val="2"/>
            <w:tcBorders>
              <w:bottom w:val="nil"/>
            </w:tcBorders>
            <w:vAlign w:val="center"/>
          </w:tcPr>
          <w:p w:rsidR="00F65488" w:rsidRPr="00362494" w:rsidRDefault="00F65488" w:rsidP="00A45F02">
            <w:pPr>
              <w:jc w:val="center"/>
              <w:rPr>
                <w:rFonts w:ascii="Sylfaen" w:hAnsi="Sylfaen" w:cs="Sylfaen"/>
                <w:lang w:val="en-US"/>
              </w:rPr>
            </w:pPr>
            <w:r>
              <w:rPr>
                <w:rFonts w:ascii="Sylfaen" w:hAnsi="Sylfaen" w:cs="Sylfaen"/>
                <w:lang w:val="en-US"/>
              </w:rPr>
              <w:t>902.</w:t>
            </w:r>
            <w:r w:rsidRPr="00362494">
              <w:rPr>
                <w:rFonts w:ascii="Sylfaen" w:hAnsi="Sylfaen" w:cs="Sylfaen"/>
                <w:lang w:val="en-US"/>
              </w:rPr>
              <w:t>16</w:t>
            </w:r>
          </w:p>
        </w:tc>
        <w:tc>
          <w:tcPr>
            <w:tcW w:w="1142" w:type="dxa"/>
            <w:tcBorders>
              <w:bottom w:val="nil"/>
            </w:tcBorders>
          </w:tcPr>
          <w:p w:rsidR="00F65488" w:rsidRPr="00362494" w:rsidRDefault="00F65488" w:rsidP="00A45F02">
            <w:pPr>
              <w:widowControl w:val="0"/>
              <w:spacing w:after="120"/>
              <w:jc w:val="center"/>
              <w:rPr>
                <w:rFonts w:ascii="GHEA Grapalat" w:hAnsi="GHEA Grapalat"/>
                <w:sz w:val="16"/>
                <w:szCs w:val="16"/>
              </w:rPr>
            </w:pPr>
            <w:r w:rsidRPr="00362494">
              <w:rPr>
                <w:rFonts w:ascii="GHEA Grapalat" w:hAnsi="GHEA Grapalat"/>
                <w:sz w:val="16"/>
                <w:szCs w:val="16"/>
              </w:rPr>
              <w:t>ежемесячно</w:t>
            </w:r>
          </w:p>
        </w:tc>
      </w:tr>
      <w:tr w:rsidR="00413678" w:rsidRPr="00B138F3" w:rsidTr="00413678">
        <w:trPr>
          <w:trHeight w:val="80"/>
          <w:jc w:val="center"/>
        </w:trPr>
        <w:tc>
          <w:tcPr>
            <w:tcW w:w="1241" w:type="dxa"/>
            <w:vMerge w:val="restart"/>
            <w:tcBorders>
              <w:top w:val="nil"/>
            </w:tcBorders>
          </w:tcPr>
          <w:p w:rsidR="00413678" w:rsidRPr="00B138F3" w:rsidRDefault="00413678" w:rsidP="00B46D58">
            <w:pPr>
              <w:widowControl w:val="0"/>
              <w:jc w:val="center"/>
              <w:rPr>
                <w:rFonts w:ascii="GHEA Grapalat" w:hAnsi="GHEA Grapalat"/>
                <w:sz w:val="16"/>
                <w:szCs w:val="16"/>
              </w:rPr>
            </w:pPr>
          </w:p>
        </w:tc>
        <w:tc>
          <w:tcPr>
            <w:tcW w:w="2713" w:type="dxa"/>
            <w:vMerge w:val="restart"/>
            <w:tcBorders>
              <w:top w:val="nil"/>
            </w:tcBorders>
          </w:tcPr>
          <w:p w:rsidR="00413678" w:rsidRPr="00B138F3" w:rsidRDefault="00413678" w:rsidP="00B46D58">
            <w:pPr>
              <w:widowControl w:val="0"/>
              <w:jc w:val="center"/>
              <w:rPr>
                <w:rFonts w:ascii="GHEA Grapalat" w:hAnsi="GHEA Grapalat"/>
                <w:sz w:val="16"/>
                <w:szCs w:val="16"/>
              </w:rPr>
            </w:pPr>
          </w:p>
        </w:tc>
        <w:tc>
          <w:tcPr>
            <w:tcW w:w="1559" w:type="dxa"/>
            <w:vMerge w:val="restart"/>
            <w:tcBorders>
              <w:top w:val="nil"/>
            </w:tcBorders>
          </w:tcPr>
          <w:p w:rsidR="00413678" w:rsidRPr="00B138F3" w:rsidRDefault="00413678" w:rsidP="00B46D58">
            <w:pPr>
              <w:widowControl w:val="0"/>
              <w:jc w:val="center"/>
              <w:rPr>
                <w:rFonts w:ascii="GHEA Grapalat" w:hAnsi="GHEA Grapalat"/>
                <w:sz w:val="16"/>
                <w:szCs w:val="16"/>
              </w:rPr>
            </w:pPr>
          </w:p>
        </w:tc>
        <w:tc>
          <w:tcPr>
            <w:tcW w:w="1925" w:type="dxa"/>
            <w:vMerge w:val="restart"/>
            <w:tcBorders>
              <w:top w:val="nil"/>
            </w:tcBorders>
          </w:tcPr>
          <w:p w:rsidR="00413678" w:rsidRPr="00B138F3" w:rsidRDefault="00413678" w:rsidP="00B46D58">
            <w:pPr>
              <w:widowControl w:val="0"/>
              <w:jc w:val="center"/>
              <w:rPr>
                <w:rFonts w:ascii="GHEA Grapalat" w:hAnsi="GHEA Grapalat"/>
                <w:sz w:val="16"/>
                <w:szCs w:val="16"/>
              </w:rPr>
            </w:pPr>
          </w:p>
        </w:tc>
        <w:tc>
          <w:tcPr>
            <w:tcW w:w="1467" w:type="dxa"/>
            <w:vMerge w:val="restart"/>
            <w:tcBorders>
              <w:top w:val="nil"/>
            </w:tcBorders>
          </w:tcPr>
          <w:p w:rsidR="00413678" w:rsidRPr="00B138F3" w:rsidRDefault="00413678" w:rsidP="00B46D58">
            <w:pPr>
              <w:widowControl w:val="0"/>
              <w:jc w:val="center"/>
              <w:rPr>
                <w:rFonts w:ascii="GHEA Grapalat" w:hAnsi="GHEA Grapalat"/>
                <w:sz w:val="16"/>
                <w:szCs w:val="16"/>
              </w:rPr>
            </w:pPr>
          </w:p>
        </w:tc>
        <w:tc>
          <w:tcPr>
            <w:tcW w:w="1085" w:type="dxa"/>
            <w:vMerge w:val="restart"/>
            <w:tcBorders>
              <w:top w:val="nil"/>
            </w:tcBorders>
          </w:tcPr>
          <w:p w:rsidR="00413678" w:rsidRPr="00B138F3" w:rsidRDefault="00413678" w:rsidP="00B46D58">
            <w:pPr>
              <w:widowControl w:val="0"/>
              <w:jc w:val="center"/>
              <w:rPr>
                <w:rFonts w:ascii="GHEA Grapalat" w:hAnsi="GHEA Grapalat"/>
                <w:sz w:val="16"/>
                <w:szCs w:val="16"/>
              </w:rPr>
            </w:pPr>
          </w:p>
        </w:tc>
        <w:tc>
          <w:tcPr>
            <w:tcW w:w="1249" w:type="dxa"/>
            <w:vMerge w:val="restart"/>
            <w:tcBorders>
              <w:top w:val="nil"/>
            </w:tcBorders>
          </w:tcPr>
          <w:p w:rsidR="00413678" w:rsidRPr="00B138F3" w:rsidRDefault="00413678" w:rsidP="00B46D58">
            <w:pPr>
              <w:widowControl w:val="0"/>
              <w:jc w:val="center"/>
              <w:rPr>
                <w:rFonts w:ascii="GHEA Grapalat" w:hAnsi="GHEA Grapalat"/>
                <w:sz w:val="16"/>
                <w:szCs w:val="16"/>
              </w:rPr>
            </w:pPr>
          </w:p>
        </w:tc>
        <w:tc>
          <w:tcPr>
            <w:tcW w:w="870" w:type="dxa"/>
            <w:gridSpan w:val="2"/>
            <w:vMerge w:val="restart"/>
            <w:tcBorders>
              <w:top w:val="nil"/>
            </w:tcBorders>
          </w:tcPr>
          <w:p w:rsidR="00413678" w:rsidRPr="00B138F3" w:rsidRDefault="00413678" w:rsidP="00B46D58">
            <w:pPr>
              <w:widowControl w:val="0"/>
              <w:jc w:val="center"/>
              <w:rPr>
                <w:rFonts w:ascii="GHEA Grapalat" w:hAnsi="GHEA Grapalat"/>
                <w:sz w:val="16"/>
                <w:szCs w:val="16"/>
              </w:rPr>
            </w:pPr>
          </w:p>
        </w:tc>
        <w:tc>
          <w:tcPr>
            <w:tcW w:w="1114" w:type="dxa"/>
            <w:vMerge w:val="restart"/>
            <w:tcBorders>
              <w:top w:val="nil"/>
            </w:tcBorders>
          </w:tcPr>
          <w:p w:rsidR="00413678" w:rsidRPr="00B138F3" w:rsidRDefault="00413678" w:rsidP="00B46D58">
            <w:pPr>
              <w:widowControl w:val="0"/>
              <w:jc w:val="center"/>
              <w:rPr>
                <w:rFonts w:ascii="GHEA Grapalat" w:hAnsi="GHEA Grapalat"/>
                <w:sz w:val="16"/>
                <w:szCs w:val="16"/>
              </w:rPr>
            </w:pPr>
          </w:p>
        </w:tc>
        <w:tc>
          <w:tcPr>
            <w:tcW w:w="1030" w:type="dxa"/>
            <w:gridSpan w:val="2"/>
            <w:tcBorders>
              <w:top w:val="nil"/>
              <w:bottom w:val="nil"/>
              <w:right w:val="nil"/>
            </w:tcBorders>
          </w:tcPr>
          <w:p w:rsidR="00413678" w:rsidRPr="00B138F3" w:rsidRDefault="00413678" w:rsidP="00B46D58">
            <w:pPr>
              <w:widowControl w:val="0"/>
              <w:jc w:val="center"/>
              <w:rPr>
                <w:rFonts w:ascii="GHEA Grapalat" w:hAnsi="GHEA Grapalat"/>
                <w:sz w:val="16"/>
                <w:szCs w:val="16"/>
              </w:rPr>
            </w:pPr>
          </w:p>
        </w:tc>
        <w:tc>
          <w:tcPr>
            <w:tcW w:w="955" w:type="dxa"/>
            <w:tcBorders>
              <w:top w:val="nil"/>
              <w:bottom w:val="nil"/>
              <w:right w:val="single" w:sz="4" w:space="0" w:color="auto"/>
            </w:tcBorders>
          </w:tcPr>
          <w:p w:rsidR="00413678" w:rsidRPr="00B138F3" w:rsidRDefault="00413678" w:rsidP="00B46D58">
            <w:pPr>
              <w:widowControl w:val="0"/>
              <w:jc w:val="center"/>
              <w:rPr>
                <w:rFonts w:ascii="GHEA Grapalat" w:hAnsi="GHEA Grapalat"/>
                <w:sz w:val="16"/>
                <w:szCs w:val="16"/>
              </w:rPr>
            </w:pPr>
          </w:p>
        </w:tc>
        <w:tc>
          <w:tcPr>
            <w:tcW w:w="1142" w:type="dxa"/>
            <w:vMerge w:val="restart"/>
            <w:tcBorders>
              <w:top w:val="nil"/>
              <w:left w:val="single" w:sz="4" w:space="0" w:color="auto"/>
              <w:right w:val="single" w:sz="4" w:space="0" w:color="auto"/>
            </w:tcBorders>
          </w:tcPr>
          <w:p w:rsidR="00413678" w:rsidRPr="00B138F3" w:rsidRDefault="00413678" w:rsidP="00B46D58">
            <w:pPr>
              <w:widowControl w:val="0"/>
              <w:jc w:val="center"/>
              <w:rPr>
                <w:rFonts w:ascii="GHEA Grapalat" w:hAnsi="GHEA Grapalat"/>
                <w:sz w:val="16"/>
                <w:szCs w:val="16"/>
              </w:rPr>
            </w:pPr>
          </w:p>
        </w:tc>
      </w:tr>
      <w:tr w:rsidR="00413678" w:rsidRPr="00B138F3" w:rsidTr="00413678">
        <w:trPr>
          <w:jc w:val="center"/>
        </w:trPr>
        <w:tc>
          <w:tcPr>
            <w:tcW w:w="1241" w:type="dxa"/>
            <w:vMerge/>
          </w:tcPr>
          <w:p w:rsidR="00413678" w:rsidRPr="00B138F3" w:rsidRDefault="00413678" w:rsidP="00B46D58">
            <w:pPr>
              <w:widowControl w:val="0"/>
              <w:jc w:val="center"/>
              <w:rPr>
                <w:rFonts w:ascii="GHEA Grapalat" w:hAnsi="GHEA Grapalat"/>
                <w:sz w:val="16"/>
                <w:szCs w:val="16"/>
              </w:rPr>
            </w:pPr>
          </w:p>
        </w:tc>
        <w:tc>
          <w:tcPr>
            <w:tcW w:w="2713" w:type="dxa"/>
            <w:vMerge/>
          </w:tcPr>
          <w:p w:rsidR="00413678" w:rsidRPr="00B138F3" w:rsidRDefault="00413678" w:rsidP="00B46D58">
            <w:pPr>
              <w:widowControl w:val="0"/>
              <w:jc w:val="center"/>
              <w:rPr>
                <w:rFonts w:ascii="GHEA Grapalat" w:hAnsi="GHEA Grapalat"/>
                <w:sz w:val="16"/>
                <w:szCs w:val="16"/>
              </w:rPr>
            </w:pPr>
          </w:p>
        </w:tc>
        <w:tc>
          <w:tcPr>
            <w:tcW w:w="1559" w:type="dxa"/>
            <w:vMerge/>
          </w:tcPr>
          <w:p w:rsidR="00413678" w:rsidRPr="00B138F3" w:rsidRDefault="00413678" w:rsidP="00B46D58">
            <w:pPr>
              <w:widowControl w:val="0"/>
              <w:jc w:val="center"/>
              <w:rPr>
                <w:rFonts w:ascii="GHEA Grapalat" w:hAnsi="GHEA Grapalat"/>
                <w:sz w:val="16"/>
                <w:szCs w:val="16"/>
              </w:rPr>
            </w:pPr>
          </w:p>
        </w:tc>
        <w:tc>
          <w:tcPr>
            <w:tcW w:w="1925" w:type="dxa"/>
            <w:vMerge/>
          </w:tcPr>
          <w:p w:rsidR="00413678" w:rsidRPr="00B138F3" w:rsidRDefault="00413678" w:rsidP="00B46D58">
            <w:pPr>
              <w:widowControl w:val="0"/>
              <w:jc w:val="center"/>
              <w:rPr>
                <w:rFonts w:ascii="GHEA Grapalat" w:hAnsi="GHEA Grapalat"/>
                <w:sz w:val="16"/>
                <w:szCs w:val="16"/>
              </w:rPr>
            </w:pPr>
          </w:p>
        </w:tc>
        <w:tc>
          <w:tcPr>
            <w:tcW w:w="1467" w:type="dxa"/>
            <w:vMerge/>
          </w:tcPr>
          <w:p w:rsidR="00413678" w:rsidRPr="00B138F3" w:rsidRDefault="00413678" w:rsidP="00B46D58">
            <w:pPr>
              <w:widowControl w:val="0"/>
              <w:jc w:val="center"/>
              <w:rPr>
                <w:rFonts w:ascii="GHEA Grapalat" w:hAnsi="GHEA Grapalat"/>
                <w:sz w:val="16"/>
                <w:szCs w:val="16"/>
              </w:rPr>
            </w:pPr>
          </w:p>
        </w:tc>
        <w:tc>
          <w:tcPr>
            <w:tcW w:w="1085" w:type="dxa"/>
            <w:vMerge/>
          </w:tcPr>
          <w:p w:rsidR="00413678" w:rsidRPr="00B138F3" w:rsidRDefault="00413678" w:rsidP="00B46D58">
            <w:pPr>
              <w:widowControl w:val="0"/>
              <w:jc w:val="center"/>
              <w:rPr>
                <w:rFonts w:ascii="GHEA Grapalat" w:hAnsi="GHEA Grapalat"/>
                <w:sz w:val="16"/>
                <w:szCs w:val="16"/>
              </w:rPr>
            </w:pPr>
          </w:p>
        </w:tc>
        <w:tc>
          <w:tcPr>
            <w:tcW w:w="1249" w:type="dxa"/>
            <w:vMerge/>
          </w:tcPr>
          <w:p w:rsidR="00413678" w:rsidRPr="00B138F3" w:rsidRDefault="00413678" w:rsidP="00B46D58">
            <w:pPr>
              <w:widowControl w:val="0"/>
              <w:jc w:val="center"/>
              <w:rPr>
                <w:rFonts w:ascii="GHEA Grapalat" w:hAnsi="GHEA Grapalat"/>
                <w:sz w:val="16"/>
                <w:szCs w:val="16"/>
              </w:rPr>
            </w:pPr>
          </w:p>
        </w:tc>
        <w:tc>
          <w:tcPr>
            <w:tcW w:w="870" w:type="dxa"/>
            <w:gridSpan w:val="2"/>
            <w:vMerge/>
          </w:tcPr>
          <w:p w:rsidR="00413678" w:rsidRPr="00B138F3" w:rsidRDefault="00413678" w:rsidP="00B46D58">
            <w:pPr>
              <w:widowControl w:val="0"/>
              <w:jc w:val="center"/>
              <w:rPr>
                <w:rFonts w:ascii="GHEA Grapalat" w:hAnsi="GHEA Grapalat"/>
                <w:sz w:val="16"/>
                <w:szCs w:val="16"/>
              </w:rPr>
            </w:pPr>
          </w:p>
        </w:tc>
        <w:tc>
          <w:tcPr>
            <w:tcW w:w="1114" w:type="dxa"/>
            <w:vMerge/>
          </w:tcPr>
          <w:p w:rsidR="00413678" w:rsidRPr="00B138F3" w:rsidRDefault="00413678" w:rsidP="00B46D58">
            <w:pPr>
              <w:widowControl w:val="0"/>
              <w:jc w:val="center"/>
              <w:rPr>
                <w:rFonts w:ascii="GHEA Grapalat" w:hAnsi="GHEA Grapalat"/>
                <w:sz w:val="16"/>
                <w:szCs w:val="16"/>
              </w:rPr>
            </w:pPr>
          </w:p>
        </w:tc>
        <w:tc>
          <w:tcPr>
            <w:tcW w:w="1019" w:type="dxa"/>
            <w:tcBorders>
              <w:top w:val="nil"/>
            </w:tcBorders>
          </w:tcPr>
          <w:p w:rsidR="00413678" w:rsidRPr="00B138F3" w:rsidRDefault="00413678" w:rsidP="00B46D58">
            <w:pPr>
              <w:widowControl w:val="0"/>
              <w:jc w:val="center"/>
              <w:rPr>
                <w:rFonts w:ascii="GHEA Grapalat" w:hAnsi="GHEA Grapalat"/>
                <w:sz w:val="16"/>
                <w:szCs w:val="16"/>
              </w:rPr>
            </w:pPr>
          </w:p>
        </w:tc>
        <w:tc>
          <w:tcPr>
            <w:tcW w:w="966" w:type="dxa"/>
            <w:gridSpan w:val="2"/>
            <w:tcBorders>
              <w:top w:val="nil"/>
              <w:right w:val="single" w:sz="4" w:space="0" w:color="auto"/>
            </w:tcBorders>
          </w:tcPr>
          <w:p w:rsidR="00413678" w:rsidRPr="00B138F3" w:rsidRDefault="00413678" w:rsidP="00B46D58">
            <w:pPr>
              <w:widowControl w:val="0"/>
              <w:jc w:val="center"/>
              <w:rPr>
                <w:rFonts w:ascii="GHEA Grapalat" w:hAnsi="GHEA Grapalat"/>
                <w:sz w:val="16"/>
                <w:szCs w:val="16"/>
              </w:rPr>
            </w:pPr>
          </w:p>
        </w:tc>
        <w:tc>
          <w:tcPr>
            <w:tcW w:w="1142" w:type="dxa"/>
            <w:vMerge/>
            <w:tcBorders>
              <w:left w:val="single" w:sz="4" w:space="0" w:color="auto"/>
              <w:right w:val="single" w:sz="4" w:space="0" w:color="auto"/>
            </w:tcBorders>
          </w:tcPr>
          <w:p w:rsidR="00413678" w:rsidRPr="00B138F3" w:rsidRDefault="00413678" w:rsidP="00B46D58">
            <w:pPr>
              <w:widowControl w:val="0"/>
              <w:jc w:val="center"/>
              <w:rPr>
                <w:rFonts w:ascii="GHEA Grapalat" w:hAnsi="GHEA Grapalat"/>
                <w:sz w:val="16"/>
                <w:szCs w:val="16"/>
              </w:rPr>
            </w:pP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413678" w:rsidRPr="00362494" w:rsidRDefault="00413678" w:rsidP="00413678">
            <w:pPr>
              <w:widowControl w:val="0"/>
              <w:spacing w:line="360" w:lineRule="auto"/>
              <w:jc w:val="center"/>
              <w:rPr>
                <w:rFonts w:ascii="GHEA Grapalat" w:hAnsi="GHEA Grapalat"/>
                <w:b/>
              </w:rPr>
            </w:pPr>
            <w:r w:rsidRPr="00362494">
              <w:rPr>
                <w:rFonts w:ascii="GHEA Grapalat" w:hAnsi="GHEA Grapalat"/>
                <w:b/>
              </w:rPr>
              <w:t>«Авшарская</w:t>
            </w:r>
            <w:r>
              <w:rPr>
                <w:rFonts w:ascii="GHEA Grapalat" w:hAnsi="GHEA Grapalat"/>
                <w:b/>
              </w:rPr>
              <w:t xml:space="preserve"> средняя школа Араратского </w:t>
            </w:r>
            <w:r w:rsidRPr="00362494">
              <w:rPr>
                <w:rFonts w:ascii="GHEA Grapalat" w:hAnsi="GHEA Grapalat"/>
                <w:b/>
              </w:rPr>
              <w:t xml:space="preserve"> Республики Армения школа »ГНКО улица Ереван Центральное Казначейство RA: 90428000245   AVC: 04104122  </w:t>
            </w:r>
          </w:p>
          <w:p w:rsidR="00413678" w:rsidRPr="00362494" w:rsidRDefault="00413678" w:rsidP="00413678">
            <w:pPr>
              <w:widowControl w:val="0"/>
              <w:spacing w:line="360" w:lineRule="auto"/>
              <w:jc w:val="center"/>
              <w:rPr>
                <w:rFonts w:ascii="GHEA Grapalat" w:hAnsi="GHEA Grapalat"/>
                <w:b/>
              </w:rPr>
            </w:pPr>
            <w:r w:rsidRPr="00362494">
              <w:rPr>
                <w:rFonts w:ascii="GHEA Grapalat" w:hAnsi="GHEA Grapalat"/>
                <w:b/>
              </w:rPr>
              <w:t>---------------------------------</w:t>
            </w:r>
          </w:p>
          <w:p w:rsidR="00071D1C" w:rsidRPr="00413678" w:rsidRDefault="00071D1C" w:rsidP="00413678">
            <w:pPr>
              <w:widowControl w:val="0"/>
              <w:rPr>
                <w:rFonts w:ascii="GHEA Grapalat" w:hAnsi="GHEA Grapalat"/>
                <w:lang w:val="en-US"/>
              </w:rPr>
            </w:pP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8D5356" w:rsidRPr="00362494" w:rsidRDefault="008D5356" w:rsidP="008D5356">
      <w:pPr>
        <w:widowControl w:val="0"/>
        <w:spacing w:line="360" w:lineRule="auto"/>
        <w:jc w:val="right"/>
        <w:rPr>
          <w:rFonts w:ascii="GHEA Grapalat" w:hAnsi="GHEA Grapalat"/>
          <w:i/>
        </w:rPr>
      </w:pPr>
      <w:r w:rsidRPr="00362494">
        <w:rPr>
          <w:rFonts w:ascii="GHEA Grapalat" w:hAnsi="GHEA Grapalat"/>
          <w:i/>
        </w:rPr>
        <w:t xml:space="preserve">к Договору под кодом </w:t>
      </w:r>
      <w:r w:rsidRPr="00362494">
        <w:rPr>
          <w:rFonts w:ascii="Sylfaen" w:hAnsi="Sylfaen"/>
          <w:i/>
        </w:rPr>
        <w:t>АМД-ГH-APDzB-20/1-49</w:t>
      </w:r>
      <w:r w:rsidRPr="00362494">
        <w:rPr>
          <w:rFonts w:ascii="GHEA Grapalat" w:hAnsi="GHEA Grapalat"/>
          <w:i/>
        </w:rPr>
        <w:br/>
        <w:t>заключенному "</w:t>
      </w:r>
      <w:r w:rsidRPr="00362494">
        <w:rPr>
          <w:rFonts w:ascii="GHEA Grapalat" w:hAnsi="GHEA Grapalat"/>
          <w:i/>
        </w:rPr>
        <w:tab/>
        <w:t>"</w:t>
      </w:r>
      <w:r w:rsidRPr="00362494">
        <w:rPr>
          <w:rFonts w:ascii="GHEA Grapalat" w:hAnsi="GHEA Grapalat"/>
          <w:i/>
        </w:rPr>
        <w:tab/>
        <w:t>20</w:t>
      </w:r>
      <w:r w:rsidRPr="00362494">
        <w:rPr>
          <w:rFonts w:ascii="GHEA Grapalat" w:hAnsi="GHEA Grapalat"/>
          <w:i/>
        </w:rPr>
        <w:tab/>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33"/>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39"/>
        <w:gridCol w:w="1966"/>
        <w:gridCol w:w="1601"/>
        <w:gridCol w:w="943"/>
        <w:gridCol w:w="943"/>
        <w:gridCol w:w="736"/>
        <w:gridCol w:w="831"/>
        <w:gridCol w:w="736"/>
        <w:gridCol w:w="736"/>
        <w:gridCol w:w="736"/>
        <w:gridCol w:w="826"/>
        <w:gridCol w:w="843"/>
        <w:gridCol w:w="831"/>
        <w:gridCol w:w="943"/>
        <w:gridCol w:w="827"/>
        <w:gridCol w:w="768"/>
      </w:tblGrid>
      <w:tr w:rsidR="00B138F3" w:rsidRPr="00B138F3" w:rsidTr="008D5356">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8D5356">
        <w:trPr>
          <w:trHeight w:val="747"/>
          <w:jc w:val="center"/>
        </w:trPr>
        <w:tc>
          <w:tcPr>
            <w:tcW w:w="1639"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966"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601"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699"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8D5356" w:rsidRPr="008D5356">
              <w:rPr>
                <w:rFonts w:ascii="GHEA Grapalat" w:hAnsi="GHEA Grapalat"/>
                <w:sz w:val="16"/>
                <w:szCs w:val="16"/>
              </w:rPr>
              <w:t>20</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34"/>
              <w:t>**</w:t>
            </w:r>
          </w:p>
        </w:tc>
      </w:tr>
      <w:tr w:rsidR="00B138F3" w:rsidRPr="00B138F3" w:rsidTr="008D5356">
        <w:trPr>
          <w:trHeight w:val="750"/>
          <w:jc w:val="center"/>
        </w:trPr>
        <w:tc>
          <w:tcPr>
            <w:tcW w:w="1639" w:type="dxa"/>
          </w:tcPr>
          <w:p w:rsidR="00071D1C" w:rsidRPr="00B138F3" w:rsidRDefault="00071D1C" w:rsidP="00B46D58">
            <w:pPr>
              <w:widowControl w:val="0"/>
              <w:jc w:val="center"/>
              <w:rPr>
                <w:rFonts w:ascii="GHEA Grapalat" w:hAnsi="GHEA Grapalat"/>
                <w:sz w:val="16"/>
                <w:szCs w:val="16"/>
              </w:rPr>
            </w:pPr>
          </w:p>
        </w:tc>
        <w:tc>
          <w:tcPr>
            <w:tcW w:w="1966" w:type="dxa"/>
          </w:tcPr>
          <w:p w:rsidR="00071D1C" w:rsidRPr="00B138F3" w:rsidRDefault="00071D1C" w:rsidP="00B46D58">
            <w:pPr>
              <w:widowControl w:val="0"/>
              <w:jc w:val="center"/>
              <w:rPr>
                <w:rFonts w:ascii="GHEA Grapalat" w:hAnsi="GHEA Grapalat"/>
                <w:sz w:val="16"/>
                <w:szCs w:val="16"/>
              </w:rPr>
            </w:pPr>
          </w:p>
        </w:tc>
        <w:tc>
          <w:tcPr>
            <w:tcW w:w="1601" w:type="dxa"/>
          </w:tcPr>
          <w:p w:rsidR="00071D1C" w:rsidRPr="00B138F3" w:rsidRDefault="00071D1C" w:rsidP="00B46D58">
            <w:pPr>
              <w:widowControl w:val="0"/>
              <w:jc w:val="center"/>
              <w:rPr>
                <w:rFonts w:ascii="GHEA Grapalat" w:hAnsi="GHEA Grapalat"/>
                <w:sz w:val="16"/>
                <w:szCs w:val="16"/>
              </w:rPr>
            </w:pPr>
          </w:p>
        </w:tc>
        <w:tc>
          <w:tcPr>
            <w:tcW w:w="94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43"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3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31"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73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73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3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2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4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3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4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2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68"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8D5356" w:rsidRPr="00B138F3" w:rsidTr="008D5356">
        <w:trPr>
          <w:trHeight w:val="404"/>
          <w:jc w:val="center"/>
        </w:trPr>
        <w:tc>
          <w:tcPr>
            <w:tcW w:w="1639" w:type="dxa"/>
            <w:vAlign w:val="center"/>
          </w:tcPr>
          <w:p w:rsidR="008D5356" w:rsidRPr="00362494" w:rsidRDefault="008D5356" w:rsidP="00A45F02">
            <w:pPr>
              <w:jc w:val="center"/>
              <w:rPr>
                <w:rFonts w:ascii="Sylfaen" w:hAnsi="Sylfaen" w:cs="Sylfaen"/>
              </w:rPr>
            </w:pPr>
            <w:r w:rsidRPr="00362494">
              <w:rPr>
                <w:rFonts w:ascii="Sylfaen" w:hAnsi="Sylfaen" w:cs="Sylfaen"/>
              </w:rPr>
              <w:t>1</w:t>
            </w:r>
          </w:p>
        </w:tc>
        <w:tc>
          <w:tcPr>
            <w:tcW w:w="1966" w:type="dxa"/>
            <w:vAlign w:val="center"/>
          </w:tcPr>
          <w:p w:rsidR="008D5356" w:rsidRPr="00362494" w:rsidRDefault="008D5356" w:rsidP="00A45F02">
            <w:pPr>
              <w:jc w:val="center"/>
              <w:rPr>
                <w:rFonts w:ascii="Calibri" w:hAnsi="Calibri" w:cs="Calibri"/>
                <w:lang w:val="en-US"/>
              </w:rPr>
            </w:pPr>
            <w:r w:rsidRPr="00362494">
              <w:rPr>
                <w:rFonts w:ascii="Calibri" w:hAnsi="Calibri" w:cs="Calibri"/>
                <w:lang w:val="en-US"/>
              </w:rPr>
              <w:t>15811120</w:t>
            </w:r>
          </w:p>
        </w:tc>
        <w:tc>
          <w:tcPr>
            <w:tcW w:w="1601" w:type="dxa"/>
            <w:vAlign w:val="center"/>
          </w:tcPr>
          <w:p w:rsidR="008D5356" w:rsidRPr="00362494" w:rsidRDefault="008D5356" w:rsidP="00A45F02">
            <w:pPr>
              <w:rPr>
                <w:rFonts w:ascii="Calibri" w:hAnsi="Calibri" w:cs="Calibri"/>
                <w:lang w:val="en-US"/>
              </w:rPr>
            </w:pPr>
            <w:r w:rsidRPr="00362494">
              <w:rPr>
                <w:rFonts w:ascii="Sylfaen" w:hAnsi="Sylfaen" w:cs="Sylfaen"/>
                <w:lang w:val="en-US"/>
              </w:rPr>
              <w:t xml:space="preserve"> Хлеб</w:t>
            </w:r>
          </w:p>
        </w:tc>
        <w:tc>
          <w:tcPr>
            <w:tcW w:w="943" w:type="dxa"/>
          </w:tcPr>
          <w:p w:rsidR="008D5356" w:rsidRPr="00EF2440" w:rsidRDefault="008D5356" w:rsidP="00A45F02">
            <w:pPr>
              <w:rPr>
                <w:sz w:val="16"/>
                <w:szCs w:val="16"/>
              </w:rPr>
            </w:pPr>
            <w:r w:rsidRPr="00EF2440">
              <w:rPr>
                <w:sz w:val="16"/>
                <w:szCs w:val="16"/>
              </w:rPr>
              <w:t>10.11%</w:t>
            </w:r>
          </w:p>
        </w:tc>
        <w:tc>
          <w:tcPr>
            <w:tcW w:w="943" w:type="dxa"/>
          </w:tcPr>
          <w:p w:rsidR="008D5356" w:rsidRPr="00EF2440" w:rsidRDefault="008D5356" w:rsidP="00A45F02">
            <w:pPr>
              <w:rPr>
                <w:sz w:val="16"/>
                <w:szCs w:val="16"/>
              </w:rPr>
            </w:pPr>
            <w:r w:rsidRPr="00EF2440">
              <w:rPr>
                <w:sz w:val="16"/>
                <w:szCs w:val="16"/>
              </w:rPr>
              <w:t>22.11%</w:t>
            </w:r>
          </w:p>
        </w:tc>
        <w:tc>
          <w:tcPr>
            <w:tcW w:w="736" w:type="dxa"/>
          </w:tcPr>
          <w:p w:rsidR="008D5356" w:rsidRPr="00EF2440" w:rsidRDefault="008D5356" w:rsidP="00A45F02">
            <w:pPr>
              <w:rPr>
                <w:sz w:val="16"/>
                <w:szCs w:val="16"/>
              </w:rPr>
            </w:pPr>
            <w:r w:rsidRPr="00EF2440">
              <w:rPr>
                <w:sz w:val="16"/>
                <w:szCs w:val="16"/>
              </w:rPr>
              <w:t>34.11%</w:t>
            </w:r>
          </w:p>
        </w:tc>
        <w:tc>
          <w:tcPr>
            <w:tcW w:w="831" w:type="dxa"/>
          </w:tcPr>
          <w:p w:rsidR="008D5356" w:rsidRPr="00EF2440" w:rsidRDefault="008D5356" w:rsidP="00A45F02">
            <w:pPr>
              <w:rPr>
                <w:sz w:val="16"/>
                <w:szCs w:val="16"/>
              </w:rPr>
            </w:pPr>
            <w:r w:rsidRPr="00EF2440">
              <w:rPr>
                <w:sz w:val="16"/>
                <w:szCs w:val="16"/>
              </w:rPr>
              <w:t>45.41%</w:t>
            </w:r>
          </w:p>
        </w:tc>
        <w:tc>
          <w:tcPr>
            <w:tcW w:w="736" w:type="dxa"/>
          </w:tcPr>
          <w:p w:rsidR="008D5356" w:rsidRPr="00EF2440" w:rsidRDefault="008D5356" w:rsidP="00A45F02">
            <w:pPr>
              <w:rPr>
                <w:sz w:val="16"/>
                <w:szCs w:val="16"/>
              </w:rPr>
            </w:pPr>
            <w:r w:rsidRPr="00EF2440">
              <w:rPr>
                <w:sz w:val="16"/>
                <w:szCs w:val="16"/>
              </w:rPr>
              <w:t>54.41%</w:t>
            </w:r>
          </w:p>
        </w:tc>
        <w:tc>
          <w:tcPr>
            <w:tcW w:w="736" w:type="dxa"/>
          </w:tcPr>
          <w:p w:rsidR="008D5356" w:rsidRPr="00EF2440" w:rsidRDefault="008D5356" w:rsidP="00A45F02">
            <w:pPr>
              <w:rPr>
                <w:sz w:val="16"/>
                <w:szCs w:val="16"/>
              </w:rPr>
            </w:pPr>
            <w:r w:rsidRPr="00EF2440">
              <w:rPr>
                <w:sz w:val="16"/>
                <w:szCs w:val="16"/>
              </w:rPr>
              <w:t>54.41%</w:t>
            </w:r>
          </w:p>
        </w:tc>
        <w:tc>
          <w:tcPr>
            <w:tcW w:w="736" w:type="dxa"/>
          </w:tcPr>
          <w:p w:rsidR="008D5356" w:rsidRPr="00EF2440" w:rsidRDefault="008D5356" w:rsidP="00A45F02">
            <w:pPr>
              <w:rPr>
                <w:sz w:val="16"/>
                <w:szCs w:val="16"/>
              </w:rPr>
            </w:pPr>
            <w:r w:rsidRPr="00EF2440">
              <w:rPr>
                <w:sz w:val="16"/>
                <w:szCs w:val="16"/>
              </w:rPr>
              <w:t>54.41%</w:t>
            </w:r>
          </w:p>
        </w:tc>
        <w:tc>
          <w:tcPr>
            <w:tcW w:w="826" w:type="dxa"/>
          </w:tcPr>
          <w:p w:rsidR="008D5356" w:rsidRPr="00EF2440" w:rsidRDefault="008D5356" w:rsidP="00A45F02">
            <w:pPr>
              <w:rPr>
                <w:sz w:val="16"/>
                <w:szCs w:val="16"/>
              </w:rPr>
            </w:pPr>
            <w:r w:rsidRPr="00EF2440">
              <w:rPr>
                <w:sz w:val="16"/>
                <w:szCs w:val="16"/>
              </w:rPr>
              <w:t>54.41%</w:t>
            </w:r>
          </w:p>
        </w:tc>
        <w:tc>
          <w:tcPr>
            <w:tcW w:w="843" w:type="dxa"/>
          </w:tcPr>
          <w:p w:rsidR="008D5356" w:rsidRPr="00EF2440" w:rsidRDefault="008D5356" w:rsidP="00A45F02">
            <w:pPr>
              <w:rPr>
                <w:sz w:val="16"/>
                <w:szCs w:val="16"/>
              </w:rPr>
            </w:pPr>
            <w:r w:rsidRPr="00EF2440">
              <w:rPr>
                <w:sz w:val="16"/>
                <w:szCs w:val="16"/>
              </w:rPr>
              <w:t>66.41%</w:t>
            </w:r>
          </w:p>
        </w:tc>
        <w:tc>
          <w:tcPr>
            <w:tcW w:w="831" w:type="dxa"/>
          </w:tcPr>
          <w:p w:rsidR="008D5356" w:rsidRPr="00EF2440" w:rsidRDefault="008D5356" w:rsidP="00A45F02">
            <w:pPr>
              <w:rPr>
                <w:sz w:val="16"/>
                <w:szCs w:val="16"/>
              </w:rPr>
            </w:pPr>
            <w:r w:rsidRPr="00EF2440">
              <w:rPr>
                <w:sz w:val="16"/>
                <w:szCs w:val="16"/>
              </w:rPr>
              <w:t>76.52%</w:t>
            </w:r>
          </w:p>
        </w:tc>
        <w:tc>
          <w:tcPr>
            <w:tcW w:w="943" w:type="dxa"/>
          </w:tcPr>
          <w:p w:rsidR="008D5356" w:rsidRPr="00EF2440" w:rsidRDefault="008D5356" w:rsidP="00A45F02">
            <w:pPr>
              <w:rPr>
                <w:sz w:val="16"/>
                <w:szCs w:val="16"/>
              </w:rPr>
            </w:pPr>
            <w:r w:rsidRPr="00EF2440">
              <w:rPr>
                <w:sz w:val="16"/>
                <w:szCs w:val="16"/>
              </w:rPr>
              <w:t>89.02%</w:t>
            </w:r>
          </w:p>
        </w:tc>
        <w:tc>
          <w:tcPr>
            <w:tcW w:w="827" w:type="dxa"/>
          </w:tcPr>
          <w:p w:rsidR="008D5356" w:rsidRPr="00EF2440" w:rsidRDefault="008D5356" w:rsidP="00A45F02">
            <w:pPr>
              <w:rPr>
                <w:sz w:val="16"/>
                <w:szCs w:val="16"/>
              </w:rPr>
            </w:pPr>
            <w:r w:rsidRPr="00EF2440">
              <w:rPr>
                <w:sz w:val="16"/>
                <w:szCs w:val="16"/>
              </w:rPr>
              <w:t>100 %</w:t>
            </w:r>
          </w:p>
        </w:tc>
        <w:tc>
          <w:tcPr>
            <w:tcW w:w="768" w:type="dxa"/>
          </w:tcPr>
          <w:p w:rsidR="008D5356" w:rsidRPr="00EF2440" w:rsidRDefault="008D5356" w:rsidP="00A45F02">
            <w:pPr>
              <w:rPr>
                <w:sz w:val="16"/>
                <w:szCs w:val="16"/>
              </w:rPr>
            </w:pPr>
            <w:r>
              <w:rPr>
                <w:sz w:val="16"/>
                <w:szCs w:val="16"/>
              </w:rPr>
              <w:t>100</w:t>
            </w:r>
            <w:r w:rsidRPr="00EF2440">
              <w:rPr>
                <w:sz w:val="16"/>
                <w:szCs w:val="16"/>
              </w:rPr>
              <w:t>%</w:t>
            </w:r>
          </w:p>
        </w:tc>
      </w:tr>
      <w:tr w:rsidR="008D5356" w:rsidRPr="00B138F3" w:rsidTr="008D5356">
        <w:trPr>
          <w:trHeight w:val="404"/>
          <w:jc w:val="center"/>
        </w:trPr>
        <w:tc>
          <w:tcPr>
            <w:tcW w:w="1639" w:type="dxa"/>
            <w:vAlign w:val="center"/>
          </w:tcPr>
          <w:p w:rsidR="008D5356" w:rsidRPr="00362494" w:rsidRDefault="008D5356" w:rsidP="00A45F02">
            <w:pPr>
              <w:jc w:val="center"/>
              <w:rPr>
                <w:rFonts w:ascii="Sylfaen" w:hAnsi="Sylfaen" w:cs="Sylfaen"/>
              </w:rPr>
            </w:pPr>
            <w:r w:rsidRPr="00362494">
              <w:rPr>
                <w:rFonts w:ascii="Sylfaen" w:hAnsi="Sylfaen" w:cs="Sylfaen"/>
              </w:rPr>
              <w:t>2</w:t>
            </w:r>
          </w:p>
        </w:tc>
        <w:tc>
          <w:tcPr>
            <w:tcW w:w="1966" w:type="dxa"/>
            <w:vAlign w:val="center"/>
          </w:tcPr>
          <w:p w:rsidR="008D5356" w:rsidRPr="00362494" w:rsidRDefault="008D5356" w:rsidP="00A45F02">
            <w:pPr>
              <w:rPr>
                <w:rFonts w:ascii="Calibri" w:hAnsi="Calibri" w:cs="Calibri"/>
                <w:lang w:val="en-US"/>
              </w:rPr>
            </w:pPr>
            <w:r>
              <w:rPr>
                <w:rFonts w:ascii="Calibri" w:hAnsi="Calibri" w:cs="Calibri"/>
                <w:lang w:val="en-US"/>
              </w:rPr>
              <w:t xml:space="preserve">        </w:t>
            </w:r>
            <w:r w:rsidRPr="00362494">
              <w:rPr>
                <w:rFonts w:ascii="Calibri" w:hAnsi="Calibri" w:cs="Calibri"/>
                <w:lang w:val="en-US"/>
              </w:rPr>
              <w:t>15331153</w:t>
            </w:r>
          </w:p>
        </w:tc>
        <w:tc>
          <w:tcPr>
            <w:tcW w:w="1601" w:type="dxa"/>
            <w:vAlign w:val="center"/>
          </w:tcPr>
          <w:p w:rsidR="008D5356" w:rsidRPr="00362494" w:rsidRDefault="008D5356" w:rsidP="00A45F02">
            <w:pPr>
              <w:rPr>
                <w:rFonts w:ascii="Calibri" w:hAnsi="Calibri" w:cs="Calibri"/>
              </w:rPr>
            </w:pPr>
            <w:r w:rsidRPr="00362494">
              <w:rPr>
                <w:rFonts w:ascii="Sylfaen" w:hAnsi="Sylfaen" w:cs="Sylfaen"/>
              </w:rPr>
              <w:t>Чечевица</w:t>
            </w:r>
          </w:p>
        </w:tc>
        <w:tc>
          <w:tcPr>
            <w:tcW w:w="943" w:type="dxa"/>
          </w:tcPr>
          <w:p w:rsidR="008D5356" w:rsidRPr="00EF2440" w:rsidRDefault="008D5356" w:rsidP="00A45F02">
            <w:pPr>
              <w:rPr>
                <w:sz w:val="16"/>
                <w:szCs w:val="16"/>
              </w:rPr>
            </w:pPr>
            <w:r w:rsidRPr="00EF2440">
              <w:rPr>
                <w:sz w:val="16"/>
                <w:szCs w:val="16"/>
              </w:rPr>
              <w:t>10.11%</w:t>
            </w:r>
          </w:p>
        </w:tc>
        <w:tc>
          <w:tcPr>
            <w:tcW w:w="943" w:type="dxa"/>
          </w:tcPr>
          <w:p w:rsidR="008D5356" w:rsidRPr="00EF2440" w:rsidRDefault="008D5356" w:rsidP="00A45F02">
            <w:pPr>
              <w:rPr>
                <w:sz w:val="16"/>
                <w:szCs w:val="16"/>
              </w:rPr>
            </w:pPr>
            <w:r w:rsidRPr="00EF2440">
              <w:rPr>
                <w:sz w:val="16"/>
                <w:szCs w:val="16"/>
              </w:rPr>
              <w:t>22.11%</w:t>
            </w:r>
          </w:p>
        </w:tc>
        <w:tc>
          <w:tcPr>
            <w:tcW w:w="736" w:type="dxa"/>
          </w:tcPr>
          <w:p w:rsidR="008D5356" w:rsidRPr="00EF2440" w:rsidRDefault="008D5356" w:rsidP="00A45F02">
            <w:pPr>
              <w:rPr>
                <w:sz w:val="16"/>
                <w:szCs w:val="16"/>
              </w:rPr>
            </w:pPr>
            <w:r w:rsidRPr="00EF2440">
              <w:rPr>
                <w:sz w:val="16"/>
                <w:szCs w:val="16"/>
              </w:rPr>
              <w:t>34.11%</w:t>
            </w:r>
          </w:p>
        </w:tc>
        <w:tc>
          <w:tcPr>
            <w:tcW w:w="831" w:type="dxa"/>
          </w:tcPr>
          <w:p w:rsidR="008D5356" w:rsidRPr="00EF2440" w:rsidRDefault="008D5356" w:rsidP="00A45F02">
            <w:pPr>
              <w:rPr>
                <w:sz w:val="16"/>
                <w:szCs w:val="16"/>
              </w:rPr>
            </w:pPr>
            <w:r w:rsidRPr="00EF2440">
              <w:rPr>
                <w:sz w:val="16"/>
                <w:szCs w:val="16"/>
              </w:rPr>
              <w:t>45.41%</w:t>
            </w:r>
          </w:p>
        </w:tc>
        <w:tc>
          <w:tcPr>
            <w:tcW w:w="736" w:type="dxa"/>
          </w:tcPr>
          <w:p w:rsidR="008D5356" w:rsidRPr="00EF2440" w:rsidRDefault="008D5356" w:rsidP="00A45F02">
            <w:pPr>
              <w:rPr>
                <w:sz w:val="16"/>
                <w:szCs w:val="16"/>
              </w:rPr>
            </w:pPr>
            <w:r w:rsidRPr="00EF2440">
              <w:rPr>
                <w:sz w:val="16"/>
                <w:szCs w:val="16"/>
              </w:rPr>
              <w:t>54.41%</w:t>
            </w:r>
          </w:p>
        </w:tc>
        <w:tc>
          <w:tcPr>
            <w:tcW w:w="736" w:type="dxa"/>
          </w:tcPr>
          <w:p w:rsidR="008D5356" w:rsidRPr="00EF2440" w:rsidRDefault="008D5356" w:rsidP="00A45F02">
            <w:pPr>
              <w:rPr>
                <w:sz w:val="16"/>
                <w:szCs w:val="16"/>
              </w:rPr>
            </w:pPr>
            <w:r w:rsidRPr="00EF2440">
              <w:rPr>
                <w:sz w:val="16"/>
                <w:szCs w:val="16"/>
              </w:rPr>
              <w:t>54.41%</w:t>
            </w:r>
          </w:p>
        </w:tc>
        <w:tc>
          <w:tcPr>
            <w:tcW w:w="736" w:type="dxa"/>
          </w:tcPr>
          <w:p w:rsidR="008D5356" w:rsidRPr="00EF2440" w:rsidRDefault="008D5356" w:rsidP="00A45F02">
            <w:pPr>
              <w:rPr>
                <w:sz w:val="16"/>
                <w:szCs w:val="16"/>
              </w:rPr>
            </w:pPr>
            <w:r w:rsidRPr="00EF2440">
              <w:rPr>
                <w:sz w:val="16"/>
                <w:szCs w:val="16"/>
              </w:rPr>
              <w:t>54.41%</w:t>
            </w:r>
          </w:p>
        </w:tc>
        <w:tc>
          <w:tcPr>
            <w:tcW w:w="826" w:type="dxa"/>
          </w:tcPr>
          <w:p w:rsidR="008D5356" w:rsidRPr="00EF2440" w:rsidRDefault="008D5356" w:rsidP="00A45F02">
            <w:pPr>
              <w:rPr>
                <w:sz w:val="16"/>
                <w:szCs w:val="16"/>
              </w:rPr>
            </w:pPr>
            <w:r w:rsidRPr="00EF2440">
              <w:rPr>
                <w:sz w:val="16"/>
                <w:szCs w:val="16"/>
              </w:rPr>
              <w:t>54.41%</w:t>
            </w:r>
          </w:p>
        </w:tc>
        <w:tc>
          <w:tcPr>
            <w:tcW w:w="843" w:type="dxa"/>
          </w:tcPr>
          <w:p w:rsidR="008D5356" w:rsidRPr="00EF2440" w:rsidRDefault="008D5356" w:rsidP="00A45F02">
            <w:pPr>
              <w:rPr>
                <w:sz w:val="16"/>
                <w:szCs w:val="16"/>
              </w:rPr>
            </w:pPr>
            <w:r w:rsidRPr="00EF2440">
              <w:rPr>
                <w:sz w:val="16"/>
                <w:szCs w:val="16"/>
              </w:rPr>
              <w:t>66.41%</w:t>
            </w:r>
          </w:p>
        </w:tc>
        <w:tc>
          <w:tcPr>
            <w:tcW w:w="831" w:type="dxa"/>
          </w:tcPr>
          <w:p w:rsidR="008D5356" w:rsidRPr="00EF2440" w:rsidRDefault="008D5356" w:rsidP="00A45F02">
            <w:pPr>
              <w:rPr>
                <w:sz w:val="16"/>
                <w:szCs w:val="16"/>
              </w:rPr>
            </w:pPr>
            <w:r w:rsidRPr="00EF2440">
              <w:rPr>
                <w:sz w:val="16"/>
                <w:szCs w:val="16"/>
              </w:rPr>
              <w:t>76.52%</w:t>
            </w:r>
          </w:p>
        </w:tc>
        <w:tc>
          <w:tcPr>
            <w:tcW w:w="943" w:type="dxa"/>
          </w:tcPr>
          <w:p w:rsidR="008D5356" w:rsidRPr="00EF2440" w:rsidRDefault="008D5356" w:rsidP="00A45F02">
            <w:pPr>
              <w:rPr>
                <w:sz w:val="16"/>
                <w:szCs w:val="16"/>
              </w:rPr>
            </w:pPr>
            <w:r w:rsidRPr="00EF2440">
              <w:rPr>
                <w:sz w:val="16"/>
                <w:szCs w:val="16"/>
              </w:rPr>
              <w:t>89.02%</w:t>
            </w:r>
          </w:p>
        </w:tc>
        <w:tc>
          <w:tcPr>
            <w:tcW w:w="827" w:type="dxa"/>
          </w:tcPr>
          <w:p w:rsidR="008D5356" w:rsidRPr="00EF2440" w:rsidRDefault="008D5356" w:rsidP="00A45F02">
            <w:pPr>
              <w:rPr>
                <w:sz w:val="16"/>
                <w:szCs w:val="16"/>
              </w:rPr>
            </w:pPr>
            <w:r w:rsidRPr="00EF2440">
              <w:rPr>
                <w:sz w:val="16"/>
                <w:szCs w:val="16"/>
              </w:rPr>
              <w:t>100 %</w:t>
            </w:r>
          </w:p>
        </w:tc>
        <w:tc>
          <w:tcPr>
            <w:tcW w:w="768" w:type="dxa"/>
          </w:tcPr>
          <w:p w:rsidR="008D5356" w:rsidRPr="00EF2440" w:rsidRDefault="008D5356" w:rsidP="00A45F02">
            <w:pPr>
              <w:rPr>
                <w:sz w:val="16"/>
                <w:szCs w:val="16"/>
              </w:rPr>
            </w:pPr>
            <w:r>
              <w:rPr>
                <w:sz w:val="16"/>
                <w:szCs w:val="16"/>
              </w:rPr>
              <w:t>100</w:t>
            </w:r>
            <w:r w:rsidRPr="00EF2440">
              <w:rPr>
                <w:sz w:val="16"/>
                <w:szCs w:val="16"/>
              </w:rPr>
              <w:t>%</w:t>
            </w:r>
          </w:p>
        </w:tc>
      </w:tr>
      <w:tr w:rsidR="008D5356" w:rsidRPr="00B138F3" w:rsidTr="008D5356">
        <w:trPr>
          <w:trHeight w:val="404"/>
          <w:jc w:val="center"/>
        </w:trPr>
        <w:tc>
          <w:tcPr>
            <w:tcW w:w="1639" w:type="dxa"/>
            <w:vAlign w:val="center"/>
          </w:tcPr>
          <w:p w:rsidR="008D5356" w:rsidRPr="00362494" w:rsidRDefault="008D5356" w:rsidP="00A45F02">
            <w:pPr>
              <w:jc w:val="center"/>
              <w:rPr>
                <w:rFonts w:ascii="Sylfaen" w:hAnsi="Sylfaen" w:cs="Sylfaen"/>
                <w:lang w:val="en-US"/>
              </w:rPr>
            </w:pPr>
            <w:r w:rsidRPr="00362494">
              <w:rPr>
                <w:rFonts w:ascii="Sylfaen" w:hAnsi="Sylfaen" w:cs="Sylfaen"/>
                <w:lang w:val="en-US"/>
              </w:rPr>
              <w:t>3</w:t>
            </w:r>
          </w:p>
        </w:tc>
        <w:tc>
          <w:tcPr>
            <w:tcW w:w="1966" w:type="dxa"/>
            <w:vAlign w:val="center"/>
          </w:tcPr>
          <w:p w:rsidR="008D5356" w:rsidRPr="00362494" w:rsidRDefault="008D5356" w:rsidP="00A45F02">
            <w:pPr>
              <w:jc w:val="center"/>
              <w:rPr>
                <w:rFonts w:ascii="Calibri" w:hAnsi="Calibri" w:cs="Calibri"/>
                <w:lang w:val="en-US"/>
              </w:rPr>
            </w:pPr>
            <w:r w:rsidRPr="00362494">
              <w:rPr>
                <w:rFonts w:ascii="Calibri" w:hAnsi="Calibri" w:cs="Calibri"/>
                <w:lang w:val="en-US"/>
              </w:rPr>
              <w:t>3211300</w:t>
            </w:r>
          </w:p>
        </w:tc>
        <w:tc>
          <w:tcPr>
            <w:tcW w:w="1601" w:type="dxa"/>
            <w:vAlign w:val="center"/>
          </w:tcPr>
          <w:p w:rsidR="008D5356" w:rsidRPr="00362494" w:rsidRDefault="008D5356" w:rsidP="00A45F02">
            <w:pPr>
              <w:rPr>
                <w:rFonts w:ascii="Calibri" w:hAnsi="Calibri" w:cs="Calibri"/>
              </w:rPr>
            </w:pPr>
            <w:r w:rsidRPr="00362494">
              <w:rPr>
                <w:rFonts w:ascii="Sylfaen" w:hAnsi="Sylfaen" w:cs="Sylfaen"/>
              </w:rPr>
              <w:t>Рис</w:t>
            </w:r>
          </w:p>
        </w:tc>
        <w:tc>
          <w:tcPr>
            <w:tcW w:w="943" w:type="dxa"/>
          </w:tcPr>
          <w:p w:rsidR="008D5356" w:rsidRPr="00EF2440" w:rsidRDefault="008D5356" w:rsidP="00A45F02">
            <w:pPr>
              <w:rPr>
                <w:b/>
                <w:sz w:val="16"/>
                <w:szCs w:val="16"/>
              </w:rPr>
            </w:pPr>
            <w:r w:rsidRPr="00EF2440">
              <w:rPr>
                <w:b/>
                <w:sz w:val="16"/>
                <w:szCs w:val="16"/>
              </w:rPr>
              <w:t>10.11%</w:t>
            </w:r>
          </w:p>
        </w:tc>
        <w:tc>
          <w:tcPr>
            <w:tcW w:w="943" w:type="dxa"/>
          </w:tcPr>
          <w:p w:rsidR="008D5356" w:rsidRPr="00EF2440" w:rsidRDefault="008D5356" w:rsidP="00A45F02">
            <w:pPr>
              <w:rPr>
                <w:b/>
                <w:sz w:val="16"/>
                <w:szCs w:val="16"/>
              </w:rPr>
            </w:pPr>
            <w:r w:rsidRPr="00EF2440">
              <w:rPr>
                <w:b/>
                <w:sz w:val="16"/>
                <w:szCs w:val="16"/>
              </w:rPr>
              <w:t>22.11%</w:t>
            </w:r>
          </w:p>
        </w:tc>
        <w:tc>
          <w:tcPr>
            <w:tcW w:w="736" w:type="dxa"/>
          </w:tcPr>
          <w:p w:rsidR="008D5356" w:rsidRPr="00EF2440" w:rsidRDefault="008D5356" w:rsidP="00A45F02">
            <w:pPr>
              <w:rPr>
                <w:b/>
                <w:sz w:val="16"/>
                <w:szCs w:val="16"/>
              </w:rPr>
            </w:pPr>
            <w:r w:rsidRPr="00EF2440">
              <w:rPr>
                <w:b/>
                <w:sz w:val="16"/>
                <w:szCs w:val="16"/>
              </w:rPr>
              <w:t>34.11%</w:t>
            </w:r>
          </w:p>
        </w:tc>
        <w:tc>
          <w:tcPr>
            <w:tcW w:w="831" w:type="dxa"/>
          </w:tcPr>
          <w:p w:rsidR="008D5356" w:rsidRPr="00EF2440" w:rsidRDefault="008D5356" w:rsidP="00A45F02">
            <w:pPr>
              <w:rPr>
                <w:b/>
                <w:sz w:val="16"/>
                <w:szCs w:val="16"/>
              </w:rPr>
            </w:pPr>
            <w:r w:rsidRPr="00EF2440">
              <w:rPr>
                <w:b/>
                <w:sz w:val="16"/>
                <w:szCs w:val="16"/>
              </w:rPr>
              <w:t>45.41%</w:t>
            </w:r>
          </w:p>
        </w:tc>
        <w:tc>
          <w:tcPr>
            <w:tcW w:w="736" w:type="dxa"/>
          </w:tcPr>
          <w:p w:rsidR="008D5356" w:rsidRPr="00EF2440" w:rsidRDefault="008D5356" w:rsidP="00A45F02">
            <w:pPr>
              <w:rPr>
                <w:b/>
                <w:sz w:val="16"/>
                <w:szCs w:val="16"/>
              </w:rPr>
            </w:pPr>
            <w:r w:rsidRPr="00EF2440">
              <w:rPr>
                <w:b/>
                <w:sz w:val="16"/>
                <w:szCs w:val="16"/>
              </w:rPr>
              <w:t>54.41%</w:t>
            </w:r>
          </w:p>
        </w:tc>
        <w:tc>
          <w:tcPr>
            <w:tcW w:w="736" w:type="dxa"/>
          </w:tcPr>
          <w:p w:rsidR="008D5356" w:rsidRPr="00EF2440" w:rsidRDefault="008D5356" w:rsidP="00A45F02">
            <w:pPr>
              <w:rPr>
                <w:b/>
                <w:sz w:val="16"/>
                <w:szCs w:val="16"/>
              </w:rPr>
            </w:pPr>
            <w:r w:rsidRPr="00EF2440">
              <w:rPr>
                <w:b/>
                <w:sz w:val="16"/>
                <w:szCs w:val="16"/>
              </w:rPr>
              <w:t>54.41%</w:t>
            </w:r>
          </w:p>
        </w:tc>
        <w:tc>
          <w:tcPr>
            <w:tcW w:w="736" w:type="dxa"/>
          </w:tcPr>
          <w:p w:rsidR="008D5356" w:rsidRPr="00EF2440" w:rsidRDefault="008D5356" w:rsidP="00A45F02">
            <w:pPr>
              <w:rPr>
                <w:b/>
                <w:sz w:val="16"/>
                <w:szCs w:val="16"/>
              </w:rPr>
            </w:pPr>
            <w:r w:rsidRPr="00EF2440">
              <w:rPr>
                <w:b/>
                <w:sz w:val="16"/>
                <w:szCs w:val="16"/>
              </w:rPr>
              <w:t>54.41%</w:t>
            </w:r>
          </w:p>
        </w:tc>
        <w:tc>
          <w:tcPr>
            <w:tcW w:w="826" w:type="dxa"/>
          </w:tcPr>
          <w:p w:rsidR="008D5356" w:rsidRPr="00EF2440" w:rsidRDefault="008D5356" w:rsidP="00A45F02">
            <w:pPr>
              <w:rPr>
                <w:b/>
                <w:sz w:val="16"/>
                <w:szCs w:val="16"/>
              </w:rPr>
            </w:pPr>
            <w:r w:rsidRPr="00EF2440">
              <w:rPr>
                <w:b/>
                <w:sz w:val="16"/>
                <w:szCs w:val="16"/>
              </w:rPr>
              <w:t>54.41%</w:t>
            </w:r>
          </w:p>
        </w:tc>
        <w:tc>
          <w:tcPr>
            <w:tcW w:w="843" w:type="dxa"/>
          </w:tcPr>
          <w:p w:rsidR="008D5356" w:rsidRPr="00EF2440" w:rsidRDefault="008D5356" w:rsidP="00A45F02">
            <w:pPr>
              <w:rPr>
                <w:b/>
                <w:sz w:val="16"/>
                <w:szCs w:val="16"/>
              </w:rPr>
            </w:pPr>
            <w:r w:rsidRPr="00EF2440">
              <w:rPr>
                <w:b/>
                <w:sz w:val="16"/>
                <w:szCs w:val="16"/>
              </w:rPr>
              <w:t>66.41%</w:t>
            </w:r>
          </w:p>
        </w:tc>
        <w:tc>
          <w:tcPr>
            <w:tcW w:w="831" w:type="dxa"/>
          </w:tcPr>
          <w:p w:rsidR="008D5356" w:rsidRPr="00EF2440" w:rsidRDefault="008D5356" w:rsidP="00A45F02">
            <w:pPr>
              <w:rPr>
                <w:b/>
                <w:sz w:val="16"/>
                <w:szCs w:val="16"/>
              </w:rPr>
            </w:pPr>
            <w:r w:rsidRPr="00EF2440">
              <w:rPr>
                <w:b/>
                <w:sz w:val="16"/>
                <w:szCs w:val="16"/>
              </w:rPr>
              <w:t>76.52%</w:t>
            </w:r>
          </w:p>
        </w:tc>
        <w:tc>
          <w:tcPr>
            <w:tcW w:w="943" w:type="dxa"/>
          </w:tcPr>
          <w:p w:rsidR="008D5356" w:rsidRPr="00EF2440" w:rsidRDefault="008D5356" w:rsidP="00A45F02">
            <w:pPr>
              <w:rPr>
                <w:b/>
                <w:sz w:val="16"/>
                <w:szCs w:val="16"/>
              </w:rPr>
            </w:pPr>
            <w:r w:rsidRPr="00EF2440">
              <w:rPr>
                <w:b/>
                <w:sz w:val="16"/>
                <w:szCs w:val="16"/>
              </w:rPr>
              <w:t>89.02%</w:t>
            </w:r>
          </w:p>
        </w:tc>
        <w:tc>
          <w:tcPr>
            <w:tcW w:w="827" w:type="dxa"/>
          </w:tcPr>
          <w:p w:rsidR="008D5356" w:rsidRPr="00EF2440" w:rsidRDefault="008D5356" w:rsidP="00A45F02">
            <w:pPr>
              <w:rPr>
                <w:b/>
                <w:sz w:val="16"/>
                <w:szCs w:val="16"/>
              </w:rPr>
            </w:pPr>
            <w:r w:rsidRPr="00EF2440">
              <w:rPr>
                <w:b/>
                <w:sz w:val="16"/>
                <w:szCs w:val="16"/>
              </w:rPr>
              <w:t>100 %</w:t>
            </w:r>
          </w:p>
        </w:tc>
        <w:tc>
          <w:tcPr>
            <w:tcW w:w="768" w:type="dxa"/>
          </w:tcPr>
          <w:p w:rsidR="008D5356" w:rsidRPr="00EF2440" w:rsidRDefault="008D5356" w:rsidP="00A45F02">
            <w:pPr>
              <w:rPr>
                <w:b/>
                <w:sz w:val="16"/>
                <w:szCs w:val="16"/>
              </w:rPr>
            </w:pPr>
            <w:r w:rsidRPr="00EF2440">
              <w:rPr>
                <w:b/>
                <w:sz w:val="16"/>
                <w:szCs w:val="16"/>
              </w:rPr>
              <w:t>100 %</w:t>
            </w:r>
          </w:p>
        </w:tc>
      </w:tr>
      <w:tr w:rsidR="008D5356" w:rsidRPr="00B138F3" w:rsidTr="008D5356">
        <w:trPr>
          <w:trHeight w:val="404"/>
          <w:jc w:val="center"/>
        </w:trPr>
        <w:tc>
          <w:tcPr>
            <w:tcW w:w="1639" w:type="dxa"/>
            <w:vAlign w:val="center"/>
          </w:tcPr>
          <w:p w:rsidR="008D5356" w:rsidRPr="00362494" w:rsidRDefault="008D5356" w:rsidP="00A45F02">
            <w:pPr>
              <w:jc w:val="center"/>
              <w:rPr>
                <w:rFonts w:ascii="Sylfaen" w:hAnsi="Sylfaen" w:cs="Sylfaen"/>
                <w:lang w:val="en-US"/>
              </w:rPr>
            </w:pPr>
            <w:r w:rsidRPr="00362494">
              <w:rPr>
                <w:rFonts w:ascii="Sylfaen" w:hAnsi="Sylfaen" w:cs="Sylfaen"/>
                <w:lang w:val="en-US"/>
              </w:rPr>
              <w:t>4</w:t>
            </w:r>
          </w:p>
        </w:tc>
        <w:tc>
          <w:tcPr>
            <w:tcW w:w="1966" w:type="dxa"/>
            <w:vAlign w:val="center"/>
          </w:tcPr>
          <w:p w:rsidR="008D5356" w:rsidRPr="00362494" w:rsidRDefault="008D5356" w:rsidP="00A45F02">
            <w:pPr>
              <w:jc w:val="center"/>
              <w:rPr>
                <w:rFonts w:ascii="Calibri" w:hAnsi="Calibri" w:cs="Calibri"/>
                <w:lang w:val="en-US"/>
              </w:rPr>
            </w:pPr>
            <w:r w:rsidRPr="00362494">
              <w:rPr>
                <w:rFonts w:ascii="Calibri" w:hAnsi="Calibri" w:cs="Calibri"/>
                <w:lang w:val="en-US"/>
              </w:rPr>
              <w:t>15616000</w:t>
            </w:r>
          </w:p>
        </w:tc>
        <w:tc>
          <w:tcPr>
            <w:tcW w:w="1601" w:type="dxa"/>
            <w:vAlign w:val="center"/>
          </w:tcPr>
          <w:p w:rsidR="008D5356" w:rsidRPr="00362494" w:rsidRDefault="008D5356" w:rsidP="00A45F02">
            <w:pPr>
              <w:rPr>
                <w:rFonts w:ascii="Calibri" w:hAnsi="Calibri" w:cs="Calibri"/>
              </w:rPr>
            </w:pPr>
            <w:r w:rsidRPr="00362494">
              <w:rPr>
                <w:rFonts w:ascii="Sylfaen" w:hAnsi="Sylfaen" w:cs="Sylfaen"/>
              </w:rPr>
              <w:t>гречка</w:t>
            </w:r>
          </w:p>
        </w:tc>
        <w:tc>
          <w:tcPr>
            <w:tcW w:w="943" w:type="dxa"/>
          </w:tcPr>
          <w:p w:rsidR="008D5356" w:rsidRPr="00EF2440" w:rsidRDefault="008D5356" w:rsidP="00A45F02">
            <w:pPr>
              <w:rPr>
                <w:sz w:val="16"/>
                <w:szCs w:val="16"/>
              </w:rPr>
            </w:pPr>
            <w:r w:rsidRPr="00EF2440">
              <w:rPr>
                <w:sz w:val="16"/>
                <w:szCs w:val="16"/>
              </w:rPr>
              <w:t>10.11%</w:t>
            </w:r>
          </w:p>
        </w:tc>
        <w:tc>
          <w:tcPr>
            <w:tcW w:w="943" w:type="dxa"/>
          </w:tcPr>
          <w:p w:rsidR="008D5356" w:rsidRPr="00EF2440" w:rsidRDefault="008D5356" w:rsidP="00A45F02">
            <w:pPr>
              <w:rPr>
                <w:sz w:val="16"/>
                <w:szCs w:val="16"/>
              </w:rPr>
            </w:pPr>
            <w:r w:rsidRPr="00EF2440">
              <w:rPr>
                <w:sz w:val="16"/>
                <w:szCs w:val="16"/>
              </w:rPr>
              <w:t>22.11%</w:t>
            </w:r>
          </w:p>
        </w:tc>
        <w:tc>
          <w:tcPr>
            <w:tcW w:w="736" w:type="dxa"/>
          </w:tcPr>
          <w:p w:rsidR="008D5356" w:rsidRPr="00EF2440" w:rsidRDefault="008D5356" w:rsidP="00A45F02">
            <w:pPr>
              <w:rPr>
                <w:sz w:val="16"/>
                <w:szCs w:val="16"/>
              </w:rPr>
            </w:pPr>
            <w:r w:rsidRPr="00EF2440">
              <w:rPr>
                <w:sz w:val="16"/>
                <w:szCs w:val="16"/>
              </w:rPr>
              <w:t>34.11%</w:t>
            </w:r>
          </w:p>
        </w:tc>
        <w:tc>
          <w:tcPr>
            <w:tcW w:w="831" w:type="dxa"/>
          </w:tcPr>
          <w:p w:rsidR="008D5356" w:rsidRPr="00EF2440" w:rsidRDefault="008D5356" w:rsidP="00A45F02">
            <w:pPr>
              <w:rPr>
                <w:sz w:val="16"/>
                <w:szCs w:val="16"/>
              </w:rPr>
            </w:pPr>
            <w:r w:rsidRPr="00EF2440">
              <w:rPr>
                <w:sz w:val="16"/>
                <w:szCs w:val="16"/>
              </w:rPr>
              <w:t>45.41%</w:t>
            </w:r>
          </w:p>
        </w:tc>
        <w:tc>
          <w:tcPr>
            <w:tcW w:w="736" w:type="dxa"/>
          </w:tcPr>
          <w:p w:rsidR="008D5356" w:rsidRPr="00EF2440" w:rsidRDefault="008D5356" w:rsidP="00A45F02">
            <w:pPr>
              <w:rPr>
                <w:sz w:val="16"/>
                <w:szCs w:val="16"/>
              </w:rPr>
            </w:pPr>
            <w:r w:rsidRPr="00EF2440">
              <w:rPr>
                <w:sz w:val="16"/>
                <w:szCs w:val="16"/>
              </w:rPr>
              <w:t>54.41%</w:t>
            </w:r>
          </w:p>
        </w:tc>
        <w:tc>
          <w:tcPr>
            <w:tcW w:w="736" w:type="dxa"/>
          </w:tcPr>
          <w:p w:rsidR="008D5356" w:rsidRPr="00EF2440" w:rsidRDefault="008D5356" w:rsidP="00A45F02">
            <w:pPr>
              <w:rPr>
                <w:sz w:val="16"/>
                <w:szCs w:val="16"/>
              </w:rPr>
            </w:pPr>
            <w:r w:rsidRPr="00EF2440">
              <w:rPr>
                <w:sz w:val="16"/>
                <w:szCs w:val="16"/>
              </w:rPr>
              <w:t>54.41%</w:t>
            </w:r>
          </w:p>
        </w:tc>
        <w:tc>
          <w:tcPr>
            <w:tcW w:w="736" w:type="dxa"/>
          </w:tcPr>
          <w:p w:rsidR="008D5356" w:rsidRPr="00EF2440" w:rsidRDefault="008D5356" w:rsidP="00A45F02">
            <w:pPr>
              <w:rPr>
                <w:sz w:val="16"/>
                <w:szCs w:val="16"/>
              </w:rPr>
            </w:pPr>
            <w:r w:rsidRPr="00EF2440">
              <w:rPr>
                <w:sz w:val="16"/>
                <w:szCs w:val="16"/>
              </w:rPr>
              <w:t>54.41%</w:t>
            </w:r>
          </w:p>
        </w:tc>
        <w:tc>
          <w:tcPr>
            <w:tcW w:w="826" w:type="dxa"/>
          </w:tcPr>
          <w:p w:rsidR="008D5356" w:rsidRPr="00EF2440" w:rsidRDefault="008D5356" w:rsidP="00A45F02">
            <w:pPr>
              <w:rPr>
                <w:sz w:val="16"/>
                <w:szCs w:val="16"/>
              </w:rPr>
            </w:pPr>
            <w:r w:rsidRPr="00EF2440">
              <w:rPr>
                <w:sz w:val="16"/>
                <w:szCs w:val="16"/>
              </w:rPr>
              <w:t>54.41%</w:t>
            </w:r>
          </w:p>
        </w:tc>
        <w:tc>
          <w:tcPr>
            <w:tcW w:w="843" w:type="dxa"/>
          </w:tcPr>
          <w:p w:rsidR="008D5356" w:rsidRPr="00EF2440" w:rsidRDefault="008D5356" w:rsidP="00A45F02">
            <w:pPr>
              <w:rPr>
                <w:sz w:val="16"/>
                <w:szCs w:val="16"/>
              </w:rPr>
            </w:pPr>
            <w:r w:rsidRPr="00EF2440">
              <w:rPr>
                <w:sz w:val="16"/>
                <w:szCs w:val="16"/>
              </w:rPr>
              <w:t>66.41%</w:t>
            </w:r>
          </w:p>
        </w:tc>
        <w:tc>
          <w:tcPr>
            <w:tcW w:w="831" w:type="dxa"/>
          </w:tcPr>
          <w:p w:rsidR="008D5356" w:rsidRPr="00EF2440" w:rsidRDefault="008D5356" w:rsidP="00A45F02">
            <w:pPr>
              <w:rPr>
                <w:sz w:val="16"/>
                <w:szCs w:val="16"/>
              </w:rPr>
            </w:pPr>
            <w:r w:rsidRPr="00EF2440">
              <w:rPr>
                <w:sz w:val="16"/>
                <w:szCs w:val="16"/>
              </w:rPr>
              <w:t>76.52%</w:t>
            </w:r>
          </w:p>
        </w:tc>
        <w:tc>
          <w:tcPr>
            <w:tcW w:w="943" w:type="dxa"/>
          </w:tcPr>
          <w:p w:rsidR="008D5356" w:rsidRPr="00EF2440" w:rsidRDefault="008D5356" w:rsidP="00A45F02">
            <w:pPr>
              <w:rPr>
                <w:sz w:val="16"/>
                <w:szCs w:val="16"/>
              </w:rPr>
            </w:pPr>
            <w:r w:rsidRPr="00EF2440">
              <w:rPr>
                <w:sz w:val="16"/>
                <w:szCs w:val="16"/>
              </w:rPr>
              <w:t>89.02%</w:t>
            </w:r>
          </w:p>
        </w:tc>
        <w:tc>
          <w:tcPr>
            <w:tcW w:w="827" w:type="dxa"/>
          </w:tcPr>
          <w:p w:rsidR="008D5356" w:rsidRPr="00EF2440" w:rsidRDefault="008D5356" w:rsidP="00A45F02">
            <w:pPr>
              <w:rPr>
                <w:sz w:val="16"/>
                <w:szCs w:val="16"/>
              </w:rPr>
            </w:pPr>
            <w:r w:rsidRPr="00EF2440">
              <w:rPr>
                <w:sz w:val="16"/>
                <w:szCs w:val="16"/>
              </w:rPr>
              <w:t>100 %</w:t>
            </w:r>
          </w:p>
        </w:tc>
        <w:tc>
          <w:tcPr>
            <w:tcW w:w="768" w:type="dxa"/>
          </w:tcPr>
          <w:p w:rsidR="008D5356" w:rsidRPr="00EF2440" w:rsidRDefault="008D5356" w:rsidP="00A45F02">
            <w:pPr>
              <w:rPr>
                <w:sz w:val="16"/>
                <w:szCs w:val="16"/>
              </w:rPr>
            </w:pPr>
            <w:r>
              <w:rPr>
                <w:sz w:val="16"/>
                <w:szCs w:val="16"/>
              </w:rPr>
              <w:t>100</w:t>
            </w:r>
            <w:r w:rsidRPr="00EF2440">
              <w:rPr>
                <w:sz w:val="16"/>
                <w:szCs w:val="16"/>
              </w:rPr>
              <w:t>%</w:t>
            </w:r>
          </w:p>
        </w:tc>
      </w:tr>
      <w:tr w:rsidR="008D5356" w:rsidRPr="00B138F3" w:rsidTr="008D5356">
        <w:trPr>
          <w:trHeight w:val="404"/>
          <w:jc w:val="center"/>
        </w:trPr>
        <w:tc>
          <w:tcPr>
            <w:tcW w:w="1639" w:type="dxa"/>
            <w:vAlign w:val="center"/>
          </w:tcPr>
          <w:p w:rsidR="008D5356" w:rsidRPr="00362494" w:rsidRDefault="008D5356" w:rsidP="00A45F02">
            <w:pPr>
              <w:jc w:val="center"/>
              <w:rPr>
                <w:rFonts w:ascii="Sylfaen" w:hAnsi="Sylfaen" w:cs="Sylfaen"/>
                <w:lang w:val="en-US"/>
              </w:rPr>
            </w:pPr>
            <w:r w:rsidRPr="00362494">
              <w:rPr>
                <w:rFonts w:ascii="Sylfaen" w:hAnsi="Sylfaen" w:cs="Sylfaen"/>
                <w:lang w:val="en-US"/>
              </w:rPr>
              <w:t>5</w:t>
            </w:r>
          </w:p>
        </w:tc>
        <w:tc>
          <w:tcPr>
            <w:tcW w:w="1966" w:type="dxa"/>
            <w:vAlign w:val="center"/>
          </w:tcPr>
          <w:p w:rsidR="008D5356" w:rsidRPr="00362494" w:rsidRDefault="008D5356" w:rsidP="00A45F02">
            <w:pPr>
              <w:jc w:val="center"/>
              <w:rPr>
                <w:rFonts w:ascii="Calibri" w:hAnsi="Calibri" w:cs="Calibri"/>
                <w:lang w:val="en-US"/>
              </w:rPr>
            </w:pPr>
            <w:r w:rsidRPr="00362494">
              <w:rPr>
                <w:rFonts w:ascii="Calibri" w:hAnsi="Calibri" w:cs="Calibri"/>
                <w:lang w:val="en-US"/>
              </w:rPr>
              <w:t>15851100</w:t>
            </w:r>
          </w:p>
        </w:tc>
        <w:tc>
          <w:tcPr>
            <w:tcW w:w="1601" w:type="dxa"/>
            <w:vAlign w:val="center"/>
          </w:tcPr>
          <w:p w:rsidR="008D5356" w:rsidRPr="00362494" w:rsidRDefault="008D5356" w:rsidP="00A45F02">
            <w:pPr>
              <w:rPr>
                <w:rFonts w:ascii="Calibri" w:hAnsi="Calibri" w:cs="Calibri"/>
                <w:lang w:val="en-US"/>
              </w:rPr>
            </w:pPr>
            <w:r w:rsidRPr="00362494">
              <w:rPr>
                <w:rFonts w:ascii="Sylfaen" w:hAnsi="Sylfaen" w:cs="Sylfaen"/>
              </w:rPr>
              <w:t>макарон</w:t>
            </w:r>
          </w:p>
        </w:tc>
        <w:tc>
          <w:tcPr>
            <w:tcW w:w="943" w:type="dxa"/>
          </w:tcPr>
          <w:p w:rsidR="008D5356" w:rsidRPr="00EF2440" w:rsidRDefault="008D5356" w:rsidP="00A45F02">
            <w:pPr>
              <w:rPr>
                <w:sz w:val="16"/>
                <w:szCs w:val="16"/>
              </w:rPr>
            </w:pPr>
            <w:r w:rsidRPr="00EF2440">
              <w:rPr>
                <w:sz w:val="16"/>
                <w:szCs w:val="16"/>
              </w:rPr>
              <w:t>10.11%</w:t>
            </w:r>
          </w:p>
        </w:tc>
        <w:tc>
          <w:tcPr>
            <w:tcW w:w="943" w:type="dxa"/>
          </w:tcPr>
          <w:p w:rsidR="008D5356" w:rsidRPr="00EF2440" w:rsidRDefault="008D5356" w:rsidP="00A45F02">
            <w:pPr>
              <w:rPr>
                <w:sz w:val="16"/>
                <w:szCs w:val="16"/>
              </w:rPr>
            </w:pPr>
            <w:r w:rsidRPr="00EF2440">
              <w:rPr>
                <w:sz w:val="16"/>
                <w:szCs w:val="16"/>
              </w:rPr>
              <w:t>22.11%</w:t>
            </w:r>
          </w:p>
        </w:tc>
        <w:tc>
          <w:tcPr>
            <w:tcW w:w="736" w:type="dxa"/>
          </w:tcPr>
          <w:p w:rsidR="008D5356" w:rsidRPr="00EF2440" w:rsidRDefault="008D5356" w:rsidP="00A45F02">
            <w:pPr>
              <w:rPr>
                <w:sz w:val="16"/>
                <w:szCs w:val="16"/>
              </w:rPr>
            </w:pPr>
            <w:r w:rsidRPr="00EF2440">
              <w:rPr>
                <w:sz w:val="16"/>
                <w:szCs w:val="16"/>
              </w:rPr>
              <w:t>34.11%</w:t>
            </w:r>
          </w:p>
        </w:tc>
        <w:tc>
          <w:tcPr>
            <w:tcW w:w="831" w:type="dxa"/>
          </w:tcPr>
          <w:p w:rsidR="008D5356" w:rsidRPr="00EF2440" w:rsidRDefault="008D5356" w:rsidP="00A45F02">
            <w:pPr>
              <w:rPr>
                <w:sz w:val="16"/>
                <w:szCs w:val="16"/>
              </w:rPr>
            </w:pPr>
            <w:r w:rsidRPr="00EF2440">
              <w:rPr>
                <w:sz w:val="16"/>
                <w:szCs w:val="16"/>
              </w:rPr>
              <w:t>45.41%</w:t>
            </w:r>
          </w:p>
        </w:tc>
        <w:tc>
          <w:tcPr>
            <w:tcW w:w="736" w:type="dxa"/>
          </w:tcPr>
          <w:p w:rsidR="008D5356" w:rsidRPr="00EF2440" w:rsidRDefault="008D5356" w:rsidP="00A45F02">
            <w:pPr>
              <w:rPr>
                <w:sz w:val="16"/>
                <w:szCs w:val="16"/>
              </w:rPr>
            </w:pPr>
            <w:r w:rsidRPr="00EF2440">
              <w:rPr>
                <w:sz w:val="16"/>
                <w:szCs w:val="16"/>
              </w:rPr>
              <w:t>54.41%</w:t>
            </w:r>
          </w:p>
        </w:tc>
        <w:tc>
          <w:tcPr>
            <w:tcW w:w="736" w:type="dxa"/>
          </w:tcPr>
          <w:p w:rsidR="008D5356" w:rsidRPr="00EF2440" w:rsidRDefault="008D5356" w:rsidP="00A45F02">
            <w:pPr>
              <w:rPr>
                <w:sz w:val="16"/>
                <w:szCs w:val="16"/>
              </w:rPr>
            </w:pPr>
            <w:r w:rsidRPr="00EF2440">
              <w:rPr>
                <w:sz w:val="16"/>
                <w:szCs w:val="16"/>
              </w:rPr>
              <w:t>54.41%</w:t>
            </w:r>
          </w:p>
        </w:tc>
        <w:tc>
          <w:tcPr>
            <w:tcW w:w="736" w:type="dxa"/>
          </w:tcPr>
          <w:p w:rsidR="008D5356" w:rsidRPr="00EF2440" w:rsidRDefault="008D5356" w:rsidP="00A45F02">
            <w:pPr>
              <w:rPr>
                <w:sz w:val="16"/>
                <w:szCs w:val="16"/>
              </w:rPr>
            </w:pPr>
            <w:r w:rsidRPr="00EF2440">
              <w:rPr>
                <w:sz w:val="16"/>
                <w:szCs w:val="16"/>
              </w:rPr>
              <w:t>54.41%</w:t>
            </w:r>
          </w:p>
        </w:tc>
        <w:tc>
          <w:tcPr>
            <w:tcW w:w="826" w:type="dxa"/>
          </w:tcPr>
          <w:p w:rsidR="008D5356" w:rsidRPr="00EF2440" w:rsidRDefault="008D5356" w:rsidP="00A45F02">
            <w:pPr>
              <w:rPr>
                <w:sz w:val="16"/>
                <w:szCs w:val="16"/>
              </w:rPr>
            </w:pPr>
            <w:r w:rsidRPr="00EF2440">
              <w:rPr>
                <w:sz w:val="16"/>
                <w:szCs w:val="16"/>
              </w:rPr>
              <w:t>54.41%</w:t>
            </w:r>
          </w:p>
        </w:tc>
        <w:tc>
          <w:tcPr>
            <w:tcW w:w="843" w:type="dxa"/>
          </w:tcPr>
          <w:p w:rsidR="008D5356" w:rsidRPr="00EF2440" w:rsidRDefault="008D5356" w:rsidP="00A45F02">
            <w:pPr>
              <w:rPr>
                <w:sz w:val="16"/>
                <w:szCs w:val="16"/>
              </w:rPr>
            </w:pPr>
            <w:r w:rsidRPr="00EF2440">
              <w:rPr>
                <w:sz w:val="16"/>
                <w:szCs w:val="16"/>
              </w:rPr>
              <w:t>66.41%</w:t>
            </w:r>
          </w:p>
        </w:tc>
        <w:tc>
          <w:tcPr>
            <w:tcW w:w="831" w:type="dxa"/>
          </w:tcPr>
          <w:p w:rsidR="008D5356" w:rsidRPr="00EF2440" w:rsidRDefault="008D5356" w:rsidP="00A45F02">
            <w:pPr>
              <w:rPr>
                <w:sz w:val="16"/>
                <w:szCs w:val="16"/>
              </w:rPr>
            </w:pPr>
            <w:r w:rsidRPr="00EF2440">
              <w:rPr>
                <w:sz w:val="16"/>
                <w:szCs w:val="16"/>
              </w:rPr>
              <w:t>76.52%</w:t>
            </w:r>
          </w:p>
        </w:tc>
        <w:tc>
          <w:tcPr>
            <w:tcW w:w="943" w:type="dxa"/>
          </w:tcPr>
          <w:p w:rsidR="008D5356" w:rsidRPr="00EF2440" w:rsidRDefault="008D5356" w:rsidP="00A45F02">
            <w:pPr>
              <w:rPr>
                <w:sz w:val="16"/>
                <w:szCs w:val="16"/>
              </w:rPr>
            </w:pPr>
            <w:r w:rsidRPr="00EF2440">
              <w:rPr>
                <w:sz w:val="16"/>
                <w:szCs w:val="16"/>
              </w:rPr>
              <w:t>89.02%</w:t>
            </w:r>
          </w:p>
        </w:tc>
        <w:tc>
          <w:tcPr>
            <w:tcW w:w="827" w:type="dxa"/>
          </w:tcPr>
          <w:p w:rsidR="008D5356" w:rsidRPr="00EF2440" w:rsidRDefault="008D5356" w:rsidP="00A45F02">
            <w:pPr>
              <w:rPr>
                <w:sz w:val="16"/>
                <w:szCs w:val="16"/>
              </w:rPr>
            </w:pPr>
            <w:r w:rsidRPr="00EF2440">
              <w:rPr>
                <w:sz w:val="16"/>
                <w:szCs w:val="16"/>
              </w:rPr>
              <w:t>100 %</w:t>
            </w:r>
          </w:p>
        </w:tc>
        <w:tc>
          <w:tcPr>
            <w:tcW w:w="768" w:type="dxa"/>
          </w:tcPr>
          <w:p w:rsidR="008D5356" w:rsidRPr="00EF2440" w:rsidRDefault="008D5356" w:rsidP="00A45F02">
            <w:pPr>
              <w:rPr>
                <w:sz w:val="16"/>
                <w:szCs w:val="16"/>
              </w:rPr>
            </w:pPr>
            <w:r>
              <w:rPr>
                <w:sz w:val="16"/>
                <w:szCs w:val="16"/>
              </w:rPr>
              <w:t>100</w:t>
            </w:r>
            <w:r w:rsidRPr="00EF2440">
              <w:rPr>
                <w:sz w:val="16"/>
                <w:szCs w:val="16"/>
              </w:rPr>
              <w:t>%</w:t>
            </w:r>
          </w:p>
        </w:tc>
      </w:tr>
      <w:tr w:rsidR="008D5356" w:rsidRPr="00B138F3" w:rsidTr="008D5356">
        <w:trPr>
          <w:trHeight w:val="404"/>
          <w:jc w:val="center"/>
        </w:trPr>
        <w:tc>
          <w:tcPr>
            <w:tcW w:w="1639" w:type="dxa"/>
            <w:vAlign w:val="center"/>
          </w:tcPr>
          <w:p w:rsidR="008D5356" w:rsidRPr="00362494" w:rsidRDefault="008D5356" w:rsidP="00A45F02">
            <w:pPr>
              <w:jc w:val="center"/>
              <w:rPr>
                <w:rFonts w:ascii="Sylfaen" w:hAnsi="Sylfaen" w:cs="Sylfaen"/>
                <w:lang w:val="en-US"/>
              </w:rPr>
            </w:pPr>
            <w:r w:rsidRPr="00362494">
              <w:rPr>
                <w:rFonts w:ascii="Sylfaen" w:hAnsi="Sylfaen" w:cs="Sylfaen"/>
                <w:lang w:val="en-US"/>
              </w:rPr>
              <w:t>6</w:t>
            </w:r>
          </w:p>
        </w:tc>
        <w:tc>
          <w:tcPr>
            <w:tcW w:w="1966" w:type="dxa"/>
            <w:vAlign w:val="center"/>
          </w:tcPr>
          <w:p w:rsidR="008D5356" w:rsidRPr="00362494" w:rsidRDefault="008D5356" w:rsidP="00A45F02">
            <w:pPr>
              <w:jc w:val="center"/>
              <w:rPr>
                <w:rFonts w:ascii="Calibri" w:hAnsi="Calibri" w:cs="Calibri"/>
                <w:lang w:val="en-US"/>
              </w:rPr>
            </w:pPr>
            <w:r w:rsidRPr="00362494">
              <w:rPr>
                <w:rFonts w:ascii="Calibri" w:hAnsi="Calibri" w:cs="Calibri"/>
                <w:lang w:val="en-US"/>
              </w:rPr>
              <w:t>15421100</w:t>
            </w:r>
          </w:p>
        </w:tc>
        <w:tc>
          <w:tcPr>
            <w:tcW w:w="1601" w:type="dxa"/>
            <w:vAlign w:val="center"/>
          </w:tcPr>
          <w:p w:rsidR="008D5356" w:rsidRPr="00362494" w:rsidRDefault="008D5356" w:rsidP="00A45F02">
            <w:pPr>
              <w:rPr>
                <w:rFonts w:ascii="Calibri" w:hAnsi="Calibri" w:cs="Calibri"/>
              </w:rPr>
            </w:pPr>
            <w:r w:rsidRPr="00362494">
              <w:rPr>
                <w:rFonts w:ascii="Calibri" w:hAnsi="Calibri" w:cs="Calibri"/>
                <w:lang w:val="en-US"/>
              </w:rPr>
              <w:t>Растительное масло</w:t>
            </w:r>
          </w:p>
        </w:tc>
        <w:tc>
          <w:tcPr>
            <w:tcW w:w="943" w:type="dxa"/>
          </w:tcPr>
          <w:p w:rsidR="008D5356" w:rsidRPr="00EF2440" w:rsidRDefault="008D5356" w:rsidP="00A45F02">
            <w:pPr>
              <w:rPr>
                <w:sz w:val="16"/>
                <w:szCs w:val="16"/>
              </w:rPr>
            </w:pPr>
            <w:r w:rsidRPr="00EF2440">
              <w:rPr>
                <w:sz w:val="16"/>
                <w:szCs w:val="16"/>
              </w:rPr>
              <w:t>10.11%</w:t>
            </w:r>
          </w:p>
        </w:tc>
        <w:tc>
          <w:tcPr>
            <w:tcW w:w="943" w:type="dxa"/>
          </w:tcPr>
          <w:p w:rsidR="008D5356" w:rsidRPr="00EF2440" w:rsidRDefault="008D5356" w:rsidP="00A45F02">
            <w:pPr>
              <w:rPr>
                <w:sz w:val="16"/>
                <w:szCs w:val="16"/>
              </w:rPr>
            </w:pPr>
            <w:r w:rsidRPr="00EF2440">
              <w:rPr>
                <w:sz w:val="16"/>
                <w:szCs w:val="16"/>
              </w:rPr>
              <w:t>22.11%</w:t>
            </w:r>
          </w:p>
        </w:tc>
        <w:tc>
          <w:tcPr>
            <w:tcW w:w="736" w:type="dxa"/>
          </w:tcPr>
          <w:p w:rsidR="008D5356" w:rsidRPr="00EF2440" w:rsidRDefault="008D5356" w:rsidP="00A45F02">
            <w:pPr>
              <w:rPr>
                <w:sz w:val="16"/>
                <w:szCs w:val="16"/>
              </w:rPr>
            </w:pPr>
            <w:r w:rsidRPr="00EF2440">
              <w:rPr>
                <w:sz w:val="16"/>
                <w:szCs w:val="16"/>
              </w:rPr>
              <w:t>34.11%</w:t>
            </w:r>
          </w:p>
        </w:tc>
        <w:tc>
          <w:tcPr>
            <w:tcW w:w="831" w:type="dxa"/>
          </w:tcPr>
          <w:p w:rsidR="008D5356" w:rsidRPr="00EF2440" w:rsidRDefault="008D5356" w:rsidP="00A45F02">
            <w:pPr>
              <w:rPr>
                <w:sz w:val="16"/>
                <w:szCs w:val="16"/>
              </w:rPr>
            </w:pPr>
            <w:r w:rsidRPr="00EF2440">
              <w:rPr>
                <w:sz w:val="16"/>
                <w:szCs w:val="16"/>
              </w:rPr>
              <w:t>45.41%</w:t>
            </w:r>
          </w:p>
        </w:tc>
        <w:tc>
          <w:tcPr>
            <w:tcW w:w="736" w:type="dxa"/>
          </w:tcPr>
          <w:p w:rsidR="008D5356" w:rsidRPr="00EF2440" w:rsidRDefault="008D5356" w:rsidP="00A45F02">
            <w:pPr>
              <w:rPr>
                <w:sz w:val="16"/>
                <w:szCs w:val="16"/>
              </w:rPr>
            </w:pPr>
            <w:r w:rsidRPr="00EF2440">
              <w:rPr>
                <w:sz w:val="16"/>
                <w:szCs w:val="16"/>
              </w:rPr>
              <w:t>54.41%</w:t>
            </w:r>
          </w:p>
        </w:tc>
        <w:tc>
          <w:tcPr>
            <w:tcW w:w="736" w:type="dxa"/>
          </w:tcPr>
          <w:p w:rsidR="008D5356" w:rsidRPr="00EF2440" w:rsidRDefault="008D5356" w:rsidP="00A45F02">
            <w:pPr>
              <w:rPr>
                <w:sz w:val="16"/>
                <w:szCs w:val="16"/>
              </w:rPr>
            </w:pPr>
            <w:r w:rsidRPr="00EF2440">
              <w:rPr>
                <w:sz w:val="16"/>
                <w:szCs w:val="16"/>
              </w:rPr>
              <w:t>54.41%</w:t>
            </w:r>
          </w:p>
        </w:tc>
        <w:tc>
          <w:tcPr>
            <w:tcW w:w="736" w:type="dxa"/>
          </w:tcPr>
          <w:p w:rsidR="008D5356" w:rsidRPr="00EF2440" w:rsidRDefault="008D5356" w:rsidP="00A45F02">
            <w:pPr>
              <w:rPr>
                <w:sz w:val="16"/>
                <w:szCs w:val="16"/>
              </w:rPr>
            </w:pPr>
            <w:r w:rsidRPr="00EF2440">
              <w:rPr>
                <w:sz w:val="16"/>
                <w:szCs w:val="16"/>
              </w:rPr>
              <w:t>54.41%</w:t>
            </w:r>
          </w:p>
        </w:tc>
        <w:tc>
          <w:tcPr>
            <w:tcW w:w="826" w:type="dxa"/>
          </w:tcPr>
          <w:p w:rsidR="008D5356" w:rsidRPr="00EF2440" w:rsidRDefault="008D5356" w:rsidP="00A45F02">
            <w:pPr>
              <w:rPr>
                <w:sz w:val="16"/>
                <w:szCs w:val="16"/>
              </w:rPr>
            </w:pPr>
            <w:r w:rsidRPr="00EF2440">
              <w:rPr>
                <w:sz w:val="16"/>
                <w:szCs w:val="16"/>
              </w:rPr>
              <w:t>54.41%</w:t>
            </w:r>
          </w:p>
        </w:tc>
        <w:tc>
          <w:tcPr>
            <w:tcW w:w="843" w:type="dxa"/>
          </w:tcPr>
          <w:p w:rsidR="008D5356" w:rsidRPr="00EF2440" w:rsidRDefault="008D5356" w:rsidP="00A45F02">
            <w:pPr>
              <w:rPr>
                <w:sz w:val="16"/>
                <w:szCs w:val="16"/>
              </w:rPr>
            </w:pPr>
            <w:r w:rsidRPr="00EF2440">
              <w:rPr>
                <w:sz w:val="16"/>
                <w:szCs w:val="16"/>
              </w:rPr>
              <w:t>66.41%</w:t>
            </w:r>
          </w:p>
        </w:tc>
        <w:tc>
          <w:tcPr>
            <w:tcW w:w="831" w:type="dxa"/>
          </w:tcPr>
          <w:p w:rsidR="008D5356" w:rsidRPr="00EF2440" w:rsidRDefault="008D5356" w:rsidP="00A45F02">
            <w:pPr>
              <w:rPr>
                <w:sz w:val="16"/>
                <w:szCs w:val="16"/>
              </w:rPr>
            </w:pPr>
            <w:r w:rsidRPr="00EF2440">
              <w:rPr>
                <w:sz w:val="16"/>
                <w:szCs w:val="16"/>
              </w:rPr>
              <w:t>76.52%</w:t>
            </w:r>
          </w:p>
        </w:tc>
        <w:tc>
          <w:tcPr>
            <w:tcW w:w="943" w:type="dxa"/>
          </w:tcPr>
          <w:p w:rsidR="008D5356" w:rsidRPr="00EF2440" w:rsidRDefault="008D5356" w:rsidP="00A45F02">
            <w:pPr>
              <w:rPr>
                <w:sz w:val="16"/>
                <w:szCs w:val="16"/>
              </w:rPr>
            </w:pPr>
            <w:r w:rsidRPr="00EF2440">
              <w:rPr>
                <w:sz w:val="16"/>
                <w:szCs w:val="16"/>
              </w:rPr>
              <w:t>89.02%</w:t>
            </w:r>
          </w:p>
        </w:tc>
        <w:tc>
          <w:tcPr>
            <w:tcW w:w="827" w:type="dxa"/>
          </w:tcPr>
          <w:p w:rsidR="008D5356" w:rsidRPr="00EF2440" w:rsidRDefault="008D5356" w:rsidP="00A45F02">
            <w:pPr>
              <w:rPr>
                <w:sz w:val="16"/>
                <w:szCs w:val="16"/>
              </w:rPr>
            </w:pPr>
            <w:r w:rsidRPr="00EF2440">
              <w:rPr>
                <w:sz w:val="16"/>
                <w:szCs w:val="16"/>
              </w:rPr>
              <w:t>100 %</w:t>
            </w:r>
          </w:p>
        </w:tc>
        <w:tc>
          <w:tcPr>
            <w:tcW w:w="768" w:type="dxa"/>
          </w:tcPr>
          <w:p w:rsidR="008D5356" w:rsidRPr="00EF2440" w:rsidRDefault="008D5356" w:rsidP="00A45F02">
            <w:pPr>
              <w:rPr>
                <w:sz w:val="16"/>
                <w:szCs w:val="16"/>
              </w:rPr>
            </w:pPr>
            <w:r>
              <w:rPr>
                <w:sz w:val="16"/>
                <w:szCs w:val="16"/>
              </w:rPr>
              <w:t>100</w:t>
            </w:r>
            <w:r w:rsidRPr="00EF2440">
              <w:rPr>
                <w:sz w:val="16"/>
                <w:szCs w:val="16"/>
              </w:rPr>
              <w:t>%</w:t>
            </w:r>
          </w:p>
        </w:tc>
      </w:tr>
      <w:tr w:rsidR="008D5356" w:rsidRPr="00B138F3" w:rsidTr="008D5356">
        <w:trPr>
          <w:trHeight w:val="404"/>
          <w:jc w:val="center"/>
        </w:trPr>
        <w:tc>
          <w:tcPr>
            <w:tcW w:w="1639" w:type="dxa"/>
            <w:vAlign w:val="center"/>
          </w:tcPr>
          <w:p w:rsidR="008D5356" w:rsidRPr="00362494" w:rsidRDefault="008D5356" w:rsidP="00A45F02">
            <w:pPr>
              <w:jc w:val="center"/>
              <w:rPr>
                <w:rFonts w:ascii="Sylfaen" w:hAnsi="Sylfaen" w:cs="Sylfaen"/>
                <w:lang w:val="en-US"/>
              </w:rPr>
            </w:pPr>
            <w:r w:rsidRPr="00362494">
              <w:rPr>
                <w:rFonts w:ascii="Sylfaen" w:hAnsi="Sylfaen" w:cs="Sylfaen"/>
                <w:lang w:val="en-US"/>
              </w:rPr>
              <w:t>7</w:t>
            </w:r>
          </w:p>
        </w:tc>
        <w:tc>
          <w:tcPr>
            <w:tcW w:w="1966" w:type="dxa"/>
            <w:vAlign w:val="center"/>
          </w:tcPr>
          <w:p w:rsidR="008D5356" w:rsidRPr="00362494" w:rsidRDefault="008D5356" w:rsidP="00A45F02">
            <w:pPr>
              <w:jc w:val="center"/>
              <w:rPr>
                <w:rFonts w:ascii="Calibri" w:hAnsi="Calibri" w:cs="Calibri"/>
                <w:lang w:val="en-US"/>
              </w:rPr>
            </w:pPr>
            <w:r w:rsidRPr="00362494">
              <w:rPr>
                <w:rFonts w:ascii="Calibri" w:hAnsi="Calibri" w:cs="Calibri"/>
                <w:lang w:val="en-US"/>
              </w:rPr>
              <w:t>15112150</w:t>
            </w:r>
          </w:p>
        </w:tc>
        <w:tc>
          <w:tcPr>
            <w:tcW w:w="1601" w:type="dxa"/>
            <w:vAlign w:val="center"/>
          </w:tcPr>
          <w:p w:rsidR="008D5356" w:rsidRPr="00362494" w:rsidRDefault="008D5356" w:rsidP="00A45F02">
            <w:pPr>
              <w:rPr>
                <w:rFonts w:ascii="Sylfaen" w:hAnsi="Sylfaen" w:cs="Sylfaen"/>
                <w:lang w:val="en-US"/>
              </w:rPr>
            </w:pPr>
            <w:r w:rsidRPr="00362494">
              <w:rPr>
                <w:rFonts w:ascii="Sylfaen" w:hAnsi="Sylfaen" w:cs="Sylfaen"/>
                <w:lang w:val="en-US"/>
              </w:rPr>
              <w:t>Куриная грудка</w:t>
            </w:r>
          </w:p>
        </w:tc>
        <w:tc>
          <w:tcPr>
            <w:tcW w:w="943" w:type="dxa"/>
          </w:tcPr>
          <w:p w:rsidR="008D5356" w:rsidRPr="00EF2440" w:rsidRDefault="008D5356" w:rsidP="00A45F02">
            <w:pPr>
              <w:rPr>
                <w:sz w:val="16"/>
                <w:szCs w:val="16"/>
              </w:rPr>
            </w:pPr>
            <w:r w:rsidRPr="00EF2440">
              <w:rPr>
                <w:sz w:val="16"/>
                <w:szCs w:val="16"/>
              </w:rPr>
              <w:t>10.11%</w:t>
            </w:r>
          </w:p>
        </w:tc>
        <w:tc>
          <w:tcPr>
            <w:tcW w:w="943" w:type="dxa"/>
          </w:tcPr>
          <w:p w:rsidR="008D5356" w:rsidRPr="00EF2440" w:rsidRDefault="008D5356" w:rsidP="00A45F02">
            <w:pPr>
              <w:rPr>
                <w:sz w:val="16"/>
                <w:szCs w:val="16"/>
              </w:rPr>
            </w:pPr>
            <w:r w:rsidRPr="00EF2440">
              <w:rPr>
                <w:sz w:val="16"/>
                <w:szCs w:val="16"/>
              </w:rPr>
              <w:t>22.11%</w:t>
            </w:r>
          </w:p>
        </w:tc>
        <w:tc>
          <w:tcPr>
            <w:tcW w:w="736" w:type="dxa"/>
          </w:tcPr>
          <w:p w:rsidR="008D5356" w:rsidRPr="00EF2440" w:rsidRDefault="008D5356" w:rsidP="00A45F02">
            <w:pPr>
              <w:rPr>
                <w:sz w:val="16"/>
                <w:szCs w:val="16"/>
              </w:rPr>
            </w:pPr>
            <w:r w:rsidRPr="00EF2440">
              <w:rPr>
                <w:sz w:val="16"/>
                <w:szCs w:val="16"/>
              </w:rPr>
              <w:t>34.11%</w:t>
            </w:r>
          </w:p>
        </w:tc>
        <w:tc>
          <w:tcPr>
            <w:tcW w:w="831" w:type="dxa"/>
          </w:tcPr>
          <w:p w:rsidR="008D5356" w:rsidRPr="00EF2440" w:rsidRDefault="008D5356" w:rsidP="00A45F02">
            <w:pPr>
              <w:rPr>
                <w:sz w:val="16"/>
                <w:szCs w:val="16"/>
              </w:rPr>
            </w:pPr>
            <w:r w:rsidRPr="00EF2440">
              <w:rPr>
                <w:sz w:val="16"/>
                <w:szCs w:val="16"/>
              </w:rPr>
              <w:t>45.41%</w:t>
            </w:r>
          </w:p>
        </w:tc>
        <w:tc>
          <w:tcPr>
            <w:tcW w:w="736" w:type="dxa"/>
          </w:tcPr>
          <w:p w:rsidR="008D5356" w:rsidRPr="00EF2440" w:rsidRDefault="008D5356" w:rsidP="00A45F02">
            <w:pPr>
              <w:rPr>
                <w:sz w:val="16"/>
                <w:szCs w:val="16"/>
              </w:rPr>
            </w:pPr>
            <w:r w:rsidRPr="00EF2440">
              <w:rPr>
                <w:sz w:val="16"/>
                <w:szCs w:val="16"/>
              </w:rPr>
              <w:t>54.41%</w:t>
            </w:r>
          </w:p>
        </w:tc>
        <w:tc>
          <w:tcPr>
            <w:tcW w:w="736" w:type="dxa"/>
          </w:tcPr>
          <w:p w:rsidR="008D5356" w:rsidRPr="00EF2440" w:rsidRDefault="008D5356" w:rsidP="00A45F02">
            <w:pPr>
              <w:rPr>
                <w:sz w:val="16"/>
                <w:szCs w:val="16"/>
              </w:rPr>
            </w:pPr>
            <w:r w:rsidRPr="00EF2440">
              <w:rPr>
                <w:sz w:val="16"/>
                <w:szCs w:val="16"/>
              </w:rPr>
              <w:t>54.41%</w:t>
            </w:r>
          </w:p>
        </w:tc>
        <w:tc>
          <w:tcPr>
            <w:tcW w:w="736" w:type="dxa"/>
          </w:tcPr>
          <w:p w:rsidR="008D5356" w:rsidRPr="00EF2440" w:rsidRDefault="008D5356" w:rsidP="00A45F02">
            <w:pPr>
              <w:rPr>
                <w:sz w:val="16"/>
                <w:szCs w:val="16"/>
              </w:rPr>
            </w:pPr>
            <w:r w:rsidRPr="00EF2440">
              <w:rPr>
                <w:sz w:val="16"/>
                <w:szCs w:val="16"/>
              </w:rPr>
              <w:t>54.41%</w:t>
            </w:r>
          </w:p>
        </w:tc>
        <w:tc>
          <w:tcPr>
            <w:tcW w:w="826" w:type="dxa"/>
          </w:tcPr>
          <w:p w:rsidR="008D5356" w:rsidRPr="00EF2440" w:rsidRDefault="008D5356" w:rsidP="00A45F02">
            <w:pPr>
              <w:rPr>
                <w:sz w:val="16"/>
                <w:szCs w:val="16"/>
              </w:rPr>
            </w:pPr>
            <w:r w:rsidRPr="00EF2440">
              <w:rPr>
                <w:sz w:val="16"/>
                <w:szCs w:val="16"/>
              </w:rPr>
              <w:t>54.41%</w:t>
            </w:r>
          </w:p>
        </w:tc>
        <w:tc>
          <w:tcPr>
            <w:tcW w:w="843" w:type="dxa"/>
          </w:tcPr>
          <w:p w:rsidR="008D5356" w:rsidRPr="00EF2440" w:rsidRDefault="008D5356" w:rsidP="00A45F02">
            <w:pPr>
              <w:rPr>
                <w:sz w:val="16"/>
                <w:szCs w:val="16"/>
              </w:rPr>
            </w:pPr>
            <w:r w:rsidRPr="00EF2440">
              <w:rPr>
                <w:sz w:val="16"/>
                <w:szCs w:val="16"/>
              </w:rPr>
              <w:t>66.41%</w:t>
            </w:r>
          </w:p>
        </w:tc>
        <w:tc>
          <w:tcPr>
            <w:tcW w:w="831" w:type="dxa"/>
          </w:tcPr>
          <w:p w:rsidR="008D5356" w:rsidRPr="00EF2440" w:rsidRDefault="008D5356" w:rsidP="00A45F02">
            <w:pPr>
              <w:rPr>
                <w:sz w:val="16"/>
                <w:szCs w:val="16"/>
              </w:rPr>
            </w:pPr>
            <w:r w:rsidRPr="00EF2440">
              <w:rPr>
                <w:sz w:val="16"/>
                <w:szCs w:val="16"/>
              </w:rPr>
              <w:t>76.52%</w:t>
            </w:r>
          </w:p>
        </w:tc>
        <w:tc>
          <w:tcPr>
            <w:tcW w:w="943" w:type="dxa"/>
          </w:tcPr>
          <w:p w:rsidR="008D5356" w:rsidRPr="00EF2440" w:rsidRDefault="008D5356" w:rsidP="00A45F02">
            <w:pPr>
              <w:rPr>
                <w:sz w:val="16"/>
                <w:szCs w:val="16"/>
              </w:rPr>
            </w:pPr>
            <w:r w:rsidRPr="00EF2440">
              <w:rPr>
                <w:sz w:val="16"/>
                <w:szCs w:val="16"/>
              </w:rPr>
              <w:t>89.02%</w:t>
            </w:r>
          </w:p>
        </w:tc>
        <w:tc>
          <w:tcPr>
            <w:tcW w:w="827" w:type="dxa"/>
          </w:tcPr>
          <w:p w:rsidR="008D5356" w:rsidRPr="00EF2440" w:rsidRDefault="008D5356" w:rsidP="00A45F02">
            <w:pPr>
              <w:rPr>
                <w:sz w:val="16"/>
                <w:szCs w:val="16"/>
              </w:rPr>
            </w:pPr>
            <w:r w:rsidRPr="00EF2440">
              <w:rPr>
                <w:sz w:val="16"/>
                <w:szCs w:val="16"/>
              </w:rPr>
              <w:t>100 %</w:t>
            </w:r>
          </w:p>
        </w:tc>
        <w:tc>
          <w:tcPr>
            <w:tcW w:w="768" w:type="dxa"/>
          </w:tcPr>
          <w:p w:rsidR="008D5356" w:rsidRPr="00EF2440" w:rsidRDefault="008D5356" w:rsidP="00A45F02">
            <w:pPr>
              <w:rPr>
                <w:sz w:val="16"/>
                <w:szCs w:val="16"/>
              </w:rPr>
            </w:pPr>
            <w:r>
              <w:rPr>
                <w:sz w:val="16"/>
                <w:szCs w:val="16"/>
              </w:rPr>
              <w:t>100</w:t>
            </w:r>
            <w:r w:rsidRPr="00EF2440">
              <w:rPr>
                <w:sz w:val="16"/>
                <w:szCs w:val="16"/>
              </w:rPr>
              <w:t>%</w:t>
            </w:r>
          </w:p>
        </w:tc>
      </w:tr>
      <w:tr w:rsidR="008D5356" w:rsidRPr="00B138F3" w:rsidTr="008D5356">
        <w:trPr>
          <w:trHeight w:val="404"/>
          <w:jc w:val="center"/>
        </w:trPr>
        <w:tc>
          <w:tcPr>
            <w:tcW w:w="1639" w:type="dxa"/>
            <w:vAlign w:val="center"/>
          </w:tcPr>
          <w:p w:rsidR="008D5356" w:rsidRPr="00362494" w:rsidRDefault="008D5356" w:rsidP="00A45F02">
            <w:pPr>
              <w:jc w:val="center"/>
              <w:rPr>
                <w:rFonts w:ascii="Sylfaen" w:hAnsi="Sylfaen" w:cs="Sylfaen"/>
                <w:lang w:val="en-US"/>
              </w:rPr>
            </w:pPr>
            <w:r w:rsidRPr="00362494">
              <w:rPr>
                <w:rFonts w:ascii="Sylfaen" w:hAnsi="Sylfaen" w:cs="Sylfaen"/>
                <w:lang w:val="en-US"/>
              </w:rPr>
              <w:t>8</w:t>
            </w:r>
          </w:p>
        </w:tc>
        <w:tc>
          <w:tcPr>
            <w:tcW w:w="1966" w:type="dxa"/>
            <w:vAlign w:val="center"/>
          </w:tcPr>
          <w:p w:rsidR="008D5356" w:rsidRPr="00362494" w:rsidRDefault="008D5356" w:rsidP="00A45F02">
            <w:pPr>
              <w:jc w:val="center"/>
              <w:rPr>
                <w:rFonts w:ascii="Calibri" w:hAnsi="Calibri" w:cs="Calibri"/>
                <w:lang w:val="en-US"/>
              </w:rPr>
            </w:pPr>
            <w:r w:rsidRPr="00362494">
              <w:rPr>
                <w:rFonts w:ascii="Calibri" w:hAnsi="Calibri" w:cs="Calibri"/>
                <w:lang w:val="en-US"/>
              </w:rPr>
              <w:t>15530000</w:t>
            </w:r>
          </w:p>
        </w:tc>
        <w:tc>
          <w:tcPr>
            <w:tcW w:w="1601" w:type="dxa"/>
            <w:vAlign w:val="center"/>
          </w:tcPr>
          <w:p w:rsidR="008D5356" w:rsidRPr="00362494" w:rsidRDefault="008D5356" w:rsidP="00A45F02">
            <w:pPr>
              <w:rPr>
                <w:rFonts w:ascii="Calibri" w:hAnsi="Calibri" w:cs="Calibri"/>
                <w:lang w:val="en-US"/>
              </w:rPr>
            </w:pPr>
            <w:r w:rsidRPr="00362494">
              <w:rPr>
                <w:rFonts w:ascii="Calibri" w:hAnsi="Calibri" w:cs="Calibri"/>
                <w:lang w:val="en-US"/>
              </w:rPr>
              <w:t>Сливичное масло</w:t>
            </w:r>
          </w:p>
        </w:tc>
        <w:tc>
          <w:tcPr>
            <w:tcW w:w="943" w:type="dxa"/>
          </w:tcPr>
          <w:p w:rsidR="008D5356" w:rsidRPr="00EF2440" w:rsidRDefault="008D5356" w:rsidP="00A45F02">
            <w:pPr>
              <w:rPr>
                <w:sz w:val="16"/>
                <w:szCs w:val="16"/>
              </w:rPr>
            </w:pPr>
            <w:r w:rsidRPr="00EF2440">
              <w:rPr>
                <w:sz w:val="16"/>
                <w:szCs w:val="16"/>
              </w:rPr>
              <w:t>10.11%</w:t>
            </w:r>
          </w:p>
        </w:tc>
        <w:tc>
          <w:tcPr>
            <w:tcW w:w="943" w:type="dxa"/>
          </w:tcPr>
          <w:p w:rsidR="008D5356" w:rsidRPr="00EF2440" w:rsidRDefault="008D5356" w:rsidP="00A45F02">
            <w:pPr>
              <w:rPr>
                <w:sz w:val="16"/>
                <w:szCs w:val="16"/>
              </w:rPr>
            </w:pPr>
            <w:r w:rsidRPr="00EF2440">
              <w:rPr>
                <w:sz w:val="16"/>
                <w:szCs w:val="16"/>
              </w:rPr>
              <w:t>22.11%</w:t>
            </w:r>
          </w:p>
        </w:tc>
        <w:tc>
          <w:tcPr>
            <w:tcW w:w="736" w:type="dxa"/>
          </w:tcPr>
          <w:p w:rsidR="008D5356" w:rsidRPr="00EF2440" w:rsidRDefault="008D5356" w:rsidP="00A45F02">
            <w:pPr>
              <w:rPr>
                <w:sz w:val="16"/>
                <w:szCs w:val="16"/>
              </w:rPr>
            </w:pPr>
            <w:r w:rsidRPr="00EF2440">
              <w:rPr>
                <w:sz w:val="16"/>
                <w:szCs w:val="16"/>
              </w:rPr>
              <w:t>34.11%</w:t>
            </w:r>
          </w:p>
        </w:tc>
        <w:tc>
          <w:tcPr>
            <w:tcW w:w="831" w:type="dxa"/>
          </w:tcPr>
          <w:p w:rsidR="008D5356" w:rsidRPr="00EF2440" w:rsidRDefault="008D5356" w:rsidP="00A45F02">
            <w:pPr>
              <w:rPr>
                <w:sz w:val="16"/>
                <w:szCs w:val="16"/>
              </w:rPr>
            </w:pPr>
            <w:r w:rsidRPr="00EF2440">
              <w:rPr>
                <w:sz w:val="16"/>
                <w:szCs w:val="16"/>
              </w:rPr>
              <w:t>45.41%</w:t>
            </w:r>
          </w:p>
        </w:tc>
        <w:tc>
          <w:tcPr>
            <w:tcW w:w="736" w:type="dxa"/>
          </w:tcPr>
          <w:p w:rsidR="008D5356" w:rsidRPr="00EF2440" w:rsidRDefault="008D5356" w:rsidP="00A45F02">
            <w:pPr>
              <w:rPr>
                <w:sz w:val="16"/>
                <w:szCs w:val="16"/>
              </w:rPr>
            </w:pPr>
            <w:r w:rsidRPr="00EF2440">
              <w:rPr>
                <w:sz w:val="16"/>
                <w:szCs w:val="16"/>
              </w:rPr>
              <w:t>54.41%</w:t>
            </w:r>
          </w:p>
        </w:tc>
        <w:tc>
          <w:tcPr>
            <w:tcW w:w="736" w:type="dxa"/>
          </w:tcPr>
          <w:p w:rsidR="008D5356" w:rsidRPr="00EF2440" w:rsidRDefault="008D5356" w:rsidP="00A45F02">
            <w:pPr>
              <w:rPr>
                <w:sz w:val="16"/>
                <w:szCs w:val="16"/>
              </w:rPr>
            </w:pPr>
            <w:r w:rsidRPr="00EF2440">
              <w:rPr>
                <w:sz w:val="16"/>
                <w:szCs w:val="16"/>
              </w:rPr>
              <w:t>54.41%</w:t>
            </w:r>
          </w:p>
        </w:tc>
        <w:tc>
          <w:tcPr>
            <w:tcW w:w="736" w:type="dxa"/>
          </w:tcPr>
          <w:p w:rsidR="008D5356" w:rsidRPr="00EF2440" w:rsidRDefault="008D5356" w:rsidP="00A45F02">
            <w:pPr>
              <w:rPr>
                <w:sz w:val="16"/>
                <w:szCs w:val="16"/>
              </w:rPr>
            </w:pPr>
            <w:r w:rsidRPr="00EF2440">
              <w:rPr>
                <w:sz w:val="16"/>
                <w:szCs w:val="16"/>
              </w:rPr>
              <w:t>54.41%</w:t>
            </w:r>
          </w:p>
        </w:tc>
        <w:tc>
          <w:tcPr>
            <w:tcW w:w="826" w:type="dxa"/>
          </w:tcPr>
          <w:p w:rsidR="008D5356" w:rsidRPr="00EF2440" w:rsidRDefault="008D5356" w:rsidP="00A45F02">
            <w:pPr>
              <w:rPr>
                <w:sz w:val="16"/>
                <w:szCs w:val="16"/>
              </w:rPr>
            </w:pPr>
            <w:r w:rsidRPr="00EF2440">
              <w:rPr>
                <w:sz w:val="16"/>
                <w:szCs w:val="16"/>
              </w:rPr>
              <w:t>54.41%</w:t>
            </w:r>
          </w:p>
        </w:tc>
        <w:tc>
          <w:tcPr>
            <w:tcW w:w="843" w:type="dxa"/>
          </w:tcPr>
          <w:p w:rsidR="008D5356" w:rsidRPr="00EF2440" w:rsidRDefault="008D5356" w:rsidP="00A45F02">
            <w:pPr>
              <w:rPr>
                <w:sz w:val="16"/>
                <w:szCs w:val="16"/>
              </w:rPr>
            </w:pPr>
            <w:r w:rsidRPr="00EF2440">
              <w:rPr>
                <w:sz w:val="16"/>
                <w:szCs w:val="16"/>
              </w:rPr>
              <w:t>66.41%</w:t>
            </w:r>
          </w:p>
        </w:tc>
        <w:tc>
          <w:tcPr>
            <w:tcW w:w="831" w:type="dxa"/>
          </w:tcPr>
          <w:p w:rsidR="008D5356" w:rsidRPr="00EF2440" w:rsidRDefault="008D5356" w:rsidP="00A45F02">
            <w:pPr>
              <w:rPr>
                <w:sz w:val="16"/>
                <w:szCs w:val="16"/>
              </w:rPr>
            </w:pPr>
            <w:r w:rsidRPr="00EF2440">
              <w:rPr>
                <w:sz w:val="16"/>
                <w:szCs w:val="16"/>
              </w:rPr>
              <w:t>76.52%</w:t>
            </w:r>
          </w:p>
        </w:tc>
        <w:tc>
          <w:tcPr>
            <w:tcW w:w="943" w:type="dxa"/>
          </w:tcPr>
          <w:p w:rsidR="008D5356" w:rsidRPr="00EF2440" w:rsidRDefault="008D5356" w:rsidP="00A45F02">
            <w:pPr>
              <w:rPr>
                <w:sz w:val="16"/>
                <w:szCs w:val="16"/>
              </w:rPr>
            </w:pPr>
            <w:r w:rsidRPr="00EF2440">
              <w:rPr>
                <w:sz w:val="16"/>
                <w:szCs w:val="16"/>
              </w:rPr>
              <w:t>89.02%</w:t>
            </w:r>
          </w:p>
        </w:tc>
        <w:tc>
          <w:tcPr>
            <w:tcW w:w="827" w:type="dxa"/>
          </w:tcPr>
          <w:p w:rsidR="008D5356" w:rsidRPr="00EF2440" w:rsidRDefault="008D5356" w:rsidP="00A45F02">
            <w:pPr>
              <w:rPr>
                <w:sz w:val="16"/>
                <w:szCs w:val="16"/>
              </w:rPr>
            </w:pPr>
            <w:r w:rsidRPr="00EF2440">
              <w:rPr>
                <w:sz w:val="16"/>
                <w:szCs w:val="16"/>
              </w:rPr>
              <w:t>100 %</w:t>
            </w:r>
          </w:p>
        </w:tc>
        <w:tc>
          <w:tcPr>
            <w:tcW w:w="768" w:type="dxa"/>
          </w:tcPr>
          <w:p w:rsidR="008D5356" w:rsidRPr="00EF2440" w:rsidRDefault="008D5356" w:rsidP="00A45F02">
            <w:pPr>
              <w:rPr>
                <w:sz w:val="16"/>
                <w:szCs w:val="16"/>
              </w:rPr>
            </w:pPr>
            <w:r>
              <w:rPr>
                <w:sz w:val="16"/>
                <w:szCs w:val="16"/>
              </w:rPr>
              <w:t>100</w:t>
            </w:r>
            <w:r w:rsidRPr="00EF2440">
              <w:rPr>
                <w:sz w:val="16"/>
                <w:szCs w:val="16"/>
              </w:rPr>
              <w:t>%</w:t>
            </w:r>
          </w:p>
        </w:tc>
      </w:tr>
      <w:tr w:rsidR="008D5356" w:rsidRPr="00B138F3" w:rsidTr="008D5356">
        <w:trPr>
          <w:trHeight w:val="404"/>
          <w:jc w:val="center"/>
        </w:trPr>
        <w:tc>
          <w:tcPr>
            <w:tcW w:w="1639" w:type="dxa"/>
            <w:vAlign w:val="center"/>
          </w:tcPr>
          <w:p w:rsidR="008D5356" w:rsidRPr="00362494" w:rsidRDefault="008D5356" w:rsidP="00A45F02">
            <w:pPr>
              <w:jc w:val="center"/>
              <w:rPr>
                <w:rFonts w:ascii="Sylfaen" w:hAnsi="Sylfaen" w:cs="Sylfaen"/>
                <w:lang w:val="en-US"/>
              </w:rPr>
            </w:pPr>
            <w:r w:rsidRPr="00362494">
              <w:rPr>
                <w:rFonts w:ascii="Sylfaen" w:hAnsi="Sylfaen" w:cs="Sylfaen"/>
                <w:lang w:val="en-US"/>
              </w:rPr>
              <w:lastRenderedPageBreak/>
              <w:t>9</w:t>
            </w:r>
          </w:p>
        </w:tc>
        <w:tc>
          <w:tcPr>
            <w:tcW w:w="1966" w:type="dxa"/>
            <w:vAlign w:val="center"/>
          </w:tcPr>
          <w:p w:rsidR="008D5356" w:rsidRPr="00362494" w:rsidRDefault="008D5356" w:rsidP="00A45F02">
            <w:pPr>
              <w:jc w:val="center"/>
              <w:rPr>
                <w:rFonts w:ascii="Calibri" w:hAnsi="Calibri" w:cs="Calibri"/>
                <w:lang w:val="en-US"/>
              </w:rPr>
            </w:pPr>
            <w:r w:rsidRPr="00362494">
              <w:rPr>
                <w:rFonts w:ascii="Calibri" w:hAnsi="Calibri" w:cs="Calibri"/>
                <w:lang w:val="en-US"/>
              </w:rPr>
              <w:t>15512000</w:t>
            </w:r>
          </w:p>
        </w:tc>
        <w:tc>
          <w:tcPr>
            <w:tcW w:w="1601" w:type="dxa"/>
            <w:vAlign w:val="center"/>
          </w:tcPr>
          <w:p w:rsidR="008D5356" w:rsidRPr="00362494" w:rsidRDefault="008D5356" w:rsidP="00A45F02">
            <w:pPr>
              <w:rPr>
                <w:rFonts w:ascii="Calibri" w:hAnsi="Calibri" w:cs="Calibri"/>
                <w:lang w:val="en-US"/>
              </w:rPr>
            </w:pPr>
            <w:r w:rsidRPr="00362494">
              <w:rPr>
                <w:rFonts w:ascii="Calibri" w:hAnsi="Calibri" w:cs="Calibri"/>
                <w:lang w:val="en-US"/>
              </w:rPr>
              <w:t>сметан</w:t>
            </w:r>
          </w:p>
        </w:tc>
        <w:tc>
          <w:tcPr>
            <w:tcW w:w="943" w:type="dxa"/>
          </w:tcPr>
          <w:p w:rsidR="008D5356" w:rsidRPr="00EF2440" w:rsidRDefault="008D5356" w:rsidP="00A45F02">
            <w:pPr>
              <w:rPr>
                <w:sz w:val="16"/>
                <w:szCs w:val="16"/>
              </w:rPr>
            </w:pPr>
            <w:r w:rsidRPr="00EF2440">
              <w:rPr>
                <w:sz w:val="16"/>
                <w:szCs w:val="16"/>
              </w:rPr>
              <w:t>10.11%</w:t>
            </w:r>
          </w:p>
        </w:tc>
        <w:tc>
          <w:tcPr>
            <w:tcW w:w="943" w:type="dxa"/>
          </w:tcPr>
          <w:p w:rsidR="008D5356" w:rsidRPr="00EF2440" w:rsidRDefault="008D5356" w:rsidP="00A45F02">
            <w:pPr>
              <w:rPr>
                <w:sz w:val="16"/>
                <w:szCs w:val="16"/>
              </w:rPr>
            </w:pPr>
            <w:r w:rsidRPr="00EF2440">
              <w:rPr>
                <w:sz w:val="16"/>
                <w:szCs w:val="16"/>
              </w:rPr>
              <w:t>22.11%</w:t>
            </w:r>
          </w:p>
        </w:tc>
        <w:tc>
          <w:tcPr>
            <w:tcW w:w="736" w:type="dxa"/>
          </w:tcPr>
          <w:p w:rsidR="008D5356" w:rsidRPr="00EF2440" w:rsidRDefault="008D5356" w:rsidP="00A45F02">
            <w:pPr>
              <w:rPr>
                <w:sz w:val="16"/>
                <w:szCs w:val="16"/>
              </w:rPr>
            </w:pPr>
            <w:r w:rsidRPr="00EF2440">
              <w:rPr>
                <w:sz w:val="16"/>
                <w:szCs w:val="16"/>
              </w:rPr>
              <w:t>34.11%</w:t>
            </w:r>
          </w:p>
        </w:tc>
        <w:tc>
          <w:tcPr>
            <w:tcW w:w="831" w:type="dxa"/>
          </w:tcPr>
          <w:p w:rsidR="008D5356" w:rsidRPr="00EF2440" w:rsidRDefault="008D5356" w:rsidP="00A45F02">
            <w:pPr>
              <w:rPr>
                <w:sz w:val="16"/>
                <w:szCs w:val="16"/>
              </w:rPr>
            </w:pPr>
            <w:r w:rsidRPr="00EF2440">
              <w:rPr>
                <w:sz w:val="16"/>
                <w:szCs w:val="16"/>
              </w:rPr>
              <w:t>45.41%</w:t>
            </w:r>
          </w:p>
        </w:tc>
        <w:tc>
          <w:tcPr>
            <w:tcW w:w="736" w:type="dxa"/>
          </w:tcPr>
          <w:p w:rsidR="008D5356" w:rsidRPr="00EF2440" w:rsidRDefault="008D5356" w:rsidP="00A45F02">
            <w:pPr>
              <w:rPr>
                <w:sz w:val="16"/>
                <w:szCs w:val="16"/>
              </w:rPr>
            </w:pPr>
            <w:r w:rsidRPr="00EF2440">
              <w:rPr>
                <w:sz w:val="16"/>
                <w:szCs w:val="16"/>
              </w:rPr>
              <w:t>54.41%</w:t>
            </w:r>
          </w:p>
        </w:tc>
        <w:tc>
          <w:tcPr>
            <w:tcW w:w="736" w:type="dxa"/>
          </w:tcPr>
          <w:p w:rsidR="008D5356" w:rsidRPr="00EF2440" w:rsidRDefault="008D5356" w:rsidP="00A45F02">
            <w:pPr>
              <w:rPr>
                <w:sz w:val="16"/>
                <w:szCs w:val="16"/>
              </w:rPr>
            </w:pPr>
            <w:r w:rsidRPr="00EF2440">
              <w:rPr>
                <w:sz w:val="16"/>
                <w:szCs w:val="16"/>
              </w:rPr>
              <w:t>54.41%</w:t>
            </w:r>
          </w:p>
        </w:tc>
        <w:tc>
          <w:tcPr>
            <w:tcW w:w="736" w:type="dxa"/>
          </w:tcPr>
          <w:p w:rsidR="008D5356" w:rsidRPr="00EF2440" w:rsidRDefault="008D5356" w:rsidP="00A45F02">
            <w:pPr>
              <w:rPr>
                <w:sz w:val="16"/>
                <w:szCs w:val="16"/>
              </w:rPr>
            </w:pPr>
            <w:r w:rsidRPr="00EF2440">
              <w:rPr>
                <w:sz w:val="16"/>
                <w:szCs w:val="16"/>
              </w:rPr>
              <w:t>54.41%</w:t>
            </w:r>
          </w:p>
        </w:tc>
        <w:tc>
          <w:tcPr>
            <w:tcW w:w="826" w:type="dxa"/>
          </w:tcPr>
          <w:p w:rsidR="008D5356" w:rsidRPr="00EF2440" w:rsidRDefault="008D5356" w:rsidP="00A45F02">
            <w:pPr>
              <w:rPr>
                <w:sz w:val="16"/>
                <w:szCs w:val="16"/>
              </w:rPr>
            </w:pPr>
            <w:r w:rsidRPr="00EF2440">
              <w:rPr>
                <w:sz w:val="16"/>
                <w:szCs w:val="16"/>
              </w:rPr>
              <w:t>54.41%</w:t>
            </w:r>
          </w:p>
        </w:tc>
        <w:tc>
          <w:tcPr>
            <w:tcW w:w="843" w:type="dxa"/>
          </w:tcPr>
          <w:p w:rsidR="008D5356" w:rsidRPr="00EF2440" w:rsidRDefault="008D5356" w:rsidP="00A45F02">
            <w:pPr>
              <w:rPr>
                <w:sz w:val="16"/>
                <w:szCs w:val="16"/>
              </w:rPr>
            </w:pPr>
            <w:r w:rsidRPr="00EF2440">
              <w:rPr>
                <w:sz w:val="16"/>
                <w:szCs w:val="16"/>
              </w:rPr>
              <w:t>66.41%</w:t>
            </w:r>
          </w:p>
        </w:tc>
        <w:tc>
          <w:tcPr>
            <w:tcW w:w="831" w:type="dxa"/>
          </w:tcPr>
          <w:p w:rsidR="008D5356" w:rsidRPr="00EF2440" w:rsidRDefault="008D5356" w:rsidP="00A45F02">
            <w:pPr>
              <w:rPr>
                <w:sz w:val="16"/>
                <w:szCs w:val="16"/>
              </w:rPr>
            </w:pPr>
            <w:r w:rsidRPr="00EF2440">
              <w:rPr>
                <w:sz w:val="16"/>
                <w:szCs w:val="16"/>
              </w:rPr>
              <w:t>76.52%</w:t>
            </w:r>
          </w:p>
        </w:tc>
        <w:tc>
          <w:tcPr>
            <w:tcW w:w="943" w:type="dxa"/>
          </w:tcPr>
          <w:p w:rsidR="008D5356" w:rsidRPr="00EF2440" w:rsidRDefault="008D5356" w:rsidP="00A45F02">
            <w:pPr>
              <w:rPr>
                <w:sz w:val="16"/>
                <w:szCs w:val="16"/>
              </w:rPr>
            </w:pPr>
            <w:r w:rsidRPr="00EF2440">
              <w:rPr>
                <w:sz w:val="16"/>
                <w:szCs w:val="16"/>
              </w:rPr>
              <w:t>89.02%</w:t>
            </w:r>
          </w:p>
        </w:tc>
        <w:tc>
          <w:tcPr>
            <w:tcW w:w="827" w:type="dxa"/>
          </w:tcPr>
          <w:p w:rsidR="008D5356" w:rsidRPr="00EF2440" w:rsidRDefault="008D5356" w:rsidP="00A45F02">
            <w:pPr>
              <w:rPr>
                <w:sz w:val="16"/>
                <w:szCs w:val="16"/>
              </w:rPr>
            </w:pPr>
            <w:r w:rsidRPr="00EF2440">
              <w:rPr>
                <w:sz w:val="16"/>
                <w:szCs w:val="16"/>
              </w:rPr>
              <w:t>100 %</w:t>
            </w:r>
          </w:p>
        </w:tc>
        <w:tc>
          <w:tcPr>
            <w:tcW w:w="768" w:type="dxa"/>
          </w:tcPr>
          <w:p w:rsidR="008D5356" w:rsidRPr="00EF2440" w:rsidRDefault="008D5356" w:rsidP="00A45F02">
            <w:pPr>
              <w:rPr>
                <w:sz w:val="16"/>
                <w:szCs w:val="16"/>
              </w:rPr>
            </w:pPr>
            <w:r>
              <w:rPr>
                <w:sz w:val="16"/>
                <w:szCs w:val="16"/>
              </w:rPr>
              <w:t>100</w:t>
            </w:r>
            <w:r w:rsidRPr="00EF2440">
              <w:rPr>
                <w:sz w:val="16"/>
                <w:szCs w:val="16"/>
              </w:rPr>
              <w:t>%</w:t>
            </w:r>
          </w:p>
        </w:tc>
      </w:tr>
      <w:tr w:rsidR="008D5356" w:rsidRPr="00B138F3" w:rsidTr="008D5356">
        <w:trPr>
          <w:trHeight w:val="404"/>
          <w:jc w:val="center"/>
        </w:trPr>
        <w:tc>
          <w:tcPr>
            <w:tcW w:w="1639" w:type="dxa"/>
            <w:vAlign w:val="center"/>
          </w:tcPr>
          <w:p w:rsidR="008D5356" w:rsidRPr="00362494" w:rsidRDefault="008D5356" w:rsidP="00A45F02">
            <w:pPr>
              <w:jc w:val="center"/>
              <w:rPr>
                <w:rFonts w:ascii="Sylfaen" w:hAnsi="Sylfaen" w:cs="Sylfaen"/>
                <w:lang w:val="en-US"/>
              </w:rPr>
            </w:pPr>
            <w:r w:rsidRPr="00362494">
              <w:rPr>
                <w:rFonts w:ascii="Sylfaen" w:hAnsi="Sylfaen" w:cs="Sylfaen"/>
                <w:lang w:val="en-US"/>
              </w:rPr>
              <w:t>10</w:t>
            </w:r>
          </w:p>
        </w:tc>
        <w:tc>
          <w:tcPr>
            <w:tcW w:w="1966" w:type="dxa"/>
            <w:vAlign w:val="center"/>
          </w:tcPr>
          <w:p w:rsidR="008D5356" w:rsidRPr="00362494" w:rsidRDefault="008D5356" w:rsidP="00A45F02">
            <w:pPr>
              <w:jc w:val="center"/>
              <w:rPr>
                <w:rFonts w:ascii="Calibri" w:hAnsi="Calibri" w:cs="Calibri"/>
                <w:lang w:val="en-US"/>
              </w:rPr>
            </w:pPr>
            <w:r w:rsidRPr="00362494">
              <w:rPr>
                <w:rFonts w:ascii="Calibri" w:hAnsi="Calibri" w:cs="Calibri"/>
                <w:lang w:val="en-US"/>
              </w:rPr>
              <w:t>5333100</w:t>
            </w:r>
          </w:p>
        </w:tc>
        <w:tc>
          <w:tcPr>
            <w:tcW w:w="1601" w:type="dxa"/>
            <w:vAlign w:val="center"/>
          </w:tcPr>
          <w:p w:rsidR="008D5356" w:rsidRPr="00362494" w:rsidRDefault="008D5356" w:rsidP="00A45F02">
            <w:pPr>
              <w:rPr>
                <w:rFonts w:ascii="Calibri" w:hAnsi="Calibri" w:cs="Calibri"/>
              </w:rPr>
            </w:pPr>
            <w:r w:rsidRPr="00362494">
              <w:rPr>
                <w:rFonts w:ascii="Calibri" w:hAnsi="Calibri" w:cs="Calibri"/>
              </w:rPr>
              <w:t>Томатная паста</w:t>
            </w:r>
          </w:p>
        </w:tc>
        <w:tc>
          <w:tcPr>
            <w:tcW w:w="943" w:type="dxa"/>
          </w:tcPr>
          <w:p w:rsidR="008D5356" w:rsidRPr="00EF2440" w:rsidRDefault="008D5356" w:rsidP="00A45F02">
            <w:pPr>
              <w:rPr>
                <w:sz w:val="16"/>
                <w:szCs w:val="16"/>
              </w:rPr>
            </w:pPr>
            <w:r w:rsidRPr="00EF2440">
              <w:rPr>
                <w:sz w:val="16"/>
                <w:szCs w:val="16"/>
              </w:rPr>
              <w:t>10.11%</w:t>
            </w:r>
          </w:p>
        </w:tc>
        <w:tc>
          <w:tcPr>
            <w:tcW w:w="943" w:type="dxa"/>
          </w:tcPr>
          <w:p w:rsidR="008D5356" w:rsidRPr="00EF2440" w:rsidRDefault="008D5356" w:rsidP="00A45F02">
            <w:pPr>
              <w:rPr>
                <w:sz w:val="16"/>
                <w:szCs w:val="16"/>
              </w:rPr>
            </w:pPr>
            <w:r w:rsidRPr="00EF2440">
              <w:rPr>
                <w:sz w:val="16"/>
                <w:szCs w:val="16"/>
              </w:rPr>
              <w:t>22.11%</w:t>
            </w:r>
          </w:p>
        </w:tc>
        <w:tc>
          <w:tcPr>
            <w:tcW w:w="736" w:type="dxa"/>
          </w:tcPr>
          <w:p w:rsidR="008D5356" w:rsidRPr="00EF2440" w:rsidRDefault="008D5356" w:rsidP="00A45F02">
            <w:pPr>
              <w:rPr>
                <w:sz w:val="16"/>
                <w:szCs w:val="16"/>
              </w:rPr>
            </w:pPr>
            <w:r w:rsidRPr="00EF2440">
              <w:rPr>
                <w:sz w:val="16"/>
                <w:szCs w:val="16"/>
              </w:rPr>
              <w:t>34.11%</w:t>
            </w:r>
          </w:p>
        </w:tc>
        <w:tc>
          <w:tcPr>
            <w:tcW w:w="831" w:type="dxa"/>
          </w:tcPr>
          <w:p w:rsidR="008D5356" w:rsidRPr="00EF2440" w:rsidRDefault="008D5356" w:rsidP="00A45F02">
            <w:pPr>
              <w:rPr>
                <w:sz w:val="16"/>
                <w:szCs w:val="16"/>
              </w:rPr>
            </w:pPr>
            <w:r w:rsidRPr="00EF2440">
              <w:rPr>
                <w:sz w:val="16"/>
                <w:szCs w:val="16"/>
              </w:rPr>
              <w:t>45.41%</w:t>
            </w:r>
          </w:p>
        </w:tc>
        <w:tc>
          <w:tcPr>
            <w:tcW w:w="736" w:type="dxa"/>
          </w:tcPr>
          <w:p w:rsidR="008D5356" w:rsidRPr="00EF2440" w:rsidRDefault="008D5356" w:rsidP="00A45F02">
            <w:pPr>
              <w:rPr>
                <w:sz w:val="16"/>
                <w:szCs w:val="16"/>
              </w:rPr>
            </w:pPr>
            <w:r w:rsidRPr="00EF2440">
              <w:rPr>
                <w:sz w:val="16"/>
                <w:szCs w:val="16"/>
              </w:rPr>
              <w:t>54.41%</w:t>
            </w:r>
          </w:p>
        </w:tc>
        <w:tc>
          <w:tcPr>
            <w:tcW w:w="736" w:type="dxa"/>
          </w:tcPr>
          <w:p w:rsidR="008D5356" w:rsidRPr="00EF2440" w:rsidRDefault="008D5356" w:rsidP="00A45F02">
            <w:pPr>
              <w:rPr>
                <w:sz w:val="16"/>
                <w:szCs w:val="16"/>
              </w:rPr>
            </w:pPr>
            <w:r w:rsidRPr="00EF2440">
              <w:rPr>
                <w:sz w:val="16"/>
                <w:szCs w:val="16"/>
              </w:rPr>
              <w:t>54.41%</w:t>
            </w:r>
          </w:p>
        </w:tc>
        <w:tc>
          <w:tcPr>
            <w:tcW w:w="736" w:type="dxa"/>
          </w:tcPr>
          <w:p w:rsidR="008D5356" w:rsidRPr="00EF2440" w:rsidRDefault="008D5356" w:rsidP="00A45F02">
            <w:pPr>
              <w:rPr>
                <w:sz w:val="16"/>
                <w:szCs w:val="16"/>
              </w:rPr>
            </w:pPr>
            <w:r w:rsidRPr="00EF2440">
              <w:rPr>
                <w:sz w:val="16"/>
                <w:szCs w:val="16"/>
              </w:rPr>
              <w:t>54.41%</w:t>
            </w:r>
          </w:p>
        </w:tc>
        <w:tc>
          <w:tcPr>
            <w:tcW w:w="826" w:type="dxa"/>
          </w:tcPr>
          <w:p w:rsidR="008D5356" w:rsidRPr="00EF2440" w:rsidRDefault="008D5356" w:rsidP="00A45F02">
            <w:pPr>
              <w:rPr>
                <w:sz w:val="16"/>
                <w:szCs w:val="16"/>
              </w:rPr>
            </w:pPr>
            <w:r w:rsidRPr="00EF2440">
              <w:rPr>
                <w:sz w:val="16"/>
                <w:szCs w:val="16"/>
              </w:rPr>
              <w:t>54.41%</w:t>
            </w:r>
          </w:p>
        </w:tc>
        <w:tc>
          <w:tcPr>
            <w:tcW w:w="843" w:type="dxa"/>
          </w:tcPr>
          <w:p w:rsidR="008D5356" w:rsidRPr="00EF2440" w:rsidRDefault="008D5356" w:rsidP="00A45F02">
            <w:pPr>
              <w:rPr>
                <w:sz w:val="16"/>
                <w:szCs w:val="16"/>
              </w:rPr>
            </w:pPr>
            <w:r w:rsidRPr="00EF2440">
              <w:rPr>
                <w:sz w:val="16"/>
                <w:szCs w:val="16"/>
              </w:rPr>
              <w:t>66.41%</w:t>
            </w:r>
          </w:p>
        </w:tc>
        <w:tc>
          <w:tcPr>
            <w:tcW w:w="831" w:type="dxa"/>
          </w:tcPr>
          <w:p w:rsidR="008D5356" w:rsidRPr="00EF2440" w:rsidRDefault="008D5356" w:rsidP="00A45F02">
            <w:pPr>
              <w:rPr>
                <w:sz w:val="16"/>
                <w:szCs w:val="16"/>
              </w:rPr>
            </w:pPr>
            <w:r w:rsidRPr="00EF2440">
              <w:rPr>
                <w:sz w:val="16"/>
                <w:szCs w:val="16"/>
              </w:rPr>
              <w:t>76.52%</w:t>
            </w:r>
          </w:p>
        </w:tc>
        <w:tc>
          <w:tcPr>
            <w:tcW w:w="943" w:type="dxa"/>
          </w:tcPr>
          <w:p w:rsidR="008D5356" w:rsidRPr="00EF2440" w:rsidRDefault="008D5356" w:rsidP="00A45F02">
            <w:pPr>
              <w:rPr>
                <w:sz w:val="16"/>
                <w:szCs w:val="16"/>
              </w:rPr>
            </w:pPr>
            <w:r w:rsidRPr="00EF2440">
              <w:rPr>
                <w:sz w:val="16"/>
                <w:szCs w:val="16"/>
              </w:rPr>
              <w:t>89.02%</w:t>
            </w:r>
          </w:p>
        </w:tc>
        <w:tc>
          <w:tcPr>
            <w:tcW w:w="827" w:type="dxa"/>
          </w:tcPr>
          <w:p w:rsidR="008D5356" w:rsidRPr="00EF2440" w:rsidRDefault="008D5356" w:rsidP="00A45F02">
            <w:pPr>
              <w:rPr>
                <w:sz w:val="16"/>
                <w:szCs w:val="16"/>
              </w:rPr>
            </w:pPr>
            <w:r w:rsidRPr="00EF2440">
              <w:rPr>
                <w:sz w:val="16"/>
                <w:szCs w:val="16"/>
              </w:rPr>
              <w:t>100 %</w:t>
            </w:r>
          </w:p>
        </w:tc>
        <w:tc>
          <w:tcPr>
            <w:tcW w:w="768" w:type="dxa"/>
          </w:tcPr>
          <w:p w:rsidR="008D5356" w:rsidRPr="00EF2440" w:rsidRDefault="008D5356" w:rsidP="00A45F02">
            <w:pPr>
              <w:rPr>
                <w:sz w:val="16"/>
                <w:szCs w:val="16"/>
              </w:rPr>
            </w:pPr>
            <w:r>
              <w:rPr>
                <w:sz w:val="16"/>
                <w:szCs w:val="16"/>
              </w:rPr>
              <w:t>100</w:t>
            </w:r>
            <w:r w:rsidRPr="00EF2440">
              <w:rPr>
                <w:sz w:val="16"/>
                <w:szCs w:val="16"/>
              </w:rPr>
              <w:t>%</w:t>
            </w:r>
          </w:p>
        </w:tc>
      </w:tr>
      <w:tr w:rsidR="008D5356" w:rsidRPr="00B138F3" w:rsidTr="008D5356">
        <w:trPr>
          <w:trHeight w:val="404"/>
          <w:jc w:val="center"/>
        </w:trPr>
        <w:tc>
          <w:tcPr>
            <w:tcW w:w="1639" w:type="dxa"/>
            <w:vAlign w:val="center"/>
          </w:tcPr>
          <w:p w:rsidR="008D5356" w:rsidRPr="00362494" w:rsidRDefault="008D5356" w:rsidP="00A45F02">
            <w:pPr>
              <w:jc w:val="center"/>
              <w:rPr>
                <w:rFonts w:ascii="Sylfaen" w:hAnsi="Sylfaen" w:cs="Sylfaen"/>
                <w:lang w:val="en-US"/>
              </w:rPr>
            </w:pPr>
            <w:r w:rsidRPr="00362494">
              <w:rPr>
                <w:rFonts w:ascii="Sylfaen" w:hAnsi="Sylfaen" w:cs="Sylfaen"/>
                <w:lang w:val="en-US"/>
              </w:rPr>
              <w:t>11</w:t>
            </w:r>
          </w:p>
        </w:tc>
        <w:tc>
          <w:tcPr>
            <w:tcW w:w="1966" w:type="dxa"/>
            <w:vAlign w:val="center"/>
          </w:tcPr>
          <w:p w:rsidR="008D5356" w:rsidRPr="00362494" w:rsidRDefault="008D5356" w:rsidP="00A45F02">
            <w:pPr>
              <w:jc w:val="center"/>
              <w:rPr>
                <w:rFonts w:ascii="Calibri" w:hAnsi="Calibri" w:cs="Calibri"/>
                <w:lang w:val="en-US"/>
              </w:rPr>
            </w:pPr>
            <w:r w:rsidRPr="00362494">
              <w:rPr>
                <w:rFonts w:ascii="Calibri" w:hAnsi="Calibri" w:cs="Calibri"/>
                <w:lang w:val="en-US"/>
              </w:rPr>
              <w:t>03221110</w:t>
            </w:r>
          </w:p>
        </w:tc>
        <w:tc>
          <w:tcPr>
            <w:tcW w:w="1601" w:type="dxa"/>
            <w:vAlign w:val="center"/>
          </w:tcPr>
          <w:p w:rsidR="008D5356" w:rsidRPr="00362494" w:rsidRDefault="008D5356" w:rsidP="00A45F02">
            <w:pPr>
              <w:rPr>
                <w:rFonts w:ascii="Calibri" w:hAnsi="Calibri" w:cs="Calibri"/>
                <w:lang w:val="en-US"/>
              </w:rPr>
            </w:pPr>
            <w:r w:rsidRPr="00362494">
              <w:rPr>
                <w:rFonts w:ascii="Calibri" w:hAnsi="Calibri" w:cs="Calibri"/>
                <w:lang w:val="en-US"/>
              </w:rPr>
              <w:t>марковка</w:t>
            </w:r>
          </w:p>
        </w:tc>
        <w:tc>
          <w:tcPr>
            <w:tcW w:w="943" w:type="dxa"/>
          </w:tcPr>
          <w:p w:rsidR="008D5356" w:rsidRPr="00EF2440" w:rsidRDefault="008D5356" w:rsidP="00A45F02">
            <w:pPr>
              <w:rPr>
                <w:sz w:val="16"/>
                <w:szCs w:val="16"/>
              </w:rPr>
            </w:pPr>
            <w:r w:rsidRPr="00EF2440">
              <w:rPr>
                <w:sz w:val="16"/>
                <w:szCs w:val="16"/>
              </w:rPr>
              <w:t>10.11%</w:t>
            </w:r>
          </w:p>
        </w:tc>
        <w:tc>
          <w:tcPr>
            <w:tcW w:w="943" w:type="dxa"/>
          </w:tcPr>
          <w:p w:rsidR="008D5356" w:rsidRPr="00EF2440" w:rsidRDefault="008D5356" w:rsidP="00A45F02">
            <w:pPr>
              <w:rPr>
                <w:sz w:val="16"/>
                <w:szCs w:val="16"/>
              </w:rPr>
            </w:pPr>
            <w:r w:rsidRPr="00EF2440">
              <w:rPr>
                <w:sz w:val="16"/>
                <w:szCs w:val="16"/>
              </w:rPr>
              <w:t>22.11%</w:t>
            </w:r>
          </w:p>
        </w:tc>
        <w:tc>
          <w:tcPr>
            <w:tcW w:w="736" w:type="dxa"/>
          </w:tcPr>
          <w:p w:rsidR="008D5356" w:rsidRPr="00EF2440" w:rsidRDefault="008D5356" w:rsidP="00A45F02">
            <w:pPr>
              <w:rPr>
                <w:sz w:val="16"/>
                <w:szCs w:val="16"/>
              </w:rPr>
            </w:pPr>
            <w:r w:rsidRPr="00EF2440">
              <w:rPr>
                <w:sz w:val="16"/>
                <w:szCs w:val="16"/>
              </w:rPr>
              <w:t>34.11%</w:t>
            </w:r>
          </w:p>
        </w:tc>
        <w:tc>
          <w:tcPr>
            <w:tcW w:w="831" w:type="dxa"/>
          </w:tcPr>
          <w:p w:rsidR="008D5356" w:rsidRPr="00EF2440" w:rsidRDefault="008D5356" w:rsidP="00A45F02">
            <w:pPr>
              <w:rPr>
                <w:sz w:val="16"/>
                <w:szCs w:val="16"/>
              </w:rPr>
            </w:pPr>
            <w:r w:rsidRPr="00EF2440">
              <w:rPr>
                <w:sz w:val="16"/>
                <w:szCs w:val="16"/>
              </w:rPr>
              <w:t>45.41%</w:t>
            </w:r>
          </w:p>
        </w:tc>
        <w:tc>
          <w:tcPr>
            <w:tcW w:w="736" w:type="dxa"/>
          </w:tcPr>
          <w:p w:rsidR="008D5356" w:rsidRPr="00EF2440" w:rsidRDefault="008D5356" w:rsidP="00A45F02">
            <w:pPr>
              <w:rPr>
                <w:sz w:val="16"/>
                <w:szCs w:val="16"/>
              </w:rPr>
            </w:pPr>
            <w:r w:rsidRPr="00EF2440">
              <w:rPr>
                <w:sz w:val="16"/>
                <w:szCs w:val="16"/>
              </w:rPr>
              <w:t>54.41%</w:t>
            </w:r>
          </w:p>
        </w:tc>
        <w:tc>
          <w:tcPr>
            <w:tcW w:w="736" w:type="dxa"/>
          </w:tcPr>
          <w:p w:rsidR="008D5356" w:rsidRPr="00EF2440" w:rsidRDefault="008D5356" w:rsidP="00A45F02">
            <w:pPr>
              <w:rPr>
                <w:sz w:val="16"/>
                <w:szCs w:val="16"/>
              </w:rPr>
            </w:pPr>
            <w:r w:rsidRPr="00EF2440">
              <w:rPr>
                <w:sz w:val="16"/>
                <w:szCs w:val="16"/>
              </w:rPr>
              <w:t>54.41%</w:t>
            </w:r>
          </w:p>
        </w:tc>
        <w:tc>
          <w:tcPr>
            <w:tcW w:w="736" w:type="dxa"/>
          </w:tcPr>
          <w:p w:rsidR="008D5356" w:rsidRPr="00EF2440" w:rsidRDefault="008D5356" w:rsidP="00A45F02">
            <w:pPr>
              <w:rPr>
                <w:sz w:val="16"/>
                <w:szCs w:val="16"/>
              </w:rPr>
            </w:pPr>
            <w:r w:rsidRPr="00EF2440">
              <w:rPr>
                <w:sz w:val="16"/>
                <w:szCs w:val="16"/>
              </w:rPr>
              <w:t>54.41%</w:t>
            </w:r>
          </w:p>
        </w:tc>
        <w:tc>
          <w:tcPr>
            <w:tcW w:w="826" w:type="dxa"/>
          </w:tcPr>
          <w:p w:rsidR="008D5356" w:rsidRPr="00EF2440" w:rsidRDefault="008D5356" w:rsidP="00A45F02">
            <w:pPr>
              <w:rPr>
                <w:sz w:val="16"/>
                <w:szCs w:val="16"/>
              </w:rPr>
            </w:pPr>
            <w:r w:rsidRPr="00EF2440">
              <w:rPr>
                <w:sz w:val="16"/>
                <w:szCs w:val="16"/>
              </w:rPr>
              <w:t>54.41%</w:t>
            </w:r>
          </w:p>
        </w:tc>
        <w:tc>
          <w:tcPr>
            <w:tcW w:w="843" w:type="dxa"/>
          </w:tcPr>
          <w:p w:rsidR="008D5356" w:rsidRPr="00EF2440" w:rsidRDefault="008D5356" w:rsidP="00A45F02">
            <w:pPr>
              <w:rPr>
                <w:sz w:val="16"/>
                <w:szCs w:val="16"/>
              </w:rPr>
            </w:pPr>
            <w:r w:rsidRPr="00EF2440">
              <w:rPr>
                <w:sz w:val="16"/>
                <w:szCs w:val="16"/>
              </w:rPr>
              <w:t>66.41%</w:t>
            </w:r>
          </w:p>
        </w:tc>
        <w:tc>
          <w:tcPr>
            <w:tcW w:w="831" w:type="dxa"/>
          </w:tcPr>
          <w:p w:rsidR="008D5356" w:rsidRPr="00EF2440" w:rsidRDefault="008D5356" w:rsidP="00A45F02">
            <w:pPr>
              <w:rPr>
                <w:sz w:val="16"/>
                <w:szCs w:val="16"/>
              </w:rPr>
            </w:pPr>
            <w:r w:rsidRPr="00EF2440">
              <w:rPr>
                <w:sz w:val="16"/>
                <w:szCs w:val="16"/>
              </w:rPr>
              <w:t>76.52%</w:t>
            </w:r>
          </w:p>
        </w:tc>
        <w:tc>
          <w:tcPr>
            <w:tcW w:w="943" w:type="dxa"/>
          </w:tcPr>
          <w:p w:rsidR="008D5356" w:rsidRPr="00EF2440" w:rsidRDefault="008D5356" w:rsidP="00A45F02">
            <w:pPr>
              <w:rPr>
                <w:sz w:val="16"/>
                <w:szCs w:val="16"/>
              </w:rPr>
            </w:pPr>
            <w:r w:rsidRPr="00EF2440">
              <w:rPr>
                <w:sz w:val="16"/>
                <w:szCs w:val="16"/>
              </w:rPr>
              <w:t>89.02%</w:t>
            </w:r>
          </w:p>
        </w:tc>
        <w:tc>
          <w:tcPr>
            <w:tcW w:w="827" w:type="dxa"/>
          </w:tcPr>
          <w:p w:rsidR="008D5356" w:rsidRPr="00EF2440" w:rsidRDefault="008D5356" w:rsidP="00A45F02">
            <w:pPr>
              <w:rPr>
                <w:sz w:val="16"/>
                <w:szCs w:val="16"/>
              </w:rPr>
            </w:pPr>
            <w:r w:rsidRPr="00EF2440">
              <w:rPr>
                <w:sz w:val="16"/>
                <w:szCs w:val="16"/>
              </w:rPr>
              <w:t>100 %</w:t>
            </w:r>
          </w:p>
        </w:tc>
        <w:tc>
          <w:tcPr>
            <w:tcW w:w="768" w:type="dxa"/>
          </w:tcPr>
          <w:p w:rsidR="008D5356" w:rsidRPr="00EF2440" w:rsidRDefault="008D5356" w:rsidP="00A45F02">
            <w:pPr>
              <w:rPr>
                <w:sz w:val="16"/>
                <w:szCs w:val="16"/>
              </w:rPr>
            </w:pPr>
            <w:r>
              <w:rPr>
                <w:sz w:val="16"/>
                <w:szCs w:val="16"/>
              </w:rPr>
              <w:t>100</w:t>
            </w:r>
            <w:r w:rsidRPr="00EF2440">
              <w:rPr>
                <w:sz w:val="16"/>
                <w:szCs w:val="16"/>
              </w:rPr>
              <w:t>%</w:t>
            </w:r>
          </w:p>
        </w:tc>
      </w:tr>
      <w:tr w:rsidR="008D5356" w:rsidRPr="00B138F3" w:rsidTr="008D5356">
        <w:trPr>
          <w:trHeight w:val="404"/>
          <w:jc w:val="center"/>
        </w:trPr>
        <w:tc>
          <w:tcPr>
            <w:tcW w:w="1639" w:type="dxa"/>
            <w:vAlign w:val="center"/>
          </w:tcPr>
          <w:p w:rsidR="008D5356" w:rsidRPr="00362494" w:rsidRDefault="008D5356" w:rsidP="00A45F02">
            <w:pPr>
              <w:jc w:val="center"/>
              <w:rPr>
                <w:rFonts w:ascii="Sylfaen" w:hAnsi="Sylfaen" w:cs="Sylfaen"/>
                <w:lang w:val="en-US"/>
              </w:rPr>
            </w:pPr>
            <w:r w:rsidRPr="00362494">
              <w:rPr>
                <w:rFonts w:ascii="Sylfaen" w:hAnsi="Sylfaen" w:cs="Sylfaen"/>
                <w:lang w:val="en-US"/>
              </w:rPr>
              <w:t>12</w:t>
            </w:r>
          </w:p>
        </w:tc>
        <w:tc>
          <w:tcPr>
            <w:tcW w:w="1966" w:type="dxa"/>
            <w:vAlign w:val="center"/>
          </w:tcPr>
          <w:p w:rsidR="008D5356" w:rsidRPr="00362494" w:rsidRDefault="008D5356" w:rsidP="00A45F02">
            <w:pPr>
              <w:jc w:val="center"/>
              <w:rPr>
                <w:rFonts w:ascii="Calibri" w:hAnsi="Calibri" w:cs="Calibri"/>
                <w:lang w:val="en-US"/>
              </w:rPr>
            </w:pPr>
            <w:r w:rsidRPr="00362494">
              <w:rPr>
                <w:rFonts w:ascii="Calibri" w:hAnsi="Calibri" w:cs="Calibri"/>
                <w:lang w:val="en-US"/>
              </w:rPr>
              <w:t>3221100</w:t>
            </w:r>
          </w:p>
        </w:tc>
        <w:tc>
          <w:tcPr>
            <w:tcW w:w="1601" w:type="dxa"/>
            <w:vAlign w:val="center"/>
          </w:tcPr>
          <w:p w:rsidR="008D5356" w:rsidRPr="00362494" w:rsidRDefault="008D5356" w:rsidP="00A45F02">
            <w:pPr>
              <w:rPr>
                <w:rFonts w:ascii="Calibri" w:hAnsi="Calibri" w:cs="Calibri"/>
                <w:lang w:val="en-US"/>
              </w:rPr>
            </w:pPr>
            <w:r w:rsidRPr="00362494">
              <w:rPr>
                <w:rFonts w:ascii="Sylfaen" w:hAnsi="Sylfaen" w:cs="Sylfaen"/>
                <w:lang w:val="en-US"/>
              </w:rPr>
              <w:t>свекла</w:t>
            </w:r>
          </w:p>
        </w:tc>
        <w:tc>
          <w:tcPr>
            <w:tcW w:w="943" w:type="dxa"/>
          </w:tcPr>
          <w:p w:rsidR="008D5356" w:rsidRPr="00EF2440" w:rsidRDefault="008D5356" w:rsidP="00A45F02">
            <w:pPr>
              <w:rPr>
                <w:sz w:val="16"/>
                <w:szCs w:val="16"/>
              </w:rPr>
            </w:pPr>
            <w:r w:rsidRPr="00EF2440">
              <w:rPr>
                <w:sz w:val="16"/>
                <w:szCs w:val="16"/>
              </w:rPr>
              <w:t>10.11%</w:t>
            </w:r>
          </w:p>
        </w:tc>
        <w:tc>
          <w:tcPr>
            <w:tcW w:w="943" w:type="dxa"/>
          </w:tcPr>
          <w:p w:rsidR="008D5356" w:rsidRPr="00EF2440" w:rsidRDefault="008D5356" w:rsidP="00A45F02">
            <w:pPr>
              <w:rPr>
                <w:sz w:val="16"/>
                <w:szCs w:val="16"/>
              </w:rPr>
            </w:pPr>
            <w:r w:rsidRPr="00EF2440">
              <w:rPr>
                <w:sz w:val="16"/>
                <w:szCs w:val="16"/>
              </w:rPr>
              <w:t>22.11%</w:t>
            </w:r>
          </w:p>
        </w:tc>
        <w:tc>
          <w:tcPr>
            <w:tcW w:w="736" w:type="dxa"/>
          </w:tcPr>
          <w:p w:rsidR="008D5356" w:rsidRPr="00EF2440" w:rsidRDefault="008D5356" w:rsidP="00A45F02">
            <w:pPr>
              <w:rPr>
                <w:sz w:val="16"/>
                <w:szCs w:val="16"/>
              </w:rPr>
            </w:pPr>
            <w:r w:rsidRPr="00EF2440">
              <w:rPr>
                <w:sz w:val="16"/>
                <w:szCs w:val="16"/>
              </w:rPr>
              <w:t>34.11%</w:t>
            </w:r>
          </w:p>
        </w:tc>
        <w:tc>
          <w:tcPr>
            <w:tcW w:w="831" w:type="dxa"/>
          </w:tcPr>
          <w:p w:rsidR="008D5356" w:rsidRPr="00EF2440" w:rsidRDefault="008D5356" w:rsidP="00A45F02">
            <w:pPr>
              <w:rPr>
                <w:sz w:val="16"/>
                <w:szCs w:val="16"/>
              </w:rPr>
            </w:pPr>
            <w:r w:rsidRPr="00EF2440">
              <w:rPr>
                <w:sz w:val="16"/>
                <w:szCs w:val="16"/>
              </w:rPr>
              <w:t>45.41%</w:t>
            </w:r>
          </w:p>
        </w:tc>
        <w:tc>
          <w:tcPr>
            <w:tcW w:w="736" w:type="dxa"/>
          </w:tcPr>
          <w:p w:rsidR="008D5356" w:rsidRPr="00EF2440" w:rsidRDefault="008D5356" w:rsidP="00A45F02">
            <w:pPr>
              <w:rPr>
                <w:sz w:val="16"/>
                <w:szCs w:val="16"/>
              </w:rPr>
            </w:pPr>
            <w:r w:rsidRPr="00EF2440">
              <w:rPr>
                <w:sz w:val="16"/>
                <w:szCs w:val="16"/>
              </w:rPr>
              <w:t>54.41%</w:t>
            </w:r>
          </w:p>
        </w:tc>
        <w:tc>
          <w:tcPr>
            <w:tcW w:w="736" w:type="dxa"/>
          </w:tcPr>
          <w:p w:rsidR="008D5356" w:rsidRPr="00EF2440" w:rsidRDefault="008D5356" w:rsidP="00A45F02">
            <w:pPr>
              <w:rPr>
                <w:sz w:val="16"/>
                <w:szCs w:val="16"/>
              </w:rPr>
            </w:pPr>
            <w:r w:rsidRPr="00EF2440">
              <w:rPr>
                <w:sz w:val="16"/>
                <w:szCs w:val="16"/>
              </w:rPr>
              <w:t>54.41%</w:t>
            </w:r>
          </w:p>
        </w:tc>
        <w:tc>
          <w:tcPr>
            <w:tcW w:w="736" w:type="dxa"/>
          </w:tcPr>
          <w:p w:rsidR="008D5356" w:rsidRPr="00EF2440" w:rsidRDefault="008D5356" w:rsidP="00A45F02">
            <w:pPr>
              <w:rPr>
                <w:sz w:val="16"/>
                <w:szCs w:val="16"/>
              </w:rPr>
            </w:pPr>
            <w:r w:rsidRPr="00EF2440">
              <w:rPr>
                <w:sz w:val="16"/>
                <w:szCs w:val="16"/>
              </w:rPr>
              <w:t>54.41%</w:t>
            </w:r>
          </w:p>
        </w:tc>
        <w:tc>
          <w:tcPr>
            <w:tcW w:w="826" w:type="dxa"/>
          </w:tcPr>
          <w:p w:rsidR="008D5356" w:rsidRPr="00EF2440" w:rsidRDefault="008D5356" w:rsidP="00A45F02">
            <w:pPr>
              <w:rPr>
                <w:sz w:val="16"/>
                <w:szCs w:val="16"/>
              </w:rPr>
            </w:pPr>
            <w:r w:rsidRPr="00EF2440">
              <w:rPr>
                <w:sz w:val="16"/>
                <w:szCs w:val="16"/>
              </w:rPr>
              <w:t>54.41%</w:t>
            </w:r>
          </w:p>
        </w:tc>
        <w:tc>
          <w:tcPr>
            <w:tcW w:w="843" w:type="dxa"/>
          </w:tcPr>
          <w:p w:rsidR="008D5356" w:rsidRPr="00EF2440" w:rsidRDefault="008D5356" w:rsidP="00A45F02">
            <w:pPr>
              <w:rPr>
                <w:sz w:val="16"/>
                <w:szCs w:val="16"/>
              </w:rPr>
            </w:pPr>
            <w:r w:rsidRPr="00EF2440">
              <w:rPr>
                <w:sz w:val="16"/>
                <w:szCs w:val="16"/>
              </w:rPr>
              <w:t>66.41%</w:t>
            </w:r>
          </w:p>
        </w:tc>
        <w:tc>
          <w:tcPr>
            <w:tcW w:w="831" w:type="dxa"/>
          </w:tcPr>
          <w:p w:rsidR="008D5356" w:rsidRPr="00EF2440" w:rsidRDefault="008D5356" w:rsidP="00A45F02">
            <w:pPr>
              <w:rPr>
                <w:sz w:val="16"/>
                <w:szCs w:val="16"/>
              </w:rPr>
            </w:pPr>
            <w:r w:rsidRPr="00EF2440">
              <w:rPr>
                <w:sz w:val="16"/>
                <w:szCs w:val="16"/>
              </w:rPr>
              <w:t>76.52%</w:t>
            </w:r>
          </w:p>
        </w:tc>
        <w:tc>
          <w:tcPr>
            <w:tcW w:w="943" w:type="dxa"/>
          </w:tcPr>
          <w:p w:rsidR="008D5356" w:rsidRPr="00EF2440" w:rsidRDefault="008D5356" w:rsidP="00A45F02">
            <w:pPr>
              <w:rPr>
                <w:sz w:val="16"/>
                <w:szCs w:val="16"/>
              </w:rPr>
            </w:pPr>
            <w:r w:rsidRPr="00EF2440">
              <w:rPr>
                <w:sz w:val="16"/>
                <w:szCs w:val="16"/>
              </w:rPr>
              <w:t>89.02%</w:t>
            </w:r>
          </w:p>
        </w:tc>
        <w:tc>
          <w:tcPr>
            <w:tcW w:w="827" w:type="dxa"/>
          </w:tcPr>
          <w:p w:rsidR="008D5356" w:rsidRPr="00EF2440" w:rsidRDefault="008D5356" w:rsidP="00A45F02">
            <w:pPr>
              <w:rPr>
                <w:sz w:val="16"/>
                <w:szCs w:val="16"/>
              </w:rPr>
            </w:pPr>
            <w:r w:rsidRPr="00EF2440">
              <w:rPr>
                <w:sz w:val="16"/>
                <w:szCs w:val="16"/>
              </w:rPr>
              <w:t>100 %</w:t>
            </w:r>
          </w:p>
        </w:tc>
        <w:tc>
          <w:tcPr>
            <w:tcW w:w="768" w:type="dxa"/>
          </w:tcPr>
          <w:p w:rsidR="008D5356" w:rsidRPr="00EF2440" w:rsidRDefault="008D5356" w:rsidP="00A45F02">
            <w:pPr>
              <w:rPr>
                <w:sz w:val="16"/>
                <w:szCs w:val="16"/>
              </w:rPr>
            </w:pPr>
            <w:r>
              <w:rPr>
                <w:sz w:val="16"/>
                <w:szCs w:val="16"/>
              </w:rPr>
              <w:t>100</w:t>
            </w:r>
            <w:r w:rsidRPr="00EF2440">
              <w:rPr>
                <w:sz w:val="16"/>
                <w:szCs w:val="16"/>
              </w:rPr>
              <w:t>%</w:t>
            </w:r>
          </w:p>
        </w:tc>
      </w:tr>
      <w:tr w:rsidR="008D5356" w:rsidRPr="00B138F3" w:rsidTr="008D5356">
        <w:trPr>
          <w:trHeight w:val="404"/>
          <w:jc w:val="center"/>
        </w:trPr>
        <w:tc>
          <w:tcPr>
            <w:tcW w:w="1639" w:type="dxa"/>
            <w:vAlign w:val="center"/>
          </w:tcPr>
          <w:p w:rsidR="008D5356" w:rsidRPr="00362494" w:rsidRDefault="008D5356" w:rsidP="00A45F02">
            <w:pPr>
              <w:jc w:val="center"/>
              <w:rPr>
                <w:rFonts w:ascii="Sylfaen" w:hAnsi="Sylfaen" w:cs="Sylfaen"/>
                <w:lang w:val="en-US"/>
              </w:rPr>
            </w:pPr>
            <w:r w:rsidRPr="00362494">
              <w:rPr>
                <w:rFonts w:ascii="Sylfaen" w:hAnsi="Sylfaen" w:cs="Sylfaen"/>
                <w:lang w:val="en-US"/>
              </w:rPr>
              <w:t>13</w:t>
            </w:r>
          </w:p>
        </w:tc>
        <w:tc>
          <w:tcPr>
            <w:tcW w:w="1966" w:type="dxa"/>
            <w:vAlign w:val="center"/>
          </w:tcPr>
          <w:p w:rsidR="008D5356" w:rsidRPr="00362494" w:rsidRDefault="008D5356" w:rsidP="00A45F02">
            <w:pPr>
              <w:jc w:val="center"/>
              <w:rPr>
                <w:rFonts w:ascii="Calibri" w:hAnsi="Calibri" w:cs="Calibri"/>
                <w:lang w:val="en-US"/>
              </w:rPr>
            </w:pPr>
            <w:r w:rsidRPr="00362494">
              <w:rPr>
                <w:rFonts w:ascii="Calibri" w:hAnsi="Calibri" w:cs="Calibri"/>
                <w:lang w:val="en-US"/>
              </w:rPr>
              <w:t>15313000</w:t>
            </w:r>
          </w:p>
        </w:tc>
        <w:tc>
          <w:tcPr>
            <w:tcW w:w="1601" w:type="dxa"/>
            <w:vAlign w:val="center"/>
          </w:tcPr>
          <w:p w:rsidR="008D5356" w:rsidRPr="00362494" w:rsidRDefault="008D5356" w:rsidP="00A45F02">
            <w:pPr>
              <w:rPr>
                <w:rFonts w:ascii="Calibri" w:hAnsi="Calibri" w:cs="Calibri"/>
                <w:lang w:val="en-US"/>
              </w:rPr>
            </w:pPr>
            <w:r w:rsidRPr="00362494">
              <w:rPr>
                <w:rFonts w:ascii="Calibri" w:hAnsi="Calibri" w:cs="Calibri"/>
                <w:lang w:val="en-US"/>
              </w:rPr>
              <w:t>картофел</w:t>
            </w:r>
          </w:p>
        </w:tc>
        <w:tc>
          <w:tcPr>
            <w:tcW w:w="943" w:type="dxa"/>
          </w:tcPr>
          <w:p w:rsidR="008D5356" w:rsidRPr="00EF2440" w:rsidRDefault="008D5356" w:rsidP="00A45F02">
            <w:pPr>
              <w:rPr>
                <w:sz w:val="16"/>
                <w:szCs w:val="16"/>
              </w:rPr>
            </w:pPr>
            <w:r w:rsidRPr="00EF2440">
              <w:rPr>
                <w:sz w:val="16"/>
                <w:szCs w:val="16"/>
              </w:rPr>
              <w:t>10.11%</w:t>
            </w:r>
          </w:p>
        </w:tc>
        <w:tc>
          <w:tcPr>
            <w:tcW w:w="943" w:type="dxa"/>
          </w:tcPr>
          <w:p w:rsidR="008D5356" w:rsidRPr="00EF2440" w:rsidRDefault="008D5356" w:rsidP="00A45F02">
            <w:pPr>
              <w:rPr>
                <w:sz w:val="16"/>
                <w:szCs w:val="16"/>
              </w:rPr>
            </w:pPr>
            <w:r w:rsidRPr="00EF2440">
              <w:rPr>
                <w:sz w:val="16"/>
                <w:szCs w:val="16"/>
              </w:rPr>
              <w:t>22.11%</w:t>
            </w:r>
          </w:p>
        </w:tc>
        <w:tc>
          <w:tcPr>
            <w:tcW w:w="736" w:type="dxa"/>
          </w:tcPr>
          <w:p w:rsidR="008D5356" w:rsidRPr="00EF2440" w:rsidRDefault="008D5356" w:rsidP="00A45F02">
            <w:pPr>
              <w:rPr>
                <w:sz w:val="16"/>
                <w:szCs w:val="16"/>
              </w:rPr>
            </w:pPr>
            <w:r w:rsidRPr="00EF2440">
              <w:rPr>
                <w:sz w:val="16"/>
                <w:szCs w:val="16"/>
              </w:rPr>
              <w:t>34.11%</w:t>
            </w:r>
          </w:p>
        </w:tc>
        <w:tc>
          <w:tcPr>
            <w:tcW w:w="831" w:type="dxa"/>
          </w:tcPr>
          <w:p w:rsidR="008D5356" w:rsidRPr="00EF2440" w:rsidRDefault="008D5356" w:rsidP="00A45F02">
            <w:pPr>
              <w:rPr>
                <w:sz w:val="16"/>
                <w:szCs w:val="16"/>
              </w:rPr>
            </w:pPr>
            <w:r w:rsidRPr="00EF2440">
              <w:rPr>
                <w:sz w:val="16"/>
                <w:szCs w:val="16"/>
              </w:rPr>
              <w:t>45.41%</w:t>
            </w:r>
          </w:p>
        </w:tc>
        <w:tc>
          <w:tcPr>
            <w:tcW w:w="736" w:type="dxa"/>
          </w:tcPr>
          <w:p w:rsidR="008D5356" w:rsidRPr="00EF2440" w:rsidRDefault="008D5356" w:rsidP="00A45F02">
            <w:pPr>
              <w:rPr>
                <w:sz w:val="16"/>
                <w:szCs w:val="16"/>
              </w:rPr>
            </w:pPr>
            <w:r w:rsidRPr="00EF2440">
              <w:rPr>
                <w:sz w:val="16"/>
                <w:szCs w:val="16"/>
              </w:rPr>
              <w:t>54.41%</w:t>
            </w:r>
          </w:p>
        </w:tc>
        <w:tc>
          <w:tcPr>
            <w:tcW w:w="736" w:type="dxa"/>
          </w:tcPr>
          <w:p w:rsidR="008D5356" w:rsidRPr="00EF2440" w:rsidRDefault="008D5356" w:rsidP="00A45F02">
            <w:pPr>
              <w:rPr>
                <w:sz w:val="16"/>
                <w:szCs w:val="16"/>
              </w:rPr>
            </w:pPr>
            <w:r w:rsidRPr="00EF2440">
              <w:rPr>
                <w:sz w:val="16"/>
                <w:szCs w:val="16"/>
              </w:rPr>
              <w:t>54.41%</w:t>
            </w:r>
          </w:p>
        </w:tc>
        <w:tc>
          <w:tcPr>
            <w:tcW w:w="736" w:type="dxa"/>
          </w:tcPr>
          <w:p w:rsidR="008D5356" w:rsidRPr="00EF2440" w:rsidRDefault="008D5356" w:rsidP="00A45F02">
            <w:pPr>
              <w:rPr>
                <w:sz w:val="16"/>
                <w:szCs w:val="16"/>
              </w:rPr>
            </w:pPr>
            <w:r w:rsidRPr="00EF2440">
              <w:rPr>
                <w:sz w:val="16"/>
                <w:szCs w:val="16"/>
              </w:rPr>
              <w:t>54.41%</w:t>
            </w:r>
          </w:p>
        </w:tc>
        <w:tc>
          <w:tcPr>
            <w:tcW w:w="826" w:type="dxa"/>
          </w:tcPr>
          <w:p w:rsidR="008D5356" w:rsidRPr="00EF2440" w:rsidRDefault="008D5356" w:rsidP="00A45F02">
            <w:pPr>
              <w:rPr>
                <w:sz w:val="16"/>
                <w:szCs w:val="16"/>
              </w:rPr>
            </w:pPr>
            <w:r w:rsidRPr="00EF2440">
              <w:rPr>
                <w:sz w:val="16"/>
                <w:szCs w:val="16"/>
              </w:rPr>
              <w:t>54.41%</w:t>
            </w:r>
          </w:p>
        </w:tc>
        <w:tc>
          <w:tcPr>
            <w:tcW w:w="843" w:type="dxa"/>
          </w:tcPr>
          <w:p w:rsidR="008D5356" w:rsidRPr="00EF2440" w:rsidRDefault="008D5356" w:rsidP="00A45F02">
            <w:pPr>
              <w:rPr>
                <w:sz w:val="16"/>
                <w:szCs w:val="16"/>
              </w:rPr>
            </w:pPr>
            <w:r w:rsidRPr="00EF2440">
              <w:rPr>
                <w:sz w:val="16"/>
                <w:szCs w:val="16"/>
              </w:rPr>
              <w:t>66.41%</w:t>
            </w:r>
          </w:p>
        </w:tc>
        <w:tc>
          <w:tcPr>
            <w:tcW w:w="831" w:type="dxa"/>
          </w:tcPr>
          <w:p w:rsidR="008D5356" w:rsidRPr="00EF2440" w:rsidRDefault="008D5356" w:rsidP="00A45F02">
            <w:pPr>
              <w:rPr>
                <w:sz w:val="16"/>
                <w:szCs w:val="16"/>
              </w:rPr>
            </w:pPr>
            <w:r w:rsidRPr="00EF2440">
              <w:rPr>
                <w:sz w:val="16"/>
                <w:szCs w:val="16"/>
              </w:rPr>
              <w:t>76.52%</w:t>
            </w:r>
          </w:p>
        </w:tc>
        <w:tc>
          <w:tcPr>
            <w:tcW w:w="943" w:type="dxa"/>
          </w:tcPr>
          <w:p w:rsidR="008D5356" w:rsidRPr="00EF2440" w:rsidRDefault="008D5356" w:rsidP="00A45F02">
            <w:pPr>
              <w:rPr>
                <w:sz w:val="16"/>
                <w:szCs w:val="16"/>
              </w:rPr>
            </w:pPr>
            <w:r w:rsidRPr="00EF2440">
              <w:rPr>
                <w:sz w:val="16"/>
                <w:szCs w:val="16"/>
              </w:rPr>
              <w:t>89.02%</w:t>
            </w:r>
          </w:p>
        </w:tc>
        <w:tc>
          <w:tcPr>
            <w:tcW w:w="827" w:type="dxa"/>
          </w:tcPr>
          <w:p w:rsidR="008D5356" w:rsidRPr="00EF2440" w:rsidRDefault="008D5356" w:rsidP="00A45F02">
            <w:pPr>
              <w:rPr>
                <w:sz w:val="16"/>
                <w:szCs w:val="16"/>
              </w:rPr>
            </w:pPr>
            <w:r w:rsidRPr="00EF2440">
              <w:rPr>
                <w:sz w:val="16"/>
                <w:szCs w:val="16"/>
              </w:rPr>
              <w:t>100 %</w:t>
            </w:r>
          </w:p>
        </w:tc>
        <w:tc>
          <w:tcPr>
            <w:tcW w:w="768" w:type="dxa"/>
          </w:tcPr>
          <w:p w:rsidR="008D5356" w:rsidRPr="00EF2440" w:rsidRDefault="008D5356" w:rsidP="00A45F02">
            <w:pPr>
              <w:rPr>
                <w:sz w:val="16"/>
                <w:szCs w:val="16"/>
              </w:rPr>
            </w:pPr>
            <w:r>
              <w:rPr>
                <w:sz w:val="16"/>
                <w:szCs w:val="16"/>
              </w:rPr>
              <w:t>100</w:t>
            </w:r>
            <w:r w:rsidRPr="00EF2440">
              <w:rPr>
                <w:sz w:val="16"/>
                <w:szCs w:val="16"/>
              </w:rPr>
              <w:t>%</w:t>
            </w:r>
          </w:p>
        </w:tc>
      </w:tr>
      <w:tr w:rsidR="008D5356" w:rsidRPr="00B138F3" w:rsidTr="008D5356">
        <w:trPr>
          <w:trHeight w:val="404"/>
          <w:jc w:val="center"/>
        </w:trPr>
        <w:tc>
          <w:tcPr>
            <w:tcW w:w="1639" w:type="dxa"/>
            <w:vAlign w:val="center"/>
          </w:tcPr>
          <w:p w:rsidR="008D5356" w:rsidRPr="00362494" w:rsidRDefault="008D5356" w:rsidP="00A45F02">
            <w:pPr>
              <w:jc w:val="center"/>
              <w:rPr>
                <w:rFonts w:ascii="Sylfaen" w:hAnsi="Sylfaen" w:cs="Sylfaen"/>
                <w:lang w:val="en-US"/>
              </w:rPr>
            </w:pPr>
            <w:r w:rsidRPr="00362494">
              <w:rPr>
                <w:rFonts w:ascii="Sylfaen" w:hAnsi="Sylfaen" w:cs="Sylfaen"/>
                <w:lang w:val="en-US"/>
              </w:rPr>
              <w:t>14</w:t>
            </w:r>
          </w:p>
        </w:tc>
        <w:tc>
          <w:tcPr>
            <w:tcW w:w="1966" w:type="dxa"/>
            <w:vAlign w:val="center"/>
          </w:tcPr>
          <w:p w:rsidR="008D5356" w:rsidRPr="00362494" w:rsidRDefault="008D5356" w:rsidP="00A45F02">
            <w:pPr>
              <w:jc w:val="center"/>
              <w:rPr>
                <w:rFonts w:ascii="Calibri" w:hAnsi="Calibri" w:cs="Calibri"/>
                <w:lang w:val="en-US"/>
              </w:rPr>
            </w:pPr>
            <w:r w:rsidRPr="00362494">
              <w:rPr>
                <w:rFonts w:ascii="Calibri" w:hAnsi="Calibri" w:cs="Calibri"/>
                <w:lang w:val="en-US"/>
              </w:rPr>
              <w:t>32214501</w:t>
            </w:r>
          </w:p>
        </w:tc>
        <w:tc>
          <w:tcPr>
            <w:tcW w:w="1601" w:type="dxa"/>
            <w:vAlign w:val="center"/>
          </w:tcPr>
          <w:p w:rsidR="008D5356" w:rsidRPr="00362494" w:rsidRDefault="008D5356" w:rsidP="00A45F02">
            <w:pPr>
              <w:rPr>
                <w:rFonts w:ascii="Calibri" w:hAnsi="Calibri" w:cs="Calibri"/>
                <w:lang w:val="en-US"/>
              </w:rPr>
            </w:pPr>
            <w:r w:rsidRPr="00362494">
              <w:rPr>
                <w:rFonts w:ascii="Sylfaen" w:hAnsi="Sylfaen" w:cs="Sylfaen"/>
                <w:lang w:val="en-US"/>
              </w:rPr>
              <w:t>капуста</w:t>
            </w:r>
          </w:p>
        </w:tc>
        <w:tc>
          <w:tcPr>
            <w:tcW w:w="943" w:type="dxa"/>
          </w:tcPr>
          <w:p w:rsidR="008D5356" w:rsidRPr="00EF2440" w:rsidRDefault="008D5356" w:rsidP="00A45F02">
            <w:pPr>
              <w:rPr>
                <w:sz w:val="16"/>
                <w:szCs w:val="16"/>
              </w:rPr>
            </w:pPr>
            <w:r w:rsidRPr="00EF2440">
              <w:rPr>
                <w:sz w:val="16"/>
                <w:szCs w:val="16"/>
              </w:rPr>
              <w:t>10.11%</w:t>
            </w:r>
          </w:p>
        </w:tc>
        <w:tc>
          <w:tcPr>
            <w:tcW w:w="943" w:type="dxa"/>
          </w:tcPr>
          <w:p w:rsidR="008D5356" w:rsidRPr="00EF2440" w:rsidRDefault="008D5356" w:rsidP="00A45F02">
            <w:pPr>
              <w:rPr>
                <w:sz w:val="16"/>
                <w:szCs w:val="16"/>
              </w:rPr>
            </w:pPr>
            <w:r w:rsidRPr="00EF2440">
              <w:rPr>
                <w:sz w:val="16"/>
                <w:szCs w:val="16"/>
              </w:rPr>
              <w:t>22.11%</w:t>
            </w:r>
          </w:p>
        </w:tc>
        <w:tc>
          <w:tcPr>
            <w:tcW w:w="736" w:type="dxa"/>
          </w:tcPr>
          <w:p w:rsidR="008D5356" w:rsidRPr="00EF2440" w:rsidRDefault="008D5356" w:rsidP="00A45F02">
            <w:pPr>
              <w:rPr>
                <w:sz w:val="16"/>
                <w:szCs w:val="16"/>
              </w:rPr>
            </w:pPr>
            <w:r w:rsidRPr="00EF2440">
              <w:rPr>
                <w:sz w:val="16"/>
                <w:szCs w:val="16"/>
              </w:rPr>
              <w:t>34.11%</w:t>
            </w:r>
          </w:p>
        </w:tc>
        <w:tc>
          <w:tcPr>
            <w:tcW w:w="831" w:type="dxa"/>
          </w:tcPr>
          <w:p w:rsidR="008D5356" w:rsidRPr="00EF2440" w:rsidRDefault="008D5356" w:rsidP="00A45F02">
            <w:pPr>
              <w:rPr>
                <w:sz w:val="16"/>
                <w:szCs w:val="16"/>
              </w:rPr>
            </w:pPr>
            <w:r w:rsidRPr="00EF2440">
              <w:rPr>
                <w:sz w:val="16"/>
                <w:szCs w:val="16"/>
              </w:rPr>
              <w:t>45.41%</w:t>
            </w:r>
          </w:p>
        </w:tc>
        <w:tc>
          <w:tcPr>
            <w:tcW w:w="736" w:type="dxa"/>
          </w:tcPr>
          <w:p w:rsidR="008D5356" w:rsidRPr="00EF2440" w:rsidRDefault="008D5356" w:rsidP="00A45F02">
            <w:pPr>
              <w:rPr>
                <w:sz w:val="16"/>
                <w:szCs w:val="16"/>
              </w:rPr>
            </w:pPr>
            <w:r w:rsidRPr="00EF2440">
              <w:rPr>
                <w:sz w:val="16"/>
                <w:szCs w:val="16"/>
              </w:rPr>
              <w:t>54.41%</w:t>
            </w:r>
          </w:p>
        </w:tc>
        <w:tc>
          <w:tcPr>
            <w:tcW w:w="736" w:type="dxa"/>
          </w:tcPr>
          <w:p w:rsidR="008D5356" w:rsidRPr="00EF2440" w:rsidRDefault="008D5356" w:rsidP="00A45F02">
            <w:pPr>
              <w:rPr>
                <w:sz w:val="16"/>
                <w:szCs w:val="16"/>
              </w:rPr>
            </w:pPr>
            <w:r w:rsidRPr="00EF2440">
              <w:rPr>
                <w:sz w:val="16"/>
                <w:szCs w:val="16"/>
              </w:rPr>
              <w:t>54.41%</w:t>
            </w:r>
          </w:p>
        </w:tc>
        <w:tc>
          <w:tcPr>
            <w:tcW w:w="736" w:type="dxa"/>
          </w:tcPr>
          <w:p w:rsidR="008D5356" w:rsidRPr="00EF2440" w:rsidRDefault="008D5356" w:rsidP="00A45F02">
            <w:pPr>
              <w:rPr>
                <w:sz w:val="16"/>
                <w:szCs w:val="16"/>
              </w:rPr>
            </w:pPr>
            <w:r w:rsidRPr="00EF2440">
              <w:rPr>
                <w:sz w:val="16"/>
                <w:szCs w:val="16"/>
              </w:rPr>
              <w:t>54.41%</w:t>
            </w:r>
          </w:p>
        </w:tc>
        <w:tc>
          <w:tcPr>
            <w:tcW w:w="826" w:type="dxa"/>
          </w:tcPr>
          <w:p w:rsidR="008D5356" w:rsidRPr="00EF2440" w:rsidRDefault="008D5356" w:rsidP="00A45F02">
            <w:pPr>
              <w:rPr>
                <w:sz w:val="16"/>
                <w:szCs w:val="16"/>
              </w:rPr>
            </w:pPr>
            <w:r w:rsidRPr="00EF2440">
              <w:rPr>
                <w:sz w:val="16"/>
                <w:szCs w:val="16"/>
              </w:rPr>
              <w:t>54.41%</w:t>
            </w:r>
          </w:p>
        </w:tc>
        <w:tc>
          <w:tcPr>
            <w:tcW w:w="843" w:type="dxa"/>
          </w:tcPr>
          <w:p w:rsidR="008D5356" w:rsidRPr="00EF2440" w:rsidRDefault="008D5356" w:rsidP="00A45F02">
            <w:pPr>
              <w:rPr>
                <w:sz w:val="16"/>
                <w:szCs w:val="16"/>
              </w:rPr>
            </w:pPr>
            <w:r w:rsidRPr="00EF2440">
              <w:rPr>
                <w:sz w:val="16"/>
                <w:szCs w:val="16"/>
              </w:rPr>
              <w:t>66.41%</w:t>
            </w:r>
          </w:p>
        </w:tc>
        <w:tc>
          <w:tcPr>
            <w:tcW w:w="831" w:type="dxa"/>
          </w:tcPr>
          <w:p w:rsidR="008D5356" w:rsidRPr="00EF2440" w:rsidRDefault="008D5356" w:rsidP="00A45F02">
            <w:pPr>
              <w:rPr>
                <w:sz w:val="16"/>
                <w:szCs w:val="16"/>
              </w:rPr>
            </w:pPr>
            <w:r w:rsidRPr="00EF2440">
              <w:rPr>
                <w:sz w:val="16"/>
                <w:szCs w:val="16"/>
              </w:rPr>
              <w:t>76.52%</w:t>
            </w:r>
          </w:p>
        </w:tc>
        <w:tc>
          <w:tcPr>
            <w:tcW w:w="943" w:type="dxa"/>
          </w:tcPr>
          <w:p w:rsidR="008D5356" w:rsidRPr="00EF2440" w:rsidRDefault="008D5356" w:rsidP="00A45F02">
            <w:pPr>
              <w:rPr>
                <w:sz w:val="16"/>
                <w:szCs w:val="16"/>
              </w:rPr>
            </w:pPr>
            <w:r w:rsidRPr="00EF2440">
              <w:rPr>
                <w:sz w:val="16"/>
                <w:szCs w:val="16"/>
              </w:rPr>
              <w:t>89.02%</w:t>
            </w:r>
          </w:p>
        </w:tc>
        <w:tc>
          <w:tcPr>
            <w:tcW w:w="827" w:type="dxa"/>
          </w:tcPr>
          <w:p w:rsidR="008D5356" w:rsidRPr="00EF2440" w:rsidRDefault="008D5356" w:rsidP="00A45F02">
            <w:pPr>
              <w:rPr>
                <w:sz w:val="16"/>
                <w:szCs w:val="16"/>
              </w:rPr>
            </w:pPr>
            <w:r w:rsidRPr="00EF2440">
              <w:rPr>
                <w:sz w:val="16"/>
                <w:szCs w:val="16"/>
              </w:rPr>
              <w:t>100 %</w:t>
            </w:r>
          </w:p>
        </w:tc>
        <w:tc>
          <w:tcPr>
            <w:tcW w:w="768" w:type="dxa"/>
          </w:tcPr>
          <w:p w:rsidR="008D5356" w:rsidRPr="00EF2440" w:rsidRDefault="008D5356" w:rsidP="00A45F02">
            <w:pPr>
              <w:rPr>
                <w:sz w:val="16"/>
                <w:szCs w:val="16"/>
              </w:rPr>
            </w:pPr>
            <w:r>
              <w:rPr>
                <w:sz w:val="16"/>
                <w:szCs w:val="16"/>
              </w:rPr>
              <w:t>100</w:t>
            </w:r>
            <w:r w:rsidRPr="00EF2440">
              <w:rPr>
                <w:sz w:val="16"/>
                <w:szCs w:val="16"/>
              </w:rPr>
              <w:t>%</w:t>
            </w:r>
          </w:p>
        </w:tc>
      </w:tr>
      <w:tr w:rsidR="008D5356" w:rsidRPr="00B138F3" w:rsidTr="008D5356">
        <w:trPr>
          <w:trHeight w:val="404"/>
          <w:jc w:val="center"/>
        </w:trPr>
        <w:tc>
          <w:tcPr>
            <w:tcW w:w="1639" w:type="dxa"/>
            <w:vAlign w:val="center"/>
          </w:tcPr>
          <w:p w:rsidR="008D5356" w:rsidRPr="00362494" w:rsidRDefault="008D5356" w:rsidP="00A45F02">
            <w:pPr>
              <w:jc w:val="center"/>
              <w:rPr>
                <w:rFonts w:ascii="Sylfaen" w:hAnsi="Sylfaen" w:cs="Sylfaen"/>
                <w:lang w:val="en-US"/>
              </w:rPr>
            </w:pPr>
            <w:r w:rsidRPr="00362494">
              <w:rPr>
                <w:rFonts w:ascii="Sylfaen" w:hAnsi="Sylfaen" w:cs="Sylfaen"/>
                <w:lang w:val="en-US"/>
              </w:rPr>
              <w:t>15</w:t>
            </w:r>
          </w:p>
        </w:tc>
        <w:tc>
          <w:tcPr>
            <w:tcW w:w="1966" w:type="dxa"/>
            <w:vAlign w:val="center"/>
          </w:tcPr>
          <w:p w:rsidR="008D5356" w:rsidRPr="00362494" w:rsidRDefault="008D5356" w:rsidP="00A45F02">
            <w:pPr>
              <w:jc w:val="center"/>
              <w:rPr>
                <w:rFonts w:ascii="Calibri" w:hAnsi="Calibri" w:cs="Calibri"/>
                <w:lang w:val="en-US"/>
              </w:rPr>
            </w:pPr>
            <w:r w:rsidRPr="00362494">
              <w:rPr>
                <w:rFonts w:ascii="Calibri" w:hAnsi="Calibri" w:cs="Calibri"/>
                <w:lang w:val="en-US"/>
              </w:rPr>
              <w:t>15872400</w:t>
            </w:r>
          </w:p>
        </w:tc>
        <w:tc>
          <w:tcPr>
            <w:tcW w:w="1601" w:type="dxa"/>
            <w:vAlign w:val="center"/>
          </w:tcPr>
          <w:p w:rsidR="008D5356" w:rsidRPr="00362494" w:rsidRDefault="008D5356" w:rsidP="00A45F02">
            <w:pPr>
              <w:rPr>
                <w:rFonts w:ascii="Sylfaen" w:hAnsi="Sylfaen" w:cs="Sylfaen"/>
                <w:lang w:val="en-US"/>
              </w:rPr>
            </w:pPr>
            <w:r w:rsidRPr="00362494">
              <w:rPr>
                <w:rFonts w:ascii="Sylfaen" w:hAnsi="Sylfaen" w:cs="Sylfaen"/>
                <w:lang w:val="en-US"/>
              </w:rPr>
              <w:t>соль</w:t>
            </w:r>
          </w:p>
        </w:tc>
        <w:tc>
          <w:tcPr>
            <w:tcW w:w="943" w:type="dxa"/>
          </w:tcPr>
          <w:p w:rsidR="008D5356" w:rsidRPr="00EF2440" w:rsidRDefault="008D5356" w:rsidP="00A45F02">
            <w:pPr>
              <w:rPr>
                <w:sz w:val="16"/>
                <w:szCs w:val="16"/>
              </w:rPr>
            </w:pPr>
            <w:r w:rsidRPr="00EF2440">
              <w:rPr>
                <w:sz w:val="16"/>
                <w:szCs w:val="16"/>
              </w:rPr>
              <w:t>10.11%</w:t>
            </w:r>
          </w:p>
        </w:tc>
        <w:tc>
          <w:tcPr>
            <w:tcW w:w="943" w:type="dxa"/>
          </w:tcPr>
          <w:p w:rsidR="008D5356" w:rsidRPr="00EF2440" w:rsidRDefault="008D5356" w:rsidP="00A45F02">
            <w:pPr>
              <w:rPr>
                <w:sz w:val="16"/>
                <w:szCs w:val="16"/>
              </w:rPr>
            </w:pPr>
            <w:r w:rsidRPr="00EF2440">
              <w:rPr>
                <w:sz w:val="16"/>
                <w:szCs w:val="16"/>
              </w:rPr>
              <w:t>22.11%</w:t>
            </w:r>
          </w:p>
        </w:tc>
        <w:tc>
          <w:tcPr>
            <w:tcW w:w="736" w:type="dxa"/>
          </w:tcPr>
          <w:p w:rsidR="008D5356" w:rsidRPr="00EF2440" w:rsidRDefault="008D5356" w:rsidP="00A45F02">
            <w:pPr>
              <w:rPr>
                <w:sz w:val="16"/>
                <w:szCs w:val="16"/>
              </w:rPr>
            </w:pPr>
            <w:r w:rsidRPr="00EF2440">
              <w:rPr>
                <w:sz w:val="16"/>
                <w:szCs w:val="16"/>
              </w:rPr>
              <w:t>34.11%</w:t>
            </w:r>
          </w:p>
        </w:tc>
        <w:tc>
          <w:tcPr>
            <w:tcW w:w="831" w:type="dxa"/>
          </w:tcPr>
          <w:p w:rsidR="008D5356" w:rsidRPr="00EF2440" w:rsidRDefault="008D5356" w:rsidP="00A45F02">
            <w:pPr>
              <w:rPr>
                <w:sz w:val="16"/>
                <w:szCs w:val="16"/>
              </w:rPr>
            </w:pPr>
            <w:r w:rsidRPr="00EF2440">
              <w:rPr>
                <w:sz w:val="16"/>
                <w:szCs w:val="16"/>
              </w:rPr>
              <w:t>45.41%</w:t>
            </w:r>
          </w:p>
        </w:tc>
        <w:tc>
          <w:tcPr>
            <w:tcW w:w="736" w:type="dxa"/>
          </w:tcPr>
          <w:p w:rsidR="008D5356" w:rsidRPr="00EF2440" w:rsidRDefault="008D5356" w:rsidP="00A45F02">
            <w:pPr>
              <w:rPr>
                <w:sz w:val="16"/>
                <w:szCs w:val="16"/>
              </w:rPr>
            </w:pPr>
            <w:r w:rsidRPr="00EF2440">
              <w:rPr>
                <w:sz w:val="16"/>
                <w:szCs w:val="16"/>
              </w:rPr>
              <w:t>54.41%</w:t>
            </w:r>
          </w:p>
        </w:tc>
        <w:tc>
          <w:tcPr>
            <w:tcW w:w="736" w:type="dxa"/>
          </w:tcPr>
          <w:p w:rsidR="008D5356" w:rsidRPr="00EF2440" w:rsidRDefault="008D5356" w:rsidP="00A45F02">
            <w:pPr>
              <w:rPr>
                <w:sz w:val="16"/>
                <w:szCs w:val="16"/>
              </w:rPr>
            </w:pPr>
            <w:r w:rsidRPr="00EF2440">
              <w:rPr>
                <w:sz w:val="16"/>
                <w:szCs w:val="16"/>
              </w:rPr>
              <w:t>54.41%</w:t>
            </w:r>
          </w:p>
        </w:tc>
        <w:tc>
          <w:tcPr>
            <w:tcW w:w="736" w:type="dxa"/>
          </w:tcPr>
          <w:p w:rsidR="008D5356" w:rsidRPr="00EF2440" w:rsidRDefault="008D5356" w:rsidP="00A45F02">
            <w:pPr>
              <w:rPr>
                <w:sz w:val="16"/>
                <w:szCs w:val="16"/>
              </w:rPr>
            </w:pPr>
            <w:r w:rsidRPr="00EF2440">
              <w:rPr>
                <w:sz w:val="16"/>
                <w:szCs w:val="16"/>
              </w:rPr>
              <w:t>54.41%</w:t>
            </w:r>
          </w:p>
        </w:tc>
        <w:tc>
          <w:tcPr>
            <w:tcW w:w="826" w:type="dxa"/>
          </w:tcPr>
          <w:p w:rsidR="008D5356" w:rsidRPr="00EF2440" w:rsidRDefault="008D5356" w:rsidP="00A45F02">
            <w:pPr>
              <w:rPr>
                <w:sz w:val="16"/>
                <w:szCs w:val="16"/>
              </w:rPr>
            </w:pPr>
            <w:r w:rsidRPr="00EF2440">
              <w:rPr>
                <w:sz w:val="16"/>
                <w:szCs w:val="16"/>
              </w:rPr>
              <w:t>54.41%</w:t>
            </w:r>
          </w:p>
        </w:tc>
        <w:tc>
          <w:tcPr>
            <w:tcW w:w="843" w:type="dxa"/>
          </w:tcPr>
          <w:p w:rsidR="008D5356" w:rsidRPr="00EF2440" w:rsidRDefault="008D5356" w:rsidP="00A45F02">
            <w:pPr>
              <w:rPr>
                <w:sz w:val="16"/>
                <w:szCs w:val="16"/>
              </w:rPr>
            </w:pPr>
            <w:r w:rsidRPr="00EF2440">
              <w:rPr>
                <w:sz w:val="16"/>
                <w:szCs w:val="16"/>
              </w:rPr>
              <w:t>66.41%</w:t>
            </w:r>
          </w:p>
        </w:tc>
        <w:tc>
          <w:tcPr>
            <w:tcW w:w="831" w:type="dxa"/>
          </w:tcPr>
          <w:p w:rsidR="008D5356" w:rsidRPr="00EF2440" w:rsidRDefault="008D5356" w:rsidP="00A45F02">
            <w:pPr>
              <w:rPr>
                <w:sz w:val="16"/>
                <w:szCs w:val="16"/>
              </w:rPr>
            </w:pPr>
            <w:r w:rsidRPr="00EF2440">
              <w:rPr>
                <w:sz w:val="16"/>
                <w:szCs w:val="16"/>
              </w:rPr>
              <w:t>76.52%</w:t>
            </w:r>
          </w:p>
        </w:tc>
        <w:tc>
          <w:tcPr>
            <w:tcW w:w="943" w:type="dxa"/>
          </w:tcPr>
          <w:p w:rsidR="008D5356" w:rsidRPr="00EF2440" w:rsidRDefault="008D5356" w:rsidP="00A45F02">
            <w:pPr>
              <w:rPr>
                <w:sz w:val="16"/>
                <w:szCs w:val="16"/>
              </w:rPr>
            </w:pPr>
            <w:r w:rsidRPr="00EF2440">
              <w:rPr>
                <w:sz w:val="16"/>
                <w:szCs w:val="16"/>
              </w:rPr>
              <w:t>89.02%</w:t>
            </w:r>
          </w:p>
        </w:tc>
        <w:tc>
          <w:tcPr>
            <w:tcW w:w="827" w:type="dxa"/>
          </w:tcPr>
          <w:p w:rsidR="008D5356" w:rsidRPr="00EF2440" w:rsidRDefault="008D5356" w:rsidP="00A45F02">
            <w:pPr>
              <w:rPr>
                <w:sz w:val="16"/>
                <w:szCs w:val="16"/>
              </w:rPr>
            </w:pPr>
            <w:r w:rsidRPr="00EF2440">
              <w:rPr>
                <w:sz w:val="16"/>
                <w:szCs w:val="16"/>
              </w:rPr>
              <w:t>100 %</w:t>
            </w:r>
          </w:p>
        </w:tc>
        <w:tc>
          <w:tcPr>
            <w:tcW w:w="768" w:type="dxa"/>
          </w:tcPr>
          <w:p w:rsidR="008D5356" w:rsidRPr="00EF2440" w:rsidRDefault="008D5356" w:rsidP="00A45F02">
            <w:pPr>
              <w:rPr>
                <w:sz w:val="16"/>
                <w:szCs w:val="16"/>
              </w:rPr>
            </w:pPr>
            <w:r>
              <w:rPr>
                <w:sz w:val="16"/>
                <w:szCs w:val="16"/>
              </w:rPr>
              <w:t>100</w:t>
            </w:r>
            <w:r w:rsidRPr="00EF2440">
              <w:rPr>
                <w:sz w:val="16"/>
                <w:szCs w:val="16"/>
              </w:rPr>
              <w:t>%</w:t>
            </w:r>
          </w:p>
        </w:tc>
      </w:tr>
      <w:tr w:rsidR="008D5356" w:rsidRPr="00B138F3" w:rsidTr="008D5356">
        <w:trPr>
          <w:trHeight w:val="404"/>
          <w:jc w:val="center"/>
        </w:trPr>
        <w:tc>
          <w:tcPr>
            <w:tcW w:w="1639" w:type="dxa"/>
            <w:vAlign w:val="center"/>
          </w:tcPr>
          <w:p w:rsidR="008D5356" w:rsidRPr="00362494" w:rsidRDefault="008D5356" w:rsidP="00A45F02">
            <w:pPr>
              <w:jc w:val="center"/>
              <w:rPr>
                <w:rFonts w:ascii="Sylfaen" w:hAnsi="Sylfaen" w:cs="Sylfaen"/>
                <w:lang w:val="en-US"/>
              </w:rPr>
            </w:pPr>
            <w:r w:rsidRPr="00362494">
              <w:rPr>
                <w:rFonts w:ascii="Sylfaen" w:hAnsi="Sylfaen" w:cs="Sylfaen"/>
                <w:lang w:val="en-US"/>
              </w:rPr>
              <w:t>16</w:t>
            </w:r>
          </w:p>
        </w:tc>
        <w:tc>
          <w:tcPr>
            <w:tcW w:w="1966" w:type="dxa"/>
            <w:vAlign w:val="center"/>
          </w:tcPr>
          <w:p w:rsidR="008D5356" w:rsidRPr="00362494" w:rsidRDefault="008D5356" w:rsidP="00A45F02">
            <w:pPr>
              <w:jc w:val="center"/>
              <w:rPr>
                <w:rFonts w:ascii="Calibri" w:hAnsi="Calibri" w:cs="Calibri"/>
                <w:lang w:val="en-US"/>
              </w:rPr>
            </w:pPr>
            <w:r w:rsidRPr="00362494">
              <w:rPr>
                <w:rFonts w:ascii="Calibri" w:hAnsi="Calibri" w:cs="Calibri"/>
                <w:lang w:val="en-US"/>
              </w:rPr>
              <w:t>03221111</w:t>
            </w:r>
          </w:p>
        </w:tc>
        <w:tc>
          <w:tcPr>
            <w:tcW w:w="1601" w:type="dxa"/>
            <w:vAlign w:val="center"/>
          </w:tcPr>
          <w:p w:rsidR="008D5356" w:rsidRPr="00362494" w:rsidRDefault="008D5356" w:rsidP="00A45F02">
            <w:pPr>
              <w:rPr>
                <w:rFonts w:ascii="Sylfaen" w:hAnsi="Sylfaen" w:cs="Sylfaen"/>
                <w:lang w:val="en-US"/>
              </w:rPr>
            </w:pPr>
            <w:r w:rsidRPr="00362494">
              <w:rPr>
                <w:rFonts w:ascii="Sylfaen" w:hAnsi="Sylfaen" w:cs="Sylfaen"/>
                <w:lang w:val="en-US"/>
              </w:rPr>
              <w:t>лук</w:t>
            </w:r>
          </w:p>
        </w:tc>
        <w:tc>
          <w:tcPr>
            <w:tcW w:w="943" w:type="dxa"/>
          </w:tcPr>
          <w:p w:rsidR="008D5356" w:rsidRPr="00EF2440" w:rsidRDefault="008D5356" w:rsidP="00A45F02">
            <w:pPr>
              <w:rPr>
                <w:sz w:val="16"/>
                <w:szCs w:val="16"/>
              </w:rPr>
            </w:pPr>
            <w:r w:rsidRPr="00EF2440">
              <w:rPr>
                <w:sz w:val="16"/>
                <w:szCs w:val="16"/>
              </w:rPr>
              <w:t>10.11%</w:t>
            </w:r>
          </w:p>
        </w:tc>
        <w:tc>
          <w:tcPr>
            <w:tcW w:w="943" w:type="dxa"/>
          </w:tcPr>
          <w:p w:rsidR="008D5356" w:rsidRPr="00EF2440" w:rsidRDefault="008D5356" w:rsidP="00A45F02">
            <w:pPr>
              <w:rPr>
                <w:sz w:val="16"/>
                <w:szCs w:val="16"/>
              </w:rPr>
            </w:pPr>
            <w:r w:rsidRPr="00EF2440">
              <w:rPr>
                <w:sz w:val="16"/>
                <w:szCs w:val="16"/>
              </w:rPr>
              <w:t>22.11%</w:t>
            </w:r>
          </w:p>
        </w:tc>
        <w:tc>
          <w:tcPr>
            <w:tcW w:w="736" w:type="dxa"/>
          </w:tcPr>
          <w:p w:rsidR="008D5356" w:rsidRPr="00EF2440" w:rsidRDefault="008D5356" w:rsidP="00A45F02">
            <w:pPr>
              <w:rPr>
                <w:sz w:val="16"/>
                <w:szCs w:val="16"/>
              </w:rPr>
            </w:pPr>
            <w:r w:rsidRPr="00EF2440">
              <w:rPr>
                <w:sz w:val="16"/>
                <w:szCs w:val="16"/>
              </w:rPr>
              <w:t>34.11%</w:t>
            </w:r>
          </w:p>
        </w:tc>
        <w:tc>
          <w:tcPr>
            <w:tcW w:w="831" w:type="dxa"/>
          </w:tcPr>
          <w:p w:rsidR="008D5356" w:rsidRPr="00EF2440" w:rsidRDefault="008D5356" w:rsidP="00A45F02">
            <w:pPr>
              <w:rPr>
                <w:sz w:val="16"/>
                <w:szCs w:val="16"/>
              </w:rPr>
            </w:pPr>
            <w:r w:rsidRPr="00EF2440">
              <w:rPr>
                <w:sz w:val="16"/>
                <w:szCs w:val="16"/>
              </w:rPr>
              <w:t>45.41%</w:t>
            </w:r>
          </w:p>
        </w:tc>
        <w:tc>
          <w:tcPr>
            <w:tcW w:w="736" w:type="dxa"/>
          </w:tcPr>
          <w:p w:rsidR="008D5356" w:rsidRPr="00EF2440" w:rsidRDefault="008D5356" w:rsidP="00A45F02">
            <w:pPr>
              <w:rPr>
                <w:sz w:val="16"/>
                <w:szCs w:val="16"/>
              </w:rPr>
            </w:pPr>
            <w:r w:rsidRPr="00EF2440">
              <w:rPr>
                <w:sz w:val="16"/>
                <w:szCs w:val="16"/>
              </w:rPr>
              <w:t>54.41%</w:t>
            </w:r>
          </w:p>
        </w:tc>
        <w:tc>
          <w:tcPr>
            <w:tcW w:w="736" w:type="dxa"/>
          </w:tcPr>
          <w:p w:rsidR="008D5356" w:rsidRPr="00EF2440" w:rsidRDefault="008D5356" w:rsidP="00A45F02">
            <w:pPr>
              <w:rPr>
                <w:sz w:val="16"/>
                <w:szCs w:val="16"/>
              </w:rPr>
            </w:pPr>
            <w:r w:rsidRPr="00EF2440">
              <w:rPr>
                <w:sz w:val="16"/>
                <w:szCs w:val="16"/>
              </w:rPr>
              <w:t>54.41%</w:t>
            </w:r>
          </w:p>
        </w:tc>
        <w:tc>
          <w:tcPr>
            <w:tcW w:w="736" w:type="dxa"/>
          </w:tcPr>
          <w:p w:rsidR="008D5356" w:rsidRPr="00EF2440" w:rsidRDefault="008D5356" w:rsidP="00A45F02">
            <w:pPr>
              <w:rPr>
                <w:sz w:val="16"/>
                <w:szCs w:val="16"/>
              </w:rPr>
            </w:pPr>
            <w:r w:rsidRPr="00EF2440">
              <w:rPr>
                <w:sz w:val="16"/>
                <w:szCs w:val="16"/>
              </w:rPr>
              <w:t>54.41%</w:t>
            </w:r>
          </w:p>
        </w:tc>
        <w:tc>
          <w:tcPr>
            <w:tcW w:w="826" w:type="dxa"/>
          </w:tcPr>
          <w:p w:rsidR="008D5356" w:rsidRPr="00EF2440" w:rsidRDefault="008D5356" w:rsidP="00A45F02">
            <w:pPr>
              <w:rPr>
                <w:sz w:val="16"/>
                <w:szCs w:val="16"/>
              </w:rPr>
            </w:pPr>
            <w:r w:rsidRPr="00EF2440">
              <w:rPr>
                <w:sz w:val="16"/>
                <w:szCs w:val="16"/>
              </w:rPr>
              <w:t>54.41%</w:t>
            </w:r>
          </w:p>
        </w:tc>
        <w:tc>
          <w:tcPr>
            <w:tcW w:w="843" w:type="dxa"/>
          </w:tcPr>
          <w:p w:rsidR="008D5356" w:rsidRPr="00EF2440" w:rsidRDefault="008D5356" w:rsidP="00A45F02">
            <w:pPr>
              <w:rPr>
                <w:sz w:val="16"/>
                <w:szCs w:val="16"/>
              </w:rPr>
            </w:pPr>
            <w:r w:rsidRPr="00EF2440">
              <w:rPr>
                <w:sz w:val="16"/>
                <w:szCs w:val="16"/>
              </w:rPr>
              <w:t>66.41%</w:t>
            </w:r>
          </w:p>
        </w:tc>
        <w:tc>
          <w:tcPr>
            <w:tcW w:w="831" w:type="dxa"/>
          </w:tcPr>
          <w:p w:rsidR="008D5356" w:rsidRPr="00EF2440" w:rsidRDefault="008D5356" w:rsidP="00A45F02">
            <w:pPr>
              <w:rPr>
                <w:sz w:val="16"/>
                <w:szCs w:val="16"/>
              </w:rPr>
            </w:pPr>
            <w:r w:rsidRPr="00EF2440">
              <w:rPr>
                <w:sz w:val="16"/>
                <w:szCs w:val="16"/>
              </w:rPr>
              <w:t>76.52%</w:t>
            </w:r>
          </w:p>
        </w:tc>
        <w:tc>
          <w:tcPr>
            <w:tcW w:w="943" w:type="dxa"/>
          </w:tcPr>
          <w:p w:rsidR="008D5356" w:rsidRPr="00EF2440" w:rsidRDefault="008D5356" w:rsidP="00A45F02">
            <w:pPr>
              <w:rPr>
                <w:sz w:val="16"/>
                <w:szCs w:val="16"/>
              </w:rPr>
            </w:pPr>
            <w:r w:rsidRPr="00EF2440">
              <w:rPr>
                <w:sz w:val="16"/>
                <w:szCs w:val="16"/>
              </w:rPr>
              <w:t>89.02%</w:t>
            </w:r>
          </w:p>
        </w:tc>
        <w:tc>
          <w:tcPr>
            <w:tcW w:w="827" w:type="dxa"/>
          </w:tcPr>
          <w:p w:rsidR="008D5356" w:rsidRPr="00EF2440" w:rsidRDefault="008D5356" w:rsidP="00A45F02">
            <w:pPr>
              <w:rPr>
                <w:sz w:val="16"/>
                <w:szCs w:val="16"/>
              </w:rPr>
            </w:pPr>
            <w:r w:rsidRPr="00EF2440">
              <w:rPr>
                <w:sz w:val="16"/>
                <w:szCs w:val="16"/>
              </w:rPr>
              <w:t>100 %</w:t>
            </w:r>
          </w:p>
        </w:tc>
        <w:tc>
          <w:tcPr>
            <w:tcW w:w="768" w:type="dxa"/>
          </w:tcPr>
          <w:p w:rsidR="008D5356" w:rsidRPr="00EF2440" w:rsidRDefault="008D5356" w:rsidP="00A45F02">
            <w:pPr>
              <w:rPr>
                <w:sz w:val="16"/>
                <w:szCs w:val="16"/>
              </w:rPr>
            </w:pPr>
            <w:r>
              <w:rPr>
                <w:sz w:val="16"/>
                <w:szCs w:val="16"/>
              </w:rPr>
              <w:t>100</w:t>
            </w:r>
            <w:r w:rsidRPr="00EF2440">
              <w:rPr>
                <w:sz w:val="16"/>
                <w:szCs w:val="16"/>
              </w:rPr>
              <w:t>%</w:t>
            </w:r>
          </w:p>
        </w:tc>
      </w:tr>
      <w:tr w:rsidR="008D5356" w:rsidRPr="00B138F3" w:rsidTr="008D5356">
        <w:trPr>
          <w:trHeight w:val="404"/>
          <w:jc w:val="center"/>
        </w:trPr>
        <w:tc>
          <w:tcPr>
            <w:tcW w:w="1639" w:type="dxa"/>
            <w:vAlign w:val="center"/>
          </w:tcPr>
          <w:p w:rsidR="008D5356" w:rsidRPr="00362494" w:rsidRDefault="008D5356" w:rsidP="00A45F02">
            <w:pPr>
              <w:jc w:val="center"/>
              <w:rPr>
                <w:rFonts w:ascii="Sylfaen" w:hAnsi="Sylfaen" w:cs="Sylfaen"/>
                <w:lang w:val="en-US"/>
              </w:rPr>
            </w:pPr>
            <w:r w:rsidRPr="00362494">
              <w:rPr>
                <w:rFonts w:ascii="Sylfaen" w:hAnsi="Sylfaen" w:cs="Sylfaen"/>
                <w:lang w:val="en-US"/>
              </w:rPr>
              <w:t>17</w:t>
            </w:r>
          </w:p>
        </w:tc>
        <w:tc>
          <w:tcPr>
            <w:tcW w:w="1966" w:type="dxa"/>
            <w:vAlign w:val="center"/>
          </w:tcPr>
          <w:p w:rsidR="008D5356" w:rsidRPr="00362494" w:rsidRDefault="008D5356" w:rsidP="00A45F02">
            <w:pPr>
              <w:jc w:val="center"/>
              <w:rPr>
                <w:rFonts w:ascii="Calibri" w:hAnsi="Calibri" w:cs="Calibri"/>
                <w:lang w:val="en-US"/>
              </w:rPr>
            </w:pPr>
            <w:r w:rsidRPr="00362494">
              <w:rPr>
                <w:rFonts w:ascii="Calibri" w:hAnsi="Calibri" w:cs="Calibri"/>
                <w:lang w:val="en-US"/>
              </w:rPr>
              <w:t>153300000</w:t>
            </w:r>
          </w:p>
        </w:tc>
        <w:tc>
          <w:tcPr>
            <w:tcW w:w="1601" w:type="dxa"/>
            <w:vAlign w:val="center"/>
          </w:tcPr>
          <w:p w:rsidR="008D5356" w:rsidRPr="00362494" w:rsidRDefault="008D5356" w:rsidP="00A45F02">
            <w:pPr>
              <w:rPr>
                <w:rFonts w:ascii="Sylfaen" w:hAnsi="Sylfaen" w:cs="Sylfaen"/>
              </w:rPr>
            </w:pPr>
            <w:r w:rsidRPr="00362494">
              <w:rPr>
                <w:rFonts w:ascii="Sylfaen" w:hAnsi="Sylfaen" w:cs="Sylfaen"/>
              </w:rPr>
              <w:t>Компот</w:t>
            </w:r>
          </w:p>
        </w:tc>
        <w:tc>
          <w:tcPr>
            <w:tcW w:w="943" w:type="dxa"/>
          </w:tcPr>
          <w:p w:rsidR="008D5356" w:rsidRPr="00EF2440" w:rsidRDefault="008D5356" w:rsidP="00A45F02">
            <w:pPr>
              <w:rPr>
                <w:sz w:val="16"/>
                <w:szCs w:val="16"/>
              </w:rPr>
            </w:pPr>
            <w:r w:rsidRPr="00EF2440">
              <w:rPr>
                <w:sz w:val="16"/>
                <w:szCs w:val="16"/>
              </w:rPr>
              <w:t>10.11%</w:t>
            </w:r>
          </w:p>
        </w:tc>
        <w:tc>
          <w:tcPr>
            <w:tcW w:w="943" w:type="dxa"/>
          </w:tcPr>
          <w:p w:rsidR="008D5356" w:rsidRPr="00EF2440" w:rsidRDefault="008D5356" w:rsidP="00A45F02">
            <w:pPr>
              <w:rPr>
                <w:sz w:val="16"/>
                <w:szCs w:val="16"/>
              </w:rPr>
            </w:pPr>
            <w:r w:rsidRPr="00EF2440">
              <w:rPr>
                <w:sz w:val="16"/>
                <w:szCs w:val="16"/>
              </w:rPr>
              <w:t>22.11%</w:t>
            </w:r>
          </w:p>
        </w:tc>
        <w:tc>
          <w:tcPr>
            <w:tcW w:w="736" w:type="dxa"/>
          </w:tcPr>
          <w:p w:rsidR="008D5356" w:rsidRPr="00EF2440" w:rsidRDefault="008D5356" w:rsidP="00A45F02">
            <w:pPr>
              <w:rPr>
                <w:sz w:val="16"/>
                <w:szCs w:val="16"/>
              </w:rPr>
            </w:pPr>
            <w:r w:rsidRPr="00EF2440">
              <w:rPr>
                <w:sz w:val="16"/>
                <w:szCs w:val="16"/>
              </w:rPr>
              <w:t>34.11%</w:t>
            </w:r>
          </w:p>
        </w:tc>
        <w:tc>
          <w:tcPr>
            <w:tcW w:w="831" w:type="dxa"/>
          </w:tcPr>
          <w:p w:rsidR="008D5356" w:rsidRPr="00EF2440" w:rsidRDefault="008D5356" w:rsidP="00A45F02">
            <w:pPr>
              <w:rPr>
                <w:sz w:val="16"/>
                <w:szCs w:val="16"/>
              </w:rPr>
            </w:pPr>
            <w:r w:rsidRPr="00EF2440">
              <w:rPr>
                <w:sz w:val="16"/>
                <w:szCs w:val="16"/>
              </w:rPr>
              <w:t>45.41%</w:t>
            </w:r>
          </w:p>
        </w:tc>
        <w:tc>
          <w:tcPr>
            <w:tcW w:w="736" w:type="dxa"/>
          </w:tcPr>
          <w:p w:rsidR="008D5356" w:rsidRPr="00EF2440" w:rsidRDefault="008D5356" w:rsidP="00A45F02">
            <w:pPr>
              <w:rPr>
                <w:sz w:val="16"/>
                <w:szCs w:val="16"/>
              </w:rPr>
            </w:pPr>
            <w:r w:rsidRPr="00EF2440">
              <w:rPr>
                <w:sz w:val="16"/>
                <w:szCs w:val="16"/>
              </w:rPr>
              <w:t>54.41%</w:t>
            </w:r>
          </w:p>
        </w:tc>
        <w:tc>
          <w:tcPr>
            <w:tcW w:w="736" w:type="dxa"/>
          </w:tcPr>
          <w:p w:rsidR="008D5356" w:rsidRPr="00EF2440" w:rsidRDefault="008D5356" w:rsidP="00A45F02">
            <w:pPr>
              <w:rPr>
                <w:sz w:val="16"/>
                <w:szCs w:val="16"/>
              </w:rPr>
            </w:pPr>
            <w:r w:rsidRPr="00EF2440">
              <w:rPr>
                <w:sz w:val="16"/>
                <w:szCs w:val="16"/>
              </w:rPr>
              <w:t>54.41%</w:t>
            </w:r>
          </w:p>
        </w:tc>
        <w:tc>
          <w:tcPr>
            <w:tcW w:w="736" w:type="dxa"/>
          </w:tcPr>
          <w:p w:rsidR="008D5356" w:rsidRPr="00EF2440" w:rsidRDefault="008D5356" w:rsidP="00A45F02">
            <w:pPr>
              <w:rPr>
                <w:sz w:val="16"/>
                <w:szCs w:val="16"/>
              </w:rPr>
            </w:pPr>
            <w:r w:rsidRPr="00EF2440">
              <w:rPr>
                <w:sz w:val="16"/>
                <w:szCs w:val="16"/>
              </w:rPr>
              <w:t>54.41%</w:t>
            </w:r>
          </w:p>
        </w:tc>
        <w:tc>
          <w:tcPr>
            <w:tcW w:w="826" w:type="dxa"/>
          </w:tcPr>
          <w:p w:rsidR="008D5356" w:rsidRPr="00EF2440" w:rsidRDefault="008D5356" w:rsidP="00A45F02">
            <w:pPr>
              <w:rPr>
                <w:sz w:val="16"/>
                <w:szCs w:val="16"/>
              </w:rPr>
            </w:pPr>
            <w:r w:rsidRPr="00EF2440">
              <w:rPr>
                <w:sz w:val="16"/>
                <w:szCs w:val="16"/>
              </w:rPr>
              <w:t>54.41%</w:t>
            </w:r>
          </w:p>
        </w:tc>
        <w:tc>
          <w:tcPr>
            <w:tcW w:w="843" w:type="dxa"/>
          </w:tcPr>
          <w:p w:rsidR="008D5356" w:rsidRPr="00EF2440" w:rsidRDefault="008D5356" w:rsidP="00A45F02">
            <w:pPr>
              <w:rPr>
                <w:sz w:val="16"/>
                <w:szCs w:val="16"/>
              </w:rPr>
            </w:pPr>
            <w:r w:rsidRPr="00EF2440">
              <w:rPr>
                <w:sz w:val="16"/>
                <w:szCs w:val="16"/>
              </w:rPr>
              <w:t>66.41%</w:t>
            </w:r>
          </w:p>
        </w:tc>
        <w:tc>
          <w:tcPr>
            <w:tcW w:w="831" w:type="dxa"/>
          </w:tcPr>
          <w:p w:rsidR="008D5356" w:rsidRPr="00EF2440" w:rsidRDefault="008D5356" w:rsidP="00A45F02">
            <w:pPr>
              <w:rPr>
                <w:sz w:val="16"/>
                <w:szCs w:val="16"/>
              </w:rPr>
            </w:pPr>
            <w:r w:rsidRPr="00EF2440">
              <w:rPr>
                <w:sz w:val="16"/>
                <w:szCs w:val="16"/>
              </w:rPr>
              <w:t>76.52%</w:t>
            </w:r>
          </w:p>
        </w:tc>
        <w:tc>
          <w:tcPr>
            <w:tcW w:w="943" w:type="dxa"/>
          </w:tcPr>
          <w:p w:rsidR="008D5356" w:rsidRPr="00EF2440" w:rsidRDefault="008D5356" w:rsidP="00A45F02">
            <w:pPr>
              <w:rPr>
                <w:sz w:val="16"/>
                <w:szCs w:val="16"/>
              </w:rPr>
            </w:pPr>
            <w:r w:rsidRPr="00EF2440">
              <w:rPr>
                <w:sz w:val="16"/>
                <w:szCs w:val="16"/>
              </w:rPr>
              <w:t>89.02%</w:t>
            </w:r>
          </w:p>
        </w:tc>
        <w:tc>
          <w:tcPr>
            <w:tcW w:w="827" w:type="dxa"/>
          </w:tcPr>
          <w:p w:rsidR="008D5356" w:rsidRPr="00EF2440" w:rsidRDefault="008D5356" w:rsidP="00A45F02">
            <w:pPr>
              <w:rPr>
                <w:sz w:val="16"/>
                <w:szCs w:val="16"/>
              </w:rPr>
            </w:pPr>
            <w:r w:rsidRPr="00EF2440">
              <w:rPr>
                <w:sz w:val="16"/>
                <w:szCs w:val="16"/>
              </w:rPr>
              <w:t>100 %</w:t>
            </w:r>
          </w:p>
        </w:tc>
        <w:tc>
          <w:tcPr>
            <w:tcW w:w="768" w:type="dxa"/>
          </w:tcPr>
          <w:p w:rsidR="008D5356" w:rsidRPr="00EF2440" w:rsidRDefault="008D5356" w:rsidP="00A45F02">
            <w:pPr>
              <w:rPr>
                <w:sz w:val="16"/>
                <w:szCs w:val="16"/>
              </w:rPr>
            </w:pPr>
            <w:r>
              <w:rPr>
                <w:sz w:val="16"/>
                <w:szCs w:val="16"/>
              </w:rPr>
              <w:t>100</w:t>
            </w:r>
            <w:r w:rsidRPr="00EF2440">
              <w:rPr>
                <w:sz w:val="16"/>
                <w:szCs w:val="16"/>
              </w:rPr>
              <w:t>%</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8D5356" w:rsidRPr="00B138F3" w:rsidRDefault="008D5356" w:rsidP="008D5356">
            <w:pPr>
              <w:widowControl w:val="0"/>
              <w:jc w:val="center"/>
              <w:rPr>
                <w:rFonts w:ascii="GHEA Grapalat" w:hAnsi="GHEA Grapalat" w:cs="Sylfaen"/>
                <w:b/>
                <w:bCs/>
              </w:rPr>
            </w:pPr>
            <w:r w:rsidRPr="00B138F3">
              <w:rPr>
                <w:rFonts w:ascii="GHEA Grapalat" w:hAnsi="GHEA Grapalat"/>
                <w:b/>
              </w:rPr>
              <w:t>ПОКУПАТЕЛЬ</w:t>
            </w:r>
          </w:p>
          <w:p w:rsidR="008D5356" w:rsidRPr="00362494" w:rsidRDefault="008D5356" w:rsidP="008D5356">
            <w:pPr>
              <w:widowControl w:val="0"/>
              <w:spacing w:line="360" w:lineRule="auto"/>
              <w:jc w:val="center"/>
              <w:rPr>
                <w:rFonts w:ascii="GHEA Grapalat" w:hAnsi="GHEA Grapalat"/>
                <w:b/>
              </w:rPr>
            </w:pPr>
            <w:r w:rsidRPr="00362494">
              <w:rPr>
                <w:rFonts w:ascii="GHEA Grapalat" w:hAnsi="GHEA Grapalat"/>
                <w:b/>
              </w:rPr>
              <w:t>«Авшарская</w:t>
            </w:r>
            <w:r>
              <w:rPr>
                <w:rFonts w:ascii="GHEA Grapalat" w:hAnsi="GHEA Grapalat"/>
                <w:b/>
              </w:rPr>
              <w:t xml:space="preserve"> средняя школа Араратского </w:t>
            </w:r>
            <w:r w:rsidRPr="00362494">
              <w:rPr>
                <w:rFonts w:ascii="GHEA Grapalat" w:hAnsi="GHEA Grapalat"/>
                <w:b/>
              </w:rPr>
              <w:t xml:space="preserve"> Республики Армения школа »ГНКО улица Ереван Центральное Казначейство RA: 90428000245   AVC: 04104122  </w:t>
            </w:r>
          </w:p>
          <w:p w:rsidR="008D5356" w:rsidRPr="00362494" w:rsidRDefault="008D5356" w:rsidP="008D5356">
            <w:pPr>
              <w:widowControl w:val="0"/>
              <w:spacing w:line="360" w:lineRule="auto"/>
              <w:jc w:val="center"/>
              <w:rPr>
                <w:rFonts w:ascii="GHEA Grapalat" w:hAnsi="GHEA Grapalat"/>
                <w:b/>
              </w:rPr>
            </w:pPr>
            <w:r w:rsidRPr="00362494">
              <w:rPr>
                <w:rFonts w:ascii="GHEA Grapalat" w:hAnsi="GHEA Grapalat"/>
                <w:b/>
              </w:rPr>
              <w:t>---------------------------------</w:t>
            </w:r>
          </w:p>
          <w:p w:rsidR="008D5356" w:rsidRPr="00413678" w:rsidRDefault="008D5356" w:rsidP="008D5356">
            <w:pPr>
              <w:widowControl w:val="0"/>
              <w:rPr>
                <w:rFonts w:ascii="GHEA Grapalat" w:hAnsi="GHEA Grapalat"/>
                <w:lang w:val="en-US"/>
              </w:rPr>
            </w:pPr>
          </w:p>
          <w:p w:rsidR="008D5356" w:rsidRPr="00B138F3" w:rsidRDefault="008D5356" w:rsidP="008D5356">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8D5356" w:rsidP="008D5356">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8D5356" w:rsidRPr="00362494" w:rsidRDefault="008D5356" w:rsidP="008D5356">
      <w:pPr>
        <w:widowControl w:val="0"/>
        <w:spacing w:line="360" w:lineRule="auto"/>
        <w:jc w:val="right"/>
        <w:rPr>
          <w:rFonts w:ascii="GHEA Grapalat" w:hAnsi="GHEA Grapalat"/>
          <w:i/>
        </w:rPr>
      </w:pPr>
      <w:r w:rsidRPr="00362494">
        <w:rPr>
          <w:rFonts w:ascii="GHEA Grapalat" w:hAnsi="GHEA Grapalat"/>
          <w:i/>
        </w:rPr>
        <w:t xml:space="preserve">к Договору под кодом </w:t>
      </w:r>
      <w:r w:rsidRPr="00362494">
        <w:rPr>
          <w:rFonts w:ascii="Sylfaen" w:hAnsi="Sylfaen"/>
          <w:i/>
        </w:rPr>
        <w:t>АМД-ГH-APDzB-20/1-49</w:t>
      </w:r>
      <w:r w:rsidRPr="00362494">
        <w:rPr>
          <w:rFonts w:ascii="GHEA Grapalat" w:hAnsi="GHEA Grapalat"/>
          <w:i/>
        </w:rPr>
        <w:br/>
        <w:t>заключенному "</w:t>
      </w:r>
      <w:r w:rsidRPr="00362494">
        <w:rPr>
          <w:rFonts w:ascii="GHEA Grapalat" w:hAnsi="GHEA Grapalat"/>
          <w:i/>
        </w:rPr>
        <w:tab/>
        <w:t>"</w:t>
      </w:r>
      <w:r w:rsidRPr="00362494">
        <w:rPr>
          <w:rFonts w:ascii="GHEA Grapalat" w:hAnsi="GHEA Grapalat"/>
          <w:i/>
        </w:rPr>
        <w:tab/>
        <w:t>20</w:t>
      </w:r>
      <w:r w:rsidRPr="00362494">
        <w:rPr>
          <w:rFonts w:ascii="GHEA Grapalat" w:hAnsi="GHEA Grapalat"/>
          <w:i/>
        </w:rPr>
        <w:tab/>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51"/>
        <w:gridCol w:w="5099"/>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8D5356" w:rsidRPr="00362494" w:rsidRDefault="008D5356" w:rsidP="008D5356">
      <w:pPr>
        <w:widowControl w:val="0"/>
        <w:spacing w:line="360" w:lineRule="auto"/>
        <w:jc w:val="right"/>
        <w:rPr>
          <w:rFonts w:ascii="GHEA Grapalat" w:hAnsi="GHEA Grapalat"/>
          <w:i/>
        </w:rPr>
      </w:pPr>
      <w:r w:rsidRPr="00362494">
        <w:rPr>
          <w:rFonts w:ascii="GHEA Grapalat" w:hAnsi="GHEA Grapalat"/>
          <w:i/>
        </w:rPr>
        <w:t xml:space="preserve">к Договору под кодом </w:t>
      </w:r>
      <w:r w:rsidRPr="00362494">
        <w:rPr>
          <w:rFonts w:ascii="Sylfaen" w:hAnsi="Sylfaen"/>
          <w:i/>
        </w:rPr>
        <w:t>АМД-ГH-APDzB-20/1-49</w:t>
      </w:r>
      <w:r w:rsidRPr="00362494">
        <w:rPr>
          <w:rFonts w:ascii="GHEA Grapalat" w:hAnsi="GHEA Grapalat"/>
          <w:i/>
        </w:rPr>
        <w:br/>
        <w:t>заключенному "</w:t>
      </w:r>
      <w:r w:rsidRPr="00362494">
        <w:rPr>
          <w:rFonts w:ascii="GHEA Grapalat" w:hAnsi="GHEA Grapalat"/>
          <w:i/>
        </w:rPr>
        <w:tab/>
        <w:t>"</w:t>
      </w:r>
      <w:r w:rsidRPr="00362494">
        <w:rPr>
          <w:rFonts w:ascii="GHEA Grapalat" w:hAnsi="GHEA Grapalat"/>
          <w:i/>
        </w:rPr>
        <w:tab/>
        <w:t>20</w:t>
      </w:r>
      <w:r w:rsidRPr="00362494">
        <w:rPr>
          <w:rFonts w:ascii="GHEA Grapalat" w:hAnsi="GHEA Grapalat"/>
          <w:i/>
        </w:rPr>
        <w:tab/>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419F" w:rsidRDefault="00E8419F">
      <w:r>
        <w:separator/>
      </w:r>
    </w:p>
  </w:endnote>
  <w:endnote w:type="continuationSeparator" w:id="0">
    <w:p w:rsidR="00E8419F" w:rsidRDefault="00E841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HEA Grapalat">
    <w:altName w:val="Franklin Gothic Medium Cond"/>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EndPr>
      <w:rPr>
        <w:rFonts w:ascii="GHEA Grapalat" w:hAnsi="GHEA Grapalat"/>
        <w:sz w:val="24"/>
        <w:szCs w:val="24"/>
      </w:rPr>
    </w:sdtEndPr>
    <w:sdtContent>
      <w:p w:rsidR="00B932B8" w:rsidRPr="00C861E9" w:rsidRDefault="00D81DCA">
        <w:pPr>
          <w:pStyle w:val="a5"/>
          <w:jc w:val="center"/>
          <w:rPr>
            <w:rFonts w:ascii="GHEA Grapalat" w:hAnsi="GHEA Grapalat"/>
            <w:sz w:val="24"/>
            <w:szCs w:val="24"/>
          </w:rPr>
        </w:pPr>
        <w:r w:rsidRPr="00C861E9">
          <w:rPr>
            <w:rFonts w:ascii="GHEA Grapalat" w:hAnsi="GHEA Grapalat"/>
            <w:sz w:val="24"/>
            <w:szCs w:val="24"/>
          </w:rPr>
          <w:fldChar w:fldCharType="begin"/>
        </w:r>
        <w:r w:rsidR="00B932B8"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F12E50">
          <w:rPr>
            <w:rFonts w:ascii="GHEA Grapalat" w:hAnsi="GHEA Grapalat"/>
            <w:noProof/>
            <w:sz w:val="24"/>
            <w:szCs w:val="24"/>
          </w:rPr>
          <w:t>60</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419F" w:rsidRDefault="00E8419F">
      <w:r>
        <w:separator/>
      </w:r>
    </w:p>
  </w:footnote>
  <w:footnote w:type="continuationSeparator" w:id="0">
    <w:p w:rsidR="00E8419F" w:rsidRDefault="00E8419F">
      <w:r>
        <w:continuationSeparator/>
      </w:r>
    </w:p>
  </w:footnote>
  <w:footnote w:id="1">
    <w:p w:rsidR="00B932B8" w:rsidRPr="00ED3BA4" w:rsidRDefault="00B932B8" w:rsidP="007A5F50">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B932B8" w:rsidRPr="008842CE" w:rsidRDefault="00B932B8"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B932B8" w:rsidRPr="008842CE" w:rsidRDefault="00B932B8" w:rsidP="008842CE">
      <w:pPr>
        <w:pStyle w:val="af2"/>
        <w:widowControl w:val="0"/>
        <w:jc w:val="both"/>
        <w:rPr>
          <w:rFonts w:ascii="GHEA Grapalat" w:hAnsi="GHEA Grapalat" w:cs="Sylfaen"/>
          <w:lang w:val="af-ZA"/>
        </w:rPr>
      </w:pPr>
      <w:r w:rsidRPr="008842CE">
        <w:rPr>
          <w:rStyle w:val="af6"/>
          <w:rFonts w:ascii="GHEA Grapalat" w:hAnsi="GHEA Grapalat"/>
          <w:spacing w:val="-6"/>
        </w:rPr>
        <w:footnoteRef/>
      </w:r>
      <w:r w:rsidRPr="008842CE">
        <w:rPr>
          <w:rStyle w:val="af6"/>
          <w:rFonts w:ascii="GHEA Grapalat" w:hAnsi="GHEA Grapalat"/>
          <w:spacing w:val="-6"/>
        </w:rPr>
        <w:t xml:space="preserve"> </w:t>
      </w:r>
      <w:r w:rsidRPr="008842CE">
        <w:rPr>
          <w:rFonts w:ascii="GHEA Grapalat" w:hAnsi="GHEA Grapalat"/>
          <w:i/>
          <w:spacing w:val="-6"/>
        </w:rPr>
        <w:t>Указанная в скобках фраза исключается, если за предоставление приглашения не</w:t>
      </w:r>
      <w:r w:rsidRPr="00D5443D">
        <w:rPr>
          <w:rFonts w:ascii="Courier New" w:hAnsi="Courier New" w:cs="Courier New"/>
          <w:i/>
          <w:spacing w:val="-6"/>
        </w:rPr>
        <w:t xml:space="preserve"> </w:t>
      </w:r>
      <w:r w:rsidRPr="008842CE">
        <w:rPr>
          <w:rFonts w:ascii="GHEA Grapalat" w:hAnsi="GHEA Grapalat"/>
          <w:i/>
          <w:spacing w:val="-6"/>
        </w:rPr>
        <w:t xml:space="preserve">предусматривается платеж; в противном случае слово "бесплатно" исключается </w:t>
      </w:r>
      <w:r w:rsidRPr="008842CE">
        <w:rPr>
          <w:rFonts w:ascii="GHEA Grapalat" w:hAnsi="GHEA Grapalat"/>
          <w:i/>
        </w:rPr>
        <w:t>из предложения.</w:t>
      </w:r>
    </w:p>
  </w:footnote>
  <w:footnote w:id="4">
    <w:p w:rsidR="00B932B8" w:rsidRPr="00D5443D" w:rsidRDefault="00B932B8" w:rsidP="008842CE">
      <w:pPr>
        <w:pStyle w:val="af2"/>
        <w:widowControl w:val="0"/>
        <w:jc w:val="both"/>
        <w:rPr>
          <w:rFonts w:ascii="GHEA Grapalat" w:hAnsi="GHEA Grapalat" w:cs="Courier New"/>
        </w:rPr>
      </w:pPr>
      <w:r w:rsidRPr="008842CE">
        <w:rPr>
          <w:rStyle w:val="af6"/>
          <w:rFonts w:ascii="GHEA Grapalat" w:hAnsi="GHEA Grapalat"/>
        </w:rPr>
        <w:footnoteRef/>
      </w:r>
      <w:r w:rsidRPr="008842CE">
        <w:rPr>
          <w:rFonts w:ascii="GHEA Grapalat" w:hAnsi="GHEA Grapalat"/>
        </w:rPr>
        <w:t xml:space="preserve"> </w:t>
      </w:r>
      <w:r w:rsidRPr="008842CE">
        <w:rPr>
          <w:rFonts w:ascii="GHEA Grapalat" w:hAnsi="GHEA Grapalat"/>
          <w:i/>
        </w:rPr>
        <w:t>Указанное в скобках предложение исключается, если за предоставление приглашения не</w:t>
      </w:r>
      <w:r w:rsidRPr="008842CE">
        <w:rPr>
          <w:rFonts w:ascii="Courier New" w:hAnsi="Courier New" w:cs="Courier New"/>
          <w:i/>
          <w:lang w:val="en-US"/>
        </w:rPr>
        <w:t> </w:t>
      </w:r>
      <w:r w:rsidRPr="008842CE">
        <w:rPr>
          <w:rFonts w:ascii="GHEA Grapalat" w:hAnsi="GHEA Grapalat"/>
          <w:i/>
        </w:rPr>
        <w:t>предусматривается платеж.</w:t>
      </w:r>
    </w:p>
    <w:p w:rsidR="00B932B8" w:rsidRPr="00D5443D" w:rsidRDefault="00B932B8" w:rsidP="008842CE">
      <w:pPr>
        <w:pStyle w:val="af2"/>
        <w:widowControl w:val="0"/>
        <w:jc w:val="both"/>
        <w:rPr>
          <w:rFonts w:ascii="GHEA Grapalat" w:hAnsi="GHEA Grapalat"/>
          <w:sz w:val="2"/>
          <w:szCs w:val="2"/>
          <w:lang w:val="af-ZA"/>
        </w:rPr>
      </w:pPr>
    </w:p>
  </w:footnote>
  <w:footnote w:id="5">
    <w:p w:rsidR="00B932B8" w:rsidRPr="00541313" w:rsidRDefault="00541313"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00B932B8" w:rsidRPr="00D3436F">
        <w:rPr>
          <w:i/>
          <w:sz w:val="20"/>
          <w:szCs w:val="20"/>
        </w:rPr>
        <w:footnoteRef/>
      </w:r>
      <w:r w:rsidR="00B932B8" w:rsidRPr="00D3436F">
        <w:rPr>
          <w:rFonts w:ascii="GHEA Grapalat" w:hAnsi="GHEA Grapalat"/>
          <w:i/>
          <w:sz w:val="20"/>
          <w:szCs w:val="20"/>
        </w:rPr>
        <w:t xml:space="preserve">   Настоящий пункт</w:t>
      </w:r>
      <w:r w:rsidR="00B932B8">
        <w:rPr>
          <w:rFonts w:ascii="GHEA Grapalat" w:hAnsi="GHEA Grapalat"/>
          <w:i/>
          <w:sz w:val="20"/>
          <w:szCs w:val="20"/>
        </w:rPr>
        <w:t xml:space="preserve">, а также </w:t>
      </w:r>
      <w:r w:rsidR="00B932B8" w:rsidRPr="002D6A4F">
        <w:rPr>
          <w:rFonts w:ascii="GHEA Grapalat" w:hAnsi="GHEA Grapalat"/>
          <w:i/>
          <w:sz w:val="20"/>
          <w:szCs w:val="20"/>
        </w:rPr>
        <w:t>7-й раздел первой части приглашения</w:t>
      </w:r>
      <w:r w:rsidR="00B932B8">
        <w:rPr>
          <w:rFonts w:ascii="GHEA Grapalat" w:hAnsi="GHEA Grapalat"/>
          <w:i/>
          <w:sz w:val="20"/>
          <w:szCs w:val="20"/>
        </w:rPr>
        <w:t xml:space="preserve"> </w:t>
      </w:r>
      <w:r w:rsidR="00B932B8" w:rsidRPr="00D3436F">
        <w:rPr>
          <w:rFonts w:ascii="GHEA Grapalat" w:hAnsi="GHEA Grapalat"/>
          <w:i/>
          <w:sz w:val="20"/>
          <w:szCs w:val="20"/>
        </w:rPr>
        <w:t xml:space="preserve"> исключа</w:t>
      </w:r>
      <w:r w:rsidR="00B932B8">
        <w:rPr>
          <w:rFonts w:ascii="GHEA Grapalat" w:hAnsi="GHEA Grapalat"/>
          <w:i/>
          <w:sz w:val="20"/>
          <w:szCs w:val="20"/>
        </w:rPr>
        <w:t>ю</w:t>
      </w:r>
      <w:r w:rsidR="00B932B8"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rsidR="00B932B8" w:rsidRDefault="00B932B8" w:rsidP="00541313">
      <w:pPr>
        <w:widowControl w:val="0"/>
        <w:ind w:firstLine="142"/>
        <w:jc w:val="both"/>
        <w:rPr>
          <w:rFonts w:ascii="GHEA Grapalat" w:hAnsi="GHEA Grapalat"/>
          <w:i/>
          <w:sz w:val="20"/>
          <w:szCs w:val="20"/>
        </w:rPr>
      </w:pPr>
      <w:r>
        <w:rPr>
          <w:rFonts w:ascii="GHEA Grapalat" w:hAnsi="GHEA Grapalat"/>
          <w:i/>
          <w:sz w:val="20"/>
          <w:szCs w:val="20"/>
        </w:rPr>
        <w:t>-</w:t>
      </w:r>
      <w:r w:rsidR="00541313"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 части 6 статьи 15 Закона РА "О закупках</w:t>
      </w:r>
      <w:r w:rsidRPr="00D3436F">
        <w:rPr>
          <w:rFonts w:ascii="GHEA Grapalat" w:hAnsi="GHEA Grapalat"/>
          <w:i/>
        </w:rPr>
        <w:t>"</w:t>
      </w:r>
      <w:r w:rsidRPr="00D3436F">
        <w:rPr>
          <w:rFonts w:ascii="GHEA Grapalat" w:hAnsi="GHEA Grapalat"/>
          <w:i/>
          <w:sz w:val="20"/>
          <w:szCs w:val="20"/>
        </w:rPr>
        <w:t xml:space="preserve">,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10</w:t>
      </w:r>
      <w:r w:rsidRPr="00D3436F">
        <w:rPr>
          <w:rFonts w:ascii="GHEA Grapalat" w:hAnsi="GHEA Grapalat"/>
          <w:i/>
          <w:sz w:val="20"/>
          <w:szCs w:val="20"/>
        </w:rPr>
        <w:t xml:space="preserve"> млн. драмов РА и для полного выполнения заключаемого договора в дальнейшем также потребуются финансовые средства.</w:t>
      </w:r>
    </w:p>
    <w:p w:rsidR="00B932B8" w:rsidRDefault="00B932B8" w:rsidP="00541313">
      <w:pPr>
        <w:widowControl w:val="0"/>
        <w:ind w:firstLine="142"/>
        <w:jc w:val="both"/>
        <w:rPr>
          <w:rFonts w:ascii="GHEA Grapalat" w:hAnsi="GHEA Grapalat"/>
          <w:i/>
          <w:sz w:val="20"/>
          <w:szCs w:val="20"/>
        </w:rPr>
      </w:pPr>
      <w:r>
        <w:rPr>
          <w:rFonts w:ascii="GHEA Grapalat" w:hAnsi="GHEA Grapalat"/>
          <w:i/>
          <w:sz w:val="20"/>
          <w:szCs w:val="20"/>
        </w:rPr>
        <w:t>-</w:t>
      </w:r>
      <w:r w:rsidRPr="00C27A88">
        <w:t xml:space="preserve"> </w:t>
      </w:r>
      <w:r w:rsidR="00541313" w:rsidRPr="00541313">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p w:rsidR="00B932B8" w:rsidRDefault="00541313"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sidR="00B932B8">
        <w:rPr>
          <w:rFonts w:ascii="GHEA Grapalat" w:hAnsi="GHEA Grapalat"/>
          <w:i/>
          <w:sz w:val="20"/>
          <w:szCs w:val="20"/>
        </w:rPr>
        <w:t>-</w:t>
      </w:r>
      <w:r w:rsidR="00B932B8" w:rsidRPr="001831C4">
        <w:t xml:space="preserve"> </w:t>
      </w:r>
      <w:r w:rsidR="00B932B8">
        <w:rPr>
          <w:rFonts w:ascii="GHEA Grapalat" w:hAnsi="GHEA Grapalat"/>
          <w:i/>
          <w:sz w:val="20"/>
          <w:szCs w:val="20"/>
        </w:rPr>
        <w:t>за</w:t>
      </w:r>
      <w:r w:rsidR="00B932B8" w:rsidRPr="001831C4">
        <w:rPr>
          <w:rFonts w:ascii="GHEA Grapalat" w:hAnsi="GHEA Grapalat"/>
          <w:i/>
          <w:sz w:val="20"/>
          <w:szCs w:val="20"/>
        </w:rPr>
        <w:t xml:space="preserve">купка осуществляется в форме </w:t>
      </w:r>
      <w:r w:rsidR="00B932B8">
        <w:rPr>
          <w:rFonts w:ascii="GHEA Grapalat" w:hAnsi="GHEA Grapalat"/>
          <w:i/>
          <w:sz w:val="20"/>
          <w:szCs w:val="20"/>
        </w:rPr>
        <w:t>за</w:t>
      </w:r>
      <w:r w:rsidR="00B932B8" w:rsidRPr="001831C4">
        <w:rPr>
          <w:rFonts w:ascii="GHEA Grapalat" w:hAnsi="GHEA Grapalat"/>
          <w:i/>
          <w:sz w:val="20"/>
          <w:szCs w:val="20"/>
        </w:rPr>
        <w:t>купки у одного лица, обусловленн</w:t>
      </w:r>
      <w:r w:rsidR="00B932B8">
        <w:rPr>
          <w:rFonts w:ascii="GHEA Grapalat" w:hAnsi="GHEA Grapalat"/>
          <w:i/>
          <w:sz w:val="20"/>
          <w:szCs w:val="20"/>
        </w:rPr>
        <w:t>ая безотлагательностью.</w:t>
      </w:r>
    </w:p>
    <w:p w:rsidR="00B932B8" w:rsidRPr="00D3436F" w:rsidRDefault="00B932B8"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B932B8" w:rsidRPr="008842CE" w:rsidRDefault="00B932B8" w:rsidP="001831C4">
      <w:pPr>
        <w:pStyle w:val="af2"/>
        <w:widowControl w:val="0"/>
        <w:jc w:val="both"/>
        <w:rPr>
          <w:rFonts w:ascii="GHEA Grapalat" w:hAnsi="GHEA Grapalat"/>
          <w:lang w:val="af-ZA"/>
        </w:rPr>
      </w:pPr>
    </w:p>
    <w:p w:rsidR="00B932B8" w:rsidRPr="008842CE" w:rsidRDefault="00B932B8" w:rsidP="008842CE">
      <w:pPr>
        <w:pStyle w:val="af2"/>
        <w:widowControl w:val="0"/>
        <w:jc w:val="both"/>
        <w:rPr>
          <w:rFonts w:ascii="GHEA Grapalat" w:hAnsi="GHEA Grapalat"/>
          <w:lang w:val="af-ZA"/>
        </w:rPr>
      </w:pPr>
    </w:p>
  </w:footnote>
  <w:footnote w:id="6">
    <w:p w:rsidR="00B932B8" w:rsidRPr="00CD6B60" w:rsidRDefault="00B932B8"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B932B8" w:rsidRPr="00CD6B60" w:rsidRDefault="00B932B8"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007E439C" w:rsidRPr="007E439C">
        <w:rPr>
          <w:rFonts w:ascii="GHEA Grapalat" w:hAnsi="GHEA Grapalat"/>
          <w:i/>
          <w:sz w:val="20"/>
          <w:szCs w:val="20"/>
        </w:rPr>
        <w:t xml:space="preserve"> </w:t>
      </w:r>
      <w:r w:rsidR="007E439C">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sidR="00D523EF">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B932B8" w:rsidRPr="00CD6B60" w:rsidRDefault="00B932B8"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B932B8" w:rsidRPr="00CD6B60" w:rsidRDefault="00B932B8"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7">
    <w:p w:rsidR="00B932B8" w:rsidRDefault="00B932B8"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sidR="00071C65">
        <w:rPr>
          <w:rFonts w:ascii="GHEA Grapalat" w:hAnsi="GHEA Grapalat"/>
          <w:i/>
          <w:sz w:val="20"/>
          <w:szCs w:val="20"/>
        </w:rPr>
        <w:t xml:space="preserve"> </w:t>
      </w:r>
      <w:r>
        <w:rPr>
          <w:rFonts w:ascii="GHEA Grapalat" w:hAnsi="GHEA Grapalat"/>
          <w:i/>
          <w:sz w:val="20"/>
          <w:szCs w:val="20"/>
        </w:rPr>
        <w:t>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B932B8" w:rsidRDefault="00B932B8"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B932B8" w:rsidRPr="009E2596" w:rsidRDefault="00B932B8"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footnote>
  <w:footnote w:id="8">
    <w:p w:rsidR="00EA6AE0" w:rsidRPr="0049623A" w:rsidDel="00932115" w:rsidRDefault="00EA6AE0" w:rsidP="00AF1F59">
      <w:pPr>
        <w:pStyle w:val="af2"/>
        <w:jc w:val="both"/>
        <w:rPr>
          <w:del w:id="1" w:author="Inesa Kocharyan" w:date="2019-10-29T12:18:00Z"/>
        </w:rPr>
      </w:pPr>
      <w:r>
        <w:rPr>
          <w:rStyle w:val="af6"/>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9">
    <w:p w:rsidR="005700F1" w:rsidRPr="00D3436F" w:rsidRDefault="005700F1"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5700F1" w:rsidRPr="000811C1" w:rsidRDefault="005700F1">
      <w:pPr>
        <w:pStyle w:val="af2"/>
        <w:rPr>
          <w:rFonts w:asciiTheme="minorHAnsi" w:hAnsiTheme="minorHAnsi"/>
        </w:rPr>
      </w:pPr>
    </w:p>
  </w:footnote>
  <w:footnote w:id="10">
    <w:p w:rsidR="002A2F79" w:rsidRPr="002C2499" w:rsidRDefault="002A2F79" w:rsidP="00B351F5">
      <w:pPr>
        <w:pStyle w:val="af2"/>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2A2F79" w:rsidRPr="000811C1" w:rsidRDefault="002A2F79">
      <w:pPr>
        <w:pStyle w:val="af2"/>
        <w:rPr>
          <w:rFonts w:asciiTheme="minorHAnsi" w:hAnsiTheme="minorHAnsi"/>
        </w:rPr>
      </w:pPr>
    </w:p>
  </w:footnote>
  <w:footnote w:id="11">
    <w:p w:rsidR="003C78D9" w:rsidRPr="00FE2AA4" w:rsidRDefault="003C78D9">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12">
    <w:p w:rsidR="00FE2802" w:rsidRPr="008842CE" w:rsidRDefault="00FE2802"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FE2802" w:rsidRPr="000811C1" w:rsidRDefault="00FE2802">
      <w:pPr>
        <w:pStyle w:val="af2"/>
        <w:rPr>
          <w:lang w:val="af-ZA"/>
        </w:rPr>
      </w:pPr>
    </w:p>
  </w:footnote>
  <w:footnote w:id="13">
    <w:p w:rsidR="00B932B8" w:rsidRPr="0092041F" w:rsidRDefault="00B932B8" w:rsidP="00C67FAB">
      <w:pPr>
        <w:pStyle w:val="af2"/>
        <w:jc w:val="both"/>
        <w:rPr>
          <w:rFonts w:ascii="GHEA Grapalat" w:hAnsi="GHEA Grapalat"/>
          <w:i/>
        </w:rPr>
      </w:pPr>
      <w:r w:rsidRPr="00C67FAB">
        <w:rPr>
          <w:rStyle w:val="af6"/>
          <w:rFonts w:ascii="GHEA Grapalat" w:hAnsi="GHEA Grapalat"/>
          <w:i/>
        </w:rPr>
        <w:t>12</w:t>
      </w:r>
      <w:r w:rsidRPr="00C67FAB">
        <w:rPr>
          <w:rFonts w:ascii="GHEA Grapalat" w:hAnsi="GHEA Grapalat"/>
          <w:i/>
        </w:rPr>
        <w:t xml:space="preserve"> Если цена закупленного по заявке на закупку товара не превышает 10 млн. драмов РА, то слова </w:t>
      </w:r>
      <w:r w:rsidR="0092041F"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0092041F" w:rsidRPr="0092041F">
        <w:rPr>
          <w:rFonts w:ascii="GHEA Grapalat" w:hAnsi="GHEA Grapalat" w:cs="Sylfaen"/>
          <w:i/>
          <w:sz w:val="16"/>
          <w:szCs w:val="16"/>
        </w:rPr>
        <w:t>”</w:t>
      </w:r>
      <w:r w:rsidR="0092041F">
        <w:rPr>
          <w:rFonts w:ascii="GHEA Grapalat" w:hAnsi="GHEA Grapalat" w:cs="Sylfaen"/>
          <w:i/>
          <w:sz w:val="16"/>
          <w:szCs w:val="16"/>
        </w:rPr>
        <w:t xml:space="preserve"> </w:t>
      </w:r>
      <w:r w:rsidRPr="00C67FAB">
        <w:rPr>
          <w:rFonts w:ascii="GHEA Grapalat" w:hAnsi="GHEA Grapalat"/>
          <w:i/>
        </w:rPr>
        <w:t>заменяются словами</w:t>
      </w:r>
      <w:r w:rsidR="0092041F">
        <w:rPr>
          <w:rFonts w:ascii="GHEA Grapalat" w:hAnsi="GHEA Grapalat"/>
          <w:i/>
        </w:rPr>
        <w:t xml:space="preserve"> </w:t>
      </w:r>
      <w:r w:rsidRPr="00C67FAB">
        <w:rPr>
          <w:rFonts w:ascii="GHEA Grapalat" w:hAnsi="GHEA Grapalat"/>
          <w:i/>
        </w:rPr>
        <w:t xml:space="preserve"> </w:t>
      </w:r>
      <w:r w:rsidR="0092041F"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0092041F" w:rsidRPr="0092041F">
        <w:rPr>
          <w:rFonts w:ascii="GHEA Grapalat" w:hAnsi="GHEA Grapalat" w:cs="Sylfaen"/>
          <w:i/>
          <w:sz w:val="16"/>
          <w:szCs w:val="16"/>
        </w:rPr>
        <w:t>”</w:t>
      </w:r>
    </w:p>
  </w:footnote>
  <w:footnote w:id="14">
    <w:p w:rsidR="00B932B8" w:rsidRPr="00511966" w:rsidRDefault="00B932B8" w:rsidP="00C67FAB">
      <w:pPr>
        <w:pStyle w:val="af2"/>
        <w:jc w:val="both"/>
        <w:rPr>
          <w:rFonts w:ascii="GHEA Grapalat" w:hAnsi="GHEA Grapalat"/>
          <w:i/>
        </w:rPr>
      </w:pPr>
      <w:r w:rsidRPr="00C67FAB">
        <w:rPr>
          <w:rStyle w:val="af6"/>
          <w:rFonts w:ascii="GHEA Grapalat" w:hAnsi="GHEA Grapalat"/>
          <w:i/>
        </w:rPr>
        <w:t>13</w:t>
      </w:r>
      <w:r w:rsidRPr="00C67FAB">
        <w:rPr>
          <w:rFonts w:ascii="GHEA Grapalat" w:hAnsi="GHEA Grapalat"/>
          <w:i/>
        </w:rPr>
        <w:t xml:space="preserve"> Если цена закупленного по заявке на закупку товара не превышает 10 млн. драмов РА, то слова</w:t>
      </w:r>
      <w:r w:rsidR="00511966">
        <w:rPr>
          <w:rFonts w:ascii="GHEA Grapalat" w:hAnsi="GHEA Grapalat"/>
          <w:i/>
        </w:rPr>
        <w:t xml:space="preserve"> </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w:t>
      </w:r>
      <w:r w:rsidR="00511966">
        <w:rPr>
          <w:rFonts w:ascii="GHEA Grapalat" w:hAnsi="GHEA Grapalat"/>
          <w:i/>
        </w:rPr>
        <w:t xml:space="preserve"> </w:t>
      </w:r>
      <w:r w:rsidRPr="00C67FAB">
        <w:rPr>
          <w:rFonts w:ascii="GHEA Grapalat" w:hAnsi="GHEA Grapalat"/>
          <w:i/>
        </w:rPr>
        <w:t>заменяются словами</w:t>
      </w:r>
      <w:r w:rsidR="00511966">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0063094A" w:rsidRPr="008E4439">
        <w:rPr>
          <w:rFonts w:ascii="GHEA Grapalat" w:hAnsi="GHEA Grapalat" w:cs="Sylfaen"/>
          <w:i/>
          <w:sz w:val="16"/>
          <w:szCs w:val="16"/>
        </w:rPr>
        <w:t>”</w:t>
      </w:r>
      <w:r w:rsidR="0063094A">
        <w:rPr>
          <w:rFonts w:ascii="GHEA Grapalat" w:hAnsi="GHEA Grapalat" w:cs="Sylfaen"/>
          <w:i/>
          <w:sz w:val="16"/>
          <w:szCs w:val="16"/>
        </w:rPr>
        <w:t>.</w:t>
      </w:r>
    </w:p>
  </w:footnote>
  <w:footnote w:id="15">
    <w:p w:rsidR="00B932B8" w:rsidRPr="008E4439" w:rsidRDefault="00B932B8"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B932B8" w:rsidRPr="000811C1" w:rsidRDefault="00B932B8" w:rsidP="0027573B">
      <w:pPr>
        <w:pStyle w:val="af2"/>
        <w:rPr>
          <w:rFonts w:ascii="Sylfaen" w:hAnsi="Sylfaen"/>
          <w:sz w:val="18"/>
          <w:szCs w:val="18"/>
        </w:rPr>
      </w:pPr>
    </w:p>
  </w:footnote>
  <w:footnote w:id="16">
    <w:p w:rsidR="00B932B8" w:rsidRPr="00A31673" w:rsidRDefault="00B932B8">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7">
    <w:p w:rsidR="00B932B8" w:rsidRPr="00DE7706" w:rsidRDefault="00B932B8">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8">
    <w:p w:rsidR="00B932B8" w:rsidRDefault="00B932B8"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B932B8" w:rsidRDefault="00B932B8" w:rsidP="006B3E56">
      <w:pPr>
        <w:pStyle w:val="af2"/>
        <w:rPr>
          <w:rFonts w:asciiTheme="minorHAnsi" w:hAnsiTheme="minorHAnsi"/>
          <w:lang w:val="af-ZA"/>
        </w:rPr>
      </w:pPr>
    </w:p>
  </w:footnote>
  <w:footnote w:id="19">
    <w:p w:rsidR="00B932B8" w:rsidRPr="00D3436F" w:rsidRDefault="00B932B8"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B932B8" w:rsidRPr="00D3436F" w:rsidRDefault="00B932B8">
      <w:pPr>
        <w:pStyle w:val="af2"/>
        <w:rPr>
          <w:lang w:val="es-ES"/>
        </w:rPr>
      </w:pPr>
    </w:p>
  </w:footnote>
  <w:footnote w:id="20">
    <w:p w:rsidR="00B932B8" w:rsidRPr="008842CE" w:rsidRDefault="00B932B8" w:rsidP="003D2FE2">
      <w:pPr>
        <w:pStyle w:val="af2"/>
        <w:jc w:val="both"/>
      </w:pPr>
    </w:p>
  </w:footnote>
  <w:footnote w:id="21">
    <w:p w:rsidR="000A214C" w:rsidRPr="008842CE" w:rsidRDefault="000A214C" w:rsidP="000A214C">
      <w:pPr>
        <w:pStyle w:val="af2"/>
        <w:jc w:val="both"/>
      </w:pPr>
    </w:p>
  </w:footnote>
  <w:footnote w:id="22">
    <w:p w:rsidR="00D043FA" w:rsidRPr="00D3436F" w:rsidRDefault="00D043FA"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3">
    <w:p w:rsidR="003C61D5" w:rsidRPr="008842CE" w:rsidRDefault="003C61D5" w:rsidP="005E52ED">
      <w:pPr>
        <w:pStyle w:val="af2"/>
        <w:widowControl w:val="0"/>
        <w:jc w:val="both"/>
        <w:rPr>
          <w:rFonts w:ascii="GHEA Grapalat" w:hAnsi="GHEA Grapalat"/>
          <w:lang w:val="hy-AM"/>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3C61D5" w:rsidRPr="00D3436F" w:rsidRDefault="003C61D5">
      <w:pPr>
        <w:pStyle w:val="af2"/>
        <w:rPr>
          <w:lang w:val="hy-AM"/>
        </w:rPr>
      </w:pPr>
    </w:p>
  </w:footnote>
  <w:footnote w:id="24">
    <w:p w:rsidR="007A12AE" w:rsidRPr="008842CE" w:rsidRDefault="007A12AE"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7A12AE" w:rsidRPr="00E85250" w:rsidRDefault="007A12AE" w:rsidP="00D90640">
      <w:pPr>
        <w:widowControl w:val="0"/>
        <w:spacing w:after="160" w:line="360" w:lineRule="auto"/>
        <w:ind w:firstLine="709"/>
        <w:jc w:val="both"/>
        <w:rPr>
          <w:rFonts w:ascii="GHEA Grapalat" w:hAnsi="GHEA Grapalat"/>
          <w:lang w:val="hy-AM"/>
        </w:rPr>
      </w:pPr>
    </w:p>
    <w:p w:rsidR="007A12AE" w:rsidRPr="00D3436F" w:rsidRDefault="007A12AE">
      <w:pPr>
        <w:pStyle w:val="af2"/>
        <w:rPr>
          <w:lang w:val="hy-AM"/>
        </w:rPr>
      </w:pPr>
    </w:p>
  </w:footnote>
  <w:footnote w:id="25">
    <w:p w:rsidR="00803ED8" w:rsidRPr="00402BC3" w:rsidRDefault="00803ED8"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803ED8" w:rsidRPr="00552088" w:rsidRDefault="00803ED8"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803ED8" w:rsidRPr="00D3436F" w:rsidRDefault="00803ED8">
      <w:pPr>
        <w:pStyle w:val="af2"/>
        <w:rPr>
          <w:lang w:val="hy-AM"/>
        </w:rPr>
      </w:pPr>
    </w:p>
  </w:footnote>
  <w:footnote w:id="26">
    <w:p w:rsidR="008860B6" w:rsidRPr="008842CE" w:rsidRDefault="008860B6"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8860B6" w:rsidRPr="00D3436F" w:rsidRDefault="008860B6">
      <w:pPr>
        <w:pStyle w:val="af2"/>
        <w:rPr>
          <w:lang w:val="hy-AM"/>
        </w:rPr>
      </w:pPr>
    </w:p>
  </w:footnote>
  <w:footnote w:id="27">
    <w:p w:rsidR="008D68DB" w:rsidRPr="00D3436F" w:rsidRDefault="008D68DB"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8">
    <w:p w:rsidR="00BC5D2F" w:rsidRPr="008842CE" w:rsidRDefault="00BC5D2F"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BC5D2F" w:rsidRPr="00D3436F" w:rsidRDefault="00BC5D2F">
      <w:pPr>
        <w:pStyle w:val="af2"/>
        <w:rPr>
          <w:lang w:val="hy-AM"/>
        </w:rPr>
      </w:pPr>
    </w:p>
  </w:footnote>
  <w:footnote w:id="29">
    <w:p w:rsidR="00325043" w:rsidRPr="008842CE" w:rsidRDefault="00325043"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325043" w:rsidRPr="008842CE" w:rsidRDefault="00325043"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325043" w:rsidRPr="00D3436F" w:rsidRDefault="00325043">
      <w:pPr>
        <w:pStyle w:val="af2"/>
        <w:rPr>
          <w:lang w:val="hy-AM"/>
        </w:rPr>
      </w:pPr>
    </w:p>
  </w:footnote>
  <w:footnote w:id="30">
    <w:p w:rsidR="00B932B8" w:rsidRPr="00E861BF" w:rsidRDefault="00B932B8"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31">
    <w:p w:rsidR="00B64ECA" w:rsidRDefault="00B64ECA" w:rsidP="00B64ECA">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w:t>
      </w:r>
      <w:r w:rsidR="007C2EE2">
        <w:rPr>
          <w:rFonts w:ascii="GHEA Grapalat" w:hAnsi="GHEA Grapalat"/>
          <w:i/>
        </w:rPr>
        <w:t xml:space="preserve">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B64ECA" w:rsidRPr="00E861BF" w:rsidRDefault="00B64ECA"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32">
    <w:p w:rsidR="00B932B8" w:rsidRPr="00E861BF" w:rsidRDefault="00B932B8"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33">
    <w:p w:rsidR="00B932B8" w:rsidRPr="008842CE" w:rsidRDefault="00B932B8"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4">
    <w:p w:rsidR="00B932B8" w:rsidRPr="008842CE" w:rsidRDefault="00B932B8"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19B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3678"/>
    <w:rsid w:val="00416F1E"/>
    <w:rsid w:val="0041739A"/>
    <w:rsid w:val="004175B6"/>
    <w:rsid w:val="00417E48"/>
    <w:rsid w:val="00417F33"/>
    <w:rsid w:val="004200C5"/>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0FF"/>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35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1DCA"/>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19F"/>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21C"/>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2E50"/>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488"/>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C3"/>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E76EA6-63EF-4DC4-9271-360FDD71A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1489</TotalTime>
  <Pages>78</Pages>
  <Words>20608</Words>
  <Characters>117470</Characters>
  <Application>Microsoft Office Word</Application>
  <DocSecurity>0</DocSecurity>
  <Lines>978</Lines>
  <Paragraphs>275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137803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2019</cp:lastModifiedBy>
  <cp:revision>694</cp:revision>
  <cp:lastPrinted>2018-02-16T07:12:00Z</cp:lastPrinted>
  <dcterms:created xsi:type="dcterms:W3CDTF">2019-10-28T07:04:00Z</dcterms:created>
  <dcterms:modified xsi:type="dcterms:W3CDTF">2019-12-10T20:03:00Z</dcterms:modified>
</cp:coreProperties>
</file>